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447131" w14:textId="31DF098A" w:rsidR="001B27B2" w:rsidRPr="003C0DD8" w:rsidRDefault="00CA6B9B" w:rsidP="000F5648">
      <w:pPr>
        <w:ind w:left="708" w:hanging="708"/>
        <w:rPr>
          <w:rFonts w:ascii="Verdana" w:hAnsi="Verdana"/>
          <w:color w:val="FF0000"/>
          <w:lang w:val="es-BO"/>
        </w:rPr>
      </w:pPr>
      <w:r w:rsidRPr="003C0DD8">
        <w:rPr>
          <w:rFonts w:ascii="Verdana" w:hAnsi="Verdana"/>
          <w:noProof/>
          <w:color w:val="FF0000"/>
          <w:lang w:val="es-BO" w:eastAsia="es-BO"/>
        </w:rPr>
        <mc:AlternateContent>
          <mc:Choice Requires="wps">
            <w:drawing>
              <wp:anchor distT="0" distB="0" distL="114300" distR="114300" simplePos="0" relativeHeight="251659264" behindDoc="0" locked="0" layoutInCell="1" allowOverlap="1" wp14:anchorId="1C554B9E" wp14:editId="547DBDC3">
                <wp:simplePos x="0" y="0"/>
                <wp:positionH relativeFrom="margin">
                  <wp:align>center</wp:align>
                </wp:positionH>
                <wp:positionV relativeFrom="paragraph">
                  <wp:posOffset>13158</wp:posOffset>
                </wp:positionV>
                <wp:extent cx="7112635" cy="8601666"/>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2635" cy="86016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C69815" w14:textId="6F61B506" w:rsidR="001A3F5B" w:rsidRPr="000E742A" w:rsidRDefault="001A3F5B" w:rsidP="000C465F">
                            <w:pPr>
                              <w:jc w:val="center"/>
                              <w:rPr>
                                <w:rFonts w:ascii="Century Gothic" w:hAnsi="Century Gothic"/>
                                <w:b/>
                                <w:sz w:val="36"/>
                                <w:szCs w:val="36"/>
                              </w:rPr>
                            </w:pPr>
                          </w:p>
                          <w:p w14:paraId="03A63DC7" w14:textId="77777777" w:rsidR="001A3F5B" w:rsidRPr="000E742A" w:rsidRDefault="001A3F5B" w:rsidP="00D102B2">
                            <w:pPr>
                              <w:rPr>
                                <w:rFonts w:ascii="Century Gothic" w:hAnsi="Century Gothic"/>
                                <w:b/>
                                <w:sz w:val="36"/>
                                <w:szCs w:val="36"/>
                              </w:rPr>
                            </w:pPr>
                          </w:p>
                          <w:p w14:paraId="6490713F" w14:textId="77B390A1" w:rsidR="001A3F5B" w:rsidRPr="000E742A" w:rsidRDefault="001A3F5B" w:rsidP="00AB72A3">
                            <w:pPr>
                              <w:rPr>
                                <w:rFonts w:ascii="Century Gothic" w:hAnsi="Century Gothic"/>
                                <w:b/>
                                <w:sz w:val="44"/>
                                <w:szCs w:val="36"/>
                              </w:rPr>
                            </w:pPr>
                          </w:p>
                          <w:p w14:paraId="626A1D1A" w14:textId="77777777" w:rsidR="001A3F5B" w:rsidRDefault="001A3F5B" w:rsidP="00E8589F">
                            <w:pPr>
                              <w:ind w:left="709" w:hanging="709"/>
                              <w:jc w:val="center"/>
                              <w:rPr>
                                <w:rFonts w:ascii="Century Gothic" w:hAnsi="Century Gothic"/>
                                <w:b/>
                                <w:color w:val="244061"/>
                                <w:sz w:val="44"/>
                                <w:szCs w:val="36"/>
                              </w:rPr>
                            </w:pPr>
                          </w:p>
                          <w:p w14:paraId="490CE90F" w14:textId="77777777" w:rsidR="001A3F5B" w:rsidRDefault="001A3F5B" w:rsidP="00E8589F">
                            <w:pPr>
                              <w:ind w:left="709" w:hanging="709"/>
                              <w:jc w:val="center"/>
                              <w:rPr>
                                <w:rFonts w:ascii="Century Gothic" w:hAnsi="Century Gothic"/>
                                <w:b/>
                                <w:color w:val="244061"/>
                                <w:sz w:val="44"/>
                                <w:szCs w:val="36"/>
                              </w:rPr>
                            </w:pPr>
                          </w:p>
                          <w:p w14:paraId="680A47B3" w14:textId="77777777" w:rsidR="001A3F5B" w:rsidRDefault="001A3F5B" w:rsidP="00E8589F">
                            <w:pPr>
                              <w:ind w:left="709" w:hanging="709"/>
                              <w:jc w:val="center"/>
                              <w:rPr>
                                <w:rFonts w:ascii="Century Gothic" w:hAnsi="Century Gothic"/>
                                <w:b/>
                                <w:color w:val="244061"/>
                                <w:sz w:val="44"/>
                                <w:szCs w:val="36"/>
                              </w:rPr>
                            </w:pPr>
                          </w:p>
                          <w:p w14:paraId="1D4E5DCB" w14:textId="77777777" w:rsidR="001A3F5B" w:rsidRDefault="001A3F5B" w:rsidP="00E8589F">
                            <w:pPr>
                              <w:ind w:left="709" w:hanging="709"/>
                              <w:jc w:val="center"/>
                              <w:rPr>
                                <w:rFonts w:ascii="Century Gothic" w:hAnsi="Century Gothic"/>
                                <w:b/>
                                <w:color w:val="244061"/>
                                <w:sz w:val="44"/>
                                <w:szCs w:val="36"/>
                              </w:rPr>
                            </w:pPr>
                          </w:p>
                          <w:p w14:paraId="24F6316D" w14:textId="77777777" w:rsidR="001A3F5B" w:rsidRDefault="001A3F5B" w:rsidP="00E8589F">
                            <w:pPr>
                              <w:ind w:left="709" w:hanging="709"/>
                              <w:jc w:val="center"/>
                              <w:rPr>
                                <w:rFonts w:ascii="Century Gothic" w:hAnsi="Century Gothic"/>
                                <w:b/>
                                <w:color w:val="244061"/>
                                <w:sz w:val="44"/>
                                <w:szCs w:val="36"/>
                              </w:rPr>
                            </w:pPr>
                          </w:p>
                          <w:p w14:paraId="1E3CBC9B" w14:textId="77777777" w:rsidR="001A3F5B" w:rsidRDefault="001A3F5B" w:rsidP="00E8589F">
                            <w:pPr>
                              <w:ind w:left="709" w:hanging="709"/>
                              <w:jc w:val="center"/>
                              <w:rPr>
                                <w:rFonts w:ascii="Century Gothic" w:hAnsi="Century Gothic"/>
                                <w:b/>
                                <w:color w:val="244061"/>
                                <w:sz w:val="44"/>
                                <w:szCs w:val="36"/>
                              </w:rPr>
                            </w:pPr>
                          </w:p>
                          <w:p w14:paraId="0846534A" w14:textId="055FA504" w:rsidR="001A3F5B" w:rsidRPr="00CA6B9B" w:rsidRDefault="001A3F5B" w:rsidP="00E8589F">
                            <w:pPr>
                              <w:ind w:left="709" w:hanging="709"/>
                              <w:jc w:val="center"/>
                              <w:rPr>
                                <w:rFonts w:ascii="Arial Unicode MS" w:eastAsia="Arial Unicode MS" w:hAnsi="Arial Unicode MS" w:cs="Arial Unicode MS"/>
                                <w:b/>
                                <w:color w:val="244061"/>
                                <w:sz w:val="44"/>
                                <w:szCs w:val="36"/>
                              </w:rPr>
                            </w:pPr>
                            <w:r w:rsidRPr="00CA6B9B">
                              <w:rPr>
                                <w:rFonts w:ascii="Arial Unicode MS" w:eastAsia="Arial Unicode MS" w:hAnsi="Arial Unicode MS" w:cs="Arial Unicode MS"/>
                                <w:b/>
                                <w:color w:val="244061"/>
                                <w:sz w:val="44"/>
                                <w:szCs w:val="36"/>
                              </w:rPr>
                              <w:t>DOCUMENTO BASE DE CONTRATACIÓN</w:t>
                            </w:r>
                          </w:p>
                          <w:p w14:paraId="0CF5E4B3" w14:textId="50ADE5B1" w:rsidR="001A3F5B" w:rsidRPr="00CA6B9B" w:rsidRDefault="001A3F5B" w:rsidP="00D102B2">
                            <w:pPr>
                              <w:jc w:val="center"/>
                              <w:rPr>
                                <w:rFonts w:ascii="Arial Unicode MS" w:eastAsia="Arial Unicode MS" w:hAnsi="Arial Unicode MS" w:cs="Arial Unicode MS"/>
                                <w:b/>
                                <w:color w:val="244061"/>
                                <w:sz w:val="44"/>
                                <w:szCs w:val="36"/>
                              </w:rPr>
                            </w:pPr>
                            <w:r w:rsidRPr="00CA6B9B">
                              <w:rPr>
                                <w:rFonts w:ascii="Arial Unicode MS" w:eastAsia="Arial Unicode MS" w:hAnsi="Arial Unicode MS" w:cs="Arial Unicode MS"/>
                                <w:b/>
                                <w:color w:val="244061"/>
                                <w:sz w:val="44"/>
                                <w:szCs w:val="36"/>
                              </w:rPr>
                              <w:t>PARA CONTRATACIÓN DE SEGUROS</w:t>
                            </w:r>
                          </w:p>
                          <w:p w14:paraId="3A518766" w14:textId="77777777" w:rsidR="001A3F5B" w:rsidRPr="00CA6B9B" w:rsidRDefault="001A3F5B" w:rsidP="00D102B2">
                            <w:pPr>
                              <w:jc w:val="center"/>
                              <w:rPr>
                                <w:rFonts w:ascii="Arial Unicode MS" w:eastAsia="Arial Unicode MS" w:hAnsi="Arial Unicode MS" w:cs="Arial Unicode MS"/>
                                <w:b/>
                                <w:color w:val="244061"/>
                                <w:sz w:val="32"/>
                                <w:szCs w:val="36"/>
                              </w:rPr>
                            </w:pPr>
                          </w:p>
                          <w:p w14:paraId="1084C608" w14:textId="77777777" w:rsidR="001A3F5B" w:rsidRPr="00CA6B9B" w:rsidRDefault="001A3F5B" w:rsidP="006E4255">
                            <w:pPr>
                              <w:jc w:val="center"/>
                              <w:rPr>
                                <w:rFonts w:ascii="Arial Unicode MS" w:eastAsia="Arial Unicode MS" w:hAnsi="Arial Unicode MS" w:cs="Arial Unicode MS"/>
                                <w:b/>
                                <w:color w:val="244061"/>
                                <w:sz w:val="40"/>
                                <w:szCs w:val="40"/>
                              </w:rPr>
                            </w:pPr>
                            <w:r w:rsidRPr="00CA6B9B">
                              <w:rPr>
                                <w:rFonts w:ascii="Arial Unicode MS" w:eastAsia="Arial Unicode MS" w:hAnsi="Arial Unicode MS" w:cs="Arial Unicode MS"/>
                                <w:b/>
                                <w:color w:val="244061"/>
                                <w:sz w:val="40"/>
                                <w:szCs w:val="40"/>
                              </w:rPr>
                              <w:t>LICITACIÓN PÚBLICA</w:t>
                            </w:r>
                          </w:p>
                          <w:p w14:paraId="4C8E7755" w14:textId="64C4348F" w:rsidR="001A3F5B" w:rsidRPr="00CA6B9B" w:rsidRDefault="001A3F5B" w:rsidP="00D102B2">
                            <w:pPr>
                              <w:jc w:val="center"/>
                              <w:rPr>
                                <w:rFonts w:ascii="Arial Unicode MS" w:eastAsia="Arial Unicode MS" w:hAnsi="Arial Unicode MS" w:cs="Arial Unicode MS"/>
                                <w:b/>
                                <w:color w:val="244061"/>
                                <w:sz w:val="28"/>
                                <w:szCs w:val="36"/>
                              </w:rPr>
                            </w:pPr>
                          </w:p>
                          <w:p w14:paraId="6959F5CF" w14:textId="48575FC9" w:rsidR="001A3F5B" w:rsidRPr="00CA6B9B" w:rsidRDefault="001A3F5B" w:rsidP="000C465F">
                            <w:pPr>
                              <w:jc w:val="center"/>
                              <w:rPr>
                                <w:rFonts w:ascii="Arial Unicode MS" w:eastAsia="Arial Unicode MS" w:hAnsi="Arial Unicode MS" w:cs="Arial Unicode MS"/>
                                <w:b/>
                                <w:i/>
                                <w:color w:val="244061"/>
                                <w:sz w:val="40"/>
                                <w:szCs w:val="40"/>
                              </w:rPr>
                            </w:pPr>
                            <w:r w:rsidRPr="00CA6B9B">
                              <w:rPr>
                                <w:rFonts w:ascii="Arial Unicode MS" w:eastAsia="Arial Unicode MS" w:hAnsi="Arial Unicode MS" w:cs="Arial Unicode MS"/>
                                <w:b/>
                                <w:i/>
                                <w:color w:val="244061"/>
                                <w:sz w:val="40"/>
                                <w:szCs w:val="40"/>
                              </w:rPr>
                              <w:t>“CONTRATACIÓN PROGRAMA ANUAL DE SEGUROS DE ASFI GESTIÓN 2020 – JAD”</w:t>
                            </w:r>
                          </w:p>
                          <w:p w14:paraId="50535DF3" w14:textId="6ABF7728" w:rsidR="001A3F5B" w:rsidRPr="00CA6B9B" w:rsidRDefault="001A3F5B" w:rsidP="00D102B2">
                            <w:pPr>
                              <w:rPr>
                                <w:rFonts w:ascii="Arial Unicode MS" w:eastAsia="Arial Unicode MS" w:hAnsi="Arial Unicode MS" w:cs="Arial Unicode MS"/>
                                <w:b/>
                                <w:color w:val="244061"/>
                                <w:sz w:val="36"/>
                                <w:szCs w:val="36"/>
                              </w:rPr>
                            </w:pPr>
                          </w:p>
                          <w:p w14:paraId="4E4B19F7" w14:textId="5DA8F72C" w:rsidR="001A3F5B" w:rsidRPr="00CA6B9B" w:rsidRDefault="001A3F5B" w:rsidP="006E4255">
                            <w:pPr>
                              <w:jc w:val="center"/>
                              <w:rPr>
                                <w:rFonts w:ascii="Arial Unicode MS" w:eastAsia="Arial Unicode MS" w:hAnsi="Arial Unicode MS" w:cs="Arial Unicode MS"/>
                                <w:b/>
                                <w:color w:val="244061"/>
                                <w:sz w:val="36"/>
                                <w:szCs w:val="36"/>
                              </w:rPr>
                            </w:pPr>
                            <w:r w:rsidRPr="00CA6B9B">
                              <w:rPr>
                                <w:rFonts w:ascii="Arial Unicode MS" w:eastAsia="Arial Unicode MS" w:hAnsi="Arial Unicode MS" w:cs="Arial Unicode MS"/>
                                <w:b/>
                                <w:color w:val="244061"/>
                                <w:sz w:val="36"/>
                                <w:szCs w:val="36"/>
                              </w:rPr>
                              <w:t>CÓDIGO INTERNO:</w:t>
                            </w:r>
                          </w:p>
                          <w:p w14:paraId="361F3331" w14:textId="75AC5F73" w:rsidR="001A3F5B" w:rsidRPr="00CA6B9B" w:rsidRDefault="001A3F5B" w:rsidP="006E4255">
                            <w:pPr>
                              <w:jc w:val="center"/>
                              <w:rPr>
                                <w:rFonts w:ascii="Arial Unicode MS" w:eastAsia="Arial Unicode MS" w:hAnsi="Arial Unicode MS" w:cs="Arial Unicode MS"/>
                                <w:b/>
                                <w:color w:val="244061"/>
                                <w:sz w:val="36"/>
                                <w:szCs w:val="36"/>
                              </w:rPr>
                            </w:pPr>
                            <w:r w:rsidRPr="00CA6B9B">
                              <w:rPr>
                                <w:rFonts w:ascii="Arial Unicode MS" w:eastAsia="Arial Unicode MS" w:hAnsi="Arial Unicode MS" w:cs="Arial Unicode MS"/>
                                <w:b/>
                                <w:color w:val="244061"/>
                                <w:sz w:val="36"/>
                                <w:szCs w:val="36"/>
                              </w:rPr>
                              <w:t>ASFI SIGA-LP Nª 01/2020</w:t>
                            </w:r>
                          </w:p>
                          <w:p w14:paraId="70D6A43A" w14:textId="7B55C068" w:rsidR="001A3F5B" w:rsidRPr="00CA6B9B" w:rsidRDefault="001A3F5B" w:rsidP="006E4255">
                            <w:pPr>
                              <w:jc w:val="center"/>
                              <w:rPr>
                                <w:rFonts w:ascii="Arial Unicode MS" w:eastAsia="Arial Unicode MS" w:hAnsi="Arial Unicode MS" w:cs="Arial Unicode MS"/>
                                <w:b/>
                                <w:color w:val="244061"/>
                                <w:sz w:val="36"/>
                                <w:szCs w:val="36"/>
                              </w:rPr>
                            </w:pPr>
                            <w:r w:rsidRPr="00CA6B9B">
                              <w:rPr>
                                <w:rFonts w:ascii="Arial Unicode MS" w:eastAsia="Arial Unicode MS" w:hAnsi="Arial Unicode MS" w:cs="Arial Unicode MS"/>
                                <w:b/>
                                <w:color w:val="244061"/>
                                <w:sz w:val="36"/>
                                <w:szCs w:val="36"/>
                              </w:rPr>
                              <w:t>(Primera Convocatoria)</w:t>
                            </w:r>
                          </w:p>
                          <w:p w14:paraId="73294BD7" w14:textId="57A4C493" w:rsidR="001A3F5B" w:rsidRPr="00CA6B9B" w:rsidRDefault="001A3F5B" w:rsidP="00D102B2">
                            <w:pPr>
                              <w:rPr>
                                <w:rFonts w:ascii="Arial Unicode MS" w:eastAsia="Arial Unicode MS" w:hAnsi="Arial Unicode MS" w:cs="Arial Unicode MS"/>
                                <w:b/>
                                <w:color w:val="244061"/>
                                <w:sz w:val="36"/>
                                <w:szCs w:val="36"/>
                              </w:rPr>
                            </w:pPr>
                          </w:p>
                          <w:p w14:paraId="10057B74" w14:textId="62788DA2" w:rsidR="001A3F5B" w:rsidRPr="000E742A" w:rsidRDefault="001A3F5B" w:rsidP="00CA6B9B">
                            <w:pPr>
                              <w:jc w:val="center"/>
                            </w:pPr>
                            <w:r w:rsidRPr="00CA6B9B">
                              <w:rPr>
                                <w:rFonts w:ascii="Arial Unicode MS" w:eastAsia="Arial Unicode MS" w:hAnsi="Arial Unicode MS" w:cs="Arial Unicode MS"/>
                                <w:b/>
                                <w:color w:val="244061"/>
                                <w:sz w:val="36"/>
                                <w:szCs w:val="36"/>
                              </w:rPr>
                              <w:t>Septiembre 2020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C554B9E" id="_x0000_t202" coordsize="21600,21600" o:spt="202" path="m,l,21600r21600,l21600,xe">
                <v:stroke joinstyle="miter"/>
                <v:path gradientshapeok="t" o:connecttype="rect"/>
              </v:shapetype>
              <v:shape id="Text Box 3" o:spid="_x0000_s1026" type="#_x0000_t202" style="position:absolute;left:0;text-align:left;margin-left:0;margin-top:1.05pt;width:560.05pt;height:677.3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UyctgIAALo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" filled="f" stroked="f">
                <v:textbox>
                  <w:txbxContent>
                    <w:p w14:paraId="27C69815" w14:textId="6F61B506" w:rsidR="001A3F5B" w:rsidRPr="000E742A" w:rsidRDefault="001A3F5B" w:rsidP="000C465F">
                      <w:pPr>
                        <w:jc w:val="center"/>
                        <w:rPr>
                          <w:rFonts w:ascii="Century Gothic" w:hAnsi="Century Gothic"/>
                          <w:b/>
                          <w:sz w:val="36"/>
                          <w:szCs w:val="36"/>
                        </w:rPr>
                      </w:pPr>
                    </w:p>
                    <w:p w14:paraId="03A63DC7" w14:textId="77777777" w:rsidR="001A3F5B" w:rsidRPr="000E742A" w:rsidRDefault="001A3F5B" w:rsidP="00D102B2">
                      <w:pPr>
                        <w:rPr>
                          <w:rFonts w:ascii="Century Gothic" w:hAnsi="Century Gothic"/>
                          <w:b/>
                          <w:sz w:val="36"/>
                          <w:szCs w:val="36"/>
                        </w:rPr>
                      </w:pPr>
                    </w:p>
                    <w:p w14:paraId="6490713F" w14:textId="77B390A1" w:rsidR="001A3F5B" w:rsidRPr="000E742A" w:rsidRDefault="001A3F5B" w:rsidP="00AB72A3">
                      <w:pPr>
                        <w:rPr>
                          <w:rFonts w:ascii="Century Gothic" w:hAnsi="Century Gothic"/>
                          <w:b/>
                          <w:sz w:val="44"/>
                          <w:szCs w:val="36"/>
                        </w:rPr>
                      </w:pPr>
                    </w:p>
                    <w:p w14:paraId="626A1D1A" w14:textId="77777777" w:rsidR="001A3F5B" w:rsidRDefault="001A3F5B" w:rsidP="00E8589F">
                      <w:pPr>
                        <w:ind w:left="709" w:hanging="709"/>
                        <w:jc w:val="center"/>
                        <w:rPr>
                          <w:rFonts w:ascii="Century Gothic" w:hAnsi="Century Gothic"/>
                          <w:b/>
                          <w:color w:val="244061"/>
                          <w:sz w:val="44"/>
                          <w:szCs w:val="36"/>
                        </w:rPr>
                      </w:pPr>
                    </w:p>
                    <w:p w14:paraId="490CE90F" w14:textId="77777777" w:rsidR="001A3F5B" w:rsidRDefault="001A3F5B" w:rsidP="00E8589F">
                      <w:pPr>
                        <w:ind w:left="709" w:hanging="709"/>
                        <w:jc w:val="center"/>
                        <w:rPr>
                          <w:rFonts w:ascii="Century Gothic" w:hAnsi="Century Gothic"/>
                          <w:b/>
                          <w:color w:val="244061"/>
                          <w:sz w:val="44"/>
                          <w:szCs w:val="36"/>
                        </w:rPr>
                      </w:pPr>
                    </w:p>
                    <w:p w14:paraId="680A47B3" w14:textId="77777777" w:rsidR="001A3F5B" w:rsidRDefault="001A3F5B" w:rsidP="00E8589F">
                      <w:pPr>
                        <w:ind w:left="709" w:hanging="709"/>
                        <w:jc w:val="center"/>
                        <w:rPr>
                          <w:rFonts w:ascii="Century Gothic" w:hAnsi="Century Gothic"/>
                          <w:b/>
                          <w:color w:val="244061"/>
                          <w:sz w:val="44"/>
                          <w:szCs w:val="36"/>
                        </w:rPr>
                      </w:pPr>
                    </w:p>
                    <w:p w14:paraId="1D4E5DCB" w14:textId="77777777" w:rsidR="001A3F5B" w:rsidRDefault="001A3F5B" w:rsidP="00E8589F">
                      <w:pPr>
                        <w:ind w:left="709" w:hanging="709"/>
                        <w:jc w:val="center"/>
                        <w:rPr>
                          <w:rFonts w:ascii="Century Gothic" w:hAnsi="Century Gothic"/>
                          <w:b/>
                          <w:color w:val="244061"/>
                          <w:sz w:val="44"/>
                          <w:szCs w:val="36"/>
                        </w:rPr>
                      </w:pPr>
                    </w:p>
                    <w:p w14:paraId="24F6316D" w14:textId="77777777" w:rsidR="001A3F5B" w:rsidRDefault="001A3F5B" w:rsidP="00E8589F">
                      <w:pPr>
                        <w:ind w:left="709" w:hanging="709"/>
                        <w:jc w:val="center"/>
                        <w:rPr>
                          <w:rFonts w:ascii="Century Gothic" w:hAnsi="Century Gothic"/>
                          <w:b/>
                          <w:color w:val="244061"/>
                          <w:sz w:val="44"/>
                          <w:szCs w:val="36"/>
                        </w:rPr>
                      </w:pPr>
                    </w:p>
                    <w:p w14:paraId="1E3CBC9B" w14:textId="77777777" w:rsidR="001A3F5B" w:rsidRDefault="001A3F5B" w:rsidP="00E8589F">
                      <w:pPr>
                        <w:ind w:left="709" w:hanging="709"/>
                        <w:jc w:val="center"/>
                        <w:rPr>
                          <w:rFonts w:ascii="Century Gothic" w:hAnsi="Century Gothic"/>
                          <w:b/>
                          <w:color w:val="244061"/>
                          <w:sz w:val="44"/>
                          <w:szCs w:val="36"/>
                        </w:rPr>
                      </w:pPr>
                    </w:p>
                    <w:p w14:paraId="0846534A" w14:textId="055FA504" w:rsidR="001A3F5B" w:rsidRPr="00CA6B9B" w:rsidRDefault="001A3F5B" w:rsidP="00E8589F">
                      <w:pPr>
                        <w:ind w:left="709" w:hanging="709"/>
                        <w:jc w:val="center"/>
                        <w:rPr>
                          <w:rFonts w:ascii="Arial Unicode MS" w:eastAsia="Arial Unicode MS" w:hAnsi="Arial Unicode MS" w:cs="Arial Unicode MS"/>
                          <w:b/>
                          <w:color w:val="244061"/>
                          <w:sz w:val="44"/>
                          <w:szCs w:val="36"/>
                        </w:rPr>
                      </w:pPr>
                      <w:r w:rsidRPr="00CA6B9B">
                        <w:rPr>
                          <w:rFonts w:ascii="Arial Unicode MS" w:eastAsia="Arial Unicode MS" w:hAnsi="Arial Unicode MS" w:cs="Arial Unicode MS"/>
                          <w:b/>
                          <w:color w:val="244061"/>
                          <w:sz w:val="44"/>
                          <w:szCs w:val="36"/>
                        </w:rPr>
                        <w:t>DOCUMENTO BASE DE CONTRATACIÓN</w:t>
                      </w:r>
                    </w:p>
                    <w:p w14:paraId="0CF5E4B3" w14:textId="50ADE5B1" w:rsidR="001A3F5B" w:rsidRPr="00CA6B9B" w:rsidRDefault="001A3F5B" w:rsidP="00D102B2">
                      <w:pPr>
                        <w:jc w:val="center"/>
                        <w:rPr>
                          <w:rFonts w:ascii="Arial Unicode MS" w:eastAsia="Arial Unicode MS" w:hAnsi="Arial Unicode MS" w:cs="Arial Unicode MS"/>
                          <w:b/>
                          <w:color w:val="244061"/>
                          <w:sz w:val="44"/>
                          <w:szCs w:val="36"/>
                        </w:rPr>
                      </w:pPr>
                      <w:r w:rsidRPr="00CA6B9B">
                        <w:rPr>
                          <w:rFonts w:ascii="Arial Unicode MS" w:eastAsia="Arial Unicode MS" w:hAnsi="Arial Unicode MS" w:cs="Arial Unicode MS"/>
                          <w:b/>
                          <w:color w:val="244061"/>
                          <w:sz w:val="44"/>
                          <w:szCs w:val="36"/>
                        </w:rPr>
                        <w:t>PARA CONTRATACIÓN DE SEGUROS</w:t>
                      </w:r>
                    </w:p>
                    <w:p w14:paraId="3A518766" w14:textId="77777777" w:rsidR="001A3F5B" w:rsidRPr="00CA6B9B" w:rsidRDefault="001A3F5B" w:rsidP="00D102B2">
                      <w:pPr>
                        <w:jc w:val="center"/>
                        <w:rPr>
                          <w:rFonts w:ascii="Arial Unicode MS" w:eastAsia="Arial Unicode MS" w:hAnsi="Arial Unicode MS" w:cs="Arial Unicode MS"/>
                          <w:b/>
                          <w:color w:val="244061"/>
                          <w:sz w:val="32"/>
                          <w:szCs w:val="36"/>
                        </w:rPr>
                      </w:pPr>
                    </w:p>
                    <w:p w14:paraId="1084C608" w14:textId="77777777" w:rsidR="001A3F5B" w:rsidRPr="00CA6B9B" w:rsidRDefault="001A3F5B" w:rsidP="006E4255">
                      <w:pPr>
                        <w:jc w:val="center"/>
                        <w:rPr>
                          <w:rFonts w:ascii="Arial Unicode MS" w:eastAsia="Arial Unicode MS" w:hAnsi="Arial Unicode MS" w:cs="Arial Unicode MS"/>
                          <w:b/>
                          <w:color w:val="244061"/>
                          <w:sz w:val="40"/>
                          <w:szCs w:val="40"/>
                        </w:rPr>
                      </w:pPr>
                      <w:r w:rsidRPr="00CA6B9B">
                        <w:rPr>
                          <w:rFonts w:ascii="Arial Unicode MS" w:eastAsia="Arial Unicode MS" w:hAnsi="Arial Unicode MS" w:cs="Arial Unicode MS"/>
                          <w:b/>
                          <w:color w:val="244061"/>
                          <w:sz w:val="40"/>
                          <w:szCs w:val="40"/>
                        </w:rPr>
                        <w:t>LICITACIÓN PÚBLICA</w:t>
                      </w:r>
                    </w:p>
                    <w:p w14:paraId="4C8E7755" w14:textId="64C4348F" w:rsidR="001A3F5B" w:rsidRPr="00CA6B9B" w:rsidRDefault="001A3F5B" w:rsidP="00D102B2">
                      <w:pPr>
                        <w:jc w:val="center"/>
                        <w:rPr>
                          <w:rFonts w:ascii="Arial Unicode MS" w:eastAsia="Arial Unicode MS" w:hAnsi="Arial Unicode MS" w:cs="Arial Unicode MS"/>
                          <w:b/>
                          <w:color w:val="244061"/>
                          <w:sz w:val="28"/>
                          <w:szCs w:val="36"/>
                        </w:rPr>
                      </w:pPr>
                    </w:p>
                    <w:p w14:paraId="6959F5CF" w14:textId="48575FC9" w:rsidR="001A3F5B" w:rsidRPr="00CA6B9B" w:rsidRDefault="001A3F5B" w:rsidP="000C465F">
                      <w:pPr>
                        <w:jc w:val="center"/>
                        <w:rPr>
                          <w:rFonts w:ascii="Arial Unicode MS" w:eastAsia="Arial Unicode MS" w:hAnsi="Arial Unicode MS" w:cs="Arial Unicode MS"/>
                          <w:b/>
                          <w:i/>
                          <w:color w:val="244061"/>
                          <w:sz w:val="40"/>
                          <w:szCs w:val="40"/>
                        </w:rPr>
                      </w:pPr>
                      <w:r w:rsidRPr="00CA6B9B">
                        <w:rPr>
                          <w:rFonts w:ascii="Arial Unicode MS" w:eastAsia="Arial Unicode MS" w:hAnsi="Arial Unicode MS" w:cs="Arial Unicode MS"/>
                          <w:b/>
                          <w:i/>
                          <w:color w:val="244061"/>
                          <w:sz w:val="40"/>
                          <w:szCs w:val="40"/>
                        </w:rPr>
                        <w:t>“CONTRATACIÓN PROGRAMA ANUAL DE SEGUROS DE ASFI GESTIÓN 2020 – JAD”</w:t>
                      </w:r>
                    </w:p>
                    <w:p w14:paraId="50535DF3" w14:textId="6ABF7728" w:rsidR="001A3F5B" w:rsidRPr="00CA6B9B" w:rsidRDefault="001A3F5B" w:rsidP="00D102B2">
                      <w:pPr>
                        <w:rPr>
                          <w:rFonts w:ascii="Arial Unicode MS" w:eastAsia="Arial Unicode MS" w:hAnsi="Arial Unicode MS" w:cs="Arial Unicode MS"/>
                          <w:b/>
                          <w:color w:val="244061"/>
                          <w:sz w:val="36"/>
                          <w:szCs w:val="36"/>
                        </w:rPr>
                      </w:pPr>
                    </w:p>
                    <w:p w14:paraId="4E4B19F7" w14:textId="5DA8F72C" w:rsidR="001A3F5B" w:rsidRPr="00CA6B9B" w:rsidRDefault="001A3F5B" w:rsidP="006E4255">
                      <w:pPr>
                        <w:jc w:val="center"/>
                        <w:rPr>
                          <w:rFonts w:ascii="Arial Unicode MS" w:eastAsia="Arial Unicode MS" w:hAnsi="Arial Unicode MS" w:cs="Arial Unicode MS"/>
                          <w:b/>
                          <w:color w:val="244061"/>
                          <w:sz w:val="36"/>
                          <w:szCs w:val="36"/>
                        </w:rPr>
                      </w:pPr>
                      <w:r w:rsidRPr="00CA6B9B">
                        <w:rPr>
                          <w:rFonts w:ascii="Arial Unicode MS" w:eastAsia="Arial Unicode MS" w:hAnsi="Arial Unicode MS" w:cs="Arial Unicode MS"/>
                          <w:b/>
                          <w:color w:val="244061"/>
                          <w:sz w:val="36"/>
                          <w:szCs w:val="36"/>
                        </w:rPr>
                        <w:t>CÓDIGO INTERNO:</w:t>
                      </w:r>
                    </w:p>
                    <w:p w14:paraId="361F3331" w14:textId="75AC5F73" w:rsidR="001A3F5B" w:rsidRPr="00CA6B9B" w:rsidRDefault="001A3F5B" w:rsidP="006E4255">
                      <w:pPr>
                        <w:jc w:val="center"/>
                        <w:rPr>
                          <w:rFonts w:ascii="Arial Unicode MS" w:eastAsia="Arial Unicode MS" w:hAnsi="Arial Unicode MS" w:cs="Arial Unicode MS"/>
                          <w:b/>
                          <w:color w:val="244061"/>
                          <w:sz w:val="36"/>
                          <w:szCs w:val="36"/>
                        </w:rPr>
                      </w:pPr>
                      <w:r w:rsidRPr="00CA6B9B">
                        <w:rPr>
                          <w:rFonts w:ascii="Arial Unicode MS" w:eastAsia="Arial Unicode MS" w:hAnsi="Arial Unicode MS" w:cs="Arial Unicode MS"/>
                          <w:b/>
                          <w:color w:val="244061"/>
                          <w:sz w:val="36"/>
                          <w:szCs w:val="36"/>
                        </w:rPr>
                        <w:t>ASFI SIGA-LP Nª 01/2020</w:t>
                      </w:r>
                    </w:p>
                    <w:p w14:paraId="70D6A43A" w14:textId="7B55C068" w:rsidR="001A3F5B" w:rsidRPr="00CA6B9B" w:rsidRDefault="001A3F5B" w:rsidP="006E4255">
                      <w:pPr>
                        <w:jc w:val="center"/>
                        <w:rPr>
                          <w:rFonts w:ascii="Arial Unicode MS" w:eastAsia="Arial Unicode MS" w:hAnsi="Arial Unicode MS" w:cs="Arial Unicode MS"/>
                          <w:b/>
                          <w:color w:val="244061"/>
                          <w:sz w:val="36"/>
                          <w:szCs w:val="36"/>
                        </w:rPr>
                      </w:pPr>
                      <w:r w:rsidRPr="00CA6B9B">
                        <w:rPr>
                          <w:rFonts w:ascii="Arial Unicode MS" w:eastAsia="Arial Unicode MS" w:hAnsi="Arial Unicode MS" w:cs="Arial Unicode MS"/>
                          <w:b/>
                          <w:color w:val="244061"/>
                          <w:sz w:val="36"/>
                          <w:szCs w:val="36"/>
                        </w:rPr>
                        <w:t>(Primera Convocatoria)</w:t>
                      </w:r>
                    </w:p>
                    <w:p w14:paraId="73294BD7" w14:textId="57A4C493" w:rsidR="001A3F5B" w:rsidRPr="00CA6B9B" w:rsidRDefault="001A3F5B" w:rsidP="00D102B2">
                      <w:pPr>
                        <w:rPr>
                          <w:rFonts w:ascii="Arial Unicode MS" w:eastAsia="Arial Unicode MS" w:hAnsi="Arial Unicode MS" w:cs="Arial Unicode MS"/>
                          <w:b/>
                          <w:color w:val="244061"/>
                          <w:sz w:val="36"/>
                          <w:szCs w:val="36"/>
                        </w:rPr>
                      </w:pPr>
                    </w:p>
                    <w:p w14:paraId="10057B74" w14:textId="62788DA2" w:rsidR="001A3F5B" w:rsidRPr="000E742A" w:rsidRDefault="001A3F5B" w:rsidP="00CA6B9B">
                      <w:pPr>
                        <w:jc w:val="center"/>
                      </w:pPr>
                      <w:r w:rsidRPr="00CA6B9B">
                        <w:rPr>
                          <w:rFonts w:ascii="Arial Unicode MS" w:eastAsia="Arial Unicode MS" w:hAnsi="Arial Unicode MS" w:cs="Arial Unicode MS"/>
                          <w:b/>
                          <w:color w:val="244061"/>
                          <w:sz w:val="36"/>
                          <w:szCs w:val="36"/>
                        </w:rPr>
                        <w:t>Septiembre 2020</w:t>
                      </w:r>
                    </w:p>
                  </w:txbxContent>
                </v:textbox>
                <w10:wrap anchorx="margin"/>
              </v:shape>
            </w:pict>
          </mc:Fallback>
        </mc:AlternateContent>
      </w:r>
    </w:p>
    <w:p w14:paraId="1AB739FF" w14:textId="65B4F719" w:rsidR="001B27B2" w:rsidRPr="003C0DD8" w:rsidRDefault="001B27B2" w:rsidP="001B27B2">
      <w:pPr>
        <w:rPr>
          <w:rFonts w:ascii="Verdana" w:hAnsi="Verdana"/>
          <w:color w:val="FF0000"/>
          <w:lang w:val="es-BO"/>
        </w:rPr>
      </w:pPr>
    </w:p>
    <w:p w14:paraId="0238B346" w14:textId="1C3214FF" w:rsidR="003C65B0" w:rsidRPr="003C0DD8" w:rsidRDefault="003C65B0" w:rsidP="005A66DF">
      <w:pPr>
        <w:jc w:val="center"/>
        <w:rPr>
          <w:rFonts w:ascii="Verdana" w:hAnsi="Verdana" w:cs="Arial"/>
          <w:b/>
          <w:color w:val="FF0000"/>
          <w:sz w:val="18"/>
          <w:szCs w:val="18"/>
          <w:lang w:val="es-BO"/>
        </w:rPr>
      </w:pPr>
    </w:p>
    <w:p w14:paraId="54422A6B" w14:textId="37AC2A66" w:rsidR="003C65B0" w:rsidRPr="003C0DD8" w:rsidRDefault="00CA6B9B" w:rsidP="005A66DF">
      <w:pPr>
        <w:jc w:val="center"/>
        <w:rPr>
          <w:rFonts w:ascii="Verdana" w:hAnsi="Verdana" w:cs="Arial"/>
          <w:b/>
          <w:color w:val="FF0000"/>
          <w:sz w:val="18"/>
          <w:szCs w:val="18"/>
          <w:lang w:val="es-BO"/>
        </w:rPr>
      </w:pPr>
      <w:r>
        <w:rPr>
          <w:rFonts w:ascii="Century Gothic" w:hAnsi="Century Gothic"/>
          <w:b/>
          <w:noProof/>
          <w:sz w:val="44"/>
          <w:szCs w:val="36"/>
          <w:lang w:val="es-BO" w:eastAsia="es-BO"/>
        </w:rPr>
        <w:drawing>
          <wp:anchor distT="0" distB="0" distL="114300" distR="114300" simplePos="0" relativeHeight="251662336" behindDoc="1" locked="0" layoutInCell="1" allowOverlap="1" wp14:anchorId="6C0ED75A" wp14:editId="24D2486C">
            <wp:simplePos x="0" y="0"/>
            <wp:positionH relativeFrom="column">
              <wp:posOffset>955040</wp:posOffset>
            </wp:positionH>
            <wp:positionV relativeFrom="paragraph">
              <wp:posOffset>11844</wp:posOffset>
            </wp:positionV>
            <wp:extent cx="4386580" cy="1918970"/>
            <wp:effectExtent l="0" t="0" r="0" b="5080"/>
            <wp:wrapTight wrapText="bothSides">
              <wp:wrapPolygon edited="0">
                <wp:start x="0" y="0"/>
                <wp:lineTo x="0" y="21443"/>
                <wp:lineTo x="21481" y="21443"/>
                <wp:lineTo x="21481" y="0"/>
                <wp:lineTo x="0" y="0"/>
              </wp:wrapPolygon>
            </wp:wrapTight>
            <wp:docPr id="3" name="Imagen 3" descr="Imagen que contiene dibujo, señal&#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Imagen que contiene dibujo, señal&#10;&#10;Descripción generada automá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4386580" cy="1918970"/>
                    </a:xfrm>
                    <a:prstGeom prst="rect">
                      <a:avLst/>
                    </a:prstGeom>
                  </pic:spPr>
                </pic:pic>
              </a:graphicData>
            </a:graphic>
          </wp:anchor>
        </w:drawing>
      </w:r>
    </w:p>
    <w:p w14:paraId="0962283D" w14:textId="29124506" w:rsidR="00771297" w:rsidRPr="003C0DD8" w:rsidRDefault="00771297" w:rsidP="00771297">
      <w:pPr>
        <w:rPr>
          <w:rFonts w:ascii="Verdana" w:hAnsi="Verdana"/>
          <w:color w:val="FF0000"/>
          <w:lang w:val="es-BO"/>
        </w:rPr>
      </w:pPr>
    </w:p>
    <w:p w14:paraId="00F1550D" w14:textId="5641B58F" w:rsidR="0095117C" w:rsidRPr="003C0DD8" w:rsidRDefault="005A66DF" w:rsidP="00B56A88">
      <w:pPr>
        <w:jc w:val="center"/>
        <w:rPr>
          <w:rFonts w:ascii="Verdana" w:hAnsi="Verdana" w:cs="Arial"/>
          <w:b/>
          <w:sz w:val="18"/>
          <w:szCs w:val="18"/>
          <w:lang w:val="es-BO"/>
        </w:rPr>
      </w:pPr>
      <w:r w:rsidRPr="003C0DD8">
        <w:rPr>
          <w:rFonts w:cs="Arial"/>
          <w:lang w:val="es-BO"/>
        </w:rPr>
        <w:br w:type="page"/>
      </w:r>
    </w:p>
    <w:p w14:paraId="455892F6" w14:textId="77777777" w:rsidR="008623B9" w:rsidRPr="003C0DD8" w:rsidRDefault="00F9105E" w:rsidP="00F9105E">
      <w:pPr>
        <w:pStyle w:val="TtuloTDC"/>
        <w:jc w:val="center"/>
        <w:rPr>
          <w:rFonts w:ascii="Verdana" w:hAnsi="Verdana"/>
          <w:color w:val="auto"/>
          <w:sz w:val="20"/>
          <w:szCs w:val="18"/>
          <w:lang w:val="es-BO"/>
        </w:rPr>
      </w:pPr>
      <w:r w:rsidRPr="003C0DD8">
        <w:rPr>
          <w:rFonts w:ascii="Verdana" w:hAnsi="Verdana"/>
          <w:color w:val="auto"/>
          <w:sz w:val="20"/>
          <w:szCs w:val="18"/>
          <w:lang w:val="es-BO"/>
        </w:rPr>
        <w:lastRenderedPageBreak/>
        <w:t>CONTENIDO</w:t>
      </w:r>
    </w:p>
    <w:p w14:paraId="35F78C23" w14:textId="77777777" w:rsidR="002323D4" w:rsidRPr="003C0DD8" w:rsidRDefault="002323D4" w:rsidP="002323D4">
      <w:pPr>
        <w:rPr>
          <w:lang w:val="es-BO"/>
        </w:rPr>
      </w:pPr>
    </w:p>
    <w:p w14:paraId="7B1B50F0" w14:textId="77777777" w:rsidR="00A27D57" w:rsidRPr="006941F3" w:rsidRDefault="00741546">
      <w:pPr>
        <w:pStyle w:val="TDC1"/>
        <w:tabs>
          <w:tab w:val="left" w:pos="440"/>
          <w:tab w:val="right" w:leader="dot" w:pos="9905"/>
        </w:tabs>
        <w:rPr>
          <w:rFonts w:asciiTheme="minorHAnsi" w:eastAsiaTheme="minorEastAsia" w:hAnsiTheme="minorHAnsi" w:cstheme="minorBidi"/>
          <w:noProof/>
          <w:sz w:val="18"/>
          <w:szCs w:val="18"/>
          <w:lang w:val="es-BO" w:eastAsia="es-BO"/>
        </w:rPr>
      </w:pPr>
      <w:r w:rsidRPr="006941F3">
        <w:rPr>
          <w:rFonts w:ascii="Verdana" w:hAnsi="Verdana"/>
          <w:sz w:val="18"/>
          <w:szCs w:val="18"/>
          <w:lang w:val="es-BO"/>
        </w:rPr>
        <w:fldChar w:fldCharType="begin"/>
      </w:r>
      <w:r w:rsidR="008623B9" w:rsidRPr="006941F3">
        <w:rPr>
          <w:rFonts w:ascii="Verdana" w:hAnsi="Verdana"/>
          <w:sz w:val="18"/>
          <w:szCs w:val="18"/>
          <w:lang w:val="es-BO"/>
        </w:rPr>
        <w:instrText xml:space="preserve"> TOC \o "1-3" \h \z \u </w:instrText>
      </w:r>
      <w:r w:rsidRPr="006941F3">
        <w:rPr>
          <w:rFonts w:ascii="Verdana" w:hAnsi="Verdana"/>
          <w:sz w:val="18"/>
          <w:szCs w:val="18"/>
          <w:lang w:val="es-BO"/>
        </w:rPr>
        <w:fldChar w:fldCharType="separate"/>
      </w:r>
      <w:hyperlink w:anchor="_Toc517857065" w:history="1">
        <w:r w:rsidR="00A27D57" w:rsidRPr="006941F3">
          <w:rPr>
            <w:rStyle w:val="Hipervnculo"/>
            <w:rFonts w:ascii="Verdana" w:hAnsi="Verdana"/>
            <w:noProof/>
            <w:sz w:val="18"/>
            <w:szCs w:val="18"/>
            <w:lang w:val="es-BO"/>
          </w:rPr>
          <w:t>1</w:t>
        </w:r>
        <w:r w:rsidR="00A27D57" w:rsidRPr="006941F3">
          <w:rPr>
            <w:rFonts w:asciiTheme="minorHAnsi" w:eastAsiaTheme="minorEastAsia" w:hAnsiTheme="minorHAnsi" w:cstheme="minorBidi"/>
            <w:noProof/>
            <w:sz w:val="18"/>
            <w:szCs w:val="18"/>
            <w:lang w:val="es-BO" w:eastAsia="es-BO"/>
          </w:rPr>
          <w:tab/>
        </w:r>
        <w:r w:rsidR="00A27D57" w:rsidRPr="006941F3">
          <w:rPr>
            <w:rStyle w:val="Hipervnculo"/>
            <w:rFonts w:ascii="Verdana" w:hAnsi="Verdana"/>
            <w:noProof/>
            <w:sz w:val="18"/>
            <w:szCs w:val="18"/>
            <w:lang w:val="es-BO"/>
          </w:rPr>
          <w:t>NORMATIVA APLICABLE AL PROCESO DE CONTRATACIÓN</w:t>
        </w:r>
        <w:r w:rsidR="00A27D57" w:rsidRPr="006941F3">
          <w:rPr>
            <w:noProof/>
            <w:webHidden/>
            <w:sz w:val="18"/>
            <w:szCs w:val="18"/>
          </w:rPr>
          <w:tab/>
        </w:r>
        <w:r w:rsidR="00A27D57" w:rsidRPr="006941F3">
          <w:rPr>
            <w:noProof/>
            <w:webHidden/>
            <w:sz w:val="18"/>
            <w:szCs w:val="18"/>
          </w:rPr>
          <w:fldChar w:fldCharType="begin"/>
        </w:r>
        <w:r w:rsidR="00A27D57" w:rsidRPr="006941F3">
          <w:rPr>
            <w:noProof/>
            <w:webHidden/>
            <w:sz w:val="18"/>
            <w:szCs w:val="18"/>
          </w:rPr>
          <w:instrText xml:space="preserve"> PAGEREF _Toc517857065 \h </w:instrText>
        </w:r>
        <w:r w:rsidR="00A27D57" w:rsidRPr="006941F3">
          <w:rPr>
            <w:noProof/>
            <w:webHidden/>
            <w:sz w:val="18"/>
            <w:szCs w:val="18"/>
          </w:rPr>
        </w:r>
        <w:r w:rsidR="00A27D57" w:rsidRPr="006941F3">
          <w:rPr>
            <w:noProof/>
            <w:webHidden/>
            <w:sz w:val="18"/>
            <w:szCs w:val="18"/>
          </w:rPr>
          <w:fldChar w:fldCharType="separate"/>
        </w:r>
        <w:r w:rsidR="00A27D57" w:rsidRPr="006941F3">
          <w:rPr>
            <w:noProof/>
            <w:webHidden/>
            <w:sz w:val="18"/>
            <w:szCs w:val="18"/>
          </w:rPr>
          <w:t>4</w:t>
        </w:r>
        <w:r w:rsidR="00A27D57" w:rsidRPr="006941F3">
          <w:rPr>
            <w:noProof/>
            <w:webHidden/>
            <w:sz w:val="18"/>
            <w:szCs w:val="18"/>
          </w:rPr>
          <w:fldChar w:fldCharType="end"/>
        </w:r>
      </w:hyperlink>
    </w:p>
    <w:p w14:paraId="61FD12B4" w14:textId="77777777" w:rsidR="00A27D57" w:rsidRPr="006941F3" w:rsidRDefault="00D14D0C">
      <w:pPr>
        <w:pStyle w:val="TDC1"/>
        <w:tabs>
          <w:tab w:val="left" w:pos="440"/>
          <w:tab w:val="right" w:leader="dot" w:pos="9905"/>
        </w:tabs>
        <w:rPr>
          <w:rFonts w:asciiTheme="minorHAnsi" w:eastAsiaTheme="minorEastAsia" w:hAnsiTheme="minorHAnsi" w:cstheme="minorBidi"/>
          <w:noProof/>
          <w:sz w:val="18"/>
          <w:szCs w:val="18"/>
          <w:lang w:val="es-BO" w:eastAsia="es-BO"/>
        </w:rPr>
      </w:pPr>
      <w:hyperlink w:anchor="_Toc517857066" w:history="1">
        <w:r w:rsidR="00A27D57" w:rsidRPr="006941F3">
          <w:rPr>
            <w:rStyle w:val="Hipervnculo"/>
            <w:rFonts w:ascii="Verdana" w:hAnsi="Verdana"/>
            <w:noProof/>
            <w:sz w:val="18"/>
            <w:szCs w:val="18"/>
            <w:lang w:val="es-BO"/>
          </w:rPr>
          <w:t>2</w:t>
        </w:r>
        <w:r w:rsidR="00A27D57" w:rsidRPr="006941F3">
          <w:rPr>
            <w:rFonts w:asciiTheme="minorHAnsi" w:eastAsiaTheme="minorEastAsia" w:hAnsiTheme="minorHAnsi" w:cstheme="minorBidi"/>
            <w:noProof/>
            <w:sz w:val="18"/>
            <w:szCs w:val="18"/>
            <w:lang w:val="es-BO" w:eastAsia="es-BO"/>
          </w:rPr>
          <w:tab/>
        </w:r>
        <w:r w:rsidR="00A27D57" w:rsidRPr="006941F3">
          <w:rPr>
            <w:rStyle w:val="Hipervnculo"/>
            <w:rFonts w:ascii="Verdana" w:hAnsi="Verdana"/>
            <w:noProof/>
            <w:sz w:val="18"/>
            <w:szCs w:val="18"/>
            <w:lang w:val="es-BO"/>
          </w:rPr>
          <w:t>PROPONENTES ELEGIBLES</w:t>
        </w:r>
        <w:r w:rsidR="00A27D57" w:rsidRPr="006941F3">
          <w:rPr>
            <w:noProof/>
            <w:webHidden/>
            <w:sz w:val="18"/>
            <w:szCs w:val="18"/>
          </w:rPr>
          <w:tab/>
        </w:r>
        <w:r w:rsidR="00A27D57" w:rsidRPr="006941F3">
          <w:rPr>
            <w:noProof/>
            <w:webHidden/>
            <w:sz w:val="18"/>
            <w:szCs w:val="18"/>
          </w:rPr>
          <w:fldChar w:fldCharType="begin"/>
        </w:r>
        <w:r w:rsidR="00A27D57" w:rsidRPr="006941F3">
          <w:rPr>
            <w:noProof/>
            <w:webHidden/>
            <w:sz w:val="18"/>
            <w:szCs w:val="18"/>
          </w:rPr>
          <w:instrText xml:space="preserve"> PAGEREF _Toc517857066 \h </w:instrText>
        </w:r>
        <w:r w:rsidR="00A27D57" w:rsidRPr="006941F3">
          <w:rPr>
            <w:noProof/>
            <w:webHidden/>
            <w:sz w:val="18"/>
            <w:szCs w:val="18"/>
          </w:rPr>
        </w:r>
        <w:r w:rsidR="00A27D57" w:rsidRPr="006941F3">
          <w:rPr>
            <w:noProof/>
            <w:webHidden/>
            <w:sz w:val="18"/>
            <w:szCs w:val="18"/>
          </w:rPr>
          <w:fldChar w:fldCharType="separate"/>
        </w:r>
        <w:r w:rsidR="00A27D57" w:rsidRPr="006941F3">
          <w:rPr>
            <w:noProof/>
            <w:webHidden/>
            <w:sz w:val="18"/>
            <w:szCs w:val="18"/>
          </w:rPr>
          <w:t>4</w:t>
        </w:r>
        <w:r w:rsidR="00A27D57" w:rsidRPr="006941F3">
          <w:rPr>
            <w:noProof/>
            <w:webHidden/>
            <w:sz w:val="18"/>
            <w:szCs w:val="18"/>
          </w:rPr>
          <w:fldChar w:fldCharType="end"/>
        </w:r>
      </w:hyperlink>
    </w:p>
    <w:p w14:paraId="44C3659F" w14:textId="77777777" w:rsidR="00A27D57" w:rsidRPr="006941F3" w:rsidRDefault="00D14D0C">
      <w:pPr>
        <w:pStyle w:val="TDC1"/>
        <w:tabs>
          <w:tab w:val="left" w:pos="440"/>
          <w:tab w:val="right" w:leader="dot" w:pos="9905"/>
        </w:tabs>
        <w:rPr>
          <w:rFonts w:asciiTheme="minorHAnsi" w:eastAsiaTheme="minorEastAsia" w:hAnsiTheme="minorHAnsi" w:cstheme="minorBidi"/>
          <w:noProof/>
          <w:sz w:val="18"/>
          <w:szCs w:val="18"/>
          <w:lang w:val="es-BO" w:eastAsia="es-BO"/>
        </w:rPr>
      </w:pPr>
      <w:hyperlink w:anchor="_Toc517857067" w:history="1">
        <w:r w:rsidR="00A27D57" w:rsidRPr="006941F3">
          <w:rPr>
            <w:rStyle w:val="Hipervnculo"/>
            <w:rFonts w:ascii="Verdana" w:hAnsi="Verdana"/>
            <w:noProof/>
            <w:sz w:val="18"/>
            <w:szCs w:val="18"/>
            <w:lang w:val="es-BO"/>
          </w:rPr>
          <w:t>3</w:t>
        </w:r>
        <w:r w:rsidR="00A27D57" w:rsidRPr="006941F3">
          <w:rPr>
            <w:rFonts w:asciiTheme="minorHAnsi" w:eastAsiaTheme="minorEastAsia" w:hAnsiTheme="minorHAnsi" w:cstheme="minorBidi"/>
            <w:noProof/>
            <w:sz w:val="18"/>
            <w:szCs w:val="18"/>
            <w:lang w:val="es-BO" w:eastAsia="es-BO"/>
          </w:rPr>
          <w:tab/>
        </w:r>
        <w:r w:rsidR="00A27D57" w:rsidRPr="006941F3">
          <w:rPr>
            <w:rStyle w:val="Hipervnculo"/>
            <w:rFonts w:ascii="Verdana" w:hAnsi="Verdana"/>
            <w:noProof/>
            <w:sz w:val="18"/>
            <w:szCs w:val="18"/>
            <w:lang w:val="es-BO"/>
          </w:rPr>
          <w:t>ACTIVIDADES ADMINISTRATIVAS PREVIAS A LA PRESENTACIÓN DE PROPUESTAS</w:t>
        </w:r>
        <w:r w:rsidR="00A27D57" w:rsidRPr="006941F3">
          <w:rPr>
            <w:noProof/>
            <w:webHidden/>
            <w:sz w:val="18"/>
            <w:szCs w:val="18"/>
          </w:rPr>
          <w:tab/>
        </w:r>
        <w:r w:rsidR="00A27D57" w:rsidRPr="006941F3">
          <w:rPr>
            <w:noProof/>
            <w:webHidden/>
            <w:sz w:val="18"/>
            <w:szCs w:val="18"/>
          </w:rPr>
          <w:fldChar w:fldCharType="begin"/>
        </w:r>
        <w:r w:rsidR="00A27D57" w:rsidRPr="006941F3">
          <w:rPr>
            <w:noProof/>
            <w:webHidden/>
            <w:sz w:val="18"/>
            <w:szCs w:val="18"/>
          </w:rPr>
          <w:instrText xml:space="preserve"> PAGEREF _Toc517857067 \h </w:instrText>
        </w:r>
        <w:r w:rsidR="00A27D57" w:rsidRPr="006941F3">
          <w:rPr>
            <w:noProof/>
            <w:webHidden/>
            <w:sz w:val="18"/>
            <w:szCs w:val="18"/>
          </w:rPr>
        </w:r>
        <w:r w:rsidR="00A27D57" w:rsidRPr="006941F3">
          <w:rPr>
            <w:noProof/>
            <w:webHidden/>
            <w:sz w:val="18"/>
            <w:szCs w:val="18"/>
          </w:rPr>
          <w:fldChar w:fldCharType="separate"/>
        </w:r>
        <w:r w:rsidR="00A27D57" w:rsidRPr="006941F3">
          <w:rPr>
            <w:noProof/>
            <w:webHidden/>
            <w:sz w:val="18"/>
            <w:szCs w:val="18"/>
          </w:rPr>
          <w:t>4</w:t>
        </w:r>
        <w:r w:rsidR="00A27D57" w:rsidRPr="006941F3">
          <w:rPr>
            <w:noProof/>
            <w:webHidden/>
            <w:sz w:val="18"/>
            <w:szCs w:val="18"/>
          </w:rPr>
          <w:fldChar w:fldCharType="end"/>
        </w:r>
      </w:hyperlink>
    </w:p>
    <w:p w14:paraId="171E63A0" w14:textId="77777777" w:rsidR="00A27D57" w:rsidRPr="006941F3" w:rsidRDefault="00D14D0C">
      <w:pPr>
        <w:pStyle w:val="TDC1"/>
        <w:tabs>
          <w:tab w:val="left" w:pos="440"/>
          <w:tab w:val="right" w:leader="dot" w:pos="9905"/>
        </w:tabs>
        <w:rPr>
          <w:rFonts w:asciiTheme="minorHAnsi" w:eastAsiaTheme="minorEastAsia" w:hAnsiTheme="minorHAnsi" w:cstheme="minorBidi"/>
          <w:noProof/>
          <w:sz w:val="18"/>
          <w:szCs w:val="18"/>
          <w:lang w:val="es-BO" w:eastAsia="es-BO"/>
        </w:rPr>
      </w:pPr>
      <w:hyperlink w:anchor="_Toc517857068" w:history="1">
        <w:r w:rsidR="00A27D57" w:rsidRPr="006941F3">
          <w:rPr>
            <w:rStyle w:val="Hipervnculo"/>
            <w:rFonts w:ascii="Verdana" w:hAnsi="Verdana"/>
            <w:noProof/>
            <w:sz w:val="18"/>
            <w:szCs w:val="18"/>
            <w:lang w:val="es-BO"/>
          </w:rPr>
          <w:t>4</w:t>
        </w:r>
        <w:r w:rsidR="00A27D57" w:rsidRPr="006941F3">
          <w:rPr>
            <w:rFonts w:asciiTheme="minorHAnsi" w:eastAsiaTheme="minorEastAsia" w:hAnsiTheme="minorHAnsi" w:cstheme="minorBidi"/>
            <w:noProof/>
            <w:sz w:val="18"/>
            <w:szCs w:val="18"/>
            <w:lang w:val="es-BO" w:eastAsia="es-BO"/>
          </w:rPr>
          <w:tab/>
        </w:r>
        <w:r w:rsidR="00A27D57" w:rsidRPr="006941F3">
          <w:rPr>
            <w:rStyle w:val="Hipervnculo"/>
            <w:rFonts w:ascii="Verdana" w:hAnsi="Verdana"/>
            <w:noProof/>
            <w:sz w:val="18"/>
            <w:szCs w:val="18"/>
            <w:lang w:val="es-BO"/>
          </w:rPr>
          <w:t>ENMIENDAS Y APROBACIÓN DEL DOCUMENTO BASE DE CONTRATACIÓN (DBC)</w:t>
        </w:r>
        <w:r w:rsidR="00A27D57" w:rsidRPr="006941F3">
          <w:rPr>
            <w:noProof/>
            <w:webHidden/>
            <w:sz w:val="18"/>
            <w:szCs w:val="18"/>
          </w:rPr>
          <w:tab/>
        </w:r>
        <w:r w:rsidR="00A27D57" w:rsidRPr="006941F3">
          <w:rPr>
            <w:noProof/>
            <w:webHidden/>
            <w:sz w:val="18"/>
            <w:szCs w:val="18"/>
          </w:rPr>
          <w:fldChar w:fldCharType="begin"/>
        </w:r>
        <w:r w:rsidR="00A27D57" w:rsidRPr="006941F3">
          <w:rPr>
            <w:noProof/>
            <w:webHidden/>
            <w:sz w:val="18"/>
            <w:szCs w:val="18"/>
          </w:rPr>
          <w:instrText xml:space="preserve"> PAGEREF _Toc517857068 \h </w:instrText>
        </w:r>
        <w:r w:rsidR="00A27D57" w:rsidRPr="006941F3">
          <w:rPr>
            <w:noProof/>
            <w:webHidden/>
            <w:sz w:val="18"/>
            <w:szCs w:val="18"/>
          </w:rPr>
        </w:r>
        <w:r w:rsidR="00A27D57" w:rsidRPr="006941F3">
          <w:rPr>
            <w:noProof/>
            <w:webHidden/>
            <w:sz w:val="18"/>
            <w:szCs w:val="18"/>
          </w:rPr>
          <w:fldChar w:fldCharType="separate"/>
        </w:r>
        <w:r w:rsidR="00A27D57" w:rsidRPr="006941F3">
          <w:rPr>
            <w:noProof/>
            <w:webHidden/>
            <w:sz w:val="18"/>
            <w:szCs w:val="18"/>
          </w:rPr>
          <w:t>5</w:t>
        </w:r>
        <w:r w:rsidR="00A27D57" w:rsidRPr="006941F3">
          <w:rPr>
            <w:noProof/>
            <w:webHidden/>
            <w:sz w:val="18"/>
            <w:szCs w:val="18"/>
          </w:rPr>
          <w:fldChar w:fldCharType="end"/>
        </w:r>
      </w:hyperlink>
    </w:p>
    <w:p w14:paraId="03E0A2F5" w14:textId="77777777" w:rsidR="00A27D57" w:rsidRPr="006941F3" w:rsidRDefault="00D14D0C">
      <w:pPr>
        <w:pStyle w:val="TDC1"/>
        <w:tabs>
          <w:tab w:val="left" w:pos="440"/>
          <w:tab w:val="right" w:leader="dot" w:pos="9905"/>
        </w:tabs>
        <w:rPr>
          <w:rFonts w:asciiTheme="minorHAnsi" w:eastAsiaTheme="minorEastAsia" w:hAnsiTheme="minorHAnsi" w:cstheme="minorBidi"/>
          <w:noProof/>
          <w:sz w:val="18"/>
          <w:szCs w:val="18"/>
          <w:lang w:val="es-BO" w:eastAsia="es-BO"/>
        </w:rPr>
      </w:pPr>
      <w:hyperlink w:anchor="_Toc517857069" w:history="1">
        <w:r w:rsidR="00A27D57" w:rsidRPr="006941F3">
          <w:rPr>
            <w:rStyle w:val="Hipervnculo"/>
            <w:rFonts w:ascii="Verdana" w:hAnsi="Verdana"/>
            <w:noProof/>
            <w:sz w:val="18"/>
            <w:szCs w:val="18"/>
            <w:lang w:val="es-BO"/>
          </w:rPr>
          <w:t>5</w:t>
        </w:r>
        <w:r w:rsidR="00A27D57" w:rsidRPr="006941F3">
          <w:rPr>
            <w:rFonts w:asciiTheme="minorHAnsi" w:eastAsiaTheme="minorEastAsia" w:hAnsiTheme="minorHAnsi" w:cstheme="minorBidi"/>
            <w:noProof/>
            <w:sz w:val="18"/>
            <w:szCs w:val="18"/>
            <w:lang w:val="es-BO" w:eastAsia="es-BO"/>
          </w:rPr>
          <w:tab/>
        </w:r>
        <w:r w:rsidR="00A27D57" w:rsidRPr="006941F3">
          <w:rPr>
            <w:rStyle w:val="Hipervnculo"/>
            <w:rFonts w:ascii="Verdana" w:hAnsi="Verdana"/>
            <w:noProof/>
            <w:sz w:val="18"/>
            <w:szCs w:val="18"/>
            <w:lang w:val="es-BO"/>
          </w:rPr>
          <w:t>AMPLIACIÓN DE PLAZO PARA LA PRESENTACIÓN DE PROPUESTAS</w:t>
        </w:r>
        <w:r w:rsidR="00A27D57" w:rsidRPr="006941F3">
          <w:rPr>
            <w:noProof/>
            <w:webHidden/>
            <w:sz w:val="18"/>
            <w:szCs w:val="18"/>
          </w:rPr>
          <w:tab/>
        </w:r>
        <w:r w:rsidR="00A27D57" w:rsidRPr="006941F3">
          <w:rPr>
            <w:noProof/>
            <w:webHidden/>
            <w:sz w:val="18"/>
            <w:szCs w:val="18"/>
          </w:rPr>
          <w:fldChar w:fldCharType="begin"/>
        </w:r>
        <w:r w:rsidR="00A27D57" w:rsidRPr="006941F3">
          <w:rPr>
            <w:noProof/>
            <w:webHidden/>
            <w:sz w:val="18"/>
            <w:szCs w:val="18"/>
          </w:rPr>
          <w:instrText xml:space="preserve"> PAGEREF _Toc517857069 \h </w:instrText>
        </w:r>
        <w:r w:rsidR="00A27D57" w:rsidRPr="006941F3">
          <w:rPr>
            <w:noProof/>
            <w:webHidden/>
            <w:sz w:val="18"/>
            <w:szCs w:val="18"/>
          </w:rPr>
        </w:r>
        <w:r w:rsidR="00A27D57" w:rsidRPr="006941F3">
          <w:rPr>
            <w:noProof/>
            <w:webHidden/>
            <w:sz w:val="18"/>
            <w:szCs w:val="18"/>
          </w:rPr>
          <w:fldChar w:fldCharType="separate"/>
        </w:r>
        <w:r w:rsidR="00A27D57" w:rsidRPr="006941F3">
          <w:rPr>
            <w:noProof/>
            <w:webHidden/>
            <w:sz w:val="18"/>
            <w:szCs w:val="18"/>
          </w:rPr>
          <w:t>5</w:t>
        </w:r>
        <w:r w:rsidR="00A27D57" w:rsidRPr="006941F3">
          <w:rPr>
            <w:noProof/>
            <w:webHidden/>
            <w:sz w:val="18"/>
            <w:szCs w:val="18"/>
          </w:rPr>
          <w:fldChar w:fldCharType="end"/>
        </w:r>
      </w:hyperlink>
    </w:p>
    <w:p w14:paraId="5BD83C76" w14:textId="77777777" w:rsidR="00A27D57" w:rsidRPr="006941F3" w:rsidRDefault="00D14D0C">
      <w:pPr>
        <w:pStyle w:val="TDC1"/>
        <w:tabs>
          <w:tab w:val="left" w:pos="440"/>
          <w:tab w:val="right" w:leader="dot" w:pos="9905"/>
        </w:tabs>
        <w:rPr>
          <w:rFonts w:asciiTheme="minorHAnsi" w:eastAsiaTheme="minorEastAsia" w:hAnsiTheme="minorHAnsi" w:cstheme="minorBidi"/>
          <w:noProof/>
          <w:sz w:val="18"/>
          <w:szCs w:val="18"/>
          <w:lang w:val="es-BO" w:eastAsia="es-BO"/>
        </w:rPr>
      </w:pPr>
      <w:hyperlink w:anchor="_Toc517857070" w:history="1">
        <w:r w:rsidR="00A27D57" w:rsidRPr="006941F3">
          <w:rPr>
            <w:rStyle w:val="Hipervnculo"/>
            <w:rFonts w:ascii="Verdana" w:hAnsi="Verdana"/>
            <w:noProof/>
            <w:sz w:val="18"/>
            <w:szCs w:val="18"/>
            <w:lang w:val="es-BO"/>
          </w:rPr>
          <w:t>6</w:t>
        </w:r>
        <w:r w:rsidR="00A27D57" w:rsidRPr="006941F3">
          <w:rPr>
            <w:rFonts w:asciiTheme="minorHAnsi" w:eastAsiaTheme="minorEastAsia" w:hAnsiTheme="minorHAnsi" w:cstheme="minorBidi"/>
            <w:noProof/>
            <w:sz w:val="18"/>
            <w:szCs w:val="18"/>
            <w:lang w:val="es-BO" w:eastAsia="es-BO"/>
          </w:rPr>
          <w:tab/>
        </w:r>
        <w:r w:rsidR="00A27D57" w:rsidRPr="006941F3">
          <w:rPr>
            <w:rStyle w:val="Hipervnculo"/>
            <w:rFonts w:ascii="Verdana" w:hAnsi="Verdana"/>
            <w:noProof/>
            <w:sz w:val="18"/>
            <w:szCs w:val="18"/>
            <w:lang w:val="es-BO"/>
          </w:rPr>
          <w:t>GARANTÍAS</w:t>
        </w:r>
        <w:r w:rsidR="00A27D57" w:rsidRPr="006941F3">
          <w:rPr>
            <w:noProof/>
            <w:webHidden/>
            <w:sz w:val="18"/>
            <w:szCs w:val="18"/>
          </w:rPr>
          <w:tab/>
        </w:r>
        <w:r w:rsidR="00A27D57" w:rsidRPr="006941F3">
          <w:rPr>
            <w:noProof/>
            <w:webHidden/>
            <w:sz w:val="18"/>
            <w:szCs w:val="18"/>
          </w:rPr>
          <w:fldChar w:fldCharType="begin"/>
        </w:r>
        <w:r w:rsidR="00A27D57" w:rsidRPr="006941F3">
          <w:rPr>
            <w:noProof/>
            <w:webHidden/>
            <w:sz w:val="18"/>
            <w:szCs w:val="18"/>
          </w:rPr>
          <w:instrText xml:space="preserve"> PAGEREF _Toc517857070 \h </w:instrText>
        </w:r>
        <w:r w:rsidR="00A27D57" w:rsidRPr="006941F3">
          <w:rPr>
            <w:noProof/>
            <w:webHidden/>
            <w:sz w:val="18"/>
            <w:szCs w:val="18"/>
          </w:rPr>
        </w:r>
        <w:r w:rsidR="00A27D57" w:rsidRPr="006941F3">
          <w:rPr>
            <w:noProof/>
            <w:webHidden/>
            <w:sz w:val="18"/>
            <w:szCs w:val="18"/>
          </w:rPr>
          <w:fldChar w:fldCharType="separate"/>
        </w:r>
        <w:r w:rsidR="00A27D57" w:rsidRPr="006941F3">
          <w:rPr>
            <w:noProof/>
            <w:webHidden/>
            <w:sz w:val="18"/>
            <w:szCs w:val="18"/>
          </w:rPr>
          <w:t>5</w:t>
        </w:r>
        <w:r w:rsidR="00A27D57" w:rsidRPr="006941F3">
          <w:rPr>
            <w:noProof/>
            <w:webHidden/>
            <w:sz w:val="18"/>
            <w:szCs w:val="18"/>
          </w:rPr>
          <w:fldChar w:fldCharType="end"/>
        </w:r>
      </w:hyperlink>
    </w:p>
    <w:p w14:paraId="11946232" w14:textId="77777777" w:rsidR="00A27D57" w:rsidRPr="006941F3" w:rsidRDefault="00D14D0C">
      <w:pPr>
        <w:pStyle w:val="TDC1"/>
        <w:tabs>
          <w:tab w:val="left" w:pos="440"/>
          <w:tab w:val="right" w:leader="dot" w:pos="9905"/>
        </w:tabs>
        <w:rPr>
          <w:rFonts w:asciiTheme="minorHAnsi" w:eastAsiaTheme="minorEastAsia" w:hAnsiTheme="minorHAnsi" w:cstheme="minorBidi"/>
          <w:noProof/>
          <w:sz w:val="18"/>
          <w:szCs w:val="18"/>
          <w:lang w:val="es-BO" w:eastAsia="es-BO"/>
        </w:rPr>
      </w:pPr>
      <w:hyperlink w:anchor="_Toc517857071" w:history="1">
        <w:r w:rsidR="00A27D57" w:rsidRPr="006941F3">
          <w:rPr>
            <w:rStyle w:val="Hipervnculo"/>
            <w:rFonts w:ascii="Verdana" w:hAnsi="Verdana"/>
            <w:noProof/>
            <w:sz w:val="18"/>
            <w:szCs w:val="18"/>
            <w:lang w:val="es-BO"/>
          </w:rPr>
          <w:t>7</w:t>
        </w:r>
        <w:r w:rsidR="00A27D57" w:rsidRPr="006941F3">
          <w:rPr>
            <w:rFonts w:asciiTheme="minorHAnsi" w:eastAsiaTheme="minorEastAsia" w:hAnsiTheme="minorHAnsi" w:cstheme="minorBidi"/>
            <w:noProof/>
            <w:sz w:val="18"/>
            <w:szCs w:val="18"/>
            <w:lang w:val="es-BO" w:eastAsia="es-BO"/>
          </w:rPr>
          <w:tab/>
        </w:r>
        <w:r w:rsidR="00A27D57" w:rsidRPr="006941F3">
          <w:rPr>
            <w:rStyle w:val="Hipervnculo"/>
            <w:rFonts w:ascii="Verdana" w:hAnsi="Verdana"/>
            <w:noProof/>
            <w:sz w:val="18"/>
            <w:szCs w:val="18"/>
            <w:lang w:val="es-BO"/>
          </w:rPr>
          <w:t>RECHAZO Y DESCALIFICACIÓN DE PROPUESTAS</w:t>
        </w:r>
        <w:r w:rsidR="00A27D57" w:rsidRPr="006941F3">
          <w:rPr>
            <w:noProof/>
            <w:webHidden/>
            <w:sz w:val="18"/>
            <w:szCs w:val="18"/>
          </w:rPr>
          <w:tab/>
        </w:r>
        <w:r w:rsidR="00A27D57" w:rsidRPr="006941F3">
          <w:rPr>
            <w:noProof/>
            <w:webHidden/>
            <w:sz w:val="18"/>
            <w:szCs w:val="18"/>
          </w:rPr>
          <w:fldChar w:fldCharType="begin"/>
        </w:r>
        <w:r w:rsidR="00A27D57" w:rsidRPr="006941F3">
          <w:rPr>
            <w:noProof/>
            <w:webHidden/>
            <w:sz w:val="18"/>
            <w:szCs w:val="18"/>
          </w:rPr>
          <w:instrText xml:space="preserve"> PAGEREF _Toc517857071 \h </w:instrText>
        </w:r>
        <w:r w:rsidR="00A27D57" w:rsidRPr="006941F3">
          <w:rPr>
            <w:noProof/>
            <w:webHidden/>
            <w:sz w:val="18"/>
            <w:szCs w:val="18"/>
          </w:rPr>
        </w:r>
        <w:r w:rsidR="00A27D57" w:rsidRPr="006941F3">
          <w:rPr>
            <w:noProof/>
            <w:webHidden/>
            <w:sz w:val="18"/>
            <w:szCs w:val="18"/>
          </w:rPr>
          <w:fldChar w:fldCharType="separate"/>
        </w:r>
        <w:r w:rsidR="00A27D57" w:rsidRPr="006941F3">
          <w:rPr>
            <w:noProof/>
            <w:webHidden/>
            <w:sz w:val="18"/>
            <w:szCs w:val="18"/>
          </w:rPr>
          <w:t>6</w:t>
        </w:r>
        <w:r w:rsidR="00A27D57" w:rsidRPr="006941F3">
          <w:rPr>
            <w:noProof/>
            <w:webHidden/>
            <w:sz w:val="18"/>
            <w:szCs w:val="18"/>
          </w:rPr>
          <w:fldChar w:fldCharType="end"/>
        </w:r>
      </w:hyperlink>
    </w:p>
    <w:p w14:paraId="0487DE27" w14:textId="77777777" w:rsidR="00A27D57" w:rsidRPr="006941F3" w:rsidRDefault="00D14D0C">
      <w:pPr>
        <w:pStyle w:val="TDC1"/>
        <w:tabs>
          <w:tab w:val="left" w:pos="440"/>
          <w:tab w:val="right" w:leader="dot" w:pos="9905"/>
        </w:tabs>
        <w:rPr>
          <w:rFonts w:asciiTheme="minorHAnsi" w:eastAsiaTheme="minorEastAsia" w:hAnsiTheme="minorHAnsi" w:cstheme="minorBidi"/>
          <w:noProof/>
          <w:sz w:val="18"/>
          <w:szCs w:val="18"/>
          <w:lang w:val="es-BO" w:eastAsia="es-BO"/>
        </w:rPr>
      </w:pPr>
      <w:hyperlink w:anchor="_Toc517857072" w:history="1">
        <w:r w:rsidR="00A27D57" w:rsidRPr="006941F3">
          <w:rPr>
            <w:rStyle w:val="Hipervnculo"/>
            <w:rFonts w:ascii="Verdana" w:hAnsi="Verdana"/>
            <w:noProof/>
            <w:sz w:val="18"/>
            <w:szCs w:val="18"/>
            <w:lang w:val="es-BO"/>
          </w:rPr>
          <w:t>8</w:t>
        </w:r>
        <w:r w:rsidR="00A27D57" w:rsidRPr="006941F3">
          <w:rPr>
            <w:rFonts w:asciiTheme="minorHAnsi" w:eastAsiaTheme="minorEastAsia" w:hAnsiTheme="minorHAnsi" w:cstheme="minorBidi"/>
            <w:noProof/>
            <w:sz w:val="18"/>
            <w:szCs w:val="18"/>
            <w:lang w:val="es-BO" w:eastAsia="es-BO"/>
          </w:rPr>
          <w:tab/>
        </w:r>
        <w:r w:rsidR="00A27D57" w:rsidRPr="006941F3">
          <w:rPr>
            <w:rStyle w:val="Hipervnculo"/>
            <w:rFonts w:ascii="Verdana" w:hAnsi="Verdana"/>
            <w:noProof/>
            <w:sz w:val="18"/>
            <w:szCs w:val="18"/>
            <w:lang w:val="es-BO"/>
          </w:rPr>
          <w:t>CRITERIOS DE SUBSANABILIDAD Y ERRORES NO SUBSANABLES</w:t>
        </w:r>
        <w:r w:rsidR="00A27D57" w:rsidRPr="006941F3">
          <w:rPr>
            <w:noProof/>
            <w:webHidden/>
            <w:sz w:val="18"/>
            <w:szCs w:val="18"/>
          </w:rPr>
          <w:tab/>
        </w:r>
        <w:r w:rsidR="00A27D57" w:rsidRPr="006941F3">
          <w:rPr>
            <w:noProof/>
            <w:webHidden/>
            <w:sz w:val="18"/>
            <w:szCs w:val="18"/>
          </w:rPr>
          <w:fldChar w:fldCharType="begin"/>
        </w:r>
        <w:r w:rsidR="00A27D57" w:rsidRPr="006941F3">
          <w:rPr>
            <w:noProof/>
            <w:webHidden/>
            <w:sz w:val="18"/>
            <w:szCs w:val="18"/>
          </w:rPr>
          <w:instrText xml:space="preserve"> PAGEREF _Toc517857072 \h </w:instrText>
        </w:r>
        <w:r w:rsidR="00A27D57" w:rsidRPr="006941F3">
          <w:rPr>
            <w:noProof/>
            <w:webHidden/>
            <w:sz w:val="18"/>
            <w:szCs w:val="18"/>
          </w:rPr>
        </w:r>
        <w:r w:rsidR="00A27D57" w:rsidRPr="006941F3">
          <w:rPr>
            <w:noProof/>
            <w:webHidden/>
            <w:sz w:val="18"/>
            <w:szCs w:val="18"/>
          </w:rPr>
          <w:fldChar w:fldCharType="separate"/>
        </w:r>
        <w:r w:rsidR="00A27D57" w:rsidRPr="006941F3">
          <w:rPr>
            <w:noProof/>
            <w:webHidden/>
            <w:sz w:val="18"/>
            <w:szCs w:val="18"/>
          </w:rPr>
          <w:t>7</w:t>
        </w:r>
        <w:r w:rsidR="00A27D57" w:rsidRPr="006941F3">
          <w:rPr>
            <w:noProof/>
            <w:webHidden/>
            <w:sz w:val="18"/>
            <w:szCs w:val="18"/>
          </w:rPr>
          <w:fldChar w:fldCharType="end"/>
        </w:r>
      </w:hyperlink>
    </w:p>
    <w:p w14:paraId="6B62244E" w14:textId="77777777" w:rsidR="00A27D57" w:rsidRPr="006941F3" w:rsidRDefault="00D14D0C">
      <w:pPr>
        <w:pStyle w:val="TDC1"/>
        <w:tabs>
          <w:tab w:val="left" w:pos="440"/>
          <w:tab w:val="right" w:leader="dot" w:pos="9905"/>
        </w:tabs>
        <w:rPr>
          <w:rFonts w:asciiTheme="minorHAnsi" w:eastAsiaTheme="minorEastAsia" w:hAnsiTheme="minorHAnsi" w:cstheme="minorBidi"/>
          <w:noProof/>
          <w:sz w:val="18"/>
          <w:szCs w:val="18"/>
          <w:lang w:val="es-BO" w:eastAsia="es-BO"/>
        </w:rPr>
      </w:pPr>
      <w:hyperlink w:anchor="_Toc517857073" w:history="1">
        <w:r w:rsidR="00A27D57" w:rsidRPr="006941F3">
          <w:rPr>
            <w:rStyle w:val="Hipervnculo"/>
            <w:rFonts w:ascii="Verdana" w:hAnsi="Verdana"/>
            <w:noProof/>
            <w:sz w:val="18"/>
            <w:szCs w:val="18"/>
            <w:lang w:val="es-BO"/>
          </w:rPr>
          <w:t>9</w:t>
        </w:r>
        <w:r w:rsidR="00A27D57" w:rsidRPr="006941F3">
          <w:rPr>
            <w:rFonts w:asciiTheme="minorHAnsi" w:eastAsiaTheme="minorEastAsia" w:hAnsiTheme="minorHAnsi" w:cstheme="minorBidi"/>
            <w:noProof/>
            <w:sz w:val="18"/>
            <w:szCs w:val="18"/>
            <w:lang w:val="es-BO" w:eastAsia="es-BO"/>
          </w:rPr>
          <w:tab/>
        </w:r>
        <w:r w:rsidR="00A27D57" w:rsidRPr="006941F3">
          <w:rPr>
            <w:rStyle w:val="Hipervnculo"/>
            <w:rFonts w:ascii="Verdana" w:hAnsi="Verdana"/>
            <w:noProof/>
            <w:sz w:val="18"/>
            <w:szCs w:val="18"/>
            <w:lang w:val="es-BO"/>
          </w:rPr>
          <w:t>DECLARATORIA DESIERTA</w:t>
        </w:r>
        <w:r w:rsidR="00A27D57" w:rsidRPr="006941F3">
          <w:rPr>
            <w:noProof/>
            <w:webHidden/>
            <w:sz w:val="18"/>
            <w:szCs w:val="18"/>
          </w:rPr>
          <w:tab/>
        </w:r>
        <w:r w:rsidR="00A27D57" w:rsidRPr="006941F3">
          <w:rPr>
            <w:noProof/>
            <w:webHidden/>
            <w:sz w:val="18"/>
            <w:szCs w:val="18"/>
          </w:rPr>
          <w:fldChar w:fldCharType="begin"/>
        </w:r>
        <w:r w:rsidR="00A27D57" w:rsidRPr="006941F3">
          <w:rPr>
            <w:noProof/>
            <w:webHidden/>
            <w:sz w:val="18"/>
            <w:szCs w:val="18"/>
          </w:rPr>
          <w:instrText xml:space="preserve"> PAGEREF _Toc517857073 \h </w:instrText>
        </w:r>
        <w:r w:rsidR="00A27D57" w:rsidRPr="006941F3">
          <w:rPr>
            <w:noProof/>
            <w:webHidden/>
            <w:sz w:val="18"/>
            <w:szCs w:val="18"/>
          </w:rPr>
        </w:r>
        <w:r w:rsidR="00A27D57" w:rsidRPr="006941F3">
          <w:rPr>
            <w:noProof/>
            <w:webHidden/>
            <w:sz w:val="18"/>
            <w:szCs w:val="18"/>
          </w:rPr>
          <w:fldChar w:fldCharType="separate"/>
        </w:r>
        <w:r w:rsidR="00A27D57" w:rsidRPr="006941F3">
          <w:rPr>
            <w:noProof/>
            <w:webHidden/>
            <w:sz w:val="18"/>
            <w:szCs w:val="18"/>
          </w:rPr>
          <w:t>7</w:t>
        </w:r>
        <w:r w:rsidR="00A27D57" w:rsidRPr="006941F3">
          <w:rPr>
            <w:noProof/>
            <w:webHidden/>
            <w:sz w:val="18"/>
            <w:szCs w:val="18"/>
          </w:rPr>
          <w:fldChar w:fldCharType="end"/>
        </w:r>
      </w:hyperlink>
    </w:p>
    <w:p w14:paraId="2F17AFA2" w14:textId="77777777" w:rsidR="00A27D57" w:rsidRPr="006941F3" w:rsidRDefault="00D14D0C">
      <w:pPr>
        <w:pStyle w:val="TDC1"/>
        <w:tabs>
          <w:tab w:val="left" w:pos="660"/>
          <w:tab w:val="right" w:leader="dot" w:pos="9905"/>
        </w:tabs>
        <w:rPr>
          <w:rFonts w:asciiTheme="minorHAnsi" w:eastAsiaTheme="minorEastAsia" w:hAnsiTheme="minorHAnsi" w:cstheme="minorBidi"/>
          <w:noProof/>
          <w:sz w:val="18"/>
          <w:szCs w:val="18"/>
          <w:lang w:val="es-BO" w:eastAsia="es-BO"/>
        </w:rPr>
      </w:pPr>
      <w:hyperlink w:anchor="_Toc517857074" w:history="1">
        <w:r w:rsidR="00A27D57" w:rsidRPr="006941F3">
          <w:rPr>
            <w:rStyle w:val="Hipervnculo"/>
            <w:rFonts w:ascii="Verdana" w:hAnsi="Verdana"/>
            <w:noProof/>
            <w:sz w:val="18"/>
            <w:szCs w:val="18"/>
            <w:lang w:val="es-BO"/>
          </w:rPr>
          <w:t>10</w:t>
        </w:r>
        <w:r w:rsidR="00A27D57" w:rsidRPr="006941F3">
          <w:rPr>
            <w:rFonts w:asciiTheme="minorHAnsi" w:eastAsiaTheme="minorEastAsia" w:hAnsiTheme="minorHAnsi" w:cstheme="minorBidi"/>
            <w:noProof/>
            <w:sz w:val="18"/>
            <w:szCs w:val="18"/>
            <w:lang w:val="es-BO" w:eastAsia="es-BO"/>
          </w:rPr>
          <w:tab/>
        </w:r>
        <w:r w:rsidR="00A27D57" w:rsidRPr="006941F3">
          <w:rPr>
            <w:rStyle w:val="Hipervnculo"/>
            <w:rFonts w:ascii="Verdana" w:hAnsi="Verdana"/>
            <w:noProof/>
            <w:sz w:val="18"/>
            <w:szCs w:val="18"/>
            <w:lang w:val="es-BO"/>
          </w:rPr>
          <w:t>CANCELACIÓN, SUSPENSIÓN Y ANULACIÓN DEL PROCESO DE CONTRATACIÓN</w:t>
        </w:r>
        <w:r w:rsidR="00A27D57" w:rsidRPr="006941F3">
          <w:rPr>
            <w:noProof/>
            <w:webHidden/>
            <w:sz w:val="18"/>
            <w:szCs w:val="18"/>
          </w:rPr>
          <w:tab/>
        </w:r>
        <w:r w:rsidR="00A27D57" w:rsidRPr="006941F3">
          <w:rPr>
            <w:noProof/>
            <w:webHidden/>
            <w:sz w:val="18"/>
            <w:szCs w:val="18"/>
          </w:rPr>
          <w:fldChar w:fldCharType="begin"/>
        </w:r>
        <w:r w:rsidR="00A27D57" w:rsidRPr="006941F3">
          <w:rPr>
            <w:noProof/>
            <w:webHidden/>
            <w:sz w:val="18"/>
            <w:szCs w:val="18"/>
          </w:rPr>
          <w:instrText xml:space="preserve"> PAGEREF _Toc517857074 \h </w:instrText>
        </w:r>
        <w:r w:rsidR="00A27D57" w:rsidRPr="006941F3">
          <w:rPr>
            <w:noProof/>
            <w:webHidden/>
            <w:sz w:val="18"/>
            <w:szCs w:val="18"/>
          </w:rPr>
        </w:r>
        <w:r w:rsidR="00A27D57" w:rsidRPr="006941F3">
          <w:rPr>
            <w:noProof/>
            <w:webHidden/>
            <w:sz w:val="18"/>
            <w:szCs w:val="18"/>
          </w:rPr>
          <w:fldChar w:fldCharType="separate"/>
        </w:r>
        <w:r w:rsidR="00A27D57" w:rsidRPr="006941F3">
          <w:rPr>
            <w:noProof/>
            <w:webHidden/>
            <w:sz w:val="18"/>
            <w:szCs w:val="18"/>
          </w:rPr>
          <w:t>7</w:t>
        </w:r>
        <w:r w:rsidR="00A27D57" w:rsidRPr="006941F3">
          <w:rPr>
            <w:noProof/>
            <w:webHidden/>
            <w:sz w:val="18"/>
            <w:szCs w:val="18"/>
          </w:rPr>
          <w:fldChar w:fldCharType="end"/>
        </w:r>
      </w:hyperlink>
    </w:p>
    <w:p w14:paraId="3AB9B7E3" w14:textId="77777777" w:rsidR="00A27D57" w:rsidRPr="006941F3" w:rsidRDefault="00D14D0C">
      <w:pPr>
        <w:pStyle w:val="TDC1"/>
        <w:tabs>
          <w:tab w:val="left" w:pos="660"/>
          <w:tab w:val="right" w:leader="dot" w:pos="9905"/>
        </w:tabs>
        <w:rPr>
          <w:rFonts w:asciiTheme="minorHAnsi" w:eastAsiaTheme="minorEastAsia" w:hAnsiTheme="minorHAnsi" w:cstheme="minorBidi"/>
          <w:noProof/>
          <w:sz w:val="18"/>
          <w:szCs w:val="18"/>
          <w:lang w:val="es-BO" w:eastAsia="es-BO"/>
        </w:rPr>
      </w:pPr>
      <w:hyperlink w:anchor="_Toc517857075" w:history="1">
        <w:r w:rsidR="00A27D57" w:rsidRPr="006941F3">
          <w:rPr>
            <w:rStyle w:val="Hipervnculo"/>
            <w:rFonts w:ascii="Verdana" w:hAnsi="Verdana"/>
            <w:noProof/>
            <w:sz w:val="18"/>
            <w:szCs w:val="18"/>
            <w:lang w:val="es-BO"/>
          </w:rPr>
          <w:t>11</w:t>
        </w:r>
        <w:r w:rsidR="00A27D57" w:rsidRPr="006941F3">
          <w:rPr>
            <w:rFonts w:asciiTheme="minorHAnsi" w:eastAsiaTheme="minorEastAsia" w:hAnsiTheme="minorHAnsi" w:cstheme="minorBidi"/>
            <w:noProof/>
            <w:sz w:val="18"/>
            <w:szCs w:val="18"/>
            <w:lang w:val="es-BO" w:eastAsia="es-BO"/>
          </w:rPr>
          <w:tab/>
        </w:r>
        <w:r w:rsidR="00A27D57" w:rsidRPr="006941F3">
          <w:rPr>
            <w:rStyle w:val="Hipervnculo"/>
            <w:rFonts w:ascii="Verdana" w:hAnsi="Verdana"/>
            <w:noProof/>
            <w:sz w:val="18"/>
            <w:szCs w:val="18"/>
            <w:lang w:val="es-BO"/>
          </w:rPr>
          <w:t>RESOLUCIONES RECURRIBLES</w:t>
        </w:r>
        <w:r w:rsidR="00A27D57" w:rsidRPr="006941F3">
          <w:rPr>
            <w:noProof/>
            <w:webHidden/>
            <w:sz w:val="18"/>
            <w:szCs w:val="18"/>
          </w:rPr>
          <w:tab/>
        </w:r>
        <w:r w:rsidR="00A27D57" w:rsidRPr="006941F3">
          <w:rPr>
            <w:noProof/>
            <w:webHidden/>
            <w:sz w:val="18"/>
            <w:szCs w:val="18"/>
          </w:rPr>
          <w:fldChar w:fldCharType="begin"/>
        </w:r>
        <w:r w:rsidR="00A27D57" w:rsidRPr="006941F3">
          <w:rPr>
            <w:noProof/>
            <w:webHidden/>
            <w:sz w:val="18"/>
            <w:szCs w:val="18"/>
          </w:rPr>
          <w:instrText xml:space="preserve"> PAGEREF _Toc517857075 \h </w:instrText>
        </w:r>
        <w:r w:rsidR="00A27D57" w:rsidRPr="006941F3">
          <w:rPr>
            <w:noProof/>
            <w:webHidden/>
            <w:sz w:val="18"/>
            <w:szCs w:val="18"/>
          </w:rPr>
        </w:r>
        <w:r w:rsidR="00A27D57" w:rsidRPr="006941F3">
          <w:rPr>
            <w:noProof/>
            <w:webHidden/>
            <w:sz w:val="18"/>
            <w:szCs w:val="18"/>
          </w:rPr>
          <w:fldChar w:fldCharType="separate"/>
        </w:r>
        <w:r w:rsidR="00A27D57" w:rsidRPr="006941F3">
          <w:rPr>
            <w:noProof/>
            <w:webHidden/>
            <w:sz w:val="18"/>
            <w:szCs w:val="18"/>
          </w:rPr>
          <w:t>7</w:t>
        </w:r>
        <w:r w:rsidR="00A27D57" w:rsidRPr="006941F3">
          <w:rPr>
            <w:noProof/>
            <w:webHidden/>
            <w:sz w:val="18"/>
            <w:szCs w:val="18"/>
          </w:rPr>
          <w:fldChar w:fldCharType="end"/>
        </w:r>
      </w:hyperlink>
    </w:p>
    <w:p w14:paraId="01D057BC" w14:textId="77777777" w:rsidR="00A27D57" w:rsidRPr="006941F3" w:rsidRDefault="00D14D0C">
      <w:pPr>
        <w:pStyle w:val="TDC1"/>
        <w:tabs>
          <w:tab w:val="left" w:pos="660"/>
          <w:tab w:val="right" w:leader="dot" w:pos="9905"/>
        </w:tabs>
        <w:rPr>
          <w:rFonts w:asciiTheme="minorHAnsi" w:eastAsiaTheme="minorEastAsia" w:hAnsiTheme="minorHAnsi" w:cstheme="minorBidi"/>
          <w:noProof/>
          <w:sz w:val="18"/>
          <w:szCs w:val="18"/>
          <w:lang w:val="es-BO" w:eastAsia="es-BO"/>
        </w:rPr>
      </w:pPr>
      <w:hyperlink w:anchor="_Toc517857076" w:history="1">
        <w:r w:rsidR="00A27D57" w:rsidRPr="006941F3">
          <w:rPr>
            <w:rStyle w:val="Hipervnculo"/>
            <w:rFonts w:ascii="Verdana" w:hAnsi="Verdana"/>
            <w:noProof/>
            <w:sz w:val="18"/>
            <w:szCs w:val="18"/>
            <w:lang w:val="es-BO"/>
          </w:rPr>
          <w:t>12</w:t>
        </w:r>
        <w:r w:rsidR="00A27D57" w:rsidRPr="006941F3">
          <w:rPr>
            <w:rFonts w:asciiTheme="minorHAnsi" w:eastAsiaTheme="minorEastAsia" w:hAnsiTheme="minorHAnsi" w:cstheme="minorBidi"/>
            <w:noProof/>
            <w:sz w:val="18"/>
            <w:szCs w:val="18"/>
            <w:lang w:val="es-BO" w:eastAsia="es-BO"/>
          </w:rPr>
          <w:tab/>
        </w:r>
        <w:r w:rsidR="00A27D57" w:rsidRPr="006941F3">
          <w:rPr>
            <w:rStyle w:val="Hipervnculo"/>
            <w:rFonts w:ascii="Verdana" w:hAnsi="Verdana"/>
            <w:noProof/>
            <w:sz w:val="18"/>
            <w:szCs w:val="18"/>
            <w:lang w:val="es-BO"/>
          </w:rPr>
          <w:t>PREPARACIÓN DE PROPUESTAS</w:t>
        </w:r>
        <w:r w:rsidR="00A27D57" w:rsidRPr="006941F3">
          <w:rPr>
            <w:noProof/>
            <w:webHidden/>
            <w:sz w:val="18"/>
            <w:szCs w:val="18"/>
          </w:rPr>
          <w:tab/>
        </w:r>
        <w:r w:rsidR="00A27D57" w:rsidRPr="006941F3">
          <w:rPr>
            <w:noProof/>
            <w:webHidden/>
            <w:sz w:val="18"/>
            <w:szCs w:val="18"/>
          </w:rPr>
          <w:fldChar w:fldCharType="begin"/>
        </w:r>
        <w:r w:rsidR="00A27D57" w:rsidRPr="006941F3">
          <w:rPr>
            <w:noProof/>
            <w:webHidden/>
            <w:sz w:val="18"/>
            <w:szCs w:val="18"/>
          </w:rPr>
          <w:instrText xml:space="preserve"> PAGEREF _Toc517857076 \h </w:instrText>
        </w:r>
        <w:r w:rsidR="00A27D57" w:rsidRPr="006941F3">
          <w:rPr>
            <w:noProof/>
            <w:webHidden/>
            <w:sz w:val="18"/>
            <w:szCs w:val="18"/>
          </w:rPr>
        </w:r>
        <w:r w:rsidR="00A27D57" w:rsidRPr="006941F3">
          <w:rPr>
            <w:noProof/>
            <w:webHidden/>
            <w:sz w:val="18"/>
            <w:szCs w:val="18"/>
          </w:rPr>
          <w:fldChar w:fldCharType="separate"/>
        </w:r>
        <w:r w:rsidR="00A27D57" w:rsidRPr="006941F3">
          <w:rPr>
            <w:noProof/>
            <w:webHidden/>
            <w:sz w:val="18"/>
            <w:szCs w:val="18"/>
          </w:rPr>
          <w:t>8</w:t>
        </w:r>
        <w:r w:rsidR="00A27D57" w:rsidRPr="006941F3">
          <w:rPr>
            <w:noProof/>
            <w:webHidden/>
            <w:sz w:val="18"/>
            <w:szCs w:val="18"/>
          </w:rPr>
          <w:fldChar w:fldCharType="end"/>
        </w:r>
      </w:hyperlink>
    </w:p>
    <w:p w14:paraId="30C279BA" w14:textId="77777777" w:rsidR="00A27D57" w:rsidRPr="006941F3" w:rsidRDefault="00D14D0C">
      <w:pPr>
        <w:pStyle w:val="TDC1"/>
        <w:tabs>
          <w:tab w:val="left" w:pos="660"/>
          <w:tab w:val="right" w:leader="dot" w:pos="9905"/>
        </w:tabs>
        <w:rPr>
          <w:rFonts w:asciiTheme="minorHAnsi" w:eastAsiaTheme="minorEastAsia" w:hAnsiTheme="minorHAnsi" w:cstheme="minorBidi"/>
          <w:noProof/>
          <w:sz w:val="18"/>
          <w:szCs w:val="18"/>
          <w:lang w:val="es-BO" w:eastAsia="es-BO"/>
        </w:rPr>
      </w:pPr>
      <w:hyperlink w:anchor="_Toc517857077" w:history="1">
        <w:r w:rsidR="00A27D57" w:rsidRPr="006941F3">
          <w:rPr>
            <w:rStyle w:val="Hipervnculo"/>
            <w:rFonts w:ascii="Verdana" w:hAnsi="Verdana"/>
            <w:noProof/>
            <w:sz w:val="18"/>
            <w:szCs w:val="18"/>
            <w:lang w:val="es-BO"/>
          </w:rPr>
          <w:t>13</w:t>
        </w:r>
        <w:r w:rsidR="00A27D57" w:rsidRPr="006941F3">
          <w:rPr>
            <w:rFonts w:asciiTheme="minorHAnsi" w:eastAsiaTheme="minorEastAsia" w:hAnsiTheme="minorHAnsi" w:cstheme="minorBidi"/>
            <w:noProof/>
            <w:sz w:val="18"/>
            <w:szCs w:val="18"/>
            <w:lang w:val="es-BO" w:eastAsia="es-BO"/>
          </w:rPr>
          <w:tab/>
        </w:r>
        <w:r w:rsidR="00A27D57" w:rsidRPr="006941F3">
          <w:rPr>
            <w:rStyle w:val="Hipervnculo"/>
            <w:rFonts w:ascii="Verdana" w:hAnsi="Verdana"/>
            <w:noProof/>
            <w:sz w:val="18"/>
            <w:szCs w:val="18"/>
            <w:lang w:val="es-BO"/>
          </w:rPr>
          <w:t>MONEDA DEL PROCESO DE CONTRATACIÓN</w:t>
        </w:r>
        <w:r w:rsidR="00A27D57" w:rsidRPr="006941F3">
          <w:rPr>
            <w:noProof/>
            <w:webHidden/>
            <w:sz w:val="18"/>
            <w:szCs w:val="18"/>
          </w:rPr>
          <w:tab/>
        </w:r>
        <w:r w:rsidR="00A27D57" w:rsidRPr="006941F3">
          <w:rPr>
            <w:noProof/>
            <w:webHidden/>
            <w:sz w:val="18"/>
            <w:szCs w:val="18"/>
          </w:rPr>
          <w:fldChar w:fldCharType="begin"/>
        </w:r>
        <w:r w:rsidR="00A27D57" w:rsidRPr="006941F3">
          <w:rPr>
            <w:noProof/>
            <w:webHidden/>
            <w:sz w:val="18"/>
            <w:szCs w:val="18"/>
          </w:rPr>
          <w:instrText xml:space="preserve"> PAGEREF _Toc517857077 \h </w:instrText>
        </w:r>
        <w:r w:rsidR="00A27D57" w:rsidRPr="006941F3">
          <w:rPr>
            <w:noProof/>
            <w:webHidden/>
            <w:sz w:val="18"/>
            <w:szCs w:val="18"/>
          </w:rPr>
        </w:r>
        <w:r w:rsidR="00A27D57" w:rsidRPr="006941F3">
          <w:rPr>
            <w:noProof/>
            <w:webHidden/>
            <w:sz w:val="18"/>
            <w:szCs w:val="18"/>
          </w:rPr>
          <w:fldChar w:fldCharType="separate"/>
        </w:r>
        <w:r w:rsidR="00A27D57" w:rsidRPr="006941F3">
          <w:rPr>
            <w:noProof/>
            <w:webHidden/>
            <w:sz w:val="18"/>
            <w:szCs w:val="18"/>
          </w:rPr>
          <w:t>8</w:t>
        </w:r>
        <w:r w:rsidR="00A27D57" w:rsidRPr="006941F3">
          <w:rPr>
            <w:noProof/>
            <w:webHidden/>
            <w:sz w:val="18"/>
            <w:szCs w:val="18"/>
          </w:rPr>
          <w:fldChar w:fldCharType="end"/>
        </w:r>
      </w:hyperlink>
    </w:p>
    <w:p w14:paraId="2FC4916A" w14:textId="77777777" w:rsidR="00A27D57" w:rsidRPr="006941F3" w:rsidRDefault="00D14D0C">
      <w:pPr>
        <w:pStyle w:val="TDC1"/>
        <w:tabs>
          <w:tab w:val="left" w:pos="660"/>
          <w:tab w:val="right" w:leader="dot" w:pos="9905"/>
        </w:tabs>
        <w:rPr>
          <w:rFonts w:asciiTheme="minorHAnsi" w:eastAsiaTheme="minorEastAsia" w:hAnsiTheme="minorHAnsi" w:cstheme="minorBidi"/>
          <w:noProof/>
          <w:sz w:val="18"/>
          <w:szCs w:val="18"/>
          <w:lang w:val="es-BO" w:eastAsia="es-BO"/>
        </w:rPr>
      </w:pPr>
      <w:hyperlink w:anchor="_Toc517857078" w:history="1">
        <w:r w:rsidR="00A27D57" w:rsidRPr="006941F3">
          <w:rPr>
            <w:rStyle w:val="Hipervnculo"/>
            <w:rFonts w:ascii="Verdana" w:hAnsi="Verdana"/>
            <w:noProof/>
            <w:sz w:val="18"/>
            <w:szCs w:val="18"/>
            <w:lang w:val="es-BO"/>
          </w:rPr>
          <w:t>14</w:t>
        </w:r>
        <w:r w:rsidR="00A27D57" w:rsidRPr="006941F3">
          <w:rPr>
            <w:rFonts w:asciiTheme="minorHAnsi" w:eastAsiaTheme="minorEastAsia" w:hAnsiTheme="minorHAnsi" w:cstheme="minorBidi"/>
            <w:noProof/>
            <w:sz w:val="18"/>
            <w:szCs w:val="18"/>
            <w:lang w:val="es-BO" w:eastAsia="es-BO"/>
          </w:rPr>
          <w:tab/>
        </w:r>
        <w:r w:rsidR="00A27D57" w:rsidRPr="006941F3">
          <w:rPr>
            <w:rStyle w:val="Hipervnculo"/>
            <w:rFonts w:ascii="Verdana" w:hAnsi="Verdana"/>
            <w:noProof/>
            <w:sz w:val="18"/>
            <w:szCs w:val="18"/>
            <w:lang w:val="es-BO"/>
          </w:rPr>
          <w:t>COSTOS DE PARTICIPACIÓN EN EL PROCESO DE CONTRATACIÓN</w:t>
        </w:r>
        <w:r w:rsidR="00A27D57" w:rsidRPr="006941F3">
          <w:rPr>
            <w:noProof/>
            <w:webHidden/>
            <w:sz w:val="18"/>
            <w:szCs w:val="18"/>
          </w:rPr>
          <w:tab/>
        </w:r>
        <w:r w:rsidR="00A27D57" w:rsidRPr="006941F3">
          <w:rPr>
            <w:noProof/>
            <w:webHidden/>
            <w:sz w:val="18"/>
            <w:szCs w:val="18"/>
          </w:rPr>
          <w:fldChar w:fldCharType="begin"/>
        </w:r>
        <w:r w:rsidR="00A27D57" w:rsidRPr="006941F3">
          <w:rPr>
            <w:noProof/>
            <w:webHidden/>
            <w:sz w:val="18"/>
            <w:szCs w:val="18"/>
          </w:rPr>
          <w:instrText xml:space="preserve"> PAGEREF _Toc517857078 \h </w:instrText>
        </w:r>
        <w:r w:rsidR="00A27D57" w:rsidRPr="006941F3">
          <w:rPr>
            <w:noProof/>
            <w:webHidden/>
            <w:sz w:val="18"/>
            <w:szCs w:val="18"/>
          </w:rPr>
        </w:r>
        <w:r w:rsidR="00A27D57" w:rsidRPr="006941F3">
          <w:rPr>
            <w:noProof/>
            <w:webHidden/>
            <w:sz w:val="18"/>
            <w:szCs w:val="18"/>
          </w:rPr>
          <w:fldChar w:fldCharType="separate"/>
        </w:r>
        <w:r w:rsidR="00A27D57" w:rsidRPr="006941F3">
          <w:rPr>
            <w:noProof/>
            <w:webHidden/>
            <w:sz w:val="18"/>
            <w:szCs w:val="18"/>
          </w:rPr>
          <w:t>8</w:t>
        </w:r>
        <w:r w:rsidR="00A27D57" w:rsidRPr="006941F3">
          <w:rPr>
            <w:noProof/>
            <w:webHidden/>
            <w:sz w:val="18"/>
            <w:szCs w:val="18"/>
          </w:rPr>
          <w:fldChar w:fldCharType="end"/>
        </w:r>
      </w:hyperlink>
    </w:p>
    <w:p w14:paraId="230B6CDF" w14:textId="77777777" w:rsidR="00A27D57" w:rsidRPr="006941F3" w:rsidRDefault="00D14D0C">
      <w:pPr>
        <w:pStyle w:val="TDC1"/>
        <w:tabs>
          <w:tab w:val="left" w:pos="660"/>
          <w:tab w:val="right" w:leader="dot" w:pos="9905"/>
        </w:tabs>
        <w:rPr>
          <w:rFonts w:asciiTheme="minorHAnsi" w:eastAsiaTheme="minorEastAsia" w:hAnsiTheme="minorHAnsi" w:cstheme="minorBidi"/>
          <w:noProof/>
          <w:sz w:val="18"/>
          <w:szCs w:val="18"/>
          <w:lang w:val="es-BO" w:eastAsia="es-BO"/>
        </w:rPr>
      </w:pPr>
      <w:hyperlink w:anchor="_Toc517857079" w:history="1">
        <w:r w:rsidR="00A27D57" w:rsidRPr="006941F3">
          <w:rPr>
            <w:rStyle w:val="Hipervnculo"/>
            <w:rFonts w:ascii="Verdana" w:hAnsi="Verdana"/>
            <w:noProof/>
            <w:sz w:val="18"/>
            <w:szCs w:val="18"/>
            <w:lang w:val="es-BO"/>
          </w:rPr>
          <w:t>15</w:t>
        </w:r>
        <w:r w:rsidR="00A27D57" w:rsidRPr="006941F3">
          <w:rPr>
            <w:rFonts w:asciiTheme="minorHAnsi" w:eastAsiaTheme="minorEastAsia" w:hAnsiTheme="minorHAnsi" w:cstheme="minorBidi"/>
            <w:noProof/>
            <w:sz w:val="18"/>
            <w:szCs w:val="18"/>
            <w:lang w:val="es-BO" w:eastAsia="es-BO"/>
          </w:rPr>
          <w:tab/>
        </w:r>
        <w:r w:rsidR="00A27D57" w:rsidRPr="006941F3">
          <w:rPr>
            <w:rStyle w:val="Hipervnculo"/>
            <w:rFonts w:ascii="Verdana" w:hAnsi="Verdana"/>
            <w:noProof/>
            <w:sz w:val="18"/>
            <w:szCs w:val="18"/>
            <w:lang w:val="es-BO"/>
          </w:rPr>
          <w:t>IDIOMA</w:t>
        </w:r>
        <w:r w:rsidR="00A27D57" w:rsidRPr="006941F3">
          <w:rPr>
            <w:noProof/>
            <w:webHidden/>
            <w:sz w:val="18"/>
            <w:szCs w:val="18"/>
          </w:rPr>
          <w:tab/>
        </w:r>
        <w:r w:rsidR="00A27D57" w:rsidRPr="006941F3">
          <w:rPr>
            <w:noProof/>
            <w:webHidden/>
            <w:sz w:val="18"/>
            <w:szCs w:val="18"/>
          </w:rPr>
          <w:fldChar w:fldCharType="begin"/>
        </w:r>
        <w:r w:rsidR="00A27D57" w:rsidRPr="006941F3">
          <w:rPr>
            <w:noProof/>
            <w:webHidden/>
            <w:sz w:val="18"/>
            <w:szCs w:val="18"/>
          </w:rPr>
          <w:instrText xml:space="preserve"> PAGEREF _Toc517857079 \h </w:instrText>
        </w:r>
        <w:r w:rsidR="00A27D57" w:rsidRPr="006941F3">
          <w:rPr>
            <w:noProof/>
            <w:webHidden/>
            <w:sz w:val="18"/>
            <w:szCs w:val="18"/>
          </w:rPr>
        </w:r>
        <w:r w:rsidR="00A27D57" w:rsidRPr="006941F3">
          <w:rPr>
            <w:noProof/>
            <w:webHidden/>
            <w:sz w:val="18"/>
            <w:szCs w:val="18"/>
          </w:rPr>
          <w:fldChar w:fldCharType="separate"/>
        </w:r>
        <w:r w:rsidR="00A27D57" w:rsidRPr="006941F3">
          <w:rPr>
            <w:noProof/>
            <w:webHidden/>
            <w:sz w:val="18"/>
            <w:szCs w:val="18"/>
          </w:rPr>
          <w:t>8</w:t>
        </w:r>
        <w:r w:rsidR="00A27D57" w:rsidRPr="006941F3">
          <w:rPr>
            <w:noProof/>
            <w:webHidden/>
            <w:sz w:val="18"/>
            <w:szCs w:val="18"/>
          </w:rPr>
          <w:fldChar w:fldCharType="end"/>
        </w:r>
      </w:hyperlink>
    </w:p>
    <w:p w14:paraId="085C66EE" w14:textId="77777777" w:rsidR="00A27D57" w:rsidRPr="006941F3" w:rsidRDefault="00D14D0C">
      <w:pPr>
        <w:pStyle w:val="TDC1"/>
        <w:tabs>
          <w:tab w:val="left" w:pos="660"/>
          <w:tab w:val="right" w:leader="dot" w:pos="9905"/>
        </w:tabs>
        <w:rPr>
          <w:rFonts w:asciiTheme="minorHAnsi" w:eastAsiaTheme="minorEastAsia" w:hAnsiTheme="minorHAnsi" w:cstheme="minorBidi"/>
          <w:noProof/>
          <w:sz w:val="18"/>
          <w:szCs w:val="18"/>
          <w:lang w:val="es-BO" w:eastAsia="es-BO"/>
        </w:rPr>
      </w:pPr>
      <w:hyperlink w:anchor="_Toc517857080" w:history="1">
        <w:r w:rsidR="00A27D57" w:rsidRPr="006941F3">
          <w:rPr>
            <w:rStyle w:val="Hipervnculo"/>
            <w:rFonts w:ascii="Verdana" w:hAnsi="Verdana"/>
            <w:noProof/>
            <w:sz w:val="18"/>
            <w:szCs w:val="18"/>
            <w:lang w:val="es-BO"/>
          </w:rPr>
          <w:t>16</w:t>
        </w:r>
        <w:r w:rsidR="00A27D57" w:rsidRPr="006941F3">
          <w:rPr>
            <w:rFonts w:asciiTheme="minorHAnsi" w:eastAsiaTheme="minorEastAsia" w:hAnsiTheme="minorHAnsi" w:cstheme="minorBidi"/>
            <w:noProof/>
            <w:sz w:val="18"/>
            <w:szCs w:val="18"/>
            <w:lang w:val="es-BO" w:eastAsia="es-BO"/>
          </w:rPr>
          <w:tab/>
        </w:r>
        <w:r w:rsidR="00A27D57" w:rsidRPr="006941F3">
          <w:rPr>
            <w:rStyle w:val="Hipervnculo"/>
            <w:rFonts w:ascii="Verdana" w:hAnsi="Verdana"/>
            <w:noProof/>
            <w:sz w:val="18"/>
            <w:szCs w:val="18"/>
            <w:lang w:val="es-BO"/>
          </w:rPr>
          <w:t>VALIDEZ DE LA PROPUESTA</w:t>
        </w:r>
        <w:r w:rsidR="00A27D57" w:rsidRPr="006941F3">
          <w:rPr>
            <w:noProof/>
            <w:webHidden/>
            <w:sz w:val="18"/>
            <w:szCs w:val="18"/>
          </w:rPr>
          <w:tab/>
        </w:r>
        <w:r w:rsidR="00A27D57" w:rsidRPr="006941F3">
          <w:rPr>
            <w:noProof/>
            <w:webHidden/>
            <w:sz w:val="18"/>
            <w:szCs w:val="18"/>
          </w:rPr>
          <w:fldChar w:fldCharType="begin"/>
        </w:r>
        <w:r w:rsidR="00A27D57" w:rsidRPr="006941F3">
          <w:rPr>
            <w:noProof/>
            <w:webHidden/>
            <w:sz w:val="18"/>
            <w:szCs w:val="18"/>
          </w:rPr>
          <w:instrText xml:space="preserve"> PAGEREF _Toc517857080 \h </w:instrText>
        </w:r>
        <w:r w:rsidR="00A27D57" w:rsidRPr="006941F3">
          <w:rPr>
            <w:noProof/>
            <w:webHidden/>
            <w:sz w:val="18"/>
            <w:szCs w:val="18"/>
          </w:rPr>
        </w:r>
        <w:r w:rsidR="00A27D57" w:rsidRPr="006941F3">
          <w:rPr>
            <w:noProof/>
            <w:webHidden/>
            <w:sz w:val="18"/>
            <w:szCs w:val="18"/>
          </w:rPr>
          <w:fldChar w:fldCharType="separate"/>
        </w:r>
        <w:r w:rsidR="00A27D57" w:rsidRPr="006941F3">
          <w:rPr>
            <w:noProof/>
            <w:webHidden/>
            <w:sz w:val="18"/>
            <w:szCs w:val="18"/>
          </w:rPr>
          <w:t>8</w:t>
        </w:r>
        <w:r w:rsidR="00A27D57" w:rsidRPr="006941F3">
          <w:rPr>
            <w:noProof/>
            <w:webHidden/>
            <w:sz w:val="18"/>
            <w:szCs w:val="18"/>
          </w:rPr>
          <w:fldChar w:fldCharType="end"/>
        </w:r>
      </w:hyperlink>
    </w:p>
    <w:p w14:paraId="5BE5699D" w14:textId="77777777" w:rsidR="00A27D57" w:rsidRPr="006941F3" w:rsidRDefault="00D14D0C">
      <w:pPr>
        <w:pStyle w:val="TDC1"/>
        <w:tabs>
          <w:tab w:val="left" w:pos="660"/>
          <w:tab w:val="right" w:leader="dot" w:pos="9905"/>
        </w:tabs>
        <w:rPr>
          <w:rFonts w:asciiTheme="minorHAnsi" w:eastAsiaTheme="minorEastAsia" w:hAnsiTheme="minorHAnsi" w:cstheme="minorBidi"/>
          <w:noProof/>
          <w:sz w:val="18"/>
          <w:szCs w:val="18"/>
          <w:lang w:val="es-BO" w:eastAsia="es-BO"/>
        </w:rPr>
      </w:pPr>
      <w:hyperlink w:anchor="_Toc517857081" w:history="1">
        <w:r w:rsidR="00A27D57" w:rsidRPr="006941F3">
          <w:rPr>
            <w:rStyle w:val="Hipervnculo"/>
            <w:rFonts w:ascii="Verdana" w:hAnsi="Verdana"/>
            <w:noProof/>
            <w:sz w:val="18"/>
            <w:szCs w:val="18"/>
            <w:lang w:val="es-BO"/>
          </w:rPr>
          <w:t>17</w:t>
        </w:r>
        <w:r w:rsidR="00A27D57" w:rsidRPr="006941F3">
          <w:rPr>
            <w:rFonts w:asciiTheme="minorHAnsi" w:eastAsiaTheme="minorEastAsia" w:hAnsiTheme="minorHAnsi" w:cstheme="minorBidi"/>
            <w:noProof/>
            <w:sz w:val="18"/>
            <w:szCs w:val="18"/>
            <w:lang w:val="es-BO" w:eastAsia="es-BO"/>
          </w:rPr>
          <w:tab/>
        </w:r>
        <w:r w:rsidR="00A27D57" w:rsidRPr="006941F3">
          <w:rPr>
            <w:rStyle w:val="Hipervnculo"/>
            <w:rFonts w:ascii="Verdana" w:hAnsi="Verdana"/>
            <w:noProof/>
            <w:sz w:val="18"/>
            <w:szCs w:val="18"/>
            <w:lang w:val="es-BO"/>
          </w:rPr>
          <w:t>DOCUMENTOS DE LA PROPUESTA</w:t>
        </w:r>
        <w:r w:rsidR="00A27D57" w:rsidRPr="006941F3">
          <w:rPr>
            <w:noProof/>
            <w:webHidden/>
            <w:sz w:val="18"/>
            <w:szCs w:val="18"/>
          </w:rPr>
          <w:tab/>
        </w:r>
        <w:r w:rsidR="00A27D57" w:rsidRPr="006941F3">
          <w:rPr>
            <w:noProof/>
            <w:webHidden/>
            <w:sz w:val="18"/>
            <w:szCs w:val="18"/>
          </w:rPr>
          <w:fldChar w:fldCharType="begin"/>
        </w:r>
        <w:r w:rsidR="00A27D57" w:rsidRPr="006941F3">
          <w:rPr>
            <w:noProof/>
            <w:webHidden/>
            <w:sz w:val="18"/>
            <w:szCs w:val="18"/>
          </w:rPr>
          <w:instrText xml:space="preserve"> PAGEREF _Toc517857081 \h </w:instrText>
        </w:r>
        <w:r w:rsidR="00A27D57" w:rsidRPr="006941F3">
          <w:rPr>
            <w:noProof/>
            <w:webHidden/>
            <w:sz w:val="18"/>
            <w:szCs w:val="18"/>
          </w:rPr>
        </w:r>
        <w:r w:rsidR="00A27D57" w:rsidRPr="006941F3">
          <w:rPr>
            <w:noProof/>
            <w:webHidden/>
            <w:sz w:val="18"/>
            <w:szCs w:val="18"/>
          </w:rPr>
          <w:fldChar w:fldCharType="separate"/>
        </w:r>
        <w:r w:rsidR="00A27D57" w:rsidRPr="006941F3">
          <w:rPr>
            <w:noProof/>
            <w:webHidden/>
            <w:sz w:val="18"/>
            <w:szCs w:val="18"/>
          </w:rPr>
          <w:t>8</w:t>
        </w:r>
        <w:r w:rsidR="00A27D57" w:rsidRPr="006941F3">
          <w:rPr>
            <w:noProof/>
            <w:webHidden/>
            <w:sz w:val="18"/>
            <w:szCs w:val="18"/>
          </w:rPr>
          <w:fldChar w:fldCharType="end"/>
        </w:r>
      </w:hyperlink>
    </w:p>
    <w:p w14:paraId="0B118BDF" w14:textId="77777777" w:rsidR="00A27D57" w:rsidRPr="006941F3" w:rsidRDefault="00D14D0C">
      <w:pPr>
        <w:pStyle w:val="TDC1"/>
        <w:tabs>
          <w:tab w:val="left" w:pos="660"/>
          <w:tab w:val="right" w:leader="dot" w:pos="9905"/>
        </w:tabs>
        <w:rPr>
          <w:rFonts w:asciiTheme="minorHAnsi" w:eastAsiaTheme="minorEastAsia" w:hAnsiTheme="minorHAnsi" w:cstheme="minorBidi"/>
          <w:noProof/>
          <w:sz w:val="18"/>
          <w:szCs w:val="18"/>
          <w:lang w:val="es-BO" w:eastAsia="es-BO"/>
        </w:rPr>
      </w:pPr>
      <w:hyperlink w:anchor="_Toc517857082" w:history="1">
        <w:r w:rsidR="00A27D57" w:rsidRPr="006941F3">
          <w:rPr>
            <w:rStyle w:val="Hipervnculo"/>
            <w:rFonts w:ascii="Verdana" w:hAnsi="Verdana"/>
            <w:noProof/>
            <w:sz w:val="18"/>
            <w:szCs w:val="18"/>
            <w:lang w:val="es-BO"/>
          </w:rPr>
          <w:t>18</w:t>
        </w:r>
        <w:r w:rsidR="00A27D57" w:rsidRPr="006941F3">
          <w:rPr>
            <w:rFonts w:asciiTheme="minorHAnsi" w:eastAsiaTheme="minorEastAsia" w:hAnsiTheme="minorHAnsi" w:cstheme="minorBidi"/>
            <w:noProof/>
            <w:sz w:val="18"/>
            <w:szCs w:val="18"/>
            <w:lang w:val="es-BO" w:eastAsia="es-BO"/>
          </w:rPr>
          <w:tab/>
        </w:r>
        <w:r w:rsidR="00A27D57" w:rsidRPr="006941F3">
          <w:rPr>
            <w:rStyle w:val="Hipervnculo"/>
            <w:rFonts w:ascii="Verdana" w:hAnsi="Verdana"/>
            <w:noProof/>
            <w:sz w:val="18"/>
            <w:szCs w:val="18"/>
            <w:lang w:val="es-BO"/>
          </w:rPr>
          <w:t>PROPUESTA ECONÓMICA</w:t>
        </w:r>
        <w:r w:rsidR="00A27D57" w:rsidRPr="006941F3">
          <w:rPr>
            <w:noProof/>
            <w:webHidden/>
            <w:sz w:val="18"/>
            <w:szCs w:val="18"/>
          </w:rPr>
          <w:tab/>
        </w:r>
        <w:r w:rsidR="00A27D57" w:rsidRPr="006941F3">
          <w:rPr>
            <w:noProof/>
            <w:webHidden/>
            <w:sz w:val="18"/>
            <w:szCs w:val="18"/>
          </w:rPr>
          <w:fldChar w:fldCharType="begin"/>
        </w:r>
        <w:r w:rsidR="00A27D57" w:rsidRPr="006941F3">
          <w:rPr>
            <w:noProof/>
            <w:webHidden/>
            <w:sz w:val="18"/>
            <w:szCs w:val="18"/>
          </w:rPr>
          <w:instrText xml:space="preserve"> PAGEREF _Toc517857082 \h </w:instrText>
        </w:r>
        <w:r w:rsidR="00A27D57" w:rsidRPr="006941F3">
          <w:rPr>
            <w:noProof/>
            <w:webHidden/>
            <w:sz w:val="18"/>
            <w:szCs w:val="18"/>
          </w:rPr>
        </w:r>
        <w:r w:rsidR="00A27D57" w:rsidRPr="006941F3">
          <w:rPr>
            <w:noProof/>
            <w:webHidden/>
            <w:sz w:val="18"/>
            <w:szCs w:val="18"/>
          </w:rPr>
          <w:fldChar w:fldCharType="separate"/>
        </w:r>
        <w:r w:rsidR="00A27D57" w:rsidRPr="006941F3">
          <w:rPr>
            <w:noProof/>
            <w:webHidden/>
            <w:sz w:val="18"/>
            <w:szCs w:val="18"/>
          </w:rPr>
          <w:t>9</w:t>
        </w:r>
        <w:r w:rsidR="00A27D57" w:rsidRPr="006941F3">
          <w:rPr>
            <w:noProof/>
            <w:webHidden/>
            <w:sz w:val="18"/>
            <w:szCs w:val="18"/>
          </w:rPr>
          <w:fldChar w:fldCharType="end"/>
        </w:r>
      </w:hyperlink>
    </w:p>
    <w:p w14:paraId="3B2FA9B4" w14:textId="77777777" w:rsidR="00A27D57" w:rsidRPr="006941F3" w:rsidRDefault="00D14D0C">
      <w:pPr>
        <w:pStyle w:val="TDC1"/>
        <w:tabs>
          <w:tab w:val="left" w:pos="660"/>
          <w:tab w:val="right" w:leader="dot" w:pos="9905"/>
        </w:tabs>
        <w:rPr>
          <w:rFonts w:asciiTheme="minorHAnsi" w:eastAsiaTheme="minorEastAsia" w:hAnsiTheme="minorHAnsi" w:cstheme="minorBidi"/>
          <w:noProof/>
          <w:sz w:val="18"/>
          <w:szCs w:val="18"/>
          <w:lang w:val="es-BO" w:eastAsia="es-BO"/>
        </w:rPr>
      </w:pPr>
      <w:hyperlink w:anchor="_Toc517857083" w:history="1">
        <w:r w:rsidR="00A27D57" w:rsidRPr="006941F3">
          <w:rPr>
            <w:rStyle w:val="Hipervnculo"/>
            <w:rFonts w:ascii="Verdana" w:hAnsi="Verdana"/>
            <w:noProof/>
            <w:sz w:val="18"/>
            <w:szCs w:val="18"/>
            <w:lang w:val="es-BO"/>
          </w:rPr>
          <w:t>19</w:t>
        </w:r>
        <w:r w:rsidR="00A27D57" w:rsidRPr="006941F3">
          <w:rPr>
            <w:rFonts w:asciiTheme="minorHAnsi" w:eastAsiaTheme="minorEastAsia" w:hAnsiTheme="minorHAnsi" w:cstheme="minorBidi"/>
            <w:noProof/>
            <w:sz w:val="18"/>
            <w:szCs w:val="18"/>
            <w:lang w:val="es-BO" w:eastAsia="es-BO"/>
          </w:rPr>
          <w:tab/>
        </w:r>
        <w:r w:rsidR="00A27D57" w:rsidRPr="006941F3">
          <w:rPr>
            <w:rStyle w:val="Hipervnculo"/>
            <w:rFonts w:ascii="Verdana" w:hAnsi="Verdana"/>
            <w:noProof/>
            <w:sz w:val="18"/>
            <w:szCs w:val="18"/>
            <w:lang w:val="es-BO"/>
          </w:rPr>
          <w:t>PROPUESTA TÉCNICA</w:t>
        </w:r>
        <w:r w:rsidR="00A27D57" w:rsidRPr="006941F3">
          <w:rPr>
            <w:noProof/>
            <w:webHidden/>
            <w:sz w:val="18"/>
            <w:szCs w:val="18"/>
          </w:rPr>
          <w:tab/>
        </w:r>
        <w:r w:rsidR="00A27D57" w:rsidRPr="006941F3">
          <w:rPr>
            <w:noProof/>
            <w:webHidden/>
            <w:sz w:val="18"/>
            <w:szCs w:val="18"/>
          </w:rPr>
          <w:fldChar w:fldCharType="begin"/>
        </w:r>
        <w:r w:rsidR="00A27D57" w:rsidRPr="006941F3">
          <w:rPr>
            <w:noProof/>
            <w:webHidden/>
            <w:sz w:val="18"/>
            <w:szCs w:val="18"/>
          </w:rPr>
          <w:instrText xml:space="preserve"> PAGEREF _Toc517857083 \h </w:instrText>
        </w:r>
        <w:r w:rsidR="00A27D57" w:rsidRPr="006941F3">
          <w:rPr>
            <w:noProof/>
            <w:webHidden/>
            <w:sz w:val="18"/>
            <w:szCs w:val="18"/>
          </w:rPr>
        </w:r>
        <w:r w:rsidR="00A27D57" w:rsidRPr="006941F3">
          <w:rPr>
            <w:noProof/>
            <w:webHidden/>
            <w:sz w:val="18"/>
            <w:szCs w:val="18"/>
          </w:rPr>
          <w:fldChar w:fldCharType="separate"/>
        </w:r>
        <w:r w:rsidR="00A27D57" w:rsidRPr="006941F3">
          <w:rPr>
            <w:noProof/>
            <w:webHidden/>
            <w:sz w:val="18"/>
            <w:szCs w:val="18"/>
          </w:rPr>
          <w:t>9</w:t>
        </w:r>
        <w:r w:rsidR="00A27D57" w:rsidRPr="006941F3">
          <w:rPr>
            <w:noProof/>
            <w:webHidden/>
            <w:sz w:val="18"/>
            <w:szCs w:val="18"/>
          </w:rPr>
          <w:fldChar w:fldCharType="end"/>
        </w:r>
      </w:hyperlink>
    </w:p>
    <w:p w14:paraId="2E8E2101" w14:textId="77777777" w:rsidR="00A27D57" w:rsidRPr="006941F3" w:rsidRDefault="00D14D0C">
      <w:pPr>
        <w:pStyle w:val="TDC1"/>
        <w:tabs>
          <w:tab w:val="left" w:pos="660"/>
          <w:tab w:val="right" w:leader="dot" w:pos="9905"/>
        </w:tabs>
        <w:rPr>
          <w:rFonts w:asciiTheme="minorHAnsi" w:eastAsiaTheme="minorEastAsia" w:hAnsiTheme="minorHAnsi" w:cstheme="minorBidi"/>
          <w:noProof/>
          <w:sz w:val="18"/>
          <w:szCs w:val="18"/>
          <w:lang w:val="es-BO" w:eastAsia="es-BO"/>
        </w:rPr>
      </w:pPr>
      <w:hyperlink w:anchor="_Toc517857084" w:history="1">
        <w:r w:rsidR="00A27D57" w:rsidRPr="006941F3">
          <w:rPr>
            <w:rStyle w:val="Hipervnculo"/>
            <w:rFonts w:ascii="Verdana" w:hAnsi="Verdana"/>
            <w:noProof/>
            <w:sz w:val="18"/>
            <w:szCs w:val="18"/>
            <w:lang w:val="es-BO"/>
          </w:rPr>
          <w:t>20</w:t>
        </w:r>
        <w:r w:rsidR="00A27D57" w:rsidRPr="006941F3">
          <w:rPr>
            <w:rFonts w:asciiTheme="minorHAnsi" w:eastAsiaTheme="minorEastAsia" w:hAnsiTheme="minorHAnsi" w:cstheme="minorBidi"/>
            <w:noProof/>
            <w:sz w:val="18"/>
            <w:szCs w:val="18"/>
            <w:lang w:val="es-BO" w:eastAsia="es-BO"/>
          </w:rPr>
          <w:tab/>
        </w:r>
        <w:r w:rsidR="00A27D57" w:rsidRPr="006941F3">
          <w:rPr>
            <w:rStyle w:val="Hipervnculo"/>
            <w:rFonts w:ascii="Verdana" w:hAnsi="Verdana"/>
            <w:noProof/>
            <w:sz w:val="18"/>
            <w:szCs w:val="18"/>
            <w:lang w:val="es-BO"/>
          </w:rPr>
          <w:t>PROPUESTA PARA ADJUDICACIONES POR RAMOS</w:t>
        </w:r>
        <w:r w:rsidR="00A27D57" w:rsidRPr="006941F3">
          <w:rPr>
            <w:noProof/>
            <w:webHidden/>
            <w:sz w:val="18"/>
            <w:szCs w:val="18"/>
          </w:rPr>
          <w:tab/>
        </w:r>
        <w:r w:rsidR="00A27D57" w:rsidRPr="006941F3">
          <w:rPr>
            <w:noProof/>
            <w:webHidden/>
            <w:sz w:val="18"/>
            <w:szCs w:val="18"/>
          </w:rPr>
          <w:fldChar w:fldCharType="begin"/>
        </w:r>
        <w:r w:rsidR="00A27D57" w:rsidRPr="006941F3">
          <w:rPr>
            <w:noProof/>
            <w:webHidden/>
            <w:sz w:val="18"/>
            <w:szCs w:val="18"/>
          </w:rPr>
          <w:instrText xml:space="preserve"> PAGEREF _Toc517857084 \h </w:instrText>
        </w:r>
        <w:r w:rsidR="00A27D57" w:rsidRPr="006941F3">
          <w:rPr>
            <w:noProof/>
            <w:webHidden/>
            <w:sz w:val="18"/>
            <w:szCs w:val="18"/>
          </w:rPr>
        </w:r>
        <w:r w:rsidR="00A27D57" w:rsidRPr="006941F3">
          <w:rPr>
            <w:noProof/>
            <w:webHidden/>
            <w:sz w:val="18"/>
            <w:szCs w:val="18"/>
          </w:rPr>
          <w:fldChar w:fldCharType="separate"/>
        </w:r>
        <w:r w:rsidR="00A27D57" w:rsidRPr="006941F3">
          <w:rPr>
            <w:noProof/>
            <w:webHidden/>
            <w:sz w:val="18"/>
            <w:szCs w:val="18"/>
          </w:rPr>
          <w:t>10</w:t>
        </w:r>
        <w:r w:rsidR="00A27D57" w:rsidRPr="006941F3">
          <w:rPr>
            <w:noProof/>
            <w:webHidden/>
            <w:sz w:val="18"/>
            <w:szCs w:val="18"/>
          </w:rPr>
          <w:fldChar w:fldCharType="end"/>
        </w:r>
      </w:hyperlink>
    </w:p>
    <w:p w14:paraId="1D94E933" w14:textId="77777777" w:rsidR="00A27D57" w:rsidRPr="006941F3" w:rsidRDefault="00D14D0C">
      <w:pPr>
        <w:pStyle w:val="TDC1"/>
        <w:tabs>
          <w:tab w:val="left" w:pos="660"/>
          <w:tab w:val="right" w:leader="dot" w:pos="9905"/>
        </w:tabs>
        <w:rPr>
          <w:rFonts w:asciiTheme="minorHAnsi" w:eastAsiaTheme="minorEastAsia" w:hAnsiTheme="minorHAnsi" w:cstheme="minorBidi"/>
          <w:noProof/>
          <w:sz w:val="18"/>
          <w:szCs w:val="18"/>
          <w:lang w:val="es-BO" w:eastAsia="es-BO"/>
        </w:rPr>
      </w:pPr>
      <w:hyperlink w:anchor="_Toc517857085" w:history="1">
        <w:r w:rsidR="00A27D57" w:rsidRPr="006941F3">
          <w:rPr>
            <w:rStyle w:val="Hipervnculo"/>
            <w:rFonts w:ascii="Verdana" w:hAnsi="Verdana"/>
            <w:noProof/>
            <w:sz w:val="18"/>
            <w:szCs w:val="18"/>
            <w:lang w:val="es-BO"/>
          </w:rPr>
          <w:t>21</w:t>
        </w:r>
        <w:r w:rsidR="00A27D57" w:rsidRPr="006941F3">
          <w:rPr>
            <w:rFonts w:asciiTheme="minorHAnsi" w:eastAsiaTheme="minorEastAsia" w:hAnsiTheme="minorHAnsi" w:cstheme="minorBidi"/>
            <w:noProof/>
            <w:sz w:val="18"/>
            <w:szCs w:val="18"/>
            <w:lang w:val="es-BO" w:eastAsia="es-BO"/>
          </w:rPr>
          <w:tab/>
        </w:r>
        <w:r w:rsidR="00A27D57" w:rsidRPr="006941F3">
          <w:rPr>
            <w:rStyle w:val="Hipervnculo"/>
            <w:rFonts w:ascii="Verdana" w:hAnsi="Verdana"/>
            <w:noProof/>
            <w:sz w:val="18"/>
            <w:szCs w:val="18"/>
            <w:lang w:val="es-BO"/>
          </w:rPr>
          <w:t>PRESENTACIÓN DE PROPUESTAS</w:t>
        </w:r>
        <w:r w:rsidR="00A27D57" w:rsidRPr="006941F3">
          <w:rPr>
            <w:noProof/>
            <w:webHidden/>
            <w:sz w:val="18"/>
            <w:szCs w:val="18"/>
          </w:rPr>
          <w:tab/>
        </w:r>
        <w:r w:rsidR="00A27D57" w:rsidRPr="006941F3">
          <w:rPr>
            <w:noProof/>
            <w:webHidden/>
            <w:sz w:val="18"/>
            <w:szCs w:val="18"/>
          </w:rPr>
          <w:fldChar w:fldCharType="begin"/>
        </w:r>
        <w:r w:rsidR="00A27D57" w:rsidRPr="006941F3">
          <w:rPr>
            <w:noProof/>
            <w:webHidden/>
            <w:sz w:val="18"/>
            <w:szCs w:val="18"/>
          </w:rPr>
          <w:instrText xml:space="preserve"> PAGEREF _Toc517857085 \h </w:instrText>
        </w:r>
        <w:r w:rsidR="00A27D57" w:rsidRPr="006941F3">
          <w:rPr>
            <w:noProof/>
            <w:webHidden/>
            <w:sz w:val="18"/>
            <w:szCs w:val="18"/>
          </w:rPr>
        </w:r>
        <w:r w:rsidR="00A27D57" w:rsidRPr="006941F3">
          <w:rPr>
            <w:noProof/>
            <w:webHidden/>
            <w:sz w:val="18"/>
            <w:szCs w:val="18"/>
          </w:rPr>
          <w:fldChar w:fldCharType="separate"/>
        </w:r>
        <w:r w:rsidR="00A27D57" w:rsidRPr="006941F3">
          <w:rPr>
            <w:noProof/>
            <w:webHidden/>
            <w:sz w:val="18"/>
            <w:szCs w:val="18"/>
          </w:rPr>
          <w:t>10</w:t>
        </w:r>
        <w:r w:rsidR="00A27D57" w:rsidRPr="006941F3">
          <w:rPr>
            <w:noProof/>
            <w:webHidden/>
            <w:sz w:val="18"/>
            <w:szCs w:val="18"/>
          </w:rPr>
          <w:fldChar w:fldCharType="end"/>
        </w:r>
      </w:hyperlink>
    </w:p>
    <w:p w14:paraId="74C30817" w14:textId="77777777" w:rsidR="00A27D57" w:rsidRPr="006941F3" w:rsidRDefault="00D14D0C">
      <w:pPr>
        <w:pStyle w:val="TDC1"/>
        <w:tabs>
          <w:tab w:val="left" w:pos="660"/>
          <w:tab w:val="right" w:leader="dot" w:pos="9905"/>
        </w:tabs>
        <w:rPr>
          <w:rFonts w:asciiTheme="minorHAnsi" w:eastAsiaTheme="minorEastAsia" w:hAnsiTheme="minorHAnsi" w:cstheme="minorBidi"/>
          <w:noProof/>
          <w:sz w:val="18"/>
          <w:szCs w:val="18"/>
          <w:lang w:val="es-BO" w:eastAsia="es-BO"/>
        </w:rPr>
      </w:pPr>
      <w:hyperlink w:anchor="_Toc517857086" w:history="1">
        <w:r w:rsidR="00A27D57" w:rsidRPr="006941F3">
          <w:rPr>
            <w:rStyle w:val="Hipervnculo"/>
            <w:rFonts w:ascii="Verdana" w:hAnsi="Verdana"/>
            <w:noProof/>
            <w:sz w:val="18"/>
            <w:szCs w:val="18"/>
            <w:lang w:val="es-BO"/>
          </w:rPr>
          <w:t>22</w:t>
        </w:r>
        <w:r w:rsidR="00A27D57" w:rsidRPr="006941F3">
          <w:rPr>
            <w:rFonts w:asciiTheme="minorHAnsi" w:eastAsiaTheme="minorEastAsia" w:hAnsiTheme="minorHAnsi" w:cstheme="minorBidi"/>
            <w:noProof/>
            <w:sz w:val="18"/>
            <w:szCs w:val="18"/>
            <w:lang w:val="es-BO" w:eastAsia="es-BO"/>
          </w:rPr>
          <w:tab/>
        </w:r>
        <w:r w:rsidR="00A27D57" w:rsidRPr="006941F3">
          <w:rPr>
            <w:rStyle w:val="Hipervnculo"/>
            <w:rFonts w:ascii="Verdana" w:hAnsi="Verdana"/>
            <w:noProof/>
            <w:sz w:val="18"/>
            <w:szCs w:val="18"/>
            <w:lang w:val="es-BO"/>
          </w:rPr>
          <w:t>APERTURA  DE PROPUESTAS</w:t>
        </w:r>
        <w:r w:rsidR="00A27D57" w:rsidRPr="006941F3">
          <w:rPr>
            <w:noProof/>
            <w:webHidden/>
            <w:sz w:val="18"/>
            <w:szCs w:val="18"/>
          </w:rPr>
          <w:tab/>
        </w:r>
        <w:r w:rsidR="00A27D57" w:rsidRPr="006941F3">
          <w:rPr>
            <w:noProof/>
            <w:webHidden/>
            <w:sz w:val="18"/>
            <w:szCs w:val="18"/>
          </w:rPr>
          <w:fldChar w:fldCharType="begin"/>
        </w:r>
        <w:r w:rsidR="00A27D57" w:rsidRPr="006941F3">
          <w:rPr>
            <w:noProof/>
            <w:webHidden/>
            <w:sz w:val="18"/>
            <w:szCs w:val="18"/>
          </w:rPr>
          <w:instrText xml:space="preserve"> PAGEREF _Toc517857086 \h </w:instrText>
        </w:r>
        <w:r w:rsidR="00A27D57" w:rsidRPr="006941F3">
          <w:rPr>
            <w:noProof/>
            <w:webHidden/>
            <w:sz w:val="18"/>
            <w:szCs w:val="18"/>
          </w:rPr>
        </w:r>
        <w:r w:rsidR="00A27D57" w:rsidRPr="006941F3">
          <w:rPr>
            <w:noProof/>
            <w:webHidden/>
            <w:sz w:val="18"/>
            <w:szCs w:val="18"/>
          </w:rPr>
          <w:fldChar w:fldCharType="separate"/>
        </w:r>
        <w:r w:rsidR="00A27D57" w:rsidRPr="006941F3">
          <w:rPr>
            <w:noProof/>
            <w:webHidden/>
            <w:sz w:val="18"/>
            <w:szCs w:val="18"/>
          </w:rPr>
          <w:t>11</w:t>
        </w:r>
        <w:r w:rsidR="00A27D57" w:rsidRPr="006941F3">
          <w:rPr>
            <w:noProof/>
            <w:webHidden/>
            <w:sz w:val="18"/>
            <w:szCs w:val="18"/>
          </w:rPr>
          <w:fldChar w:fldCharType="end"/>
        </w:r>
      </w:hyperlink>
    </w:p>
    <w:p w14:paraId="791A4DE4" w14:textId="77777777" w:rsidR="00A27D57" w:rsidRPr="006941F3" w:rsidRDefault="00D14D0C">
      <w:pPr>
        <w:pStyle w:val="TDC1"/>
        <w:tabs>
          <w:tab w:val="left" w:pos="660"/>
          <w:tab w:val="right" w:leader="dot" w:pos="9905"/>
        </w:tabs>
        <w:rPr>
          <w:rFonts w:asciiTheme="minorHAnsi" w:eastAsiaTheme="minorEastAsia" w:hAnsiTheme="minorHAnsi" w:cstheme="minorBidi"/>
          <w:noProof/>
          <w:sz w:val="18"/>
          <w:szCs w:val="18"/>
          <w:lang w:val="es-BO" w:eastAsia="es-BO"/>
        </w:rPr>
      </w:pPr>
      <w:hyperlink w:anchor="_Toc517857087" w:history="1">
        <w:r w:rsidR="00A27D57" w:rsidRPr="006941F3">
          <w:rPr>
            <w:rStyle w:val="Hipervnculo"/>
            <w:rFonts w:ascii="Verdana" w:hAnsi="Verdana"/>
            <w:noProof/>
            <w:sz w:val="18"/>
            <w:szCs w:val="18"/>
            <w:lang w:val="es-BO"/>
          </w:rPr>
          <w:t>23</w:t>
        </w:r>
        <w:r w:rsidR="00A27D57" w:rsidRPr="006941F3">
          <w:rPr>
            <w:rFonts w:asciiTheme="minorHAnsi" w:eastAsiaTheme="minorEastAsia" w:hAnsiTheme="minorHAnsi" w:cstheme="minorBidi"/>
            <w:noProof/>
            <w:sz w:val="18"/>
            <w:szCs w:val="18"/>
            <w:lang w:val="es-BO" w:eastAsia="es-BO"/>
          </w:rPr>
          <w:tab/>
        </w:r>
        <w:r w:rsidR="00A27D57" w:rsidRPr="006941F3">
          <w:rPr>
            <w:rStyle w:val="Hipervnculo"/>
            <w:rFonts w:ascii="Verdana" w:hAnsi="Verdana"/>
            <w:noProof/>
            <w:sz w:val="18"/>
            <w:szCs w:val="18"/>
            <w:lang w:val="es-BO"/>
          </w:rPr>
          <w:t>EVALUACIÓN DE PROPUESTAS</w:t>
        </w:r>
        <w:r w:rsidR="00A27D57" w:rsidRPr="006941F3">
          <w:rPr>
            <w:noProof/>
            <w:webHidden/>
            <w:sz w:val="18"/>
            <w:szCs w:val="18"/>
          </w:rPr>
          <w:tab/>
        </w:r>
        <w:r w:rsidR="00A27D57" w:rsidRPr="006941F3">
          <w:rPr>
            <w:noProof/>
            <w:webHidden/>
            <w:sz w:val="18"/>
            <w:szCs w:val="18"/>
          </w:rPr>
          <w:fldChar w:fldCharType="begin"/>
        </w:r>
        <w:r w:rsidR="00A27D57" w:rsidRPr="006941F3">
          <w:rPr>
            <w:noProof/>
            <w:webHidden/>
            <w:sz w:val="18"/>
            <w:szCs w:val="18"/>
          </w:rPr>
          <w:instrText xml:space="preserve"> PAGEREF _Toc517857087 \h </w:instrText>
        </w:r>
        <w:r w:rsidR="00A27D57" w:rsidRPr="006941F3">
          <w:rPr>
            <w:noProof/>
            <w:webHidden/>
            <w:sz w:val="18"/>
            <w:szCs w:val="18"/>
          </w:rPr>
        </w:r>
        <w:r w:rsidR="00A27D57" w:rsidRPr="006941F3">
          <w:rPr>
            <w:noProof/>
            <w:webHidden/>
            <w:sz w:val="18"/>
            <w:szCs w:val="18"/>
          </w:rPr>
          <w:fldChar w:fldCharType="separate"/>
        </w:r>
        <w:r w:rsidR="00A27D57" w:rsidRPr="006941F3">
          <w:rPr>
            <w:noProof/>
            <w:webHidden/>
            <w:sz w:val="18"/>
            <w:szCs w:val="18"/>
          </w:rPr>
          <w:t>12</w:t>
        </w:r>
        <w:r w:rsidR="00A27D57" w:rsidRPr="006941F3">
          <w:rPr>
            <w:noProof/>
            <w:webHidden/>
            <w:sz w:val="18"/>
            <w:szCs w:val="18"/>
          </w:rPr>
          <w:fldChar w:fldCharType="end"/>
        </w:r>
      </w:hyperlink>
    </w:p>
    <w:p w14:paraId="012B27A2" w14:textId="77777777" w:rsidR="00A27D57" w:rsidRPr="006941F3" w:rsidRDefault="00D14D0C">
      <w:pPr>
        <w:pStyle w:val="TDC1"/>
        <w:tabs>
          <w:tab w:val="left" w:pos="660"/>
          <w:tab w:val="right" w:leader="dot" w:pos="9905"/>
        </w:tabs>
        <w:rPr>
          <w:rFonts w:asciiTheme="minorHAnsi" w:eastAsiaTheme="minorEastAsia" w:hAnsiTheme="minorHAnsi" w:cstheme="minorBidi"/>
          <w:noProof/>
          <w:sz w:val="18"/>
          <w:szCs w:val="18"/>
          <w:lang w:val="es-BO" w:eastAsia="es-BO"/>
        </w:rPr>
      </w:pPr>
      <w:hyperlink w:anchor="_Toc517857088" w:history="1">
        <w:r w:rsidR="00A27D57" w:rsidRPr="006941F3">
          <w:rPr>
            <w:rStyle w:val="Hipervnculo"/>
            <w:rFonts w:ascii="Verdana" w:hAnsi="Verdana"/>
            <w:noProof/>
            <w:sz w:val="18"/>
            <w:szCs w:val="18"/>
            <w:lang w:val="es-BO"/>
          </w:rPr>
          <w:t>24</w:t>
        </w:r>
        <w:r w:rsidR="00A27D57" w:rsidRPr="006941F3">
          <w:rPr>
            <w:rFonts w:asciiTheme="minorHAnsi" w:eastAsiaTheme="minorEastAsia" w:hAnsiTheme="minorHAnsi" w:cstheme="minorBidi"/>
            <w:noProof/>
            <w:sz w:val="18"/>
            <w:szCs w:val="18"/>
            <w:lang w:val="es-BO" w:eastAsia="es-BO"/>
          </w:rPr>
          <w:tab/>
        </w:r>
        <w:r w:rsidR="00A27D57" w:rsidRPr="006941F3">
          <w:rPr>
            <w:rStyle w:val="Hipervnculo"/>
            <w:rFonts w:ascii="Verdana" w:hAnsi="Verdana"/>
            <w:noProof/>
            <w:sz w:val="18"/>
            <w:szCs w:val="18"/>
            <w:lang w:val="es-BO"/>
          </w:rPr>
          <w:t>EVALUACIÓN PRELIMINAR</w:t>
        </w:r>
        <w:r w:rsidR="00A27D57" w:rsidRPr="006941F3">
          <w:rPr>
            <w:noProof/>
            <w:webHidden/>
            <w:sz w:val="18"/>
            <w:szCs w:val="18"/>
          </w:rPr>
          <w:tab/>
        </w:r>
        <w:r w:rsidR="00A27D57" w:rsidRPr="006941F3">
          <w:rPr>
            <w:noProof/>
            <w:webHidden/>
            <w:sz w:val="18"/>
            <w:szCs w:val="18"/>
          </w:rPr>
          <w:fldChar w:fldCharType="begin"/>
        </w:r>
        <w:r w:rsidR="00A27D57" w:rsidRPr="006941F3">
          <w:rPr>
            <w:noProof/>
            <w:webHidden/>
            <w:sz w:val="18"/>
            <w:szCs w:val="18"/>
          </w:rPr>
          <w:instrText xml:space="preserve"> PAGEREF _Toc517857088 \h </w:instrText>
        </w:r>
        <w:r w:rsidR="00A27D57" w:rsidRPr="006941F3">
          <w:rPr>
            <w:noProof/>
            <w:webHidden/>
            <w:sz w:val="18"/>
            <w:szCs w:val="18"/>
          </w:rPr>
        </w:r>
        <w:r w:rsidR="00A27D57" w:rsidRPr="006941F3">
          <w:rPr>
            <w:noProof/>
            <w:webHidden/>
            <w:sz w:val="18"/>
            <w:szCs w:val="18"/>
          </w:rPr>
          <w:fldChar w:fldCharType="separate"/>
        </w:r>
        <w:r w:rsidR="00A27D57" w:rsidRPr="006941F3">
          <w:rPr>
            <w:noProof/>
            <w:webHidden/>
            <w:sz w:val="18"/>
            <w:szCs w:val="18"/>
          </w:rPr>
          <w:t>12</w:t>
        </w:r>
        <w:r w:rsidR="00A27D57" w:rsidRPr="006941F3">
          <w:rPr>
            <w:noProof/>
            <w:webHidden/>
            <w:sz w:val="18"/>
            <w:szCs w:val="18"/>
          </w:rPr>
          <w:fldChar w:fldCharType="end"/>
        </w:r>
      </w:hyperlink>
    </w:p>
    <w:p w14:paraId="6F9C1271" w14:textId="77777777" w:rsidR="00A27D57" w:rsidRPr="006941F3" w:rsidRDefault="00D14D0C">
      <w:pPr>
        <w:pStyle w:val="TDC1"/>
        <w:tabs>
          <w:tab w:val="left" w:pos="660"/>
          <w:tab w:val="right" w:leader="dot" w:pos="9905"/>
        </w:tabs>
        <w:rPr>
          <w:rFonts w:asciiTheme="minorHAnsi" w:eastAsiaTheme="minorEastAsia" w:hAnsiTheme="minorHAnsi" w:cstheme="minorBidi"/>
          <w:noProof/>
          <w:sz w:val="18"/>
          <w:szCs w:val="18"/>
          <w:lang w:val="es-BO" w:eastAsia="es-BO"/>
        </w:rPr>
      </w:pPr>
      <w:hyperlink w:anchor="_Toc517857089" w:history="1">
        <w:r w:rsidR="00A27D57" w:rsidRPr="006941F3">
          <w:rPr>
            <w:rStyle w:val="Hipervnculo"/>
            <w:rFonts w:ascii="Verdana" w:hAnsi="Verdana"/>
            <w:noProof/>
            <w:sz w:val="18"/>
            <w:szCs w:val="18"/>
            <w:lang w:val="es-BO"/>
          </w:rPr>
          <w:t>25</w:t>
        </w:r>
        <w:r w:rsidR="00A27D57" w:rsidRPr="006941F3">
          <w:rPr>
            <w:rFonts w:asciiTheme="minorHAnsi" w:eastAsiaTheme="minorEastAsia" w:hAnsiTheme="minorHAnsi" w:cstheme="minorBidi"/>
            <w:noProof/>
            <w:sz w:val="18"/>
            <w:szCs w:val="18"/>
            <w:lang w:val="es-BO" w:eastAsia="es-BO"/>
          </w:rPr>
          <w:tab/>
        </w:r>
        <w:r w:rsidR="00A27D57" w:rsidRPr="006941F3">
          <w:rPr>
            <w:rStyle w:val="Hipervnculo"/>
            <w:rFonts w:ascii="Verdana" w:hAnsi="Verdana"/>
            <w:noProof/>
            <w:sz w:val="18"/>
            <w:szCs w:val="18"/>
            <w:lang w:val="es-BO"/>
          </w:rPr>
          <w:t>MÉTODO DE SELECCIÓN Y ADJUDICACIÓN PRECIO EVALUADO MÁS BAJO</w:t>
        </w:r>
        <w:r w:rsidR="00A27D57" w:rsidRPr="006941F3">
          <w:rPr>
            <w:noProof/>
            <w:webHidden/>
            <w:sz w:val="18"/>
            <w:szCs w:val="18"/>
          </w:rPr>
          <w:tab/>
        </w:r>
        <w:r w:rsidR="00A27D57" w:rsidRPr="006941F3">
          <w:rPr>
            <w:noProof/>
            <w:webHidden/>
            <w:sz w:val="18"/>
            <w:szCs w:val="18"/>
          </w:rPr>
          <w:fldChar w:fldCharType="begin"/>
        </w:r>
        <w:r w:rsidR="00A27D57" w:rsidRPr="006941F3">
          <w:rPr>
            <w:noProof/>
            <w:webHidden/>
            <w:sz w:val="18"/>
            <w:szCs w:val="18"/>
          </w:rPr>
          <w:instrText xml:space="preserve"> PAGEREF _Toc517857089 \h </w:instrText>
        </w:r>
        <w:r w:rsidR="00A27D57" w:rsidRPr="006941F3">
          <w:rPr>
            <w:noProof/>
            <w:webHidden/>
            <w:sz w:val="18"/>
            <w:szCs w:val="18"/>
          </w:rPr>
        </w:r>
        <w:r w:rsidR="00A27D57" w:rsidRPr="006941F3">
          <w:rPr>
            <w:noProof/>
            <w:webHidden/>
            <w:sz w:val="18"/>
            <w:szCs w:val="18"/>
          </w:rPr>
          <w:fldChar w:fldCharType="separate"/>
        </w:r>
        <w:r w:rsidR="00A27D57" w:rsidRPr="006941F3">
          <w:rPr>
            <w:noProof/>
            <w:webHidden/>
            <w:sz w:val="18"/>
            <w:szCs w:val="18"/>
          </w:rPr>
          <w:t>12</w:t>
        </w:r>
        <w:r w:rsidR="00A27D57" w:rsidRPr="006941F3">
          <w:rPr>
            <w:noProof/>
            <w:webHidden/>
            <w:sz w:val="18"/>
            <w:szCs w:val="18"/>
          </w:rPr>
          <w:fldChar w:fldCharType="end"/>
        </w:r>
      </w:hyperlink>
    </w:p>
    <w:p w14:paraId="517C79C7" w14:textId="77777777" w:rsidR="00A27D57" w:rsidRPr="006941F3" w:rsidRDefault="00D14D0C">
      <w:pPr>
        <w:pStyle w:val="TDC1"/>
        <w:tabs>
          <w:tab w:val="left" w:pos="660"/>
          <w:tab w:val="right" w:leader="dot" w:pos="9905"/>
        </w:tabs>
        <w:rPr>
          <w:rFonts w:asciiTheme="minorHAnsi" w:eastAsiaTheme="minorEastAsia" w:hAnsiTheme="minorHAnsi" w:cstheme="minorBidi"/>
          <w:noProof/>
          <w:sz w:val="18"/>
          <w:szCs w:val="18"/>
          <w:lang w:val="es-BO" w:eastAsia="es-BO"/>
        </w:rPr>
      </w:pPr>
      <w:hyperlink w:anchor="_Toc517857090" w:history="1">
        <w:r w:rsidR="00A27D57" w:rsidRPr="006941F3">
          <w:rPr>
            <w:rStyle w:val="Hipervnculo"/>
            <w:rFonts w:ascii="Verdana" w:hAnsi="Verdana"/>
            <w:noProof/>
            <w:sz w:val="18"/>
            <w:szCs w:val="18"/>
            <w:lang w:val="es-BO"/>
          </w:rPr>
          <w:t>26</w:t>
        </w:r>
        <w:r w:rsidR="00A27D57" w:rsidRPr="006941F3">
          <w:rPr>
            <w:rFonts w:asciiTheme="minorHAnsi" w:eastAsiaTheme="minorEastAsia" w:hAnsiTheme="minorHAnsi" w:cstheme="minorBidi"/>
            <w:noProof/>
            <w:sz w:val="18"/>
            <w:szCs w:val="18"/>
            <w:lang w:val="es-BO" w:eastAsia="es-BO"/>
          </w:rPr>
          <w:tab/>
        </w:r>
        <w:r w:rsidR="00A27D57" w:rsidRPr="006941F3">
          <w:rPr>
            <w:rStyle w:val="Hipervnculo"/>
            <w:rFonts w:ascii="Verdana" w:hAnsi="Verdana"/>
            <w:noProof/>
            <w:sz w:val="18"/>
            <w:szCs w:val="18"/>
            <w:lang w:val="es-BO"/>
          </w:rPr>
          <w:t>CONTENIDO DEL INFORME DE EVALUACIÓN Y RECOMENDACIÓN</w:t>
        </w:r>
        <w:r w:rsidR="00A27D57" w:rsidRPr="006941F3">
          <w:rPr>
            <w:noProof/>
            <w:webHidden/>
            <w:sz w:val="18"/>
            <w:szCs w:val="18"/>
          </w:rPr>
          <w:tab/>
        </w:r>
        <w:r w:rsidR="00A27D57" w:rsidRPr="006941F3">
          <w:rPr>
            <w:noProof/>
            <w:webHidden/>
            <w:sz w:val="18"/>
            <w:szCs w:val="18"/>
          </w:rPr>
          <w:fldChar w:fldCharType="begin"/>
        </w:r>
        <w:r w:rsidR="00A27D57" w:rsidRPr="006941F3">
          <w:rPr>
            <w:noProof/>
            <w:webHidden/>
            <w:sz w:val="18"/>
            <w:szCs w:val="18"/>
          </w:rPr>
          <w:instrText xml:space="preserve"> PAGEREF _Toc517857090 \h </w:instrText>
        </w:r>
        <w:r w:rsidR="00A27D57" w:rsidRPr="006941F3">
          <w:rPr>
            <w:noProof/>
            <w:webHidden/>
            <w:sz w:val="18"/>
            <w:szCs w:val="18"/>
          </w:rPr>
        </w:r>
        <w:r w:rsidR="00A27D57" w:rsidRPr="006941F3">
          <w:rPr>
            <w:noProof/>
            <w:webHidden/>
            <w:sz w:val="18"/>
            <w:szCs w:val="18"/>
          </w:rPr>
          <w:fldChar w:fldCharType="separate"/>
        </w:r>
        <w:r w:rsidR="00A27D57" w:rsidRPr="006941F3">
          <w:rPr>
            <w:noProof/>
            <w:webHidden/>
            <w:sz w:val="18"/>
            <w:szCs w:val="18"/>
          </w:rPr>
          <w:t>13</w:t>
        </w:r>
        <w:r w:rsidR="00A27D57" w:rsidRPr="006941F3">
          <w:rPr>
            <w:noProof/>
            <w:webHidden/>
            <w:sz w:val="18"/>
            <w:szCs w:val="18"/>
          </w:rPr>
          <w:fldChar w:fldCharType="end"/>
        </w:r>
      </w:hyperlink>
    </w:p>
    <w:p w14:paraId="2F58AEEC" w14:textId="77777777" w:rsidR="00A27D57" w:rsidRPr="006941F3" w:rsidRDefault="00D14D0C">
      <w:pPr>
        <w:pStyle w:val="TDC1"/>
        <w:tabs>
          <w:tab w:val="left" w:pos="660"/>
          <w:tab w:val="right" w:leader="dot" w:pos="9905"/>
        </w:tabs>
        <w:rPr>
          <w:rFonts w:asciiTheme="minorHAnsi" w:eastAsiaTheme="minorEastAsia" w:hAnsiTheme="minorHAnsi" w:cstheme="minorBidi"/>
          <w:noProof/>
          <w:sz w:val="18"/>
          <w:szCs w:val="18"/>
          <w:lang w:val="es-BO" w:eastAsia="es-BO"/>
        </w:rPr>
      </w:pPr>
      <w:hyperlink w:anchor="_Toc517857091" w:history="1">
        <w:r w:rsidR="00A27D57" w:rsidRPr="006941F3">
          <w:rPr>
            <w:rStyle w:val="Hipervnculo"/>
            <w:rFonts w:ascii="Verdana" w:hAnsi="Verdana"/>
            <w:noProof/>
            <w:sz w:val="18"/>
            <w:szCs w:val="18"/>
            <w:lang w:val="es-BO"/>
          </w:rPr>
          <w:t>27</w:t>
        </w:r>
        <w:r w:rsidR="00A27D57" w:rsidRPr="006941F3">
          <w:rPr>
            <w:rFonts w:asciiTheme="minorHAnsi" w:eastAsiaTheme="minorEastAsia" w:hAnsiTheme="minorHAnsi" w:cstheme="minorBidi"/>
            <w:noProof/>
            <w:sz w:val="18"/>
            <w:szCs w:val="18"/>
            <w:lang w:val="es-BO" w:eastAsia="es-BO"/>
          </w:rPr>
          <w:tab/>
        </w:r>
        <w:r w:rsidR="00A27D57" w:rsidRPr="006941F3">
          <w:rPr>
            <w:rStyle w:val="Hipervnculo"/>
            <w:rFonts w:ascii="Verdana" w:hAnsi="Verdana"/>
            <w:noProof/>
            <w:sz w:val="18"/>
            <w:szCs w:val="18"/>
            <w:lang w:val="es-BO"/>
          </w:rPr>
          <w:t>RESOLUCIÓN DE ADJUDICACIÓN O DECLARATORIA DESIERTA</w:t>
        </w:r>
        <w:r w:rsidR="00A27D57" w:rsidRPr="006941F3">
          <w:rPr>
            <w:noProof/>
            <w:webHidden/>
            <w:sz w:val="18"/>
            <w:szCs w:val="18"/>
          </w:rPr>
          <w:tab/>
        </w:r>
        <w:r w:rsidR="00A27D57" w:rsidRPr="006941F3">
          <w:rPr>
            <w:noProof/>
            <w:webHidden/>
            <w:sz w:val="18"/>
            <w:szCs w:val="18"/>
          </w:rPr>
          <w:fldChar w:fldCharType="begin"/>
        </w:r>
        <w:r w:rsidR="00A27D57" w:rsidRPr="006941F3">
          <w:rPr>
            <w:noProof/>
            <w:webHidden/>
            <w:sz w:val="18"/>
            <w:szCs w:val="18"/>
          </w:rPr>
          <w:instrText xml:space="preserve"> PAGEREF _Toc517857091 \h </w:instrText>
        </w:r>
        <w:r w:rsidR="00A27D57" w:rsidRPr="006941F3">
          <w:rPr>
            <w:noProof/>
            <w:webHidden/>
            <w:sz w:val="18"/>
            <w:szCs w:val="18"/>
          </w:rPr>
        </w:r>
        <w:r w:rsidR="00A27D57" w:rsidRPr="006941F3">
          <w:rPr>
            <w:noProof/>
            <w:webHidden/>
            <w:sz w:val="18"/>
            <w:szCs w:val="18"/>
          </w:rPr>
          <w:fldChar w:fldCharType="separate"/>
        </w:r>
        <w:r w:rsidR="00A27D57" w:rsidRPr="006941F3">
          <w:rPr>
            <w:noProof/>
            <w:webHidden/>
            <w:sz w:val="18"/>
            <w:szCs w:val="18"/>
          </w:rPr>
          <w:t>13</w:t>
        </w:r>
        <w:r w:rsidR="00A27D57" w:rsidRPr="006941F3">
          <w:rPr>
            <w:noProof/>
            <w:webHidden/>
            <w:sz w:val="18"/>
            <w:szCs w:val="18"/>
          </w:rPr>
          <w:fldChar w:fldCharType="end"/>
        </w:r>
      </w:hyperlink>
    </w:p>
    <w:p w14:paraId="783B4F39" w14:textId="77777777" w:rsidR="00A27D57" w:rsidRPr="006941F3" w:rsidRDefault="00D14D0C">
      <w:pPr>
        <w:pStyle w:val="TDC1"/>
        <w:tabs>
          <w:tab w:val="left" w:pos="660"/>
          <w:tab w:val="right" w:leader="dot" w:pos="9905"/>
        </w:tabs>
        <w:rPr>
          <w:rFonts w:asciiTheme="minorHAnsi" w:eastAsiaTheme="minorEastAsia" w:hAnsiTheme="minorHAnsi" w:cstheme="minorBidi"/>
          <w:noProof/>
          <w:sz w:val="18"/>
          <w:szCs w:val="18"/>
          <w:lang w:val="es-BO" w:eastAsia="es-BO"/>
        </w:rPr>
      </w:pPr>
      <w:hyperlink w:anchor="_Toc517857092" w:history="1">
        <w:r w:rsidR="00A27D57" w:rsidRPr="006941F3">
          <w:rPr>
            <w:rStyle w:val="Hipervnculo"/>
            <w:rFonts w:ascii="Verdana" w:hAnsi="Verdana"/>
            <w:noProof/>
            <w:sz w:val="18"/>
            <w:szCs w:val="18"/>
            <w:lang w:val="es-BO"/>
          </w:rPr>
          <w:t>28</w:t>
        </w:r>
        <w:r w:rsidR="00A27D57" w:rsidRPr="006941F3">
          <w:rPr>
            <w:rFonts w:asciiTheme="minorHAnsi" w:eastAsiaTheme="minorEastAsia" w:hAnsiTheme="minorHAnsi" w:cstheme="minorBidi"/>
            <w:noProof/>
            <w:sz w:val="18"/>
            <w:szCs w:val="18"/>
            <w:lang w:val="es-BO" w:eastAsia="es-BO"/>
          </w:rPr>
          <w:tab/>
        </w:r>
        <w:r w:rsidR="00A27D57" w:rsidRPr="006941F3">
          <w:rPr>
            <w:rStyle w:val="Hipervnculo"/>
            <w:rFonts w:ascii="Verdana" w:hAnsi="Verdana"/>
            <w:noProof/>
            <w:sz w:val="18"/>
            <w:szCs w:val="18"/>
            <w:lang w:val="es-BO"/>
          </w:rPr>
          <w:t>CONCERTACIÓN DE MEJORES CONDICIONES TÉCNICAS</w:t>
        </w:r>
        <w:r w:rsidR="00A27D57" w:rsidRPr="006941F3">
          <w:rPr>
            <w:noProof/>
            <w:webHidden/>
            <w:sz w:val="18"/>
            <w:szCs w:val="18"/>
          </w:rPr>
          <w:tab/>
        </w:r>
        <w:r w:rsidR="00A27D57" w:rsidRPr="006941F3">
          <w:rPr>
            <w:noProof/>
            <w:webHidden/>
            <w:sz w:val="18"/>
            <w:szCs w:val="18"/>
          </w:rPr>
          <w:fldChar w:fldCharType="begin"/>
        </w:r>
        <w:r w:rsidR="00A27D57" w:rsidRPr="006941F3">
          <w:rPr>
            <w:noProof/>
            <w:webHidden/>
            <w:sz w:val="18"/>
            <w:szCs w:val="18"/>
          </w:rPr>
          <w:instrText xml:space="preserve"> PAGEREF _Toc517857092 \h </w:instrText>
        </w:r>
        <w:r w:rsidR="00A27D57" w:rsidRPr="006941F3">
          <w:rPr>
            <w:noProof/>
            <w:webHidden/>
            <w:sz w:val="18"/>
            <w:szCs w:val="18"/>
          </w:rPr>
        </w:r>
        <w:r w:rsidR="00A27D57" w:rsidRPr="006941F3">
          <w:rPr>
            <w:noProof/>
            <w:webHidden/>
            <w:sz w:val="18"/>
            <w:szCs w:val="18"/>
          </w:rPr>
          <w:fldChar w:fldCharType="separate"/>
        </w:r>
        <w:r w:rsidR="00A27D57" w:rsidRPr="006941F3">
          <w:rPr>
            <w:noProof/>
            <w:webHidden/>
            <w:sz w:val="18"/>
            <w:szCs w:val="18"/>
          </w:rPr>
          <w:t>13</w:t>
        </w:r>
        <w:r w:rsidR="00A27D57" w:rsidRPr="006941F3">
          <w:rPr>
            <w:noProof/>
            <w:webHidden/>
            <w:sz w:val="18"/>
            <w:szCs w:val="18"/>
          </w:rPr>
          <w:fldChar w:fldCharType="end"/>
        </w:r>
      </w:hyperlink>
    </w:p>
    <w:p w14:paraId="165B4674" w14:textId="77777777" w:rsidR="00A27D57" w:rsidRPr="006941F3" w:rsidRDefault="00D14D0C">
      <w:pPr>
        <w:pStyle w:val="TDC1"/>
        <w:tabs>
          <w:tab w:val="left" w:pos="660"/>
          <w:tab w:val="right" w:leader="dot" w:pos="9905"/>
        </w:tabs>
        <w:rPr>
          <w:rFonts w:asciiTheme="minorHAnsi" w:eastAsiaTheme="minorEastAsia" w:hAnsiTheme="minorHAnsi" w:cstheme="minorBidi"/>
          <w:noProof/>
          <w:sz w:val="18"/>
          <w:szCs w:val="18"/>
          <w:lang w:val="es-BO" w:eastAsia="es-BO"/>
        </w:rPr>
      </w:pPr>
      <w:hyperlink w:anchor="_Toc517857093" w:history="1">
        <w:r w:rsidR="00A27D57" w:rsidRPr="006941F3">
          <w:rPr>
            <w:rStyle w:val="Hipervnculo"/>
            <w:rFonts w:ascii="Verdana" w:hAnsi="Verdana"/>
            <w:noProof/>
            <w:sz w:val="18"/>
            <w:szCs w:val="18"/>
            <w:lang w:val="es-BO"/>
          </w:rPr>
          <w:t>29</w:t>
        </w:r>
        <w:r w:rsidR="00A27D57" w:rsidRPr="006941F3">
          <w:rPr>
            <w:rFonts w:asciiTheme="minorHAnsi" w:eastAsiaTheme="minorEastAsia" w:hAnsiTheme="minorHAnsi" w:cstheme="minorBidi"/>
            <w:noProof/>
            <w:sz w:val="18"/>
            <w:szCs w:val="18"/>
            <w:lang w:val="es-BO" w:eastAsia="es-BO"/>
          </w:rPr>
          <w:tab/>
        </w:r>
        <w:r w:rsidR="00A27D57" w:rsidRPr="006941F3">
          <w:rPr>
            <w:rStyle w:val="Hipervnculo"/>
            <w:rFonts w:ascii="Verdana" w:hAnsi="Verdana"/>
            <w:noProof/>
            <w:sz w:val="18"/>
            <w:szCs w:val="18"/>
            <w:lang w:val="es-BO"/>
          </w:rPr>
          <w:t>SUSCRIPCIÓN DE CONTRATO</w:t>
        </w:r>
        <w:r w:rsidR="00A27D57" w:rsidRPr="006941F3">
          <w:rPr>
            <w:noProof/>
            <w:webHidden/>
            <w:sz w:val="18"/>
            <w:szCs w:val="18"/>
          </w:rPr>
          <w:tab/>
        </w:r>
        <w:r w:rsidR="00A27D57" w:rsidRPr="006941F3">
          <w:rPr>
            <w:noProof/>
            <w:webHidden/>
            <w:sz w:val="18"/>
            <w:szCs w:val="18"/>
          </w:rPr>
          <w:fldChar w:fldCharType="begin"/>
        </w:r>
        <w:r w:rsidR="00A27D57" w:rsidRPr="006941F3">
          <w:rPr>
            <w:noProof/>
            <w:webHidden/>
            <w:sz w:val="18"/>
            <w:szCs w:val="18"/>
          </w:rPr>
          <w:instrText xml:space="preserve"> PAGEREF _Toc517857093 \h </w:instrText>
        </w:r>
        <w:r w:rsidR="00A27D57" w:rsidRPr="006941F3">
          <w:rPr>
            <w:noProof/>
            <w:webHidden/>
            <w:sz w:val="18"/>
            <w:szCs w:val="18"/>
          </w:rPr>
        </w:r>
        <w:r w:rsidR="00A27D57" w:rsidRPr="006941F3">
          <w:rPr>
            <w:noProof/>
            <w:webHidden/>
            <w:sz w:val="18"/>
            <w:szCs w:val="18"/>
          </w:rPr>
          <w:fldChar w:fldCharType="separate"/>
        </w:r>
        <w:r w:rsidR="00A27D57" w:rsidRPr="006941F3">
          <w:rPr>
            <w:noProof/>
            <w:webHidden/>
            <w:sz w:val="18"/>
            <w:szCs w:val="18"/>
          </w:rPr>
          <w:t>14</w:t>
        </w:r>
        <w:r w:rsidR="00A27D57" w:rsidRPr="006941F3">
          <w:rPr>
            <w:noProof/>
            <w:webHidden/>
            <w:sz w:val="18"/>
            <w:szCs w:val="18"/>
          </w:rPr>
          <w:fldChar w:fldCharType="end"/>
        </w:r>
      </w:hyperlink>
    </w:p>
    <w:p w14:paraId="46AA96A6" w14:textId="77777777" w:rsidR="00A27D57" w:rsidRPr="006941F3" w:rsidRDefault="00D14D0C">
      <w:pPr>
        <w:pStyle w:val="TDC1"/>
        <w:tabs>
          <w:tab w:val="left" w:pos="660"/>
          <w:tab w:val="right" w:leader="dot" w:pos="9905"/>
        </w:tabs>
        <w:rPr>
          <w:rFonts w:asciiTheme="minorHAnsi" w:eastAsiaTheme="minorEastAsia" w:hAnsiTheme="minorHAnsi" w:cstheme="minorBidi"/>
          <w:noProof/>
          <w:sz w:val="18"/>
          <w:szCs w:val="18"/>
          <w:lang w:val="es-BO" w:eastAsia="es-BO"/>
        </w:rPr>
      </w:pPr>
      <w:hyperlink w:anchor="_Toc517857094" w:history="1">
        <w:r w:rsidR="00A27D57" w:rsidRPr="006941F3">
          <w:rPr>
            <w:rStyle w:val="Hipervnculo"/>
            <w:rFonts w:ascii="Verdana" w:hAnsi="Verdana"/>
            <w:noProof/>
            <w:sz w:val="18"/>
            <w:szCs w:val="18"/>
            <w:lang w:val="es-BO"/>
          </w:rPr>
          <w:t>30</w:t>
        </w:r>
        <w:r w:rsidR="00A27D57" w:rsidRPr="006941F3">
          <w:rPr>
            <w:rFonts w:asciiTheme="minorHAnsi" w:eastAsiaTheme="minorEastAsia" w:hAnsiTheme="minorHAnsi" w:cstheme="minorBidi"/>
            <w:noProof/>
            <w:sz w:val="18"/>
            <w:szCs w:val="18"/>
            <w:lang w:val="es-BO" w:eastAsia="es-BO"/>
          </w:rPr>
          <w:tab/>
        </w:r>
        <w:r w:rsidR="00A27D57" w:rsidRPr="006941F3">
          <w:rPr>
            <w:rStyle w:val="Hipervnculo"/>
            <w:rFonts w:ascii="Verdana" w:hAnsi="Verdana"/>
            <w:noProof/>
            <w:sz w:val="18"/>
            <w:szCs w:val="18"/>
            <w:lang w:val="es-BO"/>
          </w:rPr>
          <w:t>MODIFICACIONES AL CONTRATO</w:t>
        </w:r>
        <w:r w:rsidR="00A27D57" w:rsidRPr="006941F3">
          <w:rPr>
            <w:noProof/>
            <w:webHidden/>
            <w:sz w:val="18"/>
            <w:szCs w:val="18"/>
          </w:rPr>
          <w:tab/>
        </w:r>
        <w:r w:rsidR="00A27D57" w:rsidRPr="006941F3">
          <w:rPr>
            <w:noProof/>
            <w:webHidden/>
            <w:sz w:val="18"/>
            <w:szCs w:val="18"/>
          </w:rPr>
          <w:fldChar w:fldCharType="begin"/>
        </w:r>
        <w:r w:rsidR="00A27D57" w:rsidRPr="006941F3">
          <w:rPr>
            <w:noProof/>
            <w:webHidden/>
            <w:sz w:val="18"/>
            <w:szCs w:val="18"/>
          </w:rPr>
          <w:instrText xml:space="preserve"> PAGEREF _Toc517857094 \h </w:instrText>
        </w:r>
        <w:r w:rsidR="00A27D57" w:rsidRPr="006941F3">
          <w:rPr>
            <w:noProof/>
            <w:webHidden/>
            <w:sz w:val="18"/>
            <w:szCs w:val="18"/>
          </w:rPr>
        </w:r>
        <w:r w:rsidR="00A27D57" w:rsidRPr="006941F3">
          <w:rPr>
            <w:noProof/>
            <w:webHidden/>
            <w:sz w:val="18"/>
            <w:szCs w:val="18"/>
          </w:rPr>
          <w:fldChar w:fldCharType="separate"/>
        </w:r>
        <w:r w:rsidR="00A27D57" w:rsidRPr="006941F3">
          <w:rPr>
            <w:noProof/>
            <w:webHidden/>
            <w:sz w:val="18"/>
            <w:szCs w:val="18"/>
          </w:rPr>
          <w:t>14</w:t>
        </w:r>
        <w:r w:rsidR="00A27D57" w:rsidRPr="006941F3">
          <w:rPr>
            <w:noProof/>
            <w:webHidden/>
            <w:sz w:val="18"/>
            <w:szCs w:val="18"/>
          </w:rPr>
          <w:fldChar w:fldCharType="end"/>
        </w:r>
      </w:hyperlink>
    </w:p>
    <w:p w14:paraId="19623539" w14:textId="77777777" w:rsidR="00A27D57" w:rsidRPr="006941F3" w:rsidRDefault="00D14D0C">
      <w:pPr>
        <w:pStyle w:val="TDC1"/>
        <w:tabs>
          <w:tab w:val="left" w:pos="660"/>
          <w:tab w:val="right" w:leader="dot" w:pos="9905"/>
        </w:tabs>
        <w:rPr>
          <w:rFonts w:asciiTheme="minorHAnsi" w:eastAsiaTheme="minorEastAsia" w:hAnsiTheme="minorHAnsi" w:cstheme="minorBidi"/>
          <w:noProof/>
          <w:sz w:val="18"/>
          <w:szCs w:val="18"/>
          <w:lang w:val="es-BO" w:eastAsia="es-BO"/>
        </w:rPr>
      </w:pPr>
      <w:hyperlink w:anchor="_Toc517857095" w:history="1">
        <w:r w:rsidR="00A27D57" w:rsidRPr="006941F3">
          <w:rPr>
            <w:rStyle w:val="Hipervnculo"/>
            <w:rFonts w:ascii="Verdana" w:hAnsi="Verdana"/>
            <w:noProof/>
            <w:sz w:val="18"/>
            <w:szCs w:val="18"/>
            <w:lang w:val="es-BO"/>
          </w:rPr>
          <w:t>31</w:t>
        </w:r>
        <w:r w:rsidR="00A27D57" w:rsidRPr="006941F3">
          <w:rPr>
            <w:rFonts w:asciiTheme="minorHAnsi" w:eastAsiaTheme="minorEastAsia" w:hAnsiTheme="minorHAnsi" w:cstheme="minorBidi"/>
            <w:noProof/>
            <w:sz w:val="18"/>
            <w:szCs w:val="18"/>
            <w:lang w:val="es-BO" w:eastAsia="es-BO"/>
          </w:rPr>
          <w:tab/>
        </w:r>
        <w:r w:rsidR="00A27D57" w:rsidRPr="006941F3">
          <w:rPr>
            <w:rStyle w:val="Hipervnculo"/>
            <w:rFonts w:ascii="Verdana" w:hAnsi="Verdana"/>
            <w:noProof/>
            <w:sz w:val="18"/>
            <w:szCs w:val="18"/>
            <w:lang w:val="es-BO"/>
          </w:rPr>
          <w:t>PRESTACIÓN DEL SEGURO POR LA ENTIDAD ASEGURADORA ADJUDICADA</w:t>
        </w:r>
        <w:r w:rsidR="00A27D57" w:rsidRPr="006941F3">
          <w:rPr>
            <w:noProof/>
            <w:webHidden/>
            <w:sz w:val="18"/>
            <w:szCs w:val="18"/>
          </w:rPr>
          <w:tab/>
        </w:r>
        <w:r w:rsidR="00A27D57" w:rsidRPr="006941F3">
          <w:rPr>
            <w:noProof/>
            <w:webHidden/>
            <w:sz w:val="18"/>
            <w:szCs w:val="18"/>
          </w:rPr>
          <w:fldChar w:fldCharType="begin"/>
        </w:r>
        <w:r w:rsidR="00A27D57" w:rsidRPr="006941F3">
          <w:rPr>
            <w:noProof/>
            <w:webHidden/>
            <w:sz w:val="18"/>
            <w:szCs w:val="18"/>
          </w:rPr>
          <w:instrText xml:space="preserve"> PAGEREF _Toc517857095 \h </w:instrText>
        </w:r>
        <w:r w:rsidR="00A27D57" w:rsidRPr="006941F3">
          <w:rPr>
            <w:noProof/>
            <w:webHidden/>
            <w:sz w:val="18"/>
            <w:szCs w:val="18"/>
          </w:rPr>
        </w:r>
        <w:r w:rsidR="00A27D57" w:rsidRPr="006941F3">
          <w:rPr>
            <w:noProof/>
            <w:webHidden/>
            <w:sz w:val="18"/>
            <w:szCs w:val="18"/>
          </w:rPr>
          <w:fldChar w:fldCharType="separate"/>
        </w:r>
        <w:r w:rsidR="00A27D57" w:rsidRPr="006941F3">
          <w:rPr>
            <w:noProof/>
            <w:webHidden/>
            <w:sz w:val="18"/>
            <w:szCs w:val="18"/>
          </w:rPr>
          <w:t>15</w:t>
        </w:r>
        <w:r w:rsidR="00A27D57" w:rsidRPr="006941F3">
          <w:rPr>
            <w:noProof/>
            <w:webHidden/>
            <w:sz w:val="18"/>
            <w:szCs w:val="18"/>
          </w:rPr>
          <w:fldChar w:fldCharType="end"/>
        </w:r>
      </w:hyperlink>
    </w:p>
    <w:p w14:paraId="67A09A28" w14:textId="77777777" w:rsidR="00A27D57" w:rsidRPr="006941F3" w:rsidRDefault="00D14D0C">
      <w:pPr>
        <w:pStyle w:val="TDC1"/>
        <w:tabs>
          <w:tab w:val="left" w:pos="660"/>
          <w:tab w:val="right" w:leader="dot" w:pos="9905"/>
        </w:tabs>
        <w:rPr>
          <w:rFonts w:asciiTheme="minorHAnsi" w:eastAsiaTheme="minorEastAsia" w:hAnsiTheme="minorHAnsi" w:cstheme="minorBidi"/>
          <w:noProof/>
          <w:sz w:val="18"/>
          <w:szCs w:val="18"/>
          <w:lang w:val="es-BO" w:eastAsia="es-BO"/>
        </w:rPr>
      </w:pPr>
      <w:hyperlink w:anchor="_Toc517857096" w:history="1">
        <w:r w:rsidR="00A27D57" w:rsidRPr="006941F3">
          <w:rPr>
            <w:rStyle w:val="Hipervnculo"/>
            <w:rFonts w:ascii="Verdana" w:hAnsi="Verdana"/>
            <w:noProof/>
            <w:sz w:val="18"/>
            <w:szCs w:val="18"/>
            <w:lang w:val="es-BO"/>
          </w:rPr>
          <w:t>32</w:t>
        </w:r>
        <w:r w:rsidR="00A27D57" w:rsidRPr="006941F3">
          <w:rPr>
            <w:rFonts w:asciiTheme="minorHAnsi" w:eastAsiaTheme="minorEastAsia" w:hAnsiTheme="minorHAnsi" w:cstheme="minorBidi"/>
            <w:noProof/>
            <w:sz w:val="18"/>
            <w:szCs w:val="18"/>
            <w:lang w:val="es-BO" w:eastAsia="es-BO"/>
          </w:rPr>
          <w:tab/>
        </w:r>
        <w:r w:rsidR="00A27D57" w:rsidRPr="006941F3">
          <w:rPr>
            <w:rStyle w:val="Hipervnculo"/>
            <w:rFonts w:ascii="Verdana" w:hAnsi="Verdana"/>
            <w:noProof/>
            <w:sz w:val="18"/>
            <w:szCs w:val="18"/>
            <w:lang w:val="es-BO"/>
          </w:rPr>
          <w:t>INFORME DE CONFORMIDAD DE LA COBERTURA DEL SEGURO Y CERTIFICADO DE CUMPLIMIENTO DE CONTRATO</w:t>
        </w:r>
        <w:r w:rsidR="00A27D57" w:rsidRPr="006941F3">
          <w:rPr>
            <w:noProof/>
            <w:webHidden/>
            <w:sz w:val="18"/>
            <w:szCs w:val="18"/>
          </w:rPr>
          <w:tab/>
        </w:r>
        <w:r w:rsidR="00A27D57" w:rsidRPr="006941F3">
          <w:rPr>
            <w:noProof/>
            <w:webHidden/>
            <w:sz w:val="18"/>
            <w:szCs w:val="18"/>
          </w:rPr>
          <w:fldChar w:fldCharType="begin"/>
        </w:r>
        <w:r w:rsidR="00A27D57" w:rsidRPr="006941F3">
          <w:rPr>
            <w:noProof/>
            <w:webHidden/>
            <w:sz w:val="18"/>
            <w:szCs w:val="18"/>
          </w:rPr>
          <w:instrText xml:space="preserve"> PAGEREF _Toc517857096 \h </w:instrText>
        </w:r>
        <w:r w:rsidR="00A27D57" w:rsidRPr="006941F3">
          <w:rPr>
            <w:noProof/>
            <w:webHidden/>
            <w:sz w:val="18"/>
            <w:szCs w:val="18"/>
          </w:rPr>
        </w:r>
        <w:r w:rsidR="00A27D57" w:rsidRPr="006941F3">
          <w:rPr>
            <w:noProof/>
            <w:webHidden/>
            <w:sz w:val="18"/>
            <w:szCs w:val="18"/>
          </w:rPr>
          <w:fldChar w:fldCharType="separate"/>
        </w:r>
        <w:r w:rsidR="00A27D57" w:rsidRPr="006941F3">
          <w:rPr>
            <w:noProof/>
            <w:webHidden/>
            <w:sz w:val="18"/>
            <w:szCs w:val="18"/>
          </w:rPr>
          <w:t>15</w:t>
        </w:r>
        <w:r w:rsidR="00A27D57" w:rsidRPr="006941F3">
          <w:rPr>
            <w:noProof/>
            <w:webHidden/>
            <w:sz w:val="18"/>
            <w:szCs w:val="18"/>
          </w:rPr>
          <w:fldChar w:fldCharType="end"/>
        </w:r>
      </w:hyperlink>
    </w:p>
    <w:p w14:paraId="1746D131" w14:textId="77777777" w:rsidR="00A27D57" w:rsidRPr="006941F3" w:rsidRDefault="00D14D0C">
      <w:pPr>
        <w:pStyle w:val="TDC1"/>
        <w:tabs>
          <w:tab w:val="left" w:pos="660"/>
          <w:tab w:val="right" w:leader="dot" w:pos="9905"/>
        </w:tabs>
        <w:rPr>
          <w:rFonts w:asciiTheme="minorHAnsi" w:eastAsiaTheme="minorEastAsia" w:hAnsiTheme="minorHAnsi" w:cstheme="minorBidi"/>
          <w:noProof/>
          <w:sz w:val="18"/>
          <w:szCs w:val="18"/>
          <w:lang w:val="es-BO" w:eastAsia="es-BO"/>
        </w:rPr>
      </w:pPr>
      <w:hyperlink w:anchor="_Toc517857097" w:history="1">
        <w:r w:rsidR="00A27D57" w:rsidRPr="006941F3">
          <w:rPr>
            <w:rStyle w:val="Hipervnculo"/>
            <w:rFonts w:ascii="Verdana" w:hAnsi="Verdana"/>
            <w:noProof/>
            <w:sz w:val="18"/>
            <w:szCs w:val="18"/>
            <w:lang w:val="es-BO"/>
          </w:rPr>
          <w:t>33</w:t>
        </w:r>
        <w:r w:rsidR="00A27D57" w:rsidRPr="006941F3">
          <w:rPr>
            <w:rFonts w:asciiTheme="minorHAnsi" w:eastAsiaTheme="minorEastAsia" w:hAnsiTheme="minorHAnsi" w:cstheme="minorBidi"/>
            <w:noProof/>
            <w:sz w:val="18"/>
            <w:szCs w:val="18"/>
            <w:lang w:val="es-BO" w:eastAsia="es-BO"/>
          </w:rPr>
          <w:tab/>
        </w:r>
        <w:r w:rsidR="00A27D57" w:rsidRPr="006941F3">
          <w:rPr>
            <w:rStyle w:val="Hipervnculo"/>
            <w:rFonts w:ascii="Verdana" w:hAnsi="Verdana"/>
            <w:noProof/>
            <w:sz w:val="18"/>
            <w:szCs w:val="18"/>
            <w:lang w:val="es-BO"/>
          </w:rPr>
          <w:t>PAGO Y CIERRE DE CONTRATO</w:t>
        </w:r>
        <w:r w:rsidR="00A27D57" w:rsidRPr="006941F3">
          <w:rPr>
            <w:noProof/>
            <w:webHidden/>
            <w:sz w:val="18"/>
            <w:szCs w:val="18"/>
          </w:rPr>
          <w:tab/>
        </w:r>
        <w:r w:rsidR="00A27D57" w:rsidRPr="006941F3">
          <w:rPr>
            <w:noProof/>
            <w:webHidden/>
            <w:sz w:val="18"/>
            <w:szCs w:val="18"/>
          </w:rPr>
          <w:fldChar w:fldCharType="begin"/>
        </w:r>
        <w:r w:rsidR="00A27D57" w:rsidRPr="006941F3">
          <w:rPr>
            <w:noProof/>
            <w:webHidden/>
            <w:sz w:val="18"/>
            <w:szCs w:val="18"/>
          </w:rPr>
          <w:instrText xml:space="preserve"> PAGEREF _Toc517857097 \h </w:instrText>
        </w:r>
        <w:r w:rsidR="00A27D57" w:rsidRPr="006941F3">
          <w:rPr>
            <w:noProof/>
            <w:webHidden/>
            <w:sz w:val="18"/>
            <w:szCs w:val="18"/>
          </w:rPr>
        </w:r>
        <w:r w:rsidR="00A27D57" w:rsidRPr="006941F3">
          <w:rPr>
            <w:noProof/>
            <w:webHidden/>
            <w:sz w:val="18"/>
            <w:szCs w:val="18"/>
          </w:rPr>
          <w:fldChar w:fldCharType="separate"/>
        </w:r>
        <w:r w:rsidR="00A27D57" w:rsidRPr="006941F3">
          <w:rPr>
            <w:noProof/>
            <w:webHidden/>
            <w:sz w:val="18"/>
            <w:szCs w:val="18"/>
          </w:rPr>
          <w:t>15</w:t>
        </w:r>
        <w:r w:rsidR="00A27D57" w:rsidRPr="006941F3">
          <w:rPr>
            <w:noProof/>
            <w:webHidden/>
            <w:sz w:val="18"/>
            <w:szCs w:val="18"/>
          </w:rPr>
          <w:fldChar w:fldCharType="end"/>
        </w:r>
      </w:hyperlink>
    </w:p>
    <w:p w14:paraId="12D4046B" w14:textId="77777777" w:rsidR="00A27D57" w:rsidRPr="006941F3" w:rsidRDefault="00D14D0C">
      <w:pPr>
        <w:pStyle w:val="TDC1"/>
        <w:tabs>
          <w:tab w:val="left" w:pos="660"/>
          <w:tab w:val="right" w:leader="dot" w:pos="9905"/>
        </w:tabs>
        <w:rPr>
          <w:rFonts w:asciiTheme="minorHAnsi" w:eastAsiaTheme="minorEastAsia" w:hAnsiTheme="minorHAnsi" w:cstheme="minorBidi"/>
          <w:noProof/>
          <w:sz w:val="18"/>
          <w:szCs w:val="18"/>
          <w:lang w:val="es-BO" w:eastAsia="es-BO"/>
        </w:rPr>
      </w:pPr>
      <w:hyperlink w:anchor="_Toc517857098" w:history="1">
        <w:r w:rsidR="00A27D57" w:rsidRPr="006941F3">
          <w:rPr>
            <w:rStyle w:val="Hipervnculo"/>
            <w:rFonts w:ascii="Verdana" w:hAnsi="Verdana"/>
            <w:noProof/>
            <w:sz w:val="18"/>
            <w:szCs w:val="18"/>
            <w:lang w:val="es-BO"/>
          </w:rPr>
          <w:t>34</w:t>
        </w:r>
        <w:r w:rsidR="00A27D57" w:rsidRPr="006941F3">
          <w:rPr>
            <w:rFonts w:asciiTheme="minorHAnsi" w:eastAsiaTheme="minorEastAsia" w:hAnsiTheme="minorHAnsi" w:cstheme="minorBidi"/>
            <w:noProof/>
            <w:sz w:val="18"/>
            <w:szCs w:val="18"/>
            <w:lang w:val="es-BO" w:eastAsia="es-BO"/>
          </w:rPr>
          <w:tab/>
        </w:r>
        <w:r w:rsidR="00A27D57" w:rsidRPr="006941F3">
          <w:rPr>
            <w:rStyle w:val="Hipervnculo"/>
            <w:rFonts w:ascii="Verdana" w:hAnsi="Verdana"/>
            <w:noProof/>
            <w:sz w:val="18"/>
            <w:szCs w:val="18"/>
            <w:lang w:val="es-BO"/>
          </w:rPr>
          <w:t>DATOS GENERALES DEL PROCESO DE CONTRATACIÓN</w:t>
        </w:r>
        <w:r w:rsidR="00A27D57" w:rsidRPr="006941F3">
          <w:rPr>
            <w:noProof/>
            <w:webHidden/>
            <w:sz w:val="18"/>
            <w:szCs w:val="18"/>
          </w:rPr>
          <w:tab/>
        </w:r>
        <w:r w:rsidR="00A27D57" w:rsidRPr="006941F3">
          <w:rPr>
            <w:noProof/>
            <w:webHidden/>
            <w:sz w:val="18"/>
            <w:szCs w:val="18"/>
          </w:rPr>
          <w:fldChar w:fldCharType="begin"/>
        </w:r>
        <w:r w:rsidR="00A27D57" w:rsidRPr="006941F3">
          <w:rPr>
            <w:noProof/>
            <w:webHidden/>
            <w:sz w:val="18"/>
            <w:szCs w:val="18"/>
          </w:rPr>
          <w:instrText xml:space="preserve"> PAGEREF _Toc517857098 \h </w:instrText>
        </w:r>
        <w:r w:rsidR="00A27D57" w:rsidRPr="006941F3">
          <w:rPr>
            <w:noProof/>
            <w:webHidden/>
            <w:sz w:val="18"/>
            <w:szCs w:val="18"/>
          </w:rPr>
        </w:r>
        <w:r w:rsidR="00A27D57" w:rsidRPr="006941F3">
          <w:rPr>
            <w:noProof/>
            <w:webHidden/>
            <w:sz w:val="18"/>
            <w:szCs w:val="18"/>
          </w:rPr>
          <w:fldChar w:fldCharType="separate"/>
        </w:r>
        <w:r w:rsidR="00A27D57" w:rsidRPr="006941F3">
          <w:rPr>
            <w:noProof/>
            <w:webHidden/>
            <w:sz w:val="18"/>
            <w:szCs w:val="18"/>
          </w:rPr>
          <w:t>17</w:t>
        </w:r>
        <w:r w:rsidR="00A27D57" w:rsidRPr="006941F3">
          <w:rPr>
            <w:noProof/>
            <w:webHidden/>
            <w:sz w:val="18"/>
            <w:szCs w:val="18"/>
          </w:rPr>
          <w:fldChar w:fldCharType="end"/>
        </w:r>
      </w:hyperlink>
    </w:p>
    <w:p w14:paraId="6ABA3883" w14:textId="77777777" w:rsidR="00A27D57" w:rsidRPr="006941F3" w:rsidRDefault="00D14D0C">
      <w:pPr>
        <w:pStyle w:val="TDC1"/>
        <w:tabs>
          <w:tab w:val="left" w:pos="660"/>
          <w:tab w:val="right" w:leader="dot" w:pos="9905"/>
        </w:tabs>
        <w:rPr>
          <w:rFonts w:asciiTheme="minorHAnsi" w:eastAsiaTheme="minorEastAsia" w:hAnsiTheme="minorHAnsi" w:cstheme="minorBidi"/>
          <w:noProof/>
          <w:sz w:val="18"/>
          <w:szCs w:val="18"/>
          <w:lang w:val="es-BO" w:eastAsia="es-BO"/>
        </w:rPr>
      </w:pPr>
      <w:hyperlink w:anchor="_Toc517857099" w:history="1">
        <w:r w:rsidR="00A27D57" w:rsidRPr="006941F3">
          <w:rPr>
            <w:rStyle w:val="Hipervnculo"/>
            <w:rFonts w:ascii="Verdana" w:hAnsi="Verdana"/>
            <w:noProof/>
            <w:sz w:val="18"/>
            <w:szCs w:val="18"/>
            <w:lang w:val="es-BO"/>
          </w:rPr>
          <w:t>35</w:t>
        </w:r>
        <w:r w:rsidR="00A27D57" w:rsidRPr="006941F3">
          <w:rPr>
            <w:rFonts w:asciiTheme="minorHAnsi" w:eastAsiaTheme="minorEastAsia" w:hAnsiTheme="minorHAnsi" w:cstheme="minorBidi"/>
            <w:noProof/>
            <w:sz w:val="18"/>
            <w:szCs w:val="18"/>
            <w:lang w:val="es-BO" w:eastAsia="es-BO"/>
          </w:rPr>
          <w:tab/>
        </w:r>
        <w:r w:rsidR="00A27D57" w:rsidRPr="006941F3">
          <w:rPr>
            <w:rStyle w:val="Hipervnculo"/>
            <w:rFonts w:ascii="Verdana" w:hAnsi="Verdana"/>
            <w:noProof/>
            <w:sz w:val="18"/>
            <w:szCs w:val="18"/>
            <w:lang w:val="es-BO"/>
          </w:rPr>
          <w:t>CRONOGRAMA DE PLAZOS DEL PROCESO DE CONTRATACIÓN</w:t>
        </w:r>
        <w:r w:rsidR="00A27D57" w:rsidRPr="006941F3">
          <w:rPr>
            <w:noProof/>
            <w:webHidden/>
            <w:sz w:val="18"/>
            <w:szCs w:val="18"/>
          </w:rPr>
          <w:tab/>
        </w:r>
        <w:r w:rsidR="00A27D57" w:rsidRPr="006941F3">
          <w:rPr>
            <w:noProof/>
            <w:webHidden/>
            <w:sz w:val="18"/>
            <w:szCs w:val="18"/>
          </w:rPr>
          <w:fldChar w:fldCharType="begin"/>
        </w:r>
        <w:r w:rsidR="00A27D57" w:rsidRPr="006941F3">
          <w:rPr>
            <w:noProof/>
            <w:webHidden/>
            <w:sz w:val="18"/>
            <w:szCs w:val="18"/>
          </w:rPr>
          <w:instrText xml:space="preserve"> PAGEREF _Toc517857099 \h </w:instrText>
        </w:r>
        <w:r w:rsidR="00A27D57" w:rsidRPr="006941F3">
          <w:rPr>
            <w:noProof/>
            <w:webHidden/>
            <w:sz w:val="18"/>
            <w:szCs w:val="18"/>
          </w:rPr>
        </w:r>
        <w:r w:rsidR="00A27D57" w:rsidRPr="006941F3">
          <w:rPr>
            <w:noProof/>
            <w:webHidden/>
            <w:sz w:val="18"/>
            <w:szCs w:val="18"/>
          </w:rPr>
          <w:fldChar w:fldCharType="separate"/>
        </w:r>
        <w:r w:rsidR="00A27D57" w:rsidRPr="006941F3">
          <w:rPr>
            <w:noProof/>
            <w:webHidden/>
            <w:sz w:val="18"/>
            <w:szCs w:val="18"/>
          </w:rPr>
          <w:t>18</w:t>
        </w:r>
        <w:r w:rsidR="00A27D57" w:rsidRPr="006941F3">
          <w:rPr>
            <w:noProof/>
            <w:webHidden/>
            <w:sz w:val="18"/>
            <w:szCs w:val="18"/>
          </w:rPr>
          <w:fldChar w:fldCharType="end"/>
        </w:r>
      </w:hyperlink>
    </w:p>
    <w:p w14:paraId="0516E9E9" w14:textId="77777777" w:rsidR="00A27D57" w:rsidRPr="006941F3" w:rsidRDefault="00D14D0C">
      <w:pPr>
        <w:pStyle w:val="TDC1"/>
        <w:tabs>
          <w:tab w:val="left" w:pos="660"/>
          <w:tab w:val="right" w:leader="dot" w:pos="9905"/>
        </w:tabs>
        <w:rPr>
          <w:rFonts w:asciiTheme="minorHAnsi" w:eastAsiaTheme="minorEastAsia" w:hAnsiTheme="minorHAnsi" w:cstheme="minorBidi"/>
          <w:noProof/>
          <w:sz w:val="18"/>
          <w:szCs w:val="18"/>
          <w:lang w:val="es-BO" w:eastAsia="es-BO"/>
        </w:rPr>
      </w:pPr>
      <w:hyperlink w:anchor="_Toc517857100" w:history="1">
        <w:r w:rsidR="00A27D57" w:rsidRPr="006941F3">
          <w:rPr>
            <w:rStyle w:val="Hipervnculo"/>
            <w:rFonts w:ascii="Verdana" w:hAnsi="Verdana"/>
            <w:noProof/>
            <w:sz w:val="18"/>
            <w:szCs w:val="18"/>
            <w:lang w:val="es-BO"/>
          </w:rPr>
          <w:t>36</w:t>
        </w:r>
        <w:r w:rsidR="00A27D57" w:rsidRPr="006941F3">
          <w:rPr>
            <w:rFonts w:asciiTheme="minorHAnsi" w:eastAsiaTheme="minorEastAsia" w:hAnsiTheme="minorHAnsi" w:cstheme="minorBidi"/>
            <w:noProof/>
            <w:sz w:val="18"/>
            <w:szCs w:val="18"/>
            <w:lang w:val="es-BO" w:eastAsia="es-BO"/>
          </w:rPr>
          <w:tab/>
        </w:r>
        <w:r w:rsidR="00A27D57" w:rsidRPr="006941F3">
          <w:rPr>
            <w:rStyle w:val="Hipervnculo"/>
            <w:rFonts w:ascii="Verdana" w:hAnsi="Verdana"/>
            <w:noProof/>
            <w:sz w:val="18"/>
            <w:szCs w:val="18"/>
            <w:lang w:val="es-BO"/>
          </w:rPr>
          <w:t>ESPECIFICACIONES TÉCNICAS Y CONDICIONES TÉCNICAS REQUERIDAS DEL SEGURO</w:t>
        </w:r>
        <w:r w:rsidR="00A27D57" w:rsidRPr="006941F3">
          <w:rPr>
            <w:noProof/>
            <w:webHidden/>
            <w:sz w:val="18"/>
            <w:szCs w:val="18"/>
          </w:rPr>
          <w:tab/>
        </w:r>
        <w:r w:rsidR="00A27D57" w:rsidRPr="006941F3">
          <w:rPr>
            <w:noProof/>
            <w:webHidden/>
            <w:sz w:val="18"/>
            <w:szCs w:val="18"/>
          </w:rPr>
          <w:fldChar w:fldCharType="begin"/>
        </w:r>
        <w:r w:rsidR="00A27D57" w:rsidRPr="006941F3">
          <w:rPr>
            <w:noProof/>
            <w:webHidden/>
            <w:sz w:val="18"/>
            <w:szCs w:val="18"/>
          </w:rPr>
          <w:instrText xml:space="preserve"> PAGEREF _Toc517857100 \h </w:instrText>
        </w:r>
        <w:r w:rsidR="00A27D57" w:rsidRPr="006941F3">
          <w:rPr>
            <w:noProof/>
            <w:webHidden/>
            <w:sz w:val="18"/>
            <w:szCs w:val="18"/>
          </w:rPr>
        </w:r>
        <w:r w:rsidR="00A27D57" w:rsidRPr="006941F3">
          <w:rPr>
            <w:noProof/>
            <w:webHidden/>
            <w:sz w:val="18"/>
            <w:szCs w:val="18"/>
          </w:rPr>
          <w:fldChar w:fldCharType="separate"/>
        </w:r>
        <w:r w:rsidR="00A27D57" w:rsidRPr="006941F3">
          <w:rPr>
            <w:noProof/>
            <w:webHidden/>
            <w:sz w:val="18"/>
            <w:szCs w:val="18"/>
          </w:rPr>
          <w:t>19</w:t>
        </w:r>
        <w:r w:rsidR="00A27D57" w:rsidRPr="006941F3">
          <w:rPr>
            <w:noProof/>
            <w:webHidden/>
            <w:sz w:val="18"/>
            <w:szCs w:val="18"/>
          </w:rPr>
          <w:fldChar w:fldCharType="end"/>
        </w:r>
      </w:hyperlink>
    </w:p>
    <w:p w14:paraId="28B42B15" w14:textId="38C7DAE4" w:rsidR="00DF63E6" w:rsidRPr="00DF63E6" w:rsidRDefault="00741546" w:rsidP="00DF63E6">
      <w:pPr>
        <w:jc w:val="center"/>
        <w:rPr>
          <w:rFonts w:ascii="Verdana" w:hAnsi="Verdana"/>
          <w:sz w:val="18"/>
          <w:szCs w:val="18"/>
          <w:lang w:val="es-BO"/>
        </w:rPr>
      </w:pPr>
      <w:r w:rsidRPr="006941F3">
        <w:rPr>
          <w:rFonts w:ascii="Verdana" w:hAnsi="Verdana"/>
          <w:sz w:val="18"/>
          <w:szCs w:val="18"/>
          <w:lang w:val="es-BO"/>
        </w:rPr>
        <w:fldChar w:fldCharType="end"/>
      </w:r>
    </w:p>
    <w:p w14:paraId="5A120066" w14:textId="77777777" w:rsidR="00DF63E6" w:rsidRDefault="00DF63E6" w:rsidP="00DF63E6">
      <w:pPr>
        <w:jc w:val="right"/>
        <w:rPr>
          <w:rFonts w:ascii="Verdana" w:hAnsi="Verdana"/>
          <w:sz w:val="18"/>
          <w:szCs w:val="18"/>
          <w:lang w:val="es-BO"/>
        </w:rPr>
      </w:pPr>
    </w:p>
    <w:p w14:paraId="2655BD2E" w14:textId="77777777" w:rsidR="00DF63E6" w:rsidRDefault="00DF63E6" w:rsidP="00DF63E6">
      <w:pPr>
        <w:rPr>
          <w:rFonts w:ascii="Verdana" w:hAnsi="Verdana"/>
          <w:sz w:val="18"/>
          <w:szCs w:val="18"/>
          <w:lang w:val="es-BO"/>
        </w:rPr>
      </w:pPr>
    </w:p>
    <w:p w14:paraId="0236E713" w14:textId="7FA6353F" w:rsidR="00DF63E6" w:rsidRPr="00DF63E6" w:rsidRDefault="00DF63E6" w:rsidP="00DF63E6">
      <w:pPr>
        <w:rPr>
          <w:rFonts w:ascii="Verdana" w:hAnsi="Verdana"/>
          <w:sz w:val="18"/>
          <w:szCs w:val="18"/>
          <w:lang w:val="es-BO"/>
        </w:rPr>
        <w:sectPr w:rsidR="00DF63E6" w:rsidRPr="00DF63E6" w:rsidSect="0096056E">
          <w:headerReference w:type="default" r:id="rId9"/>
          <w:footerReference w:type="even" r:id="rId10"/>
          <w:footerReference w:type="default" r:id="rId11"/>
          <w:pgSz w:w="12240" w:h="15840" w:code="1"/>
          <w:pgMar w:top="1134" w:right="1134" w:bottom="1134" w:left="1134" w:header="709" w:footer="709" w:gutter="57"/>
          <w:pgNumType w:start="1"/>
          <w:cols w:space="708"/>
          <w:titlePg/>
          <w:docGrid w:linePitch="360"/>
        </w:sectPr>
      </w:pPr>
    </w:p>
    <w:p w14:paraId="7327FF2B" w14:textId="77777777" w:rsidR="00BE1637" w:rsidRDefault="00BE1637" w:rsidP="00DF63E6">
      <w:pPr>
        <w:rPr>
          <w:rFonts w:ascii="Verdana" w:hAnsi="Verdana"/>
          <w:sz w:val="18"/>
          <w:szCs w:val="18"/>
          <w:lang w:val="es-BO"/>
        </w:rPr>
      </w:pPr>
    </w:p>
    <w:p w14:paraId="405A92B2" w14:textId="22A01A91" w:rsidR="003C6A0A" w:rsidRPr="003C0DD8" w:rsidRDefault="003C6A0A" w:rsidP="00A87A99">
      <w:pPr>
        <w:jc w:val="center"/>
        <w:rPr>
          <w:rFonts w:ascii="Verdana" w:hAnsi="Verdana" w:cs="Arial"/>
          <w:b/>
          <w:sz w:val="18"/>
          <w:szCs w:val="18"/>
          <w:lang w:val="es-BO"/>
        </w:rPr>
      </w:pPr>
      <w:r w:rsidRPr="006941F3">
        <w:rPr>
          <w:rFonts w:ascii="Verdana" w:hAnsi="Verdana" w:cs="Arial"/>
          <w:b/>
          <w:sz w:val="18"/>
          <w:szCs w:val="18"/>
          <w:lang w:val="es-BO"/>
        </w:rPr>
        <w:t>PARTE I</w:t>
      </w:r>
    </w:p>
    <w:p w14:paraId="6DBA881C" w14:textId="77777777" w:rsidR="003C6A0A" w:rsidRPr="003C0DD8" w:rsidRDefault="003C6A0A" w:rsidP="003C6A0A">
      <w:pPr>
        <w:jc w:val="center"/>
        <w:rPr>
          <w:rFonts w:ascii="Verdana" w:hAnsi="Verdana" w:cs="Arial"/>
          <w:b/>
          <w:sz w:val="18"/>
          <w:szCs w:val="18"/>
          <w:lang w:val="es-BO"/>
        </w:rPr>
      </w:pPr>
      <w:r w:rsidRPr="003C0DD8">
        <w:rPr>
          <w:rFonts w:ascii="Verdana" w:hAnsi="Verdana" w:cs="Arial"/>
          <w:b/>
          <w:sz w:val="18"/>
          <w:szCs w:val="18"/>
          <w:lang w:val="es-BO"/>
        </w:rPr>
        <w:t>INFORMACIÓN GENERAL A LOS PROPONENTES</w:t>
      </w:r>
    </w:p>
    <w:p w14:paraId="28048505" w14:textId="77777777" w:rsidR="003C6A0A" w:rsidRPr="003C0DD8" w:rsidRDefault="003C6A0A" w:rsidP="003C6A0A">
      <w:pPr>
        <w:jc w:val="center"/>
        <w:rPr>
          <w:rFonts w:ascii="Verdana" w:hAnsi="Verdana" w:cs="Arial"/>
          <w:b/>
          <w:sz w:val="18"/>
          <w:szCs w:val="18"/>
          <w:lang w:val="es-BO"/>
        </w:rPr>
      </w:pPr>
    </w:p>
    <w:p w14:paraId="506FEB8E" w14:textId="77777777" w:rsidR="003C6A0A" w:rsidRPr="003C0DD8" w:rsidRDefault="003C6A0A" w:rsidP="003C6A0A">
      <w:pPr>
        <w:jc w:val="center"/>
        <w:rPr>
          <w:rFonts w:ascii="Verdana" w:hAnsi="Verdana" w:cs="Arial"/>
          <w:b/>
          <w:sz w:val="18"/>
          <w:szCs w:val="18"/>
          <w:lang w:val="es-BO"/>
        </w:rPr>
      </w:pPr>
      <w:r w:rsidRPr="003C0DD8">
        <w:rPr>
          <w:rFonts w:ascii="Verdana" w:hAnsi="Verdana" w:cs="Arial"/>
          <w:b/>
          <w:sz w:val="18"/>
          <w:szCs w:val="18"/>
          <w:lang w:val="es-BO"/>
        </w:rPr>
        <w:t>SECCIÓN I</w:t>
      </w:r>
    </w:p>
    <w:p w14:paraId="70AC7F26" w14:textId="77777777" w:rsidR="003C6A0A" w:rsidRPr="003C0DD8" w:rsidRDefault="003C6A0A" w:rsidP="003C6A0A">
      <w:pPr>
        <w:jc w:val="center"/>
        <w:rPr>
          <w:rFonts w:ascii="Verdana" w:hAnsi="Verdana" w:cs="Arial"/>
          <w:b/>
          <w:sz w:val="18"/>
          <w:szCs w:val="18"/>
          <w:lang w:val="es-BO"/>
        </w:rPr>
      </w:pPr>
      <w:r w:rsidRPr="003C0DD8">
        <w:rPr>
          <w:rFonts w:ascii="Verdana" w:hAnsi="Verdana" w:cs="Arial"/>
          <w:b/>
          <w:sz w:val="18"/>
          <w:szCs w:val="18"/>
          <w:lang w:val="es-BO"/>
        </w:rPr>
        <w:t>GENERALIDADES</w:t>
      </w:r>
    </w:p>
    <w:p w14:paraId="2496C978" w14:textId="77777777" w:rsidR="0009550E" w:rsidRPr="003C0DD8" w:rsidRDefault="0009550E" w:rsidP="0009550E">
      <w:pPr>
        <w:rPr>
          <w:rFonts w:ascii="Verdana" w:hAnsi="Verdana" w:cs="Arial"/>
          <w:b/>
          <w:sz w:val="18"/>
          <w:szCs w:val="18"/>
          <w:lang w:val="es-BO"/>
        </w:rPr>
      </w:pPr>
    </w:p>
    <w:p w14:paraId="47BBD364" w14:textId="77777777" w:rsidR="003C6A0A" w:rsidRPr="003C0DD8" w:rsidRDefault="003C6A0A" w:rsidP="003C6A0A">
      <w:pPr>
        <w:ind w:left="705" w:hanging="705"/>
        <w:jc w:val="both"/>
        <w:rPr>
          <w:rFonts w:ascii="Verdana" w:hAnsi="Verdana" w:cs="Arial"/>
          <w:sz w:val="18"/>
          <w:szCs w:val="18"/>
          <w:lang w:val="es-BO"/>
        </w:rPr>
      </w:pPr>
    </w:p>
    <w:p w14:paraId="0BA97228" w14:textId="77777777" w:rsidR="003C6A0A" w:rsidRPr="003C0DD8" w:rsidRDefault="003C6A0A" w:rsidP="00DA03F5">
      <w:pPr>
        <w:pStyle w:val="Ttulo"/>
        <w:numPr>
          <w:ilvl w:val="0"/>
          <w:numId w:val="11"/>
        </w:numPr>
        <w:spacing w:before="0" w:after="0"/>
        <w:jc w:val="left"/>
        <w:rPr>
          <w:rFonts w:ascii="Verdana" w:hAnsi="Verdana"/>
          <w:sz w:val="18"/>
          <w:szCs w:val="18"/>
          <w:lang w:val="es-BO"/>
        </w:rPr>
      </w:pPr>
      <w:bookmarkStart w:id="0" w:name="_Toc517857065"/>
      <w:r w:rsidRPr="003C0DD8">
        <w:rPr>
          <w:rFonts w:ascii="Verdana" w:hAnsi="Verdana"/>
          <w:sz w:val="18"/>
          <w:szCs w:val="18"/>
          <w:lang w:val="es-BO"/>
        </w:rPr>
        <w:t>NORMATIVA APLICABLE AL PROCESO DE CONTRATACIÓN</w:t>
      </w:r>
      <w:bookmarkEnd w:id="0"/>
    </w:p>
    <w:p w14:paraId="7E8D1F4D" w14:textId="77777777" w:rsidR="003C6A0A" w:rsidRPr="003C0DD8" w:rsidRDefault="003C6A0A" w:rsidP="003C6A0A">
      <w:pPr>
        <w:ind w:left="720" w:hanging="720"/>
        <w:jc w:val="both"/>
        <w:rPr>
          <w:rFonts w:ascii="Verdana" w:hAnsi="Verdana" w:cs="Arial"/>
          <w:b/>
          <w:sz w:val="18"/>
          <w:szCs w:val="18"/>
          <w:lang w:val="es-BO"/>
        </w:rPr>
      </w:pPr>
    </w:p>
    <w:p w14:paraId="06F6C4B6" w14:textId="77777777" w:rsidR="006D7290" w:rsidRPr="003C0DD8" w:rsidRDefault="003C6A0A" w:rsidP="006D7290">
      <w:pPr>
        <w:ind w:left="432"/>
        <w:jc w:val="both"/>
        <w:rPr>
          <w:rFonts w:ascii="Verdana" w:hAnsi="Verdana" w:cs="Arial"/>
          <w:sz w:val="18"/>
          <w:szCs w:val="18"/>
          <w:lang w:val="es-BO"/>
        </w:rPr>
      </w:pPr>
      <w:r w:rsidRPr="003C0DD8">
        <w:rPr>
          <w:rFonts w:ascii="Verdana" w:hAnsi="Verdana" w:cs="Arial"/>
          <w:sz w:val="18"/>
          <w:szCs w:val="18"/>
          <w:lang w:val="es-BO"/>
        </w:rPr>
        <w:t>El proceso de contratación de seguros se rige por el Decreto Supremo N° 0181, de 28 de junio de 2009, de las Normas Básicas del Sistema de Administración de Bienes y Servicios (NB-SABS), sus modificaciones y el presente Documento Base de Contratación (DBC).</w:t>
      </w:r>
    </w:p>
    <w:p w14:paraId="43E537C9" w14:textId="77777777" w:rsidR="006D7290" w:rsidRPr="003C0DD8" w:rsidRDefault="006D7290" w:rsidP="006D7290">
      <w:pPr>
        <w:ind w:left="432"/>
        <w:jc w:val="both"/>
        <w:rPr>
          <w:rFonts w:ascii="Verdana" w:hAnsi="Verdana" w:cs="Arial"/>
          <w:sz w:val="18"/>
          <w:szCs w:val="18"/>
          <w:lang w:val="es-BO"/>
        </w:rPr>
      </w:pPr>
    </w:p>
    <w:p w14:paraId="4B99E04D" w14:textId="77777777" w:rsidR="003C6A0A" w:rsidRPr="003C0DD8" w:rsidRDefault="003C6A0A" w:rsidP="006D7290">
      <w:pPr>
        <w:ind w:left="432"/>
        <w:jc w:val="both"/>
        <w:rPr>
          <w:rFonts w:ascii="Verdana" w:hAnsi="Verdana" w:cs="Arial"/>
          <w:sz w:val="18"/>
          <w:szCs w:val="18"/>
          <w:lang w:val="es-BO"/>
        </w:rPr>
      </w:pPr>
      <w:r w:rsidRPr="003C0DD8">
        <w:rPr>
          <w:rFonts w:ascii="Verdana" w:hAnsi="Verdana"/>
          <w:sz w:val="18"/>
          <w:szCs w:val="18"/>
          <w:lang w:val="es-BO"/>
        </w:rPr>
        <w:t xml:space="preserve">La </w:t>
      </w:r>
      <w:r w:rsidRPr="003C0DD8">
        <w:rPr>
          <w:rFonts w:ascii="Verdana" w:hAnsi="Verdana" w:cs="Arial"/>
          <w:sz w:val="18"/>
          <w:szCs w:val="18"/>
          <w:lang w:val="es-BO"/>
        </w:rPr>
        <w:t>aplicación</w:t>
      </w:r>
      <w:r w:rsidRPr="003C0DD8">
        <w:rPr>
          <w:rFonts w:ascii="Verdana" w:hAnsi="Verdana"/>
          <w:sz w:val="18"/>
          <w:szCs w:val="18"/>
          <w:lang w:val="es-BO"/>
        </w:rPr>
        <w:t xml:space="preserve"> del procedimiento de contratación dispuesto en las NB-SABS</w:t>
      </w:r>
      <w:r w:rsidR="00A4457C" w:rsidRPr="003C0DD8">
        <w:rPr>
          <w:rFonts w:ascii="Verdana" w:hAnsi="Verdana"/>
          <w:sz w:val="18"/>
          <w:szCs w:val="18"/>
          <w:lang w:val="es-BO"/>
        </w:rPr>
        <w:t>,</w:t>
      </w:r>
      <w:r w:rsidRPr="003C0DD8">
        <w:rPr>
          <w:rFonts w:ascii="Verdana" w:hAnsi="Verdana"/>
          <w:sz w:val="18"/>
          <w:szCs w:val="18"/>
          <w:lang w:val="es-BO"/>
        </w:rPr>
        <w:t xml:space="preserve"> no exime a las entidades públicas ni a los proponentes del cumplimiento de las disposiciones previstas en la Ley N° 1883</w:t>
      </w:r>
      <w:r w:rsidR="00A4457C" w:rsidRPr="003C0DD8">
        <w:rPr>
          <w:rFonts w:ascii="Verdana" w:hAnsi="Verdana"/>
          <w:sz w:val="18"/>
          <w:szCs w:val="18"/>
          <w:lang w:val="es-BO"/>
        </w:rPr>
        <w:t>,</w:t>
      </w:r>
      <w:r w:rsidRPr="003C0DD8">
        <w:rPr>
          <w:rFonts w:ascii="Verdana" w:hAnsi="Verdana"/>
          <w:sz w:val="18"/>
          <w:szCs w:val="18"/>
          <w:lang w:val="es-BO"/>
        </w:rPr>
        <w:t xml:space="preserve"> de Seguros.</w:t>
      </w:r>
    </w:p>
    <w:p w14:paraId="693ED258" w14:textId="77777777" w:rsidR="003C6A0A" w:rsidRPr="003C0DD8" w:rsidRDefault="003C6A0A" w:rsidP="003C6A0A">
      <w:pPr>
        <w:ind w:left="567" w:hanging="698"/>
        <w:jc w:val="both"/>
        <w:rPr>
          <w:rFonts w:ascii="Verdana" w:hAnsi="Verdana" w:cs="Arial"/>
          <w:sz w:val="18"/>
          <w:szCs w:val="18"/>
          <w:lang w:val="es-BO"/>
        </w:rPr>
      </w:pPr>
    </w:p>
    <w:p w14:paraId="2A187B26" w14:textId="6FFA8ACE" w:rsidR="003C6A0A" w:rsidRPr="003C0DD8" w:rsidRDefault="003C6A0A" w:rsidP="00DA03F5">
      <w:pPr>
        <w:pStyle w:val="Ttulo"/>
        <w:numPr>
          <w:ilvl w:val="0"/>
          <w:numId w:val="11"/>
        </w:numPr>
        <w:spacing w:before="0" w:after="0"/>
        <w:jc w:val="left"/>
        <w:rPr>
          <w:rFonts w:ascii="Verdana" w:hAnsi="Verdana"/>
          <w:sz w:val="18"/>
          <w:szCs w:val="18"/>
          <w:lang w:val="es-BO"/>
        </w:rPr>
      </w:pPr>
      <w:bookmarkStart w:id="1" w:name="_Toc517857066"/>
      <w:r w:rsidRPr="003C0DD8">
        <w:rPr>
          <w:rFonts w:ascii="Verdana" w:hAnsi="Verdana"/>
          <w:sz w:val="18"/>
          <w:szCs w:val="18"/>
          <w:lang w:val="es-BO"/>
        </w:rPr>
        <w:t>PROPONENTES ELEGIBLES</w:t>
      </w:r>
      <w:bookmarkEnd w:id="1"/>
    </w:p>
    <w:p w14:paraId="083919FB" w14:textId="77777777" w:rsidR="003C6A0A" w:rsidRPr="003C0DD8" w:rsidRDefault="003C6A0A" w:rsidP="003C6A0A">
      <w:pPr>
        <w:ind w:left="705" w:hanging="705"/>
        <w:jc w:val="both"/>
        <w:rPr>
          <w:rFonts w:ascii="Verdana" w:hAnsi="Verdana" w:cs="Arial"/>
          <w:sz w:val="18"/>
          <w:szCs w:val="18"/>
          <w:lang w:val="es-BO"/>
        </w:rPr>
      </w:pPr>
    </w:p>
    <w:p w14:paraId="11A65601" w14:textId="77777777" w:rsidR="003C6A0A" w:rsidRPr="003C0DD8" w:rsidRDefault="003C6A0A" w:rsidP="006E4A2A">
      <w:pPr>
        <w:ind w:left="432"/>
        <w:jc w:val="both"/>
        <w:rPr>
          <w:rFonts w:ascii="Verdana" w:hAnsi="Verdana"/>
          <w:sz w:val="18"/>
          <w:szCs w:val="18"/>
          <w:lang w:val="es-BO"/>
        </w:rPr>
      </w:pPr>
      <w:r w:rsidRPr="003C0DD8">
        <w:rPr>
          <w:rFonts w:ascii="Verdana" w:hAnsi="Verdana"/>
          <w:sz w:val="18"/>
          <w:szCs w:val="18"/>
          <w:lang w:val="es-BO"/>
        </w:rPr>
        <w:t>En esta convocatoria podrán participar únicamente los siguientes proponentes:</w:t>
      </w:r>
    </w:p>
    <w:p w14:paraId="353E1119" w14:textId="77777777" w:rsidR="003C6A0A" w:rsidRPr="003C0DD8" w:rsidRDefault="003C6A0A" w:rsidP="003C6A0A">
      <w:pPr>
        <w:jc w:val="both"/>
        <w:rPr>
          <w:rFonts w:ascii="Verdana" w:hAnsi="Verdana" w:cs="Arial"/>
          <w:sz w:val="18"/>
          <w:szCs w:val="18"/>
          <w:lang w:val="es-BO"/>
        </w:rPr>
      </w:pPr>
    </w:p>
    <w:p w14:paraId="2922B06B" w14:textId="77777777" w:rsidR="003C6A0A" w:rsidRPr="003C0DD8" w:rsidRDefault="00895873" w:rsidP="003A2419">
      <w:pPr>
        <w:pStyle w:val="Prrafodelista"/>
        <w:numPr>
          <w:ilvl w:val="0"/>
          <w:numId w:val="5"/>
        </w:numPr>
        <w:jc w:val="both"/>
        <w:rPr>
          <w:rFonts w:ascii="Verdana" w:hAnsi="Verdana"/>
          <w:sz w:val="18"/>
          <w:szCs w:val="18"/>
          <w:lang w:val="es-BO"/>
        </w:rPr>
      </w:pPr>
      <w:r w:rsidRPr="003C0DD8">
        <w:rPr>
          <w:rFonts w:ascii="Verdana" w:hAnsi="Verdana"/>
          <w:sz w:val="18"/>
          <w:szCs w:val="18"/>
          <w:lang w:val="es-BO"/>
        </w:rPr>
        <w:t xml:space="preserve">Entidades Aseguradoras </w:t>
      </w:r>
      <w:r w:rsidR="003C6A0A" w:rsidRPr="003C0DD8">
        <w:rPr>
          <w:rFonts w:ascii="Verdana" w:hAnsi="Verdana"/>
          <w:sz w:val="18"/>
          <w:szCs w:val="18"/>
          <w:lang w:val="es-BO"/>
        </w:rPr>
        <w:t>constituidas legalmente en Bolivia y debidamente autorizadas para operar en los ramos de las pólizas que se solicitan.</w:t>
      </w:r>
    </w:p>
    <w:p w14:paraId="32D6C586" w14:textId="77777777" w:rsidR="00810CB5" w:rsidRPr="003C0DD8" w:rsidRDefault="00810CB5" w:rsidP="003A2419">
      <w:pPr>
        <w:pStyle w:val="Prrafodelista"/>
        <w:numPr>
          <w:ilvl w:val="0"/>
          <w:numId w:val="5"/>
        </w:numPr>
        <w:jc w:val="both"/>
        <w:rPr>
          <w:rFonts w:ascii="Verdana" w:hAnsi="Verdana"/>
          <w:sz w:val="18"/>
          <w:szCs w:val="18"/>
          <w:lang w:val="es-BO"/>
        </w:rPr>
      </w:pPr>
      <w:r w:rsidRPr="003C0DD8">
        <w:rPr>
          <w:rFonts w:ascii="Verdana" w:hAnsi="Verdana"/>
          <w:sz w:val="18"/>
          <w:szCs w:val="18"/>
          <w:lang w:val="es-BO"/>
        </w:rPr>
        <w:t xml:space="preserve">Asociaciones Accidentales de Coaseguro </w:t>
      </w:r>
      <w:r w:rsidR="00307455" w:rsidRPr="003C0DD8">
        <w:rPr>
          <w:rFonts w:ascii="Verdana" w:hAnsi="Verdana"/>
          <w:sz w:val="18"/>
          <w:szCs w:val="18"/>
          <w:lang w:val="es-BO"/>
        </w:rPr>
        <w:t>de Entidades A</w:t>
      </w:r>
      <w:r w:rsidRPr="003C0DD8">
        <w:rPr>
          <w:rFonts w:ascii="Verdana" w:hAnsi="Verdana"/>
          <w:sz w:val="18"/>
          <w:szCs w:val="18"/>
          <w:lang w:val="es-BO"/>
        </w:rPr>
        <w:t xml:space="preserve">seguradores </w:t>
      </w:r>
      <w:r w:rsidR="00805F27" w:rsidRPr="003C0DD8">
        <w:rPr>
          <w:rFonts w:ascii="Verdana" w:hAnsi="Verdana"/>
          <w:sz w:val="18"/>
          <w:szCs w:val="18"/>
          <w:lang w:val="es-BO"/>
        </w:rPr>
        <w:t xml:space="preserve">de la misma modalidad de seguros que se encuentran debidamente </w:t>
      </w:r>
      <w:r w:rsidRPr="003C0DD8">
        <w:rPr>
          <w:rFonts w:ascii="Verdana" w:hAnsi="Verdana"/>
          <w:sz w:val="18"/>
          <w:szCs w:val="18"/>
          <w:lang w:val="es-BO"/>
        </w:rPr>
        <w:t>constituidas legalmente en Bolivia y debidamente autorizadas para operar en los ramos de las pólizas que se solicitan.</w:t>
      </w:r>
    </w:p>
    <w:p w14:paraId="7464788C" w14:textId="77777777" w:rsidR="003C6A0A" w:rsidRPr="003C0DD8" w:rsidRDefault="003C6A0A" w:rsidP="003C6A0A">
      <w:pPr>
        <w:jc w:val="both"/>
        <w:rPr>
          <w:rFonts w:ascii="Verdana" w:hAnsi="Verdana"/>
          <w:sz w:val="18"/>
          <w:szCs w:val="18"/>
          <w:lang w:val="es-BO"/>
        </w:rPr>
      </w:pPr>
    </w:p>
    <w:p w14:paraId="4D718F04" w14:textId="031A5A19" w:rsidR="003C6A0A" w:rsidRPr="003C0DD8" w:rsidRDefault="003C6A0A" w:rsidP="00DA03F5">
      <w:pPr>
        <w:pStyle w:val="Ttulo"/>
        <w:numPr>
          <w:ilvl w:val="0"/>
          <w:numId w:val="11"/>
        </w:numPr>
        <w:spacing w:before="0" w:after="0"/>
        <w:jc w:val="left"/>
        <w:rPr>
          <w:rFonts w:ascii="Verdana" w:hAnsi="Verdana"/>
          <w:sz w:val="18"/>
          <w:szCs w:val="18"/>
          <w:lang w:val="es-BO"/>
        </w:rPr>
      </w:pPr>
      <w:bookmarkStart w:id="2" w:name="_Toc517857067"/>
      <w:r w:rsidRPr="003C0DD8">
        <w:rPr>
          <w:rFonts w:ascii="Verdana" w:hAnsi="Verdana"/>
          <w:sz w:val="18"/>
          <w:szCs w:val="18"/>
          <w:lang w:val="es-BO"/>
        </w:rPr>
        <w:t>ACTIVIDADES ADMINISTRATIVAS PREVIAS A LA PRESENTACIÓN DE PROPUESTAS</w:t>
      </w:r>
      <w:bookmarkEnd w:id="2"/>
    </w:p>
    <w:p w14:paraId="1888658C" w14:textId="77777777" w:rsidR="003C6A0A" w:rsidRPr="003C0DD8" w:rsidRDefault="003C6A0A" w:rsidP="003C6A0A">
      <w:pPr>
        <w:ind w:left="705" w:hanging="705"/>
        <w:jc w:val="both"/>
        <w:rPr>
          <w:rFonts w:ascii="Verdana" w:hAnsi="Verdana" w:cs="Arial"/>
          <w:b/>
          <w:sz w:val="18"/>
          <w:szCs w:val="18"/>
          <w:lang w:val="es-BO"/>
        </w:rPr>
      </w:pPr>
    </w:p>
    <w:p w14:paraId="43AC5E36" w14:textId="77777777" w:rsidR="003C6A0A" w:rsidRPr="003C0DD8" w:rsidRDefault="003C6A0A" w:rsidP="006E4A2A">
      <w:pPr>
        <w:ind w:left="432"/>
        <w:jc w:val="both"/>
        <w:rPr>
          <w:rFonts w:ascii="Verdana" w:hAnsi="Verdana"/>
          <w:sz w:val="18"/>
          <w:szCs w:val="18"/>
          <w:lang w:val="es-BO"/>
        </w:rPr>
      </w:pPr>
      <w:r w:rsidRPr="003C0DD8">
        <w:rPr>
          <w:rFonts w:ascii="Verdana" w:hAnsi="Verdana"/>
          <w:sz w:val="18"/>
          <w:szCs w:val="18"/>
          <w:lang w:val="es-BO"/>
        </w:rPr>
        <w:t>Se contemplan las siguientes actividades previas a la presentación de propuestas:</w:t>
      </w:r>
    </w:p>
    <w:p w14:paraId="46A719DB" w14:textId="77777777" w:rsidR="003C6A0A" w:rsidRPr="003C0DD8" w:rsidRDefault="003C6A0A" w:rsidP="003C6A0A">
      <w:pPr>
        <w:ind w:left="360"/>
        <w:jc w:val="both"/>
        <w:rPr>
          <w:rFonts w:ascii="Verdana" w:hAnsi="Verdana" w:cs="Arial"/>
          <w:sz w:val="18"/>
          <w:szCs w:val="18"/>
          <w:lang w:val="es-BO"/>
        </w:rPr>
      </w:pPr>
    </w:p>
    <w:p w14:paraId="1397B10A" w14:textId="77777777" w:rsidR="003C6A0A" w:rsidRPr="003C0DD8" w:rsidRDefault="003C6A0A" w:rsidP="00DA03F5">
      <w:pPr>
        <w:pStyle w:val="Prrafodelista"/>
        <w:numPr>
          <w:ilvl w:val="1"/>
          <w:numId w:val="11"/>
        </w:numPr>
        <w:ind w:left="1134" w:hanging="708"/>
        <w:rPr>
          <w:rFonts w:ascii="Verdana" w:hAnsi="Verdana"/>
          <w:b/>
          <w:sz w:val="18"/>
          <w:szCs w:val="18"/>
          <w:lang w:val="es-BO"/>
        </w:rPr>
      </w:pPr>
      <w:r w:rsidRPr="003C0DD8">
        <w:rPr>
          <w:rFonts w:ascii="Verdana" w:hAnsi="Verdana"/>
          <w:b/>
          <w:sz w:val="18"/>
          <w:szCs w:val="18"/>
          <w:lang w:val="es-BO"/>
        </w:rPr>
        <w:t>Inspección Previa</w:t>
      </w:r>
    </w:p>
    <w:p w14:paraId="3D6F953D" w14:textId="77777777" w:rsidR="006E4A2A" w:rsidRPr="003C0DD8" w:rsidRDefault="006E4A2A" w:rsidP="006E4A2A">
      <w:pPr>
        <w:ind w:left="576"/>
        <w:jc w:val="both"/>
        <w:rPr>
          <w:rFonts w:ascii="Verdana" w:hAnsi="Verdana"/>
          <w:sz w:val="18"/>
          <w:szCs w:val="18"/>
          <w:lang w:val="es-BO"/>
        </w:rPr>
      </w:pPr>
    </w:p>
    <w:p w14:paraId="7CBD1F5F" w14:textId="77777777" w:rsidR="006931CC" w:rsidRPr="003C0DD8" w:rsidRDefault="003C6A0A" w:rsidP="006931CC">
      <w:pPr>
        <w:pStyle w:val="Prrafodelista"/>
        <w:ind w:left="1134"/>
        <w:rPr>
          <w:rFonts w:ascii="Verdana" w:hAnsi="Verdana"/>
          <w:sz w:val="18"/>
          <w:szCs w:val="18"/>
          <w:lang w:val="es-BO"/>
        </w:rPr>
      </w:pPr>
      <w:r w:rsidRPr="003C0DD8">
        <w:rPr>
          <w:rFonts w:ascii="Verdana" w:hAnsi="Verdana"/>
          <w:sz w:val="18"/>
          <w:szCs w:val="18"/>
          <w:lang w:val="es-BO"/>
        </w:rPr>
        <w:t xml:space="preserve">Las </w:t>
      </w:r>
      <w:r w:rsidR="00895873" w:rsidRPr="003C0DD8">
        <w:rPr>
          <w:rFonts w:ascii="Verdana" w:hAnsi="Verdana"/>
          <w:sz w:val="18"/>
          <w:szCs w:val="18"/>
          <w:lang w:val="es-BO"/>
        </w:rPr>
        <w:t xml:space="preserve">Entidades Aseguradoras </w:t>
      </w:r>
      <w:r w:rsidRPr="003C0DD8">
        <w:rPr>
          <w:rFonts w:ascii="Verdana" w:hAnsi="Verdana"/>
          <w:sz w:val="18"/>
          <w:szCs w:val="18"/>
          <w:lang w:val="es-BO"/>
        </w:rPr>
        <w:t>deberán efectuar</w:t>
      </w:r>
      <w:r w:rsidR="006931CC" w:rsidRPr="003C0DD8">
        <w:rPr>
          <w:rFonts w:ascii="Verdana" w:hAnsi="Verdana"/>
          <w:sz w:val="18"/>
          <w:szCs w:val="18"/>
          <w:lang w:val="es-BO"/>
        </w:rPr>
        <w:t>:</w:t>
      </w:r>
    </w:p>
    <w:p w14:paraId="7E697406" w14:textId="77777777" w:rsidR="006931CC" w:rsidRPr="003C0DD8" w:rsidRDefault="006931CC" w:rsidP="006931CC">
      <w:pPr>
        <w:pStyle w:val="Prrafodelista"/>
        <w:ind w:left="1134"/>
        <w:rPr>
          <w:rFonts w:ascii="Verdana" w:hAnsi="Verdana"/>
          <w:sz w:val="18"/>
          <w:szCs w:val="18"/>
          <w:lang w:val="es-BO"/>
        </w:rPr>
      </w:pPr>
    </w:p>
    <w:p w14:paraId="2E94F567" w14:textId="77777777" w:rsidR="003C6A0A" w:rsidRPr="003C0DD8" w:rsidRDefault="006931CC" w:rsidP="00DA03F5">
      <w:pPr>
        <w:pStyle w:val="Prrafodelista"/>
        <w:numPr>
          <w:ilvl w:val="0"/>
          <w:numId w:val="24"/>
        </w:numPr>
        <w:rPr>
          <w:rFonts w:ascii="Verdana" w:hAnsi="Verdana"/>
          <w:sz w:val="18"/>
          <w:szCs w:val="18"/>
          <w:lang w:val="es-BO"/>
        </w:rPr>
      </w:pPr>
      <w:r w:rsidRPr="003C0DD8">
        <w:rPr>
          <w:rFonts w:ascii="Verdana" w:hAnsi="Verdana"/>
          <w:sz w:val="18"/>
          <w:szCs w:val="18"/>
          <w:lang w:val="es-BO"/>
        </w:rPr>
        <w:t xml:space="preserve">Una </w:t>
      </w:r>
      <w:r w:rsidR="003C6A0A" w:rsidRPr="003C0DD8">
        <w:rPr>
          <w:rFonts w:ascii="Verdana" w:hAnsi="Verdana"/>
          <w:sz w:val="18"/>
          <w:szCs w:val="18"/>
          <w:lang w:val="es-BO"/>
        </w:rPr>
        <w:t>inspección del riesgo, para tener un juicio claro del mismo y de la responsabilidad que asumirán y poder proporcionar a sus respectivos reaseguradores, la información necesaria para que éstos puedan determinar las tasas adecuadas al riesgo propuesto.</w:t>
      </w:r>
    </w:p>
    <w:p w14:paraId="23974790" w14:textId="77777777" w:rsidR="003C6A0A" w:rsidRPr="003C0DD8" w:rsidRDefault="003C6A0A" w:rsidP="003C6A0A">
      <w:pPr>
        <w:jc w:val="both"/>
        <w:rPr>
          <w:rFonts w:ascii="Verdana" w:hAnsi="Verdana"/>
          <w:sz w:val="18"/>
          <w:szCs w:val="18"/>
          <w:lang w:val="es-BO"/>
        </w:rPr>
      </w:pPr>
    </w:p>
    <w:p w14:paraId="7DA11C4D" w14:textId="43C0976C" w:rsidR="00292A61" w:rsidRPr="003C0DD8" w:rsidRDefault="006931CC" w:rsidP="00DA03F5">
      <w:pPr>
        <w:pStyle w:val="Prrafodelista"/>
        <w:numPr>
          <w:ilvl w:val="0"/>
          <w:numId w:val="24"/>
        </w:numPr>
        <w:jc w:val="both"/>
        <w:rPr>
          <w:rFonts w:ascii="Verdana" w:hAnsi="Verdana"/>
          <w:sz w:val="18"/>
          <w:szCs w:val="18"/>
          <w:lang w:val="es-BO"/>
        </w:rPr>
      </w:pPr>
      <w:r w:rsidRPr="003C0DD8">
        <w:rPr>
          <w:rFonts w:ascii="Verdana" w:hAnsi="Verdana"/>
          <w:sz w:val="18"/>
          <w:szCs w:val="18"/>
          <w:lang w:val="es-BO"/>
        </w:rPr>
        <w:t xml:space="preserve">La </w:t>
      </w:r>
      <w:r w:rsidR="003C6A0A" w:rsidRPr="003C0DD8">
        <w:rPr>
          <w:rFonts w:ascii="Verdana" w:hAnsi="Verdana"/>
          <w:sz w:val="18"/>
          <w:szCs w:val="18"/>
          <w:lang w:val="es-BO"/>
        </w:rPr>
        <w:t>inspección previa del objeto de contratación del seguro</w:t>
      </w:r>
      <w:r w:rsidR="00A81A75" w:rsidRPr="003C0DD8">
        <w:rPr>
          <w:rFonts w:ascii="Verdana" w:hAnsi="Verdana"/>
          <w:sz w:val="18"/>
          <w:szCs w:val="18"/>
          <w:lang w:val="es-BO"/>
        </w:rPr>
        <w:t xml:space="preserve"> </w:t>
      </w:r>
      <w:r w:rsidR="003C6A0A" w:rsidRPr="003C0DD8">
        <w:rPr>
          <w:rFonts w:ascii="Verdana" w:hAnsi="Verdana"/>
          <w:sz w:val="18"/>
          <w:szCs w:val="18"/>
          <w:lang w:val="es-BO"/>
        </w:rPr>
        <w:t xml:space="preserve">en la fecha, hora y lugar </w:t>
      </w:r>
      <w:r w:rsidR="00292A61" w:rsidRPr="003C0DD8">
        <w:rPr>
          <w:rFonts w:ascii="Verdana" w:hAnsi="Verdana"/>
          <w:sz w:val="18"/>
          <w:szCs w:val="18"/>
          <w:lang w:val="es-BO"/>
        </w:rPr>
        <w:t xml:space="preserve">establecidos en el presente DBC, </w:t>
      </w:r>
      <w:r w:rsidR="00292A61" w:rsidRPr="003C0DD8">
        <w:rPr>
          <w:rFonts w:ascii="Verdana" w:hAnsi="Verdana" w:cs="Arial"/>
          <w:sz w:val="18"/>
          <w:szCs w:val="18"/>
          <w:lang w:val="es-BO"/>
        </w:rPr>
        <w:t>en caso de que el proponente no realice dicha inspección se da por entendido que el mismo acepta todas las condiciones del proceso de contratación y de las condiciones del contrato</w:t>
      </w:r>
      <w:r w:rsidR="00030A8E" w:rsidRPr="003C0DD8">
        <w:rPr>
          <w:rFonts w:ascii="Verdana" w:hAnsi="Verdana" w:cs="Arial"/>
          <w:sz w:val="18"/>
          <w:szCs w:val="18"/>
          <w:lang w:val="es-BO"/>
        </w:rPr>
        <w:t>.</w:t>
      </w:r>
    </w:p>
    <w:p w14:paraId="28C7B0A2" w14:textId="77777777" w:rsidR="003C6A0A" w:rsidRPr="003C0DD8" w:rsidRDefault="003C6A0A" w:rsidP="003C6A0A">
      <w:pPr>
        <w:jc w:val="both"/>
        <w:rPr>
          <w:rFonts w:ascii="Verdana" w:hAnsi="Verdana"/>
          <w:sz w:val="18"/>
          <w:szCs w:val="18"/>
          <w:lang w:val="es-BO"/>
        </w:rPr>
      </w:pPr>
    </w:p>
    <w:p w14:paraId="0FCFF7AB" w14:textId="77777777" w:rsidR="003C6A0A" w:rsidRPr="003C0DD8" w:rsidRDefault="003C6A0A" w:rsidP="00DA03F5">
      <w:pPr>
        <w:pStyle w:val="Prrafodelista"/>
        <w:numPr>
          <w:ilvl w:val="1"/>
          <w:numId w:val="11"/>
        </w:numPr>
        <w:ind w:left="1134" w:hanging="708"/>
        <w:rPr>
          <w:rFonts w:ascii="Verdana" w:hAnsi="Verdana"/>
          <w:b/>
          <w:sz w:val="18"/>
          <w:szCs w:val="18"/>
          <w:lang w:val="es-BO"/>
        </w:rPr>
      </w:pPr>
      <w:r w:rsidRPr="003C0DD8">
        <w:rPr>
          <w:rFonts w:ascii="Verdana" w:hAnsi="Verdana"/>
          <w:b/>
          <w:sz w:val="18"/>
          <w:szCs w:val="18"/>
          <w:lang w:val="es-BO"/>
        </w:rPr>
        <w:t xml:space="preserve">Consultas escritas sobre el </w:t>
      </w:r>
      <w:r w:rsidR="003A63F3" w:rsidRPr="003C0DD8">
        <w:rPr>
          <w:rFonts w:ascii="Verdana" w:hAnsi="Verdana"/>
          <w:b/>
          <w:sz w:val="18"/>
          <w:szCs w:val="18"/>
          <w:lang w:val="es-BO"/>
        </w:rPr>
        <w:t>DBC</w:t>
      </w:r>
    </w:p>
    <w:p w14:paraId="385D132B" w14:textId="77777777" w:rsidR="003C6A0A" w:rsidRPr="003C0DD8" w:rsidRDefault="003C6A0A" w:rsidP="003C6A0A">
      <w:pPr>
        <w:jc w:val="both"/>
        <w:rPr>
          <w:rFonts w:ascii="Verdana" w:hAnsi="Verdana"/>
          <w:sz w:val="18"/>
          <w:szCs w:val="18"/>
          <w:lang w:val="es-BO"/>
        </w:rPr>
      </w:pPr>
    </w:p>
    <w:p w14:paraId="65B52D5D" w14:textId="27DD04E5" w:rsidR="003C6A0A" w:rsidRDefault="003C6A0A" w:rsidP="006931CC">
      <w:pPr>
        <w:pStyle w:val="Prrafodelista"/>
        <w:ind w:left="1134"/>
        <w:rPr>
          <w:rFonts w:ascii="Verdana" w:hAnsi="Verdana"/>
          <w:sz w:val="18"/>
          <w:szCs w:val="18"/>
          <w:lang w:val="es-BO"/>
        </w:rPr>
      </w:pPr>
      <w:r w:rsidRPr="003C0DD8">
        <w:rPr>
          <w:rFonts w:ascii="Verdana" w:hAnsi="Verdana"/>
          <w:sz w:val="18"/>
          <w:szCs w:val="18"/>
          <w:lang w:val="es-BO"/>
        </w:rPr>
        <w:t>Cualquier potencial proponente podrá formular consultas escritas dirigidas al RPC, hasta la fecha límite establecida en el presente DBC.</w:t>
      </w:r>
    </w:p>
    <w:p w14:paraId="6511888D" w14:textId="59DFCA59" w:rsidR="001A3F5B" w:rsidRPr="003C0DD8" w:rsidRDefault="001A3F5B" w:rsidP="001A3F5B">
      <w:pPr>
        <w:pStyle w:val="Prrafodelista"/>
        <w:ind w:left="1134"/>
        <w:jc w:val="both"/>
        <w:rPr>
          <w:rFonts w:ascii="Verdana" w:hAnsi="Verdana"/>
          <w:sz w:val="18"/>
          <w:szCs w:val="18"/>
          <w:lang w:val="es-BO"/>
        </w:rPr>
      </w:pPr>
      <w:r w:rsidRPr="001A3F5B">
        <w:rPr>
          <w:rFonts w:ascii="Verdana" w:hAnsi="Verdana"/>
          <w:sz w:val="18"/>
          <w:szCs w:val="18"/>
          <w:lang w:val="es-BO"/>
        </w:rPr>
        <w:t>Las consultas escritas se realizarán conforme las fechas establecidas en el cronograma de plazos y serán remitidas al correo electrónico institucional que la entidad disponga en la convocatoria.</w:t>
      </w:r>
    </w:p>
    <w:p w14:paraId="729A3355" w14:textId="77777777" w:rsidR="003C6A0A" w:rsidRPr="003C0DD8" w:rsidRDefault="003C6A0A" w:rsidP="003C6A0A">
      <w:pPr>
        <w:jc w:val="both"/>
        <w:rPr>
          <w:rFonts w:ascii="Verdana" w:hAnsi="Verdana"/>
          <w:sz w:val="18"/>
          <w:szCs w:val="18"/>
          <w:lang w:val="es-BO"/>
        </w:rPr>
      </w:pPr>
    </w:p>
    <w:p w14:paraId="20B028F6" w14:textId="77777777" w:rsidR="003C6A0A" w:rsidRPr="003C0DD8" w:rsidRDefault="003C6A0A" w:rsidP="00DA03F5">
      <w:pPr>
        <w:pStyle w:val="Prrafodelista"/>
        <w:numPr>
          <w:ilvl w:val="1"/>
          <w:numId w:val="11"/>
        </w:numPr>
        <w:ind w:left="1134" w:hanging="708"/>
        <w:rPr>
          <w:rFonts w:ascii="Verdana" w:hAnsi="Verdana"/>
          <w:sz w:val="18"/>
          <w:szCs w:val="18"/>
          <w:lang w:val="es-BO"/>
        </w:rPr>
      </w:pPr>
      <w:r w:rsidRPr="003C0DD8">
        <w:rPr>
          <w:rFonts w:ascii="Verdana" w:hAnsi="Verdana"/>
          <w:b/>
          <w:sz w:val="18"/>
          <w:szCs w:val="18"/>
          <w:lang w:val="es-BO"/>
        </w:rPr>
        <w:t>Reunión</w:t>
      </w:r>
      <w:r w:rsidRPr="003C0DD8">
        <w:rPr>
          <w:rFonts w:ascii="Verdana" w:hAnsi="Verdana"/>
          <w:sz w:val="18"/>
          <w:szCs w:val="18"/>
          <w:lang w:val="es-BO"/>
        </w:rPr>
        <w:t xml:space="preserve"> </w:t>
      </w:r>
      <w:r w:rsidRPr="003C0DD8">
        <w:rPr>
          <w:rFonts w:ascii="Verdana" w:hAnsi="Verdana"/>
          <w:b/>
          <w:sz w:val="18"/>
          <w:szCs w:val="18"/>
          <w:lang w:val="es-BO"/>
        </w:rPr>
        <w:t>de Aclaración</w:t>
      </w:r>
    </w:p>
    <w:p w14:paraId="21201A32" w14:textId="77777777" w:rsidR="003C6A0A" w:rsidRPr="003C0DD8" w:rsidRDefault="003C6A0A" w:rsidP="003C6A0A">
      <w:pPr>
        <w:jc w:val="both"/>
        <w:rPr>
          <w:rFonts w:ascii="Verdana" w:hAnsi="Verdana"/>
          <w:sz w:val="18"/>
          <w:szCs w:val="18"/>
          <w:lang w:val="es-BO"/>
        </w:rPr>
      </w:pPr>
    </w:p>
    <w:p w14:paraId="6799A5D0" w14:textId="77777777" w:rsidR="003C6A0A" w:rsidRPr="003C0DD8" w:rsidRDefault="003C6A0A" w:rsidP="003F15CA">
      <w:pPr>
        <w:pStyle w:val="Prrafodelista"/>
        <w:ind w:left="1134"/>
        <w:jc w:val="both"/>
        <w:rPr>
          <w:rFonts w:ascii="Verdana" w:hAnsi="Verdana"/>
          <w:sz w:val="18"/>
          <w:szCs w:val="18"/>
          <w:lang w:val="es-BO"/>
        </w:rPr>
      </w:pPr>
      <w:r w:rsidRPr="003C0DD8">
        <w:rPr>
          <w:rFonts w:ascii="Verdana" w:hAnsi="Verdana"/>
          <w:sz w:val="18"/>
          <w:szCs w:val="18"/>
          <w:lang w:val="es-BO"/>
        </w:rPr>
        <w:t>Se realizará un</w:t>
      </w:r>
      <w:r w:rsidR="0076321D" w:rsidRPr="003C0DD8">
        <w:rPr>
          <w:rFonts w:ascii="Verdana" w:hAnsi="Verdana"/>
          <w:sz w:val="18"/>
          <w:szCs w:val="18"/>
          <w:lang w:val="es-BO"/>
        </w:rPr>
        <w:t>a Reunión de Aclaración</w:t>
      </w:r>
      <w:r w:rsidRPr="003C0DD8">
        <w:rPr>
          <w:rFonts w:ascii="Verdana" w:hAnsi="Verdana"/>
          <w:sz w:val="18"/>
          <w:szCs w:val="18"/>
          <w:lang w:val="es-BO"/>
        </w:rPr>
        <w:t xml:space="preserve"> en la fecha, hora y lugar señalados en el presente DBC, en la que los potenciales proponentes podrán expresar sus consultas sobre el proceso de contratación.</w:t>
      </w:r>
    </w:p>
    <w:p w14:paraId="0C7AF881" w14:textId="77777777" w:rsidR="003C6A0A" w:rsidRPr="003C0DD8" w:rsidRDefault="003C6A0A" w:rsidP="003C6A0A">
      <w:pPr>
        <w:jc w:val="both"/>
        <w:rPr>
          <w:rFonts w:ascii="Verdana" w:hAnsi="Verdana"/>
          <w:sz w:val="18"/>
          <w:szCs w:val="18"/>
          <w:lang w:val="es-BO"/>
        </w:rPr>
      </w:pPr>
    </w:p>
    <w:p w14:paraId="649C1B77" w14:textId="77777777" w:rsidR="003C6A0A" w:rsidRPr="003C0DD8" w:rsidRDefault="003C6A0A" w:rsidP="006931CC">
      <w:pPr>
        <w:pStyle w:val="Prrafodelista"/>
        <w:ind w:left="1134"/>
        <w:rPr>
          <w:rFonts w:ascii="Verdana" w:hAnsi="Verdana"/>
          <w:sz w:val="18"/>
          <w:szCs w:val="18"/>
          <w:lang w:val="es-BO"/>
        </w:rPr>
      </w:pPr>
      <w:r w:rsidRPr="003C0DD8">
        <w:rPr>
          <w:rFonts w:ascii="Verdana" w:hAnsi="Verdana"/>
          <w:sz w:val="18"/>
          <w:szCs w:val="18"/>
          <w:lang w:val="es-BO"/>
        </w:rPr>
        <w:t>Las solicitudes de aclaración, las consultas escritas y sus respuestas, deberán ser tratadas en la Reunión de Aclaración.</w:t>
      </w:r>
    </w:p>
    <w:p w14:paraId="53D6A3AF" w14:textId="77777777" w:rsidR="006931CC" w:rsidRPr="003C0DD8" w:rsidRDefault="006931CC" w:rsidP="006931CC">
      <w:pPr>
        <w:pStyle w:val="Prrafodelista"/>
        <w:ind w:left="1134"/>
        <w:rPr>
          <w:rFonts w:ascii="Verdana" w:hAnsi="Verdana"/>
          <w:sz w:val="18"/>
          <w:szCs w:val="18"/>
          <w:lang w:val="es-BO"/>
        </w:rPr>
      </w:pPr>
    </w:p>
    <w:p w14:paraId="6C524949" w14:textId="77777777" w:rsidR="006931CC" w:rsidRPr="003C0DD8" w:rsidRDefault="006931CC" w:rsidP="006931CC">
      <w:pPr>
        <w:pStyle w:val="Prrafodelista"/>
        <w:ind w:left="1134"/>
        <w:jc w:val="both"/>
        <w:rPr>
          <w:rFonts w:ascii="Verdana" w:hAnsi="Verdana"/>
          <w:sz w:val="18"/>
          <w:szCs w:val="18"/>
          <w:lang w:val="es-BO"/>
        </w:rPr>
      </w:pPr>
      <w:r w:rsidRPr="003C0DD8">
        <w:rPr>
          <w:rFonts w:ascii="Verdana" w:hAnsi="Verdana" w:cs="Arial"/>
          <w:sz w:val="18"/>
          <w:szCs w:val="18"/>
          <w:lang w:val="es-BO"/>
        </w:rPr>
        <w:t>Al final de la reunión, la entidad convocante entregará a cada uno de los potenciales proponentes asistentes o aquellos que así lo soliciten, copia o fotocopia del Acta de la Reunión de Aclaración, suscrita por los representantes de la Unidad Administrativa, Unidad Solicitante y los asistentes que así lo deseen, no siendo obligatoria la firma de estos últimos.</w:t>
      </w:r>
    </w:p>
    <w:p w14:paraId="2BD2781F" w14:textId="77777777" w:rsidR="003C6A0A" w:rsidRPr="003C0DD8" w:rsidRDefault="003C6A0A" w:rsidP="006931CC">
      <w:pPr>
        <w:pStyle w:val="Prrafodelista"/>
        <w:ind w:left="1134"/>
        <w:rPr>
          <w:rFonts w:ascii="Verdana" w:hAnsi="Verdana"/>
          <w:sz w:val="18"/>
          <w:szCs w:val="18"/>
          <w:lang w:val="es-BO"/>
        </w:rPr>
      </w:pPr>
    </w:p>
    <w:p w14:paraId="445707D1" w14:textId="31EC099D" w:rsidR="003C6A0A" w:rsidRPr="003C0DD8" w:rsidRDefault="003C6A0A" w:rsidP="00DA03F5">
      <w:pPr>
        <w:pStyle w:val="Ttulo"/>
        <w:numPr>
          <w:ilvl w:val="0"/>
          <w:numId w:val="11"/>
        </w:numPr>
        <w:spacing w:before="0" w:after="0"/>
        <w:jc w:val="left"/>
        <w:rPr>
          <w:rFonts w:ascii="Verdana" w:hAnsi="Verdana"/>
          <w:sz w:val="18"/>
          <w:szCs w:val="18"/>
          <w:lang w:val="es-BO"/>
        </w:rPr>
      </w:pPr>
      <w:bookmarkStart w:id="3" w:name="_Toc517857068"/>
      <w:r w:rsidRPr="003C0DD8">
        <w:rPr>
          <w:rFonts w:ascii="Verdana" w:hAnsi="Verdana"/>
          <w:sz w:val="18"/>
          <w:szCs w:val="18"/>
          <w:lang w:val="es-BO"/>
        </w:rPr>
        <w:t xml:space="preserve">ENMIENDAS Y </w:t>
      </w:r>
      <w:r w:rsidR="0076321D" w:rsidRPr="003C0DD8">
        <w:rPr>
          <w:rFonts w:ascii="Verdana" w:hAnsi="Verdana"/>
          <w:sz w:val="18"/>
          <w:szCs w:val="18"/>
          <w:lang w:val="es-BO"/>
        </w:rPr>
        <w:t>APROBACIÓN</w:t>
      </w:r>
      <w:r w:rsidRPr="003C0DD8">
        <w:rPr>
          <w:rFonts w:ascii="Verdana" w:hAnsi="Verdana"/>
          <w:sz w:val="18"/>
          <w:szCs w:val="18"/>
          <w:lang w:val="es-BO"/>
        </w:rPr>
        <w:t xml:space="preserve"> DEL DOCUMENTO BASE DE </w:t>
      </w:r>
      <w:r w:rsidR="0076321D" w:rsidRPr="003C0DD8">
        <w:rPr>
          <w:rFonts w:ascii="Verdana" w:hAnsi="Verdana"/>
          <w:sz w:val="18"/>
          <w:szCs w:val="18"/>
          <w:lang w:val="es-BO"/>
        </w:rPr>
        <w:t>CONTRATACIÓN</w:t>
      </w:r>
      <w:r w:rsidRPr="003C0DD8">
        <w:rPr>
          <w:rFonts w:ascii="Verdana" w:hAnsi="Verdana"/>
          <w:sz w:val="18"/>
          <w:szCs w:val="18"/>
          <w:lang w:val="es-BO"/>
        </w:rPr>
        <w:t xml:space="preserve"> (DBC)</w:t>
      </w:r>
      <w:bookmarkEnd w:id="3"/>
    </w:p>
    <w:p w14:paraId="59D3AC80" w14:textId="77777777" w:rsidR="003C6A0A" w:rsidRPr="003C0DD8" w:rsidRDefault="003C6A0A" w:rsidP="003C6A0A">
      <w:pPr>
        <w:jc w:val="both"/>
        <w:rPr>
          <w:rFonts w:ascii="Verdana" w:hAnsi="Verdana" w:cs="Arial"/>
          <w:b/>
          <w:sz w:val="18"/>
          <w:szCs w:val="18"/>
          <w:lang w:val="es-BO"/>
        </w:rPr>
      </w:pPr>
    </w:p>
    <w:p w14:paraId="288D8098" w14:textId="2AC2B1F2" w:rsidR="003C6A0A" w:rsidRPr="003C0DD8" w:rsidRDefault="003C6A0A" w:rsidP="00DA03F5">
      <w:pPr>
        <w:pStyle w:val="Prrafodelista"/>
        <w:numPr>
          <w:ilvl w:val="1"/>
          <w:numId w:val="11"/>
        </w:numPr>
        <w:ind w:left="1134" w:hanging="708"/>
        <w:jc w:val="both"/>
        <w:rPr>
          <w:rFonts w:ascii="Verdana" w:hAnsi="Verdana"/>
          <w:sz w:val="18"/>
          <w:szCs w:val="18"/>
          <w:lang w:val="es-BO"/>
        </w:rPr>
      </w:pPr>
      <w:bookmarkStart w:id="4" w:name="_Toc347248054"/>
      <w:bookmarkStart w:id="5" w:name="_Toc347248384"/>
      <w:bookmarkStart w:id="6" w:name="_Toc355774140"/>
      <w:bookmarkStart w:id="7" w:name="_Toc355974605"/>
      <w:r w:rsidRPr="003C0DD8">
        <w:rPr>
          <w:rFonts w:ascii="Verdana" w:hAnsi="Verdana"/>
          <w:sz w:val="18"/>
          <w:szCs w:val="18"/>
          <w:lang w:val="es-BO"/>
        </w:rPr>
        <w:t>La entidad convocante podrá ajustar el DBC con enmiendas, por iniciativa propia o como resul</w:t>
      </w:r>
      <w:r w:rsidR="00A87F2E" w:rsidRPr="003C0DD8">
        <w:rPr>
          <w:rFonts w:ascii="Verdana" w:hAnsi="Verdana"/>
          <w:sz w:val="18"/>
          <w:szCs w:val="18"/>
          <w:lang w:val="es-BO"/>
        </w:rPr>
        <w:t>tado de las actividades previas</w:t>
      </w:r>
      <w:r w:rsidRPr="003C0DD8">
        <w:rPr>
          <w:rFonts w:ascii="Verdana" w:hAnsi="Verdana"/>
          <w:sz w:val="18"/>
          <w:szCs w:val="18"/>
          <w:lang w:val="es-BO"/>
        </w:rPr>
        <w:t xml:space="preserve"> en cualquier momento, antes de emitir la Resolución de Aprobación del DBC.</w:t>
      </w:r>
      <w:bookmarkEnd w:id="4"/>
      <w:bookmarkEnd w:id="5"/>
      <w:bookmarkEnd w:id="6"/>
      <w:bookmarkEnd w:id="7"/>
    </w:p>
    <w:p w14:paraId="578B15BE" w14:textId="77777777" w:rsidR="00ED1D9E" w:rsidRPr="003C0DD8" w:rsidRDefault="00ED1D9E" w:rsidP="00B9145D">
      <w:pPr>
        <w:pStyle w:val="Prrafodelista"/>
        <w:ind w:left="1134"/>
        <w:rPr>
          <w:rFonts w:ascii="Verdana" w:hAnsi="Verdana"/>
          <w:sz w:val="18"/>
          <w:szCs w:val="18"/>
          <w:lang w:val="es-BO"/>
        </w:rPr>
      </w:pPr>
    </w:p>
    <w:p w14:paraId="0DCE01A7" w14:textId="77777777" w:rsidR="00B9145D" w:rsidRPr="003C0DD8" w:rsidRDefault="00B9145D" w:rsidP="00B9145D">
      <w:pPr>
        <w:pStyle w:val="Prrafodelista"/>
        <w:ind w:left="1134"/>
        <w:rPr>
          <w:rFonts w:ascii="Verdana" w:hAnsi="Verdana"/>
          <w:sz w:val="18"/>
          <w:szCs w:val="18"/>
          <w:lang w:val="es-BO"/>
        </w:rPr>
      </w:pPr>
      <w:r w:rsidRPr="003C0DD8">
        <w:rPr>
          <w:rFonts w:ascii="Verdana" w:hAnsi="Verdana"/>
          <w:sz w:val="18"/>
          <w:szCs w:val="18"/>
          <w:lang w:val="es-BO"/>
        </w:rPr>
        <w:t>Estas enmiendas deberán estar orientadas a modificar únicamente las Especificaciones Técnicas y condiciones técnicas relacionadas con éstas.</w:t>
      </w:r>
    </w:p>
    <w:p w14:paraId="33221F2A" w14:textId="77777777" w:rsidR="003C6A0A" w:rsidRPr="003C0DD8" w:rsidRDefault="003C6A0A" w:rsidP="002A0ACB">
      <w:pPr>
        <w:pStyle w:val="Ttulo"/>
        <w:spacing w:before="0" w:after="0"/>
        <w:ind w:left="576"/>
        <w:jc w:val="left"/>
        <w:rPr>
          <w:rFonts w:ascii="Verdana" w:hAnsi="Verdana"/>
          <w:b w:val="0"/>
          <w:sz w:val="18"/>
          <w:szCs w:val="18"/>
          <w:lang w:val="es-BO"/>
        </w:rPr>
      </w:pPr>
    </w:p>
    <w:p w14:paraId="3F124A47" w14:textId="3C3D1F87" w:rsidR="003C6A0A" w:rsidRPr="003C0DD8" w:rsidRDefault="003C6A0A" w:rsidP="00DA03F5">
      <w:pPr>
        <w:pStyle w:val="Prrafodelista"/>
        <w:numPr>
          <w:ilvl w:val="1"/>
          <w:numId w:val="11"/>
        </w:numPr>
        <w:ind w:left="1134" w:hanging="708"/>
        <w:jc w:val="both"/>
        <w:rPr>
          <w:rFonts w:ascii="Verdana" w:hAnsi="Verdana"/>
          <w:sz w:val="18"/>
          <w:szCs w:val="18"/>
          <w:lang w:val="es-BO"/>
        </w:rPr>
      </w:pPr>
      <w:bookmarkStart w:id="8" w:name="_Toc347248056"/>
      <w:bookmarkStart w:id="9" w:name="_Toc347248386"/>
      <w:bookmarkStart w:id="10" w:name="_Toc355774142"/>
      <w:bookmarkStart w:id="11" w:name="_Toc355974607"/>
      <w:r w:rsidRPr="003C0DD8">
        <w:rPr>
          <w:rFonts w:ascii="Verdana" w:hAnsi="Verdana"/>
          <w:sz w:val="18"/>
          <w:szCs w:val="18"/>
          <w:lang w:val="es-BO"/>
        </w:rPr>
        <w:t>El DBC será aprobad</w:t>
      </w:r>
      <w:r w:rsidR="001F72E0" w:rsidRPr="003C0DD8">
        <w:rPr>
          <w:rFonts w:ascii="Verdana" w:hAnsi="Verdana"/>
          <w:sz w:val="18"/>
          <w:szCs w:val="18"/>
          <w:lang w:val="es-BO"/>
        </w:rPr>
        <w:t>o por Resolución expresa del RPC</w:t>
      </w:r>
      <w:r w:rsidR="00417E62" w:rsidRPr="003C0DD8">
        <w:rPr>
          <w:rFonts w:ascii="Verdana" w:hAnsi="Verdana"/>
          <w:sz w:val="18"/>
          <w:szCs w:val="18"/>
          <w:lang w:val="es-BO"/>
        </w:rPr>
        <w:t>,</w:t>
      </w:r>
      <w:r w:rsidR="001F72E0" w:rsidRPr="003C0DD8">
        <w:rPr>
          <w:rFonts w:ascii="Verdana" w:hAnsi="Verdana"/>
          <w:sz w:val="18"/>
          <w:szCs w:val="18"/>
          <w:lang w:val="es-BO"/>
        </w:rPr>
        <w:t xml:space="preserve"> misma que será notificada</w:t>
      </w:r>
      <w:r w:rsidRPr="003C0DD8">
        <w:rPr>
          <w:rFonts w:ascii="Verdana" w:hAnsi="Verdana"/>
          <w:sz w:val="18"/>
          <w:szCs w:val="18"/>
          <w:lang w:val="es-BO"/>
        </w:rPr>
        <w:t xml:space="preserve"> a los potenciales proponentes de acuerdo con lo establecido </w:t>
      </w:r>
      <w:r w:rsidR="00970E86" w:rsidRPr="003C0DD8">
        <w:rPr>
          <w:rFonts w:ascii="Verdana" w:hAnsi="Verdana"/>
          <w:sz w:val="18"/>
          <w:szCs w:val="18"/>
          <w:lang w:val="es-BO"/>
        </w:rPr>
        <w:t>en el Artículo 51 del Decreto Supremo Nº 181</w:t>
      </w:r>
      <w:r w:rsidRPr="003C0DD8">
        <w:rPr>
          <w:rFonts w:ascii="Verdana" w:hAnsi="Verdana"/>
          <w:sz w:val="18"/>
          <w:szCs w:val="18"/>
          <w:lang w:val="es-BO"/>
        </w:rPr>
        <w:t>.</w:t>
      </w:r>
      <w:bookmarkEnd w:id="8"/>
      <w:bookmarkEnd w:id="9"/>
      <w:bookmarkEnd w:id="10"/>
      <w:bookmarkEnd w:id="11"/>
    </w:p>
    <w:p w14:paraId="3BB84C3A" w14:textId="77777777" w:rsidR="003C6A0A" w:rsidRPr="003C0DD8" w:rsidRDefault="003C6A0A" w:rsidP="00ED1D9E">
      <w:pPr>
        <w:ind w:left="1276" w:hanging="567"/>
        <w:jc w:val="both"/>
        <w:rPr>
          <w:rFonts w:ascii="Verdana" w:hAnsi="Verdana" w:cs="Arial"/>
          <w:b/>
          <w:sz w:val="18"/>
          <w:szCs w:val="18"/>
          <w:lang w:val="es-BO"/>
        </w:rPr>
      </w:pPr>
    </w:p>
    <w:p w14:paraId="28511D05" w14:textId="30B9A23A" w:rsidR="003C6A0A" w:rsidRPr="003C0DD8" w:rsidRDefault="003C6A0A" w:rsidP="00DA03F5">
      <w:pPr>
        <w:pStyle w:val="Ttulo"/>
        <w:numPr>
          <w:ilvl w:val="0"/>
          <w:numId w:val="11"/>
        </w:numPr>
        <w:spacing w:before="0" w:after="0"/>
        <w:jc w:val="left"/>
        <w:rPr>
          <w:rFonts w:ascii="Verdana" w:hAnsi="Verdana"/>
          <w:sz w:val="18"/>
          <w:szCs w:val="18"/>
          <w:lang w:val="es-BO"/>
        </w:rPr>
      </w:pPr>
      <w:bookmarkStart w:id="12" w:name="_Toc517857069"/>
      <w:r w:rsidRPr="003C0DD8">
        <w:rPr>
          <w:rFonts w:ascii="Verdana" w:hAnsi="Verdana"/>
          <w:sz w:val="18"/>
          <w:szCs w:val="18"/>
          <w:lang w:val="es-BO"/>
        </w:rPr>
        <w:t>AMPLIACIÓN DE PLAZO PARA LA PRESENTACIÓN DE PROPUESTAS</w:t>
      </w:r>
      <w:bookmarkEnd w:id="12"/>
    </w:p>
    <w:p w14:paraId="4AD31B63" w14:textId="77777777" w:rsidR="003C6A0A" w:rsidRPr="003C0DD8" w:rsidRDefault="003C6A0A" w:rsidP="003C6A0A">
      <w:pPr>
        <w:ind w:left="705" w:hanging="705"/>
        <w:jc w:val="both"/>
        <w:rPr>
          <w:rFonts w:ascii="Verdana" w:hAnsi="Verdana" w:cs="Arial"/>
          <w:b/>
          <w:sz w:val="18"/>
          <w:szCs w:val="18"/>
          <w:lang w:val="es-BO"/>
        </w:rPr>
      </w:pPr>
    </w:p>
    <w:p w14:paraId="1FCE8540" w14:textId="35726B58" w:rsidR="003C6A0A" w:rsidRPr="003C0DD8" w:rsidRDefault="001F72E0" w:rsidP="00DA03F5">
      <w:pPr>
        <w:pStyle w:val="Prrafodelista"/>
        <w:numPr>
          <w:ilvl w:val="1"/>
          <w:numId w:val="11"/>
        </w:numPr>
        <w:ind w:left="1134" w:hanging="708"/>
        <w:jc w:val="both"/>
        <w:rPr>
          <w:rFonts w:ascii="Verdana" w:hAnsi="Verdana"/>
          <w:sz w:val="18"/>
          <w:szCs w:val="18"/>
          <w:lang w:val="es-BO"/>
        </w:rPr>
      </w:pPr>
      <w:bookmarkStart w:id="13" w:name="_Toc347248058"/>
      <w:bookmarkStart w:id="14" w:name="_Toc347248388"/>
      <w:bookmarkStart w:id="15" w:name="_Toc355774144"/>
      <w:bookmarkStart w:id="16" w:name="_Toc355974609"/>
      <w:r w:rsidRPr="003C0DD8">
        <w:rPr>
          <w:rFonts w:ascii="Verdana" w:hAnsi="Verdana"/>
          <w:sz w:val="18"/>
          <w:szCs w:val="18"/>
          <w:lang w:val="es-BO"/>
        </w:rPr>
        <w:t xml:space="preserve">El RPC </w:t>
      </w:r>
      <w:r w:rsidR="003C6A0A" w:rsidRPr="003C0DD8">
        <w:rPr>
          <w:rFonts w:ascii="Verdana" w:hAnsi="Verdana"/>
          <w:sz w:val="18"/>
          <w:szCs w:val="18"/>
          <w:lang w:val="es-BO"/>
        </w:rPr>
        <w:t>podrá ampliar el plazo de presentación de propuestas como máximo por diez (10) días</w:t>
      </w:r>
      <w:r w:rsidR="00417E62" w:rsidRPr="003C0DD8">
        <w:rPr>
          <w:rFonts w:ascii="Verdana" w:hAnsi="Verdana"/>
          <w:sz w:val="18"/>
          <w:szCs w:val="18"/>
          <w:lang w:val="es-BO"/>
        </w:rPr>
        <w:t xml:space="preserve"> hábiles</w:t>
      </w:r>
      <w:r w:rsidR="003C6A0A" w:rsidRPr="003C0DD8">
        <w:rPr>
          <w:rFonts w:ascii="Verdana" w:hAnsi="Verdana"/>
          <w:sz w:val="18"/>
          <w:szCs w:val="18"/>
          <w:lang w:val="es-BO"/>
        </w:rPr>
        <w:t>, por única v</w:t>
      </w:r>
      <w:r w:rsidR="00A87F2E" w:rsidRPr="003C0DD8">
        <w:rPr>
          <w:rFonts w:ascii="Verdana" w:hAnsi="Verdana"/>
          <w:sz w:val="18"/>
          <w:szCs w:val="18"/>
          <w:lang w:val="es-BO"/>
        </w:rPr>
        <w:t xml:space="preserve">ez mediante Resolución expresa </w:t>
      </w:r>
      <w:r w:rsidR="003C6A0A" w:rsidRPr="003C0DD8">
        <w:rPr>
          <w:rFonts w:ascii="Verdana" w:hAnsi="Verdana"/>
          <w:sz w:val="18"/>
          <w:szCs w:val="18"/>
          <w:lang w:val="es-BO"/>
        </w:rPr>
        <w:t>por las siguientes causas debidamente justificadas:</w:t>
      </w:r>
      <w:bookmarkEnd w:id="13"/>
      <w:bookmarkEnd w:id="14"/>
      <w:bookmarkEnd w:id="15"/>
      <w:bookmarkEnd w:id="16"/>
    </w:p>
    <w:p w14:paraId="50DAAB63" w14:textId="77777777" w:rsidR="003C6A0A" w:rsidRPr="003C0DD8" w:rsidRDefault="003C6A0A" w:rsidP="008F4AAB">
      <w:pPr>
        <w:tabs>
          <w:tab w:val="num" w:pos="1276"/>
        </w:tabs>
        <w:ind w:left="1276" w:hanging="567"/>
        <w:jc w:val="both"/>
        <w:rPr>
          <w:rFonts w:ascii="Verdana" w:hAnsi="Verdana" w:cs="Arial"/>
          <w:sz w:val="18"/>
          <w:szCs w:val="18"/>
          <w:lang w:val="es-BO"/>
        </w:rPr>
      </w:pPr>
    </w:p>
    <w:p w14:paraId="6FEDC536" w14:textId="77777777" w:rsidR="003C6A0A" w:rsidRPr="003C0DD8" w:rsidRDefault="00002C3D" w:rsidP="00DA03F5">
      <w:pPr>
        <w:pStyle w:val="Prrafodelista"/>
        <w:numPr>
          <w:ilvl w:val="0"/>
          <w:numId w:val="12"/>
        </w:numPr>
        <w:tabs>
          <w:tab w:val="num" w:pos="1276"/>
          <w:tab w:val="num" w:pos="1843"/>
        </w:tabs>
        <w:ind w:left="1843" w:hanging="425"/>
        <w:jc w:val="both"/>
        <w:rPr>
          <w:rFonts w:ascii="Verdana" w:hAnsi="Verdana" w:cs="Arial"/>
          <w:sz w:val="18"/>
          <w:szCs w:val="18"/>
          <w:lang w:val="es-BO"/>
        </w:rPr>
      </w:pPr>
      <w:r w:rsidRPr="003C0DD8">
        <w:rPr>
          <w:rFonts w:ascii="Verdana" w:hAnsi="Verdana" w:cs="Arial"/>
          <w:sz w:val="18"/>
          <w:szCs w:val="18"/>
          <w:lang w:val="es-BO"/>
        </w:rPr>
        <w:t>Enmiendas al DBC;</w:t>
      </w:r>
    </w:p>
    <w:p w14:paraId="0FB39711" w14:textId="77777777" w:rsidR="003C6A0A" w:rsidRPr="003C0DD8" w:rsidRDefault="00002C3D" w:rsidP="00DA03F5">
      <w:pPr>
        <w:pStyle w:val="Prrafodelista"/>
        <w:numPr>
          <w:ilvl w:val="0"/>
          <w:numId w:val="12"/>
        </w:numPr>
        <w:ind w:left="1843" w:hanging="425"/>
        <w:jc w:val="both"/>
        <w:rPr>
          <w:rFonts w:ascii="Verdana" w:hAnsi="Verdana" w:cs="Arial"/>
          <w:sz w:val="18"/>
          <w:szCs w:val="18"/>
          <w:lang w:val="es-BO"/>
        </w:rPr>
      </w:pPr>
      <w:r w:rsidRPr="003C0DD8">
        <w:rPr>
          <w:rFonts w:ascii="Verdana" w:hAnsi="Verdana" w:cs="Arial"/>
          <w:sz w:val="18"/>
          <w:szCs w:val="18"/>
          <w:lang w:val="es-BO"/>
        </w:rPr>
        <w:t>Causas de fuerza mayor;</w:t>
      </w:r>
    </w:p>
    <w:p w14:paraId="77B710C2" w14:textId="77777777" w:rsidR="003C6A0A" w:rsidRPr="003C0DD8" w:rsidRDefault="003C6A0A" w:rsidP="00DA03F5">
      <w:pPr>
        <w:pStyle w:val="Prrafodelista"/>
        <w:numPr>
          <w:ilvl w:val="0"/>
          <w:numId w:val="12"/>
        </w:numPr>
        <w:tabs>
          <w:tab w:val="num" w:pos="1276"/>
          <w:tab w:val="num" w:pos="1843"/>
        </w:tabs>
        <w:ind w:left="1843" w:hanging="425"/>
        <w:jc w:val="both"/>
        <w:rPr>
          <w:rFonts w:ascii="Verdana" w:hAnsi="Verdana" w:cs="Arial"/>
          <w:sz w:val="18"/>
          <w:szCs w:val="18"/>
          <w:lang w:val="es-BO"/>
        </w:rPr>
      </w:pPr>
      <w:r w:rsidRPr="003C0DD8">
        <w:rPr>
          <w:rFonts w:ascii="Verdana" w:hAnsi="Verdana" w:cs="Arial"/>
          <w:sz w:val="18"/>
          <w:szCs w:val="18"/>
          <w:lang w:val="es-BO"/>
        </w:rPr>
        <w:t>Caso fortuito.</w:t>
      </w:r>
    </w:p>
    <w:p w14:paraId="450ADB69" w14:textId="77777777" w:rsidR="003C6A0A" w:rsidRPr="003C0DD8" w:rsidRDefault="003C6A0A" w:rsidP="008F4AAB">
      <w:pPr>
        <w:tabs>
          <w:tab w:val="num" w:pos="1276"/>
        </w:tabs>
        <w:ind w:left="1276" w:hanging="567"/>
        <w:jc w:val="both"/>
        <w:rPr>
          <w:rFonts w:ascii="Verdana" w:hAnsi="Verdana" w:cs="Arial"/>
          <w:sz w:val="18"/>
          <w:szCs w:val="18"/>
          <w:lang w:val="es-BO"/>
        </w:rPr>
      </w:pPr>
    </w:p>
    <w:p w14:paraId="4C902B94" w14:textId="77777777" w:rsidR="003C6A0A" w:rsidRPr="003C0DD8" w:rsidRDefault="003C6A0A" w:rsidP="00002C3D">
      <w:pPr>
        <w:pStyle w:val="Prrafodelista"/>
        <w:ind w:left="1134"/>
        <w:jc w:val="both"/>
        <w:rPr>
          <w:rFonts w:ascii="Verdana" w:hAnsi="Verdana" w:cs="Arial"/>
          <w:sz w:val="18"/>
          <w:szCs w:val="18"/>
          <w:lang w:val="es-BO"/>
        </w:rPr>
      </w:pPr>
      <w:r w:rsidRPr="003C0DD8">
        <w:rPr>
          <w:rFonts w:ascii="Verdana" w:hAnsi="Verdana" w:cs="Arial"/>
          <w:sz w:val="18"/>
          <w:szCs w:val="18"/>
          <w:lang w:val="es-BO"/>
        </w:rPr>
        <w:t>La ampliación deberá ser realizada de manera previa a la fecha y hora establecidas para la presentación de propuestas.</w:t>
      </w:r>
    </w:p>
    <w:p w14:paraId="51E49DD6" w14:textId="77777777" w:rsidR="002A0ACB" w:rsidRPr="003C0DD8" w:rsidRDefault="002A0ACB" w:rsidP="002A0ACB">
      <w:pPr>
        <w:ind w:left="1276"/>
        <w:jc w:val="both"/>
        <w:rPr>
          <w:rFonts w:ascii="Verdana" w:hAnsi="Verdana" w:cs="Arial"/>
          <w:b/>
          <w:sz w:val="18"/>
          <w:szCs w:val="18"/>
          <w:lang w:val="es-BO"/>
        </w:rPr>
      </w:pPr>
    </w:p>
    <w:p w14:paraId="4A88091C" w14:textId="5D59EB9F" w:rsidR="005D6131" w:rsidRPr="003C0DD8" w:rsidRDefault="003C6A0A" w:rsidP="00DA03F5">
      <w:pPr>
        <w:pStyle w:val="Prrafodelista"/>
        <w:numPr>
          <w:ilvl w:val="1"/>
          <w:numId w:val="11"/>
        </w:numPr>
        <w:ind w:left="1134" w:hanging="708"/>
        <w:jc w:val="both"/>
        <w:rPr>
          <w:rFonts w:ascii="Verdana" w:hAnsi="Verdana" w:cs="Arial"/>
          <w:sz w:val="18"/>
          <w:szCs w:val="18"/>
          <w:lang w:val="es-BO"/>
        </w:rPr>
      </w:pPr>
      <w:bookmarkStart w:id="17" w:name="_Toc347248059"/>
      <w:bookmarkStart w:id="18" w:name="_Toc347248389"/>
      <w:bookmarkStart w:id="19" w:name="_Toc355774145"/>
      <w:bookmarkStart w:id="20" w:name="_Toc355974610"/>
      <w:r w:rsidRPr="003C0DD8">
        <w:rPr>
          <w:rFonts w:ascii="Verdana" w:hAnsi="Verdana" w:cs="Arial"/>
          <w:sz w:val="18"/>
          <w:szCs w:val="18"/>
          <w:lang w:val="es-BO"/>
        </w:rPr>
        <w:t xml:space="preserve">Los </w:t>
      </w:r>
      <w:r w:rsidRPr="003C0DD8">
        <w:rPr>
          <w:rFonts w:ascii="Verdana" w:hAnsi="Verdana"/>
          <w:sz w:val="18"/>
          <w:szCs w:val="18"/>
          <w:lang w:val="es-BO"/>
        </w:rPr>
        <w:t>nuevos</w:t>
      </w:r>
      <w:r w:rsidRPr="003C0DD8">
        <w:rPr>
          <w:rFonts w:ascii="Verdana" w:hAnsi="Verdana" w:cs="Arial"/>
          <w:sz w:val="18"/>
          <w:szCs w:val="18"/>
          <w:lang w:val="es-BO"/>
        </w:rPr>
        <w:t xml:space="preserve"> plazos serán publicados en el SICOES y en la Mesa de Partes de la entidad convocante</w:t>
      </w:r>
      <w:r w:rsidR="005D6131" w:rsidRPr="003C0DD8">
        <w:rPr>
          <w:rFonts w:ascii="Verdana" w:hAnsi="Verdana" w:cs="Arial"/>
          <w:sz w:val="18"/>
          <w:szCs w:val="18"/>
          <w:lang w:val="es-BO"/>
        </w:rPr>
        <w:t>.</w:t>
      </w:r>
      <w:bookmarkEnd w:id="17"/>
      <w:bookmarkEnd w:id="18"/>
      <w:bookmarkEnd w:id="19"/>
      <w:bookmarkEnd w:id="20"/>
    </w:p>
    <w:p w14:paraId="5FD2665D" w14:textId="77777777" w:rsidR="003C6A0A" w:rsidRPr="003C0DD8" w:rsidRDefault="003C6A0A" w:rsidP="00002C3D">
      <w:pPr>
        <w:pStyle w:val="Prrafodelista"/>
        <w:ind w:left="1134"/>
        <w:jc w:val="both"/>
        <w:rPr>
          <w:rFonts w:ascii="Verdana" w:hAnsi="Verdana" w:cs="Arial"/>
          <w:sz w:val="18"/>
          <w:szCs w:val="18"/>
          <w:lang w:val="es-BO"/>
        </w:rPr>
      </w:pPr>
    </w:p>
    <w:p w14:paraId="25ADECE8" w14:textId="599FDDB3" w:rsidR="003C6A0A" w:rsidRPr="003C0DD8" w:rsidRDefault="003C6A0A" w:rsidP="00DA03F5">
      <w:pPr>
        <w:pStyle w:val="Prrafodelista"/>
        <w:numPr>
          <w:ilvl w:val="1"/>
          <w:numId w:val="11"/>
        </w:numPr>
        <w:ind w:left="1134" w:hanging="708"/>
        <w:jc w:val="both"/>
        <w:rPr>
          <w:rFonts w:ascii="Verdana" w:hAnsi="Verdana" w:cs="Arial"/>
          <w:sz w:val="18"/>
          <w:szCs w:val="18"/>
          <w:lang w:val="es-BO"/>
        </w:rPr>
      </w:pPr>
      <w:bookmarkStart w:id="21" w:name="_Toc347248060"/>
      <w:bookmarkStart w:id="22" w:name="_Toc347248390"/>
      <w:bookmarkStart w:id="23" w:name="_Toc355774146"/>
      <w:bookmarkStart w:id="24" w:name="_Toc355974611"/>
      <w:r w:rsidRPr="003C0DD8">
        <w:rPr>
          <w:rFonts w:ascii="Verdana" w:hAnsi="Verdana" w:cs="Arial"/>
          <w:sz w:val="18"/>
          <w:szCs w:val="18"/>
          <w:lang w:val="es-BO"/>
        </w:rPr>
        <w:t>Cuando la ampliación sea por enmiendas al DBC, la ampliación de plazo de presentación de propuestas se incluirá en la Resolución de Aprobación del DBC.</w:t>
      </w:r>
      <w:bookmarkEnd w:id="21"/>
      <w:bookmarkEnd w:id="22"/>
      <w:bookmarkEnd w:id="23"/>
      <w:bookmarkEnd w:id="24"/>
    </w:p>
    <w:p w14:paraId="1C664212" w14:textId="77777777" w:rsidR="003C6A0A" w:rsidRPr="003C0DD8" w:rsidRDefault="003C6A0A" w:rsidP="003C6A0A">
      <w:pPr>
        <w:jc w:val="both"/>
        <w:rPr>
          <w:rFonts w:ascii="Verdana" w:hAnsi="Verdana" w:cs="Arial"/>
          <w:b/>
          <w:sz w:val="18"/>
          <w:szCs w:val="18"/>
          <w:lang w:val="es-BO"/>
        </w:rPr>
      </w:pPr>
    </w:p>
    <w:p w14:paraId="1A017273" w14:textId="5328B967" w:rsidR="003C6A0A" w:rsidRPr="003C0DD8" w:rsidRDefault="003C6A0A" w:rsidP="00DA03F5">
      <w:pPr>
        <w:pStyle w:val="Ttulo"/>
        <w:numPr>
          <w:ilvl w:val="0"/>
          <w:numId w:val="11"/>
        </w:numPr>
        <w:spacing w:before="0" w:after="0"/>
        <w:jc w:val="left"/>
        <w:rPr>
          <w:rFonts w:ascii="Verdana" w:hAnsi="Verdana"/>
          <w:sz w:val="18"/>
          <w:szCs w:val="18"/>
          <w:lang w:val="es-BO"/>
        </w:rPr>
      </w:pPr>
      <w:bookmarkStart w:id="25" w:name="_Toc517857070"/>
      <w:r w:rsidRPr="003C0DD8">
        <w:rPr>
          <w:rFonts w:ascii="Verdana" w:hAnsi="Verdana"/>
          <w:sz w:val="18"/>
          <w:szCs w:val="18"/>
          <w:lang w:val="es-BO"/>
        </w:rPr>
        <w:t>GARANTÍAS</w:t>
      </w:r>
      <w:bookmarkEnd w:id="25"/>
    </w:p>
    <w:p w14:paraId="44906B50" w14:textId="77777777" w:rsidR="003C6A0A" w:rsidRPr="003C0DD8" w:rsidRDefault="003C6A0A" w:rsidP="003C6A0A">
      <w:pPr>
        <w:rPr>
          <w:rFonts w:ascii="Verdana" w:hAnsi="Verdana" w:cs="Arial"/>
          <w:b/>
          <w:sz w:val="18"/>
          <w:szCs w:val="18"/>
          <w:lang w:val="es-BO"/>
        </w:rPr>
      </w:pPr>
    </w:p>
    <w:p w14:paraId="7371A51D" w14:textId="1650ABDB" w:rsidR="003C6A0A" w:rsidRPr="003C0DD8" w:rsidRDefault="00862BCF" w:rsidP="00DA03F5">
      <w:pPr>
        <w:pStyle w:val="Prrafodelista"/>
        <w:numPr>
          <w:ilvl w:val="1"/>
          <w:numId w:val="11"/>
        </w:numPr>
        <w:ind w:left="1134" w:hanging="708"/>
        <w:jc w:val="both"/>
        <w:rPr>
          <w:rFonts w:ascii="Verdana" w:hAnsi="Verdana"/>
          <w:b/>
          <w:sz w:val="18"/>
          <w:szCs w:val="18"/>
          <w:lang w:val="es-BO"/>
        </w:rPr>
      </w:pPr>
      <w:bookmarkStart w:id="26" w:name="_Toc347248062"/>
      <w:bookmarkStart w:id="27" w:name="_Toc347248392"/>
      <w:bookmarkStart w:id="28" w:name="_Toc355774148"/>
      <w:bookmarkStart w:id="29" w:name="_Toc355974613"/>
      <w:r w:rsidRPr="003C0DD8">
        <w:rPr>
          <w:rFonts w:ascii="Verdana" w:hAnsi="Verdana"/>
          <w:b/>
          <w:sz w:val="18"/>
          <w:szCs w:val="18"/>
          <w:lang w:val="es-BO"/>
        </w:rPr>
        <w:t>Tipo de Garantías</w:t>
      </w:r>
      <w:bookmarkEnd w:id="26"/>
      <w:bookmarkEnd w:id="27"/>
      <w:bookmarkEnd w:id="28"/>
      <w:bookmarkEnd w:id="29"/>
    </w:p>
    <w:p w14:paraId="69D84D8E" w14:textId="77777777" w:rsidR="003C6A0A" w:rsidRPr="003C0DD8" w:rsidRDefault="003C6A0A" w:rsidP="003C6A0A">
      <w:pPr>
        <w:ind w:firstLine="708"/>
        <w:jc w:val="both"/>
        <w:rPr>
          <w:rFonts w:ascii="Verdana" w:hAnsi="Verdana" w:cs="Arial"/>
          <w:sz w:val="18"/>
          <w:szCs w:val="18"/>
          <w:lang w:val="es-BO"/>
        </w:rPr>
      </w:pPr>
    </w:p>
    <w:p w14:paraId="2A2442E3" w14:textId="2F3FF21E" w:rsidR="003C6A0A" w:rsidRPr="003C0DD8" w:rsidRDefault="00002C3D" w:rsidP="00002C3D">
      <w:pPr>
        <w:pStyle w:val="Prrafodelista"/>
        <w:ind w:left="1134"/>
        <w:jc w:val="both"/>
        <w:rPr>
          <w:rFonts w:ascii="Verdana" w:hAnsi="Verdana" w:cs="Arial"/>
          <w:sz w:val="18"/>
          <w:szCs w:val="18"/>
          <w:lang w:val="es-BO"/>
        </w:rPr>
      </w:pPr>
      <w:r w:rsidRPr="003C0DD8">
        <w:rPr>
          <w:rFonts w:ascii="Verdana" w:hAnsi="Verdana" w:cs="Arial"/>
          <w:sz w:val="18"/>
          <w:szCs w:val="18"/>
          <w:lang w:val="es-BO"/>
        </w:rPr>
        <w:t xml:space="preserve">De acuerdo con lo establecido en el Parágrafo II del Artículo 20 de las NB-SABS, el proponente decidirá el tipo de garantía a presentar entre: Boleta de Garantía, Garantía a Primer Requerimiento o Póliza de </w:t>
      </w:r>
      <w:r w:rsidR="0046097D" w:rsidRPr="003C0DD8">
        <w:rPr>
          <w:rFonts w:ascii="Verdana" w:hAnsi="Verdana" w:cs="Arial"/>
          <w:sz w:val="18"/>
          <w:szCs w:val="18"/>
          <w:lang w:val="es-BO"/>
        </w:rPr>
        <w:t xml:space="preserve">Seguro de </w:t>
      </w:r>
      <w:r w:rsidRPr="003C0DD8">
        <w:rPr>
          <w:rFonts w:ascii="Verdana" w:hAnsi="Verdana" w:cs="Arial"/>
          <w:sz w:val="18"/>
          <w:szCs w:val="18"/>
          <w:lang w:val="es-BO"/>
        </w:rPr>
        <w:t>Caución a Primer Requerimiento.</w:t>
      </w:r>
    </w:p>
    <w:p w14:paraId="4C26D36F" w14:textId="77777777" w:rsidR="00002C3D" w:rsidRPr="003C0DD8" w:rsidRDefault="00002C3D" w:rsidP="00002C3D">
      <w:pPr>
        <w:pStyle w:val="Prrafodelista"/>
        <w:ind w:left="1134"/>
        <w:jc w:val="both"/>
        <w:rPr>
          <w:rFonts w:ascii="Verdana" w:hAnsi="Verdana" w:cs="Arial"/>
          <w:sz w:val="18"/>
          <w:szCs w:val="18"/>
          <w:lang w:val="es-BO"/>
        </w:rPr>
      </w:pPr>
    </w:p>
    <w:p w14:paraId="088A226B" w14:textId="675A79B2" w:rsidR="003C6A0A" w:rsidRPr="003C0DD8" w:rsidRDefault="003C6A0A" w:rsidP="001A3F5B">
      <w:pPr>
        <w:pStyle w:val="Prrafodelista"/>
        <w:numPr>
          <w:ilvl w:val="1"/>
          <w:numId w:val="11"/>
        </w:numPr>
        <w:jc w:val="both"/>
        <w:rPr>
          <w:rFonts w:ascii="Verdana" w:hAnsi="Verdana"/>
          <w:b/>
          <w:sz w:val="18"/>
          <w:szCs w:val="18"/>
          <w:lang w:val="es-BO"/>
        </w:rPr>
      </w:pPr>
      <w:bookmarkStart w:id="30" w:name="_Toc347248063"/>
      <w:bookmarkStart w:id="31" w:name="_Toc347248393"/>
      <w:bookmarkStart w:id="32" w:name="_Toc355774149"/>
      <w:bookmarkStart w:id="33" w:name="_Toc355974614"/>
      <w:r w:rsidRPr="003C0DD8">
        <w:rPr>
          <w:rFonts w:ascii="Verdana" w:hAnsi="Verdana"/>
          <w:b/>
          <w:sz w:val="18"/>
          <w:szCs w:val="18"/>
          <w:lang w:val="es-BO"/>
        </w:rPr>
        <w:t>Ejecución de la Ga</w:t>
      </w:r>
      <w:r w:rsidR="00340A29" w:rsidRPr="003C0DD8">
        <w:rPr>
          <w:rFonts w:ascii="Verdana" w:hAnsi="Verdana"/>
          <w:b/>
          <w:sz w:val="18"/>
          <w:szCs w:val="18"/>
          <w:lang w:val="es-BO"/>
        </w:rPr>
        <w:t>rantía de Seriedad de Propuesta</w:t>
      </w:r>
      <w:bookmarkEnd w:id="30"/>
      <w:bookmarkEnd w:id="31"/>
      <w:bookmarkEnd w:id="32"/>
      <w:bookmarkEnd w:id="33"/>
      <w:r w:rsidR="001A3F5B">
        <w:rPr>
          <w:rFonts w:ascii="Verdana" w:hAnsi="Verdana"/>
          <w:b/>
          <w:sz w:val="18"/>
          <w:szCs w:val="18"/>
          <w:lang w:val="es-BO"/>
        </w:rPr>
        <w:t xml:space="preserve"> </w:t>
      </w:r>
      <w:r w:rsidR="001A3F5B" w:rsidRPr="001A3F5B">
        <w:rPr>
          <w:rFonts w:ascii="Verdana" w:hAnsi="Verdana"/>
          <w:b/>
          <w:i/>
          <w:color w:val="FF0000"/>
          <w:sz w:val="18"/>
          <w:szCs w:val="18"/>
          <w:lang w:val="es-BO"/>
        </w:rPr>
        <w:t>“NO APLICA por disposición del Decreto Supremo N° 4285”</w:t>
      </w:r>
    </w:p>
    <w:p w14:paraId="36571539" w14:textId="77777777" w:rsidR="00502765" w:rsidRPr="003C0DD8" w:rsidRDefault="00502765" w:rsidP="00502765">
      <w:pPr>
        <w:ind w:firstLine="576"/>
        <w:jc w:val="both"/>
        <w:rPr>
          <w:rFonts w:ascii="Verdana" w:hAnsi="Verdana" w:cs="Arial"/>
          <w:sz w:val="18"/>
          <w:szCs w:val="18"/>
          <w:lang w:val="es-BO"/>
        </w:rPr>
      </w:pPr>
    </w:p>
    <w:p w14:paraId="2270DD53" w14:textId="77777777" w:rsidR="003C6A0A" w:rsidRPr="003C0DD8" w:rsidRDefault="003C6A0A" w:rsidP="003C6A0A">
      <w:pPr>
        <w:jc w:val="both"/>
        <w:rPr>
          <w:rFonts w:ascii="Verdana" w:hAnsi="Verdana" w:cs="Arial"/>
          <w:sz w:val="18"/>
          <w:szCs w:val="18"/>
          <w:lang w:val="es-BO"/>
        </w:rPr>
      </w:pPr>
    </w:p>
    <w:p w14:paraId="5EE76B34" w14:textId="54A1508A" w:rsidR="003C6A0A" w:rsidRPr="003C0DD8" w:rsidRDefault="003C6A0A" w:rsidP="001A3F5B">
      <w:pPr>
        <w:pStyle w:val="Prrafodelista"/>
        <w:numPr>
          <w:ilvl w:val="1"/>
          <w:numId w:val="11"/>
        </w:numPr>
        <w:jc w:val="both"/>
        <w:rPr>
          <w:rFonts w:ascii="Verdana" w:hAnsi="Verdana"/>
          <w:b/>
          <w:sz w:val="18"/>
          <w:szCs w:val="18"/>
          <w:lang w:val="es-BO"/>
        </w:rPr>
      </w:pPr>
      <w:bookmarkStart w:id="34" w:name="_Toc347248064"/>
      <w:bookmarkStart w:id="35" w:name="_Toc347248394"/>
      <w:bookmarkStart w:id="36" w:name="_Toc355774150"/>
      <w:bookmarkStart w:id="37" w:name="_Toc355974615"/>
      <w:r w:rsidRPr="003C0DD8">
        <w:rPr>
          <w:rFonts w:ascii="Verdana" w:hAnsi="Verdana"/>
          <w:b/>
          <w:sz w:val="18"/>
          <w:szCs w:val="18"/>
          <w:lang w:val="es-BO"/>
        </w:rPr>
        <w:t>Devolución de la Ga</w:t>
      </w:r>
      <w:r w:rsidR="004E4994" w:rsidRPr="003C0DD8">
        <w:rPr>
          <w:rFonts w:ascii="Verdana" w:hAnsi="Verdana"/>
          <w:b/>
          <w:sz w:val="18"/>
          <w:szCs w:val="18"/>
          <w:lang w:val="es-BO"/>
        </w:rPr>
        <w:t>rantía de Seriedad de Propuesta</w:t>
      </w:r>
      <w:bookmarkEnd w:id="34"/>
      <w:bookmarkEnd w:id="35"/>
      <w:bookmarkEnd w:id="36"/>
      <w:bookmarkEnd w:id="37"/>
      <w:r w:rsidR="001A3F5B">
        <w:rPr>
          <w:rFonts w:ascii="Verdana" w:hAnsi="Verdana"/>
          <w:b/>
          <w:sz w:val="18"/>
          <w:szCs w:val="18"/>
          <w:lang w:val="es-BO"/>
        </w:rPr>
        <w:t xml:space="preserve"> </w:t>
      </w:r>
      <w:r w:rsidR="001A3F5B" w:rsidRPr="001A3F5B">
        <w:rPr>
          <w:rFonts w:ascii="Verdana" w:hAnsi="Verdana"/>
          <w:b/>
          <w:i/>
          <w:color w:val="FF0000"/>
          <w:sz w:val="18"/>
          <w:szCs w:val="18"/>
          <w:lang w:val="es-BO"/>
        </w:rPr>
        <w:t>“NO APLICA por disposición del Decreto Supremo N° 4285”</w:t>
      </w:r>
    </w:p>
    <w:p w14:paraId="39936A9A" w14:textId="325882D1" w:rsidR="003C6A0A" w:rsidRPr="003C0DD8" w:rsidRDefault="003C6A0A" w:rsidP="001A3F5B">
      <w:pPr>
        <w:jc w:val="both"/>
        <w:rPr>
          <w:rFonts w:ascii="Verdana" w:hAnsi="Verdana" w:cs="Arial"/>
          <w:sz w:val="18"/>
          <w:szCs w:val="18"/>
          <w:lang w:val="es-BO"/>
        </w:rPr>
      </w:pPr>
    </w:p>
    <w:p w14:paraId="676D6C30" w14:textId="77777777" w:rsidR="003C6A0A" w:rsidRPr="001A3F5B" w:rsidRDefault="003C6A0A" w:rsidP="001A3F5B">
      <w:pPr>
        <w:pStyle w:val="Prrafodelista"/>
        <w:numPr>
          <w:ilvl w:val="1"/>
          <w:numId w:val="11"/>
        </w:numPr>
        <w:jc w:val="both"/>
        <w:rPr>
          <w:rFonts w:ascii="Verdana" w:hAnsi="Verdana"/>
          <w:sz w:val="18"/>
          <w:szCs w:val="18"/>
          <w:lang w:val="es-BO"/>
        </w:rPr>
      </w:pPr>
      <w:bookmarkStart w:id="38" w:name="_Toc347248065"/>
      <w:bookmarkStart w:id="39" w:name="_Toc347248395"/>
      <w:bookmarkStart w:id="40" w:name="_Toc355774151"/>
      <w:bookmarkStart w:id="41" w:name="_Toc355974616"/>
      <w:r w:rsidRPr="001A3F5B">
        <w:rPr>
          <w:rFonts w:ascii="Verdana" w:hAnsi="Verdana"/>
          <w:sz w:val="18"/>
          <w:szCs w:val="18"/>
          <w:lang w:val="es-BO"/>
        </w:rPr>
        <w:t>El tratamiento de ejecución y devolución de la Garan</w:t>
      </w:r>
      <w:r w:rsidR="007744CB" w:rsidRPr="001A3F5B">
        <w:rPr>
          <w:rFonts w:ascii="Verdana" w:hAnsi="Verdana"/>
          <w:sz w:val="18"/>
          <w:szCs w:val="18"/>
          <w:lang w:val="es-BO"/>
        </w:rPr>
        <w:t>tía de Cumplimiento de Contrato</w:t>
      </w:r>
      <w:r w:rsidRPr="001A3F5B">
        <w:rPr>
          <w:rFonts w:ascii="Verdana" w:hAnsi="Verdana"/>
          <w:sz w:val="18"/>
          <w:szCs w:val="18"/>
          <w:lang w:val="es-BO"/>
        </w:rPr>
        <w:t xml:space="preserve"> se establecerá en el Contrato.</w:t>
      </w:r>
      <w:bookmarkEnd w:id="38"/>
      <w:bookmarkEnd w:id="39"/>
      <w:bookmarkEnd w:id="40"/>
      <w:bookmarkEnd w:id="41"/>
    </w:p>
    <w:p w14:paraId="6BDC49E6" w14:textId="77777777" w:rsidR="003C6A0A" w:rsidRPr="003C0DD8" w:rsidRDefault="003C6A0A" w:rsidP="003C6A0A">
      <w:pPr>
        <w:ind w:left="1418"/>
        <w:jc w:val="both"/>
        <w:rPr>
          <w:rFonts w:ascii="Verdana" w:hAnsi="Verdana" w:cs="Arial"/>
          <w:sz w:val="18"/>
          <w:szCs w:val="18"/>
          <w:lang w:val="es-BO"/>
        </w:rPr>
      </w:pPr>
    </w:p>
    <w:p w14:paraId="7D0BDBEF" w14:textId="653D1FF0" w:rsidR="003C6A0A" w:rsidRPr="003C0DD8" w:rsidRDefault="003C6A0A" w:rsidP="00DA03F5">
      <w:pPr>
        <w:pStyle w:val="Ttulo"/>
        <w:numPr>
          <w:ilvl w:val="0"/>
          <w:numId w:val="11"/>
        </w:numPr>
        <w:spacing w:before="0" w:after="0"/>
        <w:jc w:val="left"/>
        <w:rPr>
          <w:rFonts w:ascii="Verdana" w:hAnsi="Verdana"/>
          <w:sz w:val="18"/>
          <w:szCs w:val="18"/>
          <w:lang w:val="es-BO"/>
        </w:rPr>
      </w:pPr>
      <w:bookmarkStart w:id="42" w:name="_Toc517857071"/>
      <w:r w:rsidRPr="003C0DD8">
        <w:rPr>
          <w:rFonts w:ascii="Verdana" w:hAnsi="Verdana"/>
          <w:sz w:val="18"/>
          <w:szCs w:val="18"/>
          <w:lang w:val="es-BO"/>
        </w:rPr>
        <w:t>RECHAZO Y DESCALIFICACIÓN DE PROPUESTAS</w:t>
      </w:r>
      <w:bookmarkEnd w:id="42"/>
    </w:p>
    <w:p w14:paraId="4B0168DE" w14:textId="77777777" w:rsidR="003C6A0A" w:rsidRPr="003C0DD8" w:rsidRDefault="003C6A0A" w:rsidP="003C6A0A">
      <w:pPr>
        <w:jc w:val="both"/>
        <w:rPr>
          <w:rFonts w:ascii="Verdana" w:hAnsi="Verdana" w:cs="Arial"/>
          <w:b/>
          <w:sz w:val="18"/>
          <w:szCs w:val="18"/>
          <w:lang w:val="es-BO"/>
        </w:rPr>
      </w:pPr>
    </w:p>
    <w:p w14:paraId="1020EF08" w14:textId="52BD3E0E" w:rsidR="003C6A0A" w:rsidRPr="003C0DD8" w:rsidRDefault="003C6A0A" w:rsidP="00DA03F5">
      <w:pPr>
        <w:pStyle w:val="Prrafodelista"/>
        <w:numPr>
          <w:ilvl w:val="1"/>
          <w:numId w:val="11"/>
        </w:numPr>
        <w:ind w:left="1134" w:hanging="708"/>
        <w:jc w:val="both"/>
        <w:rPr>
          <w:rFonts w:ascii="Verdana" w:hAnsi="Verdana"/>
          <w:sz w:val="18"/>
          <w:szCs w:val="18"/>
          <w:lang w:val="es-BO"/>
        </w:rPr>
      </w:pPr>
      <w:bookmarkStart w:id="43" w:name="_Toc347248067"/>
      <w:bookmarkStart w:id="44" w:name="_Toc347248397"/>
      <w:bookmarkStart w:id="45" w:name="_Toc355774153"/>
      <w:bookmarkStart w:id="46" w:name="_Toc355974618"/>
      <w:r w:rsidRPr="003C0DD8">
        <w:rPr>
          <w:rFonts w:ascii="Verdana" w:hAnsi="Verdana"/>
          <w:sz w:val="18"/>
          <w:szCs w:val="18"/>
          <w:lang w:val="es-BO"/>
        </w:rPr>
        <w:t>Procederá el rechazo de la pro</w:t>
      </w:r>
      <w:r w:rsidR="00C71ABB" w:rsidRPr="003C0DD8">
        <w:rPr>
          <w:rFonts w:ascii="Verdana" w:hAnsi="Verdana"/>
          <w:sz w:val="18"/>
          <w:szCs w:val="18"/>
          <w:lang w:val="es-BO"/>
        </w:rPr>
        <w:t xml:space="preserve">puesta cuando </w:t>
      </w:r>
      <w:r w:rsidR="00030A8E" w:rsidRPr="003C0DD8">
        <w:rPr>
          <w:rFonts w:ascii="Verdana" w:hAnsi="Verdana"/>
          <w:sz w:val="18"/>
          <w:szCs w:val="18"/>
          <w:lang w:val="es-BO"/>
        </w:rPr>
        <w:t>é</w:t>
      </w:r>
      <w:r w:rsidRPr="003C0DD8">
        <w:rPr>
          <w:rFonts w:ascii="Verdana" w:hAnsi="Verdana"/>
          <w:sz w:val="18"/>
          <w:szCs w:val="18"/>
          <w:lang w:val="es-BO"/>
        </w:rPr>
        <w:t xml:space="preserve">sta fuese presentada fuera del </w:t>
      </w:r>
      <w:r w:rsidR="006D210C" w:rsidRPr="003C0DD8">
        <w:rPr>
          <w:rFonts w:ascii="Verdana" w:hAnsi="Verdana"/>
          <w:sz w:val="18"/>
          <w:szCs w:val="18"/>
          <w:lang w:val="es-BO"/>
        </w:rPr>
        <w:t>plazo (</w:t>
      </w:r>
      <w:r w:rsidRPr="003C0DD8">
        <w:rPr>
          <w:rFonts w:ascii="Verdana" w:hAnsi="Verdana"/>
          <w:sz w:val="18"/>
          <w:szCs w:val="18"/>
          <w:lang w:val="es-BO"/>
        </w:rPr>
        <w:t>fecha y hora) y/o en lugar diferente al establecido en el presente DBC.</w:t>
      </w:r>
      <w:bookmarkEnd w:id="43"/>
      <w:bookmarkEnd w:id="44"/>
      <w:bookmarkEnd w:id="45"/>
      <w:bookmarkEnd w:id="46"/>
    </w:p>
    <w:p w14:paraId="5A7ECC56" w14:textId="77777777" w:rsidR="003C6A0A" w:rsidRPr="003C0DD8" w:rsidRDefault="003C6A0A" w:rsidP="008F41C5">
      <w:pPr>
        <w:pStyle w:val="Ttulo"/>
        <w:spacing w:before="0" w:after="0"/>
        <w:ind w:left="576"/>
        <w:jc w:val="left"/>
        <w:rPr>
          <w:rFonts w:ascii="Verdana" w:hAnsi="Verdana"/>
          <w:b w:val="0"/>
          <w:sz w:val="18"/>
          <w:szCs w:val="18"/>
          <w:lang w:val="es-BO"/>
        </w:rPr>
      </w:pPr>
    </w:p>
    <w:p w14:paraId="4D71F58E" w14:textId="674C4249" w:rsidR="003C6A0A" w:rsidRPr="003C0DD8" w:rsidRDefault="003C6A0A" w:rsidP="00DA03F5">
      <w:pPr>
        <w:pStyle w:val="Prrafodelista"/>
        <w:numPr>
          <w:ilvl w:val="1"/>
          <w:numId w:val="11"/>
        </w:numPr>
        <w:ind w:left="1134" w:hanging="708"/>
        <w:jc w:val="both"/>
        <w:rPr>
          <w:rFonts w:ascii="Verdana" w:hAnsi="Verdana"/>
          <w:b/>
          <w:sz w:val="18"/>
          <w:szCs w:val="18"/>
          <w:lang w:val="es-BO"/>
        </w:rPr>
      </w:pPr>
      <w:bookmarkStart w:id="47" w:name="_Toc347248068"/>
      <w:bookmarkStart w:id="48" w:name="_Toc347248398"/>
      <w:bookmarkStart w:id="49" w:name="_Toc355774154"/>
      <w:bookmarkStart w:id="50" w:name="_Toc355974619"/>
      <w:r w:rsidRPr="003C0DD8">
        <w:rPr>
          <w:rFonts w:ascii="Verdana" w:hAnsi="Verdana"/>
          <w:b/>
          <w:sz w:val="18"/>
          <w:szCs w:val="18"/>
          <w:lang w:val="es-BO"/>
        </w:rPr>
        <w:t>Las causales de descalificación son:</w:t>
      </w:r>
      <w:bookmarkEnd w:id="47"/>
      <w:bookmarkEnd w:id="48"/>
      <w:bookmarkEnd w:id="49"/>
      <w:bookmarkEnd w:id="50"/>
    </w:p>
    <w:p w14:paraId="27E61B29" w14:textId="77777777" w:rsidR="00382FDB" w:rsidRPr="003C0DD8" w:rsidRDefault="00382FDB" w:rsidP="00382FDB">
      <w:pPr>
        <w:pStyle w:val="Prrafodelista"/>
        <w:ind w:left="1428"/>
        <w:jc w:val="both"/>
        <w:rPr>
          <w:rFonts w:ascii="Verdana" w:hAnsi="Verdana" w:cs="Arial"/>
          <w:sz w:val="18"/>
          <w:szCs w:val="18"/>
          <w:lang w:val="es-BO"/>
        </w:rPr>
      </w:pPr>
    </w:p>
    <w:p w14:paraId="41ACADD0" w14:textId="77777777" w:rsidR="009C7422" w:rsidRPr="003C0DD8" w:rsidRDefault="0063324D" w:rsidP="00DA03F5">
      <w:pPr>
        <w:pStyle w:val="Prrafodelista"/>
        <w:numPr>
          <w:ilvl w:val="0"/>
          <w:numId w:val="14"/>
        </w:numPr>
        <w:ind w:left="1843" w:hanging="425"/>
        <w:jc w:val="both"/>
        <w:rPr>
          <w:rFonts w:ascii="Verdana" w:hAnsi="Verdana" w:cs="Arial"/>
          <w:sz w:val="18"/>
          <w:szCs w:val="18"/>
          <w:lang w:val="es-BO"/>
        </w:rPr>
      </w:pPr>
      <w:r w:rsidRPr="003C0DD8">
        <w:rPr>
          <w:rFonts w:ascii="Verdana" w:hAnsi="Verdana" w:cs="Arial"/>
          <w:sz w:val="18"/>
          <w:szCs w:val="18"/>
          <w:lang w:val="es-BO"/>
        </w:rPr>
        <w:t>Incumplimiento</w:t>
      </w:r>
      <w:r w:rsidR="009C7422" w:rsidRPr="003C0DD8">
        <w:rPr>
          <w:rFonts w:ascii="Verdana" w:hAnsi="Verdana" w:cs="Arial"/>
          <w:sz w:val="18"/>
          <w:szCs w:val="18"/>
          <w:lang w:val="es-BO"/>
        </w:rPr>
        <w:t xml:space="preserve"> a la </w:t>
      </w:r>
      <w:r w:rsidR="006F0EB6" w:rsidRPr="003C0DD8">
        <w:rPr>
          <w:rFonts w:ascii="Verdana" w:hAnsi="Verdana" w:cs="Arial"/>
          <w:sz w:val="18"/>
          <w:szCs w:val="18"/>
          <w:lang w:val="es-BO"/>
        </w:rPr>
        <w:t xml:space="preserve">declaración jurada </w:t>
      </w:r>
      <w:r w:rsidRPr="003C0DD8">
        <w:rPr>
          <w:rFonts w:ascii="Verdana" w:hAnsi="Verdana" w:cs="Arial"/>
          <w:sz w:val="18"/>
          <w:szCs w:val="18"/>
          <w:lang w:val="es-BO"/>
        </w:rPr>
        <w:t xml:space="preserve">del </w:t>
      </w:r>
      <w:r w:rsidR="006C6958" w:rsidRPr="003C0DD8">
        <w:rPr>
          <w:rFonts w:ascii="Verdana" w:hAnsi="Verdana" w:cs="Arial"/>
          <w:sz w:val="18"/>
          <w:szCs w:val="18"/>
          <w:lang w:val="es-BO"/>
        </w:rPr>
        <w:t>F</w:t>
      </w:r>
      <w:r w:rsidRPr="003C0DD8">
        <w:rPr>
          <w:rFonts w:ascii="Verdana" w:hAnsi="Verdana" w:cs="Arial"/>
          <w:sz w:val="18"/>
          <w:szCs w:val="18"/>
          <w:lang w:val="es-BO"/>
        </w:rPr>
        <w:t>ormulario de Presentación de Propuesta (</w:t>
      </w:r>
      <w:r w:rsidR="00180C28" w:rsidRPr="003C0DD8">
        <w:rPr>
          <w:rFonts w:ascii="Verdana" w:hAnsi="Verdana" w:cs="Arial"/>
          <w:sz w:val="18"/>
          <w:szCs w:val="18"/>
          <w:lang w:val="es-BO"/>
        </w:rPr>
        <w:t>F</w:t>
      </w:r>
      <w:r w:rsidRPr="003C0DD8">
        <w:rPr>
          <w:rFonts w:ascii="Verdana" w:hAnsi="Verdana" w:cs="Arial"/>
          <w:sz w:val="18"/>
          <w:szCs w:val="18"/>
          <w:lang w:val="es-BO"/>
        </w:rPr>
        <w:t>ormulario A-1).</w:t>
      </w:r>
    </w:p>
    <w:p w14:paraId="1894EE10" w14:textId="77777777" w:rsidR="003C6A0A" w:rsidRPr="003C0DD8" w:rsidRDefault="003C6A0A" w:rsidP="00DA03F5">
      <w:pPr>
        <w:pStyle w:val="Prrafodelista"/>
        <w:numPr>
          <w:ilvl w:val="0"/>
          <w:numId w:val="14"/>
        </w:numPr>
        <w:ind w:left="1843" w:hanging="425"/>
        <w:jc w:val="both"/>
        <w:rPr>
          <w:rFonts w:ascii="Verdana" w:hAnsi="Verdana" w:cs="Arial"/>
          <w:sz w:val="18"/>
          <w:szCs w:val="18"/>
          <w:lang w:val="es-BO"/>
        </w:rPr>
      </w:pPr>
      <w:r w:rsidRPr="003C0DD8">
        <w:rPr>
          <w:rFonts w:ascii="Verdana" w:hAnsi="Verdana" w:cs="Arial"/>
          <w:sz w:val="18"/>
          <w:szCs w:val="18"/>
          <w:lang w:val="es-BO"/>
        </w:rPr>
        <w:t>Cuando la propuesta técnica y/o económica no cumpla con las condiciones establecidas en el presente DBC.</w:t>
      </w:r>
    </w:p>
    <w:p w14:paraId="247DAC10" w14:textId="77777777" w:rsidR="006766A9" w:rsidRPr="003C0DD8" w:rsidRDefault="003C6A0A" w:rsidP="00DA03F5">
      <w:pPr>
        <w:pStyle w:val="Prrafodelista"/>
        <w:numPr>
          <w:ilvl w:val="0"/>
          <w:numId w:val="14"/>
        </w:numPr>
        <w:ind w:left="1843" w:hanging="425"/>
        <w:jc w:val="both"/>
        <w:rPr>
          <w:rFonts w:ascii="Verdana" w:hAnsi="Verdana" w:cs="Arial"/>
          <w:sz w:val="18"/>
          <w:szCs w:val="18"/>
          <w:lang w:val="es-BO"/>
        </w:rPr>
      </w:pPr>
      <w:r w:rsidRPr="003C0DD8">
        <w:rPr>
          <w:rFonts w:ascii="Verdana" w:hAnsi="Verdana" w:cs="Arial"/>
          <w:sz w:val="18"/>
          <w:szCs w:val="18"/>
          <w:lang w:val="es-BO"/>
        </w:rPr>
        <w:t>Cuando la propuesta económica exceda el Precio Referencial.</w:t>
      </w:r>
    </w:p>
    <w:p w14:paraId="043EA9E6" w14:textId="37D53F76" w:rsidR="004F2408" w:rsidRPr="003C0DD8" w:rsidRDefault="004F2408" w:rsidP="00DA03F5">
      <w:pPr>
        <w:pStyle w:val="Prrafodelista"/>
        <w:numPr>
          <w:ilvl w:val="0"/>
          <w:numId w:val="14"/>
        </w:numPr>
        <w:ind w:left="1843" w:hanging="425"/>
        <w:jc w:val="both"/>
        <w:rPr>
          <w:rFonts w:ascii="Verdana" w:hAnsi="Verdana" w:cs="Arial"/>
          <w:sz w:val="18"/>
          <w:szCs w:val="18"/>
          <w:lang w:val="es-BO"/>
        </w:rPr>
      </w:pPr>
      <w:r w:rsidRPr="003C0DD8">
        <w:rPr>
          <w:rFonts w:ascii="Verdana" w:hAnsi="Verdana" w:cs="Arial"/>
          <w:sz w:val="18"/>
          <w:szCs w:val="18"/>
          <w:lang w:val="es-BO"/>
        </w:rPr>
        <w:t xml:space="preserve">Cuando el período de validez de la propuesta, no se ajuste al plazo mínimo establecido en el </w:t>
      </w:r>
      <w:r w:rsidR="000C3566" w:rsidRPr="003C0DD8">
        <w:rPr>
          <w:rFonts w:ascii="Verdana" w:hAnsi="Verdana" w:cs="Arial"/>
          <w:sz w:val="18"/>
          <w:szCs w:val="18"/>
          <w:lang w:val="es-BO"/>
        </w:rPr>
        <w:t>sub</w:t>
      </w:r>
      <w:r w:rsidRPr="003C0DD8">
        <w:rPr>
          <w:rFonts w:ascii="Verdana" w:hAnsi="Verdana" w:cs="Arial"/>
          <w:sz w:val="18"/>
          <w:szCs w:val="18"/>
          <w:lang w:val="es-BO"/>
        </w:rPr>
        <w:t>numeral 16.1 del presente DBC.</w:t>
      </w:r>
    </w:p>
    <w:p w14:paraId="730885FD" w14:textId="2F3436D8" w:rsidR="003833A0" w:rsidRPr="001A3F5B" w:rsidRDefault="001A3F5B" w:rsidP="001A3F5B">
      <w:pPr>
        <w:pStyle w:val="Prrafodelista"/>
        <w:numPr>
          <w:ilvl w:val="0"/>
          <w:numId w:val="14"/>
        </w:numPr>
        <w:ind w:left="1843" w:hanging="425"/>
        <w:jc w:val="both"/>
        <w:rPr>
          <w:rFonts w:ascii="Verdana" w:hAnsi="Verdana" w:cs="Arial"/>
          <w:i/>
          <w:sz w:val="18"/>
          <w:szCs w:val="18"/>
          <w:lang w:val="es-BO"/>
        </w:rPr>
      </w:pPr>
      <w:r w:rsidRPr="001A3F5B">
        <w:rPr>
          <w:rFonts w:ascii="Verdana" w:hAnsi="Verdana" w:cs="Arial"/>
          <w:i/>
          <w:color w:val="FF0000"/>
          <w:sz w:val="18"/>
          <w:szCs w:val="18"/>
          <w:lang w:val="es-BO"/>
        </w:rPr>
        <w:t>“NO APLICA por disposición del Decreto Supremo N° 4285”</w:t>
      </w:r>
    </w:p>
    <w:p w14:paraId="290925E9" w14:textId="3BF5A0B1" w:rsidR="000A2B05" w:rsidRPr="001A3F5B" w:rsidRDefault="001A3F5B" w:rsidP="001A3F5B">
      <w:pPr>
        <w:pStyle w:val="Prrafodelista"/>
        <w:numPr>
          <w:ilvl w:val="0"/>
          <w:numId w:val="14"/>
        </w:numPr>
        <w:ind w:left="1843" w:hanging="425"/>
        <w:jc w:val="both"/>
        <w:rPr>
          <w:rFonts w:ascii="Verdana" w:hAnsi="Verdana" w:cs="Arial"/>
          <w:i/>
          <w:sz w:val="18"/>
          <w:szCs w:val="18"/>
          <w:lang w:val="es-BO"/>
        </w:rPr>
      </w:pPr>
      <w:r w:rsidRPr="001A3F5B">
        <w:rPr>
          <w:rFonts w:ascii="Verdana" w:hAnsi="Verdana" w:cs="Arial"/>
          <w:i/>
          <w:color w:val="FF0000"/>
          <w:sz w:val="18"/>
          <w:szCs w:val="18"/>
          <w:lang w:val="es-BO"/>
        </w:rPr>
        <w:t>“NO APLICA por disposición del Decreto Supremo N° 4285”</w:t>
      </w:r>
    </w:p>
    <w:p w14:paraId="5F001DCE" w14:textId="77777777" w:rsidR="003833A0" w:rsidRPr="003C0DD8" w:rsidRDefault="003833A0" w:rsidP="00DA03F5">
      <w:pPr>
        <w:pStyle w:val="Prrafodelista"/>
        <w:numPr>
          <w:ilvl w:val="0"/>
          <w:numId w:val="14"/>
        </w:numPr>
        <w:ind w:left="1843" w:hanging="425"/>
        <w:jc w:val="both"/>
        <w:rPr>
          <w:rFonts w:ascii="Verdana" w:hAnsi="Verdana" w:cs="Arial"/>
          <w:sz w:val="18"/>
          <w:szCs w:val="18"/>
          <w:lang w:val="es-BO"/>
        </w:rPr>
      </w:pPr>
      <w:r w:rsidRPr="003C0DD8">
        <w:rPr>
          <w:rFonts w:ascii="Verdana" w:hAnsi="Verdana" w:cs="Arial"/>
          <w:sz w:val="18"/>
          <w:szCs w:val="18"/>
          <w:lang w:val="es-BO"/>
        </w:rPr>
        <w:t xml:space="preserve">Cuando el proponente presente dos o más </w:t>
      </w:r>
      <w:r w:rsidR="00A17E92" w:rsidRPr="003C0DD8">
        <w:rPr>
          <w:rFonts w:ascii="Verdana" w:hAnsi="Verdana" w:cs="Arial"/>
          <w:sz w:val="18"/>
          <w:szCs w:val="18"/>
          <w:lang w:val="es-BO"/>
        </w:rPr>
        <w:t>alternativas en</w:t>
      </w:r>
      <w:r w:rsidR="00A53ED7" w:rsidRPr="003C0DD8">
        <w:rPr>
          <w:rFonts w:ascii="Verdana" w:hAnsi="Verdana" w:cs="Arial"/>
          <w:sz w:val="18"/>
          <w:szCs w:val="18"/>
          <w:lang w:val="es-BO"/>
        </w:rPr>
        <w:t xml:space="preserve"> una </w:t>
      </w:r>
      <w:r w:rsidR="00AD0069" w:rsidRPr="003C0DD8">
        <w:rPr>
          <w:rFonts w:ascii="Verdana" w:hAnsi="Verdana" w:cs="Arial"/>
          <w:sz w:val="18"/>
          <w:szCs w:val="18"/>
          <w:lang w:val="es-BO"/>
        </w:rPr>
        <w:t xml:space="preserve">misma </w:t>
      </w:r>
      <w:r w:rsidR="00A53ED7" w:rsidRPr="003C0DD8">
        <w:rPr>
          <w:rFonts w:ascii="Verdana" w:hAnsi="Verdana" w:cs="Arial"/>
          <w:sz w:val="18"/>
          <w:szCs w:val="18"/>
          <w:lang w:val="es-BO"/>
        </w:rPr>
        <w:t>propuesta.</w:t>
      </w:r>
    </w:p>
    <w:p w14:paraId="22845096" w14:textId="77777777" w:rsidR="003833A0" w:rsidRPr="003C0DD8" w:rsidRDefault="003833A0" w:rsidP="00DA03F5">
      <w:pPr>
        <w:pStyle w:val="Prrafodelista"/>
        <w:numPr>
          <w:ilvl w:val="0"/>
          <w:numId w:val="14"/>
        </w:numPr>
        <w:ind w:left="1843" w:hanging="425"/>
        <w:jc w:val="both"/>
        <w:rPr>
          <w:rFonts w:ascii="Verdana" w:hAnsi="Verdana" w:cs="Arial"/>
          <w:sz w:val="18"/>
          <w:szCs w:val="18"/>
          <w:lang w:val="es-BO"/>
        </w:rPr>
      </w:pPr>
      <w:r w:rsidRPr="003C0DD8">
        <w:rPr>
          <w:rFonts w:ascii="Verdana" w:hAnsi="Verdana" w:cs="Arial"/>
          <w:sz w:val="18"/>
          <w:szCs w:val="18"/>
          <w:lang w:val="es-BO"/>
        </w:rPr>
        <w:t>Cuando el proponente presente dos o más propuestas.</w:t>
      </w:r>
    </w:p>
    <w:p w14:paraId="491461C9" w14:textId="77777777" w:rsidR="00B24FFD" w:rsidRPr="003C0DD8" w:rsidRDefault="00B24FFD" w:rsidP="00DA03F5">
      <w:pPr>
        <w:pStyle w:val="Prrafodelista"/>
        <w:numPr>
          <w:ilvl w:val="0"/>
          <w:numId w:val="14"/>
        </w:numPr>
        <w:ind w:left="1843" w:hanging="425"/>
        <w:jc w:val="both"/>
        <w:rPr>
          <w:rFonts w:ascii="Verdana" w:hAnsi="Verdana" w:cs="Arial"/>
          <w:sz w:val="18"/>
          <w:szCs w:val="18"/>
          <w:lang w:val="es-BO"/>
        </w:rPr>
      </w:pPr>
      <w:r w:rsidRPr="003C0DD8">
        <w:rPr>
          <w:rFonts w:ascii="Verdana" w:hAnsi="Verdana" w:cs="Arial"/>
          <w:sz w:val="18"/>
          <w:szCs w:val="18"/>
          <w:lang w:val="es-BO"/>
        </w:rPr>
        <w:t>Cuando la propuesta contenga textos entre líneas, borrones y tachadura</w:t>
      </w:r>
      <w:r w:rsidR="008647EB" w:rsidRPr="003C0DD8">
        <w:rPr>
          <w:rFonts w:ascii="Verdana" w:hAnsi="Verdana" w:cs="Arial"/>
          <w:sz w:val="18"/>
          <w:szCs w:val="18"/>
          <w:lang w:val="es-BO"/>
        </w:rPr>
        <w:t>s</w:t>
      </w:r>
      <w:r w:rsidRPr="003C0DD8">
        <w:rPr>
          <w:rFonts w:ascii="Verdana" w:hAnsi="Verdana" w:cs="Arial"/>
          <w:sz w:val="18"/>
          <w:szCs w:val="18"/>
          <w:lang w:val="es-BO"/>
        </w:rPr>
        <w:t>.</w:t>
      </w:r>
    </w:p>
    <w:p w14:paraId="2DF826F3" w14:textId="77777777" w:rsidR="00A67866" w:rsidRPr="003C0DD8" w:rsidRDefault="00A67866" w:rsidP="00DA03F5">
      <w:pPr>
        <w:pStyle w:val="Prrafodelista"/>
        <w:numPr>
          <w:ilvl w:val="0"/>
          <w:numId w:val="14"/>
        </w:numPr>
        <w:ind w:left="1843" w:hanging="425"/>
        <w:jc w:val="both"/>
        <w:rPr>
          <w:rFonts w:ascii="Verdana" w:hAnsi="Verdana" w:cs="Arial"/>
          <w:sz w:val="18"/>
          <w:szCs w:val="18"/>
          <w:lang w:val="es-BO"/>
        </w:rPr>
      </w:pPr>
      <w:r w:rsidRPr="003C0DD8">
        <w:rPr>
          <w:rFonts w:ascii="Verdana" w:hAnsi="Verdana" w:cs="Arial"/>
          <w:sz w:val="18"/>
          <w:szCs w:val="18"/>
          <w:lang w:val="es-BO"/>
        </w:rPr>
        <w:t>Cuando la propuesta presente errores no subsanables.</w:t>
      </w:r>
    </w:p>
    <w:p w14:paraId="23FB0455" w14:textId="77777777" w:rsidR="00F51D9E" w:rsidRPr="003C0DD8" w:rsidRDefault="00F51D9E" w:rsidP="00DA03F5">
      <w:pPr>
        <w:pStyle w:val="Prrafodelista"/>
        <w:numPr>
          <w:ilvl w:val="0"/>
          <w:numId w:val="14"/>
        </w:numPr>
        <w:ind w:left="1843" w:hanging="425"/>
        <w:jc w:val="both"/>
        <w:rPr>
          <w:rFonts w:ascii="Verdana" w:hAnsi="Verdana" w:cs="Arial"/>
          <w:sz w:val="18"/>
          <w:szCs w:val="18"/>
          <w:lang w:val="es-BO"/>
        </w:rPr>
      </w:pPr>
      <w:r w:rsidRPr="003C0DD8">
        <w:rPr>
          <w:rFonts w:ascii="Verdana" w:hAnsi="Verdana" w:cs="Arial"/>
          <w:sz w:val="18"/>
          <w:szCs w:val="18"/>
          <w:lang w:val="es-BO"/>
        </w:rPr>
        <w:t xml:space="preserve">Cuando el Certificado Único emitido por la </w:t>
      </w:r>
      <w:r w:rsidRPr="003C0DD8">
        <w:rPr>
          <w:rFonts w:ascii="Verdana" w:hAnsi="Verdana"/>
          <w:sz w:val="18"/>
          <w:szCs w:val="18"/>
          <w:lang w:val="es-BO"/>
        </w:rPr>
        <w:t>Autoridad de Fiscalización y Control de Pensiones y Seguros (</w:t>
      </w:r>
      <w:r w:rsidRPr="003C0DD8">
        <w:rPr>
          <w:rFonts w:ascii="Verdana" w:hAnsi="Verdana" w:cs="Arial"/>
          <w:sz w:val="18"/>
          <w:szCs w:val="18"/>
          <w:lang w:val="es-BO"/>
        </w:rPr>
        <w:t>APS), tenga observaciones en lo referente a: capital mínimo, margen de solvencia, recursos de inversión, reservas técnicas y/o siniestros en mora.</w:t>
      </w:r>
    </w:p>
    <w:p w14:paraId="6FE1F25D" w14:textId="77777777" w:rsidR="002D7E5D" w:rsidRPr="003C0DD8" w:rsidRDefault="00383B25" w:rsidP="00DA03F5">
      <w:pPr>
        <w:pStyle w:val="Prrafodelista"/>
        <w:numPr>
          <w:ilvl w:val="0"/>
          <w:numId w:val="14"/>
        </w:numPr>
        <w:ind w:left="1843" w:hanging="425"/>
        <w:jc w:val="both"/>
        <w:rPr>
          <w:rFonts w:ascii="Verdana" w:hAnsi="Verdana" w:cs="Arial"/>
          <w:sz w:val="18"/>
          <w:szCs w:val="18"/>
          <w:lang w:val="es-BO"/>
        </w:rPr>
      </w:pPr>
      <w:r w:rsidRPr="003C0DD8">
        <w:rPr>
          <w:rFonts w:ascii="Verdana" w:hAnsi="Verdana" w:cs="Arial"/>
          <w:sz w:val="18"/>
          <w:szCs w:val="18"/>
          <w:lang w:val="es-BO"/>
        </w:rPr>
        <w:t xml:space="preserve">Si para la suscripción del contrato, la documentación </w:t>
      </w:r>
      <w:r w:rsidR="002D7E5D" w:rsidRPr="003C0DD8">
        <w:rPr>
          <w:rFonts w:ascii="Verdana" w:hAnsi="Verdana" w:cs="Arial"/>
          <w:sz w:val="18"/>
          <w:szCs w:val="18"/>
          <w:lang w:val="es-BO"/>
        </w:rPr>
        <w:t>presentada</w:t>
      </w:r>
      <w:r w:rsidR="006C6887" w:rsidRPr="003C0DD8">
        <w:rPr>
          <w:rFonts w:ascii="Verdana" w:hAnsi="Verdana" w:cs="Arial"/>
          <w:sz w:val="18"/>
          <w:szCs w:val="18"/>
          <w:lang w:val="es-BO"/>
        </w:rPr>
        <w:t xml:space="preserve"> por el proponente adjudicado,</w:t>
      </w:r>
      <w:r w:rsidR="004F2408" w:rsidRPr="003C0DD8">
        <w:rPr>
          <w:rFonts w:ascii="Verdana" w:hAnsi="Verdana" w:cs="Arial"/>
          <w:sz w:val="18"/>
          <w:szCs w:val="18"/>
          <w:lang w:val="es-BO"/>
        </w:rPr>
        <w:t xml:space="preserve"> no respalde</w:t>
      </w:r>
      <w:r w:rsidR="002D7E5D" w:rsidRPr="003C0DD8">
        <w:rPr>
          <w:rFonts w:ascii="Verdana" w:hAnsi="Verdana" w:cs="Arial"/>
          <w:sz w:val="18"/>
          <w:szCs w:val="18"/>
          <w:lang w:val="es-BO"/>
        </w:rPr>
        <w:t xml:space="preserve"> lo señalado en </w:t>
      </w:r>
      <w:r w:rsidR="007C4724" w:rsidRPr="003C0DD8">
        <w:rPr>
          <w:rFonts w:ascii="Verdana" w:hAnsi="Verdana" w:cs="Arial"/>
          <w:sz w:val="18"/>
          <w:szCs w:val="18"/>
          <w:lang w:val="es-BO"/>
        </w:rPr>
        <w:t xml:space="preserve">el Formulario de Presentación de Propuesta </w:t>
      </w:r>
      <w:r w:rsidR="006B5BDE" w:rsidRPr="003C0DD8">
        <w:rPr>
          <w:rFonts w:ascii="Verdana" w:hAnsi="Verdana" w:cs="Arial"/>
          <w:sz w:val="18"/>
          <w:szCs w:val="18"/>
          <w:lang w:val="es-BO"/>
        </w:rPr>
        <w:t>(Formulario A-1)</w:t>
      </w:r>
      <w:r w:rsidR="002D7E5D" w:rsidRPr="003C0DD8">
        <w:rPr>
          <w:rFonts w:ascii="Verdana" w:hAnsi="Verdana" w:cs="Arial"/>
          <w:sz w:val="18"/>
          <w:szCs w:val="18"/>
          <w:lang w:val="es-BO"/>
        </w:rPr>
        <w:t>.</w:t>
      </w:r>
    </w:p>
    <w:p w14:paraId="4A1BD08C" w14:textId="77777777" w:rsidR="00696CFD" w:rsidRPr="003C0DD8" w:rsidRDefault="00696CFD" w:rsidP="00DA03F5">
      <w:pPr>
        <w:pStyle w:val="Prrafodelista"/>
        <w:numPr>
          <w:ilvl w:val="0"/>
          <w:numId w:val="14"/>
        </w:numPr>
        <w:ind w:left="1843" w:hanging="425"/>
        <w:jc w:val="both"/>
        <w:rPr>
          <w:rFonts w:ascii="Verdana" w:hAnsi="Verdana" w:cs="Arial"/>
          <w:sz w:val="18"/>
          <w:szCs w:val="18"/>
          <w:lang w:val="es-BO"/>
        </w:rPr>
      </w:pPr>
      <w:r w:rsidRPr="003C0DD8">
        <w:rPr>
          <w:rFonts w:ascii="Verdana" w:hAnsi="Verdana" w:cs="Arial"/>
          <w:sz w:val="18"/>
          <w:szCs w:val="18"/>
          <w:lang w:val="es-BO"/>
        </w:rPr>
        <w:t xml:space="preserve">Si para la suscripción del contrato la documentación solicitada, no fuera presentada dentro del plazo establecido para su verificación; salvo ampliación de plazo solicitado por el proponente adjudicado y aceptada por la entidad de acuerdo a lo previsto en el sub numeral 29.1 del presente DBC. </w:t>
      </w:r>
    </w:p>
    <w:p w14:paraId="281C60F4" w14:textId="77777777" w:rsidR="00F5589B" w:rsidRPr="003C0DD8" w:rsidRDefault="00E428B0" w:rsidP="00DA03F5">
      <w:pPr>
        <w:pStyle w:val="Prrafodelista"/>
        <w:numPr>
          <w:ilvl w:val="0"/>
          <w:numId w:val="14"/>
        </w:numPr>
        <w:ind w:left="1843" w:hanging="425"/>
        <w:jc w:val="both"/>
        <w:rPr>
          <w:rFonts w:ascii="Verdana" w:hAnsi="Verdana" w:cs="Arial"/>
          <w:sz w:val="18"/>
          <w:szCs w:val="18"/>
          <w:lang w:val="es-BO"/>
        </w:rPr>
      </w:pPr>
      <w:r w:rsidRPr="003C0DD8">
        <w:rPr>
          <w:rFonts w:ascii="Verdana" w:hAnsi="Verdana" w:cs="Arial"/>
          <w:sz w:val="18"/>
          <w:szCs w:val="18"/>
          <w:lang w:val="es-BO"/>
        </w:rPr>
        <w:t>Cuando el proponente adjudicado desista de forma expresa o tácita de suscribir el contrato.</w:t>
      </w:r>
    </w:p>
    <w:p w14:paraId="63C03F2A" w14:textId="77777777" w:rsidR="005B1804" w:rsidRPr="003C0DD8" w:rsidRDefault="005B1804" w:rsidP="005B1804">
      <w:pPr>
        <w:pStyle w:val="Ttulo4"/>
        <w:numPr>
          <w:ilvl w:val="0"/>
          <w:numId w:val="0"/>
        </w:numPr>
        <w:spacing w:before="0" w:after="0"/>
        <w:ind w:left="567"/>
        <w:jc w:val="both"/>
        <w:rPr>
          <w:rFonts w:ascii="Verdana" w:hAnsi="Verdana" w:cs="Arial"/>
          <w:b w:val="0"/>
          <w:bCs w:val="0"/>
          <w:sz w:val="18"/>
          <w:szCs w:val="18"/>
          <w:lang w:val="es-BO"/>
        </w:rPr>
      </w:pPr>
    </w:p>
    <w:p w14:paraId="614415E2" w14:textId="5FEAC8B4" w:rsidR="006E5C6E" w:rsidRPr="003C0DD8" w:rsidRDefault="00616635" w:rsidP="00696CFD">
      <w:pPr>
        <w:pStyle w:val="Prrafodelista"/>
        <w:ind w:left="1134"/>
        <w:jc w:val="both"/>
        <w:rPr>
          <w:rFonts w:ascii="Verdana" w:hAnsi="Verdana" w:cs="Arial"/>
          <w:bCs/>
          <w:sz w:val="18"/>
          <w:szCs w:val="18"/>
          <w:lang w:val="es-BO"/>
        </w:rPr>
      </w:pPr>
      <w:r w:rsidRPr="003C0DD8">
        <w:rPr>
          <w:rFonts w:ascii="Verdana" w:hAnsi="Verdana" w:cs="Arial"/>
          <w:bCs/>
          <w:sz w:val="18"/>
          <w:szCs w:val="18"/>
          <w:lang w:val="es-BO"/>
        </w:rPr>
        <w:t xml:space="preserve">La descalificación de propuestas deberá realizarse única y exclusivamente por las causales señaladas </w:t>
      </w:r>
      <w:r w:rsidRPr="003C0DD8">
        <w:rPr>
          <w:rFonts w:ascii="Verdana" w:hAnsi="Verdana"/>
          <w:sz w:val="18"/>
          <w:szCs w:val="18"/>
          <w:lang w:val="es-BO"/>
        </w:rPr>
        <w:t>precedentemente</w:t>
      </w:r>
      <w:r w:rsidR="00D37DA7" w:rsidRPr="003C0DD8">
        <w:rPr>
          <w:rFonts w:ascii="Verdana" w:hAnsi="Verdana" w:cs="Arial"/>
          <w:bCs/>
          <w:sz w:val="18"/>
          <w:szCs w:val="18"/>
          <w:lang w:val="es-BO"/>
        </w:rPr>
        <w:t>.</w:t>
      </w:r>
    </w:p>
    <w:p w14:paraId="0C0860F6" w14:textId="77777777" w:rsidR="003C6A0A" w:rsidRPr="003C0DD8" w:rsidRDefault="003C6A0A" w:rsidP="003C6A0A">
      <w:pPr>
        <w:jc w:val="both"/>
        <w:rPr>
          <w:rFonts w:ascii="Verdana" w:hAnsi="Verdana" w:cs="Arial"/>
          <w:sz w:val="18"/>
          <w:szCs w:val="18"/>
          <w:lang w:val="es-BO"/>
        </w:rPr>
      </w:pPr>
    </w:p>
    <w:p w14:paraId="387C7963" w14:textId="77777777" w:rsidR="00066BB8" w:rsidRPr="003C0DD8" w:rsidRDefault="00066BB8" w:rsidP="00DA03F5">
      <w:pPr>
        <w:pStyle w:val="Ttulo"/>
        <w:numPr>
          <w:ilvl w:val="0"/>
          <w:numId w:val="11"/>
        </w:numPr>
        <w:spacing w:before="0" w:after="0"/>
        <w:jc w:val="both"/>
        <w:rPr>
          <w:rFonts w:ascii="Verdana" w:hAnsi="Verdana"/>
          <w:sz w:val="18"/>
          <w:lang w:val="es-BO"/>
        </w:rPr>
      </w:pPr>
      <w:bookmarkStart w:id="51" w:name="_Toc347253090"/>
      <w:bookmarkStart w:id="52" w:name="_Toc517857072"/>
      <w:r w:rsidRPr="003C0DD8">
        <w:rPr>
          <w:rFonts w:ascii="Verdana" w:hAnsi="Verdana"/>
          <w:sz w:val="18"/>
          <w:lang w:val="es-BO"/>
        </w:rPr>
        <w:t>CRITERIOS DE SUBSANABILIDAD Y ERRORES NO SUBSANABLES</w:t>
      </w:r>
      <w:bookmarkEnd w:id="51"/>
      <w:bookmarkEnd w:id="52"/>
    </w:p>
    <w:p w14:paraId="1A499166" w14:textId="77777777" w:rsidR="0058329F" w:rsidRPr="003C0DD8" w:rsidRDefault="0058329F" w:rsidP="0058329F">
      <w:pPr>
        <w:ind w:left="360"/>
        <w:jc w:val="both"/>
        <w:rPr>
          <w:rFonts w:ascii="Verdana" w:hAnsi="Verdana" w:cs="Arial"/>
          <w:b/>
          <w:sz w:val="18"/>
          <w:szCs w:val="18"/>
          <w:lang w:val="es-BO"/>
        </w:rPr>
      </w:pPr>
    </w:p>
    <w:p w14:paraId="135BC602" w14:textId="77777777" w:rsidR="001C77FA" w:rsidRPr="003C0DD8" w:rsidRDefault="001C77FA" w:rsidP="003A2419">
      <w:pPr>
        <w:pStyle w:val="Prrafodelista"/>
        <w:numPr>
          <w:ilvl w:val="0"/>
          <w:numId w:val="8"/>
        </w:numPr>
        <w:jc w:val="both"/>
        <w:rPr>
          <w:rFonts w:ascii="Verdana" w:hAnsi="Verdana" w:cs="Arial"/>
          <w:vanish/>
          <w:sz w:val="18"/>
          <w:szCs w:val="18"/>
          <w:lang w:val="es-BO"/>
        </w:rPr>
      </w:pPr>
    </w:p>
    <w:p w14:paraId="42C7E6EF" w14:textId="77777777" w:rsidR="001C77FA" w:rsidRPr="003C0DD8" w:rsidRDefault="001C77FA" w:rsidP="003A2419">
      <w:pPr>
        <w:pStyle w:val="Prrafodelista"/>
        <w:numPr>
          <w:ilvl w:val="0"/>
          <w:numId w:val="8"/>
        </w:numPr>
        <w:jc w:val="both"/>
        <w:rPr>
          <w:rFonts w:ascii="Verdana" w:hAnsi="Verdana" w:cs="Arial"/>
          <w:vanish/>
          <w:sz w:val="18"/>
          <w:szCs w:val="18"/>
          <w:lang w:val="es-BO"/>
        </w:rPr>
      </w:pPr>
    </w:p>
    <w:p w14:paraId="09F33F1C" w14:textId="77777777" w:rsidR="001C77FA" w:rsidRPr="003C0DD8" w:rsidRDefault="001C77FA" w:rsidP="003A2419">
      <w:pPr>
        <w:pStyle w:val="Prrafodelista"/>
        <w:numPr>
          <w:ilvl w:val="0"/>
          <w:numId w:val="8"/>
        </w:numPr>
        <w:jc w:val="both"/>
        <w:rPr>
          <w:rFonts w:ascii="Verdana" w:hAnsi="Verdana" w:cs="Arial"/>
          <w:vanish/>
          <w:sz w:val="18"/>
          <w:szCs w:val="18"/>
          <w:lang w:val="es-BO"/>
        </w:rPr>
      </w:pPr>
    </w:p>
    <w:p w14:paraId="53C8D84F" w14:textId="77777777" w:rsidR="001C77FA" w:rsidRPr="003C0DD8" w:rsidRDefault="001C77FA" w:rsidP="003A2419">
      <w:pPr>
        <w:pStyle w:val="Prrafodelista"/>
        <w:numPr>
          <w:ilvl w:val="0"/>
          <w:numId w:val="8"/>
        </w:numPr>
        <w:jc w:val="both"/>
        <w:rPr>
          <w:rFonts w:ascii="Verdana" w:hAnsi="Verdana" w:cs="Arial"/>
          <w:vanish/>
          <w:sz w:val="18"/>
          <w:szCs w:val="18"/>
          <w:lang w:val="es-BO"/>
        </w:rPr>
      </w:pPr>
    </w:p>
    <w:p w14:paraId="5B1F1EF2" w14:textId="77777777" w:rsidR="001C77FA" w:rsidRPr="003C0DD8" w:rsidRDefault="001C77FA" w:rsidP="003A2419">
      <w:pPr>
        <w:pStyle w:val="Prrafodelista"/>
        <w:numPr>
          <w:ilvl w:val="0"/>
          <w:numId w:val="8"/>
        </w:numPr>
        <w:jc w:val="both"/>
        <w:rPr>
          <w:rFonts w:ascii="Verdana" w:hAnsi="Verdana" w:cs="Arial"/>
          <w:vanish/>
          <w:sz w:val="18"/>
          <w:szCs w:val="18"/>
          <w:lang w:val="es-BO"/>
        </w:rPr>
      </w:pPr>
    </w:p>
    <w:p w14:paraId="53F3185C" w14:textId="77777777" w:rsidR="001C77FA" w:rsidRPr="003C0DD8" w:rsidRDefault="001C77FA" w:rsidP="003A2419">
      <w:pPr>
        <w:pStyle w:val="Prrafodelista"/>
        <w:numPr>
          <w:ilvl w:val="0"/>
          <w:numId w:val="8"/>
        </w:numPr>
        <w:jc w:val="both"/>
        <w:rPr>
          <w:rFonts w:ascii="Verdana" w:hAnsi="Verdana" w:cs="Arial"/>
          <w:vanish/>
          <w:sz w:val="18"/>
          <w:szCs w:val="18"/>
          <w:lang w:val="es-BO"/>
        </w:rPr>
      </w:pPr>
    </w:p>
    <w:p w14:paraId="2FFA5139" w14:textId="77777777" w:rsidR="001C77FA" w:rsidRPr="003C0DD8" w:rsidRDefault="001C77FA" w:rsidP="003A2419">
      <w:pPr>
        <w:pStyle w:val="Prrafodelista"/>
        <w:numPr>
          <w:ilvl w:val="0"/>
          <w:numId w:val="8"/>
        </w:numPr>
        <w:jc w:val="both"/>
        <w:rPr>
          <w:rFonts w:ascii="Verdana" w:hAnsi="Verdana" w:cs="Arial"/>
          <w:vanish/>
          <w:sz w:val="18"/>
          <w:szCs w:val="18"/>
          <w:lang w:val="es-BO"/>
        </w:rPr>
      </w:pPr>
    </w:p>
    <w:p w14:paraId="310ABC58" w14:textId="77777777" w:rsidR="001C77FA" w:rsidRPr="003C0DD8" w:rsidRDefault="001C77FA" w:rsidP="003A2419">
      <w:pPr>
        <w:pStyle w:val="Prrafodelista"/>
        <w:numPr>
          <w:ilvl w:val="0"/>
          <w:numId w:val="8"/>
        </w:numPr>
        <w:jc w:val="both"/>
        <w:rPr>
          <w:rFonts w:ascii="Verdana" w:hAnsi="Verdana" w:cs="Arial"/>
          <w:vanish/>
          <w:sz w:val="18"/>
          <w:szCs w:val="18"/>
          <w:lang w:val="es-BO"/>
        </w:rPr>
      </w:pPr>
    </w:p>
    <w:p w14:paraId="03E83E22" w14:textId="77777777" w:rsidR="006745B4" w:rsidRPr="003C0DD8" w:rsidRDefault="006745B4" w:rsidP="00DA03F5">
      <w:pPr>
        <w:pStyle w:val="Prrafodelista"/>
        <w:numPr>
          <w:ilvl w:val="1"/>
          <w:numId w:val="11"/>
        </w:numPr>
        <w:ind w:left="1134" w:hanging="708"/>
        <w:jc w:val="both"/>
        <w:rPr>
          <w:rFonts w:ascii="Verdana" w:hAnsi="Verdana"/>
          <w:b/>
          <w:sz w:val="18"/>
          <w:szCs w:val="18"/>
          <w:lang w:val="es-BO"/>
        </w:rPr>
      </w:pPr>
      <w:bookmarkStart w:id="53" w:name="_Toc347248070"/>
      <w:bookmarkStart w:id="54" w:name="_Toc347248400"/>
      <w:bookmarkStart w:id="55" w:name="_Toc355774156"/>
      <w:bookmarkStart w:id="56" w:name="_Toc355974621"/>
      <w:r w:rsidRPr="003C0DD8">
        <w:rPr>
          <w:rFonts w:ascii="Verdana" w:hAnsi="Verdana"/>
          <w:b/>
          <w:sz w:val="18"/>
          <w:szCs w:val="18"/>
          <w:lang w:val="es-BO"/>
        </w:rPr>
        <w:t>Se deberán considerar como criterios de subsanabilidad</w:t>
      </w:r>
      <w:r w:rsidR="00896EFE" w:rsidRPr="003C0DD8">
        <w:rPr>
          <w:rFonts w:ascii="Verdana" w:hAnsi="Verdana"/>
          <w:b/>
          <w:sz w:val="18"/>
          <w:szCs w:val="18"/>
          <w:lang w:val="es-BO"/>
        </w:rPr>
        <w:t>,</w:t>
      </w:r>
      <w:r w:rsidRPr="003C0DD8">
        <w:rPr>
          <w:rFonts w:ascii="Verdana" w:hAnsi="Verdana"/>
          <w:b/>
          <w:sz w:val="18"/>
          <w:szCs w:val="18"/>
          <w:lang w:val="es-BO"/>
        </w:rPr>
        <w:t xml:space="preserve"> los siguientes:</w:t>
      </w:r>
      <w:bookmarkEnd w:id="53"/>
      <w:bookmarkEnd w:id="54"/>
      <w:bookmarkEnd w:id="55"/>
      <w:bookmarkEnd w:id="56"/>
    </w:p>
    <w:p w14:paraId="7FA460BC" w14:textId="77777777" w:rsidR="00896EFE" w:rsidRPr="003C0DD8" w:rsidRDefault="00896EFE" w:rsidP="004D4892">
      <w:pPr>
        <w:jc w:val="both"/>
        <w:rPr>
          <w:rFonts w:ascii="Verdana" w:hAnsi="Verdana" w:cs="Arial"/>
          <w:sz w:val="18"/>
          <w:szCs w:val="18"/>
          <w:lang w:val="es-BO"/>
        </w:rPr>
      </w:pPr>
    </w:p>
    <w:p w14:paraId="602009F3" w14:textId="77777777" w:rsidR="001D606B" w:rsidRPr="003C0DD8" w:rsidRDefault="001D606B" w:rsidP="003A2419">
      <w:pPr>
        <w:pStyle w:val="Prrafodelista"/>
        <w:numPr>
          <w:ilvl w:val="0"/>
          <w:numId w:val="4"/>
        </w:numPr>
        <w:ind w:left="1418" w:hanging="425"/>
        <w:jc w:val="both"/>
        <w:rPr>
          <w:rFonts w:ascii="Verdana" w:hAnsi="Verdana" w:cs="Arial"/>
          <w:sz w:val="18"/>
          <w:szCs w:val="18"/>
          <w:lang w:val="es-BO"/>
        </w:rPr>
      </w:pPr>
      <w:r w:rsidRPr="003C0DD8">
        <w:rPr>
          <w:rFonts w:ascii="Verdana" w:hAnsi="Verdana" w:cs="Arial"/>
          <w:sz w:val="18"/>
          <w:szCs w:val="18"/>
          <w:lang w:val="es-BO"/>
        </w:rPr>
        <w:t xml:space="preserve">Cuando los requisitos, condiciones, documentos y formularios de la propuesta cumplan sustancialmente con lo solicitado en el </w:t>
      </w:r>
      <w:r w:rsidR="00741760" w:rsidRPr="003C0DD8">
        <w:rPr>
          <w:rFonts w:ascii="Verdana" w:hAnsi="Verdana" w:cs="Arial"/>
          <w:sz w:val="18"/>
          <w:szCs w:val="18"/>
          <w:lang w:val="es-BO"/>
        </w:rPr>
        <w:t xml:space="preserve">presente </w:t>
      </w:r>
      <w:r w:rsidRPr="003C0DD8">
        <w:rPr>
          <w:rFonts w:ascii="Verdana" w:hAnsi="Verdana" w:cs="Arial"/>
          <w:sz w:val="18"/>
          <w:szCs w:val="18"/>
          <w:lang w:val="es-BO"/>
        </w:rPr>
        <w:t>DBC.</w:t>
      </w:r>
    </w:p>
    <w:p w14:paraId="482AA0A5" w14:textId="4DD4209E" w:rsidR="00DC502B" w:rsidRPr="003C0DD8" w:rsidRDefault="00DC502B" w:rsidP="003A2419">
      <w:pPr>
        <w:pStyle w:val="Prrafodelista"/>
        <w:numPr>
          <w:ilvl w:val="0"/>
          <w:numId w:val="4"/>
        </w:numPr>
        <w:ind w:left="1418" w:hanging="425"/>
        <w:jc w:val="both"/>
        <w:rPr>
          <w:rFonts w:ascii="Verdana" w:hAnsi="Verdana" w:cs="Arial"/>
          <w:sz w:val="18"/>
          <w:szCs w:val="18"/>
          <w:lang w:val="es-BO"/>
        </w:rPr>
      </w:pPr>
      <w:r w:rsidRPr="003C0DD8">
        <w:rPr>
          <w:rFonts w:ascii="Verdana" w:hAnsi="Verdana" w:cs="Arial"/>
          <w:sz w:val="18"/>
          <w:szCs w:val="18"/>
          <w:lang w:val="es-BO"/>
        </w:rPr>
        <w:t>Cuando los erro</w:t>
      </w:r>
      <w:r w:rsidR="00AE27B7" w:rsidRPr="003C0DD8">
        <w:rPr>
          <w:rFonts w:ascii="Verdana" w:hAnsi="Verdana" w:cs="Arial"/>
          <w:sz w:val="18"/>
          <w:szCs w:val="18"/>
          <w:lang w:val="es-BO"/>
        </w:rPr>
        <w:t>res</w:t>
      </w:r>
      <w:r w:rsidR="00C77B9A" w:rsidRPr="003C0DD8">
        <w:rPr>
          <w:rFonts w:ascii="Verdana" w:hAnsi="Verdana" w:cs="Arial"/>
          <w:sz w:val="18"/>
          <w:szCs w:val="18"/>
          <w:lang w:val="es-BO"/>
        </w:rPr>
        <w:t xml:space="preserve"> sean</w:t>
      </w:r>
      <w:r w:rsidRPr="003C0DD8">
        <w:rPr>
          <w:rFonts w:ascii="Verdana" w:hAnsi="Verdana" w:cs="Arial"/>
          <w:sz w:val="18"/>
          <w:szCs w:val="18"/>
          <w:lang w:val="es-BO"/>
        </w:rPr>
        <w:t xml:space="preserve"> accidentales, accesorios o de forma</w:t>
      </w:r>
      <w:r w:rsidR="00C77B9A" w:rsidRPr="003C0DD8">
        <w:rPr>
          <w:rFonts w:ascii="Verdana" w:hAnsi="Verdana" w:cs="Arial"/>
          <w:sz w:val="18"/>
          <w:szCs w:val="18"/>
          <w:lang w:val="es-BO"/>
        </w:rPr>
        <w:t xml:space="preserve"> y que no incid</w:t>
      </w:r>
      <w:r w:rsidR="00030A8E" w:rsidRPr="003C0DD8">
        <w:rPr>
          <w:rFonts w:ascii="Verdana" w:hAnsi="Verdana" w:cs="Arial"/>
          <w:sz w:val="18"/>
          <w:szCs w:val="18"/>
          <w:lang w:val="es-BO"/>
        </w:rPr>
        <w:t>e</w:t>
      </w:r>
      <w:r w:rsidR="00C77B9A" w:rsidRPr="003C0DD8">
        <w:rPr>
          <w:rFonts w:ascii="Verdana" w:hAnsi="Verdana" w:cs="Arial"/>
          <w:sz w:val="18"/>
          <w:szCs w:val="18"/>
          <w:lang w:val="es-BO"/>
        </w:rPr>
        <w:t xml:space="preserve">n en </w:t>
      </w:r>
      <w:r w:rsidR="003F27C8" w:rsidRPr="003C0DD8">
        <w:rPr>
          <w:rFonts w:ascii="Verdana" w:hAnsi="Verdana" w:cs="Arial"/>
          <w:sz w:val="18"/>
          <w:szCs w:val="18"/>
          <w:lang w:val="es-BO"/>
        </w:rPr>
        <w:t>la validez</w:t>
      </w:r>
      <w:r w:rsidR="006B5BDE" w:rsidRPr="003C0DD8">
        <w:rPr>
          <w:rFonts w:ascii="Verdana" w:hAnsi="Verdana" w:cs="Arial"/>
          <w:sz w:val="18"/>
          <w:szCs w:val="18"/>
          <w:lang w:val="es-BO"/>
        </w:rPr>
        <w:t xml:space="preserve"> y legalidad </w:t>
      </w:r>
      <w:r w:rsidRPr="003C0DD8">
        <w:rPr>
          <w:rFonts w:ascii="Verdana" w:hAnsi="Verdana" w:cs="Arial"/>
          <w:sz w:val="18"/>
          <w:szCs w:val="18"/>
          <w:lang w:val="es-BO"/>
        </w:rPr>
        <w:t>de la propuesta presentada.</w:t>
      </w:r>
    </w:p>
    <w:p w14:paraId="2661ACF7" w14:textId="77777777" w:rsidR="00DC502B" w:rsidRPr="003C0DD8" w:rsidRDefault="00DC502B" w:rsidP="003A2419">
      <w:pPr>
        <w:pStyle w:val="Prrafodelista"/>
        <w:numPr>
          <w:ilvl w:val="0"/>
          <w:numId w:val="4"/>
        </w:numPr>
        <w:ind w:left="1418" w:hanging="425"/>
        <w:jc w:val="both"/>
        <w:rPr>
          <w:rFonts w:ascii="Verdana" w:hAnsi="Verdana" w:cs="Arial"/>
          <w:sz w:val="18"/>
          <w:szCs w:val="18"/>
          <w:lang w:val="es-BO"/>
        </w:rPr>
      </w:pPr>
      <w:r w:rsidRPr="003C0DD8">
        <w:rPr>
          <w:rFonts w:ascii="Verdana" w:hAnsi="Verdana" w:cs="Arial"/>
          <w:sz w:val="18"/>
          <w:szCs w:val="18"/>
          <w:lang w:val="es-BO"/>
        </w:rPr>
        <w:t xml:space="preserve">Cuando la propuesta no presente aquellas condiciones o requisitos que no estén </w:t>
      </w:r>
      <w:r w:rsidR="00F5187C" w:rsidRPr="003C0DD8">
        <w:rPr>
          <w:rFonts w:ascii="Verdana" w:hAnsi="Verdana" w:cs="Arial"/>
          <w:sz w:val="18"/>
          <w:szCs w:val="18"/>
          <w:lang w:val="es-BO"/>
        </w:rPr>
        <w:t xml:space="preserve">claramente </w:t>
      </w:r>
      <w:r w:rsidRPr="003C0DD8">
        <w:rPr>
          <w:rFonts w:ascii="Verdana" w:hAnsi="Verdana" w:cs="Arial"/>
          <w:sz w:val="18"/>
          <w:szCs w:val="18"/>
          <w:lang w:val="es-BO"/>
        </w:rPr>
        <w:t xml:space="preserve">señalados en el </w:t>
      </w:r>
      <w:r w:rsidR="00741760" w:rsidRPr="003C0DD8">
        <w:rPr>
          <w:rFonts w:ascii="Verdana" w:hAnsi="Verdana" w:cs="Arial"/>
          <w:sz w:val="18"/>
          <w:szCs w:val="18"/>
          <w:lang w:val="es-BO"/>
        </w:rPr>
        <w:t xml:space="preserve">presente </w:t>
      </w:r>
      <w:r w:rsidRPr="003C0DD8">
        <w:rPr>
          <w:rFonts w:ascii="Verdana" w:hAnsi="Verdana" w:cs="Arial"/>
          <w:sz w:val="18"/>
          <w:szCs w:val="18"/>
          <w:lang w:val="es-BO"/>
        </w:rPr>
        <w:t xml:space="preserve">DBC. </w:t>
      </w:r>
    </w:p>
    <w:p w14:paraId="0C353D1A" w14:textId="77777777" w:rsidR="002960DD" w:rsidRPr="003C0DD8" w:rsidRDefault="002960DD" w:rsidP="003A2419">
      <w:pPr>
        <w:pStyle w:val="Prrafodelista"/>
        <w:numPr>
          <w:ilvl w:val="0"/>
          <w:numId w:val="4"/>
        </w:numPr>
        <w:ind w:left="1418" w:hanging="425"/>
        <w:jc w:val="both"/>
        <w:rPr>
          <w:rFonts w:ascii="Verdana" w:hAnsi="Verdana" w:cs="Arial"/>
          <w:sz w:val="18"/>
          <w:szCs w:val="18"/>
          <w:lang w:val="es-BO"/>
        </w:rPr>
      </w:pPr>
      <w:r w:rsidRPr="003C0DD8">
        <w:rPr>
          <w:rFonts w:ascii="Verdana" w:hAnsi="Verdana" w:cs="Arial"/>
          <w:sz w:val="18"/>
          <w:szCs w:val="18"/>
          <w:lang w:val="es-BO"/>
        </w:rPr>
        <w:t xml:space="preserve">Cuando el proponente oferte condiciones superiores a las requeridas en las Especificaciones Técnicas, </w:t>
      </w:r>
      <w:r w:rsidR="00EC4F4D" w:rsidRPr="003C0DD8">
        <w:rPr>
          <w:rFonts w:ascii="Verdana" w:hAnsi="Verdana" w:cs="Arial"/>
          <w:sz w:val="18"/>
          <w:szCs w:val="18"/>
          <w:lang w:val="es-BO"/>
        </w:rPr>
        <w:t>siempre que e</w:t>
      </w:r>
      <w:r w:rsidRPr="003C0DD8">
        <w:rPr>
          <w:rFonts w:ascii="Verdana" w:hAnsi="Verdana" w:cs="Arial"/>
          <w:sz w:val="18"/>
          <w:szCs w:val="18"/>
          <w:lang w:val="es-BO"/>
        </w:rPr>
        <w:t>stas condiciones no afecten el fin para el que fueron requeridas y/o se consider</w:t>
      </w:r>
      <w:r w:rsidR="00CC3A7E" w:rsidRPr="003C0DD8">
        <w:rPr>
          <w:rFonts w:ascii="Verdana" w:hAnsi="Verdana" w:cs="Arial"/>
          <w:sz w:val="18"/>
          <w:szCs w:val="18"/>
          <w:lang w:val="es-BO"/>
        </w:rPr>
        <w:t>en beneficiosa</w:t>
      </w:r>
      <w:r w:rsidRPr="003C0DD8">
        <w:rPr>
          <w:rFonts w:ascii="Verdana" w:hAnsi="Verdana" w:cs="Arial"/>
          <w:sz w:val="18"/>
          <w:szCs w:val="18"/>
          <w:lang w:val="es-BO"/>
        </w:rPr>
        <w:t>s para la Entidad.</w:t>
      </w:r>
    </w:p>
    <w:p w14:paraId="7175B8DA" w14:textId="77777777" w:rsidR="00DC502B" w:rsidRPr="003C0DD8" w:rsidRDefault="00DC502B" w:rsidP="00DC502B">
      <w:pPr>
        <w:ind w:left="2268" w:hanging="425"/>
        <w:jc w:val="both"/>
        <w:rPr>
          <w:rFonts w:ascii="Verdana" w:hAnsi="Verdana" w:cs="Arial"/>
          <w:sz w:val="18"/>
          <w:szCs w:val="18"/>
          <w:lang w:val="es-BO"/>
        </w:rPr>
      </w:pPr>
    </w:p>
    <w:p w14:paraId="4C417C0E" w14:textId="77777777" w:rsidR="006233D3" w:rsidRPr="003C0DD8" w:rsidRDefault="00DC502B" w:rsidP="00B927DD">
      <w:pPr>
        <w:pStyle w:val="Prrafodelista"/>
        <w:ind w:left="1134"/>
        <w:jc w:val="both"/>
        <w:rPr>
          <w:rFonts w:ascii="Verdana" w:hAnsi="Verdana"/>
          <w:sz w:val="18"/>
          <w:szCs w:val="18"/>
          <w:lang w:val="es-BO"/>
        </w:rPr>
      </w:pPr>
      <w:r w:rsidRPr="003C0DD8">
        <w:rPr>
          <w:rFonts w:ascii="Verdana" w:hAnsi="Verdana"/>
          <w:sz w:val="18"/>
          <w:szCs w:val="18"/>
          <w:lang w:val="es-BO"/>
        </w:rPr>
        <w:t>Los criterios señalados precedentemente no son limitativos, pudiendo la Comisión de Calificación considerar otros criterios de subsanabilidad.</w:t>
      </w:r>
    </w:p>
    <w:p w14:paraId="0740FE7B" w14:textId="77777777" w:rsidR="006233D3" w:rsidRPr="003C0DD8" w:rsidRDefault="006233D3" w:rsidP="00B927DD">
      <w:pPr>
        <w:jc w:val="both"/>
        <w:rPr>
          <w:rFonts w:ascii="Verdana" w:hAnsi="Verdana"/>
          <w:sz w:val="18"/>
          <w:szCs w:val="18"/>
          <w:lang w:val="es-BO"/>
        </w:rPr>
      </w:pPr>
    </w:p>
    <w:p w14:paraId="636F5C8B" w14:textId="77777777" w:rsidR="006233D3" w:rsidRPr="003C0DD8" w:rsidRDefault="001750CA" w:rsidP="00B927DD">
      <w:pPr>
        <w:pStyle w:val="Prrafodelista"/>
        <w:ind w:left="1134"/>
        <w:jc w:val="both"/>
        <w:rPr>
          <w:rFonts w:ascii="Verdana" w:hAnsi="Verdana"/>
          <w:sz w:val="18"/>
          <w:szCs w:val="18"/>
          <w:lang w:val="es-BO"/>
        </w:rPr>
      </w:pPr>
      <w:r w:rsidRPr="003C0DD8">
        <w:rPr>
          <w:rFonts w:ascii="Verdana" w:hAnsi="Verdana"/>
          <w:sz w:val="18"/>
          <w:szCs w:val="18"/>
          <w:lang w:val="es-BO"/>
        </w:rPr>
        <w:t>Cuando la propuesta</w:t>
      </w:r>
      <w:r w:rsidR="002811C8" w:rsidRPr="003C0DD8">
        <w:rPr>
          <w:rFonts w:ascii="Verdana" w:hAnsi="Verdana"/>
          <w:sz w:val="18"/>
          <w:szCs w:val="18"/>
          <w:lang w:val="es-BO"/>
        </w:rPr>
        <w:t xml:space="preserve"> contenga errores subsanables, e</w:t>
      </w:r>
      <w:r w:rsidRPr="003C0DD8">
        <w:rPr>
          <w:rFonts w:ascii="Verdana" w:hAnsi="Verdana"/>
          <w:sz w:val="18"/>
          <w:szCs w:val="18"/>
          <w:lang w:val="es-BO"/>
        </w:rPr>
        <w:t>stos serán señalados en el Informe de Evaluación y Recomendación</w:t>
      </w:r>
      <w:r w:rsidR="002811C8" w:rsidRPr="003C0DD8">
        <w:rPr>
          <w:rFonts w:ascii="Verdana" w:hAnsi="Verdana"/>
          <w:sz w:val="18"/>
          <w:szCs w:val="18"/>
          <w:lang w:val="es-BO"/>
        </w:rPr>
        <w:t xml:space="preserve"> de Adjudicación o Declaratoria</w:t>
      </w:r>
      <w:r w:rsidRPr="003C0DD8">
        <w:rPr>
          <w:rFonts w:ascii="Verdana" w:hAnsi="Verdana"/>
          <w:sz w:val="18"/>
          <w:szCs w:val="18"/>
          <w:lang w:val="es-BO"/>
        </w:rPr>
        <w:t xml:space="preserve"> Desierta</w:t>
      </w:r>
      <w:r w:rsidR="004548E4" w:rsidRPr="003C0DD8">
        <w:rPr>
          <w:rFonts w:ascii="Verdana" w:hAnsi="Verdana"/>
          <w:sz w:val="18"/>
          <w:szCs w:val="18"/>
          <w:lang w:val="es-BO"/>
        </w:rPr>
        <w:t>.</w:t>
      </w:r>
    </w:p>
    <w:p w14:paraId="423E329D" w14:textId="77777777" w:rsidR="006233D3" w:rsidRPr="003C0DD8" w:rsidRDefault="006233D3" w:rsidP="00B927DD">
      <w:pPr>
        <w:pStyle w:val="Prrafodelista"/>
        <w:ind w:left="1134"/>
        <w:jc w:val="both"/>
        <w:rPr>
          <w:rFonts w:ascii="Verdana" w:hAnsi="Verdana"/>
          <w:sz w:val="18"/>
          <w:szCs w:val="18"/>
          <w:lang w:val="es-BO"/>
        </w:rPr>
      </w:pPr>
    </w:p>
    <w:p w14:paraId="67287D03" w14:textId="77777777" w:rsidR="001750CA" w:rsidRPr="003C0DD8" w:rsidRDefault="001750CA" w:rsidP="00B927DD">
      <w:pPr>
        <w:pStyle w:val="Prrafodelista"/>
        <w:ind w:left="1134"/>
        <w:jc w:val="both"/>
        <w:rPr>
          <w:rFonts w:ascii="Verdana" w:hAnsi="Verdana"/>
          <w:sz w:val="18"/>
          <w:szCs w:val="18"/>
          <w:lang w:val="es-BO"/>
        </w:rPr>
      </w:pPr>
      <w:r w:rsidRPr="003C0DD8">
        <w:rPr>
          <w:rFonts w:ascii="Verdana" w:hAnsi="Verdana"/>
          <w:sz w:val="18"/>
          <w:szCs w:val="18"/>
          <w:lang w:val="es-BO"/>
        </w:rPr>
        <w:t xml:space="preserve">Estos criterios podrán aplicarse </w:t>
      </w:r>
      <w:r w:rsidR="00E26234" w:rsidRPr="003C0DD8">
        <w:rPr>
          <w:rFonts w:ascii="Verdana" w:hAnsi="Verdana"/>
          <w:sz w:val="18"/>
          <w:szCs w:val="18"/>
          <w:lang w:val="es-BO"/>
        </w:rPr>
        <w:t xml:space="preserve">también </w:t>
      </w:r>
      <w:r w:rsidRPr="003C0DD8">
        <w:rPr>
          <w:rFonts w:ascii="Verdana" w:hAnsi="Verdana"/>
          <w:sz w:val="18"/>
          <w:szCs w:val="18"/>
          <w:lang w:val="es-BO"/>
        </w:rPr>
        <w:t>en la etapa de verificación de documentos para la suscripción del contrato.</w:t>
      </w:r>
    </w:p>
    <w:p w14:paraId="1750BCFA" w14:textId="77777777" w:rsidR="003E5CF8" w:rsidRPr="003C0DD8" w:rsidRDefault="003E5CF8" w:rsidP="0058329F">
      <w:pPr>
        <w:ind w:left="426"/>
        <w:jc w:val="both"/>
        <w:rPr>
          <w:rFonts w:ascii="Verdana" w:hAnsi="Verdana" w:cs="Arial"/>
          <w:sz w:val="18"/>
          <w:szCs w:val="18"/>
          <w:lang w:val="es-BO"/>
        </w:rPr>
      </w:pPr>
    </w:p>
    <w:p w14:paraId="0F6E70FB" w14:textId="7979A2BF" w:rsidR="003C6A0A" w:rsidRPr="003C0DD8" w:rsidRDefault="00AE246D" w:rsidP="00DA03F5">
      <w:pPr>
        <w:pStyle w:val="Prrafodelista"/>
        <w:numPr>
          <w:ilvl w:val="1"/>
          <w:numId w:val="11"/>
        </w:numPr>
        <w:ind w:left="1134" w:hanging="708"/>
        <w:jc w:val="both"/>
        <w:rPr>
          <w:rFonts w:ascii="Verdana" w:hAnsi="Verdana"/>
          <w:sz w:val="18"/>
          <w:szCs w:val="18"/>
          <w:lang w:val="es-BO"/>
        </w:rPr>
      </w:pPr>
      <w:bookmarkStart w:id="57" w:name="_Toc347248071"/>
      <w:bookmarkStart w:id="58" w:name="_Toc347248401"/>
      <w:bookmarkStart w:id="59" w:name="_Toc355774157"/>
      <w:bookmarkStart w:id="60" w:name="_Toc355974622"/>
      <w:r w:rsidRPr="003C0DD8">
        <w:rPr>
          <w:rFonts w:ascii="Verdana" w:hAnsi="Verdana"/>
          <w:b/>
          <w:sz w:val="18"/>
          <w:szCs w:val="18"/>
          <w:lang w:val="es-BO"/>
        </w:rPr>
        <w:t xml:space="preserve">Se </w:t>
      </w:r>
      <w:r w:rsidR="00030A8E" w:rsidRPr="003C0DD8">
        <w:rPr>
          <w:rFonts w:ascii="Verdana" w:hAnsi="Verdana"/>
          <w:b/>
          <w:sz w:val="18"/>
          <w:szCs w:val="18"/>
          <w:lang w:val="es-BO"/>
        </w:rPr>
        <w:t>considerar</w:t>
      </w:r>
      <w:r w:rsidRPr="003C0DD8">
        <w:rPr>
          <w:rFonts w:ascii="Verdana" w:hAnsi="Verdana"/>
          <w:b/>
          <w:sz w:val="18"/>
          <w:szCs w:val="18"/>
          <w:lang w:val="es-BO"/>
        </w:rPr>
        <w:t xml:space="preserve">án </w:t>
      </w:r>
      <w:r w:rsidR="003C6A0A" w:rsidRPr="003C0DD8">
        <w:rPr>
          <w:rFonts w:ascii="Verdana" w:hAnsi="Verdana"/>
          <w:sz w:val="18"/>
          <w:szCs w:val="18"/>
          <w:lang w:val="es-BO"/>
        </w:rPr>
        <w:t>errores no subsanables, siendo objeto de descalificación los siguientes:</w:t>
      </w:r>
      <w:bookmarkEnd w:id="57"/>
      <w:bookmarkEnd w:id="58"/>
      <w:bookmarkEnd w:id="59"/>
      <w:bookmarkEnd w:id="60"/>
    </w:p>
    <w:p w14:paraId="1AF0FC77" w14:textId="77777777" w:rsidR="003C6A0A" w:rsidRPr="003C0DD8" w:rsidRDefault="003C6A0A" w:rsidP="0058329F">
      <w:pPr>
        <w:ind w:left="426"/>
        <w:jc w:val="both"/>
        <w:rPr>
          <w:rFonts w:ascii="Verdana" w:hAnsi="Verdana" w:cs="Arial"/>
          <w:sz w:val="18"/>
          <w:szCs w:val="18"/>
          <w:lang w:val="es-BO"/>
        </w:rPr>
      </w:pPr>
      <w:r w:rsidRPr="003C0DD8">
        <w:rPr>
          <w:rFonts w:ascii="Verdana" w:hAnsi="Verdana" w:cs="Arial"/>
          <w:sz w:val="18"/>
          <w:szCs w:val="18"/>
          <w:lang w:val="es-BO"/>
        </w:rPr>
        <w:tab/>
      </w:r>
    </w:p>
    <w:p w14:paraId="2A122C4F" w14:textId="77777777" w:rsidR="006233D3" w:rsidRPr="003C0DD8" w:rsidRDefault="00ED0583" w:rsidP="003A2419">
      <w:pPr>
        <w:pStyle w:val="Prrafodelista"/>
        <w:numPr>
          <w:ilvl w:val="0"/>
          <w:numId w:val="6"/>
        </w:numPr>
        <w:ind w:left="1701" w:hanging="425"/>
        <w:jc w:val="both"/>
        <w:rPr>
          <w:rFonts w:ascii="Verdana" w:hAnsi="Verdana" w:cs="Arial"/>
          <w:sz w:val="18"/>
          <w:szCs w:val="18"/>
          <w:lang w:val="es-BO"/>
        </w:rPr>
      </w:pPr>
      <w:r w:rsidRPr="003C0DD8">
        <w:rPr>
          <w:rFonts w:ascii="Verdana" w:hAnsi="Verdana" w:cs="Arial"/>
          <w:sz w:val="18"/>
          <w:szCs w:val="18"/>
          <w:lang w:val="es-BO"/>
        </w:rPr>
        <w:t xml:space="preserve">Falta </w:t>
      </w:r>
      <w:r w:rsidR="008D76B2" w:rsidRPr="003C0DD8">
        <w:rPr>
          <w:rFonts w:ascii="Verdana" w:hAnsi="Verdana" w:cs="Arial"/>
          <w:sz w:val="18"/>
          <w:szCs w:val="18"/>
          <w:lang w:val="es-BO"/>
        </w:rPr>
        <w:t xml:space="preserve">de firma del </w:t>
      </w:r>
      <w:r w:rsidR="003F27C8" w:rsidRPr="003C0DD8">
        <w:rPr>
          <w:rFonts w:ascii="Verdana" w:hAnsi="Verdana" w:cs="Arial"/>
          <w:sz w:val="18"/>
          <w:szCs w:val="18"/>
          <w:lang w:val="es-BO"/>
        </w:rPr>
        <w:t xml:space="preserve">Proponente </w:t>
      </w:r>
      <w:r w:rsidR="00A17E92" w:rsidRPr="003C0DD8">
        <w:rPr>
          <w:rFonts w:ascii="Verdana" w:hAnsi="Verdana" w:cs="Arial"/>
          <w:sz w:val="18"/>
          <w:szCs w:val="18"/>
          <w:lang w:val="es-BO"/>
        </w:rPr>
        <w:t>en el</w:t>
      </w:r>
      <w:r w:rsidR="002468A4" w:rsidRPr="003C0DD8">
        <w:rPr>
          <w:rFonts w:ascii="Verdana" w:hAnsi="Verdana" w:cs="Arial"/>
          <w:sz w:val="18"/>
          <w:szCs w:val="18"/>
          <w:lang w:val="es-BO"/>
        </w:rPr>
        <w:t xml:space="preserve"> Formulario de Presentación de Propuesta </w:t>
      </w:r>
      <w:r w:rsidR="00BA770A" w:rsidRPr="003C0DD8">
        <w:rPr>
          <w:rFonts w:ascii="Verdana" w:hAnsi="Verdana" w:cs="Arial"/>
          <w:sz w:val="18"/>
          <w:szCs w:val="18"/>
          <w:lang w:val="es-BO"/>
        </w:rPr>
        <w:t>(Formulario-A-1).</w:t>
      </w:r>
    </w:p>
    <w:p w14:paraId="163AACB1" w14:textId="77777777" w:rsidR="006233D3" w:rsidRPr="003C0DD8" w:rsidRDefault="00ED0583" w:rsidP="003A2419">
      <w:pPr>
        <w:pStyle w:val="Prrafodelista"/>
        <w:numPr>
          <w:ilvl w:val="0"/>
          <w:numId w:val="6"/>
        </w:numPr>
        <w:ind w:left="1701" w:hanging="425"/>
        <w:jc w:val="both"/>
        <w:rPr>
          <w:rFonts w:ascii="Verdana" w:hAnsi="Verdana" w:cs="Arial"/>
          <w:sz w:val="18"/>
          <w:szCs w:val="18"/>
          <w:lang w:val="es-BO"/>
        </w:rPr>
      </w:pPr>
      <w:r w:rsidRPr="003C0DD8">
        <w:rPr>
          <w:rFonts w:ascii="Verdana" w:hAnsi="Verdana" w:cs="Arial"/>
          <w:sz w:val="18"/>
          <w:szCs w:val="18"/>
          <w:lang w:val="es-BO"/>
        </w:rPr>
        <w:t xml:space="preserve">Falta </w:t>
      </w:r>
      <w:r w:rsidR="008D76B2" w:rsidRPr="003C0DD8">
        <w:rPr>
          <w:rFonts w:ascii="Verdana" w:hAnsi="Verdana" w:cs="Arial"/>
          <w:sz w:val="18"/>
          <w:szCs w:val="18"/>
          <w:lang w:val="es-BO"/>
        </w:rPr>
        <w:t>de la propuesta técnica o parte de ella.</w:t>
      </w:r>
    </w:p>
    <w:p w14:paraId="63FFBB8B" w14:textId="77777777" w:rsidR="008D76B2" w:rsidRPr="003C0DD8" w:rsidRDefault="00ED0583" w:rsidP="003A2419">
      <w:pPr>
        <w:pStyle w:val="Prrafodelista"/>
        <w:numPr>
          <w:ilvl w:val="0"/>
          <w:numId w:val="6"/>
        </w:numPr>
        <w:ind w:left="1701" w:hanging="425"/>
        <w:jc w:val="both"/>
        <w:rPr>
          <w:rFonts w:ascii="Verdana" w:hAnsi="Verdana" w:cs="Arial"/>
          <w:sz w:val="18"/>
          <w:szCs w:val="18"/>
          <w:lang w:val="es-BO"/>
        </w:rPr>
      </w:pPr>
      <w:r w:rsidRPr="003C0DD8">
        <w:rPr>
          <w:rFonts w:ascii="Verdana" w:hAnsi="Verdana" w:cs="Arial"/>
          <w:sz w:val="18"/>
          <w:szCs w:val="18"/>
          <w:lang w:val="es-BO"/>
        </w:rPr>
        <w:t xml:space="preserve">Falta </w:t>
      </w:r>
      <w:r w:rsidR="008D76B2" w:rsidRPr="003C0DD8">
        <w:rPr>
          <w:rFonts w:ascii="Verdana" w:hAnsi="Verdana" w:cs="Arial"/>
          <w:sz w:val="18"/>
          <w:szCs w:val="18"/>
          <w:lang w:val="es-BO"/>
        </w:rPr>
        <w:t>de la propuesta económica o parte de ella.</w:t>
      </w:r>
    </w:p>
    <w:p w14:paraId="64CABB01" w14:textId="5A3B6880" w:rsidR="008D76B2" w:rsidRPr="003C0DD8" w:rsidRDefault="003000A6" w:rsidP="003000A6">
      <w:pPr>
        <w:pStyle w:val="Prrafodelista"/>
        <w:numPr>
          <w:ilvl w:val="0"/>
          <w:numId w:val="6"/>
        </w:numPr>
        <w:ind w:left="1701" w:hanging="425"/>
        <w:jc w:val="both"/>
        <w:rPr>
          <w:rFonts w:ascii="Verdana" w:hAnsi="Verdana" w:cs="Arial"/>
          <w:sz w:val="18"/>
          <w:szCs w:val="18"/>
          <w:lang w:val="es-BO"/>
        </w:rPr>
      </w:pPr>
      <w:r w:rsidRPr="003000A6">
        <w:rPr>
          <w:rFonts w:ascii="Verdana" w:hAnsi="Verdana" w:cs="Arial"/>
          <w:i/>
          <w:color w:val="FF0000"/>
          <w:sz w:val="18"/>
          <w:szCs w:val="18"/>
          <w:lang w:val="es-BO"/>
        </w:rPr>
        <w:t>“NO APLICA por disposición del Decreto Supremo N° 4285”</w:t>
      </w:r>
      <w:r>
        <w:rPr>
          <w:rFonts w:ascii="Verdana" w:hAnsi="Verdana" w:cs="Arial"/>
          <w:sz w:val="18"/>
          <w:szCs w:val="18"/>
          <w:lang w:val="es-BO"/>
        </w:rPr>
        <w:t>.</w:t>
      </w:r>
    </w:p>
    <w:p w14:paraId="50750AB3" w14:textId="79E52BA5" w:rsidR="008D76B2" w:rsidRPr="003C0DD8" w:rsidRDefault="003000A6" w:rsidP="003000A6">
      <w:pPr>
        <w:pStyle w:val="Prrafodelista"/>
        <w:numPr>
          <w:ilvl w:val="0"/>
          <w:numId w:val="6"/>
        </w:numPr>
        <w:ind w:left="1701" w:hanging="425"/>
        <w:jc w:val="both"/>
        <w:rPr>
          <w:rFonts w:ascii="Verdana" w:hAnsi="Verdana" w:cs="Arial"/>
          <w:sz w:val="18"/>
          <w:szCs w:val="18"/>
          <w:lang w:val="es-BO"/>
        </w:rPr>
      </w:pPr>
      <w:r w:rsidRPr="003000A6">
        <w:rPr>
          <w:rFonts w:ascii="Verdana" w:hAnsi="Verdana" w:cs="Arial"/>
          <w:color w:val="FF0000"/>
          <w:sz w:val="18"/>
          <w:szCs w:val="18"/>
          <w:lang w:val="es-BO"/>
        </w:rPr>
        <w:lastRenderedPageBreak/>
        <w:t>“NO APLICA por disposición del Decreto Supremo N° 4285”</w:t>
      </w:r>
      <w:r>
        <w:rPr>
          <w:rFonts w:ascii="Verdana" w:hAnsi="Verdana" w:cs="Arial"/>
          <w:sz w:val="18"/>
          <w:szCs w:val="18"/>
          <w:lang w:val="es-BO"/>
        </w:rPr>
        <w:t>.</w:t>
      </w:r>
    </w:p>
    <w:p w14:paraId="3528601A" w14:textId="4331CFE3" w:rsidR="008D76B2" w:rsidRPr="003C0DD8" w:rsidRDefault="003000A6" w:rsidP="003000A6">
      <w:pPr>
        <w:pStyle w:val="Prrafodelista"/>
        <w:numPr>
          <w:ilvl w:val="0"/>
          <w:numId w:val="6"/>
        </w:numPr>
        <w:ind w:left="1701" w:hanging="425"/>
        <w:jc w:val="both"/>
        <w:rPr>
          <w:rFonts w:ascii="Verdana" w:hAnsi="Verdana" w:cs="Arial"/>
          <w:sz w:val="18"/>
          <w:szCs w:val="18"/>
          <w:lang w:val="es-BO"/>
        </w:rPr>
      </w:pPr>
      <w:r w:rsidRPr="003000A6">
        <w:rPr>
          <w:rFonts w:ascii="Verdana" w:hAnsi="Verdana" w:cs="Arial"/>
          <w:i/>
          <w:color w:val="FF0000"/>
          <w:sz w:val="18"/>
          <w:szCs w:val="18"/>
          <w:lang w:val="es-BO"/>
        </w:rPr>
        <w:t>“NO APLICA por disposición del Decreto Supremo N° 4285”</w:t>
      </w:r>
      <w:r>
        <w:rPr>
          <w:rFonts w:ascii="Verdana" w:hAnsi="Verdana" w:cs="Arial"/>
          <w:sz w:val="18"/>
          <w:szCs w:val="18"/>
          <w:lang w:val="es-BO"/>
        </w:rPr>
        <w:t>.</w:t>
      </w:r>
    </w:p>
    <w:p w14:paraId="68FB8E93" w14:textId="4E96A50E" w:rsidR="008D76B2" w:rsidRPr="003C0DD8" w:rsidRDefault="003000A6" w:rsidP="003000A6">
      <w:pPr>
        <w:pStyle w:val="Prrafodelista"/>
        <w:numPr>
          <w:ilvl w:val="0"/>
          <w:numId w:val="6"/>
        </w:numPr>
        <w:ind w:left="1701" w:hanging="425"/>
        <w:jc w:val="both"/>
        <w:rPr>
          <w:rFonts w:ascii="Verdana" w:hAnsi="Verdana" w:cs="Arial"/>
          <w:sz w:val="18"/>
          <w:szCs w:val="18"/>
          <w:lang w:val="es-BO"/>
        </w:rPr>
      </w:pPr>
      <w:r w:rsidRPr="003000A6">
        <w:rPr>
          <w:rFonts w:ascii="Verdana" w:hAnsi="Verdana" w:cs="Arial"/>
          <w:i/>
          <w:color w:val="FF0000"/>
          <w:sz w:val="18"/>
          <w:szCs w:val="18"/>
          <w:lang w:val="es-BO"/>
        </w:rPr>
        <w:t>“NO APLICA por disposición del Decreto Supremo N° 4285”</w:t>
      </w:r>
      <w:r>
        <w:rPr>
          <w:rFonts w:ascii="Verdana" w:hAnsi="Verdana" w:cs="Arial"/>
          <w:sz w:val="18"/>
          <w:szCs w:val="18"/>
          <w:lang w:val="es-BO"/>
        </w:rPr>
        <w:t>.</w:t>
      </w:r>
    </w:p>
    <w:p w14:paraId="15998209" w14:textId="41A8C445" w:rsidR="008D76B2" w:rsidRPr="003C0DD8" w:rsidRDefault="008D76B2" w:rsidP="003A2419">
      <w:pPr>
        <w:pStyle w:val="Prrafodelista"/>
        <w:numPr>
          <w:ilvl w:val="0"/>
          <w:numId w:val="6"/>
        </w:numPr>
        <w:ind w:left="1701" w:hanging="425"/>
        <w:jc w:val="both"/>
        <w:rPr>
          <w:rFonts w:ascii="Verdana" w:hAnsi="Verdana" w:cs="Arial"/>
          <w:sz w:val="18"/>
          <w:szCs w:val="18"/>
          <w:lang w:val="es-BO"/>
        </w:rPr>
      </w:pPr>
      <w:r w:rsidRPr="003C0DD8">
        <w:rPr>
          <w:rFonts w:ascii="Verdana" w:hAnsi="Verdana" w:cs="Arial"/>
          <w:sz w:val="18"/>
          <w:szCs w:val="18"/>
          <w:lang w:val="es-BO"/>
        </w:rPr>
        <w:t xml:space="preserve">Cuando se presente en fotocopia simple, </w:t>
      </w:r>
      <w:r w:rsidR="002468A4" w:rsidRPr="003C0DD8">
        <w:rPr>
          <w:rFonts w:ascii="Verdana" w:hAnsi="Verdana" w:cs="Arial"/>
          <w:sz w:val="18"/>
          <w:szCs w:val="18"/>
          <w:lang w:val="es-BO"/>
        </w:rPr>
        <w:t xml:space="preserve">el Formulario de Presentación de Propuesta </w:t>
      </w:r>
      <w:r w:rsidR="008073F4" w:rsidRPr="003C0DD8">
        <w:rPr>
          <w:rFonts w:ascii="Verdana" w:hAnsi="Verdana" w:cs="Arial"/>
          <w:sz w:val="18"/>
          <w:szCs w:val="18"/>
          <w:lang w:val="es-BO"/>
        </w:rPr>
        <w:t>(FormularioA-1)</w:t>
      </w:r>
      <w:r w:rsidRPr="003C0DD8">
        <w:rPr>
          <w:rFonts w:ascii="Verdana" w:hAnsi="Verdana" w:cs="Arial"/>
          <w:sz w:val="18"/>
          <w:szCs w:val="18"/>
          <w:lang w:val="es-BO"/>
        </w:rPr>
        <w:t>.</w:t>
      </w:r>
    </w:p>
    <w:p w14:paraId="3D1E4493" w14:textId="77777777" w:rsidR="00DB6EC7" w:rsidRPr="003C0DD8" w:rsidRDefault="00DB6EC7" w:rsidP="00DB6EC7">
      <w:pPr>
        <w:jc w:val="both"/>
        <w:rPr>
          <w:rFonts w:ascii="Verdana" w:hAnsi="Verdana" w:cs="Arial"/>
          <w:sz w:val="18"/>
          <w:szCs w:val="18"/>
          <w:lang w:val="es-BO"/>
        </w:rPr>
      </w:pPr>
    </w:p>
    <w:p w14:paraId="4D3982CF" w14:textId="511C1C06" w:rsidR="003C6A0A" w:rsidRPr="003C0DD8" w:rsidRDefault="003C6A0A" w:rsidP="00DA03F5">
      <w:pPr>
        <w:pStyle w:val="Ttulo"/>
        <w:numPr>
          <w:ilvl w:val="0"/>
          <w:numId w:val="11"/>
        </w:numPr>
        <w:spacing w:before="0" w:after="0"/>
        <w:jc w:val="left"/>
        <w:rPr>
          <w:rFonts w:ascii="Verdana" w:hAnsi="Verdana"/>
          <w:sz w:val="18"/>
          <w:szCs w:val="18"/>
          <w:lang w:val="es-BO"/>
        </w:rPr>
      </w:pPr>
      <w:bookmarkStart w:id="61" w:name="_Toc517857073"/>
      <w:r w:rsidRPr="003C0DD8">
        <w:rPr>
          <w:rFonts w:ascii="Verdana" w:hAnsi="Verdana"/>
          <w:sz w:val="18"/>
          <w:szCs w:val="18"/>
          <w:lang w:val="es-BO"/>
        </w:rPr>
        <w:t>DECLARATORIA DESIERTA</w:t>
      </w:r>
      <w:bookmarkEnd w:id="61"/>
    </w:p>
    <w:p w14:paraId="325C1D03" w14:textId="77777777" w:rsidR="003C6A0A" w:rsidRPr="003C0DD8" w:rsidRDefault="003C6A0A" w:rsidP="003C6A0A">
      <w:pPr>
        <w:rPr>
          <w:rFonts w:ascii="Verdana" w:hAnsi="Verdana" w:cs="Arial"/>
          <w:b/>
          <w:sz w:val="18"/>
          <w:szCs w:val="18"/>
          <w:lang w:val="es-BO"/>
        </w:rPr>
      </w:pPr>
    </w:p>
    <w:p w14:paraId="12D1BF74" w14:textId="77777777" w:rsidR="003C6A0A" w:rsidRPr="003C0DD8" w:rsidRDefault="003C6A0A" w:rsidP="008F735D">
      <w:pPr>
        <w:ind w:left="432"/>
        <w:jc w:val="both"/>
        <w:rPr>
          <w:rFonts w:ascii="Verdana" w:hAnsi="Verdana" w:cs="Arial"/>
          <w:sz w:val="18"/>
          <w:szCs w:val="18"/>
          <w:lang w:val="es-BO"/>
        </w:rPr>
      </w:pPr>
      <w:r w:rsidRPr="003C0DD8">
        <w:rPr>
          <w:rFonts w:ascii="Verdana" w:hAnsi="Verdana" w:cs="Arial"/>
          <w:sz w:val="18"/>
          <w:szCs w:val="18"/>
          <w:lang w:val="es-BO"/>
        </w:rPr>
        <w:t>El RPC declarará de</w:t>
      </w:r>
      <w:r w:rsidR="002811C8" w:rsidRPr="003C0DD8">
        <w:rPr>
          <w:rFonts w:ascii="Verdana" w:hAnsi="Verdana" w:cs="Arial"/>
          <w:sz w:val="18"/>
          <w:szCs w:val="18"/>
          <w:lang w:val="es-BO"/>
        </w:rPr>
        <w:t>sierta una convocatoria pública</w:t>
      </w:r>
      <w:r w:rsidRPr="003C0DD8">
        <w:rPr>
          <w:rFonts w:ascii="Verdana" w:hAnsi="Verdana" w:cs="Arial"/>
          <w:sz w:val="18"/>
          <w:szCs w:val="18"/>
          <w:lang w:val="es-BO"/>
        </w:rPr>
        <w:t xml:space="preserve"> de acuerdo con lo establecido en el Artículo 27 de las NB-SABS.</w:t>
      </w:r>
    </w:p>
    <w:p w14:paraId="13AA83EF" w14:textId="77777777" w:rsidR="003C6A0A" w:rsidRPr="003C0DD8" w:rsidRDefault="003C6A0A" w:rsidP="003C6A0A">
      <w:pPr>
        <w:ind w:left="720" w:hanging="15"/>
        <w:jc w:val="both"/>
        <w:rPr>
          <w:rFonts w:ascii="Verdana" w:hAnsi="Verdana" w:cs="Arial"/>
          <w:sz w:val="18"/>
          <w:szCs w:val="18"/>
          <w:lang w:val="es-BO"/>
        </w:rPr>
      </w:pPr>
    </w:p>
    <w:p w14:paraId="0F94238C" w14:textId="0C1A12BA" w:rsidR="003C6A0A" w:rsidRPr="003C0DD8" w:rsidRDefault="003C6A0A" w:rsidP="00DA03F5">
      <w:pPr>
        <w:pStyle w:val="Ttulo"/>
        <w:numPr>
          <w:ilvl w:val="0"/>
          <w:numId w:val="11"/>
        </w:numPr>
        <w:spacing w:before="0" w:after="0"/>
        <w:jc w:val="left"/>
        <w:rPr>
          <w:rFonts w:ascii="Verdana" w:hAnsi="Verdana"/>
          <w:sz w:val="18"/>
          <w:szCs w:val="18"/>
          <w:lang w:val="es-BO"/>
        </w:rPr>
      </w:pPr>
      <w:bookmarkStart w:id="62" w:name="_Toc517857074"/>
      <w:r w:rsidRPr="003C0DD8">
        <w:rPr>
          <w:rFonts w:ascii="Verdana" w:hAnsi="Verdana"/>
          <w:sz w:val="18"/>
          <w:szCs w:val="18"/>
          <w:lang w:val="es-BO"/>
        </w:rPr>
        <w:t>CANCELACIÓN, SUSPENSIÓN Y ANULACIÓN DEL PROCESO DE CONTRATACIÓN</w:t>
      </w:r>
      <w:bookmarkEnd w:id="62"/>
    </w:p>
    <w:p w14:paraId="41245C6B" w14:textId="77777777" w:rsidR="003C6A0A" w:rsidRPr="003C0DD8" w:rsidRDefault="003C6A0A" w:rsidP="003C6A0A">
      <w:pPr>
        <w:ind w:left="360"/>
        <w:jc w:val="both"/>
        <w:rPr>
          <w:rFonts w:ascii="Verdana" w:hAnsi="Verdana" w:cs="Arial"/>
          <w:b/>
          <w:sz w:val="18"/>
          <w:szCs w:val="18"/>
          <w:lang w:val="es-BO"/>
        </w:rPr>
      </w:pPr>
    </w:p>
    <w:p w14:paraId="2AFA554E" w14:textId="77777777" w:rsidR="003C6A0A" w:rsidRPr="003C0DD8" w:rsidRDefault="003C6A0A" w:rsidP="008F735D">
      <w:pPr>
        <w:ind w:left="432"/>
        <w:jc w:val="both"/>
        <w:rPr>
          <w:rFonts w:ascii="Verdana" w:hAnsi="Verdana" w:cs="Arial"/>
          <w:sz w:val="18"/>
          <w:szCs w:val="18"/>
          <w:lang w:val="es-BO"/>
        </w:rPr>
      </w:pPr>
      <w:r w:rsidRPr="003C0DD8">
        <w:rPr>
          <w:rFonts w:ascii="Verdana" w:hAnsi="Verdana" w:cs="Arial"/>
          <w:sz w:val="18"/>
          <w:szCs w:val="18"/>
          <w:lang w:val="es-BO"/>
        </w:rPr>
        <w:t>El proceso de contratación podrá ser cancelado, anulado o suspendido hasta antes de la suscripción del contrato, mediante Resolución expresa</w:t>
      </w:r>
      <w:r w:rsidR="006E507E" w:rsidRPr="003C0DD8">
        <w:rPr>
          <w:rFonts w:ascii="Verdana" w:hAnsi="Verdana" w:cs="Arial"/>
          <w:sz w:val="18"/>
          <w:szCs w:val="18"/>
          <w:lang w:val="es-BO"/>
        </w:rPr>
        <w:t>,</w:t>
      </w:r>
      <w:r w:rsidR="002811C8" w:rsidRPr="003C0DD8">
        <w:rPr>
          <w:rFonts w:ascii="Verdana" w:hAnsi="Verdana" w:cs="Arial"/>
          <w:sz w:val="18"/>
          <w:szCs w:val="18"/>
          <w:lang w:val="es-BO"/>
        </w:rPr>
        <w:t xml:space="preserve"> técnica y legalmente motivada</w:t>
      </w:r>
      <w:r w:rsidRPr="003C0DD8">
        <w:rPr>
          <w:rFonts w:ascii="Verdana" w:hAnsi="Verdana" w:cs="Arial"/>
          <w:sz w:val="18"/>
          <w:szCs w:val="18"/>
          <w:lang w:val="es-BO"/>
        </w:rPr>
        <w:t xml:space="preserve"> de acuerdo con lo establecido en el Artículo 28 de las NB-SABS.</w:t>
      </w:r>
    </w:p>
    <w:p w14:paraId="60A76268" w14:textId="77777777" w:rsidR="003C6A0A" w:rsidRPr="003C0DD8" w:rsidRDefault="003C6A0A" w:rsidP="003C6A0A">
      <w:pPr>
        <w:jc w:val="both"/>
        <w:rPr>
          <w:rFonts w:ascii="Verdana" w:hAnsi="Verdana" w:cs="Arial"/>
          <w:sz w:val="18"/>
          <w:szCs w:val="18"/>
          <w:lang w:val="es-BO"/>
        </w:rPr>
      </w:pPr>
    </w:p>
    <w:p w14:paraId="10771E27" w14:textId="29071ECB" w:rsidR="003C6A0A" w:rsidRPr="003C0DD8" w:rsidRDefault="003C6A0A" w:rsidP="00DA03F5">
      <w:pPr>
        <w:pStyle w:val="Ttulo"/>
        <w:numPr>
          <w:ilvl w:val="0"/>
          <w:numId w:val="11"/>
        </w:numPr>
        <w:spacing w:before="0" w:after="0"/>
        <w:jc w:val="left"/>
        <w:rPr>
          <w:rFonts w:ascii="Verdana" w:hAnsi="Verdana"/>
          <w:sz w:val="18"/>
          <w:szCs w:val="18"/>
          <w:lang w:val="es-BO"/>
        </w:rPr>
      </w:pPr>
      <w:bookmarkStart w:id="63" w:name="_Toc517857075"/>
      <w:r w:rsidRPr="003C0DD8">
        <w:rPr>
          <w:rFonts w:ascii="Verdana" w:hAnsi="Verdana"/>
          <w:sz w:val="18"/>
          <w:szCs w:val="18"/>
          <w:lang w:val="es-BO"/>
        </w:rPr>
        <w:t>RESOLUCIONES RECURRIBLES</w:t>
      </w:r>
      <w:bookmarkEnd w:id="63"/>
    </w:p>
    <w:p w14:paraId="44CC8700" w14:textId="77777777" w:rsidR="003C6A0A" w:rsidRPr="003C0DD8" w:rsidRDefault="003C6A0A" w:rsidP="003C6A0A">
      <w:pPr>
        <w:rPr>
          <w:rFonts w:ascii="Verdana" w:hAnsi="Verdana"/>
          <w:lang w:val="es-BO"/>
        </w:rPr>
      </w:pPr>
    </w:p>
    <w:p w14:paraId="7563D3C1" w14:textId="77777777" w:rsidR="00507219" w:rsidRPr="003C0DD8" w:rsidRDefault="003C6A0A" w:rsidP="009F6662">
      <w:pPr>
        <w:ind w:left="432"/>
        <w:jc w:val="both"/>
        <w:rPr>
          <w:rFonts w:ascii="Verdana" w:hAnsi="Verdana" w:cs="Arial"/>
          <w:b/>
          <w:sz w:val="18"/>
          <w:szCs w:val="18"/>
          <w:lang w:val="es-BO"/>
        </w:rPr>
      </w:pPr>
      <w:r w:rsidRPr="003C0DD8">
        <w:rPr>
          <w:rFonts w:ascii="Verdana" w:hAnsi="Verdana" w:cs="Arial"/>
          <w:sz w:val="18"/>
          <w:szCs w:val="18"/>
          <w:lang w:val="es-BO"/>
        </w:rPr>
        <w:t>Los proponentes podrán interponer Recurso Administrativo de Impugnación, únicamente contra las resoluciones establecidas en el in</w:t>
      </w:r>
      <w:r w:rsidR="002811C8" w:rsidRPr="003C0DD8">
        <w:rPr>
          <w:rFonts w:ascii="Verdana" w:hAnsi="Verdana" w:cs="Arial"/>
          <w:sz w:val="18"/>
          <w:szCs w:val="18"/>
          <w:lang w:val="es-BO"/>
        </w:rPr>
        <w:t>ciso a) del parágrafo I del Artí</w:t>
      </w:r>
      <w:r w:rsidRPr="003C0DD8">
        <w:rPr>
          <w:rFonts w:ascii="Verdana" w:hAnsi="Verdana" w:cs="Arial"/>
          <w:sz w:val="18"/>
          <w:szCs w:val="18"/>
          <w:lang w:val="es-BO"/>
        </w:rPr>
        <w:t xml:space="preserve">culo 90, de las NB-SABS; siempre que las mismas afecten, lesionen o puedan causar perjuicio a sus legítimos intereses, de acuerdo con lo regulado en el Capítulo VII, del Título I, de las NB-SABS.  </w:t>
      </w:r>
      <w:r w:rsidR="00507219" w:rsidRPr="003C0DD8">
        <w:rPr>
          <w:rFonts w:ascii="Verdana" w:hAnsi="Verdana" w:cs="Arial"/>
          <w:b/>
          <w:sz w:val="18"/>
          <w:szCs w:val="18"/>
          <w:lang w:val="es-BO"/>
        </w:rPr>
        <w:br w:type="page"/>
      </w:r>
    </w:p>
    <w:p w14:paraId="11BF7B44" w14:textId="77777777" w:rsidR="003C6A0A" w:rsidRPr="003C0DD8" w:rsidRDefault="003C6A0A" w:rsidP="003C6A0A">
      <w:pPr>
        <w:jc w:val="center"/>
        <w:rPr>
          <w:rFonts w:ascii="Verdana" w:hAnsi="Verdana" w:cs="Arial"/>
          <w:b/>
          <w:sz w:val="18"/>
          <w:szCs w:val="18"/>
          <w:lang w:val="es-BO"/>
        </w:rPr>
      </w:pPr>
      <w:r w:rsidRPr="003C0DD8">
        <w:rPr>
          <w:rFonts w:ascii="Verdana" w:hAnsi="Verdana" w:cs="Arial"/>
          <w:b/>
          <w:sz w:val="18"/>
          <w:szCs w:val="18"/>
          <w:lang w:val="es-BO"/>
        </w:rPr>
        <w:lastRenderedPageBreak/>
        <w:t>SECCIÓN II</w:t>
      </w:r>
    </w:p>
    <w:p w14:paraId="79E8A5C2" w14:textId="77777777" w:rsidR="003C6A0A" w:rsidRPr="003C0DD8" w:rsidRDefault="003C6A0A" w:rsidP="003C6A0A">
      <w:pPr>
        <w:jc w:val="center"/>
        <w:rPr>
          <w:rFonts w:ascii="Verdana" w:hAnsi="Verdana" w:cs="Arial"/>
          <w:b/>
          <w:sz w:val="18"/>
          <w:szCs w:val="18"/>
          <w:lang w:val="es-BO"/>
        </w:rPr>
      </w:pPr>
      <w:r w:rsidRPr="003C0DD8">
        <w:rPr>
          <w:rFonts w:ascii="Verdana" w:hAnsi="Verdana" w:cs="Arial"/>
          <w:b/>
          <w:sz w:val="18"/>
          <w:szCs w:val="18"/>
          <w:lang w:val="es-BO"/>
        </w:rPr>
        <w:t>PREPARACIÓN DE LAS PROPUESTAS</w:t>
      </w:r>
    </w:p>
    <w:p w14:paraId="6D2BFD4F" w14:textId="77777777" w:rsidR="003C6A0A" w:rsidRPr="003C0DD8" w:rsidRDefault="003C6A0A" w:rsidP="003C6A0A">
      <w:pPr>
        <w:ind w:left="705" w:hanging="705"/>
        <w:jc w:val="both"/>
        <w:rPr>
          <w:rFonts w:ascii="Verdana" w:hAnsi="Verdana" w:cs="Arial"/>
          <w:sz w:val="18"/>
          <w:szCs w:val="18"/>
          <w:lang w:val="es-BO"/>
        </w:rPr>
      </w:pPr>
    </w:p>
    <w:p w14:paraId="4BA1A706" w14:textId="77777777" w:rsidR="003C6A0A" w:rsidRPr="003C0DD8" w:rsidRDefault="003C6A0A" w:rsidP="00DA03F5">
      <w:pPr>
        <w:pStyle w:val="Ttulo"/>
        <w:numPr>
          <w:ilvl w:val="0"/>
          <w:numId w:val="11"/>
        </w:numPr>
        <w:spacing w:before="0" w:after="0"/>
        <w:jc w:val="left"/>
        <w:rPr>
          <w:rFonts w:ascii="Verdana" w:hAnsi="Verdana"/>
          <w:sz w:val="18"/>
          <w:szCs w:val="18"/>
          <w:lang w:val="es-BO"/>
        </w:rPr>
      </w:pPr>
      <w:bookmarkStart w:id="64" w:name="_Toc517857076"/>
      <w:r w:rsidRPr="003C0DD8">
        <w:rPr>
          <w:rFonts w:ascii="Verdana" w:hAnsi="Verdana"/>
          <w:sz w:val="18"/>
          <w:szCs w:val="18"/>
          <w:lang w:val="es-BO"/>
        </w:rPr>
        <w:t>PREPARACIÓN DE PROPUESTAS</w:t>
      </w:r>
      <w:bookmarkEnd w:id="64"/>
    </w:p>
    <w:p w14:paraId="13917D9B" w14:textId="77777777" w:rsidR="003C6A0A" w:rsidRPr="003C0DD8" w:rsidRDefault="003C6A0A" w:rsidP="003C6A0A">
      <w:pPr>
        <w:rPr>
          <w:rFonts w:ascii="Verdana" w:hAnsi="Verdana" w:cs="Arial"/>
          <w:b/>
          <w:sz w:val="18"/>
          <w:szCs w:val="18"/>
          <w:lang w:val="es-BO"/>
        </w:rPr>
      </w:pPr>
    </w:p>
    <w:p w14:paraId="4F8C506A" w14:textId="77777777" w:rsidR="003C6A0A" w:rsidRPr="003C0DD8" w:rsidRDefault="003C6A0A" w:rsidP="008F735D">
      <w:pPr>
        <w:ind w:left="432"/>
        <w:jc w:val="both"/>
        <w:rPr>
          <w:rFonts w:ascii="Verdana" w:hAnsi="Verdana" w:cs="Arial"/>
          <w:sz w:val="18"/>
          <w:szCs w:val="18"/>
          <w:lang w:val="es-BO"/>
        </w:rPr>
      </w:pPr>
      <w:r w:rsidRPr="003C0DD8">
        <w:rPr>
          <w:rFonts w:ascii="Verdana" w:hAnsi="Verdana" w:cs="Arial"/>
          <w:sz w:val="18"/>
          <w:szCs w:val="18"/>
          <w:lang w:val="es-BO"/>
        </w:rPr>
        <w:t>Las propuestas deben ser elaboradas conforme a los requisitos y condiciones establecidos en el presente DBC, utilizando los formularios incluidos en Anexos.</w:t>
      </w:r>
    </w:p>
    <w:p w14:paraId="54F5D9AF" w14:textId="77777777" w:rsidR="003C6A0A" w:rsidRPr="003C0DD8" w:rsidRDefault="003C6A0A" w:rsidP="003C6A0A">
      <w:pPr>
        <w:rPr>
          <w:rFonts w:ascii="Verdana" w:hAnsi="Verdana" w:cs="Arial"/>
          <w:b/>
          <w:sz w:val="18"/>
          <w:szCs w:val="18"/>
          <w:lang w:val="es-BO"/>
        </w:rPr>
      </w:pPr>
    </w:p>
    <w:p w14:paraId="76ACECFB" w14:textId="68C191AE" w:rsidR="003C6A0A" w:rsidRPr="003C0DD8" w:rsidRDefault="003C6A0A" w:rsidP="00DA03F5">
      <w:pPr>
        <w:pStyle w:val="Ttulo"/>
        <w:numPr>
          <w:ilvl w:val="0"/>
          <w:numId w:val="11"/>
        </w:numPr>
        <w:spacing w:before="0" w:after="0"/>
        <w:jc w:val="left"/>
        <w:rPr>
          <w:rFonts w:ascii="Verdana" w:hAnsi="Verdana"/>
          <w:sz w:val="18"/>
          <w:szCs w:val="18"/>
          <w:lang w:val="es-BO"/>
        </w:rPr>
      </w:pPr>
      <w:bookmarkStart w:id="65" w:name="_Toc517857077"/>
      <w:r w:rsidRPr="003C0DD8">
        <w:rPr>
          <w:rFonts w:ascii="Verdana" w:hAnsi="Verdana"/>
          <w:sz w:val="18"/>
          <w:szCs w:val="18"/>
          <w:lang w:val="es-BO"/>
        </w:rPr>
        <w:t>MONEDA DEL PROCESO DE CONTRATACIÓN</w:t>
      </w:r>
      <w:bookmarkEnd w:id="65"/>
    </w:p>
    <w:p w14:paraId="630C544A" w14:textId="77777777" w:rsidR="003C6A0A" w:rsidRPr="003C0DD8" w:rsidRDefault="003C6A0A" w:rsidP="003C6A0A">
      <w:pPr>
        <w:rPr>
          <w:rFonts w:ascii="Verdana" w:hAnsi="Verdana" w:cs="Arial"/>
          <w:b/>
          <w:sz w:val="18"/>
          <w:szCs w:val="18"/>
          <w:lang w:val="es-BO"/>
        </w:rPr>
      </w:pPr>
    </w:p>
    <w:p w14:paraId="6B0A8581" w14:textId="77777777" w:rsidR="00ED0583" w:rsidRPr="003C0DD8" w:rsidRDefault="00B57D6C" w:rsidP="00ED0583">
      <w:pPr>
        <w:ind w:left="432"/>
        <w:jc w:val="both"/>
        <w:rPr>
          <w:rFonts w:ascii="Verdana" w:hAnsi="Verdana" w:cs="Arial"/>
          <w:sz w:val="18"/>
          <w:szCs w:val="18"/>
          <w:lang w:val="es-BO"/>
        </w:rPr>
      </w:pPr>
      <w:r w:rsidRPr="003C0DD8">
        <w:rPr>
          <w:rFonts w:ascii="Verdana" w:hAnsi="Verdana" w:cs="Arial"/>
          <w:sz w:val="18"/>
          <w:szCs w:val="18"/>
          <w:lang w:val="es-BO"/>
        </w:rPr>
        <w:t xml:space="preserve">Los precios de la propuesta podrán ser expresados en moneda extranjera. Los pagos se realizarán en moneda nacional, </w:t>
      </w:r>
      <w:r w:rsidR="00ED0583" w:rsidRPr="003C0DD8">
        <w:rPr>
          <w:rFonts w:ascii="Verdana" w:hAnsi="Verdana" w:cs="Arial"/>
          <w:sz w:val="18"/>
          <w:szCs w:val="18"/>
          <w:lang w:val="es-BO"/>
        </w:rPr>
        <w:t>al tipo de cambio oficial de compra de la moneda extranjera establecido por el Banco Central de Bolivia en la fecha de emisión de la factura.</w:t>
      </w:r>
    </w:p>
    <w:p w14:paraId="0DB091EA" w14:textId="77777777" w:rsidR="00ED0583" w:rsidRPr="003C0DD8" w:rsidRDefault="00ED0583" w:rsidP="008F735D">
      <w:pPr>
        <w:ind w:left="432"/>
        <w:jc w:val="both"/>
        <w:rPr>
          <w:rFonts w:ascii="Verdana" w:hAnsi="Verdana" w:cs="Arial"/>
          <w:sz w:val="18"/>
          <w:szCs w:val="18"/>
          <w:lang w:val="es-BO"/>
        </w:rPr>
      </w:pPr>
    </w:p>
    <w:p w14:paraId="49DA6EC9" w14:textId="663CA947" w:rsidR="003C6A0A" w:rsidRPr="003C0DD8" w:rsidRDefault="003C6A0A" w:rsidP="00DA03F5">
      <w:pPr>
        <w:pStyle w:val="Ttulo"/>
        <w:numPr>
          <w:ilvl w:val="0"/>
          <w:numId w:val="11"/>
        </w:numPr>
        <w:spacing w:before="0" w:after="0"/>
        <w:jc w:val="left"/>
        <w:rPr>
          <w:rFonts w:ascii="Verdana" w:hAnsi="Verdana"/>
          <w:sz w:val="18"/>
          <w:szCs w:val="18"/>
          <w:lang w:val="es-BO"/>
        </w:rPr>
      </w:pPr>
      <w:bookmarkStart w:id="66" w:name="_Toc517857078"/>
      <w:r w:rsidRPr="003C0DD8">
        <w:rPr>
          <w:rFonts w:ascii="Verdana" w:hAnsi="Verdana"/>
          <w:sz w:val="18"/>
          <w:szCs w:val="18"/>
          <w:lang w:val="es-BO"/>
        </w:rPr>
        <w:t>COSTOS DE PARTICIPACIÓN EN EL PROCESO DE CONTRATACIÓN</w:t>
      </w:r>
      <w:bookmarkEnd w:id="66"/>
    </w:p>
    <w:p w14:paraId="5BD8F860" w14:textId="77777777" w:rsidR="003C6A0A" w:rsidRPr="003C0DD8" w:rsidRDefault="003C6A0A" w:rsidP="003C6A0A">
      <w:pPr>
        <w:rPr>
          <w:rFonts w:ascii="Verdana" w:hAnsi="Verdana" w:cs="Arial"/>
          <w:b/>
          <w:sz w:val="18"/>
          <w:szCs w:val="18"/>
          <w:lang w:val="es-BO"/>
        </w:rPr>
      </w:pPr>
    </w:p>
    <w:p w14:paraId="2DBD4F2C" w14:textId="77777777" w:rsidR="003C6A0A" w:rsidRPr="003C0DD8" w:rsidRDefault="003C6A0A" w:rsidP="008F735D">
      <w:pPr>
        <w:ind w:left="432"/>
        <w:jc w:val="both"/>
        <w:rPr>
          <w:rFonts w:ascii="Verdana" w:hAnsi="Verdana" w:cs="Arial"/>
          <w:sz w:val="18"/>
          <w:szCs w:val="18"/>
          <w:lang w:val="es-BO"/>
        </w:rPr>
      </w:pPr>
      <w:r w:rsidRPr="003C0DD8">
        <w:rPr>
          <w:rFonts w:ascii="Verdana" w:hAnsi="Verdana" w:cs="Arial"/>
          <w:sz w:val="18"/>
          <w:szCs w:val="18"/>
          <w:lang w:val="es-BO"/>
        </w:rPr>
        <w:t>Los costos de la elaboración, presentación de propuestas y de cualquier otro costo que demande la participación de un proponente en</w:t>
      </w:r>
      <w:r w:rsidR="002811C8" w:rsidRPr="003C0DD8">
        <w:rPr>
          <w:rFonts w:ascii="Verdana" w:hAnsi="Verdana" w:cs="Arial"/>
          <w:sz w:val="18"/>
          <w:szCs w:val="18"/>
          <w:lang w:val="es-BO"/>
        </w:rPr>
        <w:t xml:space="preserve"> el proceso de contratación</w:t>
      </w:r>
      <w:r w:rsidRPr="003C0DD8">
        <w:rPr>
          <w:rFonts w:ascii="Verdana" w:hAnsi="Verdana" w:cs="Arial"/>
          <w:sz w:val="18"/>
          <w:szCs w:val="18"/>
          <w:lang w:val="es-BO"/>
        </w:rPr>
        <w:t xml:space="preserve"> cualquiera fuese su resultado, son asumidos exc</w:t>
      </w:r>
      <w:r w:rsidR="002811C8" w:rsidRPr="003C0DD8">
        <w:rPr>
          <w:rFonts w:ascii="Verdana" w:hAnsi="Verdana" w:cs="Arial"/>
          <w:sz w:val="18"/>
          <w:szCs w:val="18"/>
          <w:lang w:val="es-BO"/>
        </w:rPr>
        <w:t>lusivamente por cada proponente</w:t>
      </w:r>
      <w:r w:rsidRPr="003C0DD8">
        <w:rPr>
          <w:rFonts w:ascii="Verdana" w:hAnsi="Verdana" w:cs="Arial"/>
          <w:sz w:val="18"/>
          <w:szCs w:val="18"/>
          <w:lang w:val="es-BO"/>
        </w:rPr>
        <w:t xml:space="preserve"> bajo su total responsabilidad y cargo.</w:t>
      </w:r>
    </w:p>
    <w:p w14:paraId="52930BB9" w14:textId="77777777" w:rsidR="003C6A0A" w:rsidRPr="003C0DD8" w:rsidRDefault="003C6A0A" w:rsidP="003C6A0A">
      <w:pPr>
        <w:jc w:val="both"/>
        <w:rPr>
          <w:rFonts w:ascii="Verdana" w:hAnsi="Verdana" w:cs="Arial"/>
          <w:sz w:val="18"/>
          <w:szCs w:val="18"/>
          <w:lang w:val="es-BO"/>
        </w:rPr>
      </w:pPr>
    </w:p>
    <w:p w14:paraId="6E358FA5" w14:textId="62818FA9" w:rsidR="003C6A0A" w:rsidRPr="003C0DD8" w:rsidRDefault="003C6A0A" w:rsidP="00DA03F5">
      <w:pPr>
        <w:pStyle w:val="Ttulo"/>
        <w:numPr>
          <w:ilvl w:val="0"/>
          <w:numId w:val="11"/>
        </w:numPr>
        <w:spacing w:before="0" w:after="0"/>
        <w:jc w:val="left"/>
        <w:rPr>
          <w:rFonts w:ascii="Verdana" w:hAnsi="Verdana"/>
          <w:sz w:val="18"/>
          <w:szCs w:val="18"/>
          <w:lang w:val="es-BO"/>
        </w:rPr>
      </w:pPr>
      <w:bookmarkStart w:id="67" w:name="_Toc517857079"/>
      <w:r w:rsidRPr="003C0DD8">
        <w:rPr>
          <w:rFonts w:ascii="Verdana" w:hAnsi="Verdana"/>
          <w:sz w:val="18"/>
          <w:szCs w:val="18"/>
          <w:lang w:val="es-BO"/>
        </w:rPr>
        <w:t>IDIOMA</w:t>
      </w:r>
      <w:bookmarkEnd w:id="67"/>
    </w:p>
    <w:p w14:paraId="17D4AC2C" w14:textId="77777777" w:rsidR="003C6A0A" w:rsidRPr="003C0DD8" w:rsidRDefault="003C6A0A" w:rsidP="003C6A0A">
      <w:pPr>
        <w:ind w:left="708"/>
        <w:jc w:val="both"/>
        <w:rPr>
          <w:rFonts w:ascii="Verdana" w:hAnsi="Verdana" w:cs="Arial"/>
          <w:sz w:val="18"/>
          <w:szCs w:val="18"/>
          <w:lang w:val="es-BO"/>
        </w:rPr>
      </w:pPr>
    </w:p>
    <w:p w14:paraId="54DDD7F2" w14:textId="77777777" w:rsidR="003C6A0A" w:rsidRPr="003C0DD8" w:rsidRDefault="003C6A0A" w:rsidP="008F735D">
      <w:pPr>
        <w:ind w:left="432"/>
        <w:jc w:val="both"/>
        <w:rPr>
          <w:rFonts w:ascii="Verdana" w:hAnsi="Verdana" w:cs="Arial"/>
          <w:sz w:val="18"/>
          <w:szCs w:val="18"/>
          <w:lang w:val="es-BO"/>
        </w:rPr>
      </w:pPr>
      <w:r w:rsidRPr="003C0DD8">
        <w:rPr>
          <w:rFonts w:ascii="Verdana" w:hAnsi="Verdana" w:cs="Arial"/>
          <w:sz w:val="18"/>
          <w:szCs w:val="18"/>
          <w:lang w:val="es-BO"/>
        </w:rPr>
        <w:t>La propuesta, los documentos relativos a ella y toda la correspondencia que intercambien entre el p</w:t>
      </w:r>
      <w:r w:rsidR="00745B19" w:rsidRPr="003C0DD8">
        <w:rPr>
          <w:rFonts w:ascii="Verdana" w:hAnsi="Verdana" w:cs="Arial"/>
          <w:sz w:val="18"/>
          <w:szCs w:val="18"/>
          <w:lang w:val="es-BO"/>
        </w:rPr>
        <w:t>roponente y el convocante</w:t>
      </w:r>
      <w:r w:rsidRPr="003C0DD8">
        <w:rPr>
          <w:rFonts w:ascii="Verdana" w:hAnsi="Verdana" w:cs="Arial"/>
          <w:sz w:val="18"/>
          <w:szCs w:val="18"/>
          <w:lang w:val="es-BO"/>
        </w:rPr>
        <w:t xml:space="preserve"> deberán presentarse en idioma castellano.</w:t>
      </w:r>
    </w:p>
    <w:p w14:paraId="5DB22F16" w14:textId="77777777" w:rsidR="003C6A0A" w:rsidRPr="003C0DD8" w:rsidRDefault="003C6A0A" w:rsidP="003C6A0A">
      <w:pPr>
        <w:rPr>
          <w:rFonts w:ascii="Verdana" w:hAnsi="Verdana" w:cs="Arial"/>
          <w:b/>
          <w:sz w:val="18"/>
          <w:szCs w:val="18"/>
          <w:lang w:val="es-BO"/>
        </w:rPr>
      </w:pPr>
    </w:p>
    <w:p w14:paraId="17C54679" w14:textId="65469C88" w:rsidR="003C6A0A" w:rsidRPr="003C0DD8" w:rsidRDefault="003C6A0A" w:rsidP="00DA03F5">
      <w:pPr>
        <w:pStyle w:val="Ttulo"/>
        <w:numPr>
          <w:ilvl w:val="0"/>
          <w:numId w:val="11"/>
        </w:numPr>
        <w:spacing w:before="0" w:after="0"/>
        <w:jc w:val="left"/>
        <w:rPr>
          <w:rFonts w:ascii="Verdana" w:hAnsi="Verdana"/>
          <w:sz w:val="18"/>
          <w:szCs w:val="18"/>
          <w:lang w:val="es-BO"/>
        </w:rPr>
      </w:pPr>
      <w:bookmarkStart w:id="68" w:name="_Toc517857080"/>
      <w:r w:rsidRPr="003C0DD8">
        <w:rPr>
          <w:rFonts w:ascii="Verdana" w:hAnsi="Verdana"/>
          <w:sz w:val="18"/>
          <w:szCs w:val="18"/>
          <w:lang w:val="es-BO"/>
        </w:rPr>
        <w:t>VALIDEZ DE LA PROPUESTA</w:t>
      </w:r>
      <w:bookmarkEnd w:id="68"/>
    </w:p>
    <w:p w14:paraId="062D3D84" w14:textId="77777777" w:rsidR="003C6A0A" w:rsidRPr="003C0DD8" w:rsidRDefault="003C6A0A" w:rsidP="003C6A0A">
      <w:pPr>
        <w:ind w:left="360"/>
        <w:jc w:val="both"/>
        <w:rPr>
          <w:rFonts w:ascii="Verdana" w:hAnsi="Verdana" w:cs="Arial"/>
          <w:b/>
          <w:sz w:val="18"/>
          <w:szCs w:val="18"/>
          <w:lang w:val="es-BO"/>
        </w:rPr>
      </w:pPr>
    </w:p>
    <w:p w14:paraId="109DB537" w14:textId="77777777" w:rsidR="00340A68" w:rsidRPr="003C0DD8" w:rsidRDefault="00340A68" w:rsidP="00DA03F5">
      <w:pPr>
        <w:pStyle w:val="Prrafodelista"/>
        <w:numPr>
          <w:ilvl w:val="1"/>
          <w:numId w:val="11"/>
        </w:numPr>
        <w:ind w:left="1134" w:hanging="708"/>
        <w:jc w:val="both"/>
        <w:rPr>
          <w:rFonts w:ascii="Verdana" w:hAnsi="Verdana"/>
          <w:sz w:val="18"/>
          <w:szCs w:val="18"/>
          <w:lang w:val="es-BO"/>
        </w:rPr>
      </w:pPr>
      <w:bookmarkStart w:id="69" w:name="_Toc347248080"/>
      <w:bookmarkStart w:id="70" w:name="_Toc347248410"/>
      <w:bookmarkStart w:id="71" w:name="_Toc355774166"/>
      <w:bookmarkStart w:id="72" w:name="_Toc355974631"/>
      <w:r w:rsidRPr="003C0DD8">
        <w:rPr>
          <w:rFonts w:ascii="Verdana" w:hAnsi="Verdana"/>
          <w:sz w:val="18"/>
          <w:szCs w:val="18"/>
          <w:lang w:val="es-BO"/>
        </w:rPr>
        <w:t>La propuesta deberá tener una validez no menor a sesenta (60) días calendario, desde la fecha fijada para la apertura de propuestas.</w:t>
      </w:r>
      <w:bookmarkEnd w:id="69"/>
      <w:bookmarkEnd w:id="70"/>
      <w:bookmarkEnd w:id="71"/>
      <w:bookmarkEnd w:id="72"/>
    </w:p>
    <w:p w14:paraId="62420A0B" w14:textId="77777777" w:rsidR="005972A9" w:rsidRPr="003C0DD8" w:rsidRDefault="005972A9" w:rsidP="005972A9">
      <w:pPr>
        <w:pStyle w:val="Prrafodelista"/>
        <w:ind w:left="1134"/>
        <w:jc w:val="both"/>
        <w:rPr>
          <w:rFonts w:ascii="Verdana" w:hAnsi="Verdana"/>
          <w:sz w:val="18"/>
          <w:szCs w:val="18"/>
          <w:lang w:val="es-BO"/>
        </w:rPr>
      </w:pPr>
    </w:p>
    <w:p w14:paraId="780D4C4B" w14:textId="77777777" w:rsidR="005972A9" w:rsidRPr="003C0DD8" w:rsidRDefault="005972A9" w:rsidP="005972A9">
      <w:pPr>
        <w:pStyle w:val="Prrafodelista"/>
        <w:ind w:left="1134"/>
        <w:jc w:val="both"/>
        <w:rPr>
          <w:rFonts w:ascii="Verdana" w:hAnsi="Verdana" w:cs="Arial"/>
          <w:sz w:val="18"/>
          <w:szCs w:val="18"/>
          <w:lang w:val="es-BO"/>
        </w:rPr>
      </w:pPr>
      <w:r w:rsidRPr="003C0DD8">
        <w:rPr>
          <w:rFonts w:ascii="Verdana" w:hAnsi="Verdana" w:cs="Arial"/>
          <w:sz w:val="18"/>
          <w:szCs w:val="18"/>
          <w:lang w:val="es-BO"/>
        </w:rPr>
        <w:t xml:space="preserve">La validez de la propuesta deberá computarse a partir de la fecha fijada para la </w:t>
      </w:r>
      <w:r w:rsidRPr="003C0DD8">
        <w:rPr>
          <w:rFonts w:ascii="Verdana" w:hAnsi="Verdana"/>
          <w:sz w:val="18"/>
          <w:szCs w:val="18"/>
          <w:lang w:val="es-BO"/>
        </w:rPr>
        <w:t>apertura</w:t>
      </w:r>
      <w:r w:rsidRPr="003C0DD8">
        <w:rPr>
          <w:rFonts w:ascii="Verdana" w:hAnsi="Verdana" w:cs="Arial"/>
          <w:sz w:val="18"/>
          <w:szCs w:val="18"/>
          <w:lang w:val="es-BO"/>
        </w:rPr>
        <w:t xml:space="preserve"> de propuestas. </w:t>
      </w:r>
    </w:p>
    <w:p w14:paraId="0D3DC4AB" w14:textId="77777777" w:rsidR="003279E6" w:rsidRPr="003C0DD8" w:rsidRDefault="003279E6" w:rsidP="001E07B7">
      <w:pPr>
        <w:rPr>
          <w:lang w:val="es-BO"/>
        </w:rPr>
      </w:pPr>
    </w:p>
    <w:p w14:paraId="15AE84C1" w14:textId="357D4A06" w:rsidR="00340A68" w:rsidRPr="003C0DD8" w:rsidRDefault="00340A68" w:rsidP="00DA03F5">
      <w:pPr>
        <w:pStyle w:val="Prrafodelista"/>
        <w:numPr>
          <w:ilvl w:val="1"/>
          <w:numId w:val="11"/>
        </w:numPr>
        <w:ind w:left="1134" w:hanging="708"/>
        <w:jc w:val="both"/>
        <w:rPr>
          <w:rFonts w:ascii="Verdana" w:hAnsi="Verdana"/>
          <w:sz w:val="18"/>
          <w:szCs w:val="18"/>
          <w:lang w:val="es-BO"/>
        </w:rPr>
      </w:pPr>
      <w:bookmarkStart w:id="73" w:name="_Toc347248081"/>
      <w:bookmarkStart w:id="74" w:name="_Toc347248411"/>
      <w:bookmarkStart w:id="75" w:name="_Toc355774167"/>
      <w:bookmarkStart w:id="76" w:name="_Toc355974632"/>
      <w:r w:rsidRPr="003C0DD8">
        <w:rPr>
          <w:rFonts w:ascii="Verdana" w:hAnsi="Verdana"/>
          <w:sz w:val="18"/>
          <w:szCs w:val="18"/>
          <w:lang w:val="es-BO"/>
        </w:rPr>
        <w:t>En circunstancias excepcionales por causas de fuerza mayor, caso fortuito o interposición de Recursos Administrativos de Impugnación, la entidad convocante podrá solicitar por escrito la extensión del período de validez de las propuestas, disponiendo un tiempo perentorio para la renovación de garantías, para lo que se considerará lo siguiente:</w:t>
      </w:r>
      <w:bookmarkEnd w:id="73"/>
      <w:bookmarkEnd w:id="74"/>
      <w:bookmarkEnd w:id="75"/>
      <w:bookmarkEnd w:id="76"/>
    </w:p>
    <w:p w14:paraId="63278F2B" w14:textId="77777777" w:rsidR="00340A68" w:rsidRPr="003C0DD8" w:rsidRDefault="00340A68" w:rsidP="00340A68">
      <w:pPr>
        <w:ind w:left="1440" w:hanging="720"/>
        <w:jc w:val="both"/>
        <w:rPr>
          <w:rFonts w:ascii="Verdana" w:hAnsi="Verdana" w:cs="Arial"/>
          <w:sz w:val="18"/>
          <w:szCs w:val="18"/>
          <w:lang w:val="es-BO"/>
        </w:rPr>
      </w:pPr>
    </w:p>
    <w:p w14:paraId="7FAC4127" w14:textId="5DD6B4EA" w:rsidR="00B927DD" w:rsidRPr="003C0DD8" w:rsidRDefault="00B927DD" w:rsidP="00DA03F5">
      <w:pPr>
        <w:numPr>
          <w:ilvl w:val="0"/>
          <w:numId w:val="26"/>
        </w:numPr>
        <w:ind w:left="1701" w:hanging="425"/>
        <w:jc w:val="both"/>
        <w:rPr>
          <w:rFonts w:ascii="Verdana" w:hAnsi="Verdana" w:cs="Arial"/>
          <w:sz w:val="18"/>
          <w:szCs w:val="18"/>
          <w:lang w:val="es-BO"/>
        </w:rPr>
      </w:pPr>
      <w:r w:rsidRPr="003C0DD8">
        <w:rPr>
          <w:rFonts w:ascii="Verdana" w:hAnsi="Verdana" w:cs="Arial"/>
          <w:sz w:val="18"/>
          <w:szCs w:val="18"/>
          <w:lang w:val="es-BO"/>
        </w:rPr>
        <w:t>El proponente que rehúse aceptar la solicitud será excluido del proceso.</w:t>
      </w:r>
    </w:p>
    <w:p w14:paraId="0E4C81E3" w14:textId="77777777" w:rsidR="00B927DD" w:rsidRPr="003C0DD8" w:rsidRDefault="00B927DD" w:rsidP="00DA03F5">
      <w:pPr>
        <w:numPr>
          <w:ilvl w:val="0"/>
          <w:numId w:val="26"/>
        </w:numPr>
        <w:ind w:left="1701" w:hanging="425"/>
        <w:jc w:val="both"/>
        <w:rPr>
          <w:rFonts w:ascii="Verdana" w:hAnsi="Verdana" w:cs="Arial"/>
          <w:sz w:val="18"/>
          <w:szCs w:val="18"/>
          <w:lang w:val="es-BO"/>
        </w:rPr>
      </w:pPr>
      <w:r w:rsidRPr="003C0DD8">
        <w:rPr>
          <w:rFonts w:ascii="Verdana" w:hAnsi="Verdana" w:cs="Arial"/>
          <w:sz w:val="18"/>
          <w:szCs w:val="18"/>
          <w:lang w:val="es-BO"/>
        </w:rPr>
        <w:t>Los proponentes que accedan a la prórroga, no podrán modificar su propuesta y para mantener la validez de la propuesta, el proponente deberá necesariamente presentar una garantía que cubra el nuevo plazo de validez de su propuesta.</w:t>
      </w:r>
    </w:p>
    <w:p w14:paraId="281F99BD" w14:textId="77777777" w:rsidR="007F741D" w:rsidRPr="003C0DD8" w:rsidRDefault="007F741D" w:rsidP="007F741D">
      <w:pPr>
        <w:pStyle w:val="Prrafodelista"/>
        <w:ind w:left="1778"/>
        <w:jc w:val="both"/>
        <w:rPr>
          <w:rFonts w:ascii="Verdana" w:hAnsi="Verdana" w:cs="Arial"/>
          <w:sz w:val="18"/>
          <w:szCs w:val="18"/>
          <w:lang w:val="es-BO"/>
        </w:rPr>
      </w:pPr>
    </w:p>
    <w:p w14:paraId="5F59AAF2" w14:textId="2839C0A9" w:rsidR="008C410E" w:rsidRPr="003C0DD8" w:rsidRDefault="008C410E" w:rsidP="00DA03F5">
      <w:pPr>
        <w:pStyle w:val="Ttulo"/>
        <w:numPr>
          <w:ilvl w:val="0"/>
          <w:numId w:val="11"/>
        </w:numPr>
        <w:spacing w:before="0" w:after="0"/>
        <w:jc w:val="left"/>
        <w:rPr>
          <w:rFonts w:ascii="Verdana" w:hAnsi="Verdana"/>
          <w:sz w:val="18"/>
          <w:szCs w:val="18"/>
          <w:lang w:val="es-BO"/>
        </w:rPr>
      </w:pPr>
      <w:bookmarkStart w:id="77" w:name="_Toc517857081"/>
      <w:r w:rsidRPr="003C0DD8">
        <w:rPr>
          <w:rFonts w:ascii="Verdana" w:hAnsi="Verdana"/>
          <w:sz w:val="18"/>
          <w:szCs w:val="18"/>
          <w:lang w:val="es-BO"/>
        </w:rPr>
        <w:t>DOCUMENTOS DE LA PROPUESTA</w:t>
      </w:r>
      <w:bookmarkEnd w:id="77"/>
    </w:p>
    <w:p w14:paraId="0DFFE41A" w14:textId="77777777" w:rsidR="008C410E" w:rsidRPr="003C0DD8" w:rsidRDefault="008C410E" w:rsidP="008C410E">
      <w:pPr>
        <w:ind w:left="360"/>
        <w:jc w:val="both"/>
        <w:rPr>
          <w:rFonts w:ascii="Verdana" w:hAnsi="Verdana" w:cs="Arial"/>
          <w:b/>
          <w:sz w:val="18"/>
          <w:szCs w:val="18"/>
          <w:lang w:val="es-BO"/>
        </w:rPr>
      </w:pPr>
    </w:p>
    <w:p w14:paraId="2CDE7949" w14:textId="77777777" w:rsidR="008A59ED" w:rsidRPr="003C0DD8" w:rsidRDefault="008A59ED" w:rsidP="00DA03F5">
      <w:pPr>
        <w:pStyle w:val="Prrafodelista"/>
        <w:numPr>
          <w:ilvl w:val="0"/>
          <w:numId w:val="9"/>
        </w:numPr>
        <w:jc w:val="both"/>
        <w:rPr>
          <w:rFonts w:ascii="Verdana" w:hAnsi="Verdana" w:cs="Arial"/>
          <w:vanish/>
          <w:sz w:val="18"/>
          <w:szCs w:val="18"/>
          <w:lang w:val="es-BO"/>
        </w:rPr>
      </w:pPr>
    </w:p>
    <w:p w14:paraId="6DDFB611" w14:textId="77777777" w:rsidR="008A59ED" w:rsidRPr="003C0DD8" w:rsidRDefault="008A59ED" w:rsidP="00DA03F5">
      <w:pPr>
        <w:pStyle w:val="Prrafodelista"/>
        <w:numPr>
          <w:ilvl w:val="0"/>
          <w:numId w:val="9"/>
        </w:numPr>
        <w:jc w:val="both"/>
        <w:rPr>
          <w:rFonts w:ascii="Verdana" w:hAnsi="Verdana" w:cs="Arial"/>
          <w:vanish/>
          <w:sz w:val="18"/>
          <w:szCs w:val="18"/>
          <w:lang w:val="es-BO"/>
        </w:rPr>
      </w:pPr>
    </w:p>
    <w:p w14:paraId="3A588E21" w14:textId="77777777" w:rsidR="008A59ED" w:rsidRPr="003C0DD8" w:rsidRDefault="008A59ED" w:rsidP="00DA03F5">
      <w:pPr>
        <w:pStyle w:val="Prrafodelista"/>
        <w:numPr>
          <w:ilvl w:val="0"/>
          <w:numId w:val="9"/>
        </w:numPr>
        <w:jc w:val="both"/>
        <w:rPr>
          <w:rFonts w:ascii="Verdana" w:hAnsi="Verdana" w:cs="Arial"/>
          <w:vanish/>
          <w:sz w:val="18"/>
          <w:szCs w:val="18"/>
          <w:lang w:val="es-BO"/>
        </w:rPr>
      </w:pPr>
    </w:p>
    <w:p w14:paraId="72516DD0" w14:textId="77777777" w:rsidR="008A59ED" w:rsidRPr="003C0DD8" w:rsidRDefault="008A59ED" w:rsidP="00DA03F5">
      <w:pPr>
        <w:pStyle w:val="Prrafodelista"/>
        <w:numPr>
          <w:ilvl w:val="0"/>
          <w:numId w:val="9"/>
        </w:numPr>
        <w:jc w:val="both"/>
        <w:rPr>
          <w:rFonts w:ascii="Verdana" w:hAnsi="Verdana" w:cs="Arial"/>
          <w:vanish/>
          <w:sz w:val="18"/>
          <w:szCs w:val="18"/>
          <w:lang w:val="es-BO"/>
        </w:rPr>
      </w:pPr>
    </w:p>
    <w:p w14:paraId="38EEBEFF" w14:textId="77777777" w:rsidR="008A59ED" w:rsidRPr="003C0DD8" w:rsidRDefault="008A59ED" w:rsidP="00DA03F5">
      <w:pPr>
        <w:pStyle w:val="Prrafodelista"/>
        <w:numPr>
          <w:ilvl w:val="0"/>
          <w:numId w:val="9"/>
        </w:numPr>
        <w:jc w:val="both"/>
        <w:rPr>
          <w:rFonts w:ascii="Verdana" w:hAnsi="Verdana" w:cs="Arial"/>
          <w:vanish/>
          <w:sz w:val="18"/>
          <w:szCs w:val="18"/>
          <w:lang w:val="es-BO"/>
        </w:rPr>
      </w:pPr>
    </w:p>
    <w:p w14:paraId="3A220EFC" w14:textId="77777777" w:rsidR="008A59ED" w:rsidRPr="003C0DD8" w:rsidRDefault="008A59ED" w:rsidP="00DA03F5">
      <w:pPr>
        <w:pStyle w:val="Prrafodelista"/>
        <w:numPr>
          <w:ilvl w:val="0"/>
          <w:numId w:val="9"/>
        </w:numPr>
        <w:jc w:val="both"/>
        <w:rPr>
          <w:rFonts w:ascii="Verdana" w:hAnsi="Verdana" w:cs="Arial"/>
          <w:vanish/>
          <w:sz w:val="18"/>
          <w:szCs w:val="18"/>
          <w:lang w:val="es-BO"/>
        </w:rPr>
      </w:pPr>
    </w:p>
    <w:p w14:paraId="47A5A4ED" w14:textId="77777777" w:rsidR="008A59ED" w:rsidRPr="003C0DD8" w:rsidRDefault="008A59ED" w:rsidP="00DA03F5">
      <w:pPr>
        <w:pStyle w:val="Prrafodelista"/>
        <w:numPr>
          <w:ilvl w:val="0"/>
          <w:numId w:val="9"/>
        </w:numPr>
        <w:jc w:val="both"/>
        <w:rPr>
          <w:rFonts w:ascii="Verdana" w:hAnsi="Verdana" w:cs="Arial"/>
          <w:vanish/>
          <w:sz w:val="18"/>
          <w:szCs w:val="18"/>
          <w:lang w:val="es-BO"/>
        </w:rPr>
      </w:pPr>
    </w:p>
    <w:p w14:paraId="38B4E799" w14:textId="77777777" w:rsidR="008A59ED" w:rsidRPr="003C0DD8" w:rsidRDefault="008A59ED" w:rsidP="00DA03F5">
      <w:pPr>
        <w:pStyle w:val="Prrafodelista"/>
        <w:numPr>
          <w:ilvl w:val="0"/>
          <w:numId w:val="9"/>
        </w:numPr>
        <w:jc w:val="both"/>
        <w:rPr>
          <w:rFonts w:ascii="Verdana" w:hAnsi="Verdana" w:cs="Arial"/>
          <w:vanish/>
          <w:sz w:val="18"/>
          <w:szCs w:val="18"/>
          <w:lang w:val="es-BO"/>
        </w:rPr>
      </w:pPr>
    </w:p>
    <w:p w14:paraId="0F25A7B6" w14:textId="77777777" w:rsidR="008A59ED" w:rsidRPr="003C0DD8" w:rsidRDefault="008A59ED" w:rsidP="00DA03F5">
      <w:pPr>
        <w:pStyle w:val="Prrafodelista"/>
        <w:numPr>
          <w:ilvl w:val="0"/>
          <w:numId w:val="9"/>
        </w:numPr>
        <w:jc w:val="both"/>
        <w:rPr>
          <w:rFonts w:ascii="Verdana" w:hAnsi="Verdana" w:cs="Arial"/>
          <w:vanish/>
          <w:sz w:val="18"/>
          <w:szCs w:val="18"/>
          <w:lang w:val="es-BO"/>
        </w:rPr>
      </w:pPr>
    </w:p>
    <w:p w14:paraId="329F9D67" w14:textId="77777777" w:rsidR="008A59ED" w:rsidRPr="003C0DD8" w:rsidRDefault="008A59ED" w:rsidP="00DA03F5">
      <w:pPr>
        <w:pStyle w:val="Prrafodelista"/>
        <w:numPr>
          <w:ilvl w:val="0"/>
          <w:numId w:val="9"/>
        </w:numPr>
        <w:jc w:val="both"/>
        <w:rPr>
          <w:rFonts w:ascii="Verdana" w:hAnsi="Verdana" w:cs="Arial"/>
          <w:vanish/>
          <w:sz w:val="18"/>
          <w:szCs w:val="18"/>
          <w:lang w:val="es-BO"/>
        </w:rPr>
      </w:pPr>
    </w:p>
    <w:p w14:paraId="3066394F" w14:textId="77777777" w:rsidR="008A59ED" w:rsidRPr="003C0DD8" w:rsidRDefault="008A59ED" w:rsidP="00DA03F5">
      <w:pPr>
        <w:pStyle w:val="Prrafodelista"/>
        <w:numPr>
          <w:ilvl w:val="0"/>
          <w:numId w:val="9"/>
        </w:numPr>
        <w:jc w:val="both"/>
        <w:rPr>
          <w:rFonts w:ascii="Verdana" w:hAnsi="Verdana" w:cs="Arial"/>
          <w:vanish/>
          <w:sz w:val="18"/>
          <w:szCs w:val="18"/>
          <w:lang w:val="es-BO"/>
        </w:rPr>
      </w:pPr>
    </w:p>
    <w:p w14:paraId="5CB14AB6" w14:textId="77777777" w:rsidR="008A59ED" w:rsidRPr="003C0DD8" w:rsidRDefault="008A59ED" w:rsidP="00DA03F5">
      <w:pPr>
        <w:pStyle w:val="Prrafodelista"/>
        <w:numPr>
          <w:ilvl w:val="0"/>
          <w:numId w:val="9"/>
        </w:numPr>
        <w:jc w:val="both"/>
        <w:rPr>
          <w:rFonts w:ascii="Verdana" w:hAnsi="Verdana" w:cs="Arial"/>
          <w:vanish/>
          <w:sz w:val="18"/>
          <w:szCs w:val="18"/>
          <w:lang w:val="es-BO"/>
        </w:rPr>
      </w:pPr>
    </w:p>
    <w:p w14:paraId="188C1F1B" w14:textId="77777777" w:rsidR="008A59ED" w:rsidRPr="003C0DD8" w:rsidRDefault="008A59ED" w:rsidP="00DA03F5">
      <w:pPr>
        <w:pStyle w:val="Prrafodelista"/>
        <w:numPr>
          <w:ilvl w:val="0"/>
          <w:numId w:val="9"/>
        </w:numPr>
        <w:jc w:val="both"/>
        <w:rPr>
          <w:rFonts w:ascii="Verdana" w:hAnsi="Verdana" w:cs="Arial"/>
          <w:vanish/>
          <w:sz w:val="18"/>
          <w:szCs w:val="18"/>
          <w:lang w:val="es-BO"/>
        </w:rPr>
      </w:pPr>
    </w:p>
    <w:p w14:paraId="5292135E" w14:textId="77777777" w:rsidR="008A59ED" w:rsidRPr="003C0DD8" w:rsidRDefault="008A59ED" w:rsidP="00DA03F5">
      <w:pPr>
        <w:pStyle w:val="Prrafodelista"/>
        <w:numPr>
          <w:ilvl w:val="0"/>
          <w:numId w:val="9"/>
        </w:numPr>
        <w:jc w:val="both"/>
        <w:rPr>
          <w:rFonts w:ascii="Verdana" w:hAnsi="Verdana" w:cs="Arial"/>
          <w:vanish/>
          <w:sz w:val="18"/>
          <w:szCs w:val="18"/>
          <w:lang w:val="es-BO"/>
        </w:rPr>
      </w:pPr>
    </w:p>
    <w:p w14:paraId="48FDDEB4" w14:textId="77777777" w:rsidR="008A59ED" w:rsidRPr="003C0DD8" w:rsidRDefault="008A59ED" w:rsidP="00DA03F5">
      <w:pPr>
        <w:pStyle w:val="Prrafodelista"/>
        <w:numPr>
          <w:ilvl w:val="0"/>
          <w:numId w:val="9"/>
        </w:numPr>
        <w:jc w:val="both"/>
        <w:rPr>
          <w:rFonts w:ascii="Verdana" w:hAnsi="Verdana" w:cs="Arial"/>
          <w:vanish/>
          <w:sz w:val="18"/>
          <w:szCs w:val="18"/>
          <w:lang w:val="es-BO"/>
        </w:rPr>
      </w:pPr>
    </w:p>
    <w:p w14:paraId="4E558C43" w14:textId="77777777" w:rsidR="008A59ED" w:rsidRPr="003C0DD8" w:rsidRDefault="008A59ED" w:rsidP="00DA03F5">
      <w:pPr>
        <w:pStyle w:val="Prrafodelista"/>
        <w:numPr>
          <w:ilvl w:val="0"/>
          <w:numId w:val="9"/>
        </w:numPr>
        <w:jc w:val="both"/>
        <w:rPr>
          <w:rFonts w:ascii="Verdana" w:hAnsi="Verdana" w:cs="Arial"/>
          <w:vanish/>
          <w:sz w:val="18"/>
          <w:szCs w:val="18"/>
          <w:lang w:val="es-BO"/>
        </w:rPr>
      </w:pPr>
    </w:p>
    <w:p w14:paraId="42F2BD42" w14:textId="77777777" w:rsidR="008A59ED" w:rsidRPr="003C0DD8" w:rsidRDefault="008A59ED" w:rsidP="00DA03F5">
      <w:pPr>
        <w:pStyle w:val="Prrafodelista"/>
        <w:numPr>
          <w:ilvl w:val="0"/>
          <w:numId w:val="9"/>
        </w:numPr>
        <w:jc w:val="both"/>
        <w:rPr>
          <w:rFonts w:ascii="Verdana" w:hAnsi="Verdana" w:cs="Arial"/>
          <w:vanish/>
          <w:sz w:val="18"/>
          <w:szCs w:val="18"/>
          <w:lang w:val="es-BO"/>
        </w:rPr>
      </w:pPr>
    </w:p>
    <w:p w14:paraId="75535B6C" w14:textId="2A4F80D5" w:rsidR="002468A4" w:rsidRPr="003C0DD8" w:rsidRDefault="002468A4" w:rsidP="00017453">
      <w:pPr>
        <w:ind w:left="432"/>
        <w:jc w:val="both"/>
        <w:rPr>
          <w:rFonts w:ascii="Verdana" w:hAnsi="Verdana" w:cs="Arial"/>
          <w:sz w:val="18"/>
          <w:szCs w:val="18"/>
          <w:lang w:val="es-BO"/>
        </w:rPr>
      </w:pPr>
      <w:bookmarkStart w:id="78" w:name="_Toc355774169"/>
      <w:bookmarkStart w:id="79" w:name="_Toc347248083"/>
      <w:bookmarkStart w:id="80" w:name="_Toc347248413"/>
      <w:r w:rsidRPr="003C0DD8">
        <w:rPr>
          <w:rFonts w:ascii="Verdana" w:hAnsi="Verdana" w:cs="Arial"/>
          <w:sz w:val="18"/>
          <w:szCs w:val="18"/>
          <w:lang w:val="es-BO"/>
        </w:rPr>
        <w:t>Todos los Formulario</w:t>
      </w:r>
      <w:r w:rsidR="00A465B0" w:rsidRPr="003C0DD8">
        <w:rPr>
          <w:rFonts w:ascii="Verdana" w:hAnsi="Verdana" w:cs="Arial"/>
          <w:sz w:val="18"/>
          <w:szCs w:val="18"/>
          <w:lang w:val="es-BO"/>
        </w:rPr>
        <w:t>s</w:t>
      </w:r>
      <w:r w:rsidRPr="003C0DD8">
        <w:rPr>
          <w:rFonts w:ascii="Verdana" w:hAnsi="Verdana" w:cs="Arial"/>
          <w:sz w:val="18"/>
          <w:szCs w:val="18"/>
          <w:lang w:val="es-BO"/>
        </w:rPr>
        <w:t xml:space="preserve"> de la propuesta, solicitados en el presente DBC, se constituirán en Declaraciones Juradas.</w:t>
      </w:r>
      <w:bookmarkEnd w:id="78"/>
    </w:p>
    <w:p w14:paraId="19E74542" w14:textId="77777777" w:rsidR="002468A4" w:rsidRPr="003C0DD8" w:rsidRDefault="002468A4" w:rsidP="002468A4">
      <w:pPr>
        <w:pStyle w:val="Ttulo"/>
        <w:spacing w:before="0" w:after="0"/>
        <w:ind w:left="576"/>
        <w:jc w:val="both"/>
        <w:rPr>
          <w:rFonts w:ascii="Verdana" w:hAnsi="Verdana"/>
          <w:b w:val="0"/>
          <w:sz w:val="18"/>
          <w:szCs w:val="18"/>
          <w:lang w:val="es-BO"/>
        </w:rPr>
      </w:pPr>
    </w:p>
    <w:p w14:paraId="5858B4BD" w14:textId="6BABEE97" w:rsidR="008C410E" w:rsidRPr="003C0DD8" w:rsidRDefault="003B1BD8" w:rsidP="00DA03F5">
      <w:pPr>
        <w:pStyle w:val="Prrafodelista"/>
        <w:numPr>
          <w:ilvl w:val="1"/>
          <w:numId w:val="11"/>
        </w:numPr>
        <w:ind w:left="1134" w:hanging="708"/>
        <w:jc w:val="both"/>
        <w:rPr>
          <w:rFonts w:ascii="Verdana" w:hAnsi="Verdana"/>
          <w:sz w:val="18"/>
          <w:szCs w:val="18"/>
          <w:lang w:val="es-BO"/>
        </w:rPr>
      </w:pPr>
      <w:bookmarkStart w:id="81" w:name="_Toc355774170"/>
      <w:bookmarkStart w:id="82" w:name="_Toc355974634"/>
      <w:r w:rsidRPr="003C0DD8">
        <w:rPr>
          <w:rFonts w:ascii="Verdana" w:hAnsi="Verdana"/>
          <w:sz w:val="18"/>
          <w:szCs w:val="18"/>
          <w:lang w:val="es-BO"/>
        </w:rPr>
        <w:t>Los documentos que deben presentar los proponentes son</w:t>
      </w:r>
      <w:r w:rsidR="008C410E" w:rsidRPr="003C0DD8">
        <w:rPr>
          <w:rFonts w:ascii="Verdana" w:hAnsi="Verdana"/>
          <w:sz w:val="18"/>
          <w:szCs w:val="18"/>
          <w:lang w:val="es-BO"/>
        </w:rPr>
        <w:t>:</w:t>
      </w:r>
      <w:bookmarkEnd w:id="79"/>
      <w:bookmarkEnd w:id="80"/>
      <w:bookmarkEnd w:id="81"/>
      <w:bookmarkEnd w:id="82"/>
    </w:p>
    <w:p w14:paraId="5E1AA69A" w14:textId="77777777" w:rsidR="008C410E" w:rsidRPr="003C0DD8" w:rsidRDefault="008C410E" w:rsidP="003B1BD8">
      <w:pPr>
        <w:jc w:val="both"/>
        <w:rPr>
          <w:rFonts w:ascii="Verdana" w:hAnsi="Verdana" w:cs="Arial"/>
          <w:sz w:val="18"/>
          <w:szCs w:val="18"/>
          <w:lang w:val="es-BO"/>
        </w:rPr>
      </w:pPr>
    </w:p>
    <w:p w14:paraId="3F764A05" w14:textId="77777777" w:rsidR="008C410E" w:rsidRPr="003C0DD8" w:rsidRDefault="00F31397" w:rsidP="00DA03F5">
      <w:pPr>
        <w:pStyle w:val="Prrafodelista"/>
        <w:numPr>
          <w:ilvl w:val="0"/>
          <w:numId w:val="15"/>
        </w:numPr>
        <w:tabs>
          <w:tab w:val="left" w:pos="1134"/>
        </w:tabs>
        <w:ind w:left="1701" w:hanging="425"/>
        <w:jc w:val="both"/>
        <w:rPr>
          <w:rFonts w:ascii="Verdana" w:hAnsi="Verdana" w:cs="Arial"/>
          <w:sz w:val="18"/>
          <w:szCs w:val="18"/>
          <w:lang w:val="es-BO"/>
        </w:rPr>
      </w:pPr>
      <w:r w:rsidRPr="003C0DD8">
        <w:rPr>
          <w:rFonts w:ascii="Verdana" w:hAnsi="Verdana" w:cs="Arial"/>
          <w:sz w:val="18"/>
          <w:szCs w:val="18"/>
          <w:lang w:val="es-BO"/>
        </w:rPr>
        <w:t xml:space="preserve">Formulario de Presentación de Propuesta </w:t>
      </w:r>
      <w:r w:rsidR="008E1380" w:rsidRPr="003C0DD8">
        <w:rPr>
          <w:rFonts w:ascii="Verdana" w:hAnsi="Verdana" w:cs="Arial"/>
          <w:sz w:val="18"/>
          <w:szCs w:val="18"/>
          <w:lang w:val="es-BO"/>
        </w:rPr>
        <w:t>(Formulario A-1).</w:t>
      </w:r>
    </w:p>
    <w:p w14:paraId="3802871F" w14:textId="77777777" w:rsidR="009019DE" w:rsidRPr="003C0DD8" w:rsidRDefault="009A0F3D" w:rsidP="00DA03F5">
      <w:pPr>
        <w:pStyle w:val="Prrafodelista"/>
        <w:numPr>
          <w:ilvl w:val="0"/>
          <w:numId w:val="15"/>
        </w:numPr>
        <w:tabs>
          <w:tab w:val="left" w:pos="1134"/>
        </w:tabs>
        <w:ind w:left="1701" w:hanging="425"/>
        <w:jc w:val="both"/>
        <w:rPr>
          <w:rFonts w:ascii="Verdana" w:hAnsi="Verdana" w:cs="Arial"/>
          <w:sz w:val="18"/>
          <w:szCs w:val="18"/>
          <w:lang w:val="es-BO"/>
        </w:rPr>
      </w:pPr>
      <w:r w:rsidRPr="003C0DD8">
        <w:rPr>
          <w:rFonts w:ascii="Verdana" w:hAnsi="Verdana" w:cs="Arial"/>
          <w:sz w:val="18"/>
          <w:szCs w:val="18"/>
          <w:lang w:val="es-BO"/>
        </w:rPr>
        <w:t xml:space="preserve">Formulario de Identificación del Proponente </w:t>
      </w:r>
      <w:r w:rsidR="00ED483E" w:rsidRPr="003C0DD8">
        <w:rPr>
          <w:rFonts w:ascii="Verdana" w:hAnsi="Verdana" w:cs="Arial"/>
          <w:sz w:val="18"/>
          <w:szCs w:val="18"/>
          <w:lang w:val="es-BO"/>
        </w:rPr>
        <w:t>(Formulario A-2</w:t>
      </w:r>
      <w:r w:rsidR="00CC657B" w:rsidRPr="003C0DD8">
        <w:rPr>
          <w:rFonts w:ascii="Verdana" w:hAnsi="Verdana" w:cs="Arial"/>
          <w:sz w:val="18"/>
          <w:szCs w:val="18"/>
          <w:lang w:val="es-BO"/>
        </w:rPr>
        <w:t>a</w:t>
      </w:r>
      <w:r w:rsidR="008C410E" w:rsidRPr="003C0DD8">
        <w:rPr>
          <w:rFonts w:ascii="Verdana" w:hAnsi="Verdana" w:cs="Arial"/>
          <w:sz w:val="18"/>
          <w:szCs w:val="18"/>
          <w:lang w:val="es-BO"/>
        </w:rPr>
        <w:t>).</w:t>
      </w:r>
    </w:p>
    <w:p w14:paraId="540679EA" w14:textId="3194308A" w:rsidR="001E07B7" w:rsidRPr="003C0DD8" w:rsidRDefault="003000A6" w:rsidP="00DA03F5">
      <w:pPr>
        <w:pStyle w:val="Prrafodelista"/>
        <w:numPr>
          <w:ilvl w:val="0"/>
          <w:numId w:val="15"/>
        </w:numPr>
        <w:tabs>
          <w:tab w:val="left" w:pos="1134"/>
        </w:tabs>
        <w:ind w:left="1701" w:hanging="425"/>
        <w:jc w:val="both"/>
        <w:rPr>
          <w:rFonts w:ascii="Verdana" w:hAnsi="Verdana" w:cs="Arial"/>
          <w:sz w:val="18"/>
          <w:szCs w:val="18"/>
          <w:lang w:val="es-BO"/>
        </w:rPr>
      </w:pPr>
      <w:r w:rsidRPr="003000A6">
        <w:rPr>
          <w:rFonts w:ascii="Verdana" w:hAnsi="Verdana"/>
          <w:i/>
          <w:color w:val="FF0000"/>
          <w:sz w:val="18"/>
          <w:szCs w:val="18"/>
          <w:lang w:val="es-BO"/>
        </w:rPr>
        <w:t>“NO APLICA por disposición del Decreto Supremo N° 4285”</w:t>
      </w:r>
      <w:r w:rsidRPr="003000A6">
        <w:rPr>
          <w:rFonts w:ascii="Verdana" w:hAnsi="Verdana"/>
          <w:sz w:val="18"/>
          <w:szCs w:val="18"/>
          <w:lang w:val="es-BO"/>
        </w:rPr>
        <w:t>.</w:t>
      </w:r>
    </w:p>
    <w:p w14:paraId="177FF50E" w14:textId="77777777" w:rsidR="00507219" w:rsidRPr="003C0DD8" w:rsidRDefault="00877CD1" w:rsidP="00DA03F5">
      <w:pPr>
        <w:pStyle w:val="Prrafodelista"/>
        <w:numPr>
          <w:ilvl w:val="0"/>
          <w:numId w:val="15"/>
        </w:numPr>
        <w:tabs>
          <w:tab w:val="left" w:pos="1134"/>
        </w:tabs>
        <w:ind w:left="1701" w:hanging="425"/>
        <w:jc w:val="both"/>
        <w:rPr>
          <w:rFonts w:ascii="Verdana" w:hAnsi="Verdana" w:cs="Arial"/>
          <w:sz w:val="18"/>
          <w:szCs w:val="18"/>
          <w:lang w:val="es-BO"/>
        </w:rPr>
      </w:pPr>
      <w:r w:rsidRPr="003C0DD8">
        <w:rPr>
          <w:rFonts w:ascii="Verdana" w:hAnsi="Verdana" w:cs="Arial"/>
          <w:sz w:val="18"/>
          <w:szCs w:val="18"/>
          <w:lang w:val="es-BO"/>
        </w:rPr>
        <w:t xml:space="preserve">Certificado Único emitido por la </w:t>
      </w:r>
      <w:r w:rsidR="00A17E92" w:rsidRPr="003C0DD8">
        <w:rPr>
          <w:rFonts w:ascii="Verdana" w:hAnsi="Verdana" w:cs="Arial"/>
          <w:sz w:val="18"/>
          <w:szCs w:val="18"/>
          <w:lang w:val="es-BO"/>
        </w:rPr>
        <w:t xml:space="preserve">APS </w:t>
      </w:r>
      <w:r w:rsidR="0067178C" w:rsidRPr="003C0DD8">
        <w:rPr>
          <w:rFonts w:ascii="Verdana" w:hAnsi="Verdana" w:cs="Arial"/>
          <w:sz w:val="18"/>
          <w:szCs w:val="18"/>
          <w:lang w:val="es-BO"/>
        </w:rPr>
        <w:t>vigente</w:t>
      </w:r>
      <w:r w:rsidRPr="003C0DD8">
        <w:rPr>
          <w:rFonts w:ascii="Verdana" w:hAnsi="Verdana" w:cs="Arial"/>
          <w:sz w:val="18"/>
          <w:szCs w:val="18"/>
          <w:lang w:val="es-BO"/>
        </w:rPr>
        <w:t xml:space="preserve">, </w:t>
      </w:r>
      <w:r w:rsidR="007D7273" w:rsidRPr="003C0DD8">
        <w:rPr>
          <w:rFonts w:ascii="Verdana" w:hAnsi="Verdana" w:cs="Arial"/>
          <w:sz w:val="18"/>
          <w:szCs w:val="18"/>
          <w:lang w:val="es-BO"/>
        </w:rPr>
        <w:t xml:space="preserve">en fotocopia </w:t>
      </w:r>
      <w:r w:rsidR="003F27C8" w:rsidRPr="003C0DD8">
        <w:rPr>
          <w:rFonts w:ascii="Verdana" w:hAnsi="Verdana" w:cs="Arial"/>
          <w:sz w:val="18"/>
          <w:szCs w:val="18"/>
          <w:lang w:val="es-BO"/>
        </w:rPr>
        <w:t>simple</w:t>
      </w:r>
      <w:r w:rsidR="00507219" w:rsidRPr="003C0DD8">
        <w:rPr>
          <w:rFonts w:ascii="Verdana" w:hAnsi="Verdana" w:cs="Arial"/>
          <w:sz w:val="18"/>
          <w:szCs w:val="18"/>
          <w:lang w:val="es-BO"/>
        </w:rPr>
        <w:t>.</w:t>
      </w:r>
    </w:p>
    <w:p w14:paraId="22E8D4E8" w14:textId="77777777" w:rsidR="008C410E" w:rsidRPr="003C0DD8" w:rsidRDefault="008C410E" w:rsidP="001E07B7">
      <w:pPr>
        <w:ind w:left="1701" w:hanging="425"/>
        <w:jc w:val="both"/>
        <w:rPr>
          <w:rFonts w:ascii="Verdana" w:hAnsi="Verdana" w:cs="Arial"/>
          <w:sz w:val="18"/>
          <w:szCs w:val="18"/>
          <w:lang w:val="es-BO"/>
        </w:rPr>
      </w:pPr>
    </w:p>
    <w:p w14:paraId="593C924F" w14:textId="77777777" w:rsidR="008C410E" w:rsidRPr="003C0DD8" w:rsidRDefault="008C410E" w:rsidP="00DA03F5">
      <w:pPr>
        <w:pStyle w:val="Prrafodelista"/>
        <w:numPr>
          <w:ilvl w:val="1"/>
          <w:numId w:val="11"/>
        </w:numPr>
        <w:ind w:left="1134" w:hanging="708"/>
        <w:jc w:val="both"/>
        <w:rPr>
          <w:rFonts w:ascii="Verdana" w:hAnsi="Verdana"/>
          <w:sz w:val="18"/>
          <w:szCs w:val="18"/>
          <w:lang w:val="es-BO"/>
        </w:rPr>
      </w:pPr>
      <w:bookmarkStart w:id="83" w:name="_Toc347248084"/>
      <w:bookmarkStart w:id="84" w:name="_Toc347248414"/>
      <w:bookmarkStart w:id="85" w:name="_Toc355774171"/>
      <w:bookmarkStart w:id="86" w:name="_Toc355974635"/>
      <w:r w:rsidRPr="003C0DD8">
        <w:rPr>
          <w:rFonts w:ascii="Verdana" w:hAnsi="Verdana"/>
          <w:sz w:val="18"/>
          <w:szCs w:val="18"/>
          <w:lang w:val="es-BO"/>
        </w:rPr>
        <w:t xml:space="preserve">En el caso </w:t>
      </w:r>
      <w:r w:rsidR="00BE55AF" w:rsidRPr="003C0DD8">
        <w:rPr>
          <w:rFonts w:ascii="Verdana" w:hAnsi="Verdana"/>
          <w:sz w:val="18"/>
          <w:szCs w:val="18"/>
          <w:lang w:val="es-BO"/>
        </w:rPr>
        <w:t xml:space="preserve">de </w:t>
      </w:r>
      <w:r w:rsidR="003B1BD8" w:rsidRPr="003C0DD8">
        <w:rPr>
          <w:rFonts w:ascii="Verdana" w:hAnsi="Verdana"/>
          <w:sz w:val="18"/>
          <w:szCs w:val="18"/>
          <w:lang w:val="es-BO"/>
        </w:rPr>
        <w:t>Asociaciones Accidentales de Co</w:t>
      </w:r>
      <w:r w:rsidR="00507219" w:rsidRPr="003C0DD8">
        <w:rPr>
          <w:rFonts w:ascii="Verdana" w:hAnsi="Verdana"/>
          <w:sz w:val="18"/>
          <w:szCs w:val="18"/>
          <w:lang w:val="es-BO"/>
        </w:rPr>
        <w:t>aseguro de Entidades Aseguradora</w:t>
      </w:r>
      <w:r w:rsidR="003B1BD8" w:rsidRPr="003C0DD8">
        <w:rPr>
          <w:rFonts w:ascii="Verdana" w:hAnsi="Verdana"/>
          <w:sz w:val="18"/>
          <w:szCs w:val="18"/>
          <w:lang w:val="es-BO"/>
        </w:rPr>
        <w:t>s</w:t>
      </w:r>
      <w:r w:rsidRPr="003C0DD8">
        <w:rPr>
          <w:rFonts w:ascii="Verdana" w:hAnsi="Verdana"/>
          <w:sz w:val="18"/>
          <w:szCs w:val="18"/>
          <w:lang w:val="es-BO"/>
        </w:rPr>
        <w:t>, los documentos deberán presentarse</w:t>
      </w:r>
      <w:r w:rsidR="00745B19" w:rsidRPr="003C0DD8">
        <w:rPr>
          <w:rFonts w:ascii="Verdana" w:hAnsi="Verdana"/>
          <w:sz w:val="18"/>
          <w:szCs w:val="18"/>
          <w:lang w:val="es-BO"/>
        </w:rPr>
        <w:t>,</w:t>
      </w:r>
      <w:r w:rsidRPr="003C0DD8">
        <w:rPr>
          <w:rFonts w:ascii="Verdana" w:hAnsi="Verdana"/>
          <w:sz w:val="18"/>
          <w:szCs w:val="18"/>
          <w:lang w:val="es-BO"/>
        </w:rPr>
        <w:t xml:space="preserve"> diferenciando los que corresponden a la </w:t>
      </w:r>
      <w:r w:rsidR="00703C61" w:rsidRPr="003C0DD8">
        <w:rPr>
          <w:rFonts w:ascii="Verdana" w:hAnsi="Verdana"/>
          <w:sz w:val="18"/>
          <w:szCs w:val="18"/>
          <w:lang w:val="es-BO"/>
        </w:rPr>
        <w:t>Asociación y los que corresponda</w:t>
      </w:r>
      <w:r w:rsidRPr="003C0DD8">
        <w:rPr>
          <w:rFonts w:ascii="Verdana" w:hAnsi="Verdana"/>
          <w:sz w:val="18"/>
          <w:szCs w:val="18"/>
          <w:lang w:val="es-BO"/>
        </w:rPr>
        <w:t xml:space="preserve">n a cada </w:t>
      </w:r>
      <w:r w:rsidR="003F27C8" w:rsidRPr="003C0DD8">
        <w:rPr>
          <w:rFonts w:ascii="Verdana" w:hAnsi="Verdana"/>
          <w:sz w:val="18"/>
          <w:szCs w:val="18"/>
          <w:lang w:val="es-BO"/>
        </w:rPr>
        <w:t>Entidad</w:t>
      </w:r>
      <w:r w:rsidR="00485BDC" w:rsidRPr="003C0DD8">
        <w:rPr>
          <w:rFonts w:ascii="Verdana" w:hAnsi="Verdana"/>
          <w:sz w:val="18"/>
          <w:szCs w:val="18"/>
          <w:lang w:val="es-BO"/>
        </w:rPr>
        <w:t xml:space="preserve"> </w:t>
      </w:r>
      <w:r w:rsidR="003F27C8" w:rsidRPr="003C0DD8">
        <w:rPr>
          <w:rFonts w:ascii="Verdana" w:hAnsi="Verdana"/>
          <w:sz w:val="18"/>
          <w:szCs w:val="18"/>
          <w:lang w:val="es-BO"/>
        </w:rPr>
        <w:t>Aseguradora</w:t>
      </w:r>
      <w:r w:rsidR="00703C61" w:rsidRPr="003C0DD8">
        <w:rPr>
          <w:rFonts w:ascii="Verdana" w:hAnsi="Verdana"/>
          <w:sz w:val="18"/>
          <w:szCs w:val="18"/>
          <w:lang w:val="es-BO"/>
        </w:rPr>
        <w:t xml:space="preserve"> que integra</w:t>
      </w:r>
      <w:r w:rsidR="00EC078C" w:rsidRPr="003C0DD8">
        <w:rPr>
          <w:rFonts w:ascii="Verdana" w:hAnsi="Verdana"/>
          <w:sz w:val="18"/>
          <w:szCs w:val="18"/>
          <w:lang w:val="es-BO"/>
        </w:rPr>
        <w:t xml:space="preserve"> la A</w:t>
      </w:r>
      <w:r w:rsidR="004B026F" w:rsidRPr="003C0DD8">
        <w:rPr>
          <w:rFonts w:ascii="Verdana" w:hAnsi="Verdana"/>
          <w:sz w:val="18"/>
          <w:szCs w:val="18"/>
          <w:lang w:val="es-BO"/>
        </w:rPr>
        <w:t>sociación.</w:t>
      </w:r>
      <w:bookmarkEnd w:id="83"/>
      <w:bookmarkEnd w:id="84"/>
      <w:bookmarkEnd w:id="85"/>
      <w:bookmarkEnd w:id="86"/>
    </w:p>
    <w:p w14:paraId="03C5CC3A" w14:textId="77777777" w:rsidR="008C410E" w:rsidRPr="00511E2F" w:rsidRDefault="008C410E" w:rsidP="00881C47">
      <w:pPr>
        <w:rPr>
          <w:sz w:val="16"/>
          <w:szCs w:val="16"/>
          <w:lang w:val="es-BO"/>
        </w:rPr>
      </w:pPr>
    </w:p>
    <w:p w14:paraId="56387348" w14:textId="77777777" w:rsidR="008C410E" w:rsidRPr="003C0DD8" w:rsidRDefault="008C410E" w:rsidP="00DA03F5">
      <w:pPr>
        <w:pStyle w:val="Prrafodelista"/>
        <w:numPr>
          <w:ilvl w:val="2"/>
          <w:numId w:val="11"/>
        </w:numPr>
        <w:ind w:left="1985" w:hanging="851"/>
        <w:jc w:val="both"/>
        <w:rPr>
          <w:rFonts w:ascii="Verdana" w:hAnsi="Verdana"/>
          <w:sz w:val="18"/>
          <w:szCs w:val="18"/>
          <w:lang w:val="es-BO"/>
        </w:rPr>
      </w:pPr>
      <w:bookmarkStart w:id="87" w:name="_Toc347248085"/>
      <w:bookmarkStart w:id="88" w:name="_Toc347248415"/>
      <w:bookmarkStart w:id="89" w:name="_Toc355774172"/>
      <w:bookmarkStart w:id="90" w:name="_Toc355974636"/>
      <w:r w:rsidRPr="003C0DD8">
        <w:rPr>
          <w:rFonts w:ascii="Verdana" w:hAnsi="Verdana"/>
          <w:sz w:val="18"/>
          <w:szCs w:val="18"/>
          <w:lang w:val="es-BO"/>
        </w:rPr>
        <w:t>La documentación conjunta a presentar, es la siguiente:</w:t>
      </w:r>
      <w:bookmarkEnd w:id="87"/>
      <w:bookmarkEnd w:id="88"/>
      <w:bookmarkEnd w:id="89"/>
      <w:bookmarkEnd w:id="90"/>
    </w:p>
    <w:p w14:paraId="4EAB836C" w14:textId="77777777" w:rsidR="006C35E5" w:rsidRPr="00511E2F" w:rsidRDefault="006C35E5" w:rsidP="006C35E5">
      <w:pPr>
        <w:jc w:val="both"/>
        <w:rPr>
          <w:rFonts w:ascii="Verdana" w:hAnsi="Verdana" w:cs="Arial"/>
          <w:sz w:val="16"/>
          <w:szCs w:val="16"/>
          <w:lang w:val="es-BO"/>
        </w:rPr>
      </w:pPr>
    </w:p>
    <w:p w14:paraId="24DDA026" w14:textId="77777777" w:rsidR="004D37A3" w:rsidRPr="003C0DD8" w:rsidRDefault="00F31397" w:rsidP="00DA03F5">
      <w:pPr>
        <w:pStyle w:val="Prrafodelista"/>
        <w:numPr>
          <w:ilvl w:val="0"/>
          <w:numId w:val="16"/>
        </w:numPr>
        <w:ind w:left="2410" w:hanging="425"/>
        <w:jc w:val="both"/>
        <w:rPr>
          <w:rFonts w:ascii="Verdana" w:hAnsi="Verdana" w:cs="Arial"/>
          <w:sz w:val="18"/>
          <w:szCs w:val="18"/>
          <w:lang w:val="es-BO"/>
        </w:rPr>
      </w:pPr>
      <w:r w:rsidRPr="003C0DD8">
        <w:rPr>
          <w:rFonts w:ascii="Verdana" w:hAnsi="Verdana" w:cs="Arial"/>
          <w:sz w:val="18"/>
          <w:szCs w:val="18"/>
          <w:lang w:val="es-BO"/>
        </w:rPr>
        <w:lastRenderedPageBreak/>
        <w:t xml:space="preserve">Formulario de Presentación de Propuesta </w:t>
      </w:r>
      <w:r w:rsidR="008C410E" w:rsidRPr="003C0DD8">
        <w:rPr>
          <w:rFonts w:ascii="Verdana" w:hAnsi="Verdana" w:cs="Arial"/>
          <w:sz w:val="18"/>
          <w:szCs w:val="18"/>
          <w:lang w:val="es-BO"/>
        </w:rPr>
        <w:t>(Formulario A-1).</w:t>
      </w:r>
    </w:p>
    <w:p w14:paraId="6555AA71" w14:textId="77777777" w:rsidR="008C410E" w:rsidRPr="003C0DD8" w:rsidRDefault="009A0F3D" w:rsidP="00DA03F5">
      <w:pPr>
        <w:pStyle w:val="Prrafodelista"/>
        <w:numPr>
          <w:ilvl w:val="0"/>
          <w:numId w:val="16"/>
        </w:numPr>
        <w:ind w:left="2410" w:hanging="425"/>
        <w:jc w:val="both"/>
        <w:rPr>
          <w:rFonts w:ascii="Verdana" w:hAnsi="Verdana" w:cs="Arial"/>
          <w:sz w:val="18"/>
          <w:szCs w:val="18"/>
          <w:lang w:val="es-BO"/>
        </w:rPr>
      </w:pPr>
      <w:r w:rsidRPr="003C0DD8">
        <w:rPr>
          <w:rFonts w:ascii="Verdana" w:hAnsi="Verdana" w:cs="Arial"/>
          <w:sz w:val="18"/>
          <w:szCs w:val="18"/>
          <w:lang w:val="es-BO"/>
        </w:rPr>
        <w:t xml:space="preserve">Formulario de Identificación del Proponente </w:t>
      </w:r>
      <w:r w:rsidR="008C410E" w:rsidRPr="003C0DD8">
        <w:rPr>
          <w:rFonts w:ascii="Verdana" w:hAnsi="Verdana" w:cs="Arial"/>
          <w:sz w:val="18"/>
          <w:szCs w:val="18"/>
          <w:lang w:val="es-BO"/>
        </w:rPr>
        <w:t>(Formulario A-</w:t>
      </w:r>
      <w:r w:rsidR="002C35F4" w:rsidRPr="003C0DD8">
        <w:rPr>
          <w:rFonts w:ascii="Verdana" w:hAnsi="Verdana" w:cs="Arial"/>
          <w:sz w:val="18"/>
          <w:szCs w:val="18"/>
          <w:lang w:val="es-BO"/>
        </w:rPr>
        <w:t>2b</w:t>
      </w:r>
      <w:r w:rsidR="008C410E" w:rsidRPr="003C0DD8">
        <w:rPr>
          <w:rFonts w:ascii="Verdana" w:hAnsi="Verdana" w:cs="Arial"/>
          <w:sz w:val="18"/>
          <w:szCs w:val="18"/>
          <w:lang w:val="es-BO"/>
        </w:rPr>
        <w:t>).</w:t>
      </w:r>
    </w:p>
    <w:p w14:paraId="0A85842D" w14:textId="09DF4A70" w:rsidR="0089657F" w:rsidRPr="003C0DD8" w:rsidRDefault="00233B77" w:rsidP="00233B77">
      <w:pPr>
        <w:pStyle w:val="Prrafodelista"/>
        <w:numPr>
          <w:ilvl w:val="0"/>
          <w:numId w:val="16"/>
        </w:numPr>
        <w:ind w:left="2410" w:hanging="425"/>
        <w:jc w:val="both"/>
        <w:rPr>
          <w:rFonts w:ascii="Verdana" w:hAnsi="Verdana" w:cs="Arial"/>
          <w:sz w:val="18"/>
          <w:szCs w:val="18"/>
          <w:lang w:val="es-BO"/>
        </w:rPr>
      </w:pPr>
      <w:r w:rsidRPr="00233B77">
        <w:rPr>
          <w:rFonts w:ascii="Verdana" w:hAnsi="Verdana"/>
          <w:i/>
          <w:color w:val="FF0000"/>
          <w:sz w:val="18"/>
          <w:szCs w:val="18"/>
          <w:lang w:val="es-BO"/>
        </w:rPr>
        <w:t>“NO APLICA por disposición del Decreto Supremo N° 4285”</w:t>
      </w:r>
      <w:r w:rsidR="0089657F" w:rsidRPr="003C0DD8">
        <w:rPr>
          <w:rFonts w:ascii="Verdana" w:hAnsi="Verdana" w:cs="Arial"/>
          <w:sz w:val="18"/>
          <w:szCs w:val="18"/>
          <w:lang w:val="es-BO"/>
        </w:rPr>
        <w:t>.</w:t>
      </w:r>
    </w:p>
    <w:p w14:paraId="3F2C7A94" w14:textId="77777777" w:rsidR="008C410E" w:rsidRPr="0040384E" w:rsidRDefault="008C410E" w:rsidP="008C410E">
      <w:pPr>
        <w:jc w:val="both"/>
        <w:rPr>
          <w:rFonts w:ascii="Verdana" w:hAnsi="Verdana"/>
          <w:sz w:val="16"/>
          <w:szCs w:val="16"/>
          <w:lang w:val="es-BO"/>
        </w:rPr>
      </w:pPr>
    </w:p>
    <w:p w14:paraId="28675D81" w14:textId="77777777" w:rsidR="00390629" w:rsidRPr="003C0DD8" w:rsidRDefault="008C410E" w:rsidP="00DA03F5">
      <w:pPr>
        <w:pStyle w:val="Prrafodelista"/>
        <w:numPr>
          <w:ilvl w:val="2"/>
          <w:numId w:val="11"/>
        </w:numPr>
        <w:ind w:left="1985" w:hanging="851"/>
        <w:jc w:val="both"/>
        <w:rPr>
          <w:rFonts w:ascii="Verdana" w:hAnsi="Verdana"/>
          <w:sz w:val="18"/>
          <w:szCs w:val="18"/>
          <w:lang w:val="es-BO"/>
        </w:rPr>
      </w:pPr>
      <w:bookmarkStart w:id="91" w:name="_Toc347248086"/>
      <w:bookmarkStart w:id="92" w:name="_Toc347248416"/>
      <w:bookmarkStart w:id="93" w:name="_Toc355774173"/>
      <w:bookmarkStart w:id="94" w:name="_Toc355974637"/>
      <w:r w:rsidRPr="003C0DD8">
        <w:rPr>
          <w:rFonts w:ascii="Verdana" w:hAnsi="Verdana"/>
          <w:sz w:val="18"/>
          <w:szCs w:val="18"/>
          <w:lang w:val="es-BO"/>
        </w:rPr>
        <w:t xml:space="preserve">Cada </w:t>
      </w:r>
      <w:r w:rsidR="002C35F4" w:rsidRPr="003C0DD8">
        <w:rPr>
          <w:rFonts w:ascii="Verdana" w:hAnsi="Verdana"/>
          <w:sz w:val="18"/>
          <w:szCs w:val="18"/>
          <w:lang w:val="es-BO"/>
        </w:rPr>
        <w:t>A</w:t>
      </w:r>
      <w:r w:rsidR="00A72840" w:rsidRPr="003C0DD8">
        <w:rPr>
          <w:rFonts w:ascii="Verdana" w:hAnsi="Verdana"/>
          <w:sz w:val="18"/>
          <w:szCs w:val="18"/>
          <w:lang w:val="es-BO"/>
        </w:rPr>
        <w:t xml:space="preserve">sociado </w:t>
      </w:r>
      <w:r w:rsidRPr="003C0DD8">
        <w:rPr>
          <w:rFonts w:ascii="Verdana" w:hAnsi="Verdana"/>
          <w:sz w:val="18"/>
          <w:szCs w:val="18"/>
          <w:lang w:val="es-BO"/>
        </w:rPr>
        <w:t>en forma independiente deberá presentar la siguiente documentación</w:t>
      </w:r>
      <w:r w:rsidR="00282B4C" w:rsidRPr="003C0DD8">
        <w:rPr>
          <w:rFonts w:ascii="Verdana" w:hAnsi="Verdana"/>
          <w:sz w:val="18"/>
          <w:szCs w:val="18"/>
          <w:lang w:val="es-BO"/>
        </w:rPr>
        <w:t>:</w:t>
      </w:r>
      <w:bookmarkEnd w:id="91"/>
      <w:bookmarkEnd w:id="92"/>
      <w:bookmarkEnd w:id="93"/>
      <w:bookmarkEnd w:id="94"/>
    </w:p>
    <w:p w14:paraId="207ADA42" w14:textId="77777777" w:rsidR="00562C26" w:rsidRPr="0040384E" w:rsidRDefault="00562C26" w:rsidP="00517039">
      <w:pPr>
        <w:rPr>
          <w:sz w:val="16"/>
          <w:szCs w:val="16"/>
          <w:lang w:val="es-BO"/>
        </w:rPr>
      </w:pPr>
    </w:p>
    <w:p w14:paraId="2413D8E4" w14:textId="77777777" w:rsidR="00A03275" w:rsidRPr="003C0DD8" w:rsidRDefault="00A03275" w:rsidP="00DA03F5">
      <w:pPr>
        <w:pStyle w:val="Prrafodelista"/>
        <w:numPr>
          <w:ilvl w:val="0"/>
          <w:numId w:val="27"/>
        </w:numPr>
        <w:ind w:left="2410" w:hanging="425"/>
        <w:jc w:val="both"/>
        <w:rPr>
          <w:rFonts w:ascii="Verdana" w:hAnsi="Verdana" w:cs="Arial"/>
          <w:sz w:val="18"/>
          <w:szCs w:val="18"/>
          <w:lang w:val="es-BO"/>
        </w:rPr>
      </w:pPr>
      <w:r w:rsidRPr="003C0DD8">
        <w:rPr>
          <w:rFonts w:ascii="Verdana" w:hAnsi="Verdana" w:cs="Arial"/>
          <w:sz w:val="18"/>
          <w:szCs w:val="18"/>
          <w:lang w:val="es-BO"/>
        </w:rPr>
        <w:t>Formulario de Identificación de Integrantes de la Asociación Accidental (Formulario A-2c).</w:t>
      </w:r>
    </w:p>
    <w:p w14:paraId="28745E2C" w14:textId="77777777" w:rsidR="00507219" w:rsidRPr="003C0DD8" w:rsidRDefault="00877CD1" w:rsidP="00DA03F5">
      <w:pPr>
        <w:pStyle w:val="Prrafodelista"/>
        <w:numPr>
          <w:ilvl w:val="0"/>
          <w:numId w:val="27"/>
        </w:numPr>
        <w:ind w:left="2410" w:hanging="425"/>
        <w:jc w:val="both"/>
        <w:rPr>
          <w:rFonts w:ascii="Verdana" w:hAnsi="Verdana" w:cs="Arial"/>
          <w:sz w:val="18"/>
          <w:szCs w:val="18"/>
          <w:lang w:val="es-BO"/>
        </w:rPr>
      </w:pPr>
      <w:r w:rsidRPr="003C0DD8">
        <w:rPr>
          <w:rFonts w:ascii="Verdana" w:hAnsi="Verdana" w:cs="Arial"/>
          <w:sz w:val="18"/>
          <w:szCs w:val="18"/>
          <w:lang w:val="es-BO"/>
        </w:rPr>
        <w:t>Certificado Único emitido p</w:t>
      </w:r>
      <w:r w:rsidR="00507219" w:rsidRPr="003C0DD8">
        <w:rPr>
          <w:rFonts w:ascii="Verdana" w:hAnsi="Verdana" w:cs="Arial"/>
          <w:sz w:val="18"/>
          <w:szCs w:val="18"/>
          <w:lang w:val="es-BO"/>
        </w:rPr>
        <w:t xml:space="preserve">or la APS </w:t>
      </w:r>
      <w:r w:rsidR="0067178C" w:rsidRPr="003C0DD8">
        <w:rPr>
          <w:rFonts w:ascii="Verdana" w:hAnsi="Verdana" w:cs="Arial"/>
          <w:sz w:val="18"/>
          <w:szCs w:val="18"/>
          <w:lang w:val="es-BO"/>
        </w:rPr>
        <w:t>vigente</w:t>
      </w:r>
      <w:r w:rsidRPr="003C0DD8">
        <w:rPr>
          <w:rFonts w:ascii="Verdana" w:hAnsi="Verdana" w:cs="Arial"/>
          <w:sz w:val="18"/>
          <w:szCs w:val="18"/>
          <w:lang w:val="es-BO"/>
        </w:rPr>
        <w:t>, en fotocopia simple</w:t>
      </w:r>
      <w:r w:rsidR="00507219" w:rsidRPr="003C0DD8">
        <w:rPr>
          <w:rFonts w:ascii="Verdana" w:hAnsi="Verdana" w:cs="Arial"/>
          <w:sz w:val="18"/>
          <w:szCs w:val="18"/>
          <w:lang w:val="es-BO"/>
        </w:rPr>
        <w:t>.</w:t>
      </w:r>
    </w:p>
    <w:p w14:paraId="134D926E" w14:textId="77777777" w:rsidR="008C410E" w:rsidRPr="0040384E" w:rsidRDefault="008C410E" w:rsidP="00507219">
      <w:pPr>
        <w:pStyle w:val="Prrafodelista"/>
        <w:tabs>
          <w:tab w:val="left" w:pos="1134"/>
        </w:tabs>
        <w:ind w:left="1428"/>
        <w:jc w:val="both"/>
        <w:rPr>
          <w:rFonts w:ascii="Verdana" w:hAnsi="Verdana" w:cs="Arial"/>
          <w:sz w:val="16"/>
          <w:szCs w:val="16"/>
          <w:lang w:val="es-BO"/>
        </w:rPr>
      </w:pPr>
    </w:p>
    <w:p w14:paraId="21F754A3" w14:textId="44820F44" w:rsidR="00A9330A" w:rsidRPr="003C0DD8" w:rsidRDefault="00A9330A" w:rsidP="00DA03F5">
      <w:pPr>
        <w:pStyle w:val="Ttulo"/>
        <w:numPr>
          <w:ilvl w:val="0"/>
          <w:numId w:val="11"/>
        </w:numPr>
        <w:spacing w:before="0" w:after="0"/>
        <w:jc w:val="left"/>
        <w:rPr>
          <w:rFonts w:ascii="Verdana" w:hAnsi="Verdana"/>
          <w:sz w:val="18"/>
          <w:szCs w:val="18"/>
          <w:lang w:val="es-BO"/>
        </w:rPr>
      </w:pPr>
      <w:bookmarkStart w:id="95" w:name="_Toc517857082"/>
      <w:r w:rsidRPr="003C0DD8">
        <w:rPr>
          <w:rFonts w:ascii="Verdana" w:hAnsi="Verdana"/>
          <w:sz w:val="18"/>
          <w:szCs w:val="18"/>
          <w:lang w:val="es-BO"/>
        </w:rPr>
        <w:t>PROPUESTA ECONÓMICA</w:t>
      </w:r>
      <w:bookmarkEnd w:id="95"/>
    </w:p>
    <w:p w14:paraId="2876C06A" w14:textId="77777777" w:rsidR="00AA2554" w:rsidRPr="00E40C4B" w:rsidRDefault="00AA2554" w:rsidP="00AA2554">
      <w:pPr>
        <w:ind w:firstLine="432"/>
        <w:jc w:val="both"/>
        <w:rPr>
          <w:rFonts w:ascii="Verdana" w:hAnsi="Verdana"/>
          <w:sz w:val="15"/>
          <w:szCs w:val="15"/>
          <w:lang w:val="es-BO"/>
        </w:rPr>
      </w:pPr>
    </w:p>
    <w:p w14:paraId="6EC07C1F" w14:textId="77777777" w:rsidR="00895CE9" w:rsidRPr="003C0DD8" w:rsidRDefault="00B06A18" w:rsidP="00AA2554">
      <w:pPr>
        <w:ind w:firstLine="432"/>
        <w:jc w:val="both"/>
        <w:rPr>
          <w:rFonts w:ascii="Verdana" w:hAnsi="Verdana" w:cs="Arial"/>
          <w:b/>
          <w:sz w:val="18"/>
          <w:szCs w:val="18"/>
          <w:lang w:val="es-BO"/>
        </w:rPr>
      </w:pPr>
      <w:r w:rsidRPr="003C0DD8">
        <w:rPr>
          <w:rFonts w:ascii="Verdana" w:hAnsi="Verdana"/>
          <w:sz w:val="18"/>
          <w:szCs w:val="18"/>
          <w:lang w:val="es-BO"/>
        </w:rPr>
        <w:t xml:space="preserve">La propuesta económica deberá incluir: </w:t>
      </w:r>
    </w:p>
    <w:p w14:paraId="69669464" w14:textId="77777777" w:rsidR="00895CE9" w:rsidRPr="00E40C4B" w:rsidRDefault="00895CE9" w:rsidP="00926EDF">
      <w:pPr>
        <w:tabs>
          <w:tab w:val="left" w:pos="2880"/>
        </w:tabs>
        <w:jc w:val="both"/>
        <w:rPr>
          <w:rFonts w:ascii="Verdana" w:hAnsi="Verdana"/>
          <w:bCs/>
          <w:sz w:val="15"/>
          <w:szCs w:val="15"/>
          <w:lang w:val="es-BO"/>
        </w:rPr>
      </w:pPr>
    </w:p>
    <w:p w14:paraId="1F57A628" w14:textId="77777777" w:rsidR="00926EDF" w:rsidRPr="003C0DD8" w:rsidRDefault="006850EA" w:rsidP="00DA03F5">
      <w:pPr>
        <w:pStyle w:val="Prrafodelista"/>
        <w:numPr>
          <w:ilvl w:val="0"/>
          <w:numId w:val="17"/>
        </w:numPr>
        <w:tabs>
          <w:tab w:val="left" w:pos="1134"/>
        </w:tabs>
        <w:jc w:val="both"/>
        <w:rPr>
          <w:rFonts w:ascii="Verdana" w:hAnsi="Verdana" w:cs="Arial"/>
          <w:sz w:val="18"/>
          <w:szCs w:val="18"/>
          <w:lang w:val="es-BO"/>
        </w:rPr>
      </w:pPr>
      <w:r w:rsidRPr="003C0DD8">
        <w:rPr>
          <w:rFonts w:ascii="Verdana" w:hAnsi="Verdana" w:cs="Arial"/>
          <w:sz w:val="18"/>
          <w:szCs w:val="18"/>
          <w:lang w:val="es-BO"/>
        </w:rPr>
        <w:t xml:space="preserve">Formulario de </w:t>
      </w:r>
      <w:r w:rsidR="00926EDF" w:rsidRPr="003C0DD8">
        <w:rPr>
          <w:rFonts w:ascii="Verdana" w:hAnsi="Verdana" w:cs="Arial"/>
          <w:sz w:val="18"/>
          <w:szCs w:val="18"/>
          <w:lang w:val="es-BO"/>
        </w:rPr>
        <w:t>Tasas y Primas de cada una de las coberturas solicitadas de la Propuesta Económica (Formulario B-1).</w:t>
      </w:r>
    </w:p>
    <w:p w14:paraId="008E209B" w14:textId="77777777" w:rsidR="00926EDF" w:rsidRPr="003C0DD8" w:rsidRDefault="006850EA" w:rsidP="00DA03F5">
      <w:pPr>
        <w:pStyle w:val="Prrafodelista"/>
        <w:numPr>
          <w:ilvl w:val="0"/>
          <w:numId w:val="17"/>
        </w:numPr>
        <w:tabs>
          <w:tab w:val="left" w:pos="1134"/>
        </w:tabs>
        <w:jc w:val="both"/>
        <w:rPr>
          <w:rFonts w:ascii="Verdana" w:hAnsi="Verdana" w:cs="Arial"/>
          <w:sz w:val="18"/>
          <w:szCs w:val="18"/>
          <w:lang w:val="es-BO"/>
        </w:rPr>
      </w:pPr>
      <w:r w:rsidRPr="003C0DD8">
        <w:rPr>
          <w:rFonts w:ascii="Verdana" w:hAnsi="Verdana" w:cs="Arial"/>
          <w:sz w:val="18"/>
          <w:szCs w:val="18"/>
          <w:lang w:val="es-BO"/>
        </w:rPr>
        <w:t xml:space="preserve">Formulario de </w:t>
      </w:r>
      <w:r w:rsidR="00926EDF" w:rsidRPr="003C0DD8">
        <w:rPr>
          <w:rFonts w:ascii="Verdana" w:hAnsi="Verdana" w:cs="Arial"/>
          <w:sz w:val="18"/>
          <w:szCs w:val="18"/>
          <w:lang w:val="es-BO"/>
        </w:rPr>
        <w:t>Resumen de Primas de la Propuesta Económica (Formulario B-2).</w:t>
      </w:r>
    </w:p>
    <w:p w14:paraId="67858624" w14:textId="77777777" w:rsidR="009F4DDD" w:rsidRPr="0040384E" w:rsidRDefault="009F4DDD" w:rsidP="00C81B6D">
      <w:pPr>
        <w:jc w:val="both"/>
        <w:rPr>
          <w:rFonts w:ascii="Verdana" w:hAnsi="Verdana"/>
          <w:sz w:val="16"/>
          <w:szCs w:val="16"/>
          <w:lang w:val="es-BO"/>
        </w:rPr>
      </w:pPr>
    </w:p>
    <w:p w14:paraId="0877F6E3" w14:textId="72139DC2" w:rsidR="00A9330A" w:rsidRPr="003C0DD8" w:rsidRDefault="00A9330A" w:rsidP="00DA03F5">
      <w:pPr>
        <w:pStyle w:val="Ttulo"/>
        <w:numPr>
          <w:ilvl w:val="0"/>
          <w:numId w:val="11"/>
        </w:numPr>
        <w:spacing w:before="0" w:after="0"/>
        <w:jc w:val="left"/>
        <w:rPr>
          <w:rFonts w:ascii="Verdana" w:hAnsi="Verdana"/>
          <w:sz w:val="18"/>
          <w:szCs w:val="18"/>
          <w:lang w:val="es-BO"/>
        </w:rPr>
      </w:pPr>
      <w:bookmarkStart w:id="96" w:name="_Toc517857083"/>
      <w:r w:rsidRPr="003C0DD8">
        <w:rPr>
          <w:rFonts w:ascii="Verdana" w:hAnsi="Verdana"/>
          <w:sz w:val="18"/>
          <w:szCs w:val="18"/>
          <w:lang w:val="es-BO"/>
        </w:rPr>
        <w:t>PROPUESTA TÉCNICA</w:t>
      </w:r>
      <w:bookmarkEnd w:id="96"/>
    </w:p>
    <w:p w14:paraId="7D471F4E" w14:textId="77777777" w:rsidR="00A9330A" w:rsidRPr="00E40C4B" w:rsidRDefault="00A9330A" w:rsidP="00A9330A">
      <w:pPr>
        <w:ind w:firstLine="708"/>
        <w:jc w:val="both"/>
        <w:rPr>
          <w:rFonts w:ascii="Verdana" w:hAnsi="Verdana" w:cs="Arial"/>
          <w:sz w:val="15"/>
          <w:szCs w:val="15"/>
          <w:lang w:val="es-BO"/>
        </w:rPr>
      </w:pPr>
    </w:p>
    <w:p w14:paraId="2C88E00F" w14:textId="77777777" w:rsidR="00926EDF" w:rsidRPr="003C0DD8" w:rsidRDefault="00A9330A" w:rsidP="004A7D11">
      <w:pPr>
        <w:ind w:left="432"/>
        <w:jc w:val="both"/>
        <w:rPr>
          <w:rFonts w:ascii="Verdana" w:hAnsi="Verdana"/>
          <w:sz w:val="18"/>
          <w:szCs w:val="18"/>
          <w:lang w:val="es-BO"/>
        </w:rPr>
      </w:pPr>
      <w:r w:rsidRPr="003C0DD8">
        <w:rPr>
          <w:rFonts w:ascii="Verdana" w:hAnsi="Verdana"/>
          <w:sz w:val="18"/>
          <w:szCs w:val="18"/>
          <w:lang w:val="es-BO"/>
        </w:rPr>
        <w:t xml:space="preserve">La propuesta técnica </w:t>
      </w:r>
      <w:r w:rsidR="004A7D11" w:rsidRPr="003C0DD8">
        <w:rPr>
          <w:rFonts w:ascii="Verdana" w:hAnsi="Verdana"/>
          <w:sz w:val="18"/>
          <w:szCs w:val="18"/>
          <w:lang w:val="es-BO"/>
        </w:rPr>
        <w:t xml:space="preserve">consiste en cumplir las condiciones </w:t>
      </w:r>
      <w:r w:rsidR="003D47B2" w:rsidRPr="003C0DD8">
        <w:rPr>
          <w:rFonts w:ascii="Verdana" w:hAnsi="Verdana"/>
          <w:sz w:val="18"/>
          <w:szCs w:val="18"/>
          <w:lang w:val="es-BO"/>
        </w:rPr>
        <w:t xml:space="preserve">que la entidad solicitante requiere </w:t>
      </w:r>
      <w:r w:rsidR="00926EDF" w:rsidRPr="003C0DD8">
        <w:rPr>
          <w:rFonts w:ascii="Verdana" w:hAnsi="Verdana"/>
          <w:sz w:val="18"/>
          <w:szCs w:val="18"/>
          <w:lang w:val="es-BO"/>
        </w:rPr>
        <w:t>para la cobertura del seguro inc</w:t>
      </w:r>
      <w:r w:rsidR="00745B19" w:rsidRPr="003C0DD8">
        <w:rPr>
          <w:rFonts w:ascii="Verdana" w:hAnsi="Verdana"/>
          <w:sz w:val="18"/>
          <w:szCs w:val="18"/>
          <w:lang w:val="es-BO"/>
        </w:rPr>
        <w:t>luyendo en detalle todas las clá</w:t>
      </w:r>
      <w:r w:rsidR="00926EDF" w:rsidRPr="003C0DD8">
        <w:rPr>
          <w:rFonts w:ascii="Verdana" w:hAnsi="Verdana"/>
          <w:sz w:val="18"/>
          <w:szCs w:val="18"/>
          <w:lang w:val="es-BO"/>
        </w:rPr>
        <w:t>usulas adicionales solicitadas y todas aquellas que vayan a ser adjuntadas a las pólizas que se emitan.</w:t>
      </w:r>
      <w:r w:rsidR="003D47B2" w:rsidRPr="003C0DD8">
        <w:rPr>
          <w:rFonts w:ascii="Verdana" w:hAnsi="Verdana"/>
          <w:sz w:val="18"/>
          <w:szCs w:val="18"/>
          <w:lang w:val="es-BO"/>
        </w:rPr>
        <w:t xml:space="preserve"> Estas condiciones deberán estar establecidas en el presente DBC</w:t>
      </w:r>
      <w:r w:rsidR="004A7D11" w:rsidRPr="003C0DD8">
        <w:rPr>
          <w:rFonts w:ascii="Verdana" w:hAnsi="Verdana"/>
          <w:sz w:val="18"/>
          <w:szCs w:val="18"/>
          <w:lang w:val="es-BO"/>
        </w:rPr>
        <w:t xml:space="preserve"> y deben contener los siguientes documentos:</w:t>
      </w:r>
    </w:p>
    <w:p w14:paraId="1A086882" w14:textId="77777777" w:rsidR="004A7D11" w:rsidRPr="00165031" w:rsidRDefault="004A7D11" w:rsidP="004A7D11">
      <w:pPr>
        <w:ind w:left="432"/>
        <w:jc w:val="both"/>
        <w:rPr>
          <w:rFonts w:ascii="Verdana" w:hAnsi="Verdana"/>
          <w:sz w:val="15"/>
          <w:szCs w:val="15"/>
          <w:lang w:val="es-BO"/>
        </w:rPr>
      </w:pPr>
    </w:p>
    <w:p w14:paraId="4F9DFA86" w14:textId="2E1276E1" w:rsidR="00926EDF" w:rsidRPr="003C0DD8" w:rsidRDefault="00926EDF" w:rsidP="00DA03F5">
      <w:pPr>
        <w:pStyle w:val="Prrafodelista"/>
        <w:numPr>
          <w:ilvl w:val="0"/>
          <w:numId w:val="18"/>
        </w:numPr>
        <w:tabs>
          <w:tab w:val="left" w:pos="1134"/>
        </w:tabs>
        <w:jc w:val="both"/>
        <w:rPr>
          <w:rFonts w:ascii="Verdana" w:hAnsi="Verdana" w:cs="Arial"/>
          <w:sz w:val="18"/>
          <w:szCs w:val="18"/>
          <w:lang w:val="es-BO"/>
        </w:rPr>
      </w:pPr>
      <w:r w:rsidRPr="003C0DD8">
        <w:rPr>
          <w:rFonts w:ascii="Verdana" w:hAnsi="Verdana" w:cs="Arial"/>
          <w:sz w:val="18"/>
          <w:szCs w:val="18"/>
          <w:lang w:val="es-BO"/>
        </w:rPr>
        <w:t>Mod</w:t>
      </w:r>
      <w:r w:rsidR="00C438E8" w:rsidRPr="003C0DD8">
        <w:rPr>
          <w:rFonts w:ascii="Verdana" w:hAnsi="Verdana" w:cs="Arial"/>
          <w:sz w:val="18"/>
          <w:szCs w:val="18"/>
          <w:lang w:val="es-BO"/>
        </w:rPr>
        <w:t>elos de Condicionado</w:t>
      </w:r>
      <w:r w:rsidR="00CD0E8F" w:rsidRPr="003C0DD8">
        <w:rPr>
          <w:rFonts w:ascii="Verdana" w:hAnsi="Verdana" w:cs="Arial"/>
          <w:sz w:val="18"/>
          <w:szCs w:val="18"/>
          <w:lang w:val="es-BO"/>
        </w:rPr>
        <w:t xml:space="preserve">s Generales y cuando corresponda </w:t>
      </w:r>
      <w:r w:rsidR="00087727" w:rsidRPr="003C0DD8">
        <w:rPr>
          <w:rFonts w:ascii="Verdana" w:hAnsi="Verdana" w:cs="Arial"/>
          <w:sz w:val="18"/>
          <w:szCs w:val="18"/>
          <w:lang w:val="es-BO"/>
        </w:rPr>
        <w:t xml:space="preserve">cláusulas adicionales y Anexos, emitidos por la </w:t>
      </w:r>
      <w:r w:rsidR="008B0DEA" w:rsidRPr="003C0DD8">
        <w:rPr>
          <w:rFonts w:ascii="Verdana" w:hAnsi="Verdana" w:cs="Arial"/>
          <w:sz w:val="18"/>
          <w:szCs w:val="18"/>
          <w:lang w:val="es-BO"/>
        </w:rPr>
        <w:t>Entidad Aseguradora</w:t>
      </w:r>
      <w:r w:rsidR="00087727" w:rsidRPr="003C0DD8">
        <w:rPr>
          <w:rFonts w:ascii="Verdana" w:hAnsi="Verdana" w:cs="Arial"/>
          <w:sz w:val="18"/>
          <w:szCs w:val="18"/>
          <w:lang w:val="es-BO"/>
        </w:rPr>
        <w:t>.</w:t>
      </w:r>
    </w:p>
    <w:p w14:paraId="04513CA1" w14:textId="3B1C5EDA" w:rsidR="00926EDF" w:rsidRPr="003C0DD8" w:rsidRDefault="006850EA" w:rsidP="00DA03F5">
      <w:pPr>
        <w:pStyle w:val="Prrafodelista"/>
        <w:numPr>
          <w:ilvl w:val="0"/>
          <w:numId w:val="18"/>
        </w:numPr>
        <w:tabs>
          <w:tab w:val="left" w:pos="1134"/>
        </w:tabs>
        <w:jc w:val="both"/>
        <w:rPr>
          <w:rFonts w:ascii="Verdana" w:hAnsi="Verdana" w:cs="Arial"/>
          <w:sz w:val="18"/>
          <w:szCs w:val="18"/>
          <w:lang w:val="es-BO"/>
        </w:rPr>
      </w:pPr>
      <w:r w:rsidRPr="003C0DD8">
        <w:rPr>
          <w:rFonts w:ascii="Verdana" w:hAnsi="Verdana" w:cs="Arial"/>
          <w:sz w:val="18"/>
          <w:szCs w:val="18"/>
          <w:lang w:val="es-BO"/>
        </w:rPr>
        <w:t xml:space="preserve">Formulario </w:t>
      </w:r>
      <w:r w:rsidR="007E4B5B" w:rsidRPr="003C0DD8">
        <w:rPr>
          <w:rFonts w:ascii="Verdana" w:hAnsi="Verdana" w:cs="Arial"/>
          <w:sz w:val="18"/>
          <w:szCs w:val="18"/>
          <w:lang w:val="es-BO"/>
        </w:rPr>
        <w:t>de Hoja de Vida</w:t>
      </w:r>
      <w:r w:rsidR="00926EDF" w:rsidRPr="003C0DD8">
        <w:rPr>
          <w:rFonts w:ascii="Verdana" w:hAnsi="Verdana" w:cs="Arial"/>
          <w:sz w:val="18"/>
          <w:szCs w:val="18"/>
          <w:lang w:val="es-BO"/>
        </w:rPr>
        <w:t xml:space="preserve"> de</w:t>
      </w:r>
      <w:r w:rsidR="008B0DEA" w:rsidRPr="003C0DD8">
        <w:rPr>
          <w:rFonts w:ascii="Verdana" w:hAnsi="Verdana" w:cs="Arial"/>
          <w:sz w:val="18"/>
          <w:szCs w:val="18"/>
          <w:lang w:val="es-BO"/>
        </w:rPr>
        <w:t xml:space="preserve"> los Ejecutivos (Formulario C-1a</w:t>
      </w:r>
      <w:r w:rsidR="00926EDF" w:rsidRPr="003C0DD8">
        <w:rPr>
          <w:rFonts w:ascii="Verdana" w:hAnsi="Verdana" w:cs="Arial"/>
          <w:sz w:val="18"/>
          <w:szCs w:val="18"/>
          <w:lang w:val="es-BO"/>
        </w:rPr>
        <w:t>).</w:t>
      </w:r>
    </w:p>
    <w:p w14:paraId="3B8FA775" w14:textId="21575130" w:rsidR="00926EDF" w:rsidRPr="003C0DD8" w:rsidRDefault="00926EDF" w:rsidP="00DA03F5">
      <w:pPr>
        <w:pStyle w:val="Prrafodelista"/>
        <w:numPr>
          <w:ilvl w:val="0"/>
          <w:numId w:val="18"/>
        </w:numPr>
        <w:tabs>
          <w:tab w:val="left" w:pos="1134"/>
        </w:tabs>
        <w:jc w:val="both"/>
        <w:rPr>
          <w:rFonts w:ascii="Verdana" w:hAnsi="Verdana" w:cs="Arial"/>
          <w:sz w:val="18"/>
          <w:szCs w:val="18"/>
          <w:lang w:val="es-BO"/>
        </w:rPr>
      </w:pPr>
      <w:r w:rsidRPr="003C0DD8">
        <w:rPr>
          <w:rFonts w:ascii="Verdana" w:hAnsi="Verdana" w:cs="Arial"/>
          <w:sz w:val="18"/>
          <w:szCs w:val="18"/>
          <w:lang w:val="es-BO"/>
        </w:rPr>
        <w:t xml:space="preserve">Distribución de </w:t>
      </w:r>
      <w:r w:rsidR="00CF57E6" w:rsidRPr="003C0DD8">
        <w:rPr>
          <w:rFonts w:ascii="Verdana" w:hAnsi="Verdana" w:cs="Arial"/>
          <w:sz w:val="18"/>
          <w:szCs w:val="18"/>
          <w:lang w:val="es-BO"/>
        </w:rPr>
        <w:t>R</w:t>
      </w:r>
      <w:r w:rsidRPr="003C0DD8">
        <w:rPr>
          <w:rFonts w:ascii="Verdana" w:hAnsi="Verdana" w:cs="Arial"/>
          <w:sz w:val="18"/>
          <w:szCs w:val="18"/>
          <w:lang w:val="es-BO"/>
        </w:rPr>
        <w:t>iesgo</w:t>
      </w:r>
      <w:r w:rsidR="0034098C" w:rsidRPr="003C0DD8">
        <w:rPr>
          <w:rFonts w:ascii="Verdana" w:hAnsi="Verdana" w:cs="Arial"/>
          <w:sz w:val="18"/>
          <w:szCs w:val="18"/>
          <w:lang w:val="es-BO"/>
        </w:rPr>
        <w:t xml:space="preserve">, Montos de </w:t>
      </w:r>
      <w:r w:rsidR="008B0DEA" w:rsidRPr="003C0DD8">
        <w:rPr>
          <w:rFonts w:ascii="Verdana" w:hAnsi="Verdana" w:cs="Arial"/>
          <w:sz w:val="18"/>
          <w:szCs w:val="18"/>
          <w:lang w:val="es-BO"/>
        </w:rPr>
        <w:t xml:space="preserve">Valores Asegurados </w:t>
      </w:r>
      <w:r w:rsidR="0034098C" w:rsidRPr="003C0DD8">
        <w:rPr>
          <w:rFonts w:ascii="Verdana" w:hAnsi="Verdana" w:cs="Arial"/>
          <w:sz w:val="18"/>
          <w:szCs w:val="18"/>
          <w:lang w:val="es-BO"/>
        </w:rPr>
        <w:t xml:space="preserve">y porcentaje de retención propia y de cesión a contratos automáticos y facultativos, </w:t>
      </w:r>
      <w:r w:rsidR="008B0DEA" w:rsidRPr="003C0DD8">
        <w:rPr>
          <w:rFonts w:ascii="Verdana" w:hAnsi="Verdana" w:cs="Arial"/>
          <w:sz w:val="18"/>
          <w:szCs w:val="18"/>
          <w:lang w:val="es-BO"/>
        </w:rPr>
        <w:t>(Formulario C-1b</w:t>
      </w:r>
      <w:r w:rsidR="00D32234" w:rsidRPr="003C0DD8">
        <w:rPr>
          <w:rFonts w:ascii="Verdana" w:hAnsi="Verdana" w:cs="Arial"/>
          <w:sz w:val="18"/>
          <w:szCs w:val="18"/>
          <w:lang w:val="es-BO"/>
        </w:rPr>
        <w:t>) cuando corresponda.</w:t>
      </w:r>
    </w:p>
    <w:p w14:paraId="11180B79" w14:textId="75058779" w:rsidR="00926EDF" w:rsidRPr="003C0DD8" w:rsidRDefault="00926EDF" w:rsidP="00DA03F5">
      <w:pPr>
        <w:pStyle w:val="Prrafodelista"/>
        <w:numPr>
          <w:ilvl w:val="0"/>
          <w:numId w:val="18"/>
        </w:numPr>
        <w:tabs>
          <w:tab w:val="left" w:pos="1134"/>
        </w:tabs>
        <w:jc w:val="both"/>
        <w:rPr>
          <w:rFonts w:ascii="Verdana" w:hAnsi="Verdana" w:cs="Arial"/>
          <w:sz w:val="18"/>
          <w:szCs w:val="18"/>
          <w:lang w:val="es-BO"/>
        </w:rPr>
      </w:pPr>
      <w:r w:rsidRPr="003C0DD8">
        <w:rPr>
          <w:rFonts w:ascii="Verdana" w:hAnsi="Verdana" w:cs="Arial"/>
          <w:sz w:val="18"/>
          <w:szCs w:val="18"/>
          <w:lang w:val="es-BO"/>
        </w:rPr>
        <w:t xml:space="preserve">Datos del </w:t>
      </w:r>
      <w:r w:rsidR="003F27C8" w:rsidRPr="003C0DD8">
        <w:rPr>
          <w:rFonts w:ascii="Verdana" w:hAnsi="Verdana" w:cs="Arial"/>
          <w:sz w:val="18"/>
          <w:szCs w:val="18"/>
          <w:lang w:val="es-BO"/>
        </w:rPr>
        <w:t>Reasegurador Líder o</w:t>
      </w:r>
      <w:r w:rsidR="0034098C" w:rsidRPr="003C0DD8">
        <w:rPr>
          <w:rFonts w:ascii="Verdana" w:hAnsi="Verdana" w:cs="Arial"/>
          <w:sz w:val="18"/>
          <w:szCs w:val="18"/>
          <w:lang w:val="es-BO"/>
        </w:rPr>
        <w:t xml:space="preserve"> del Corredor de Reaseguros</w:t>
      </w:r>
      <w:r w:rsidR="00923039" w:rsidRPr="003C0DD8">
        <w:rPr>
          <w:rFonts w:ascii="Verdana" w:hAnsi="Verdana" w:cs="Arial"/>
          <w:sz w:val="18"/>
          <w:szCs w:val="18"/>
          <w:lang w:val="es-BO"/>
        </w:rPr>
        <w:t>,</w:t>
      </w:r>
      <w:r w:rsidR="0034098C" w:rsidRPr="003C0DD8">
        <w:rPr>
          <w:rFonts w:ascii="Verdana" w:hAnsi="Verdana" w:cs="Arial"/>
          <w:sz w:val="18"/>
          <w:szCs w:val="18"/>
          <w:lang w:val="es-BO"/>
        </w:rPr>
        <w:t xml:space="preserve"> solo en caso de existir colocaci</w:t>
      </w:r>
      <w:r w:rsidR="008B0DEA" w:rsidRPr="003C0DD8">
        <w:rPr>
          <w:rFonts w:ascii="Verdana" w:hAnsi="Verdana" w:cs="Arial"/>
          <w:sz w:val="18"/>
          <w:szCs w:val="18"/>
          <w:lang w:val="es-BO"/>
        </w:rPr>
        <w:t>ón facultativa, (Formulario C-1c</w:t>
      </w:r>
      <w:r w:rsidR="0034098C" w:rsidRPr="003C0DD8">
        <w:rPr>
          <w:rFonts w:ascii="Verdana" w:hAnsi="Verdana" w:cs="Arial"/>
          <w:sz w:val="18"/>
          <w:szCs w:val="18"/>
          <w:lang w:val="es-BO"/>
        </w:rPr>
        <w:t xml:space="preserve"> </w:t>
      </w:r>
      <w:r w:rsidR="00E051E9" w:rsidRPr="003C0DD8">
        <w:rPr>
          <w:rFonts w:ascii="Verdana" w:hAnsi="Verdana" w:cs="Arial"/>
          <w:sz w:val="18"/>
          <w:szCs w:val="18"/>
          <w:lang w:val="es-BO"/>
        </w:rPr>
        <w:t>o</w:t>
      </w:r>
      <w:r w:rsidR="008B0DEA" w:rsidRPr="003C0DD8">
        <w:rPr>
          <w:rFonts w:ascii="Verdana" w:hAnsi="Verdana" w:cs="Arial"/>
          <w:sz w:val="18"/>
          <w:szCs w:val="18"/>
          <w:lang w:val="es-BO"/>
        </w:rPr>
        <w:t xml:space="preserve"> Formulario C-1d</w:t>
      </w:r>
      <w:r w:rsidR="0034098C" w:rsidRPr="003C0DD8">
        <w:rPr>
          <w:rFonts w:ascii="Verdana" w:hAnsi="Verdana" w:cs="Arial"/>
          <w:sz w:val="18"/>
          <w:szCs w:val="18"/>
          <w:lang w:val="es-BO"/>
        </w:rPr>
        <w:t>), cuando corresponda</w:t>
      </w:r>
      <w:r w:rsidRPr="003C0DD8">
        <w:rPr>
          <w:rFonts w:ascii="Verdana" w:hAnsi="Verdana" w:cs="Arial"/>
          <w:sz w:val="18"/>
          <w:szCs w:val="18"/>
          <w:lang w:val="es-BO"/>
        </w:rPr>
        <w:t xml:space="preserve">. </w:t>
      </w:r>
    </w:p>
    <w:p w14:paraId="627CDDDF" w14:textId="77777777" w:rsidR="00DF676C" w:rsidRPr="00511E2F" w:rsidRDefault="00DF676C" w:rsidP="00A9330A">
      <w:pPr>
        <w:ind w:left="567"/>
        <w:jc w:val="both"/>
        <w:rPr>
          <w:rFonts w:ascii="Verdana" w:hAnsi="Verdana" w:cs="Arial"/>
          <w:bCs/>
          <w:sz w:val="16"/>
          <w:szCs w:val="16"/>
          <w:lang w:val="es-BO"/>
        </w:rPr>
      </w:pPr>
    </w:p>
    <w:p w14:paraId="6B58A7B3" w14:textId="77777777" w:rsidR="00A9330A" w:rsidRPr="003C0DD8" w:rsidRDefault="00DA1835" w:rsidP="008A3BC7">
      <w:pPr>
        <w:ind w:left="432"/>
        <w:jc w:val="both"/>
        <w:rPr>
          <w:rFonts w:ascii="Verdana" w:hAnsi="Verdana" w:cs="Arial"/>
          <w:sz w:val="18"/>
          <w:szCs w:val="18"/>
          <w:lang w:val="es-BO"/>
        </w:rPr>
      </w:pPr>
      <w:r w:rsidRPr="003C0DD8">
        <w:rPr>
          <w:rFonts w:ascii="Verdana" w:hAnsi="Verdana" w:cs="Arial"/>
          <w:sz w:val="18"/>
          <w:szCs w:val="18"/>
          <w:lang w:val="es-BO"/>
        </w:rPr>
        <w:t xml:space="preserve">En el caso de </w:t>
      </w:r>
      <w:r w:rsidR="00BE55AF" w:rsidRPr="003C0DD8">
        <w:rPr>
          <w:rFonts w:ascii="Verdana" w:hAnsi="Verdana"/>
          <w:sz w:val="18"/>
          <w:szCs w:val="18"/>
          <w:lang w:val="es-BO"/>
        </w:rPr>
        <w:t>Asociación Accidental de Coaseguros</w:t>
      </w:r>
      <w:r w:rsidRPr="003C0DD8">
        <w:rPr>
          <w:rFonts w:ascii="Verdana" w:hAnsi="Verdana" w:cs="Arial"/>
          <w:sz w:val="18"/>
          <w:szCs w:val="18"/>
          <w:lang w:val="es-BO"/>
        </w:rPr>
        <w:t>, se deberá presentar:</w:t>
      </w:r>
    </w:p>
    <w:p w14:paraId="43266940" w14:textId="77777777" w:rsidR="00DA1835" w:rsidRPr="00511E2F" w:rsidRDefault="00DA1835" w:rsidP="00DA1835">
      <w:pPr>
        <w:ind w:left="567"/>
        <w:jc w:val="both"/>
        <w:rPr>
          <w:rFonts w:ascii="Verdana" w:hAnsi="Verdana" w:cs="Arial"/>
          <w:sz w:val="16"/>
          <w:szCs w:val="16"/>
          <w:lang w:val="es-BO"/>
        </w:rPr>
      </w:pPr>
    </w:p>
    <w:p w14:paraId="33A09365" w14:textId="761DDE7B" w:rsidR="00207D1C" w:rsidRPr="003C0DD8" w:rsidRDefault="00DA1835" w:rsidP="00DA03F5">
      <w:pPr>
        <w:pStyle w:val="Prrafodelista"/>
        <w:numPr>
          <w:ilvl w:val="0"/>
          <w:numId w:val="23"/>
        </w:numPr>
        <w:tabs>
          <w:tab w:val="left" w:pos="1134"/>
        </w:tabs>
        <w:jc w:val="both"/>
        <w:rPr>
          <w:rFonts w:ascii="Verdana" w:hAnsi="Verdana" w:cs="Arial"/>
          <w:sz w:val="18"/>
          <w:szCs w:val="18"/>
          <w:lang w:val="es-BO"/>
        </w:rPr>
      </w:pPr>
      <w:r w:rsidRPr="003C0DD8">
        <w:rPr>
          <w:rFonts w:ascii="Verdana" w:hAnsi="Verdana" w:cs="Arial"/>
          <w:sz w:val="18"/>
          <w:szCs w:val="18"/>
          <w:lang w:val="es-BO"/>
        </w:rPr>
        <w:t>Modelos de Condicionados Generales</w:t>
      </w:r>
      <w:r w:rsidR="00CD0E8F" w:rsidRPr="003C0DD8">
        <w:rPr>
          <w:rFonts w:ascii="Verdana" w:hAnsi="Verdana" w:cs="Arial"/>
          <w:sz w:val="18"/>
          <w:szCs w:val="18"/>
          <w:lang w:val="es-BO"/>
        </w:rPr>
        <w:t xml:space="preserve"> y cuando corresponda</w:t>
      </w:r>
      <w:r w:rsidRPr="003C0DD8">
        <w:rPr>
          <w:rFonts w:ascii="Verdana" w:hAnsi="Verdana" w:cs="Arial"/>
          <w:sz w:val="18"/>
          <w:szCs w:val="18"/>
          <w:lang w:val="es-BO"/>
        </w:rPr>
        <w:t xml:space="preserve"> cláusulas adicionales y Anexos</w:t>
      </w:r>
      <w:r w:rsidR="00087727" w:rsidRPr="003C0DD8">
        <w:rPr>
          <w:rFonts w:ascii="Verdana" w:hAnsi="Verdana" w:cs="Arial"/>
          <w:sz w:val="18"/>
          <w:szCs w:val="18"/>
          <w:lang w:val="es-BO"/>
        </w:rPr>
        <w:t>,</w:t>
      </w:r>
      <w:r w:rsidR="00485BDC" w:rsidRPr="003C0DD8">
        <w:rPr>
          <w:rFonts w:ascii="Verdana" w:hAnsi="Verdana" w:cs="Arial"/>
          <w:sz w:val="18"/>
          <w:szCs w:val="18"/>
          <w:lang w:val="es-BO"/>
        </w:rPr>
        <w:t xml:space="preserve"> </w:t>
      </w:r>
      <w:r w:rsidR="00087727" w:rsidRPr="003C0DD8">
        <w:rPr>
          <w:rFonts w:ascii="Verdana" w:hAnsi="Verdana" w:cs="Arial"/>
          <w:sz w:val="18"/>
          <w:szCs w:val="18"/>
          <w:lang w:val="es-BO"/>
        </w:rPr>
        <w:t xml:space="preserve">emitidos por la </w:t>
      </w:r>
      <w:r w:rsidR="008B0DEA" w:rsidRPr="003C0DD8">
        <w:rPr>
          <w:rFonts w:ascii="Verdana" w:hAnsi="Verdana" w:cs="Arial"/>
          <w:sz w:val="18"/>
          <w:szCs w:val="18"/>
          <w:lang w:val="es-BO"/>
        </w:rPr>
        <w:t>Entidad Aseguradora</w:t>
      </w:r>
      <w:r w:rsidR="00087727" w:rsidRPr="003C0DD8">
        <w:rPr>
          <w:rFonts w:ascii="Verdana" w:hAnsi="Verdana" w:cs="Arial"/>
          <w:sz w:val="18"/>
          <w:szCs w:val="18"/>
          <w:lang w:val="es-BO"/>
        </w:rPr>
        <w:t>.</w:t>
      </w:r>
    </w:p>
    <w:p w14:paraId="59FB7BDE" w14:textId="53DAF875" w:rsidR="00DA1835" w:rsidRPr="003C0DD8" w:rsidRDefault="009E17DD" w:rsidP="00DA03F5">
      <w:pPr>
        <w:pStyle w:val="Prrafodelista"/>
        <w:numPr>
          <w:ilvl w:val="0"/>
          <w:numId w:val="23"/>
        </w:numPr>
        <w:tabs>
          <w:tab w:val="left" w:pos="1134"/>
        </w:tabs>
        <w:jc w:val="both"/>
        <w:rPr>
          <w:rFonts w:ascii="Verdana" w:hAnsi="Verdana" w:cs="Arial"/>
          <w:sz w:val="18"/>
          <w:szCs w:val="18"/>
          <w:lang w:val="es-BO"/>
        </w:rPr>
      </w:pPr>
      <w:r w:rsidRPr="003C0DD8">
        <w:rPr>
          <w:rFonts w:ascii="Verdana" w:hAnsi="Verdana" w:cs="Arial"/>
          <w:sz w:val="18"/>
          <w:szCs w:val="18"/>
          <w:lang w:val="es-BO"/>
        </w:rPr>
        <w:t>Formulario de Hoja de Vida de</w:t>
      </w:r>
      <w:r w:rsidR="008B0DEA" w:rsidRPr="003C0DD8">
        <w:rPr>
          <w:rFonts w:ascii="Verdana" w:hAnsi="Verdana" w:cs="Arial"/>
          <w:sz w:val="18"/>
          <w:szCs w:val="18"/>
          <w:lang w:val="es-BO"/>
        </w:rPr>
        <w:t xml:space="preserve"> los Ejecutivos (Formulario C-1a</w:t>
      </w:r>
      <w:r w:rsidR="00DA1835" w:rsidRPr="003C0DD8">
        <w:rPr>
          <w:rFonts w:ascii="Verdana" w:hAnsi="Verdana" w:cs="Arial"/>
          <w:sz w:val="18"/>
          <w:szCs w:val="18"/>
          <w:lang w:val="es-BO"/>
        </w:rPr>
        <w:t>).</w:t>
      </w:r>
    </w:p>
    <w:p w14:paraId="1FCBDAC1" w14:textId="4D796C11" w:rsidR="00FC7203" w:rsidRPr="003C0DD8" w:rsidRDefault="00FC7203" w:rsidP="00DA03F5">
      <w:pPr>
        <w:pStyle w:val="Prrafodelista"/>
        <w:numPr>
          <w:ilvl w:val="0"/>
          <w:numId w:val="23"/>
        </w:numPr>
        <w:tabs>
          <w:tab w:val="left" w:pos="1134"/>
        </w:tabs>
        <w:jc w:val="both"/>
        <w:rPr>
          <w:rFonts w:ascii="Verdana" w:hAnsi="Verdana" w:cs="Arial"/>
          <w:sz w:val="18"/>
          <w:szCs w:val="18"/>
          <w:lang w:val="es-BO"/>
        </w:rPr>
      </w:pPr>
      <w:r w:rsidRPr="003C0DD8">
        <w:rPr>
          <w:rFonts w:ascii="Verdana" w:hAnsi="Verdana" w:cs="Arial"/>
          <w:sz w:val="18"/>
          <w:szCs w:val="18"/>
          <w:lang w:val="es-BO"/>
        </w:rPr>
        <w:t xml:space="preserve">Distribución de Riesgo, Montos de </w:t>
      </w:r>
      <w:r w:rsidR="008B0DEA" w:rsidRPr="003C0DD8">
        <w:rPr>
          <w:rFonts w:ascii="Verdana" w:hAnsi="Verdana" w:cs="Arial"/>
          <w:sz w:val="18"/>
          <w:szCs w:val="18"/>
          <w:lang w:val="es-BO"/>
        </w:rPr>
        <w:t xml:space="preserve">Valores Asegurados </w:t>
      </w:r>
      <w:r w:rsidRPr="003C0DD8">
        <w:rPr>
          <w:rFonts w:ascii="Verdana" w:hAnsi="Verdana" w:cs="Arial"/>
          <w:sz w:val="18"/>
          <w:szCs w:val="18"/>
          <w:lang w:val="es-BO"/>
        </w:rPr>
        <w:t>y porcentaje de retención propia y de cesión a contratos automáticos y facultativos, cua</w:t>
      </w:r>
      <w:r w:rsidR="008B0DEA" w:rsidRPr="003C0DD8">
        <w:rPr>
          <w:rFonts w:ascii="Verdana" w:hAnsi="Verdana" w:cs="Arial"/>
          <w:sz w:val="18"/>
          <w:szCs w:val="18"/>
          <w:lang w:val="es-BO"/>
        </w:rPr>
        <w:t>ndo corresponda (Formulario C-1b</w:t>
      </w:r>
      <w:r w:rsidRPr="003C0DD8">
        <w:rPr>
          <w:rFonts w:ascii="Verdana" w:hAnsi="Verdana" w:cs="Arial"/>
          <w:sz w:val="18"/>
          <w:szCs w:val="18"/>
          <w:lang w:val="es-BO"/>
        </w:rPr>
        <w:t>).</w:t>
      </w:r>
    </w:p>
    <w:p w14:paraId="6A93CF30" w14:textId="44A4D318" w:rsidR="00FC7203" w:rsidRPr="003C0DD8" w:rsidRDefault="00FC7203" w:rsidP="00DA03F5">
      <w:pPr>
        <w:pStyle w:val="Prrafodelista"/>
        <w:numPr>
          <w:ilvl w:val="0"/>
          <w:numId w:val="23"/>
        </w:numPr>
        <w:tabs>
          <w:tab w:val="left" w:pos="1134"/>
        </w:tabs>
        <w:jc w:val="both"/>
        <w:rPr>
          <w:rFonts w:ascii="Verdana" w:hAnsi="Verdana" w:cs="Arial"/>
          <w:sz w:val="18"/>
          <w:szCs w:val="18"/>
          <w:lang w:val="es-BO"/>
        </w:rPr>
      </w:pPr>
      <w:r w:rsidRPr="003C0DD8">
        <w:rPr>
          <w:rFonts w:ascii="Verdana" w:hAnsi="Verdana" w:cs="Arial"/>
          <w:sz w:val="18"/>
          <w:szCs w:val="18"/>
          <w:lang w:val="es-BO"/>
        </w:rPr>
        <w:t xml:space="preserve">Datos del Reasegurador </w:t>
      </w:r>
      <w:r w:rsidR="004A7D11" w:rsidRPr="003C0DD8">
        <w:rPr>
          <w:rFonts w:ascii="Verdana" w:hAnsi="Verdana" w:cs="Arial"/>
          <w:sz w:val="18"/>
          <w:szCs w:val="18"/>
          <w:lang w:val="es-BO"/>
        </w:rPr>
        <w:t xml:space="preserve">Líder </w:t>
      </w:r>
      <w:r w:rsidRPr="003C0DD8">
        <w:rPr>
          <w:rFonts w:ascii="Verdana" w:hAnsi="Verdana" w:cs="Arial"/>
          <w:sz w:val="18"/>
          <w:szCs w:val="18"/>
          <w:lang w:val="es-BO"/>
        </w:rPr>
        <w:t>o del Corredor de Reaseguros, solo en caso de existir colocaci</w:t>
      </w:r>
      <w:r w:rsidR="008B0DEA" w:rsidRPr="003C0DD8">
        <w:rPr>
          <w:rFonts w:ascii="Verdana" w:hAnsi="Verdana" w:cs="Arial"/>
          <w:sz w:val="18"/>
          <w:szCs w:val="18"/>
          <w:lang w:val="es-BO"/>
        </w:rPr>
        <w:t>ón facultativa, (Formulario C-1c y Formulario C-1d</w:t>
      </w:r>
      <w:r w:rsidRPr="003C0DD8">
        <w:rPr>
          <w:rFonts w:ascii="Verdana" w:hAnsi="Verdana" w:cs="Arial"/>
          <w:sz w:val="18"/>
          <w:szCs w:val="18"/>
          <w:lang w:val="es-BO"/>
        </w:rPr>
        <w:t xml:space="preserve">), cuando corresponda. </w:t>
      </w:r>
    </w:p>
    <w:p w14:paraId="438063AA" w14:textId="77777777" w:rsidR="001436B4" w:rsidRPr="00511E2F" w:rsidRDefault="001436B4" w:rsidP="00DA1835">
      <w:pPr>
        <w:pStyle w:val="Prrafodelista"/>
        <w:ind w:left="1068"/>
        <w:jc w:val="both"/>
        <w:rPr>
          <w:rFonts w:ascii="Verdana" w:hAnsi="Verdana"/>
          <w:sz w:val="16"/>
          <w:szCs w:val="16"/>
          <w:lang w:val="es-BO"/>
        </w:rPr>
      </w:pPr>
    </w:p>
    <w:p w14:paraId="2F7C5AEF" w14:textId="4B34A256" w:rsidR="00A9330A" w:rsidRPr="003C0DD8" w:rsidRDefault="00A9330A" w:rsidP="00DA03F5">
      <w:pPr>
        <w:pStyle w:val="Ttulo"/>
        <w:numPr>
          <w:ilvl w:val="0"/>
          <w:numId w:val="11"/>
        </w:numPr>
        <w:spacing w:before="0" w:after="0"/>
        <w:jc w:val="left"/>
        <w:rPr>
          <w:rFonts w:ascii="Verdana" w:hAnsi="Verdana"/>
          <w:sz w:val="18"/>
          <w:szCs w:val="18"/>
          <w:lang w:val="es-BO"/>
        </w:rPr>
      </w:pPr>
      <w:bookmarkStart w:id="97" w:name="_Toc517857084"/>
      <w:r w:rsidRPr="003C0DD8">
        <w:rPr>
          <w:rFonts w:ascii="Verdana" w:hAnsi="Verdana"/>
          <w:sz w:val="18"/>
          <w:szCs w:val="18"/>
          <w:lang w:val="es-BO"/>
        </w:rPr>
        <w:t>PROPUESTA PARA ADJUDICACIONES POR RAMOS</w:t>
      </w:r>
      <w:bookmarkEnd w:id="97"/>
    </w:p>
    <w:p w14:paraId="50B9450F" w14:textId="77777777" w:rsidR="00A9330A" w:rsidRPr="00511E2F" w:rsidRDefault="00A9330A" w:rsidP="009B5146">
      <w:pPr>
        <w:jc w:val="both"/>
        <w:rPr>
          <w:rFonts w:ascii="Verdana" w:hAnsi="Verdana" w:cs="Arial"/>
          <w:sz w:val="16"/>
          <w:szCs w:val="16"/>
          <w:lang w:val="es-BO"/>
        </w:rPr>
      </w:pPr>
    </w:p>
    <w:p w14:paraId="6E9B402A" w14:textId="60DCAFC7" w:rsidR="00BE55AF" w:rsidRPr="003C0DD8" w:rsidRDefault="00A9330A" w:rsidP="00BE55AF">
      <w:pPr>
        <w:ind w:left="567"/>
        <w:jc w:val="both"/>
        <w:rPr>
          <w:rFonts w:ascii="Verdana" w:hAnsi="Verdana" w:cs="Arial"/>
          <w:sz w:val="18"/>
          <w:szCs w:val="18"/>
          <w:lang w:val="es-BO"/>
        </w:rPr>
      </w:pPr>
      <w:r w:rsidRPr="003C0DD8">
        <w:rPr>
          <w:rFonts w:ascii="Verdana" w:hAnsi="Verdana" w:cs="Arial"/>
          <w:sz w:val="18"/>
          <w:szCs w:val="18"/>
          <w:lang w:val="es-BO"/>
        </w:rPr>
        <w:t xml:space="preserve">Cuando un proponente presente su propuesta para más de un </w:t>
      </w:r>
      <w:r w:rsidR="009F4DDD" w:rsidRPr="003C0DD8">
        <w:rPr>
          <w:rFonts w:ascii="Verdana" w:hAnsi="Verdana" w:cs="Arial"/>
          <w:sz w:val="18"/>
          <w:szCs w:val="18"/>
          <w:lang w:val="es-BO"/>
        </w:rPr>
        <w:t>ramo</w:t>
      </w:r>
      <w:r w:rsidRPr="003C0DD8">
        <w:rPr>
          <w:rFonts w:ascii="Verdana" w:hAnsi="Verdana" w:cs="Arial"/>
          <w:sz w:val="18"/>
          <w:szCs w:val="18"/>
          <w:lang w:val="es-BO"/>
        </w:rPr>
        <w:t>, d</w:t>
      </w:r>
      <w:r w:rsidR="008B0DEA" w:rsidRPr="003C0DD8">
        <w:rPr>
          <w:rFonts w:ascii="Verdana" w:hAnsi="Verdana" w:cs="Arial"/>
          <w:sz w:val="18"/>
          <w:szCs w:val="18"/>
          <w:lang w:val="es-BO"/>
        </w:rPr>
        <w:t xml:space="preserve">eberá presentar una sola vez la </w:t>
      </w:r>
      <w:r w:rsidRPr="003C0DD8">
        <w:rPr>
          <w:rFonts w:ascii="Verdana" w:hAnsi="Verdana" w:cs="Arial"/>
          <w:sz w:val="18"/>
          <w:szCs w:val="18"/>
          <w:lang w:val="es-BO"/>
        </w:rPr>
        <w:t>docum</w:t>
      </w:r>
      <w:r w:rsidR="00745B19" w:rsidRPr="003C0DD8">
        <w:rPr>
          <w:rFonts w:ascii="Verdana" w:hAnsi="Verdana" w:cs="Arial"/>
          <w:sz w:val="18"/>
          <w:szCs w:val="18"/>
          <w:lang w:val="es-BO"/>
        </w:rPr>
        <w:t>entación legal y administrativa</w:t>
      </w:r>
      <w:r w:rsidRPr="003C0DD8">
        <w:rPr>
          <w:rFonts w:ascii="Verdana" w:hAnsi="Verdana" w:cs="Arial"/>
          <w:sz w:val="18"/>
          <w:szCs w:val="18"/>
          <w:lang w:val="es-BO"/>
        </w:rPr>
        <w:t xml:space="preserve"> y una propuesta técnica y económica para </w:t>
      </w:r>
      <w:r w:rsidR="00DA1835" w:rsidRPr="003C0DD8">
        <w:rPr>
          <w:rFonts w:ascii="Verdana" w:hAnsi="Verdana" w:cs="Arial"/>
          <w:sz w:val="18"/>
          <w:szCs w:val="18"/>
          <w:lang w:val="es-BO"/>
        </w:rPr>
        <w:t xml:space="preserve">cada </w:t>
      </w:r>
      <w:r w:rsidR="009F4DDD" w:rsidRPr="003C0DD8">
        <w:rPr>
          <w:rFonts w:ascii="Verdana" w:hAnsi="Verdana" w:cs="Arial"/>
          <w:sz w:val="18"/>
          <w:szCs w:val="18"/>
          <w:lang w:val="es-BO"/>
        </w:rPr>
        <w:t>ramo</w:t>
      </w:r>
      <w:r w:rsidRPr="003C0DD8">
        <w:rPr>
          <w:rFonts w:ascii="Verdana" w:hAnsi="Verdana" w:cs="Arial"/>
          <w:sz w:val="18"/>
          <w:szCs w:val="18"/>
          <w:lang w:val="es-BO"/>
        </w:rPr>
        <w:t>.</w:t>
      </w:r>
    </w:p>
    <w:p w14:paraId="0D7453A4" w14:textId="77777777" w:rsidR="00E40C4B" w:rsidRPr="00E40C4B" w:rsidRDefault="00E40C4B" w:rsidP="00E40C4B">
      <w:pPr>
        <w:ind w:left="567"/>
        <w:jc w:val="both"/>
        <w:rPr>
          <w:rFonts w:ascii="Verdana" w:hAnsi="Verdana" w:cs="Arial"/>
          <w:sz w:val="15"/>
          <w:szCs w:val="15"/>
          <w:lang w:val="es-BO"/>
        </w:rPr>
      </w:pPr>
    </w:p>
    <w:p w14:paraId="4E4E19FE" w14:textId="41AD9BA0" w:rsidR="00233B77" w:rsidRDefault="00233B77">
      <w:pPr>
        <w:rPr>
          <w:rFonts w:ascii="Verdana" w:hAnsi="Verdana" w:cs="Arial"/>
          <w:sz w:val="18"/>
          <w:szCs w:val="18"/>
          <w:lang w:val="es-BO"/>
        </w:rPr>
      </w:pPr>
      <w:r>
        <w:rPr>
          <w:rFonts w:ascii="Verdana" w:hAnsi="Verdana" w:cs="Arial"/>
          <w:sz w:val="18"/>
          <w:szCs w:val="18"/>
          <w:lang w:val="es-BO"/>
        </w:rPr>
        <w:br w:type="page"/>
      </w:r>
    </w:p>
    <w:p w14:paraId="3C381ED8" w14:textId="77777777" w:rsidR="009E4976" w:rsidRPr="003C0DD8" w:rsidRDefault="009E4976" w:rsidP="009E4976">
      <w:pPr>
        <w:ind w:left="567"/>
        <w:jc w:val="both"/>
        <w:rPr>
          <w:rFonts w:ascii="Verdana" w:hAnsi="Verdana" w:cs="Arial"/>
          <w:sz w:val="18"/>
          <w:szCs w:val="18"/>
          <w:lang w:val="es-BO"/>
        </w:rPr>
      </w:pPr>
    </w:p>
    <w:p w14:paraId="59996499" w14:textId="77777777" w:rsidR="003C6A0A" w:rsidRPr="003C0DD8" w:rsidRDefault="003C6A0A" w:rsidP="00F03017">
      <w:pPr>
        <w:jc w:val="center"/>
        <w:rPr>
          <w:rFonts w:ascii="Verdana" w:hAnsi="Verdana" w:cs="Arial"/>
          <w:b/>
          <w:sz w:val="18"/>
          <w:szCs w:val="18"/>
          <w:lang w:val="es-BO"/>
        </w:rPr>
      </w:pPr>
      <w:r w:rsidRPr="003C0DD8">
        <w:rPr>
          <w:rFonts w:ascii="Verdana" w:hAnsi="Verdana" w:cs="Arial"/>
          <w:b/>
          <w:sz w:val="18"/>
          <w:szCs w:val="18"/>
          <w:lang w:val="es-BO"/>
        </w:rPr>
        <w:t>SECCIÓN III</w:t>
      </w:r>
    </w:p>
    <w:p w14:paraId="6CB5254F" w14:textId="77777777" w:rsidR="003C6A0A" w:rsidRPr="003C0DD8" w:rsidRDefault="003C6A0A" w:rsidP="003C6A0A">
      <w:pPr>
        <w:jc w:val="center"/>
        <w:rPr>
          <w:rFonts w:ascii="Verdana" w:hAnsi="Verdana" w:cs="Arial"/>
          <w:b/>
          <w:sz w:val="18"/>
          <w:szCs w:val="18"/>
          <w:lang w:val="es-BO"/>
        </w:rPr>
      </w:pPr>
      <w:r w:rsidRPr="003C0DD8">
        <w:rPr>
          <w:rFonts w:ascii="Verdana" w:hAnsi="Verdana" w:cs="Arial"/>
          <w:b/>
          <w:sz w:val="18"/>
          <w:szCs w:val="18"/>
          <w:lang w:val="es-BO"/>
        </w:rPr>
        <w:t>PRESENTACIÓN Y APERTURA DE PROPUESTAS</w:t>
      </w:r>
    </w:p>
    <w:p w14:paraId="7C653ED5" w14:textId="77777777" w:rsidR="0022615E" w:rsidRPr="003C0DD8" w:rsidRDefault="0022615E" w:rsidP="003C6A0A">
      <w:pPr>
        <w:jc w:val="center"/>
        <w:rPr>
          <w:rFonts w:ascii="Verdana" w:hAnsi="Verdana" w:cs="Arial"/>
          <w:sz w:val="18"/>
          <w:szCs w:val="18"/>
          <w:lang w:val="es-BO"/>
        </w:rPr>
      </w:pPr>
    </w:p>
    <w:p w14:paraId="53286A63" w14:textId="77777777" w:rsidR="003C6A0A" w:rsidRPr="003C0DD8" w:rsidRDefault="003C6A0A" w:rsidP="00DA03F5">
      <w:pPr>
        <w:pStyle w:val="Ttulo"/>
        <w:numPr>
          <w:ilvl w:val="0"/>
          <w:numId w:val="11"/>
        </w:numPr>
        <w:spacing w:before="0" w:after="0"/>
        <w:jc w:val="left"/>
        <w:rPr>
          <w:rFonts w:ascii="Verdana" w:hAnsi="Verdana"/>
          <w:sz w:val="18"/>
          <w:szCs w:val="18"/>
          <w:lang w:val="es-BO"/>
        </w:rPr>
      </w:pPr>
      <w:bookmarkStart w:id="98" w:name="_Toc517857085"/>
      <w:r w:rsidRPr="003C0DD8">
        <w:rPr>
          <w:rFonts w:ascii="Verdana" w:hAnsi="Verdana"/>
          <w:sz w:val="18"/>
          <w:szCs w:val="18"/>
          <w:lang w:val="es-BO"/>
        </w:rPr>
        <w:t>PRESENTACIÓN DE PROPUESTAS</w:t>
      </w:r>
      <w:bookmarkEnd w:id="98"/>
    </w:p>
    <w:p w14:paraId="50863F4A" w14:textId="77777777" w:rsidR="003C6A0A" w:rsidRPr="003C0DD8" w:rsidRDefault="003C6A0A" w:rsidP="003C6A0A">
      <w:pPr>
        <w:jc w:val="both"/>
        <w:rPr>
          <w:rFonts w:ascii="Verdana" w:hAnsi="Verdana" w:cs="Arial"/>
          <w:b/>
          <w:sz w:val="18"/>
          <w:szCs w:val="18"/>
          <w:lang w:val="es-BO"/>
        </w:rPr>
      </w:pPr>
    </w:p>
    <w:p w14:paraId="4936E63B" w14:textId="77777777" w:rsidR="003C6A0A" w:rsidRPr="003C0DD8" w:rsidRDefault="004C22A4" w:rsidP="00DA03F5">
      <w:pPr>
        <w:pStyle w:val="Prrafodelista"/>
        <w:numPr>
          <w:ilvl w:val="1"/>
          <w:numId w:val="11"/>
        </w:numPr>
        <w:ind w:left="1134" w:hanging="708"/>
        <w:jc w:val="both"/>
        <w:rPr>
          <w:rFonts w:ascii="Verdana" w:hAnsi="Verdana"/>
          <w:b/>
          <w:sz w:val="18"/>
          <w:szCs w:val="18"/>
          <w:lang w:val="es-BO"/>
        </w:rPr>
      </w:pPr>
      <w:bookmarkStart w:id="99" w:name="_Toc355774178"/>
      <w:r w:rsidRPr="003C0DD8">
        <w:rPr>
          <w:rFonts w:ascii="Verdana" w:hAnsi="Verdana"/>
          <w:b/>
          <w:sz w:val="18"/>
          <w:szCs w:val="18"/>
          <w:lang w:val="es-BO"/>
        </w:rPr>
        <w:t>Forma de presentación</w:t>
      </w:r>
      <w:bookmarkEnd w:id="99"/>
    </w:p>
    <w:p w14:paraId="5A2B31EF" w14:textId="77777777" w:rsidR="003C6A0A" w:rsidRPr="003C0DD8" w:rsidRDefault="003C6A0A" w:rsidP="003C6A0A">
      <w:pPr>
        <w:ind w:left="1413" w:hanging="705"/>
        <w:rPr>
          <w:rFonts w:ascii="Verdana" w:hAnsi="Verdana" w:cs="Arial"/>
          <w:sz w:val="18"/>
          <w:szCs w:val="18"/>
          <w:lang w:val="es-BO"/>
        </w:rPr>
      </w:pPr>
    </w:p>
    <w:p w14:paraId="4627891F" w14:textId="77777777" w:rsidR="003C6A0A" w:rsidRPr="003C0DD8" w:rsidRDefault="003C6A0A" w:rsidP="00DA03F5">
      <w:pPr>
        <w:pStyle w:val="Prrafodelista"/>
        <w:numPr>
          <w:ilvl w:val="2"/>
          <w:numId w:val="11"/>
        </w:numPr>
        <w:ind w:left="1985" w:hanging="851"/>
        <w:jc w:val="both"/>
        <w:rPr>
          <w:rFonts w:ascii="Verdana" w:hAnsi="Verdana"/>
          <w:sz w:val="18"/>
          <w:szCs w:val="18"/>
          <w:lang w:val="es-BO"/>
        </w:rPr>
      </w:pPr>
      <w:bookmarkStart w:id="100" w:name="_Toc347248093"/>
      <w:bookmarkStart w:id="101" w:name="_Toc347248423"/>
      <w:bookmarkStart w:id="102" w:name="_Toc355774179"/>
      <w:bookmarkStart w:id="103" w:name="_Toc355974643"/>
      <w:r w:rsidRPr="003C0DD8">
        <w:rPr>
          <w:rFonts w:ascii="Verdana" w:hAnsi="Verdana"/>
          <w:sz w:val="18"/>
          <w:szCs w:val="18"/>
          <w:lang w:val="es-BO"/>
        </w:rPr>
        <w:t>La propuesta deberá ser presentada en sobre cerrado y con cinta adhesiva transparente sobre las firmas y sellos, d</w:t>
      </w:r>
      <w:r w:rsidR="00745B19" w:rsidRPr="003C0DD8">
        <w:rPr>
          <w:rFonts w:ascii="Verdana" w:hAnsi="Verdana"/>
          <w:sz w:val="18"/>
          <w:szCs w:val="18"/>
          <w:lang w:val="es-BO"/>
        </w:rPr>
        <w:t>irigido a la entidad convocante</w:t>
      </w:r>
      <w:r w:rsidRPr="003C0DD8">
        <w:rPr>
          <w:rFonts w:ascii="Verdana" w:hAnsi="Verdana"/>
          <w:sz w:val="18"/>
          <w:szCs w:val="18"/>
          <w:lang w:val="es-BO"/>
        </w:rPr>
        <w:t xml:space="preserve"> citando el Número de Licitación, el Código Único de Contrataciones Estatales (CUCE) y el objeto de la Convocatoria.</w:t>
      </w:r>
      <w:bookmarkEnd w:id="100"/>
      <w:bookmarkEnd w:id="101"/>
      <w:bookmarkEnd w:id="102"/>
      <w:bookmarkEnd w:id="103"/>
    </w:p>
    <w:p w14:paraId="75C4484B" w14:textId="77777777" w:rsidR="003C6A0A" w:rsidRPr="003C0DD8" w:rsidRDefault="003C6A0A" w:rsidP="000C22CE">
      <w:pPr>
        <w:pStyle w:val="Ttulo"/>
        <w:spacing w:before="0" w:after="0"/>
        <w:ind w:left="720"/>
        <w:jc w:val="both"/>
        <w:rPr>
          <w:rFonts w:ascii="Verdana" w:hAnsi="Verdana"/>
          <w:b w:val="0"/>
          <w:sz w:val="18"/>
          <w:szCs w:val="18"/>
          <w:lang w:val="es-BO"/>
        </w:rPr>
      </w:pPr>
    </w:p>
    <w:p w14:paraId="061663E1" w14:textId="241EB0A6" w:rsidR="003C6A0A" w:rsidRPr="003C0DD8" w:rsidRDefault="003C6A0A" w:rsidP="00DA03F5">
      <w:pPr>
        <w:pStyle w:val="Prrafodelista"/>
        <w:numPr>
          <w:ilvl w:val="2"/>
          <w:numId w:val="11"/>
        </w:numPr>
        <w:ind w:left="1985" w:hanging="851"/>
        <w:jc w:val="both"/>
        <w:rPr>
          <w:rFonts w:ascii="Verdana" w:hAnsi="Verdana"/>
          <w:sz w:val="18"/>
          <w:szCs w:val="18"/>
          <w:lang w:val="es-BO"/>
        </w:rPr>
      </w:pPr>
      <w:bookmarkStart w:id="104" w:name="_Toc347248094"/>
      <w:bookmarkStart w:id="105" w:name="_Toc347248424"/>
      <w:bookmarkStart w:id="106" w:name="_Toc355774180"/>
      <w:bookmarkStart w:id="107" w:name="_Toc355974644"/>
      <w:r w:rsidRPr="003C0DD8">
        <w:rPr>
          <w:rFonts w:ascii="Verdana" w:hAnsi="Verdana"/>
          <w:sz w:val="18"/>
          <w:szCs w:val="18"/>
          <w:lang w:val="es-BO"/>
        </w:rPr>
        <w:t>La propuesta debe</w:t>
      </w:r>
      <w:r w:rsidR="004C22A4" w:rsidRPr="003C0DD8">
        <w:rPr>
          <w:rFonts w:ascii="Verdana" w:hAnsi="Verdana"/>
          <w:sz w:val="18"/>
          <w:szCs w:val="18"/>
          <w:lang w:val="es-BO"/>
        </w:rPr>
        <w:t>rá</w:t>
      </w:r>
      <w:r w:rsidRPr="003C0DD8">
        <w:rPr>
          <w:rFonts w:ascii="Verdana" w:hAnsi="Verdana"/>
          <w:sz w:val="18"/>
          <w:szCs w:val="18"/>
          <w:lang w:val="es-BO"/>
        </w:rPr>
        <w:t xml:space="preserve"> ser presentada en un ejemplar original y una copia, identificando claramente el original.</w:t>
      </w:r>
      <w:bookmarkEnd w:id="104"/>
      <w:bookmarkEnd w:id="105"/>
      <w:bookmarkEnd w:id="106"/>
      <w:bookmarkEnd w:id="107"/>
    </w:p>
    <w:p w14:paraId="24026151" w14:textId="77777777" w:rsidR="003C6A0A" w:rsidRPr="003C0DD8" w:rsidRDefault="003C6A0A" w:rsidP="000C22CE">
      <w:pPr>
        <w:pStyle w:val="Ttulo"/>
        <w:spacing w:before="0" w:after="0"/>
        <w:ind w:left="720"/>
        <w:jc w:val="both"/>
        <w:rPr>
          <w:rFonts w:ascii="Verdana" w:hAnsi="Verdana"/>
          <w:b w:val="0"/>
          <w:sz w:val="18"/>
          <w:szCs w:val="18"/>
          <w:lang w:val="es-BO"/>
        </w:rPr>
      </w:pPr>
    </w:p>
    <w:p w14:paraId="0A5C2B35" w14:textId="110C126B" w:rsidR="003C6A0A" w:rsidRPr="003C0DD8" w:rsidRDefault="003C6A0A" w:rsidP="00DA03F5">
      <w:pPr>
        <w:pStyle w:val="Prrafodelista"/>
        <w:numPr>
          <w:ilvl w:val="2"/>
          <w:numId w:val="11"/>
        </w:numPr>
        <w:ind w:left="1985" w:hanging="851"/>
        <w:jc w:val="both"/>
        <w:rPr>
          <w:rFonts w:ascii="Verdana" w:hAnsi="Verdana"/>
          <w:sz w:val="18"/>
          <w:szCs w:val="18"/>
          <w:lang w:val="es-BO"/>
        </w:rPr>
      </w:pPr>
      <w:bookmarkStart w:id="108" w:name="_Toc347248095"/>
      <w:bookmarkStart w:id="109" w:name="_Toc347248425"/>
      <w:bookmarkStart w:id="110" w:name="_Toc355774181"/>
      <w:bookmarkStart w:id="111" w:name="_Toc355974645"/>
      <w:r w:rsidRPr="003C0DD8">
        <w:rPr>
          <w:rFonts w:ascii="Verdana" w:hAnsi="Verdana"/>
          <w:sz w:val="18"/>
          <w:szCs w:val="18"/>
          <w:lang w:val="es-BO"/>
        </w:rPr>
        <w:t xml:space="preserve">El original de la propuesta deberá tener sus páginas numeradas, selladas y rubricadas por el </w:t>
      </w:r>
      <w:r w:rsidR="002B0D97" w:rsidRPr="003C0DD8">
        <w:rPr>
          <w:rFonts w:ascii="Verdana" w:hAnsi="Verdana"/>
          <w:sz w:val="18"/>
          <w:szCs w:val="18"/>
          <w:lang w:val="es-BO"/>
        </w:rPr>
        <w:t>proponente</w:t>
      </w:r>
      <w:r w:rsidRPr="003C0DD8">
        <w:rPr>
          <w:rFonts w:ascii="Verdana" w:hAnsi="Verdana"/>
          <w:sz w:val="18"/>
          <w:szCs w:val="18"/>
          <w:lang w:val="es-BO"/>
        </w:rPr>
        <w:t>.</w:t>
      </w:r>
      <w:bookmarkEnd w:id="108"/>
      <w:bookmarkEnd w:id="109"/>
      <w:bookmarkEnd w:id="110"/>
      <w:bookmarkEnd w:id="111"/>
    </w:p>
    <w:p w14:paraId="0CF24E5F" w14:textId="77777777" w:rsidR="003C6A0A" w:rsidRPr="003C0DD8" w:rsidRDefault="003C6A0A" w:rsidP="00D52A19">
      <w:pPr>
        <w:pStyle w:val="Prrafodelista"/>
        <w:ind w:left="1985"/>
        <w:jc w:val="both"/>
        <w:rPr>
          <w:rFonts w:ascii="Verdana" w:hAnsi="Verdana"/>
          <w:sz w:val="18"/>
          <w:szCs w:val="18"/>
          <w:lang w:val="es-BO"/>
        </w:rPr>
      </w:pPr>
    </w:p>
    <w:p w14:paraId="46B55C3E" w14:textId="2B4D1CE7" w:rsidR="003C6A0A" w:rsidRPr="003C0DD8" w:rsidRDefault="003C6A0A" w:rsidP="00DA03F5">
      <w:pPr>
        <w:pStyle w:val="Prrafodelista"/>
        <w:numPr>
          <w:ilvl w:val="2"/>
          <w:numId w:val="11"/>
        </w:numPr>
        <w:ind w:left="1985" w:hanging="851"/>
        <w:jc w:val="both"/>
        <w:rPr>
          <w:rFonts w:ascii="Verdana" w:hAnsi="Verdana"/>
          <w:sz w:val="18"/>
          <w:szCs w:val="18"/>
          <w:lang w:val="es-BO"/>
        </w:rPr>
      </w:pPr>
      <w:bookmarkStart w:id="112" w:name="_Toc347248096"/>
      <w:bookmarkStart w:id="113" w:name="_Toc347248426"/>
      <w:bookmarkStart w:id="114" w:name="_Toc355774182"/>
      <w:bookmarkStart w:id="115" w:name="_Toc355974646"/>
      <w:r w:rsidRPr="003C0DD8">
        <w:rPr>
          <w:rFonts w:ascii="Verdana" w:hAnsi="Verdana"/>
          <w:sz w:val="18"/>
          <w:szCs w:val="18"/>
          <w:lang w:val="es-BO"/>
        </w:rPr>
        <w:t>La propuesta debe</w:t>
      </w:r>
      <w:r w:rsidR="004C22A4" w:rsidRPr="003C0DD8">
        <w:rPr>
          <w:rFonts w:ascii="Verdana" w:hAnsi="Verdana"/>
          <w:sz w:val="18"/>
          <w:szCs w:val="18"/>
          <w:lang w:val="es-BO"/>
        </w:rPr>
        <w:t>rá</w:t>
      </w:r>
      <w:r w:rsidRPr="003C0DD8">
        <w:rPr>
          <w:rFonts w:ascii="Verdana" w:hAnsi="Verdana"/>
          <w:sz w:val="18"/>
          <w:szCs w:val="18"/>
          <w:lang w:val="es-BO"/>
        </w:rPr>
        <w:t xml:space="preserve"> incluir un índice que permita la rápida ubicación de </w:t>
      </w:r>
      <w:r w:rsidR="006D210C" w:rsidRPr="003C0DD8">
        <w:rPr>
          <w:rFonts w:ascii="Verdana" w:hAnsi="Verdana"/>
          <w:sz w:val="18"/>
          <w:szCs w:val="18"/>
          <w:lang w:val="es-BO"/>
        </w:rPr>
        <w:t>los Formularios</w:t>
      </w:r>
      <w:r w:rsidR="003A4010" w:rsidRPr="003C0DD8">
        <w:rPr>
          <w:rFonts w:ascii="Verdana" w:hAnsi="Verdana"/>
          <w:sz w:val="18"/>
          <w:szCs w:val="18"/>
          <w:lang w:val="es-BO"/>
        </w:rPr>
        <w:t xml:space="preserve"> y</w:t>
      </w:r>
      <w:r w:rsidRPr="003C0DD8">
        <w:rPr>
          <w:rFonts w:ascii="Verdana" w:hAnsi="Verdana"/>
          <w:sz w:val="18"/>
          <w:szCs w:val="18"/>
          <w:lang w:val="es-BO"/>
        </w:rPr>
        <w:t xml:space="preserve"> documentos presentados.</w:t>
      </w:r>
      <w:bookmarkEnd w:id="112"/>
      <w:bookmarkEnd w:id="113"/>
      <w:bookmarkEnd w:id="114"/>
      <w:bookmarkEnd w:id="115"/>
    </w:p>
    <w:p w14:paraId="36A0862C" w14:textId="77777777" w:rsidR="00AB121B" w:rsidRPr="003C0DD8" w:rsidRDefault="00AB121B" w:rsidP="00AB121B">
      <w:pPr>
        <w:ind w:left="1418"/>
        <w:jc w:val="both"/>
        <w:rPr>
          <w:rFonts w:ascii="Verdana" w:hAnsi="Verdana" w:cs="Arial"/>
          <w:sz w:val="18"/>
          <w:szCs w:val="18"/>
          <w:lang w:val="es-BO"/>
        </w:rPr>
      </w:pPr>
    </w:p>
    <w:p w14:paraId="4748230C" w14:textId="77777777" w:rsidR="003C6A0A" w:rsidRPr="003C0DD8" w:rsidRDefault="003C6A0A" w:rsidP="00DA03F5">
      <w:pPr>
        <w:pStyle w:val="Prrafodelista"/>
        <w:numPr>
          <w:ilvl w:val="1"/>
          <w:numId w:val="11"/>
        </w:numPr>
        <w:ind w:left="1134" w:hanging="708"/>
        <w:jc w:val="both"/>
        <w:rPr>
          <w:rFonts w:ascii="Verdana" w:hAnsi="Verdana"/>
          <w:b/>
          <w:sz w:val="18"/>
          <w:szCs w:val="18"/>
          <w:lang w:val="es-BO"/>
        </w:rPr>
      </w:pPr>
      <w:bookmarkStart w:id="116" w:name="_Toc355774183"/>
      <w:r w:rsidRPr="003C0DD8">
        <w:rPr>
          <w:rFonts w:ascii="Verdana" w:hAnsi="Verdana"/>
          <w:b/>
          <w:sz w:val="18"/>
          <w:szCs w:val="18"/>
          <w:lang w:val="es-BO"/>
        </w:rPr>
        <w:t>Plazo y lugar de presentación</w:t>
      </w:r>
      <w:bookmarkEnd w:id="116"/>
    </w:p>
    <w:p w14:paraId="35754DC4" w14:textId="77777777" w:rsidR="003C6A0A" w:rsidRPr="003C0DD8" w:rsidRDefault="003C6A0A" w:rsidP="003C6A0A">
      <w:pPr>
        <w:ind w:left="1413" w:hanging="705"/>
        <w:jc w:val="both"/>
        <w:rPr>
          <w:rFonts w:ascii="Verdana" w:hAnsi="Verdana" w:cs="Arial"/>
          <w:sz w:val="18"/>
          <w:szCs w:val="18"/>
          <w:lang w:val="es-BO"/>
        </w:rPr>
      </w:pPr>
    </w:p>
    <w:p w14:paraId="703519D6" w14:textId="77777777" w:rsidR="003C6A0A" w:rsidRPr="003C0DD8" w:rsidRDefault="003C6A0A" w:rsidP="00DA03F5">
      <w:pPr>
        <w:pStyle w:val="Prrafodelista"/>
        <w:numPr>
          <w:ilvl w:val="2"/>
          <w:numId w:val="11"/>
        </w:numPr>
        <w:ind w:left="1985" w:hanging="851"/>
        <w:jc w:val="both"/>
        <w:rPr>
          <w:rFonts w:ascii="Verdana" w:hAnsi="Verdana"/>
          <w:sz w:val="18"/>
          <w:szCs w:val="18"/>
          <w:lang w:val="es-BO"/>
        </w:rPr>
      </w:pPr>
      <w:bookmarkStart w:id="117" w:name="_Toc347248098"/>
      <w:bookmarkStart w:id="118" w:name="_Toc347248428"/>
      <w:bookmarkStart w:id="119" w:name="_Toc355774184"/>
      <w:bookmarkStart w:id="120" w:name="_Toc355974648"/>
      <w:r w:rsidRPr="003C0DD8">
        <w:rPr>
          <w:rFonts w:ascii="Verdana" w:hAnsi="Verdana"/>
          <w:sz w:val="18"/>
          <w:szCs w:val="18"/>
          <w:lang w:val="es-BO"/>
        </w:rPr>
        <w:t>Las propuestas deberán ser presentadas dentro del plazo (fecha y hora) fijado y en el domicilio establecido en el presente DBC.</w:t>
      </w:r>
      <w:bookmarkEnd w:id="117"/>
      <w:bookmarkEnd w:id="118"/>
      <w:bookmarkEnd w:id="119"/>
      <w:bookmarkEnd w:id="120"/>
    </w:p>
    <w:p w14:paraId="402D2B71" w14:textId="77777777" w:rsidR="003C6A0A" w:rsidRPr="003C0DD8" w:rsidRDefault="003C6A0A" w:rsidP="003C6A0A">
      <w:pPr>
        <w:tabs>
          <w:tab w:val="num" w:pos="1843"/>
        </w:tabs>
        <w:ind w:left="1843" w:hanging="709"/>
        <w:jc w:val="both"/>
        <w:rPr>
          <w:rFonts w:ascii="Verdana" w:hAnsi="Verdana" w:cs="Arial"/>
          <w:sz w:val="18"/>
          <w:szCs w:val="18"/>
          <w:lang w:val="es-BO"/>
        </w:rPr>
      </w:pPr>
    </w:p>
    <w:p w14:paraId="1FE85BE7" w14:textId="77777777" w:rsidR="003C6A0A" w:rsidRPr="003C0DD8" w:rsidRDefault="003C6A0A" w:rsidP="00D52A19">
      <w:pPr>
        <w:pStyle w:val="Prrafodelista"/>
        <w:ind w:left="1985"/>
        <w:jc w:val="both"/>
        <w:rPr>
          <w:rFonts w:ascii="Verdana" w:hAnsi="Verdana"/>
          <w:sz w:val="18"/>
          <w:szCs w:val="18"/>
          <w:lang w:val="es-BO"/>
        </w:rPr>
      </w:pPr>
      <w:r w:rsidRPr="003C0DD8">
        <w:rPr>
          <w:rFonts w:ascii="Verdana" w:hAnsi="Verdana" w:cs="Arial"/>
          <w:sz w:val="18"/>
          <w:szCs w:val="18"/>
          <w:lang w:val="es-BO"/>
        </w:rPr>
        <w:t xml:space="preserve">Se considera que el proponente ha presentado su propuesta dentro del plazo, si ésta ha ingresado al </w:t>
      </w:r>
      <w:r w:rsidRPr="003C0DD8">
        <w:rPr>
          <w:rFonts w:ascii="Verdana" w:hAnsi="Verdana"/>
          <w:sz w:val="18"/>
          <w:szCs w:val="18"/>
          <w:lang w:val="es-BO"/>
        </w:rPr>
        <w:t>recinto en el que se registra la presentación de propuestas</w:t>
      </w:r>
      <w:r w:rsidR="00BE514D" w:rsidRPr="003C0DD8">
        <w:rPr>
          <w:rFonts w:ascii="Verdana" w:hAnsi="Verdana"/>
          <w:sz w:val="18"/>
          <w:szCs w:val="18"/>
          <w:lang w:val="es-BO"/>
        </w:rPr>
        <w:t>,</w:t>
      </w:r>
      <w:r w:rsidRPr="003C0DD8">
        <w:rPr>
          <w:rFonts w:ascii="Verdana" w:hAnsi="Verdana"/>
          <w:sz w:val="18"/>
          <w:szCs w:val="18"/>
          <w:lang w:val="es-BO"/>
        </w:rPr>
        <w:t xml:space="preserve"> hasta la fecha y hora límite establecida para el efecto.</w:t>
      </w:r>
    </w:p>
    <w:p w14:paraId="301A7C32" w14:textId="77777777" w:rsidR="003C6A0A" w:rsidRPr="003C0DD8" w:rsidRDefault="003C6A0A" w:rsidP="00D52A19">
      <w:pPr>
        <w:pStyle w:val="Prrafodelista"/>
        <w:ind w:left="1985"/>
        <w:jc w:val="both"/>
        <w:rPr>
          <w:rFonts w:ascii="Verdana" w:hAnsi="Verdana"/>
          <w:sz w:val="18"/>
          <w:szCs w:val="18"/>
          <w:lang w:val="es-BO"/>
        </w:rPr>
      </w:pPr>
    </w:p>
    <w:p w14:paraId="031B4463" w14:textId="507B3AF2" w:rsidR="003C6A0A" w:rsidRPr="003C0DD8" w:rsidRDefault="003C6A0A" w:rsidP="00DA03F5">
      <w:pPr>
        <w:pStyle w:val="Prrafodelista"/>
        <w:numPr>
          <w:ilvl w:val="2"/>
          <w:numId w:val="11"/>
        </w:numPr>
        <w:ind w:left="1985" w:hanging="851"/>
        <w:jc w:val="both"/>
        <w:rPr>
          <w:rFonts w:ascii="Verdana" w:hAnsi="Verdana"/>
          <w:sz w:val="18"/>
          <w:szCs w:val="18"/>
          <w:lang w:val="es-BO"/>
        </w:rPr>
      </w:pPr>
      <w:bookmarkStart w:id="121" w:name="_Toc347248099"/>
      <w:bookmarkStart w:id="122" w:name="_Toc347248429"/>
      <w:bookmarkStart w:id="123" w:name="_Toc355774185"/>
      <w:bookmarkStart w:id="124" w:name="_Toc355974649"/>
      <w:r w:rsidRPr="003C0DD8">
        <w:rPr>
          <w:rFonts w:ascii="Verdana" w:hAnsi="Verdana"/>
          <w:sz w:val="18"/>
          <w:szCs w:val="18"/>
          <w:lang w:val="es-BO"/>
        </w:rPr>
        <w:t>Las propuestas podrán ser entregadas en persona o por correo cer</w:t>
      </w:r>
      <w:r w:rsidR="00B42380" w:rsidRPr="003C0DD8">
        <w:rPr>
          <w:rFonts w:ascii="Verdana" w:hAnsi="Verdana"/>
          <w:sz w:val="18"/>
          <w:szCs w:val="18"/>
          <w:lang w:val="es-BO"/>
        </w:rPr>
        <w:t>tificado (Courier). En ambos</w:t>
      </w:r>
      <w:r w:rsidRPr="003C0DD8">
        <w:rPr>
          <w:rFonts w:ascii="Verdana" w:hAnsi="Verdana"/>
          <w:sz w:val="18"/>
          <w:szCs w:val="18"/>
          <w:lang w:val="es-BO"/>
        </w:rPr>
        <w:t xml:space="preserve"> casos el </w:t>
      </w:r>
      <w:r w:rsidR="00CA53E7" w:rsidRPr="003C0DD8">
        <w:rPr>
          <w:rFonts w:ascii="Verdana" w:hAnsi="Verdana"/>
          <w:sz w:val="18"/>
          <w:szCs w:val="18"/>
          <w:lang w:val="es-BO"/>
        </w:rPr>
        <w:t>Representante Legal</w:t>
      </w:r>
      <w:r w:rsidRPr="003C0DD8">
        <w:rPr>
          <w:rFonts w:ascii="Verdana" w:hAnsi="Verdana"/>
          <w:sz w:val="18"/>
          <w:szCs w:val="18"/>
          <w:lang w:val="es-BO"/>
        </w:rPr>
        <w:t xml:space="preserve"> es el responsable de que su propuesta sea presentada dentro el plazo establecido.</w:t>
      </w:r>
      <w:bookmarkEnd w:id="121"/>
      <w:bookmarkEnd w:id="122"/>
      <w:bookmarkEnd w:id="123"/>
      <w:bookmarkEnd w:id="124"/>
    </w:p>
    <w:p w14:paraId="481B429C" w14:textId="77777777" w:rsidR="003C6A0A" w:rsidRPr="003C0DD8" w:rsidRDefault="003C6A0A" w:rsidP="003C6A0A">
      <w:pPr>
        <w:jc w:val="both"/>
        <w:rPr>
          <w:rFonts w:ascii="Verdana" w:hAnsi="Verdana" w:cs="Arial"/>
          <w:sz w:val="18"/>
          <w:szCs w:val="18"/>
          <w:lang w:val="es-BO"/>
        </w:rPr>
      </w:pPr>
    </w:p>
    <w:p w14:paraId="58D740CD" w14:textId="77777777" w:rsidR="003C6A0A" w:rsidRPr="003C0DD8" w:rsidRDefault="003C6A0A" w:rsidP="00DA03F5">
      <w:pPr>
        <w:pStyle w:val="Prrafodelista"/>
        <w:numPr>
          <w:ilvl w:val="1"/>
          <w:numId w:val="11"/>
        </w:numPr>
        <w:ind w:left="1134" w:hanging="708"/>
        <w:jc w:val="both"/>
        <w:rPr>
          <w:rFonts w:ascii="Verdana" w:hAnsi="Verdana"/>
          <w:b/>
          <w:sz w:val="18"/>
          <w:szCs w:val="18"/>
          <w:lang w:val="es-BO"/>
        </w:rPr>
      </w:pPr>
      <w:bookmarkStart w:id="125" w:name="_Toc355774186"/>
      <w:r w:rsidRPr="003C0DD8">
        <w:rPr>
          <w:rFonts w:ascii="Verdana" w:hAnsi="Verdana"/>
          <w:b/>
          <w:sz w:val="18"/>
          <w:szCs w:val="18"/>
          <w:lang w:val="es-BO"/>
        </w:rPr>
        <w:t>Modificaciones y retiro de propuestas</w:t>
      </w:r>
      <w:bookmarkEnd w:id="125"/>
    </w:p>
    <w:p w14:paraId="54DDD90E" w14:textId="77777777" w:rsidR="003C6A0A" w:rsidRPr="003C0DD8" w:rsidRDefault="003C6A0A" w:rsidP="003C6A0A">
      <w:pPr>
        <w:jc w:val="both"/>
        <w:rPr>
          <w:rFonts w:ascii="Verdana" w:hAnsi="Verdana" w:cs="Arial"/>
          <w:sz w:val="18"/>
          <w:szCs w:val="18"/>
          <w:lang w:val="es-BO"/>
        </w:rPr>
      </w:pPr>
    </w:p>
    <w:p w14:paraId="5DDCCD18" w14:textId="77777777" w:rsidR="003C6A0A" w:rsidRPr="003C0DD8" w:rsidRDefault="003C6A0A" w:rsidP="00DA03F5">
      <w:pPr>
        <w:pStyle w:val="Prrafodelista"/>
        <w:numPr>
          <w:ilvl w:val="2"/>
          <w:numId w:val="11"/>
        </w:numPr>
        <w:ind w:left="1985" w:hanging="851"/>
        <w:jc w:val="both"/>
        <w:rPr>
          <w:rFonts w:ascii="Verdana" w:hAnsi="Verdana"/>
          <w:sz w:val="18"/>
          <w:szCs w:val="18"/>
          <w:lang w:val="es-BO"/>
        </w:rPr>
      </w:pPr>
      <w:bookmarkStart w:id="126" w:name="_Toc347248101"/>
      <w:bookmarkStart w:id="127" w:name="_Toc347248431"/>
      <w:bookmarkStart w:id="128" w:name="_Toc355774187"/>
      <w:bookmarkStart w:id="129" w:name="_Toc355974651"/>
      <w:r w:rsidRPr="003C0DD8">
        <w:rPr>
          <w:rFonts w:ascii="Verdana" w:hAnsi="Verdana"/>
          <w:sz w:val="18"/>
          <w:szCs w:val="18"/>
          <w:lang w:val="es-BO"/>
        </w:rPr>
        <w:t>Las propuestas presentadas sólo podrán modificarse antes del plazo límite establecido para el cierre de presentación de propuestas.</w:t>
      </w:r>
      <w:bookmarkEnd w:id="126"/>
      <w:bookmarkEnd w:id="127"/>
      <w:bookmarkEnd w:id="128"/>
      <w:bookmarkEnd w:id="129"/>
    </w:p>
    <w:p w14:paraId="7AB4F7D8" w14:textId="77777777" w:rsidR="003C6A0A" w:rsidRPr="003C0DD8" w:rsidRDefault="003C6A0A" w:rsidP="00D52A19">
      <w:pPr>
        <w:pStyle w:val="Prrafodelista"/>
        <w:ind w:left="1985"/>
        <w:jc w:val="both"/>
        <w:rPr>
          <w:rFonts w:ascii="Verdana" w:hAnsi="Verdana"/>
          <w:sz w:val="18"/>
          <w:szCs w:val="18"/>
          <w:lang w:val="es-BO"/>
        </w:rPr>
      </w:pPr>
    </w:p>
    <w:p w14:paraId="0B95096A" w14:textId="77777777" w:rsidR="003C6A0A" w:rsidRPr="003C0DD8" w:rsidRDefault="003C6A0A" w:rsidP="00D52A19">
      <w:pPr>
        <w:pStyle w:val="Prrafodelista"/>
        <w:ind w:left="1985"/>
        <w:jc w:val="both"/>
        <w:rPr>
          <w:rFonts w:ascii="Verdana" w:hAnsi="Verdana"/>
          <w:sz w:val="18"/>
          <w:szCs w:val="18"/>
          <w:lang w:val="es-BO"/>
        </w:rPr>
      </w:pPr>
      <w:r w:rsidRPr="003C0DD8">
        <w:rPr>
          <w:rFonts w:ascii="Verdana" w:hAnsi="Verdana"/>
          <w:sz w:val="18"/>
          <w:szCs w:val="18"/>
          <w:lang w:val="es-BO"/>
        </w:rPr>
        <w:t>Para este propósito</w:t>
      </w:r>
      <w:r w:rsidR="000165B5" w:rsidRPr="003C0DD8">
        <w:rPr>
          <w:rFonts w:ascii="Verdana" w:hAnsi="Verdana"/>
          <w:sz w:val="18"/>
          <w:szCs w:val="18"/>
          <w:lang w:val="es-BO"/>
        </w:rPr>
        <w:t>,</w:t>
      </w:r>
      <w:r w:rsidRPr="003C0DD8">
        <w:rPr>
          <w:rFonts w:ascii="Verdana" w:hAnsi="Verdana"/>
          <w:sz w:val="18"/>
          <w:szCs w:val="18"/>
          <w:lang w:val="es-BO"/>
        </w:rPr>
        <w:t xml:space="preserve"> el proponente deberá solicitar por escrito la devolu</w:t>
      </w:r>
      <w:r w:rsidR="00757876" w:rsidRPr="003C0DD8">
        <w:rPr>
          <w:rFonts w:ascii="Verdana" w:hAnsi="Verdana"/>
          <w:sz w:val="18"/>
          <w:szCs w:val="18"/>
          <w:lang w:val="es-BO"/>
        </w:rPr>
        <w:t>ción total de su propuesta</w:t>
      </w:r>
      <w:r w:rsidRPr="003C0DD8">
        <w:rPr>
          <w:rFonts w:ascii="Verdana" w:hAnsi="Verdana"/>
          <w:sz w:val="18"/>
          <w:szCs w:val="18"/>
          <w:lang w:val="es-BO"/>
        </w:rPr>
        <w:t xml:space="preserve"> que será efectuada bajo constancia escrita y liberando de cualquier responsabilidad a la entidad convocante.</w:t>
      </w:r>
    </w:p>
    <w:p w14:paraId="0B83AE64" w14:textId="77777777" w:rsidR="003C6A0A" w:rsidRPr="003C0DD8" w:rsidRDefault="003C6A0A" w:rsidP="00D52A19">
      <w:pPr>
        <w:pStyle w:val="Prrafodelista"/>
        <w:ind w:left="1985"/>
        <w:jc w:val="both"/>
        <w:rPr>
          <w:rFonts w:ascii="Verdana" w:hAnsi="Verdana"/>
          <w:sz w:val="18"/>
          <w:szCs w:val="18"/>
          <w:lang w:val="es-BO"/>
        </w:rPr>
      </w:pPr>
      <w:r w:rsidRPr="003C0DD8">
        <w:rPr>
          <w:rFonts w:ascii="Verdana" w:hAnsi="Verdana"/>
          <w:sz w:val="18"/>
          <w:szCs w:val="18"/>
          <w:lang w:val="es-BO"/>
        </w:rPr>
        <w:t>Efectuadas las modificaciones, podrá proceder a su presentación.</w:t>
      </w:r>
    </w:p>
    <w:p w14:paraId="55C5F3E4" w14:textId="77777777" w:rsidR="003C6A0A" w:rsidRPr="003C0DD8" w:rsidRDefault="003C6A0A" w:rsidP="00D52A19">
      <w:pPr>
        <w:pStyle w:val="Prrafodelista"/>
        <w:ind w:left="1985"/>
        <w:jc w:val="both"/>
        <w:rPr>
          <w:rFonts w:ascii="Verdana" w:hAnsi="Verdana"/>
          <w:sz w:val="18"/>
          <w:szCs w:val="18"/>
          <w:lang w:val="es-BO"/>
        </w:rPr>
      </w:pPr>
    </w:p>
    <w:p w14:paraId="262A4932" w14:textId="665CD2D8" w:rsidR="003C6A0A" w:rsidRPr="003C0DD8" w:rsidRDefault="003C6A0A" w:rsidP="00DA03F5">
      <w:pPr>
        <w:pStyle w:val="Prrafodelista"/>
        <w:numPr>
          <w:ilvl w:val="2"/>
          <w:numId w:val="11"/>
        </w:numPr>
        <w:ind w:left="1985" w:hanging="851"/>
        <w:jc w:val="both"/>
        <w:rPr>
          <w:rFonts w:ascii="Verdana" w:hAnsi="Verdana"/>
          <w:sz w:val="18"/>
          <w:szCs w:val="18"/>
          <w:lang w:val="es-BO"/>
        </w:rPr>
      </w:pPr>
      <w:bookmarkStart w:id="130" w:name="_Toc347248102"/>
      <w:bookmarkStart w:id="131" w:name="_Toc347248432"/>
      <w:bookmarkStart w:id="132" w:name="_Toc355774188"/>
      <w:bookmarkStart w:id="133" w:name="_Toc355974652"/>
      <w:r w:rsidRPr="003C0DD8">
        <w:rPr>
          <w:rFonts w:ascii="Verdana" w:hAnsi="Verdana"/>
          <w:sz w:val="18"/>
          <w:szCs w:val="18"/>
          <w:lang w:val="es-BO"/>
        </w:rPr>
        <w:t>Las propuestas podrán ser retiradas mediante solicitud escrita firmada por el Representante Legal, hasta antes de la conclusión del plazo de presentación de propuestas.</w:t>
      </w:r>
      <w:bookmarkEnd w:id="130"/>
      <w:bookmarkEnd w:id="131"/>
      <w:bookmarkEnd w:id="132"/>
      <w:bookmarkEnd w:id="133"/>
    </w:p>
    <w:p w14:paraId="3F46D510" w14:textId="77777777" w:rsidR="003C6A0A" w:rsidRPr="003C0DD8" w:rsidRDefault="003C6A0A" w:rsidP="00D52A19">
      <w:pPr>
        <w:pStyle w:val="Prrafodelista"/>
        <w:ind w:left="1985"/>
        <w:jc w:val="both"/>
        <w:rPr>
          <w:rFonts w:ascii="Verdana" w:hAnsi="Verdana"/>
          <w:sz w:val="18"/>
          <w:szCs w:val="18"/>
          <w:lang w:val="es-BO"/>
        </w:rPr>
      </w:pPr>
    </w:p>
    <w:p w14:paraId="1B688EBF" w14:textId="77777777" w:rsidR="003C6A0A" w:rsidRPr="003C0DD8" w:rsidRDefault="003C6A0A" w:rsidP="00D52A19">
      <w:pPr>
        <w:pStyle w:val="Prrafodelista"/>
        <w:ind w:left="1985"/>
        <w:jc w:val="both"/>
        <w:rPr>
          <w:rFonts w:ascii="Verdana" w:hAnsi="Verdana"/>
          <w:sz w:val="18"/>
          <w:szCs w:val="18"/>
          <w:lang w:val="es-BO"/>
        </w:rPr>
      </w:pPr>
      <w:r w:rsidRPr="003C0DD8">
        <w:rPr>
          <w:rFonts w:ascii="Verdana" w:hAnsi="Verdana"/>
          <w:sz w:val="18"/>
          <w:szCs w:val="18"/>
          <w:lang w:val="es-BO"/>
        </w:rPr>
        <w:t>La devolución de la propuesta cerrada se realizará bajo constancia escrita.</w:t>
      </w:r>
    </w:p>
    <w:p w14:paraId="1538F740" w14:textId="77777777" w:rsidR="000C22CE" w:rsidRPr="003C0DD8" w:rsidRDefault="000C22CE" w:rsidP="00D52A19">
      <w:pPr>
        <w:pStyle w:val="Prrafodelista"/>
        <w:ind w:left="1985"/>
        <w:jc w:val="both"/>
        <w:rPr>
          <w:rFonts w:ascii="Verdana" w:hAnsi="Verdana"/>
          <w:sz w:val="18"/>
          <w:szCs w:val="18"/>
          <w:lang w:val="es-BO"/>
        </w:rPr>
      </w:pPr>
    </w:p>
    <w:p w14:paraId="45721F20" w14:textId="6B374224" w:rsidR="003C6A0A" w:rsidRDefault="003C6A0A" w:rsidP="00DA03F5">
      <w:pPr>
        <w:pStyle w:val="Prrafodelista"/>
        <w:numPr>
          <w:ilvl w:val="2"/>
          <w:numId w:val="11"/>
        </w:numPr>
        <w:ind w:left="1985" w:hanging="851"/>
        <w:jc w:val="both"/>
        <w:rPr>
          <w:rFonts w:ascii="Verdana" w:hAnsi="Verdana"/>
          <w:sz w:val="18"/>
          <w:szCs w:val="18"/>
          <w:lang w:val="es-BO"/>
        </w:rPr>
      </w:pPr>
      <w:bookmarkStart w:id="134" w:name="_Toc347248103"/>
      <w:bookmarkStart w:id="135" w:name="_Toc347248433"/>
      <w:bookmarkStart w:id="136" w:name="_Toc355774189"/>
      <w:bookmarkStart w:id="137" w:name="_Toc355974653"/>
      <w:r w:rsidRPr="003C0DD8">
        <w:rPr>
          <w:rFonts w:ascii="Verdana" w:hAnsi="Verdana"/>
          <w:sz w:val="18"/>
          <w:szCs w:val="18"/>
          <w:lang w:val="es-BO"/>
        </w:rPr>
        <w:t>Vencidos los plazos citados, las propuestas no podrán ser retiradas, modificadas o alteradas de manera alguna.</w:t>
      </w:r>
      <w:bookmarkEnd w:id="134"/>
      <w:bookmarkEnd w:id="135"/>
      <w:bookmarkEnd w:id="136"/>
      <w:bookmarkEnd w:id="137"/>
    </w:p>
    <w:p w14:paraId="41F13F83" w14:textId="77777777" w:rsidR="00233B77" w:rsidRDefault="00233B77" w:rsidP="00233B77">
      <w:pPr>
        <w:pStyle w:val="Prrafodelista"/>
        <w:ind w:left="1985"/>
        <w:jc w:val="both"/>
        <w:rPr>
          <w:rFonts w:ascii="Verdana" w:hAnsi="Verdana"/>
          <w:sz w:val="18"/>
          <w:szCs w:val="18"/>
          <w:lang w:val="es-BO"/>
        </w:rPr>
      </w:pPr>
    </w:p>
    <w:p w14:paraId="25A9EA0B" w14:textId="6ED50C89" w:rsidR="00233B77" w:rsidRDefault="00233B77" w:rsidP="00233B77">
      <w:pPr>
        <w:pStyle w:val="Prrafodelista"/>
        <w:numPr>
          <w:ilvl w:val="2"/>
          <w:numId w:val="11"/>
        </w:numPr>
        <w:ind w:left="1985" w:hanging="851"/>
        <w:jc w:val="both"/>
        <w:rPr>
          <w:rFonts w:ascii="Verdana" w:hAnsi="Verdana"/>
          <w:color w:val="FF0000"/>
          <w:sz w:val="18"/>
          <w:szCs w:val="18"/>
          <w:lang w:val="es-BO"/>
        </w:rPr>
      </w:pPr>
      <w:r w:rsidRPr="00233B77">
        <w:rPr>
          <w:rFonts w:ascii="Verdana" w:hAnsi="Verdana"/>
          <w:color w:val="FF0000"/>
          <w:sz w:val="18"/>
          <w:szCs w:val="18"/>
          <w:lang w:val="es-BO"/>
        </w:rPr>
        <w:t>La presentación de propuestas electrónicas y las condiciones para la modificación y retiro de propuestas se realizará a través del RUPE de conformidad al procedimiento establecido en la reglamentación al Decreto Supremo N° 4285</w:t>
      </w:r>
      <w:r>
        <w:rPr>
          <w:rFonts w:ascii="Verdana" w:hAnsi="Verdana"/>
          <w:color w:val="FF0000"/>
          <w:sz w:val="18"/>
          <w:szCs w:val="18"/>
          <w:lang w:val="es-BO"/>
        </w:rPr>
        <w:t>.</w:t>
      </w:r>
    </w:p>
    <w:p w14:paraId="7E4EE2EB" w14:textId="258C53B2" w:rsidR="00233B77" w:rsidRDefault="00233B77" w:rsidP="00233B77">
      <w:pPr>
        <w:jc w:val="both"/>
        <w:rPr>
          <w:rFonts w:ascii="Verdana" w:hAnsi="Verdana"/>
          <w:color w:val="FF0000"/>
          <w:sz w:val="18"/>
          <w:szCs w:val="18"/>
          <w:lang w:val="es-BO"/>
        </w:rPr>
      </w:pPr>
    </w:p>
    <w:p w14:paraId="13738F4F" w14:textId="77777777" w:rsidR="00233B77" w:rsidRPr="00233B77" w:rsidRDefault="00233B77" w:rsidP="00233B77">
      <w:pPr>
        <w:jc w:val="both"/>
        <w:rPr>
          <w:rFonts w:ascii="Verdana" w:hAnsi="Verdana"/>
          <w:color w:val="FF0000"/>
          <w:sz w:val="18"/>
          <w:szCs w:val="18"/>
          <w:lang w:val="es-BO"/>
        </w:rPr>
      </w:pPr>
    </w:p>
    <w:p w14:paraId="4620F667" w14:textId="77777777" w:rsidR="00D2334A" w:rsidRPr="003C0DD8" w:rsidRDefault="00D2334A" w:rsidP="003C6A0A">
      <w:pPr>
        <w:jc w:val="both"/>
        <w:rPr>
          <w:rFonts w:ascii="Verdana" w:hAnsi="Verdana" w:cs="Arial"/>
          <w:b/>
          <w:sz w:val="18"/>
          <w:szCs w:val="18"/>
          <w:lang w:val="es-BO"/>
        </w:rPr>
      </w:pPr>
    </w:p>
    <w:p w14:paraId="799996D8" w14:textId="1235742C" w:rsidR="003C6A0A" w:rsidRPr="003C0DD8" w:rsidRDefault="003C6A0A" w:rsidP="00DA03F5">
      <w:pPr>
        <w:pStyle w:val="Ttulo"/>
        <w:numPr>
          <w:ilvl w:val="0"/>
          <w:numId w:val="11"/>
        </w:numPr>
        <w:spacing w:before="0" w:after="0"/>
        <w:jc w:val="left"/>
        <w:rPr>
          <w:rFonts w:ascii="Verdana" w:hAnsi="Verdana"/>
          <w:sz w:val="18"/>
          <w:szCs w:val="18"/>
          <w:lang w:val="es-BO"/>
        </w:rPr>
      </w:pPr>
      <w:bookmarkStart w:id="138" w:name="_Toc517857086"/>
      <w:r w:rsidRPr="003C0DD8">
        <w:rPr>
          <w:rFonts w:ascii="Verdana" w:hAnsi="Verdana"/>
          <w:sz w:val="18"/>
          <w:szCs w:val="18"/>
          <w:lang w:val="es-BO"/>
        </w:rPr>
        <w:lastRenderedPageBreak/>
        <w:t>APERTURA DE PROPUESTAS</w:t>
      </w:r>
      <w:bookmarkEnd w:id="138"/>
    </w:p>
    <w:p w14:paraId="143CDCF9" w14:textId="77777777" w:rsidR="003C6A0A" w:rsidRPr="003C0DD8" w:rsidRDefault="003C6A0A" w:rsidP="003C6A0A">
      <w:pPr>
        <w:ind w:left="708"/>
        <w:rPr>
          <w:rFonts w:ascii="Verdana" w:hAnsi="Verdana"/>
          <w:lang w:val="es-BO"/>
        </w:rPr>
      </w:pPr>
    </w:p>
    <w:p w14:paraId="7DF603B6" w14:textId="77777777" w:rsidR="00D52A19" w:rsidRPr="003C0DD8" w:rsidRDefault="00D52A19" w:rsidP="00DA03F5">
      <w:pPr>
        <w:pStyle w:val="Prrafodelista"/>
        <w:numPr>
          <w:ilvl w:val="1"/>
          <w:numId w:val="11"/>
        </w:numPr>
        <w:ind w:left="1134" w:hanging="708"/>
        <w:jc w:val="both"/>
        <w:rPr>
          <w:rFonts w:ascii="Verdana" w:hAnsi="Verdana"/>
          <w:sz w:val="18"/>
          <w:lang w:val="es-BO"/>
        </w:rPr>
      </w:pPr>
      <w:bookmarkStart w:id="139" w:name="_Toc347139003"/>
      <w:r w:rsidRPr="003C0DD8">
        <w:rPr>
          <w:rFonts w:ascii="Verdana" w:hAnsi="Verdana"/>
          <w:sz w:val="18"/>
          <w:szCs w:val="18"/>
          <w:lang w:val="es-BO"/>
        </w:rPr>
        <w:t>Inmediatamente después del cierre del plazo de presentación de propuestas, la Comisión de Calificación procederá a la apertura de las propuestas en acto público</w:t>
      </w:r>
      <w:r w:rsidRPr="003C0DD8">
        <w:rPr>
          <w:rFonts w:ascii="Verdana" w:hAnsi="Verdana"/>
          <w:sz w:val="18"/>
          <w:lang w:val="es-BO"/>
        </w:rPr>
        <w:t>, en la fecha, hora y lugar señalados en el presente DBC.</w:t>
      </w:r>
      <w:bookmarkEnd w:id="139"/>
    </w:p>
    <w:p w14:paraId="61F9535A" w14:textId="77777777" w:rsidR="00C87E6D" w:rsidRPr="003C0DD8" w:rsidRDefault="00C87E6D" w:rsidP="003C6A0A">
      <w:pPr>
        <w:ind w:left="1410"/>
        <w:jc w:val="both"/>
        <w:rPr>
          <w:rFonts w:ascii="Verdana" w:hAnsi="Verdana" w:cs="Arial"/>
          <w:sz w:val="18"/>
          <w:szCs w:val="18"/>
          <w:lang w:val="es-BO"/>
        </w:rPr>
      </w:pPr>
    </w:p>
    <w:p w14:paraId="34FF95D0" w14:textId="77777777" w:rsidR="003C6A0A" w:rsidRPr="003C0DD8" w:rsidRDefault="003C6A0A" w:rsidP="00D52A19">
      <w:pPr>
        <w:pStyle w:val="Prrafodelista"/>
        <w:ind w:left="1134"/>
        <w:jc w:val="both"/>
        <w:rPr>
          <w:rFonts w:ascii="Verdana" w:hAnsi="Verdana"/>
          <w:sz w:val="18"/>
          <w:szCs w:val="18"/>
          <w:lang w:val="es-BO"/>
        </w:rPr>
      </w:pPr>
      <w:r w:rsidRPr="003C0DD8">
        <w:rPr>
          <w:rFonts w:ascii="Verdana" w:hAnsi="Verdana"/>
          <w:sz w:val="18"/>
          <w:szCs w:val="18"/>
          <w:lang w:val="es-BO"/>
        </w:rPr>
        <w:t>El Acto de Apertura será continuo y sin interrupción, donde se permitirá la presencia de los proponentes o sus representantes, así como los representantes de la sociedad que quieran participar.</w:t>
      </w:r>
    </w:p>
    <w:p w14:paraId="4C23188A" w14:textId="77777777" w:rsidR="003C6A0A" w:rsidRPr="003C0DD8" w:rsidRDefault="003C6A0A" w:rsidP="00D52A19">
      <w:pPr>
        <w:pStyle w:val="Prrafodelista"/>
        <w:ind w:left="1134"/>
        <w:jc w:val="both"/>
        <w:rPr>
          <w:rFonts w:ascii="Verdana" w:hAnsi="Verdana"/>
          <w:sz w:val="18"/>
          <w:szCs w:val="18"/>
          <w:lang w:val="es-BO"/>
        </w:rPr>
      </w:pPr>
      <w:r w:rsidRPr="003C0DD8">
        <w:rPr>
          <w:rFonts w:ascii="Verdana" w:hAnsi="Verdana"/>
          <w:sz w:val="18"/>
          <w:szCs w:val="18"/>
          <w:lang w:val="es-BO"/>
        </w:rPr>
        <w:tab/>
      </w:r>
    </w:p>
    <w:p w14:paraId="79714703" w14:textId="77777777" w:rsidR="003C6A0A" w:rsidRPr="003C0DD8" w:rsidRDefault="003C6A0A" w:rsidP="00D52A19">
      <w:pPr>
        <w:pStyle w:val="Prrafodelista"/>
        <w:ind w:left="1134"/>
        <w:jc w:val="both"/>
        <w:rPr>
          <w:rFonts w:ascii="Verdana" w:hAnsi="Verdana"/>
          <w:sz w:val="18"/>
          <w:szCs w:val="18"/>
          <w:lang w:val="es-BO"/>
        </w:rPr>
      </w:pPr>
      <w:r w:rsidRPr="003C0DD8">
        <w:rPr>
          <w:rFonts w:ascii="Verdana" w:hAnsi="Verdana"/>
          <w:sz w:val="18"/>
          <w:szCs w:val="18"/>
          <w:lang w:val="es-BO"/>
        </w:rPr>
        <w:t>El acto se efectuará así se hubiese recibido una sola propuesta. En caso de no existir propuestas, la Comisión de Calificación suspende</w:t>
      </w:r>
      <w:r w:rsidR="000C1399" w:rsidRPr="003C0DD8">
        <w:rPr>
          <w:rFonts w:ascii="Verdana" w:hAnsi="Verdana"/>
          <w:sz w:val="18"/>
          <w:szCs w:val="18"/>
          <w:lang w:val="es-BO"/>
        </w:rPr>
        <w:t>rá el acto y recomendará al RPC</w:t>
      </w:r>
      <w:r w:rsidRPr="003C0DD8">
        <w:rPr>
          <w:rFonts w:ascii="Verdana" w:hAnsi="Verdana"/>
          <w:sz w:val="18"/>
          <w:szCs w:val="18"/>
          <w:lang w:val="es-BO"/>
        </w:rPr>
        <w:t xml:space="preserve"> que la convocatoria sea declarada desierta.</w:t>
      </w:r>
    </w:p>
    <w:p w14:paraId="09BE38FA" w14:textId="77777777" w:rsidR="003C6A0A" w:rsidRPr="003C0DD8" w:rsidRDefault="003C6A0A" w:rsidP="003C6A0A">
      <w:pPr>
        <w:ind w:left="1440" w:hanging="720"/>
        <w:jc w:val="both"/>
        <w:rPr>
          <w:rFonts w:ascii="Verdana" w:hAnsi="Verdana" w:cs="Arial"/>
          <w:sz w:val="18"/>
          <w:szCs w:val="18"/>
          <w:lang w:val="es-BO"/>
        </w:rPr>
      </w:pPr>
      <w:r w:rsidRPr="003C0DD8">
        <w:rPr>
          <w:rFonts w:ascii="Verdana" w:hAnsi="Verdana" w:cs="Arial"/>
          <w:sz w:val="18"/>
          <w:szCs w:val="18"/>
          <w:lang w:val="es-BO"/>
        </w:rPr>
        <w:tab/>
      </w:r>
    </w:p>
    <w:p w14:paraId="619C7E19" w14:textId="44E646C6" w:rsidR="003C6A0A" w:rsidRPr="003C0DD8" w:rsidRDefault="003C6A0A" w:rsidP="00DA03F5">
      <w:pPr>
        <w:pStyle w:val="Prrafodelista"/>
        <w:numPr>
          <w:ilvl w:val="1"/>
          <w:numId w:val="11"/>
        </w:numPr>
        <w:ind w:left="1134" w:hanging="708"/>
        <w:jc w:val="both"/>
        <w:rPr>
          <w:rFonts w:ascii="Verdana" w:hAnsi="Verdana"/>
          <w:sz w:val="18"/>
          <w:szCs w:val="18"/>
          <w:lang w:val="es-BO"/>
        </w:rPr>
      </w:pPr>
      <w:bookmarkStart w:id="140" w:name="_Toc347248106"/>
      <w:bookmarkStart w:id="141" w:name="_Toc347248436"/>
      <w:bookmarkStart w:id="142" w:name="_Toc355774192"/>
      <w:bookmarkStart w:id="143" w:name="_Toc355974656"/>
      <w:r w:rsidRPr="003C0DD8">
        <w:rPr>
          <w:rFonts w:ascii="Verdana" w:hAnsi="Verdana"/>
          <w:sz w:val="18"/>
          <w:szCs w:val="18"/>
          <w:lang w:val="es-BO"/>
        </w:rPr>
        <w:t>El Acto de Apertura comprenderá:</w:t>
      </w:r>
      <w:bookmarkEnd w:id="140"/>
      <w:bookmarkEnd w:id="141"/>
      <w:bookmarkEnd w:id="142"/>
      <w:bookmarkEnd w:id="143"/>
    </w:p>
    <w:p w14:paraId="4B9E7686" w14:textId="77777777" w:rsidR="003C6A0A" w:rsidRPr="003C0DD8" w:rsidRDefault="003C6A0A" w:rsidP="003C6A0A">
      <w:pPr>
        <w:ind w:left="1440" w:hanging="720"/>
        <w:jc w:val="both"/>
        <w:rPr>
          <w:rFonts w:ascii="Verdana" w:hAnsi="Verdana" w:cs="Arial"/>
          <w:sz w:val="18"/>
          <w:szCs w:val="18"/>
          <w:lang w:val="es-BO"/>
        </w:rPr>
      </w:pPr>
    </w:p>
    <w:p w14:paraId="1935CCAC" w14:textId="77777777" w:rsidR="003C6A0A" w:rsidRPr="003C0DD8" w:rsidRDefault="003C6A0A" w:rsidP="00DA03F5">
      <w:pPr>
        <w:pStyle w:val="Prrafodelista"/>
        <w:numPr>
          <w:ilvl w:val="0"/>
          <w:numId w:val="19"/>
        </w:numPr>
        <w:ind w:left="1843" w:hanging="425"/>
        <w:jc w:val="both"/>
        <w:rPr>
          <w:rFonts w:ascii="Verdana" w:hAnsi="Verdana" w:cs="Arial"/>
          <w:sz w:val="18"/>
          <w:szCs w:val="18"/>
          <w:lang w:val="es-BO"/>
        </w:rPr>
      </w:pPr>
      <w:r w:rsidRPr="003C0DD8">
        <w:rPr>
          <w:rFonts w:ascii="Verdana" w:hAnsi="Verdana" w:cs="Arial"/>
          <w:sz w:val="18"/>
          <w:szCs w:val="18"/>
          <w:lang w:val="es-BO"/>
        </w:rPr>
        <w:t>Lectura de la información sobre el objeto de la contratación, las publicaciones realizadas y la nómina de las propuestas presentadas y rechazadas según el Acta de Recepción.</w:t>
      </w:r>
    </w:p>
    <w:p w14:paraId="3FF99BBB" w14:textId="77777777" w:rsidR="003C6A0A" w:rsidRPr="003C0DD8" w:rsidRDefault="003C6A0A" w:rsidP="002774A3">
      <w:pPr>
        <w:ind w:left="1843" w:hanging="425"/>
        <w:jc w:val="both"/>
        <w:rPr>
          <w:rFonts w:ascii="Verdana" w:hAnsi="Verdana" w:cs="Arial"/>
          <w:sz w:val="18"/>
          <w:szCs w:val="18"/>
          <w:lang w:val="es-BO"/>
        </w:rPr>
      </w:pPr>
    </w:p>
    <w:p w14:paraId="65D82614" w14:textId="77777777" w:rsidR="003C6A0A" w:rsidRPr="003C0DD8" w:rsidRDefault="003C6A0A" w:rsidP="002774A3">
      <w:pPr>
        <w:ind w:left="1843"/>
        <w:jc w:val="both"/>
        <w:rPr>
          <w:rFonts w:ascii="Verdana" w:hAnsi="Verdana" w:cs="Arial"/>
          <w:sz w:val="18"/>
          <w:szCs w:val="18"/>
          <w:lang w:val="es-BO"/>
        </w:rPr>
      </w:pPr>
      <w:r w:rsidRPr="003C0DD8">
        <w:rPr>
          <w:rFonts w:ascii="Verdana" w:hAnsi="Verdana" w:cs="Arial"/>
          <w:sz w:val="18"/>
          <w:szCs w:val="18"/>
          <w:lang w:val="es-BO"/>
        </w:rPr>
        <w:t>Si hubiere lugar, se informará sobre los Recursos Administrativos de Impugnación interpuestos contra la Resolución que aprueba el DBC.</w:t>
      </w:r>
    </w:p>
    <w:p w14:paraId="3039C29B" w14:textId="77777777" w:rsidR="003C6A0A" w:rsidRPr="003C0DD8" w:rsidRDefault="003C6A0A" w:rsidP="002774A3">
      <w:pPr>
        <w:ind w:left="1843" w:hanging="425"/>
        <w:jc w:val="both"/>
        <w:rPr>
          <w:rFonts w:ascii="Verdana" w:hAnsi="Verdana" w:cs="Arial"/>
          <w:sz w:val="18"/>
          <w:szCs w:val="18"/>
          <w:lang w:val="es-BO"/>
        </w:rPr>
      </w:pPr>
    </w:p>
    <w:p w14:paraId="32EB7905" w14:textId="77777777" w:rsidR="003C6A0A" w:rsidRPr="003C0DD8" w:rsidRDefault="003C6A0A" w:rsidP="00DA03F5">
      <w:pPr>
        <w:pStyle w:val="Prrafodelista"/>
        <w:numPr>
          <w:ilvl w:val="0"/>
          <w:numId w:val="19"/>
        </w:numPr>
        <w:ind w:left="1843" w:hanging="425"/>
        <w:jc w:val="both"/>
        <w:rPr>
          <w:rFonts w:ascii="Verdana" w:hAnsi="Verdana" w:cs="Arial"/>
          <w:sz w:val="18"/>
          <w:szCs w:val="18"/>
          <w:lang w:val="es-BO"/>
        </w:rPr>
      </w:pPr>
      <w:r w:rsidRPr="003C0DD8">
        <w:rPr>
          <w:rFonts w:ascii="Verdana" w:hAnsi="Verdana" w:cs="Arial"/>
          <w:sz w:val="18"/>
          <w:szCs w:val="18"/>
          <w:lang w:val="es-BO"/>
        </w:rPr>
        <w:t xml:space="preserve">Apertura y registro en el acta correspondiente de todas las propuestas recibidas dentro del plazo, dando a conocer públicamente el nombre de los proponentes y el precio total de sus propuestas económicas. </w:t>
      </w:r>
    </w:p>
    <w:p w14:paraId="0E8E7DF3" w14:textId="77777777" w:rsidR="00C87E6D" w:rsidRPr="003C0DD8" w:rsidRDefault="00C87E6D" w:rsidP="002774A3">
      <w:pPr>
        <w:ind w:left="1843" w:hanging="425"/>
        <w:jc w:val="both"/>
        <w:rPr>
          <w:rFonts w:ascii="Verdana" w:hAnsi="Verdana" w:cs="Arial"/>
          <w:sz w:val="18"/>
          <w:szCs w:val="18"/>
          <w:lang w:val="es-BO"/>
        </w:rPr>
      </w:pPr>
    </w:p>
    <w:p w14:paraId="0B82918C" w14:textId="77777777" w:rsidR="00B41231" w:rsidRPr="003C0DD8" w:rsidRDefault="00B41231" w:rsidP="002774A3">
      <w:pPr>
        <w:ind w:left="1843"/>
        <w:jc w:val="both"/>
        <w:rPr>
          <w:rFonts w:ascii="Verdana" w:hAnsi="Verdana" w:cs="Arial"/>
          <w:sz w:val="18"/>
          <w:szCs w:val="18"/>
          <w:lang w:val="es-BO"/>
        </w:rPr>
      </w:pPr>
      <w:r w:rsidRPr="003C0DD8">
        <w:rPr>
          <w:rFonts w:ascii="Verdana" w:hAnsi="Verdana" w:cs="Arial"/>
          <w:sz w:val="18"/>
          <w:szCs w:val="18"/>
          <w:lang w:val="es-BO"/>
        </w:rPr>
        <w:t xml:space="preserve">En el caso de adjudicaciones por </w:t>
      </w:r>
      <w:r w:rsidR="002F75F8" w:rsidRPr="003C0DD8">
        <w:rPr>
          <w:rFonts w:ascii="Verdana" w:hAnsi="Verdana" w:cs="Arial"/>
          <w:sz w:val="18"/>
          <w:szCs w:val="18"/>
          <w:lang w:val="es-BO"/>
        </w:rPr>
        <w:t>ramos</w:t>
      </w:r>
      <w:r w:rsidRPr="003C0DD8">
        <w:rPr>
          <w:rFonts w:ascii="Verdana" w:hAnsi="Verdana" w:cs="Arial"/>
          <w:sz w:val="18"/>
          <w:szCs w:val="18"/>
          <w:lang w:val="es-BO"/>
        </w:rPr>
        <w:t xml:space="preserve">, se dará a conocer el precio de las propuestas económicas para cada </w:t>
      </w:r>
      <w:r w:rsidR="002F75F8" w:rsidRPr="003C0DD8">
        <w:rPr>
          <w:rFonts w:ascii="Verdana" w:hAnsi="Verdana" w:cs="Arial"/>
          <w:sz w:val="18"/>
          <w:szCs w:val="18"/>
          <w:lang w:val="es-BO"/>
        </w:rPr>
        <w:t>ramo</w:t>
      </w:r>
      <w:r w:rsidRPr="003C0DD8">
        <w:rPr>
          <w:rFonts w:ascii="Verdana" w:hAnsi="Verdana" w:cs="Arial"/>
          <w:sz w:val="18"/>
          <w:szCs w:val="18"/>
          <w:lang w:val="es-BO"/>
        </w:rPr>
        <w:t>.</w:t>
      </w:r>
    </w:p>
    <w:p w14:paraId="2B16592A" w14:textId="77777777" w:rsidR="00B41231" w:rsidRPr="003C0DD8" w:rsidRDefault="00B41231" w:rsidP="002774A3">
      <w:pPr>
        <w:ind w:left="1843" w:hanging="425"/>
        <w:jc w:val="both"/>
        <w:rPr>
          <w:rFonts w:ascii="Verdana" w:hAnsi="Verdana" w:cs="Arial"/>
          <w:sz w:val="18"/>
          <w:szCs w:val="18"/>
          <w:lang w:val="es-BO"/>
        </w:rPr>
      </w:pPr>
    </w:p>
    <w:p w14:paraId="136767AB" w14:textId="77777777" w:rsidR="00923039" w:rsidRPr="003C0DD8" w:rsidRDefault="00923039" w:rsidP="00DA03F5">
      <w:pPr>
        <w:pStyle w:val="Prrafodelista"/>
        <w:numPr>
          <w:ilvl w:val="0"/>
          <w:numId w:val="19"/>
        </w:numPr>
        <w:ind w:left="1843" w:hanging="425"/>
        <w:jc w:val="both"/>
        <w:rPr>
          <w:rFonts w:ascii="Verdana" w:hAnsi="Verdana" w:cs="Arial"/>
          <w:sz w:val="18"/>
          <w:szCs w:val="18"/>
          <w:lang w:val="es-BO"/>
        </w:rPr>
      </w:pPr>
      <w:r w:rsidRPr="003C0DD8">
        <w:rPr>
          <w:rFonts w:ascii="Verdana" w:hAnsi="Verdana" w:cs="Arial"/>
          <w:sz w:val="18"/>
          <w:szCs w:val="18"/>
          <w:lang w:val="es-BO"/>
        </w:rPr>
        <w:t xml:space="preserve">Verificación de los documentos presentados por los proponentes, aplicando la metodología PRESENTÓ/NO PRESENTÓ, del Formulario V-1 correspondiente. En caso de adjudicaciones por </w:t>
      </w:r>
      <w:r w:rsidR="00DD51C4" w:rsidRPr="003C0DD8">
        <w:rPr>
          <w:rFonts w:ascii="Verdana" w:hAnsi="Verdana" w:cs="Arial"/>
          <w:sz w:val="18"/>
          <w:szCs w:val="18"/>
          <w:lang w:val="es-BO"/>
        </w:rPr>
        <w:t xml:space="preserve">ramos </w:t>
      </w:r>
      <w:r w:rsidRPr="003C0DD8">
        <w:rPr>
          <w:rFonts w:ascii="Verdana" w:hAnsi="Verdana" w:cs="Arial"/>
          <w:sz w:val="18"/>
          <w:szCs w:val="18"/>
          <w:lang w:val="es-BO"/>
        </w:rPr>
        <w:t xml:space="preserve">se deberá registrar un Formulario V-1 por cada </w:t>
      </w:r>
      <w:r w:rsidR="00DD51C4" w:rsidRPr="003C0DD8">
        <w:rPr>
          <w:rFonts w:ascii="Verdana" w:hAnsi="Verdana" w:cs="Arial"/>
          <w:sz w:val="18"/>
          <w:szCs w:val="18"/>
          <w:lang w:val="es-BO"/>
        </w:rPr>
        <w:t>ramo</w:t>
      </w:r>
      <w:r w:rsidRPr="003C0DD8">
        <w:rPr>
          <w:rFonts w:ascii="Verdana" w:hAnsi="Verdana" w:cs="Arial"/>
          <w:sz w:val="18"/>
          <w:szCs w:val="18"/>
          <w:lang w:val="es-BO"/>
        </w:rPr>
        <w:t xml:space="preserve">. </w:t>
      </w:r>
    </w:p>
    <w:p w14:paraId="0100C292" w14:textId="77777777" w:rsidR="007A050D" w:rsidRPr="003C0DD8" w:rsidRDefault="007A050D" w:rsidP="002774A3">
      <w:pPr>
        <w:pStyle w:val="Prrafodelista"/>
        <w:ind w:left="1843" w:hanging="425"/>
        <w:rPr>
          <w:rFonts w:ascii="Verdana" w:hAnsi="Verdana" w:cs="Arial"/>
          <w:sz w:val="18"/>
          <w:szCs w:val="18"/>
          <w:lang w:val="es-BO"/>
        </w:rPr>
      </w:pPr>
    </w:p>
    <w:p w14:paraId="15351E67" w14:textId="74B3E39A" w:rsidR="003C6A0A" w:rsidRPr="003C0DD8" w:rsidRDefault="003C6A0A" w:rsidP="002774A3">
      <w:pPr>
        <w:pStyle w:val="Prrafodelista"/>
        <w:ind w:left="1843"/>
        <w:jc w:val="both"/>
        <w:rPr>
          <w:rFonts w:ascii="Verdana" w:hAnsi="Verdana" w:cs="Arial"/>
          <w:sz w:val="18"/>
          <w:szCs w:val="18"/>
          <w:lang w:val="es-BO"/>
        </w:rPr>
      </w:pPr>
      <w:r w:rsidRPr="003C0DD8">
        <w:rPr>
          <w:rFonts w:ascii="Verdana" w:hAnsi="Verdana" w:cs="Arial"/>
          <w:sz w:val="18"/>
          <w:szCs w:val="18"/>
          <w:lang w:val="es-BO"/>
        </w:rPr>
        <w:t>La Comisión de Calificación procederá a rubricar todas las páginas de cada propuesta original.</w:t>
      </w:r>
    </w:p>
    <w:p w14:paraId="31DC1436" w14:textId="77777777" w:rsidR="00443E36" w:rsidRPr="003C0DD8" w:rsidRDefault="00443E36" w:rsidP="002774A3">
      <w:pPr>
        <w:ind w:left="1843" w:hanging="425"/>
        <w:jc w:val="both"/>
        <w:rPr>
          <w:rFonts w:ascii="Verdana" w:hAnsi="Verdana" w:cs="Arial"/>
          <w:sz w:val="18"/>
          <w:szCs w:val="18"/>
          <w:lang w:val="es-BO"/>
        </w:rPr>
      </w:pPr>
    </w:p>
    <w:p w14:paraId="630022D6" w14:textId="77777777" w:rsidR="003C6A0A" w:rsidRPr="003C0DD8" w:rsidRDefault="003C6A0A" w:rsidP="002774A3">
      <w:pPr>
        <w:ind w:left="1843"/>
        <w:jc w:val="both"/>
        <w:rPr>
          <w:rFonts w:ascii="Verdana" w:hAnsi="Verdana" w:cs="Arial"/>
          <w:sz w:val="18"/>
          <w:szCs w:val="18"/>
          <w:lang w:val="es-BO"/>
        </w:rPr>
      </w:pPr>
      <w:r w:rsidRPr="003C0DD8">
        <w:rPr>
          <w:rFonts w:ascii="Verdana" w:hAnsi="Verdana" w:cs="Arial"/>
          <w:sz w:val="18"/>
          <w:szCs w:val="18"/>
          <w:lang w:val="es-BO"/>
        </w:rPr>
        <w:t>Cuando no se ubique algún</w:t>
      </w:r>
      <w:r w:rsidR="00443E36" w:rsidRPr="003C0DD8">
        <w:rPr>
          <w:rFonts w:ascii="Verdana" w:hAnsi="Verdana" w:cs="Arial"/>
          <w:sz w:val="18"/>
          <w:szCs w:val="18"/>
          <w:lang w:val="es-BO"/>
        </w:rPr>
        <w:t xml:space="preserve"> Formulario o</w:t>
      </w:r>
      <w:r w:rsidRPr="003C0DD8">
        <w:rPr>
          <w:rFonts w:ascii="Verdana" w:hAnsi="Verdana" w:cs="Arial"/>
          <w:sz w:val="18"/>
          <w:szCs w:val="18"/>
          <w:lang w:val="es-BO"/>
        </w:rPr>
        <w:t xml:space="preserve"> documento requerido en el presente DBC, la Comisión de Calificación podrá solicitar al representante del proponente, señalar el lugar que dicho documento ocupa en la propuesta o aceptar la falta del mismo, sin poder incluirlo. En ausencia del proponente o su representante, se registrará tal hecho en el Acta de Apertura.</w:t>
      </w:r>
    </w:p>
    <w:p w14:paraId="17454B51" w14:textId="77777777" w:rsidR="003C6A0A" w:rsidRPr="003C0DD8" w:rsidRDefault="003C6A0A" w:rsidP="002774A3">
      <w:pPr>
        <w:ind w:left="1843" w:hanging="425"/>
        <w:jc w:val="both"/>
        <w:rPr>
          <w:rFonts w:ascii="Verdana" w:hAnsi="Verdana" w:cs="Arial"/>
          <w:sz w:val="18"/>
          <w:szCs w:val="18"/>
          <w:lang w:val="es-BO"/>
        </w:rPr>
      </w:pPr>
    </w:p>
    <w:p w14:paraId="58671CDE" w14:textId="77777777" w:rsidR="003C6A0A" w:rsidRPr="003C0DD8" w:rsidRDefault="003C6A0A" w:rsidP="00DA03F5">
      <w:pPr>
        <w:pStyle w:val="Prrafodelista"/>
        <w:numPr>
          <w:ilvl w:val="0"/>
          <w:numId w:val="19"/>
        </w:numPr>
        <w:ind w:left="1843" w:hanging="425"/>
        <w:jc w:val="both"/>
        <w:rPr>
          <w:rFonts w:ascii="Verdana" w:hAnsi="Verdana" w:cs="Arial"/>
          <w:sz w:val="18"/>
          <w:szCs w:val="18"/>
          <w:lang w:val="es-BO"/>
        </w:rPr>
      </w:pPr>
      <w:r w:rsidRPr="003C0DD8">
        <w:rPr>
          <w:rFonts w:ascii="Verdana" w:hAnsi="Verdana" w:cs="Arial"/>
          <w:sz w:val="18"/>
          <w:szCs w:val="18"/>
          <w:lang w:val="es-BO"/>
        </w:rPr>
        <w:t>Registro en el Formulario V–2</w:t>
      </w:r>
      <w:r w:rsidR="00443E36" w:rsidRPr="003C0DD8">
        <w:rPr>
          <w:rFonts w:ascii="Verdana" w:hAnsi="Verdana" w:cs="Arial"/>
          <w:sz w:val="18"/>
          <w:szCs w:val="18"/>
          <w:lang w:val="es-BO"/>
        </w:rPr>
        <w:t>,</w:t>
      </w:r>
      <w:r w:rsidRPr="003C0DD8">
        <w:rPr>
          <w:rFonts w:ascii="Verdana" w:hAnsi="Verdana" w:cs="Arial"/>
          <w:sz w:val="18"/>
          <w:szCs w:val="18"/>
          <w:lang w:val="es-BO"/>
        </w:rPr>
        <w:t xml:space="preserve"> del nombre del proponente y del monto ofertado de su propuesta económica.</w:t>
      </w:r>
    </w:p>
    <w:p w14:paraId="06CB6491" w14:textId="77777777" w:rsidR="003C6A0A" w:rsidRPr="003C0DD8" w:rsidRDefault="003C6A0A" w:rsidP="002774A3">
      <w:pPr>
        <w:ind w:left="1843" w:hanging="425"/>
        <w:jc w:val="both"/>
        <w:rPr>
          <w:rFonts w:ascii="Verdana" w:hAnsi="Verdana" w:cs="Arial"/>
          <w:sz w:val="18"/>
          <w:szCs w:val="18"/>
          <w:lang w:val="es-BO"/>
        </w:rPr>
      </w:pPr>
    </w:p>
    <w:p w14:paraId="43DDC214" w14:textId="77777777" w:rsidR="00B03BA8" w:rsidRPr="003C0DD8" w:rsidRDefault="0072231E" w:rsidP="002774A3">
      <w:pPr>
        <w:ind w:left="1843"/>
        <w:jc w:val="both"/>
        <w:rPr>
          <w:rFonts w:ascii="Verdana" w:hAnsi="Verdana" w:cs="Arial"/>
          <w:sz w:val="18"/>
          <w:szCs w:val="18"/>
          <w:lang w:val="es-BO"/>
        </w:rPr>
      </w:pPr>
      <w:r w:rsidRPr="003C0DD8">
        <w:rPr>
          <w:rFonts w:ascii="Verdana" w:hAnsi="Verdana" w:cs="Arial"/>
          <w:sz w:val="18"/>
          <w:szCs w:val="18"/>
          <w:lang w:val="es-BO"/>
        </w:rPr>
        <w:t xml:space="preserve">En caso de Adjudicaciones por </w:t>
      </w:r>
      <w:r w:rsidR="002F75F8" w:rsidRPr="003C0DD8">
        <w:rPr>
          <w:rFonts w:ascii="Verdana" w:hAnsi="Verdana" w:cs="Arial"/>
          <w:sz w:val="18"/>
          <w:szCs w:val="18"/>
          <w:lang w:val="es-BO"/>
        </w:rPr>
        <w:t>ramos</w:t>
      </w:r>
      <w:r w:rsidRPr="003C0DD8">
        <w:rPr>
          <w:rFonts w:ascii="Verdana" w:hAnsi="Verdana" w:cs="Arial"/>
          <w:sz w:val="18"/>
          <w:szCs w:val="18"/>
          <w:lang w:val="es-BO"/>
        </w:rPr>
        <w:t xml:space="preserve"> se deberá registrar un Formulario V-2 por cada </w:t>
      </w:r>
      <w:r w:rsidR="002F75F8" w:rsidRPr="003C0DD8">
        <w:rPr>
          <w:rFonts w:ascii="Verdana" w:hAnsi="Verdana" w:cs="Arial"/>
          <w:sz w:val="18"/>
          <w:szCs w:val="18"/>
          <w:lang w:val="es-BO"/>
        </w:rPr>
        <w:t>ramo</w:t>
      </w:r>
      <w:r w:rsidRPr="003C0DD8">
        <w:rPr>
          <w:rFonts w:ascii="Verdana" w:hAnsi="Verdana" w:cs="Arial"/>
          <w:sz w:val="18"/>
          <w:szCs w:val="18"/>
          <w:lang w:val="es-BO"/>
        </w:rPr>
        <w:t>.</w:t>
      </w:r>
    </w:p>
    <w:p w14:paraId="2D6B43F8" w14:textId="77777777" w:rsidR="00C87E6D" w:rsidRPr="003C0DD8" w:rsidRDefault="00C87E6D" w:rsidP="002774A3">
      <w:pPr>
        <w:ind w:left="1843" w:hanging="425"/>
        <w:jc w:val="both"/>
        <w:rPr>
          <w:rFonts w:ascii="Verdana" w:hAnsi="Verdana" w:cs="Arial"/>
          <w:sz w:val="18"/>
          <w:szCs w:val="18"/>
          <w:lang w:val="es-BO"/>
        </w:rPr>
      </w:pPr>
    </w:p>
    <w:p w14:paraId="071B5E9C" w14:textId="1F41E8F5" w:rsidR="003C6A0A" w:rsidRPr="003C0DD8" w:rsidRDefault="003C6A0A" w:rsidP="002774A3">
      <w:pPr>
        <w:ind w:left="1843"/>
        <w:jc w:val="both"/>
        <w:rPr>
          <w:rFonts w:ascii="Verdana" w:hAnsi="Verdana" w:cs="Arial"/>
          <w:sz w:val="18"/>
          <w:szCs w:val="18"/>
          <w:lang w:val="es-BO"/>
        </w:rPr>
      </w:pPr>
      <w:r w:rsidRPr="003C0DD8">
        <w:rPr>
          <w:rFonts w:ascii="Verdana" w:hAnsi="Verdana" w:cs="Arial"/>
          <w:sz w:val="18"/>
          <w:szCs w:val="18"/>
          <w:lang w:val="es-BO"/>
        </w:rPr>
        <w:t>Cuando existan diferencias entre el monto literal y numeral de la propuesta económica,</w:t>
      </w:r>
      <w:r w:rsidR="00FC133E" w:rsidRPr="003C0DD8">
        <w:rPr>
          <w:rFonts w:ascii="Verdana" w:hAnsi="Verdana" w:cs="Arial"/>
          <w:sz w:val="18"/>
          <w:szCs w:val="18"/>
          <w:lang w:val="es-BO"/>
        </w:rPr>
        <w:t xml:space="preserve"> </w:t>
      </w:r>
      <w:r w:rsidRPr="003C0DD8">
        <w:rPr>
          <w:rFonts w:ascii="Verdana" w:hAnsi="Verdana" w:cs="Arial"/>
          <w:sz w:val="18"/>
          <w:szCs w:val="18"/>
          <w:lang w:val="es-BO"/>
        </w:rPr>
        <w:t>prevalecerá el literal sobre el numeral.</w:t>
      </w:r>
    </w:p>
    <w:p w14:paraId="40092E29" w14:textId="77777777" w:rsidR="003C6A0A" w:rsidRPr="003C0DD8" w:rsidRDefault="003C6A0A" w:rsidP="002774A3">
      <w:pPr>
        <w:ind w:left="1843" w:hanging="425"/>
        <w:jc w:val="both"/>
        <w:rPr>
          <w:rFonts w:ascii="Verdana" w:hAnsi="Verdana" w:cs="Arial"/>
          <w:sz w:val="18"/>
          <w:szCs w:val="18"/>
          <w:lang w:val="es-BO"/>
        </w:rPr>
      </w:pPr>
    </w:p>
    <w:p w14:paraId="3B3CAA2B" w14:textId="77777777" w:rsidR="003C6A0A" w:rsidRPr="003C0DD8" w:rsidRDefault="003C6A0A" w:rsidP="00DA03F5">
      <w:pPr>
        <w:pStyle w:val="Prrafodelista"/>
        <w:numPr>
          <w:ilvl w:val="0"/>
          <w:numId w:val="19"/>
        </w:numPr>
        <w:ind w:left="1843" w:hanging="425"/>
        <w:jc w:val="both"/>
        <w:rPr>
          <w:rFonts w:ascii="Verdana" w:hAnsi="Verdana" w:cs="Arial"/>
          <w:sz w:val="18"/>
          <w:szCs w:val="18"/>
          <w:lang w:val="es-BO"/>
        </w:rPr>
      </w:pPr>
      <w:r w:rsidRPr="003C0DD8">
        <w:rPr>
          <w:rFonts w:ascii="Verdana" w:hAnsi="Verdana" w:cs="Arial"/>
          <w:sz w:val="18"/>
          <w:szCs w:val="18"/>
          <w:lang w:val="es-BO"/>
        </w:rPr>
        <w:t>Elaboración del Acta de Apertura, que debe</w:t>
      </w:r>
      <w:r w:rsidR="002774A3" w:rsidRPr="003C0DD8">
        <w:rPr>
          <w:rFonts w:ascii="Verdana" w:hAnsi="Verdana" w:cs="Arial"/>
          <w:sz w:val="18"/>
          <w:szCs w:val="18"/>
          <w:lang w:val="es-BO"/>
        </w:rPr>
        <w:t>rá</w:t>
      </w:r>
      <w:r w:rsidRPr="003C0DD8">
        <w:rPr>
          <w:rFonts w:ascii="Verdana" w:hAnsi="Verdana" w:cs="Arial"/>
          <w:sz w:val="18"/>
          <w:szCs w:val="18"/>
          <w:lang w:val="es-BO"/>
        </w:rPr>
        <w:t xml:space="preserve"> ser suscrita por todos los integrantes de la Comisión de Calificación y por los representantes de los proponentes asistentes</w:t>
      </w:r>
      <w:r w:rsidR="002774A3" w:rsidRPr="003C0DD8">
        <w:rPr>
          <w:rFonts w:ascii="Verdana" w:hAnsi="Verdana" w:cs="Arial"/>
          <w:sz w:val="18"/>
          <w:szCs w:val="18"/>
          <w:lang w:val="es-BO"/>
        </w:rPr>
        <w:t xml:space="preserve"> que deseen hacerlo</w:t>
      </w:r>
      <w:r w:rsidRPr="003C0DD8">
        <w:rPr>
          <w:rFonts w:ascii="Verdana" w:hAnsi="Verdana" w:cs="Arial"/>
          <w:sz w:val="18"/>
          <w:szCs w:val="18"/>
          <w:lang w:val="es-BO"/>
        </w:rPr>
        <w:t>, a quienes se les deberá entregar una copia o fotocopia del Acta.</w:t>
      </w:r>
    </w:p>
    <w:p w14:paraId="21591435" w14:textId="77777777" w:rsidR="00C87E6D" w:rsidRPr="003C0DD8" w:rsidRDefault="00C87E6D" w:rsidP="002774A3">
      <w:pPr>
        <w:ind w:left="1843" w:hanging="425"/>
        <w:jc w:val="both"/>
        <w:rPr>
          <w:rFonts w:ascii="Verdana" w:hAnsi="Verdana" w:cs="Arial"/>
          <w:sz w:val="18"/>
          <w:szCs w:val="18"/>
          <w:lang w:val="es-BO"/>
        </w:rPr>
      </w:pPr>
    </w:p>
    <w:p w14:paraId="7168EDE6" w14:textId="77777777" w:rsidR="003C6A0A" w:rsidRPr="003C0DD8" w:rsidRDefault="003C6A0A" w:rsidP="00377592">
      <w:pPr>
        <w:pStyle w:val="Prrafodelista"/>
        <w:ind w:left="1134"/>
        <w:jc w:val="both"/>
        <w:rPr>
          <w:rFonts w:ascii="Verdana" w:hAnsi="Verdana" w:cs="Arial"/>
          <w:sz w:val="18"/>
          <w:szCs w:val="18"/>
          <w:lang w:val="es-BO"/>
        </w:rPr>
      </w:pPr>
      <w:r w:rsidRPr="003C0DD8">
        <w:rPr>
          <w:rFonts w:ascii="Verdana" w:hAnsi="Verdana" w:cs="Arial"/>
          <w:sz w:val="18"/>
          <w:szCs w:val="18"/>
          <w:lang w:val="es-BO"/>
        </w:rPr>
        <w:t xml:space="preserve">Los </w:t>
      </w:r>
      <w:r w:rsidRPr="003C0DD8">
        <w:rPr>
          <w:rFonts w:ascii="Verdana" w:hAnsi="Verdana"/>
          <w:sz w:val="18"/>
          <w:szCs w:val="18"/>
          <w:lang w:val="es-BO"/>
        </w:rPr>
        <w:t>proponentes</w:t>
      </w:r>
      <w:r w:rsidRPr="003C0DD8">
        <w:rPr>
          <w:rFonts w:ascii="Verdana" w:hAnsi="Verdana" w:cs="Arial"/>
          <w:sz w:val="18"/>
          <w:szCs w:val="18"/>
          <w:lang w:val="es-BO"/>
        </w:rPr>
        <w:t xml:space="preserve"> que tengan observaciones deberán hacer constar las mismas en el Acta.</w:t>
      </w:r>
    </w:p>
    <w:p w14:paraId="617B76AE" w14:textId="77777777" w:rsidR="003C6A0A" w:rsidRPr="003C0DD8" w:rsidRDefault="003C6A0A" w:rsidP="003C6A0A">
      <w:pPr>
        <w:ind w:left="1440" w:hanging="720"/>
        <w:jc w:val="both"/>
        <w:rPr>
          <w:rFonts w:ascii="Verdana" w:hAnsi="Verdana" w:cs="Arial"/>
          <w:sz w:val="18"/>
          <w:szCs w:val="18"/>
          <w:lang w:val="es-BO"/>
        </w:rPr>
      </w:pPr>
    </w:p>
    <w:p w14:paraId="5884E13A" w14:textId="32DB6070" w:rsidR="003C6A0A" w:rsidRPr="003C0DD8" w:rsidRDefault="003C6A0A" w:rsidP="00DA03F5">
      <w:pPr>
        <w:pStyle w:val="Prrafodelista"/>
        <w:numPr>
          <w:ilvl w:val="1"/>
          <w:numId w:val="11"/>
        </w:numPr>
        <w:ind w:left="1134" w:hanging="708"/>
        <w:jc w:val="both"/>
        <w:rPr>
          <w:rFonts w:ascii="Verdana" w:hAnsi="Verdana"/>
          <w:sz w:val="18"/>
          <w:szCs w:val="18"/>
          <w:lang w:val="es-BO"/>
        </w:rPr>
      </w:pPr>
      <w:bookmarkStart w:id="144" w:name="_Toc347248107"/>
      <w:bookmarkStart w:id="145" w:name="_Toc347248437"/>
      <w:bookmarkStart w:id="146" w:name="_Toc355774193"/>
      <w:bookmarkStart w:id="147" w:name="_Toc355974657"/>
      <w:r w:rsidRPr="003C0DD8">
        <w:rPr>
          <w:rFonts w:ascii="Verdana" w:hAnsi="Verdana"/>
          <w:sz w:val="18"/>
          <w:szCs w:val="18"/>
          <w:lang w:val="es-BO"/>
        </w:rPr>
        <w:t>Durante el Acto de Apertura de propuestas no se descalificará a ningún proponente, siendo esta una atribución de la Comisión de Calificación en el proceso de evaluación.</w:t>
      </w:r>
      <w:bookmarkEnd w:id="144"/>
      <w:bookmarkEnd w:id="145"/>
      <w:bookmarkEnd w:id="146"/>
      <w:bookmarkEnd w:id="147"/>
    </w:p>
    <w:p w14:paraId="7CC15D1C" w14:textId="77777777" w:rsidR="003C6A0A" w:rsidRPr="003C0DD8" w:rsidRDefault="003C6A0A" w:rsidP="003C6A0A">
      <w:pPr>
        <w:ind w:left="1440" w:hanging="24"/>
        <w:jc w:val="both"/>
        <w:rPr>
          <w:rFonts w:ascii="Verdana" w:hAnsi="Verdana" w:cs="Arial"/>
          <w:sz w:val="18"/>
          <w:szCs w:val="18"/>
          <w:lang w:val="es-BO"/>
        </w:rPr>
      </w:pPr>
    </w:p>
    <w:p w14:paraId="211E02B8" w14:textId="77777777" w:rsidR="003C6A0A" w:rsidRPr="003C0DD8" w:rsidRDefault="003C6A0A" w:rsidP="00377592">
      <w:pPr>
        <w:pStyle w:val="Prrafodelista"/>
        <w:ind w:left="1134"/>
        <w:jc w:val="both"/>
        <w:rPr>
          <w:rFonts w:ascii="Verdana" w:hAnsi="Verdana" w:cs="Arial"/>
          <w:sz w:val="18"/>
          <w:szCs w:val="18"/>
          <w:lang w:val="es-BO"/>
        </w:rPr>
      </w:pPr>
      <w:r w:rsidRPr="003C0DD8">
        <w:rPr>
          <w:rFonts w:ascii="Verdana" w:hAnsi="Verdana" w:cs="Arial"/>
          <w:sz w:val="18"/>
          <w:szCs w:val="18"/>
          <w:lang w:val="es-BO"/>
        </w:rPr>
        <w:lastRenderedPageBreak/>
        <w:t>Los integrantes de la Comisión de Calificación y los asistentes deberán abstenerse de emitir criterios o juicios de valor sobre el contenido de las propuestas.</w:t>
      </w:r>
    </w:p>
    <w:p w14:paraId="175B16F3" w14:textId="77777777" w:rsidR="003C6A0A" w:rsidRPr="003C0DD8" w:rsidRDefault="003C6A0A" w:rsidP="003C6A0A">
      <w:pPr>
        <w:ind w:left="1440" w:hanging="720"/>
        <w:jc w:val="both"/>
        <w:rPr>
          <w:rFonts w:ascii="Verdana" w:hAnsi="Verdana" w:cs="Arial"/>
          <w:sz w:val="18"/>
          <w:szCs w:val="18"/>
          <w:lang w:val="es-BO"/>
        </w:rPr>
      </w:pPr>
    </w:p>
    <w:p w14:paraId="1C8C3468" w14:textId="384AC454" w:rsidR="00047EB2" w:rsidRPr="00233B77" w:rsidRDefault="003C6A0A" w:rsidP="00DA03F5">
      <w:pPr>
        <w:pStyle w:val="Prrafodelista"/>
        <w:numPr>
          <w:ilvl w:val="1"/>
          <w:numId w:val="11"/>
        </w:numPr>
        <w:ind w:left="1134" w:hanging="708"/>
        <w:jc w:val="both"/>
        <w:rPr>
          <w:rFonts w:ascii="Verdana" w:hAnsi="Verdana" w:cs="Arial"/>
          <w:b/>
          <w:sz w:val="18"/>
          <w:szCs w:val="18"/>
          <w:lang w:val="es-BO"/>
        </w:rPr>
      </w:pPr>
      <w:bookmarkStart w:id="148" w:name="_Toc347248108"/>
      <w:bookmarkStart w:id="149" w:name="_Toc347248438"/>
      <w:bookmarkStart w:id="150" w:name="_Toc355774194"/>
      <w:bookmarkStart w:id="151" w:name="_Toc355974658"/>
      <w:r w:rsidRPr="003C0DD8">
        <w:rPr>
          <w:rFonts w:ascii="Verdana" w:hAnsi="Verdana"/>
          <w:sz w:val="18"/>
          <w:szCs w:val="18"/>
          <w:lang w:val="es-BO"/>
        </w:rPr>
        <w:t>Concluido el Acto de Apertura, la nómina de proponentes será remitida</w:t>
      </w:r>
      <w:r w:rsidR="00E843B2" w:rsidRPr="003C0DD8">
        <w:rPr>
          <w:rFonts w:ascii="Verdana" w:hAnsi="Verdana"/>
          <w:sz w:val="18"/>
          <w:szCs w:val="18"/>
          <w:lang w:val="es-BO"/>
        </w:rPr>
        <w:t>,</w:t>
      </w:r>
      <w:r w:rsidRPr="003C0DD8">
        <w:rPr>
          <w:rFonts w:ascii="Verdana" w:hAnsi="Verdana"/>
          <w:sz w:val="18"/>
          <w:szCs w:val="18"/>
          <w:lang w:val="es-BO"/>
        </w:rPr>
        <w:t xml:space="preserve"> por la Comisión de Calific</w:t>
      </w:r>
      <w:r w:rsidR="00757876" w:rsidRPr="003C0DD8">
        <w:rPr>
          <w:rFonts w:ascii="Verdana" w:hAnsi="Verdana"/>
          <w:sz w:val="18"/>
          <w:szCs w:val="18"/>
          <w:lang w:val="es-BO"/>
        </w:rPr>
        <w:t>ación al RPC en forma inmediata</w:t>
      </w:r>
      <w:r w:rsidRPr="003C0DD8">
        <w:rPr>
          <w:rFonts w:ascii="Verdana" w:hAnsi="Verdana"/>
          <w:sz w:val="18"/>
          <w:szCs w:val="18"/>
          <w:lang w:val="es-BO"/>
        </w:rPr>
        <w:t xml:space="preserve"> para efectos de eventual excusa</w:t>
      </w:r>
      <w:r w:rsidRPr="003C0DD8">
        <w:rPr>
          <w:rFonts w:ascii="Verdana" w:hAnsi="Verdana"/>
          <w:b/>
          <w:sz w:val="18"/>
          <w:szCs w:val="18"/>
          <w:lang w:val="es-BO"/>
        </w:rPr>
        <w:t>.</w:t>
      </w:r>
      <w:bookmarkEnd w:id="148"/>
      <w:bookmarkEnd w:id="149"/>
      <w:bookmarkEnd w:id="150"/>
      <w:bookmarkEnd w:id="151"/>
    </w:p>
    <w:p w14:paraId="275AA136" w14:textId="77777777" w:rsidR="00233B77" w:rsidRPr="00233B77" w:rsidRDefault="00233B77" w:rsidP="00233B77">
      <w:pPr>
        <w:pStyle w:val="Prrafodelista"/>
        <w:ind w:left="1134"/>
        <w:jc w:val="both"/>
        <w:rPr>
          <w:rFonts w:ascii="Verdana" w:hAnsi="Verdana" w:cs="Arial"/>
          <w:b/>
          <w:sz w:val="18"/>
          <w:szCs w:val="18"/>
          <w:lang w:val="es-BO"/>
        </w:rPr>
      </w:pPr>
    </w:p>
    <w:p w14:paraId="10E78CD2" w14:textId="4EF6D937" w:rsidR="00233B77" w:rsidRPr="00233B77" w:rsidRDefault="00233B77" w:rsidP="00233B77">
      <w:pPr>
        <w:pStyle w:val="Prrafodelista"/>
        <w:numPr>
          <w:ilvl w:val="1"/>
          <w:numId w:val="11"/>
        </w:numPr>
        <w:ind w:left="1134" w:hanging="708"/>
        <w:jc w:val="both"/>
        <w:rPr>
          <w:rFonts w:ascii="Verdana" w:hAnsi="Verdana"/>
          <w:sz w:val="18"/>
          <w:szCs w:val="18"/>
          <w:lang w:val="es-BO"/>
        </w:rPr>
      </w:pPr>
      <w:r w:rsidRPr="00233B77">
        <w:rPr>
          <w:rFonts w:ascii="Verdana" w:hAnsi="Verdana"/>
          <w:color w:val="FF0000"/>
          <w:sz w:val="18"/>
          <w:szCs w:val="18"/>
          <w:lang w:val="es-BO"/>
        </w:rPr>
        <w:t>La apertura de propuestas electrónicas se realizará a través del sistema de conformidad al procedimiento establecido en la reglamentación al Decreto Supremo N° 4285</w:t>
      </w:r>
      <w:r>
        <w:rPr>
          <w:rFonts w:ascii="Verdana" w:hAnsi="Verdana"/>
          <w:color w:val="FF0000"/>
          <w:sz w:val="18"/>
          <w:szCs w:val="18"/>
          <w:lang w:val="es-BO"/>
        </w:rPr>
        <w:t>.</w:t>
      </w:r>
    </w:p>
    <w:p w14:paraId="49C3423D" w14:textId="77777777" w:rsidR="00377592" w:rsidRPr="003C0DD8" w:rsidRDefault="00377592" w:rsidP="00377592">
      <w:pPr>
        <w:pStyle w:val="Prrafodelista"/>
        <w:ind w:left="1134"/>
        <w:jc w:val="both"/>
        <w:rPr>
          <w:rFonts w:ascii="Verdana" w:hAnsi="Verdana" w:cs="Arial"/>
          <w:b/>
          <w:sz w:val="18"/>
          <w:szCs w:val="18"/>
          <w:lang w:val="es-BO"/>
        </w:rPr>
      </w:pPr>
    </w:p>
    <w:p w14:paraId="46EA07EC" w14:textId="77777777" w:rsidR="00165031" w:rsidRDefault="00165031" w:rsidP="003C6A0A">
      <w:pPr>
        <w:jc w:val="center"/>
        <w:rPr>
          <w:rFonts w:ascii="Verdana" w:hAnsi="Verdana" w:cs="Arial"/>
          <w:b/>
          <w:sz w:val="18"/>
          <w:szCs w:val="18"/>
          <w:lang w:val="es-BO"/>
        </w:rPr>
      </w:pPr>
    </w:p>
    <w:p w14:paraId="17B24FE4" w14:textId="77777777" w:rsidR="00233B77" w:rsidRDefault="00233B77">
      <w:pPr>
        <w:rPr>
          <w:rFonts w:ascii="Verdana" w:hAnsi="Verdana" w:cs="Arial"/>
          <w:b/>
          <w:sz w:val="18"/>
          <w:szCs w:val="18"/>
          <w:lang w:val="es-BO"/>
        </w:rPr>
      </w:pPr>
      <w:r>
        <w:rPr>
          <w:rFonts w:ascii="Verdana" w:hAnsi="Verdana" w:cs="Arial"/>
          <w:b/>
          <w:sz w:val="18"/>
          <w:szCs w:val="18"/>
          <w:lang w:val="es-BO"/>
        </w:rPr>
        <w:br w:type="page"/>
      </w:r>
    </w:p>
    <w:p w14:paraId="62D0EA6F" w14:textId="373F6FD7" w:rsidR="003C6A0A" w:rsidRPr="003C0DD8" w:rsidRDefault="003C6A0A" w:rsidP="003C6A0A">
      <w:pPr>
        <w:jc w:val="center"/>
        <w:rPr>
          <w:rFonts w:ascii="Verdana" w:hAnsi="Verdana" w:cs="Arial"/>
          <w:b/>
          <w:sz w:val="18"/>
          <w:szCs w:val="18"/>
          <w:lang w:val="es-BO"/>
        </w:rPr>
      </w:pPr>
      <w:r w:rsidRPr="003C0DD8">
        <w:rPr>
          <w:rFonts w:ascii="Verdana" w:hAnsi="Verdana" w:cs="Arial"/>
          <w:b/>
          <w:sz w:val="18"/>
          <w:szCs w:val="18"/>
          <w:lang w:val="es-BO"/>
        </w:rPr>
        <w:lastRenderedPageBreak/>
        <w:t>SECCIÓN IV</w:t>
      </w:r>
    </w:p>
    <w:p w14:paraId="03BEA115" w14:textId="77777777" w:rsidR="003C6A0A" w:rsidRPr="003C0DD8" w:rsidRDefault="003C6A0A" w:rsidP="003C6A0A">
      <w:pPr>
        <w:jc w:val="center"/>
        <w:rPr>
          <w:rFonts w:ascii="Verdana" w:hAnsi="Verdana" w:cs="Arial"/>
          <w:sz w:val="18"/>
          <w:szCs w:val="18"/>
          <w:lang w:val="es-BO"/>
        </w:rPr>
      </w:pPr>
      <w:r w:rsidRPr="003C0DD8">
        <w:rPr>
          <w:rFonts w:ascii="Verdana" w:hAnsi="Verdana" w:cs="Arial"/>
          <w:b/>
          <w:sz w:val="18"/>
          <w:szCs w:val="18"/>
          <w:lang w:val="es-BO"/>
        </w:rPr>
        <w:t>EVALUACIÓN Y ADJUDICACIÓN</w:t>
      </w:r>
    </w:p>
    <w:p w14:paraId="433666AA" w14:textId="77777777" w:rsidR="003C6A0A" w:rsidRPr="003C0DD8" w:rsidRDefault="003C6A0A" w:rsidP="003C6A0A">
      <w:pPr>
        <w:jc w:val="both"/>
        <w:rPr>
          <w:rFonts w:ascii="Verdana" w:hAnsi="Verdana" w:cs="Arial"/>
          <w:b/>
          <w:sz w:val="18"/>
          <w:szCs w:val="18"/>
          <w:lang w:val="es-BO"/>
        </w:rPr>
      </w:pPr>
    </w:p>
    <w:p w14:paraId="190D5EE7" w14:textId="77777777" w:rsidR="003C6A0A" w:rsidRPr="003C0DD8" w:rsidRDefault="003C6A0A" w:rsidP="00DA03F5">
      <w:pPr>
        <w:pStyle w:val="Ttulo"/>
        <w:numPr>
          <w:ilvl w:val="0"/>
          <w:numId w:val="11"/>
        </w:numPr>
        <w:spacing w:before="0" w:after="0"/>
        <w:jc w:val="left"/>
        <w:rPr>
          <w:rFonts w:ascii="Verdana" w:hAnsi="Verdana"/>
          <w:sz w:val="18"/>
          <w:szCs w:val="18"/>
          <w:lang w:val="es-BO"/>
        </w:rPr>
      </w:pPr>
      <w:bookmarkStart w:id="152" w:name="_Toc517857087"/>
      <w:r w:rsidRPr="003C0DD8">
        <w:rPr>
          <w:rFonts w:ascii="Verdana" w:hAnsi="Verdana"/>
          <w:sz w:val="18"/>
          <w:szCs w:val="18"/>
          <w:lang w:val="es-BO"/>
        </w:rPr>
        <w:t>EVALUACIÓN DE PROPUESTAS</w:t>
      </w:r>
      <w:bookmarkEnd w:id="152"/>
    </w:p>
    <w:p w14:paraId="30FE80E9" w14:textId="77777777" w:rsidR="003C6A0A" w:rsidRPr="003C0DD8" w:rsidRDefault="003C6A0A" w:rsidP="003C6A0A">
      <w:pPr>
        <w:ind w:left="720"/>
        <w:jc w:val="both"/>
        <w:rPr>
          <w:rFonts w:ascii="Verdana" w:hAnsi="Verdana" w:cs="Arial"/>
          <w:b/>
          <w:sz w:val="18"/>
          <w:szCs w:val="18"/>
          <w:lang w:val="es-BO"/>
        </w:rPr>
      </w:pPr>
    </w:p>
    <w:p w14:paraId="2EA43EF1" w14:textId="77777777" w:rsidR="002F58AE" w:rsidRPr="003C0DD8" w:rsidRDefault="002F58AE" w:rsidP="002F58AE">
      <w:pPr>
        <w:ind w:left="432"/>
        <w:jc w:val="both"/>
        <w:rPr>
          <w:rFonts w:ascii="Verdana" w:hAnsi="Verdana" w:cs="Arial"/>
          <w:sz w:val="18"/>
          <w:szCs w:val="18"/>
          <w:lang w:val="es-BO"/>
        </w:rPr>
      </w:pPr>
      <w:r w:rsidRPr="003C0DD8">
        <w:rPr>
          <w:rFonts w:ascii="Verdana" w:hAnsi="Verdana" w:cs="Arial"/>
          <w:sz w:val="18"/>
          <w:szCs w:val="18"/>
          <w:lang w:val="es-BO"/>
        </w:rPr>
        <w:t>La entidad convocante, para la evaluación de propuestas aplicar</w:t>
      </w:r>
      <w:r w:rsidR="00377592" w:rsidRPr="003C0DD8">
        <w:rPr>
          <w:rFonts w:ascii="Verdana" w:hAnsi="Verdana" w:cs="Arial"/>
          <w:sz w:val="18"/>
          <w:szCs w:val="18"/>
          <w:lang w:val="es-BO"/>
        </w:rPr>
        <w:t>á el Método</w:t>
      </w:r>
      <w:r w:rsidRPr="003C0DD8">
        <w:rPr>
          <w:rFonts w:ascii="Verdana" w:hAnsi="Verdana" w:cs="Arial"/>
          <w:sz w:val="18"/>
          <w:szCs w:val="18"/>
          <w:lang w:val="es-BO"/>
        </w:rPr>
        <w:t xml:space="preserve"> de Selección y Adjudicación Precio Evaluado Más Bajo.</w:t>
      </w:r>
    </w:p>
    <w:p w14:paraId="6E0F6449" w14:textId="77777777" w:rsidR="003C6A0A" w:rsidRPr="003C0DD8" w:rsidRDefault="003C6A0A" w:rsidP="00C07A0F">
      <w:pPr>
        <w:pStyle w:val="Ttulo3"/>
        <w:numPr>
          <w:ilvl w:val="0"/>
          <w:numId w:val="0"/>
        </w:numPr>
        <w:spacing w:before="0" w:after="0"/>
        <w:ind w:left="360"/>
        <w:rPr>
          <w:rFonts w:ascii="Verdana" w:hAnsi="Verdana"/>
          <w:sz w:val="18"/>
          <w:szCs w:val="18"/>
          <w:lang w:val="es-BO"/>
        </w:rPr>
      </w:pPr>
    </w:p>
    <w:p w14:paraId="5F874253" w14:textId="5D2A0F32" w:rsidR="00B8356F" w:rsidRPr="003C0DD8" w:rsidRDefault="00B8356F" w:rsidP="00DA03F5">
      <w:pPr>
        <w:pStyle w:val="Ttulo"/>
        <w:numPr>
          <w:ilvl w:val="0"/>
          <w:numId w:val="11"/>
        </w:numPr>
        <w:spacing w:before="0" w:after="0"/>
        <w:jc w:val="left"/>
        <w:rPr>
          <w:rFonts w:ascii="Verdana" w:hAnsi="Verdana"/>
          <w:sz w:val="18"/>
          <w:szCs w:val="18"/>
          <w:lang w:val="es-BO"/>
        </w:rPr>
      </w:pPr>
      <w:bookmarkStart w:id="153" w:name="_Toc517857088"/>
      <w:r w:rsidRPr="003C0DD8">
        <w:rPr>
          <w:rFonts w:ascii="Verdana" w:hAnsi="Verdana"/>
          <w:sz w:val="18"/>
          <w:szCs w:val="18"/>
          <w:lang w:val="es-BO"/>
        </w:rPr>
        <w:t>EVALUACIÓN PRELIMINAR</w:t>
      </w:r>
      <w:bookmarkEnd w:id="153"/>
    </w:p>
    <w:p w14:paraId="63084317" w14:textId="77777777" w:rsidR="00B8356F" w:rsidRPr="003C0DD8" w:rsidRDefault="00B8356F" w:rsidP="00B8356F">
      <w:pPr>
        <w:tabs>
          <w:tab w:val="left" w:pos="567"/>
        </w:tabs>
        <w:ind w:left="567"/>
        <w:jc w:val="both"/>
        <w:rPr>
          <w:rFonts w:ascii="Verdana" w:hAnsi="Verdana" w:cs="Arial"/>
          <w:b/>
          <w:sz w:val="18"/>
          <w:szCs w:val="18"/>
          <w:lang w:val="es-BO"/>
        </w:rPr>
      </w:pPr>
    </w:p>
    <w:p w14:paraId="4F02BA7F" w14:textId="374E70F3" w:rsidR="003C4B7B" w:rsidRPr="003C0DD8" w:rsidRDefault="006E1177" w:rsidP="00B67612">
      <w:pPr>
        <w:ind w:left="432"/>
        <w:jc w:val="both"/>
        <w:rPr>
          <w:rFonts w:ascii="Verdana" w:hAnsi="Verdana" w:cs="Arial"/>
          <w:sz w:val="18"/>
          <w:szCs w:val="18"/>
          <w:lang w:val="es-BO"/>
        </w:rPr>
      </w:pPr>
      <w:r w:rsidRPr="003C0DD8">
        <w:rPr>
          <w:rFonts w:ascii="Verdana" w:hAnsi="Verdana" w:cs="Arial"/>
          <w:sz w:val="18"/>
          <w:szCs w:val="18"/>
          <w:lang w:val="es-BO"/>
        </w:rPr>
        <w:t xml:space="preserve">Concluido el acto de apertura, en sesión reservada, la Comisión de </w:t>
      </w:r>
      <w:r w:rsidR="003F27C8" w:rsidRPr="003C0DD8">
        <w:rPr>
          <w:rFonts w:ascii="Verdana" w:hAnsi="Verdana" w:cs="Arial"/>
          <w:sz w:val="18"/>
          <w:szCs w:val="18"/>
          <w:lang w:val="es-BO"/>
        </w:rPr>
        <w:t>Calificación determinará</w:t>
      </w:r>
      <w:r w:rsidRPr="003C0DD8">
        <w:rPr>
          <w:rFonts w:ascii="Verdana" w:hAnsi="Verdana" w:cs="Arial"/>
          <w:sz w:val="18"/>
          <w:szCs w:val="18"/>
          <w:lang w:val="es-BO"/>
        </w:rPr>
        <w:t xml:space="preserve"> si las propuestas continúan o se descalifican, verificando el cumplimien</w:t>
      </w:r>
      <w:r w:rsidR="006304A6" w:rsidRPr="003C0DD8">
        <w:rPr>
          <w:rFonts w:ascii="Verdana" w:hAnsi="Verdana" w:cs="Arial"/>
          <w:sz w:val="18"/>
          <w:szCs w:val="18"/>
          <w:lang w:val="es-BO"/>
        </w:rPr>
        <w:t>to sustancial y la validez de l</w:t>
      </w:r>
      <w:r w:rsidR="00C47AF6" w:rsidRPr="003C0DD8">
        <w:rPr>
          <w:rFonts w:ascii="Verdana" w:hAnsi="Verdana" w:cs="Arial"/>
          <w:sz w:val="18"/>
          <w:szCs w:val="18"/>
          <w:lang w:val="es-BO"/>
        </w:rPr>
        <w:t>o</w:t>
      </w:r>
      <w:r w:rsidRPr="003C0DD8">
        <w:rPr>
          <w:rFonts w:ascii="Verdana" w:hAnsi="Verdana" w:cs="Arial"/>
          <w:sz w:val="18"/>
          <w:szCs w:val="18"/>
          <w:lang w:val="es-BO"/>
        </w:rPr>
        <w:t xml:space="preserve">s </w:t>
      </w:r>
      <w:r w:rsidR="00C47AF6" w:rsidRPr="003C0DD8">
        <w:rPr>
          <w:rFonts w:ascii="Verdana" w:hAnsi="Verdana" w:cs="Arial"/>
          <w:sz w:val="18"/>
          <w:szCs w:val="18"/>
          <w:lang w:val="es-BO"/>
        </w:rPr>
        <w:t>formularios de la propuesta</w:t>
      </w:r>
      <w:r w:rsidRPr="003C0DD8">
        <w:rPr>
          <w:rFonts w:ascii="Verdana" w:hAnsi="Verdana" w:cs="Arial"/>
          <w:sz w:val="18"/>
          <w:szCs w:val="18"/>
          <w:lang w:val="es-BO"/>
        </w:rPr>
        <w:t>, utilizando el Formulario V-1</w:t>
      </w:r>
      <w:r w:rsidR="003C4B7B" w:rsidRPr="003C0DD8">
        <w:rPr>
          <w:rFonts w:ascii="Verdana" w:hAnsi="Verdana" w:cs="Arial"/>
          <w:sz w:val="18"/>
          <w:szCs w:val="18"/>
          <w:lang w:val="es-BO"/>
        </w:rPr>
        <w:t>.</w:t>
      </w:r>
    </w:p>
    <w:p w14:paraId="36B97E9E" w14:textId="77777777" w:rsidR="00127AF1" w:rsidRPr="003C0DD8" w:rsidRDefault="00127AF1" w:rsidP="00B67612">
      <w:pPr>
        <w:ind w:left="432"/>
        <w:jc w:val="both"/>
        <w:rPr>
          <w:rFonts w:ascii="Verdana" w:hAnsi="Verdana" w:cs="Arial"/>
          <w:sz w:val="18"/>
          <w:szCs w:val="18"/>
          <w:lang w:val="es-BO"/>
        </w:rPr>
      </w:pPr>
    </w:p>
    <w:p w14:paraId="053B3D22" w14:textId="486C519A" w:rsidR="00C878BE" w:rsidRPr="003C0DD8" w:rsidRDefault="00A9330A" w:rsidP="00DA03F5">
      <w:pPr>
        <w:pStyle w:val="Ttulo"/>
        <w:numPr>
          <w:ilvl w:val="0"/>
          <w:numId w:val="11"/>
        </w:numPr>
        <w:spacing w:before="0" w:after="0"/>
        <w:jc w:val="left"/>
        <w:rPr>
          <w:rFonts w:ascii="Verdana" w:hAnsi="Verdana"/>
          <w:sz w:val="18"/>
          <w:szCs w:val="18"/>
          <w:lang w:val="es-BO"/>
        </w:rPr>
      </w:pPr>
      <w:bookmarkStart w:id="154" w:name="_Toc517857089"/>
      <w:r w:rsidRPr="003C0DD8">
        <w:rPr>
          <w:rFonts w:ascii="Verdana" w:hAnsi="Verdana"/>
          <w:sz w:val="18"/>
          <w:szCs w:val="18"/>
          <w:lang w:val="es-BO"/>
        </w:rPr>
        <w:t>MÉTODO</w:t>
      </w:r>
      <w:r w:rsidR="00C878BE" w:rsidRPr="003C0DD8">
        <w:rPr>
          <w:rFonts w:ascii="Verdana" w:hAnsi="Verdana"/>
          <w:sz w:val="18"/>
          <w:szCs w:val="18"/>
          <w:lang w:val="es-BO"/>
        </w:rPr>
        <w:t xml:space="preserve"> DE SELECCIÓN Y </w:t>
      </w:r>
      <w:r w:rsidRPr="003C0DD8">
        <w:rPr>
          <w:rFonts w:ascii="Verdana" w:hAnsi="Verdana"/>
          <w:sz w:val="18"/>
          <w:szCs w:val="18"/>
          <w:lang w:val="es-BO"/>
        </w:rPr>
        <w:t>ADJUDICACIÓN</w:t>
      </w:r>
      <w:r w:rsidR="00C878BE" w:rsidRPr="003C0DD8">
        <w:rPr>
          <w:rFonts w:ascii="Verdana" w:hAnsi="Verdana"/>
          <w:sz w:val="18"/>
          <w:szCs w:val="18"/>
          <w:lang w:val="es-BO"/>
        </w:rPr>
        <w:t xml:space="preserve"> PRECIO EVALUADO MÁS BAJO</w:t>
      </w:r>
      <w:bookmarkEnd w:id="154"/>
    </w:p>
    <w:p w14:paraId="4CA4EAA3" w14:textId="77777777" w:rsidR="00C878BE" w:rsidRPr="003C0DD8" w:rsidRDefault="00C878BE" w:rsidP="00C878BE">
      <w:pPr>
        <w:tabs>
          <w:tab w:val="left" w:pos="567"/>
        </w:tabs>
        <w:ind w:left="567"/>
        <w:jc w:val="both"/>
        <w:rPr>
          <w:rFonts w:ascii="Verdana" w:hAnsi="Verdana" w:cs="Arial"/>
          <w:sz w:val="18"/>
          <w:szCs w:val="18"/>
          <w:lang w:val="es-BO"/>
        </w:rPr>
      </w:pPr>
    </w:p>
    <w:p w14:paraId="6DCA4C46" w14:textId="77777777" w:rsidR="00C878BE" w:rsidRPr="003C0DD8" w:rsidRDefault="00C878BE" w:rsidP="00DA03F5">
      <w:pPr>
        <w:pStyle w:val="Prrafodelista"/>
        <w:numPr>
          <w:ilvl w:val="1"/>
          <w:numId w:val="11"/>
        </w:numPr>
        <w:ind w:left="1134" w:hanging="708"/>
        <w:jc w:val="both"/>
        <w:rPr>
          <w:rFonts w:ascii="Verdana" w:hAnsi="Verdana"/>
          <w:b/>
          <w:sz w:val="18"/>
          <w:szCs w:val="18"/>
          <w:lang w:val="es-BO"/>
        </w:rPr>
      </w:pPr>
      <w:r w:rsidRPr="003C0DD8">
        <w:rPr>
          <w:rFonts w:ascii="Verdana" w:hAnsi="Verdana"/>
          <w:b/>
          <w:sz w:val="18"/>
          <w:szCs w:val="18"/>
          <w:lang w:val="es-BO"/>
        </w:rPr>
        <w:t>Evaluación de la Propuesta Económica</w:t>
      </w:r>
    </w:p>
    <w:p w14:paraId="04DD0A33" w14:textId="77777777" w:rsidR="00C878BE" w:rsidRPr="003C0DD8" w:rsidRDefault="00C878BE" w:rsidP="000709D3">
      <w:pPr>
        <w:rPr>
          <w:lang w:val="es-BO"/>
        </w:rPr>
      </w:pPr>
    </w:p>
    <w:p w14:paraId="2EDD083E" w14:textId="77777777" w:rsidR="00A739F6" w:rsidRPr="003C0DD8" w:rsidRDefault="00A739F6" w:rsidP="00DA03F5">
      <w:pPr>
        <w:pStyle w:val="Prrafodelista"/>
        <w:numPr>
          <w:ilvl w:val="2"/>
          <w:numId w:val="11"/>
        </w:numPr>
        <w:ind w:left="1985" w:hanging="851"/>
        <w:jc w:val="both"/>
        <w:rPr>
          <w:rFonts w:ascii="Verdana" w:hAnsi="Verdana"/>
          <w:b/>
          <w:sz w:val="18"/>
          <w:szCs w:val="18"/>
          <w:lang w:val="es-BO"/>
        </w:rPr>
      </w:pPr>
      <w:r w:rsidRPr="003C0DD8">
        <w:rPr>
          <w:rFonts w:ascii="Verdana" w:hAnsi="Verdana"/>
          <w:b/>
          <w:sz w:val="18"/>
          <w:szCs w:val="18"/>
          <w:lang w:val="es-BO"/>
        </w:rPr>
        <w:t>Determinación de la Propuesta con el Precio Evaluado Más Bajo</w:t>
      </w:r>
    </w:p>
    <w:p w14:paraId="7091F176" w14:textId="77777777" w:rsidR="00A739F6" w:rsidRPr="003C0DD8" w:rsidRDefault="00A739F6" w:rsidP="00A739F6">
      <w:pPr>
        <w:jc w:val="both"/>
        <w:rPr>
          <w:rFonts w:ascii="Verdana" w:hAnsi="Verdana" w:cs="Arial"/>
          <w:b/>
          <w:sz w:val="18"/>
          <w:szCs w:val="18"/>
          <w:lang w:val="es-BO"/>
        </w:rPr>
      </w:pPr>
    </w:p>
    <w:p w14:paraId="29E92BE3" w14:textId="77777777" w:rsidR="00FB6371" w:rsidRPr="003C0DD8" w:rsidRDefault="00A739F6" w:rsidP="000709D3">
      <w:pPr>
        <w:pStyle w:val="Prrafodelista"/>
        <w:ind w:left="1985"/>
        <w:jc w:val="both"/>
        <w:rPr>
          <w:rFonts w:ascii="Verdana" w:hAnsi="Verdana" w:cs="Arial"/>
          <w:sz w:val="18"/>
          <w:szCs w:val="18"/>
          <w:lang w:val="es-BO"/>
        </w:rPr>
      </w:pPr>
      <w:r w:rsidRPr="003C0DD8">
        <w:rPr>
          <w:rFonts w:ascii="Verdana" w:hAnsi="Verdana" w:cs="Arial"/>
          <w:sz w:val="18"/>
          <w:szCs w:val="18"/>
          <w:lang w:val="es-BO"/>
        </w:rPr>
        <w:t xml:space="preserve">La Comisión de Calificación, </w:t>
      </w:r>
      <w:r w:rsidR="000E5C3A" w:rsidRPr="003C0DD8">
        <w:rPr>
          <w:rFonts w:ascii="Verdana" w:hAnsi="Verdana" w:cs="Arial"/>
          <w:sz w:val="18"/>
          <w:szCs w:val="18"/>
          <w:lang w:val="es-BO"/>
        </w:rPr>
        <w:t xml:space="preserve">seleccionará </w:t>
      </w:r>
      <w:r w:rsidR="00F57514" w:rsidRPr="003C0DD8">
        <w:rPr>
          <w:rFonts w:ascii="Verdana" w:hAnsi="Verdana" w:cs="Arial"/>
          <w:sz w:val="18"/>
          <w:szCs w:val="18"/>
          <w:lang w:val="es-BO"/>
        </w:rPr>
        <w:t xml:space="preserve">la propuesta con </w:t>
      </w:r>
      <w:r w:rsidR="000E5C3A" w:rsidRPr="003C0DD8">
        <w:rPr>
          <w:rFonts w:ascii="Verdana" w:hAnsi="Verdana" w:cs="Arial"/>
          <w:sz w:val="18"/>
          <w:szCs w:val="18"/>
          <w:lang w:val="es-BO"/>
        </w:rPr>
        <w:t xml:space="preserve">el </w:t>
      </w:r>
      <w:r w:rsidR="00A17E92" w:rsidRPr="003C0DD8">
        <w:rPr>
          <w:rFonts w:ascii="Verdana" w:hAnsi="Verdana" w:cs="Arial"/>
          <w:sz w:val="18"/>
          <w:szCs w:val="18"/>
          <w:lang w:val="es-BO"/>
        </w:rPr>
        <w:t>menor valor</w:t>
      </w:r>
      <w:r w:rsidR="00D517C7" w:rsidRPr="003C0DD8">
        <w:rPr>
          <w:rFonts w:ascii="Verdana" w:hAnsi="Verdana" w:cs="Arial"/>
          <w:sz w:val="18"/>
          <w:szCs w:val="18"/>
          <w:lang w:val="es-BO"/>
        </w:rPr>
        <w:t xml:space="preserve"> </w:t>
      </w:r>
      <w:r w:rsidR="001360D3" w:rsidRPr="003C0DD8">
        <w:rPr>
          <w:rFonts w:ascii="Verdana" w:hAnsi="Verdana" w:cs="Arial"/>
          <w:sz w:val="18"/>
          <w:szCs w:val="18"/>
          <w:lang w:val="es-BO"/>
        </w:rPr>
        <w:t>registrad</w:t>
      </w:r>
      <w:r w:rsidR="00F57514" w:rsidRPr="003C0DD8">
        <w:rPr>
          <w:rFonts w:ascii="Verdana" w:hAnsi="Verdana" w:cs="Arial"/>
          <w:sz w:val="18"/>
          <w:szCs w:val="18"/>
          <w:lang w:val="es-BO"/>
        </w:rPr>
        <w:t>o</w:t>
      </w:r>
      <w:r w:rsidR="001360D3" w:rsidRPr="003C0DD8">
        <w:rPr>
          <w:rFonts w:ascii="Verdana" w:hAnsi="Verdana" w:cs="Arial"/>
          <w:sz w:val="18"/>
          <w:szCs w:val="18"/>
          <w:lang w:val="es-BO"/>
        </w:rPr>
        <w:t xml:space="preserve"> en el Formulario V-2</w:t>
      </w:r>
      <w:r w:rsidR="000E5C3A" w:rsidRPr="003C0DD8">
        <w:rPr>
          <w:rFonts w:ascii="Verdana" w:hAnsi="Verdana" w:cs="Arial"/>
          <w:sz w:val="18"/>
          <w:szCs w:val="18"/>
          <w:lang w:val="es-BO"/>
        </w:rPr>
        <w:t xml:space="preserve">, </w:t>
      </w:r>
      <w:r w:rsidR="00FB6371" w:rsidRPr="003C0DD8">
        <w:rPr>
          <w:rFonts w:ascii="Verdana" w:hAnsi="Verdana" w:cs="Arial"/>
          <w:sz w:val="18"/>
          <w:szCs w:val="18"/>
          <w:lang w:val="es-BO"/>
        </w:rPr>
        <w:t xml:space="preserve">considerando la información contenida en la propuesta económica, misma </w:t>
      </w:r>
      <w:r w:rsidRPr="003C0DD8">
        <w:rPr>
          <w:rFonts w:ascii="Verdana" w:hAnsi="Verdana" w:cs="Arial"/>
          <w:sz w:val="18"/>
          <w:szCs w:val="18"/>
          <w:lang w:val="es-BO"/>
        </w:rPr>
        <w:t xml:space="preserve">que no </w:t>
      </w:r>
      <w:r w:rsidR="003F27C8" w:rsidRPr="003C0DD8">
        <w:rPr>
          <w:rFonts w:ascii="Verdana" w:hAnsi="Verdana" w:cs="Arial"/>
          <w:sz w:val="18"/>
          <w:szCs w:val="18"/>
          <w:lang w:val="es-BO"/>
        </w:rPr>
        <w:t>deberá excede</w:t>
      </w:r>
      <w:r w:rsidR="004C7161" w:rsidRPr="003C0DD8">
        <w:rPr>
          <w:rFonts w:ascii="Verdana" w:hAnsi="Verdana" w:cs="Arial"/>
          <w:sz w:val="18"/>
          <w:szCs w:val="18"/>
          <w:lang w:val="es-BO"/>
        </w:rPr>
        <w:t>r</w:t>
      </w:r>
      <w:r w:rsidRPr="003C0DD8">
        <w:rPr>
          <w:rFonts w:ascii="Verdana" w:hAnsi="Verdana" w:cs="Arial"/>
          <w:sz w:val="18"/>
          <w:szCs w:val="18"/>
          <w:lang w:val="es-BO"/>
        </w:rPr>
        <w:t xml:space="preserve"> el Precio Referencial.</w:t>
      </w:r>
    </w:p>
    <w:p w14:paraId="71456C38" w14:textId="77777777" w:rsidR="00FB6371" w:rsidRPr="003C0DD8" w:rsidRDefault="00FB6371" w:rsidP="00FB6371">
      <w:pPr>
        <w:ind w:left="708" w:firstLine="12"/>
        <w:jc w:val="both"/>
        <w:rPr>
          <w:rFonts w:ascii="Verdana" w:hAnsi="Verdana" w:cs="Arial"/>
          <w:sz w:val="18"/>
          <w:szCs w:val="18"/>
          <w:lang w:val="es-BO"/>
        </w:rPr>
      </w:pPr>
    </w:p>
    <w:p w14:paraId="0F55887F" w14:textId="77777777" w:rsidR="00C878BE" w:rsidRPr="003C0DD8" w:rsidRDefault="008E7397" w:rsidP="000709D3">
      <w:pPr>
        <w:pStyle w:val="Prrafodelista"/>
        <w:ind w:left="1985"/>
        <w:jc w:val="both"/>
        <w:rPr>
          <w:rFonts w:ascii="Verdana" w:hAnsi="Verdana" w:cs="Arial"/>
          <w:sz w:val="18"/>
          <w:szCs w:val="18"/>
          <w:lang w:val="es-BO"/>
        </w:rPr>
      </w:pPr>
      <w:r w:rsidRPr="003C0DD8">
        <w:rPr>
          <w:rFonts w:ascii="Verdana" w:hAnsi="Verdana" w:cs="Arial"/>
          <w:sz w:val="18"/>
          <w:szCs w:val="18"/>
          <w:lang w:val="es-BO"/>
        </w:rPr>
        <w:t>E</w:t>
      </w:r>
      <w:r w:rsidR="00C878BE" w:rsidRPr="003C0DD8">
        <w:rPr>
          <w:rFonts w:ascii="Verdana" w:hAnsi="Verdana" w:cs="Arial"/>
          <w:sz w:val="18"/>
          <w:szCs w:val="18"/>
          <w:lang w:val="es-BO"/>
        </w:rPr>
        <w:t>n caso de existir un empate entre dos o más propuestas, se procederá a la evaluación de la propuesta técnica de los proponentes que hubiesen empatado.</w:t>
      </w:r>
    </w:p>
    <w:p w14:paraId="5F623631" w14:textId="77777777" w:rsidR="00C878BE" w:rsidRPr="003C0DD8" w:rsidRDefault="00C878BE" w:rsidP="00C878BE">
      <w:pPr>
        <w:tabs>
          <w:tab w:val="left" w:pos="1418"/>
        </w:tabs>
        <w:ind w:left="720"/>
        <w:jc w:val="both"/>
        <w:rPr>
          <w:rFonts w:ascii="Verdana" w:hAnsi="Verdana" w:cs="Arial"/>
          <w:sz w:val="18"/>
          <w:szCs w:val="18"/>
          <w:lang w:val="es-BO"/>
        </w:rPr>
      </w:pPr>
    </w:p>
    <w:p w14:paraId="55C5EFA2" w14:textId="77777777" w:rsidR="001F3E22" w:rsidRPr="003C0DD8" w:rsidRDefault="00C878BE" w:rsidP="00DA03F5">
      <w:pPr>
        <w:pStyle w:val="Prrafodelista"/>
        <w:numPr>
          <w:ilvl w:val="1"/>
          <w:numId w:val="11"/>
        </w:numPr>
        <w:ind w:left="1134" w:hanging="708"/>
        <w:jc w:val="both"/>
        <w:rPr>
          <w:rFonts w:ascii="Verdana" w:hAnsi="Verdana"/>
          <w:b/>
          <w:sz w:val="18"/>
          <w:szCs w:val="18"/>
          <w:lang w:val="es-BO"/>
        </w:rPr>
      </w:pPr>
      <w:r w:rsidRPr="003C0DD8">
        <w:rPr>
          <w:rFonts w:ascii="Verdana" w:hAnsi="Verdana"/>
          <w:b/>
          <w:sz w:val="18"/>
          <w:szCs w:val="18"/>
          <w:lang w:val="es-BO"/>
        </w:rPr>
        <w:t>Evaluación de la Propuesta Técnica</w:t>
      </w:r>
      <w:r w:rsidR="00DD51C4" w:rsidRPr="003C0DD8">
        <w:rPr>
          <w:rFonts w:ascii="Verdana" w:hAnsi="Verdana"/>
          <w:b/>
          <w:sz w:val="18"/>
          <w:szCs w:val="18"/>
          <w:lang w:val="es-BO"/>
        </w:rPr>
        <w:t>.</w:t>
      </w:r>
    </w:p>
    <w:p w14:paraId="25870108" w14:textId="77777777" w:rsidR="001F3E22" w:rsidRPr="003C0DD8" w:rsidRDefault="001F3E22" w:rsidP="001F3E22">
      <w:pPr>
        <w:pStyle w:val="Prrafodelista"/>
        <w:tabs>
          <w:tab w:val="left" w:pos="567"/>
        </w:tabs>
        <w:ind w:left="1418"/>
        <w:jc w:val="both"/>
        <w:rPr>
          <w:rFonts w:ascii="Verdana" w:hAnsi="Verdana" w:cs="Arial"/>
          <w:b/>
          <w:sz w:val="18"/>
          <w:szCs w:val="18"/>
          <w:lang w:val="es-BO"/>
        </w:rPr>
      </w:pPr>
    </w:p>
    <w:p w14:paraId="473F47F4" w14:textId="5648B1F1" w:rsidR="001C690E" w:rsidRPr="003C0DD8" w:rsidRDefault="00C878BE" w:rsidP="000709D3">
      <w:pPr>
        <w:pStyle w:val="Prrafodelista"/>
        <w:ind w:left="1134"/>
        <w:jc w:val="both"/>
        <w:rPr>
          <w:rFonts w:ascii="Verdana" w:hAnsi="Verdana" w:cs="Arial"/>
          <w:sz w:val="18"/>
          <w:szCs w:val="18"/>
          <w:lang w:val="es-BO"/>
        </w:rPr>
      </w:pPr>
      <w:r w:rsidRPr="003C0DD8">
        <w:rPr>
          <w:rFonts w:ascii="Verdana" w:hAnsi="Verdana" w:cs="Arial"/>
          <w:sz w:val="18"/>
          <w:szCs w:val="18"/>
          <w:lang w:val="es-BO"/>
        </w:rPr>
        <w:t xml:space="preserve">La propuesta </w:t>
      </w:r>
      <w:r w:rsidR="00076FFA" w:rsidRPr="003C0DD8">
        <w:rPr>
          <w:rFonts w:ascii="Verdana" w:hAnsi="Verdana" w:cs="Arial"/>
          <w:sz w:val="18"/>
          <w:szCs w:val="18"/>
          <w:lang w:val="es-BO"/>
        </w:rPr>
        <w:t>con</w:t>
      </w:r>
      <w:r w:rsidRPr="003C0DD8">
        <w:rPr>
          <w:rFonts w:ascii="Verdana" w:hAnsi="Verdana" w:cs="Arial"/>
          <w:sz w:val="18"/>
          <w:szCs w:val="18"/>
          <w:lang w:val="es-BO"/>
        </w:rPr>
        <w:t xml:space="preserve"> el Precio Evaluado Más Bajo, se someterá a la evaluación de la propuesta técnica, verificando la </w:t>
      </w:r>
      <w:r w:rsidR="00AA72BE" w:rsidRPr="003C0DD8">
        <w:rPr>
          <w:rFonts w:ascii="Verdana" w:hAnsi="Verdana" w:cs="Arial"/>
          <w:sz w:val="18"/>
          <w:szCs w:val="18"/>
          <w:lang w:val="es-BO"/>
        </w:rPr>
        <w:t xml:space="preserve">información </w:t>
      </w:r>
      <w:r w:rsidR="001C690E" w:rsidRPr="003C0DD8">
        <w:rPr>
          <w:rFonts w:ascii="Verdana" w:hAnsi="Verdana" w:cs="Arial"/>
          <w:sz w:val="18"/>
          <w:szCs w:val="18"/>
          <w:lang w:val="es-BO"/>
        </w:rPr>
        <w:t xml:space="preserve">en </w:t>
      </w:r>
      <w:r w:rsidR="008B0DEA" w:rsidRPr="003C0DD8">
        <w:rPr>
          <w:rFonts w:ascii="Verdana" w:hAnsi="Verdana" w:cs="Arial"/>
          <w:sz w:val="18"/>
          <w:szCs w:val="18"/>
          <w:lang w:val="es-BO"/>
        </w:rPr>
        <w:t>el formulario C-1a</w:t>
      </w:r>
      <w:r w:rsidR="001436B4" w:rsidRPr="003C0DD8">
        <w:rPr>
          <w:rFonts w:ascii="Verdana" w:hAnsi="Verdana" w:cs="Arial"/>
          <w:sz w:val="18"/>
          <w:szCs w:val="18"/>
          <w:lang w:val="es-BO"/>
        </w:rPr>
        <w:t xml:space="preserve"> y del Certificado Único emitido por la APS.  En caso de coaseguros además deberán verificar la información en los formularios </w:t>
      </w:r>
      <w:r w:rsidR="008B0DEA" w:rsidRPr="003C0DD8">
        <w:rPr>
          <w:rFonts w:ascii="Verdana" w:hAnsi="Verdana" w:cs="Arial"/>
          <w:sz w:val="18"/>
          <w:szCs w:val="18"/>
          <w:lang w:val="es-BO"/>
        </w:rPr>
        <w:t>C-1b, C-1c y C-1d</w:t>
      </w:r>
      <w:r w:rsidR="001436B4" w:rsidRPr="003C0DD8">
        <w:rPr>
          <w:rFonts w:ascii="Verdana" w:hAnsi="Verdana" w:cs="Arial"/>
          <w:sz w:val="18"/>
          <w:szCs w:val="18"/>
          <w:lang w:val="es-BO"/>
        </w:rPr>
        <w:t>.</w:t>
      </w:r>
    </w:p>
    <w:p w14:paraId="61B83062" w14:textId="77777777" w:rsidR="006F37B5" w:rsidRPr="003C0DD8" w:rsidRDefault="006F37B5" w:rsidP="008B0DEA">
      <w:pPr>
        <w:jc w:val="both"/>
        <w:rPr>
          <w:rFonts w:ascii="Verdana" w:hAnsi="Verdana" w:cs="Arial"/>
          <w:sz w:val="18"/>
          <w:szCs w:val="18"/>
          <w:lang w:val="es-BO"/>
        </w:rPr>
      </w:pPr>
    </w:p>
    <w:p w14:paraId="72250A26" w14:textId="77777777" w:rsidR="00BB6EBB" w:rsidRPr="003C0DD8" w:rsidRDefault="00BF11C2" w:rsidP="000709D3">
      <w:pPr>
        <w:pStyle w:val="Prrafodelista"/>
        <w:ind w:left="1134"/>
        <w:jc w:val="both"/>
        <w:rPr>
          <w:rFonts w:ascii="Verdana" w:hAnsi="Verdana" w:cs="Arial"/>
          <w:sz w:val="18"/>
          <w:szCs w:val="18"/>
          <w:lang w:val="es-BO"/>
        </w:rPr>
      </w:pPr>
      <w:r w:rsidRPr="003C0DD8">
        <w:rPr>
          <w:rFonts w:ascii="Verdana" w:hAnsi="Verdana" w:cs="Arial"/>
          <w:sz w:val="18"/>
          <w:szCs w:val="18"/>
          <w:lang w:val="es-BO"/>
        </w:rPr>
        <w:t xml:space="preserve">Los formularios anteriormente señalados serán evaluados </w:t>
      </w:r>
      <w:r w:rsidR="00D9203C" w:rsidRPr="003C0DD8">
        <w:rPr>
          <w:rFonts w:ascii="Verdana" w:hAnsi="Verdana" w:cs="Arial"/>
          <w:sz w:val="18"/>
          <w:szCs w:val="18"/>
          <w:lang w:val="es-BO"/>
        </w:rPr>
        <w:t xml:space="preserve">aplicando </w:t>
      </w:r>
      <w:r w:rsidR="004C7161" w:rsidRPr="003C0DD8">
        <w:rPr>
          <w:rFonts w:ascii="Verdana" w:hAnsi="Verdana" w:cs="Arial"/>
          <w:sz w:val="18"/>
          <w:szCs w:val="18"/>
          <w:lang w:val="es-BO"/>
        </w:rPr>
        <w:t>la metodología</w:t>
      </w:r>
      <w:r w:rsidR="00C878BE" w:rsidRPr="003C0DD8">
        <w:rPr>
          <w:rFonts w:ascii="Verdana" w:hAnsi="Verdana" w:cs="Arial"/>
          <w:sz w:val="18"/>
          <w:szCs w:val="18"/>
          <w:lang w:val="es-BO"/>
        </w:rPr>
        <w:t xml:space="preserve"> CUMPLE/NO CUMPLE utilizando el Formulario V-3. En caso de cumplir</w:t>
      </w:r>
      <w:r w:rsidR="006F37B5" w:rsidRPr="003C0DD8">
        <w:rPr>
          <w:rFonts w:ascii="Verdana" w:hAnsi="Verdana" w:cs="Arial"/>
          <w:sz w:val="18"/>
          <w:szCs w:val="18"/>
          <w:lang w:val="es-BO"/>
        </w:rPr>
        <w:t xml:space="preserve"> se recomendará </w:t>
      </w:r>
      <w:r w:rsidR="00A17E92" w:rsidRPr="003C0DD8">
        <w:rPr>
          <w:rFonts w:ascii="Verdana" w:hAnsi="Verdana" w:cs="Arial"/>
          <w:sz w:val="18"/>
          <w:szCs w:val="18"/>
          <w:lang w:val="es-BO"/>
        </w:rPr>
        <w:t>la adjudicación</w:t>
      </w:r>
      <w:r w:rsidR="006F37B5" w:rsidRPr="003C0DD8">
        <w:rPr>
          <w:rFonts w:ascii="Verdana" w:hAnsi="Verdana" w:cs="Arial"/>
          <w:sz w:val="18"/>
          <w:szCs w:val="18"/>
          <w:lang w:val="es-BO"/>
        </w:rPr>
        <w:t xml:space="preserve"> de la propuesta</w:t>
      </w:r>
      <w:r w:rsidR="004C7161" w:rsidRPr="003C0DD8">
        <w:rPr>
          <w:rFonts w:ascii="Verdana" w:hAnsi="Verdana" w:cs="Arial"/>
          <w:sz w:val="18"/>
          <w:szCs w:val="18"/>
          <w:lang w:val="es-BO"/>
        </w:rPr>
        <w:t>, caso</w:t>
      </w:r>
      <w:r w:rsidR="00C878BE" w:rsidRPr="003C0DD8">
        <w:rPr>
          <w:rFonts w:ascii="Verdana" w:hAnsi="Verdana" w:cs="Arial"/>
          <w:sz w:val="18"/>
          <w:szCs w:val="18"/>
          <w:lang w:val="es-BO"/>
        </w:rPr>
        <w:t xml:space="preserve"> contrario se procederá a su descalificación y a la evaluación de la segunda propues</w:t>
      </w:r>
      <w:r w:rsidR="00757876" w:rsidRPr="003C0DD8">
        <w:rPr>
          <w:rFonts w:ascii="Verdana" w:hAnsi="Verdana" w:cs="Arial"/>
          <w:sz w:val="18"/>
          <w:szCs w:val="18"/>
          <w:lang w:val="es-BO"/>
        </w:rPr>
        <w:t>ta con el Precio Evaluado Má</w:t>
      </w:r>
      <w:r w:rsidR="00C878BE" w:rsidRPr="003C0DD8">
        <w:rPr>
          <w:rFonts w:ascii="Verdana" w:hAnsi="Verdana" w:cs="Arial"/>
          <w:sz w:val="18"/>
          <w:szCs w:val="18"/>
          <w:lang w:val="es-BO"/>
        </w:rPr>
        <w:t>s Bajo, incluida en el Formulario V-2 y así sucesivamente.</w:t>
      </w:r>
    </w:p>
    <w:p w14:paraId="120338E3" w14:textId="77777777" w:rsidR="00BB6EBB" w:rsidRPr="003C0DD8" w:rsidRDefault="00BB6EBB" w:rsidP="000709D3">
      <w:pPr>
        <w:pStyle w:val="Prrafodelista"/>
        <w:ind w:left="1134"/>
        <w:jc w:val="both"/>
        <w:rPr>
          <w:rFonts w:ascii="Verdana" w:hAnsi="Verdana" w:cs="Arial"/>
          <w:sz w:val="18"/>
          <w:szCs w:val="18"/>
          <w:lang w:val="es-BO"/>
        </w:rPr>
      </w:pPr>
    </w:p>
    <w:p w14:paraId="20AA114B" w14:textId="77777777" w:rsidR="00C878BE" w:rsidRPr="003C0DD8" w:rsidRDefault="00BF57DD" w:rsidP="000709D3">
      <w:pPr>
        <w:pStyle w:val="Prrafodelista"/>
        <w:ind w:left="1134"/>
        <w:jc w:val="both"/>
        <w:rPr>
          <w:rFonts w:ascii="Verdana" w:hAnsi="Verdana" w:cs="Arial"/>
          <w:sz w:val="18"/>
          <w:szCs w:val="18"/>
          <w:lang w:val="es-BO"/>
        </w:rPr>
      </w:pPr>
      <w:r w:rsidRPr="003C0DD8">
        <w:rPr>
          <w:rFonts w:ascii="Verdana" w:hAnsi="Verdana" w:cs="Arial"/>
          <w:sz w:val="18"/>
          <w:szCs w:val="18"/>
          <w:lang w:val="es-BO"/>
        </w:rPr>
        <w:t>E</w:t>
      </w:r>
      <w:r w:rsidR="00C878BE" w:rsidRPr="003C0DD8">
        <w:rPr>
          <w:rFonts w:ascii="Verdana" w:hAnsi="Verdana" w:cs="Arial"/>
          <w:sz w:val="18"/>
          <w:szCs w:val="18"/>
          <w:lang w:val="es-BO"/>
        </w:rPr>
        <w:t>n caso de existir empate entre dos o más propuestas, la Comisión de Calificación, será responsable de definir el desempate, aspecto que será señalado en el Informe de Evaluación y Recomendación de Adjudicación.</w:t>
      </w:r>
    </w:p>
    <w:p w14:paraId="37661FE5" w14:textId="77777777" w:rsidR="003C6A0A" w:rsidRPr="003C0DD8" w:rsidRDefault="003C6A0A" w:rsidP="003C6A0A">
      <w:pPr>
        <w:rPr>
          <w:rFonts w:ascii="Verdana" w:hAnsi="Verdana" w:cs="Arial"/>
          <w:b/>
          <w:sz w:val="18"/>
          <w:szCs w:val="18"/>
          <w:lang w:val="es-BO"/>
        </w:rPr>
      </w:pPr>
    </w:p>
    <w:p w14:paraId="63E27020" w14:textId="22634D17" w:rsidR="003C6A0A" w:rsidRPr="003C0DD8" w:rsidRDefault="003C6A0A" w:rsidP="00DA03F5">
      <w:pPr>
        <w:pStyle w:val="Ttulo"/>
        <w:numPr>
          <w:ilvl w:val="0"/>
          <w:numId w:val="11"/>
        </w:numPr>
        <w:spacing w:before="0" w:after="0"/>
        <w:jc w:val="left"/>
        <w:rPr>
          <w:rFonts w:ascii="Verdana" w:hAnsi="Verdana"/>
          <w:sz w:val="18"/>
          <w:szCs w:val="18"/>
          <w:lang w:val="es-BO"/>
        </w:rPr>
      </w:pPr>
      <w:bookmarkStart w:id="155" w:name="_Toc517857090"/>
      <w:r w:rsidRPr="003C0DD8">
        <w:rPr>
          <w:rFonts w:ascii="Verdana" w:hAnsi="Verdana"/>
          <w:sz w:val="18"/>
          <w:szCs w:val="18"/>
          <w:lang w:val="es-BO"/>
        </w:rPr>
        <w:t>CONTENIDO DEL INFORME DE EVALUACIÓN Y RECOMENDACIÓN</w:t>
      </w:r>
      <w:bookmarkEnd w:id="155"/>
    </w:p>
    <w:p w14:paraId="00F476F6" w14:textId="77777777" w:rsidR="003C6A0A" w:rsidRPr="003C0DD8" w:rsidRDefault="003C6A0A" w:rsidP="003C6A0A">
      <w:pPr>
        <w:rPr>
          <w:rFonts w:ascii="Verdana" w:hAnsi="Verdana" w:cs="Arial"/>
          <w:b/>
          <w:sz w:val="18"/>
          <w:szCs w:val="18"/>
          <w:lang w:val="es-BO"/>
        </w:rPr>
      </w:pPr>
    </w:p>
    <w:p w14:paraId="3D846E18" w14:textId="77777777" w:rsidR="003C6A0A" w:rsidRPr="003C0DD8" w:rsidRDefault="003C6A0A" w:rsidP="00D315FB">
      <w:pPr>
        <w:ind w:left="432"/>
        <w:rPr>
          <w:rFonts w:ascii="Verdana" w:hAnsi="Verdana" w:cs="Arial"/>
          <w:sz w:val="18"/>
          <w:szCs w:val="18"/>
          <w:lang w:val="es-BO"/>
        </w:rPr>
      </w:pPr>
      <w:r w:rsidRPr="003C0DD8">
        <w:rPr>
          <w:rFonts w:ascii="Verdana" w:hAnsi="Verdana" w:cs="Arial"/>
          <w:sz w:val="18"/>
          <w:szCs w:val="18"/>
          <w:lang w:val="es-BO"/>
        </w:rPr>
        <w:t>El Informe de Evaluación y Recomendación de Adjudicación o Declaratoria Desierta, deberá contener mínimamente lo siguiente:</w:t>
      </w:r>
    </w:p>
    <w:p w14:paraId="1C806770" w14:textId="77777777" w:rsidR="003C6A0A" w:rsidRPr="003C0DD8" w:rsidRDefault="003C6A0A" w:rsidP="003C6A0A">
      <w:pPr>
        <w:ind w:left="709"/>
        <w:rPr>
          <w:rFonts w:ascii="Verdana" w:hAnsi="Verdana" w:cs="Arial"/>
          <w:sz w:val="18"/>
          <w:szCs w:val="18"/>
          <w:lang w:val="es-BO"/>
        </w:rPr>
      </w:pPr>
    </w:p>
    <w:p w14:paraId="050CF507" w14:textId="77777777" w:rsidR="00EC23DD" w:rsidRPr="003C0DD8" w:rsidRDefault="00EC23DD" w:rsidP="00DA03F5">
      <w:pPr>
        <w:pStyle w:val="Prrafodelista"/>
        <w:numPr>
          <w:ilvl w:val="0"/>
          <w:numId w:val="20"/>
        </w:numPr>
        <w:tabs>
          <w:tab w:val="left" w:pos="1134"/>
        </w:tabs>
        <w:jc w:val="both"/>
        <w:rPr>
          <w:rFonts w:ascii="Verdana" w:hAnsi="Verdana" w:cs="Arial"/>
          <w:sz w:val="18"/>
          <w:szCs w:val="18"/>
          <w:lang w:val="es-BO"/>
        </w:rPr>
      </w:pPr>
      <w:r w:rsidRPr="003C0DD8">
        <w:rPr>
          <w:rFonts w:ascii="Verdana" w:hAnsi="Verdana" w:cs="Arial"/>
          <w:sz w:val="18"/>
          <w:szCs w:val="18"/>
          <w:lang w:val="es-BO"/>
        </w:rPr>
        <w:t>Nómina de los proponentes.</w:t>
      </w:r>
    </w:p>
    <w:p w14:paraId="5D20D001" w14:textId="77777777" w:rsidR="00EC23DD" w:rsidRPr="003C0DD8" w:rsidRDefault="00EC23DD" w:rsidP="00DA03F5">
      <w:pPr>
        <w:pStyle w:val="Prrafodelista"/>
        <w:numPr>
          <w:ilvl w:val="0"/>
          <w:numId w:val="20"/>
        </w:numPr>
        <w:tabs>
          <w:tab w:val="left" w:pos="1134"/>
        </w:tabs>
        <w:jc w:val="both"/>
        <w:rPr>
          <w:rFonts w:ascii="Verdana" w:hAnsi="Verdana" w:cs="Arial"/>
          <w:sz w:val="18"/>
          <w:szCs w:val="18"/>
          <w:lang w:val="es-BO"/>
        </w:rPr>
      </w:pPr>
      <w:r w:rsidRPr="003C0DD8">
        <w:rPr>
          <w:rFonts w:ascii="Verdana" w:hAnsi="Verdana" w:cs="Arial"/>
          <w:sz w:val="18"/>
          <w:szCs w:val="18"/>
          <w:lang w:val="es-BO"/>
        </w:rPr>
        <w:t>Cuadros de evaluación.</w:t>
      </w:r>
    </w:p>
    <w:p w14:paraId="4ED8949F" w14:textId="77777777" w:rsidR="00EC23DD" w:rsidRPr="003C0DD8" w:rsidRDefault="00EC23DD" w:rsidP="00DA03F5">
      <w:pPr>
        <w:pStyle w:val="Prrafodelista"/>
        <w:numPr>
          <w:ilvl w:val="0"/>
          <w:numId w:val="20"/>
        </w:numPr>
        <w:tabs>
          <w:tab w:val="left" w:pos="1134"/>
        </w:tabs>
        <w:jc w:val="both"/>
        <w:rPr>
          <w:rFonts w:ascii="Verdana" w:hAnsi="Verdana" w:cs="Arial"/>
          <w:sz w:val="18"/>
          <w:szCs w:val="18"/>
          <w:lang w:val="es-BO"/>
        </w:rPr>
      </w:pPr>
      <w:r w:rsidRPr="003C0DD8">
        <w:rPr>
          <w:rFonts w:ascii="Verdana" w:hAnsi="Verdana" w:cs="Arial"/>
          <w:sz w:val="18"/>
          <w:szCs w:val="18"/>
          <w:lang w:val="es-BO"/>
        </w:rPr>
        <w:t>Detalle de errores subsanables, cuando corresponda.</w:t>
      </w:r>
    </w:p>
    <w:p w14:paraId="65CA84EE" w14:textId="77777777" w:rsidR="00EC23DD" w:rsidRPr="003C0DD8" w:rsidRDefault="00EC23DD" w:rsidP="00DA03F5">
      <w:pPr>
        <w:pStyle w:val="Prrafodelista"/>
        <w:numPr>
          <w:ilvl w:val="0"/>
          <w:numId w:val="20"/>
        </w:numPr>
        <w:tabs>
          <w:tab w:val="left" w:pos="1134"/>
        </w:tabs>
        <w:jc w:val="both"/>
        <w:rPr>
          <w:rFonts w:ascii="Verdana" w:hAnsi="Verdana" w:cs="Arial"/>
          <w:sz w:val="18"/>
          <w:szCs w:val="18"/>
          <w:lang w:val="es-BO"/>
        </w:rPr>
      </w:pPr>
      <w:r w:rsidRPr="003C0DD8">
        <w:rPr>
          <w:rFonts w:ascii="Verdana" w:hAnsi="Verdana" w:cs="Arial"/>
          <w:sz w:val="18"/>
          <w:szCs w:val="18"/>
          <w:lang w:val="es-BO"/>
        </w:rPr>
        <w:t>Causales para la descalificación de propuestas, cuando corresponda.</w:t>
      </w:r>
    </w:p>
    <w:p w14:paraId="255A9141" w14:textId="77777777" w:rsidR="00EC23DD" w:rsidRPr="003C0DD8" w:rsidRDefault="00EC23DD" w:rsidP="00DA03F5">
      <w:pPr>
        <w:pStyle w:val="Prrafodelista"/>
        <w:numPr>
          <w:ilvl w:val="0"/>
          <w:numId w:val="20"/>
        </w:numPr>
        <w:tabs>
          <w:tab w:val="left" w:pos="1134"/>
        </w:tabs>
        <w:jc w:val="both"/>
        <w:rPr>
          <w:rFonts w:ascii="Verdana" w:hAnsi="Verdana" w:cs="Arial"/>
          <w:sz w:val="18"/>
          <w:szCs w:val="18"/>
          <w:lang w:val="es-BO"/>
        </w:rPr>
      </w:pPr>
      <w:r w:rsidRPr="003C0DD8">
        <w:rPr>
          <w:rFonts w:ascii="Verdana" w:hAnsi="Verdana" w:cs="Arial"/>
          <w:sz w:val="18"/>
          <w:szCs w:val="18"/>
          <w:lang w:val="es-BO"/>
        </w:rPr>
        <w:t>Recomendación de Adjudicación o Declaratoria Desierta.</w:t>
      </w:r>
    </w:p>
    <w:p w14:paraId="1E832895" w14:textId="77777777" w:rsidR="006304A6" w:rsidRPr="003C0DD8" w:rsidRDefault="006304A6" w:rsidP="00DA03F5">
      <w:pPr>
        <w:pStyle w:val="Prrafodelista"/>
        <w:numPr>
          <w:ilvl w:val="0"/>
          <w:numId w:val="20"/>
        </w:numPr>
        <w:tabs>
          <w:tab w:val="left" w:pos="1134"/>
        </w:tabs>
        <w:jc w:val="both"/>
        <w:rPr>
          <w:rFonts w:ascii="Verdana" w:hAnsi="Verdana" w:cs="Arial"/>
          <w:sz w:val="18"/>
          <w:szCs w:val="18"/>
          <w:lang w:val="es-BO"/>
        </w:rPr>
      </w:pPr>
      <w:r w:rsidRPr="003C0DD8">
        <w:rPr>
          <w:rFonts w:ascii="Verdana" w:hAnsi="Verdana" w:cs="Arial"/>
          <w:sz w:val="18"/>
          <w:szCs w:val="18"/>
          <w:lang w:val="es-BO"/>
        </w:rPr>
        <w:t>Otros aspectos que la Comisión de Calificación considere pertinentes.</w:t>
      </w:r>
    </w:p>
    <w:p w14:paraId="28B897EC" w14:textId="77777777" w:rsidR="00E818A2" w:rsidRPr="003C0DD8" w:rsidRDefault="00E818A2" w:rsidP="003C6A0A">
      <w:pPr>
        <w:ind w:left="709"/>
        <w:jc w:val="both"/>
        <w:rPr>
          <w:rFonts w:ascii="Verdana" w:hAnsi="Verdana" w:cs="Arial"/>
          <w:sz w:val="18"/>
          <w:szCs w:val="18"/>
          <w:lang w:val="es-BO"/>
        </w:rPr>
      </w:pPr>
    </w:p>
    <w:p w14:paraId="4CA910A0" w14:textId="55E85FED" w:rsidR="003C6A0A" w:rsidRPr="003C0DD8" w:rsidRDefault="003C6A0A" w:rsidP="00DA03F5">
      <w:pPr>
        <w:pStyle w:val="Ttulo"/>
        <w:numPr>
          <w:ilvl w:val="0"/>
          <w:numId w:val="11"/>
        </w:numPr>
        <w:spacing w:before="0" w:after="0"/>
        <w:jc w:val="left"/>
        <w:rPr>
          <w:rFonts w:ascii="Verdana" w:hAnsi="Verdana"/>
          <w:sz w:val="18"/>
          <w:szCs w:val="18"/>
          <w:lang w:val="es-BO"/>
        </w:rPr>
      </w:pPr>
      <w:bookmarkStart w:id="156" w:name="_Toc517857091"/>
      <w:r w:rsidRPr="003C0DD8">
        <w:rPr>
          <w:rFonts w:ascii="Verdana" w:hAnsi="Verdana"/>
          <w:sz w:val="18"/>
          <w:szCs w:val="18"/>
          <w:lang w:val="es-BO"/>
        </w:rPr>
        <w:t>RESOLUCIÓN DE ADJUDICACIÓN O DECLARATORIA DESIERTA</w:t>
      </w:r>
      <w:bookmarkEnd w:id="156"/>
    </w:p>
    <w:p w14:paraId="0CEFA671" w14:textId="77777777" w:rsidR="00132AA8" w:rsidRPr="003C0DD8" w:rsidRDefault="00132AA8" w:rsidP="00132AA8">
      <w:pPr>
        <w:jc w:val="both"/>
        <w:rPr>
          <w:rFonts w:ascii="Verdana" w:hAnsi="Verdana" w:cs="Arial"/>
          <w:sz w:val="18"/>
          <w:szCs w:val="18"/>
          <w:lang w:val="es-BO"/>
        </w:rPr>
      </w:pPr>
    </w:p>
    <w:p w14:paraId="60D0E822" w14:textId="77777777" w:rsidR="00132AA8" w:rsidRPr="003C0DD8" w:rsidRDefault="00132AA8" w:rsidP="00DA03F5">
      <w:pPr>
        <w:pStyle w:val="Prrafodelista"/>
        <w:numPr>
          <w:ilvl w:val="1"/>
          <w:numId w:val="11"/>
        </w:numPr>
        <w:ind w:left="1134" w:hanging="708"/>
        <w:jc w:val="both"/>
        <w:rPr>
          <w:rFonts w:ascii="Verdana" w:hAnsi="Verdana"/>
          <w:sz w:val="18"/>
          <w:szCs w:val="18"/>
          <w:lang w:val="es-BO"/>
        </w:rPr>
      </w:pPr>
      <w:bookmarkStart w:id="157" w:name="_Toc347248454"/>
      <w:bookmarkStart w:id="158" w:name="_Toc355774208"/>
      <w:bookmarkStart w:id="159" w:name="_Toc355974667"/>
      <w:r w:rsidRPr="003C0DD8">
        <w:rPr>
          <w:rFonts w:ascii="Verdana" w:hAnsi="Verdana"/>
          <w:sz w:val="18"/>
          <w:szCs w:val="18"/>
          <w:lang w:val="es-BO"/>
        </w:rPr>
        <w:t>El RPC, recibido el Informe de Evaluación y Recomendación de Adjudicación o Declaratoria Desierta y dentro del plazo fijado en el cronograma de plazos, emitirá la Resolución de Adjudicación o Declaratoria Desierta.</w:t>
      </w:r>
      <w:bookmarkEnd w:id="157"/>
      <w:bookmarkEnd w:id="158"/>
      <w:bookmarkEnd w:id="159"/>
    </w:p>
    <w:p w14:paraId="49664B33" w14:textId="77777777" w:rsidR="00132AA8" w:rsidRPr="003C0DD8" w:rsidRDefault="00132AA8" w:rsidP="004D3A2B">
      <w:pPr>
        <w:pStyle w:val="Ttulo"/>
        <w:spacing w:before="0" w:after="0"/>
        <w:ind w:left="576"/>
        <w:jc w:val="both"/>
        <w:rPr>
          <w:rFonts w:ascii="Verdana" w:hAnsi="Verdana"/>
          <w:b w:val="0"/>
          <w:sz w:val="18"/>
          <w:szCs w:val="18"/>
          <w:lang w:val="es-BO"/>
        </w:rPr>
      </w:pPr>
    </w:p>
    <w:p w14:paraId="745FBE1D" w14:textId="52F7C92A" w:rsidR="00C6268C" w:rsidRPr="003C0DD8" w:rsidRDefault="00132AA8" w:rsidP="00DA03F5">
      <w:pPr>
        <w:pStyle w:val="Prrafodelista"/>
        <w:numPr>
          <w:ilvl w:val="1"/>
          <w:numId w:val="11"/>
        </w:numPr>
        <w:ind w:left="1134" w:hanging="708"/>
        <w:jc w:val="both"/>
        <w:rPr>
          <w:rFonts w:ascii="Verdana" w:hAnsi="Verdana"/>
          <w:sz w:val="18"/>
          <w:szCs w:val="18"/>
          <w:lang w:val="es-BO"/>
        </w:rPr>
      </w:pPr>
      <w:bookmarkStart w:id="160" w:name="_Toc347248455"/>
      <w:bookmarkStart w:id="161" w:name="_Toc355774209"/>
      <w:bookmarkStart w:id="162" w:name="_Toc355974668"/>
      <w:r w:rsidRPr="003C0DD8">
        <w:rPr>
          <w:rFonts w:ascii="Verdana" w:hAnsi="Verdana"/>
          <w:sz w:val="18"/>
          <w:szCs w:val="18"/>
          <w:lang w:val="es-BO"/>
        </w:rPr>
        <w:t>En caso de que el RPC solicite a la Comisión de Calificación la complementación o sustentación del informe, podrá autorizar la modificación del cronograma de plazos a partir de la fecha establecida para la emisión de la Resolución de Adjudicación o Declaratoria Desierta. El nuevo cronograma</w:t>
      </w:r>
      <w:r w:rsidR="00F161B4" w:rsidRPr="003C0DD8">
        <w:rPr>
          <w:rFonts w:ascii="Verdana" w:hAnsi="Verdana"/>
          <w:sz w:val="18"/>
          <w:szCs w:val="18"/>
          <w:lang w:val="es-BO"/>
        </w:rPr>
        <w:t xml:space="preserve"> </w:t>
      </w:r>
      <w:r w:rsidR="00030A8E" w:rsidRPr="003C0DD8">
        <w:rPr>
          <w:rFonts w:ascii="Verdana" w:hAnsi="Verdana"/>
          <w:sz w:val="18"/>
          <w:szCs w:val="18"/>
          <w:lang w:val="es-BO"/>
        </w:rPr>
        <w:t xml:space="preserve">de plazos </w:t>
      </w:r>
      <w:r w:rsidRPr="003C0DD8">
        <w:rPr>
          <w:rFonts w:ascii="Verdana" w:hAnsi="Verdana"/>
          <w:sz w:val="18"/>
          <w:szCs w:val="18"/>
          <w:lang w:val="es-BO"/>
        </w:rPr>
        <w:t>deberá ser publicado en el SICOES.</w:t>
      </w:r>
      <w:bookmarkEnd w:id="160"/>
      <w:bookmarkEnd w:id="161"/>
      <w:bookmarkEnd w:id="162"/>
    </w:p>
    <w:p w14:paraId="180D4F88" w14:textId="77777777" w:rsidR="00F62FF9" w:rsidRPr="003C0DD8" w:rsidRDefault="00F62FF9" w:rsidP="000709D3">
      <w:pPr>
        <w:pStyle w:val="Prrafodelista"/>
        <w:ind w:left="1134"/>
        <w:jc w:val="both"/>
        <w:rPr>
          <w:rFonts w:ascii="Verdana" w:hAnsi="Verdana"/>
          <w:sz w:val="18"/>
          <w:szCs w:val="18"/>
          <w:lang w:val="es-BO"/>
        </w:rPr>
      </w:pPr>
    </w:p>
    <w:p w14:paraId="51B0C496" w14:textId="77563EEE" w:rsidR="00132AA8" w:rsidRPr="003C0DD8" w:rsidRDefault="00132AA8" w:rsidP="000709D3">
      <w:pPr>
        <w:pStyle w:val="Prrafodelista"/>
        <w:ind w:left="1134"/>
        <w:jc w:val="both"/>
        <w:rPr>
          <w:rFonts w:ascii="Verdana" w:hAnsi="Verdana"/>
          <w:sz w:val="18"/>
          <w:szCs w:val="18"/>
          <w:lang w:val="es-BO"/>
        </w:rPr>
      </w:pPr>
      <w:r w:rsidRPr="003C0DD8">
        <w:rPr>
          <w:rFonts w:ascii="Verdana" w:hAnsi="Verdana"/>
          <w:sz w:val="18"/>
          <w:szCs w:val="18"/>
          <w:lang w:val="es-BO"/>
        </w:rPr>
        <w:t>Si el RPC, recibida la complementación o sustentación del Informe de Evaluación y Recomendación</w:t>
      </w:r>
      <w:r w:rsidR="00030A8E" w:rsidRPr="003C0DD8">
        <w:rPr>
          <w:rFonts w:ascii="Verdana" w:hAnsi="Verdana"/>
          <w:sz w:val="18"/>
          <w:szCs w:val="18"/>
          <w:lang w:val="es-BO"/>
        </w:rPr>
        <w:t xml:space="preserve"> o Declaratoria Desierta</w:t>
      </w:r>
      <w:r w:rsidRPr="003C0DD8">
        <w:rPr>
          <w:rFonts w:ascii="Verdana" w:hAnsi="Verdana"/>
          <w:sz w:val="18"/>
          <w:szCs w:val="18"/>
          <w:lang w:val="es-BO"/>
        </w:rPr>
        <w:t>, decidiera bajo su exclusiva responsabilidad, apartarse de la recomendación, deberá elaborar un informe fundamentado dirigido a la MAE y a la Contraloría General del Estado.</w:t>
      </w:r>
    </w:p>
    <w:p w14:paraId="05728078" w14:textId="77777777" w:rsidR="00132AA8" w:rsidRPr="003C0DD8" w:rsidRDefault="00132AA8" w:rsidP="000709D3">
      <w:pPr>
        <w:pStyle w:val="Prrafodelista"/>
        <w:ind w:left="1134"/>
        <w:jc w:val="both"/>
        <w:rPr>
          <w:rFonts w:ascii="Verdana" w:hAnsi="Verdana"/>
          <w:sz w:val="18"/>
          <w:szCs w:val="18"/>
          <w:lang w:val="es-BO"/>
        </w:rPr>
      </w:pPr>
    </w:p>
    <w:p w14:paraId="14B72422" w14:textId="23FC31C4" w:rsidR="00132AA8" w:rsidRPr="003C0DD8" w:rsidRDefault="00132AA8" w:rsidP="00DA03F5">
      <w:pPr>
        <w:pStyle w:val="Prrafodelista"/>
        <w:numPr>
          <w:ilvl w:val="1"/>
          <w:numId w:val="11"/>
        </w:numPr>
        <w:ind w:left="1134" w:hanging="708"/>
        <w:jc w:val="both"/>
        <w:rPr>
          <w:rFonts w:ascii="Verdana" w:hAnsi="Verdana"/>
          <w:sz w:val="18"/>
          <w:szCs w:val="18"/>
          <w:lang w:val="es-BO"/>
        </w:rPr>
      </w:pPr>
      <w:bookmarkStart w:id="163" w:name="_Toc347248456"/>
      <w:bookmarkStart w:id="164" w:name="_Toc355774210"/>
      <w:bookmarkStart w:id="165" w:name="_Toc355974669"/>
      <w:r w:rsidRPr="003C0DD8">
        <w:rPr>
          <w:rFonts w:ascii="Verdana" w:hAnsi="Verdana"/>
          <w:sz w:val="18"/>
          <w:szCs w:val="18"/>
          <w:lang w:val="es-BO"/>
        </w:rPr>
        <w:t>La Resolución de Adjudicación o Declaratoria Desierta será motivada y contendrá mínimamente la siguiente información:</w:t>
      </w:r>
      <w:bookmarkEnd w:id="163"/>
      <w:bookmarkEnd w:id="164"/>
      <w:bookmarkEnd w:id="165"/>
    </w:p>
    <w:p w14:paraId="50F1EA17" w14:textId="77777777" w:rsidR="00132AA8" w:rsidRPr="003C0DD8" w:rsidRDefault="00132AA8" w:rsidP="00132AA8">
      <w:pPr>
        <w:tabs>
          <w:tab w:val="left" w:pos="567"/>
        </w:tabs>
        <w:ind w:left="567"/>
        <w:jc w:val="both"/>
        <w:rPr>
          <w:rFonts w:ascii="Verdana" w:hAnsi="Verdana" w:cs="Arial"/>
          <w:sz w:val="18"/>
          <w:szCs w:val="18"/>
          <w:lang w:val="es-BO"/>
        </w:rPr>
      </w:pPr>
    </w:p>
    <w:p w14:paraId="6BAE67F8" w14:textId="77777777" w:rsidR="00132AA8" w:rsidRPr="003C0DD8" w:rsidRDefault="00132AA8" w:rsidP="00DA03F5">
      <w:pPr>
        <w:pStyle w:val="Prrafodelista"/>
        <w:numPr>
          <w:ilvl w:val="0"/>
          <w:numId w:val="21"/>
        </w:numPr>
        <w:tabs>
          <w:tab w:val="left" w:pos="1134"/>
        </w:tabs>
        <w:jc w:val="both"/>
        <w:rPr>
          <w:rFonts w:ascii="Verdana" w:hAnsi="Verdana" w:cs="Arial"/>
          <w:sz w:val="18"/>
          <w:szCs w:val="18"/>
          <w:lang w:val="es-BO"/>
        </w:rPr>
      </w:pPr>
      <w:r w:rsidRPr="003C0DD8">
        <w:rPr>
          <w:rFonts w:ascii="Verdana" w:hAnsi="Verdana" w:cs="Arial"/>
          <w:sz w:val="18"/>
          <w:szCs w:val="18"/>
          <w:lang w:val="es-BO"/>
        </w:rPr>
        <w:t>Nómina de los participantes y precios ofertados.</w:t>
      </w:r>
    </w:p>
    <w:p w14:paraId="1CD7795A" w14:textId="77777777" w:rsidR="00132AA8" w:rsidRPr="003C0DD8" w:rsidRDefault="00132AA8" w:rsidP="00DA03F5">
      <w:pPr>
        <w:pStyle w:val="Prrafodelista"/>
        <w:numPr>
          <w:ilvl w:val="0"/>
          <w:numId w:val="21"/>
        </w:numPr>
        <w:tabs>
          <w:tab w:val="left" w:pos="1134"/>
        </w:tabs>
        <w:jc w:val="both"/>
        <w:rPr>
          <w:rFonts w:ascii="Verdana" w:hAnsi="Verdana" w:cs="Arial"/>
          <w:sz w:val="18"/>
          <w:szCs w:val="18"/>
          <w:lang w:val="es-BO"/>
        </w:rPr>
      </w:pPr>
      <w:r w:rsidRPr="003C0DD8">
        <w:rPr>
          <w:rFonts w:ascii="Verdana" w:hAnsi="Verdana" w:cs="Arial"/>
          <w:sz w:val="18"/>
          <w:szCs w:val="18"/>
          <w:lang w:val="es-BO"/>
        </w:rPr>
        <w:t>Los resultados de la calificación.</w:t>
      </w:r>
    </w:p>
    <w:p w14:paraId="115726AC" w14:textId="77777777" w:rsidR="00E541CA" w:rsidRPr="003C0DD8" w:rsidRDefault="00E541CA" w:rsidP="00DA03F5">
      <w:pPr>
        <w:numPr>
          <w:ilvl w:val="0"/>
          <w:numId w:val="21"/>
        </w:numPr>
        <w:jc w:val="both"/>
        <w:rPr>
          <w:rFonts w:ascii="Verdana" w:hAnsi="Verdana" w:cs="Arial"/>
          <w:sz w:val="18"/>
          <w:szCs w:val="18"/>
          <w:lang w:val="es-BO"/>
        </w:rPr>
      </w:pPr>
      <w:r w:rsidRPr="003C0DD8">
        <w:rPr>
          <w:rFonts w:ascii="Verdana" w:hAnsi="Verdana" w:cs="Arial"/>
          <w:sz w:val="18"/>
          <w:szCs w:val="18"/>
          <w:lang w:val="es-BO"/>
        </w:rPr>
        <w:t>Identificación del (de los) proponente (s) adjudicado (s), cuando corresponda.</w:t>
      </w:r>
    </w:p>
    <w:p w14:paraId="57735812" w14:textId="77777777" w:rsidR="00132AA8" w:rsidRPr="003C0DD8" w:rsidRDefault="00132AA8" w:rsidP="00DA03F5">
      <w:pPr>
        <w:pStyle w:val="Prrafodelista"/>
        <w:numPr>
          <w:ilvl w:val="0"/>
          <w:numId w:val="21"/>
        </w:numPr>
        <w:tabs>
          <w:tab w:val="left" w:pos="1134"/>
        </w:tabs>
        <w:jc w:val="both"/>
        <w:rPr>
          <w:rFonts w:ascii="Verdana" w:hAnsi="Verdana" w:cs="Arial"/>
          <w:sz w:val="18"/>
          <w:szCs w:val="18"/>
          <w:lang w:val="es-BO"/>
        </w:rPr>
      </w:pPr>
      <w:r w:rsidRPr="003C0DD8">
        <w:rPr>
          <w:rFonts w:ascii="Verdana" w:hAnsi="Verdana" w:cs="Arial"/>
          <w:sz w:val="18"/>
          <w:szCs w:val="18"/>
          <w:lang w:val="es-BO"/>
        </w:rPr>
        <w:t>Causales de descalificación, cuando corresponda.</w:t>
      </w:r>
    </w:p>
    <w:p w14:paraId="7F067E3B" w14:textId="77777777" w:rsidR="00132AA8" w:rsidRPr="003C0DD8" w:rsidRDefault="00A77225" w:rsidP="00DA03F5">
      <w:pPr>
        <w:pStyle w:val="Prrafodelista"/>
        <w:numPr>
          <w:ilvl w:val="0"/>
          <w:numId w:val="21"/>
        </w:numPr>
        <w:tabs>
          <w:tab w:val="left" w:pos="1134"/>
        </w:tabs>
        <w:jc w:val="both"/>
        <w:rPr>
          <w:rFonts w:ascii="Verdana" w:hAnsi="Verdana" w:cs="Arial"/>
          <w:sz w:val="18"/>
          <w:szCs w:val="18"/>
          <w:lang w:val="es-BO"/>
        </w:rPr>
      </w:pPr>
      <w:r w:rsidRPr="003C0DD8">
        <w:rPr>
          <w:rFonts w:ascii="Verdana" w:hAnsi="Verdana" w:cs="Arial"/>
          <w:sz w:val="18"/>
          <w:szCs w:val="18"/>
          <w:lang w:val="es-BO"/>
        </w:rPr>
        <w:t>Lista de propuestas rechazadas, cuando corresponda</w:t>
      </w:r>
      <w:r w:rsidR="00132AA8" w:rsidRPr="003C0DD8">
        <w:rPr>
          <w:rFonts w:ascii="Verdana" w:hAnsi="Verdana" w:cs="Arial"/>
          <w:sz w:val="18"/>
          <w:szCs w:val="18"/>
          <w:lang w:val="es-BO"/>
        </w:rPr>
        <w:t>.</w:t>
      </w:r>
    </w:p>
    <w:p w14:paraId="37259984" w14:textId="77777777" w:rsidR="00132AA8" w:rsidRPr="003C0DD8" w:rsidRDefault="00132AA8" w:rsidP="00DA03F5">
      <w:pPr>
        <w:pStyle w:val="Prrafodelista"/>
        <w:numPr>
          <w:ilvl w:val="0"/>
          <w:numId w:val="21"/>
        </w:numPr>
        <w:tabs>
          <w:tab w:val="left" w:pos="1134"/>
        </w:tabs>
        <w:jc w:val="both"/>
        <w:rPr>
          <w:rFonts w:ascii="Verdana" w:hAnsi="Verdana" w:cs="Arial"/>
          <w:sz w:val="18"/>
          <w:szCs w:val="18"/>
          <w:lang w:val="es-BO"/>
        </w:rPr>
      </w:pPr>
      <w:r w:rsidRPr="003C0DD8">
        <w:rPr>
          <w:rFonts w:ascii="Verdana" w:hAnsi="Verdana" w:cs="Arial"/>
          <w:sz w:val="18"/>
          <w:szCs w:val="18"/>
          <w:lang w:val="es-BO"/>
        </w:rPr>
        <w:t>Causales de Declaratoria Desierta, cuando corresponda.</w:t>
      </w:r>
    </w:p>
    <w:p w14:paraId="387F2F00" w14:textId="77777777" w:rsidR="00132AA8" w:rsidRPr="003C0DD8" w:rsidRDefault="00132AA8" w:rsidP="00132AA8">
      <w:pPr>
        <w:tabs>
          <w:tab w:val="left" w:pos="567"/>
        </w:tabs>
        <w:ind w:left="567"/>
        <w:jc w:val="both"/>
        <w:rPr>
          <w:rFonts w:ascii="Verdana" w:hAnsi="Verdana" w:cs="Arial"/>
          <w:sz w:val="18"/>
          <w:szCs w:val="18"/>
          <w:lang w:val="es-BO"/>
        </w:rPr>
      </w:pPr>
    </w:p>
    <w:p w14:paraId="023AE8DF" w14:textId="77777777" w:rsidR="00132AA8" w:rsidRPr="003C0DD8" w:rsidRDefault="00132AA8" w:rsidP="00DA03F5">
      <w:pPr>
        <w:pStyle w:val="Prrafodelista"/>
        <w:numPr>
          <w:ilvl w:val="1"/>
          <w:numId w:val="11"/>
        </w:numPr>
        <w:ind w:left="1134" w:hanging="708"/>
        <w:jc w:val="both"/>
        <w:rPr>
          <w:rFonts w:ascii="Verdana" w:hAnsi="Verdana"/>
          <w:sz w:val="18"/>
          <w:szCs w:val="18"/>
          <w:lang w:val="es-BO"/>
        </w:rPr>
      </w:pPr>
      <w:bookmarkStart w:id="166" w:name="_Toc347248457"/>
      <w:bookmarkStart w:id="167" w:name="_Toc355774211"/>
      <w:bookmarkStart w:id="168" w:name="_Toc355974670"/>
      <w:r w:rsidRPr="003C0DD8">
        <w:rPr>
          <w:rFonts w:ascii="Verdana" w:hAnsi="Verdana"/>
          <w:sz w:val="18"/>
          <w:szCs w:val="18"/>
          <w:lang w:val="es-BO"/>
        </w:rPr>
        <w:t>La Resolución de Adjudicación o Declaratoria Desierta será notificada</w:t>
      </w:r>
      <w:r w:rsidR="005F0CA9" w:rsidRPr="003C0DD8">
        <w:rPr>
          <w:rFonts w:ascii="Verdana" w:hAnsi="Verdana"/>
          <w:sz w:val="18"/>
          <w:szCs w:val="18"/>
          <w:lang w:val="es-BO"/>
        </w:rPr>
        <w:t xml:space="preserve"> a los proponentes</w:t>
      </w:r>
      <w:r w:rsidRPr="003C0DD8">
        <w:rPr>
          <w:rFonts w:ascii="Verdana" w:hAnsi="Verdana"/>
          <w:sz w:val="18"/>
          <w:szCs w:val="18"/>
          <w:lang w:val="es-BO"/>
        </w:rPr>
        <w:t>, de acuerdo con lo establecido en el Artículo 51 de las NB-SABS. La notificación, deberá incluir copia de la Resolución y del Informe de Evaluación y Recomendación de Adjudicación o Declaratoria Desierta.</w:t>
      </w:r>
      <w:bookmarkEnd w:id="166"/>
      <w:bookmarkEnd w:id="167"/>
      <w:bookmarkEnd w:id="168"/>
    </w:p>
    <w:p w14:paraId="29046CA2" w14:textId="77777777" w:rsidR="003C6A0A" w:rsidRPr="003C0DD8" w:rsidRDefault="003C6A0A" w:rsidP="003C6A0A">
      <w:pPr>
        <w:tabs>
          <w:tab w:val="num" w:pos="1440"/>
        </w:tabs>
        <w:ind w:left="360"/>
        <w:jc w:val="both"/>
        <w:rPr>
          <w:rFonts w:ascii="Verdana" w:hAnsi="Verdana" w:cs="Arial"/>
          <w:sz w:val="18"/>
          <w:szCs w:val="18"/>
          <w:lang w:val="es-BO"/>
        </w:rPr>
      </w:pPr>
    </w:p>
    <w:p w14:paraId="29C8507B" w14:textId="3E63308A" w:rsidR="003C6A0A" w:rsidRPr="003C0DD8" w:rsidRDefault="00C540A0" w:rsidP="00DA03F5">
      <w:pPr>
        <w:pStyle w:val="Ttulo"/>
        <w:numPr>
          <w:ilvl w:val="0"/>
          <w:numId w:val="11"/>
        </w:numPr>
        <w:spacing w:before="0" w:after="0"/>
        <w:jc w:val="left"/>
        <w:rPr>
          <w:rFonts w:ascii="Verdana" w:hAnsi="Verdana"/>
          <w:sz w:val="18"/>
          <w:szCs w:val="18"/>
          <w:lang w:val="es-BO"/>
        </w:rPr>
      </w:pPr>
      <w:bookmarkStart w:id="169" w:name="_Toc517857092"/>
      <w:r w:rsidRPr="003C0DD8">
        <w:rPr>
          <w:rFonts w:ascii="Verdana" w:hAnsi="Verdana"/>
          <w:sz w:val="18"/>
          <w:szCs w:val="18"/>
          <w:lang w:val="es-BO"/>
        </w:rPr>
        <w:t>CONCERTACIÓN</w:t>
      </w:r>
      <w:r w:rsidR="003C6A0A" w:rsidRPr="003C0DD8">
        <w:rPr>
          <w:rFonts w:ascii="Verdana" w:hAnsi="Verdana"/>
          <w:sz w:val="18"/>
          <w:szCs w:val="18"/>
          <w:lang w:val="es-BO"/>
        </w:rPr>
        <w:t xml:space="preserve"> DE MEJORES CONDICIONES TÉCNICAS</w:t>
      </w:r>
      <w:bookmarkEnd w:id="169"/>
    </w:p>
    <w:p w14:paraId="04C4500F" w14:textId="77777777" w:rsidR="003C6A0A" w:rsidRPr="003C0DD8" w:rsidRDefault="003C6A0A" w:rsidP="003C6A0A">
      <w:pPr>
        <w:ind w:left="360"/>
        <w:jc w:val="both"/>
        <w:rPr>
          <w:rFonts w:ascii="Verdana" w:hAnsi="Verdana" w:cs="Arial"/>
          <w:b/>
          <w:sz w:val="18"/>
          <w:szCs w:val="18"/>
          <w:lang w:val="es-BO"/>
        </w:rPr>
      </w:pPr>
    </w:p>
    <w:p w14:paraId="7A400CF6" w14:textId="77777777" w:rsidR="003C6A0A" w:rsidRPr="003C0DD8" w:rsidRDefault="003C6A0A" w:rsidP="00CF4F9B">
      <w:pPr>
        <w:ind w:left="426"/>
        <w:jc w:val="both"/>
        <w:rPr>
          <w:rFonts w:ascii="Verdana" w:hAnsi="Verdana" w:cs="Arial"/>
          <w:sz w:val="18"/>
          <w:szCs w:val="18"/>
          <w:lang w:val="es-BO"/>
        </w:rPr>
      </w:pPr>
      <w:r w:rsidRPr="003C0DD8">
        <w:rPr>
          <w:rFonts w:ascii="Verdana" w:hAnsi="Verdana" w:cs="Arial"/>
          <w:sz w:val="18"/>
          <w:szCs w:val="18"/>
          <w:lang w:val="es-BO"/>
        </w:rPr>
        <w:t>Una vez adjudicad</w:t>
      </w:r>
      <w:r w:rsidR="005F0CA9" w:rsidRPr="003C0DD8">
        <w:rPr>
          <w:rFonts w:ascii="Verdana" w:hAnsi="Verdana" w:cs="Arial"/>
          <w:sz w:val="18"/>
          <w:szCs w:val="18"/>
          <w:lang w:val="es-BO"/>
        </w:rPr>
        <w:t>a</w:t>
      </w:r>
      <w:r w:rsidRPr="003C0DD8">
        <w:rPr>
          <w:rFonts w:ascii="Verdana" w:hAnsi="Verdana" w:cs="Arial"/>
          <w:sz w:val="18"/>
          <w:szCs w:val="18"/>
          <w:lang w:val="es-BO"/>
        </w:rPr>
        <w:t xml:space="preserve"> la contratación la MAE, el RPC, la Comisión de Calificación y el proponente adjudicado, podrán acordar mejores condiciones técnicas de contratación, si la magnitud y complejidad de la contratación así lo amerita, aspecto que deberá ser señalado en el Acta de Concertación de Mejores Condiciones Técnicas</w:t>
      </w:r>
      <w:r w:rsidR="00D315FB" w:rsidRPr="003C0DD8">
        <w:rPr>
          <w:rFonts w:ascii="Verdana" w:hAnsi="Verdana" w:cs="Arial"/>
          <w:sz w:val="18"/>
          <w:szCs w:val="18"/>
          <w:lang w:val="es-BO"/>
        </w:rPr>
        <w:t>.</w:t>
      </w:r>
    </w:p>
    <w:p w14:paraId="063E3E72" w14:textId="77777777" w:rsidR="003C6A0A" w:rsidRPr="003C0DD8" w:rsidRDefault="003C6A0A" w:rsidP="00CF4F9B">
      <w:pPr>
        <w:ind w:left="426"/>
        <w:jc w:val="both"/>
        <w:rPr>
          <w:rFonts w:ascii="Verdana" w:hAnsi="Verdana" w:cs="Arial"/>
          <w:sz w:val="18"/>
          <w:szCs w:val="18"/>
          <w:lang w:val="es-BO"/>
        </w:rPr>
      </w:pPr>
    </w:p>
    <w:p w14:paraId="1CEE3F4F" w14:textId="77777777" w:rsidR="009E4976" w:rsidRPr="003C0DD8" w:rsidRDefault="003C6A0A" w:rsidP="00CF4F9B">
      <w:pPr>
        <w:ind w:left="426"/>
        <w:jc w:val="both"/>
        <w:rPr>
          <w:rFonts w:ascii="Verdana" w:hAnsi="Verdana" w:cs="Arial"/>
          <w:sz w:val="18"/>
          <w:szCs w:val="18"/>
          <w:lang w:val="es-BO"/>
        </w:rPr>
      </w:pPr>
      <w:r w:rsidRPr="003C0DD8">
        <w:rPr>
          <w:rFonts w:ascii="Verdana" w:hAnsi="Verdana" w:cs="Arial"/>
          <w:sz w:val="18"/>
          <w:szCs w:val="18"/>
          <w:lang w:val="es-BO"/>
        </w:rPr>
        <w:t>La concertación de Mejores Condiciones Técnicas, no dará lugar a ninguna modificación del monto adjudicado</w:t>
      </w:r>
      <w:r w:rsidR="00AB692F" w:rsidRPr="003C0DD8">
        <w:rPr>
          <w:rFonts w:ascii="Verdana" w:hAnsi="Verdana" w:cs="Arial"/>
          <w:sz w:val="18"/>
          <w:szCs w:val="18"/>
          <w:lang w:val="es-BO"/>
        </w:rPr>
        <w:t xml:space="preserve">. </w:t>
      </w:r>
    </w:p>
    <w:p w14:paraId="7AFF6D65" w14:textId="77777777" w:rsidR="00047EB2" w:rsidRPr="003C0DD8" w:rsidRDefault="00AB692F" w:rsidP="00CF4F9B">
      <w:pPr>
        <w:ind w:left="426"/>
        <w:jc w:val="both"/>
        <w:rPr>
          <w:rFonts w:ascii="Verdana" w:hAnsi="Verdana" w:cs="Arial"/>
          <w:sz w:val="18"/>
          <w:szCs w:val="18"/>
          <w:lang w:val="es-BO"/>
        </w:rPr>
      </w:pPr>
      <w:r w:rsidRPr="003C0DD8">
        <w:rPr>
          <w:rFonts w:ascii="Verdana" w:hAnsi="Verdana" w:cs="Arial"/>
          <w:sz w:val="18"/>
          <w:szCs w:val="18"/>
          <w:lang w:val="es-BO"/>
        </w:rPr>
        <w:t xml:space="preserve">En caso de que el proponente adjudicado no aceptara las condiciones técnicas demandadas por la entidad, </w:t>
      </w:r>
      <w:r w:rsidR="00D315FB" w:rsidRPr="003C0DD8">
        <w:rPr>
          <w:rFonts w:ascii="Verdana" w:hAnsi="Verdana" w:cs="Arial"/>
          <w:sz w:val="18"/>
          <w:szCs w:val="18"/>
          <w:lang w:val="es-BO"/>
        </w:rPr>
        <w:t>se continuara con las condiciones técnicas adjudicadas.</w:t>
      </w:r>
    </w:p>
    <w:p w14:paraId="3414C8A2" w14:textId="77777777" w:rsidR="00CF4F9B" w:rsidRPr="003C0DD8" w:rsidRDefault="00CF4F9B" w:rsidP="00CF4F9B">
      <w:pPr>
        <w:ind w:left="426"/>
        <w:jc w:val="both"/>
        <w:rPr>
          <w:rFonts w:ascii="Verdana" w:hAnsi="Verdana" w:cs="Arial"/>
          <w:b/>
          <w:sz w:val="18"/>
          <w:szCs w:val="18"/>
          <w:lang w:val="es-BO"/>
        </w:rPr>
      </w:pPr>
    </w:p>
    <w:p w14:paraId="337DAD38" w14:textId="77777777" w:rsidR="00CA6B9B" w:rsidRDefault="00CA6B9B">
      <w:pPr>
        <w:rPr>
          <w:rFonts w:ascii="Verdana" w:hAnsi="Verdana" w:cs="Arial"/>
          <w:b/>
          <w:sz w:val="18"/>
          <w:szCs w:val="18"/>
          <w:lang w:val="es-BO"/>
        </w:rPr>
      </w:pPr>
      <w:r>
        <w:rPr>
          <w:rFonts w:ascii="Verdana" w:hAnsi="Verdana" w:cs="Arial"/>
          <w:b/>
          <w:sz w:val="18"/>
          <w:szCs w:val="18"/>
          <w:lang w:val="es-BO"/>
        </w:rPr>
        <w:br w:type="page"/>
      </w:r>
    </w:p>
    <w:p w14:paraId="1C61BBF5" w14:textId="3C94CCB2" w:rsidR="003C6A0A" w:rsidRPr="003C0DD8" w:rsidRDefault="003C6A0A" w:rsidP="003C6A0A">
      <w:pPr>
        <w:jc w:val="center"/>
        <w:rPr>
          <w:rFonts w:ascii="Verdana" w:hAnsi="Verdana" w:cs="Arial"/>
          <w:b/>
          <w:sz w:val="18"/>
          <w:szCs w:val="18"/>
          <w:lang w:val="es-BO"/>
        </w:rPr>
      </w:pPr>
      <w:r w:rsidRPr="003C0DD8">
        <w:rPr>
          <w:rFonts w:ascii="Verdana" w:hAnsi="Verdana" w:cs="Arial"/>
          <w:b/>
          <w:sz w:val="18"/>
          <w:szCs w:val="18"/>
          <w:lang w:val="es-BO"/>
        </w:rPr>
        <w:lastRenderedPageBreak/>
        <w:t>SECCIÓN V</w:t>
      </w:r>
    </w:p>
    <w:p w14:paraId="6C7455F5" w14:textId="77777777" w:rsidR="003C6A0A" w:rsidRPr="003C0DD8" w:rsidRDefault="003C6A0A" w:rsidP="003C6A0A">
      <w:pPr>
        <w:jc w:val="center"/>
        <w:rPr>
          <w:rFonts w:ascii="Verdana" w:hAnsi="Verdana" w:cs="Arial"/>
          <w:sz w:val="18"/>
          <w:szCs w:val="18"/>
          <w:lang w:val="es-BO"/>
        </w:rPr>
      </w:pPr>
      <w:r w:rsidRPr="003C0DD8">
        <w:rPr>
          <w:rFonts w:ascii="Verdana" w:hAnsi="Verdana" w:cs="Arial"/>
          <w:b/>
          <w:sz w:val="18"/>
          <w:szCs w:val="18"/>
          <w:lang w:val="es-BO"/>
        </w:rPr>
        <w:t>SUSCRIPCIÓN Y MODIFICACIONES AL CONTRATO</w:t>
      </w:r>
    </w:p>
    <w:p w14:paraId="46127B6F" w14:textId="77777777" w:rsidR="003C6A0A" w:rsidRPr="003C0DD8" w:rsidRDefault="003C6A0A" w:rsidP="003C6A0A">
      <w:pPr>
        <w:jc w:val="both"/>
        <w:rPr>
          <w:rFonts w:ascii="Verdana" w:hAnsi="Verdana" w:cs="Arial"/>
          <w:sz w:val="18"/>
          <w:szCs w:val="18"/>
          <w:lang w:val="es-BO"/>
        </w:rPr>
      </w:pPr>
    </w:p>
    <w:p w14:paraId="4E162CA9" w14:textId="77777777" w:rsidR="003C6A0A" w:rsidRPr="003C0DD8" w:rsidRDefault="003C6A0A" w:rsidP="00DA03F5">
      <w:pPr>
        <w:pStyle w:val="Ttulo"/>
        <w:numPr>
          <w:ilvl w:val="0"/>
          <w:numId w:val="11"/>
        </w:numPr>
        <w:spacing w:before="0" w:after="0"/>
        <w:jc w:val="left"/>
        <w:rPr>
          <w:rFonts w:ascii="Verdana" w:hAnsi="Verdana"/>
          <w:sz w:val="18"/>
          <w:szCs w:val="18"/>
          <w:lang w:val="es-BO"/>
        </w:rPr>
      </w:pPr>
      <w:bookmarkStart w:id="170" w:name="_Toc517857093"/>
      <w:r w:rsidRPr="003C0DD8">
        <w:rPr>
          <w:rFonts w:ascii="Verdana" w:hAnsi="Verdana"/>
          <w:sz w:val="18"/>
          <w:szCs w:val="18"/>
          <w:lang w:val="es-BO"/>
        </w:rPr>
        <w:t>SUSCRIPCIÓN DE CONTRATO</w:t>
      </w:r>
      <w:bookmarkEnd w:id="170"/>
    </w:p>
    <w:p w14:paraId="43BC3958" w14:textId="77777777" w:rsidR="00F255BF" w:rsidRPr="003C0DD8" w:rsidRDefault="00F255BF" w:rsidP="00F255BF">
      <w:pPr>
        <w:pStyle w:val="Ttulo"/>
        <w:spacing w:before="0" w:after="0"/>
        <w:ind w:left="432"/>
        <w:jc w:val="left"/>
        <w:rPr>
          <w:rFonts w:ascii="Verdana" w:hAnsi="Verdana"/>
          <w:sz w:val="18"/>
          <w:szCs w:val="18"/>
          <w:lang w:val="es-BO"/>
        </w:rPr>
      </w:pPr>
    </w:p>
    <w:p w14:paraId="26F0B8AA" w14:textId="77777777" w:rsidR="00F255BF" w:rsidRPr="003C0DD8" w:rsidRDefault="00F255BF" w:rsidP="00DA03F5">
      <w:pPr>
        <w:pStyle w:val="Prrafodelista"/>
        <w:numPr>
          <w:ilvl w:val="1"/>
          <w:numId w:val="11"/>
        </w:numPr>
        <w:ind w:left="1134" w:hanging="708"/>
        <w:jc w:val="both"/>
        <w:rPr>
          <w:rFonts w:ascii="Verdana" w:hAnsi="Verdana"/>
          <w:sz w:val="18"/>
          <w:szCs w:val="18"/>
          <w:lang w:val="es-BO"/>
        </w:rPr>
      </w:pPr>
      <w:r w:rsidRPr="003C0DD8">
        <w:rPr>
          <w:rFonts w:ascii="Verdana" w:hAnsi="Verdana"/>
          <w:sz w:val="18"/>
          <w:lang w:val="es-BO"/>
        </w:rPr>
        <w:t>La</w:t>
      </w:r>
      <w:r w:rsidRPr="003C0DD8">
        <w:rPr>
          <w:rFonts w:ascii="Verdana" w:hAnsi="Verdana"/>
          <w:sz w:val="18"/>
          <w:szCs w:val="18"/>
          <w:lang w:val="es-BO"/>
        </w:rPr>
        <w:t xml:space="preserve"> entidad convocante deberá establecer el plazo de entrega de documentos, que no deberá ser </w:t>
      </w:r>
      <w:r w:rsidRPr="003C0DD8">
        <w:rPr>
          <w:rFonts w:ascii="Verdana" w:hAnsi="Verdana"/>
          <w:sz w:val="18"/>
          <w:lang w:val="es-BO"/>
        </w:rPr>
        <w:t>menor</w:t>
      </w:r>
      <w:r w:rsidRPr="003C0DD8">
        <w:rPr>
          <w:rFonts w:ascii="Verdana" w:hAnsi="Verdana"/>
          <w:sz w:val="18"/>
          <w:szCs w:val="18"/>
          <w:lang w:val="es-BO"/>
        </w:rPr>
        <w:t xml:space="preserve"> a diez (10) días hábiles, computables a partir del vencimiento del plazo para la interposición del Recurso Administrativo de Impugnación.</w:t>
      </w:r>
    </w:p>
    <w:p w14:paraId="7BE92779" w14:textId="77777777" w:rsidR="00F255BF" w:rsidRPr="003C0DD8" w:rsidRDefault="00F255BF" w:rsidP="00F255BF">
      <w:pPr>
        <w:tabs>
          <w:tab w:val="left" w:pos="3194"/>
        </w:tabs>
        <w:ind w:left="567"/>
        <w:jc w:val="both"/>
        <w:rPr>
          <w:rFonts w:ascii="Verdana" w:hAnsi="Verdana" w:cs="Arial"/>
          <w:sz w:val="18"/>
          <w:szCs w:val="18"/>
          <w:lang w:val="es-BO"/>
        </w:rPr>
      </w:pPr>
      <w:r w:rsidRPr="003C0DD8">
        <w:rPr>
          <w:rFonts w:ascii="Verdana" w:hAnsi="Verdana" w:cs="Arial"/>
          <w:sz w:val="18"/>
          <w:szCs w:val="18"/>
          <w:lang w:val="es-BO"/>
        </w:rPr>
        <w:tab/>
      </w:r>
    </w:p>
    <w:p w14:paraId="3A9C455E" w14:textId="77777777" w:rsidR="00F255BF" w:rsidRPr="003C0DD8" w:rsidRDefault="00F255BF" w:rsidP="00F255BF">
      <w:pPr>
        <w:pStyle w:val="Prrafodelista"/>
        <w:ind w:left="1134"/>
        <w:jc w:val="both"/>
        <w:rPr>
          <w:rFonts w:ascii="Verdana" w:hAnsi="Verdana" w:cs="Arial"/>
          <w:sz w:val="18"/>
          <w:szCs w:val="18"/>
          <w:lang w:val="es-BO"/>
        </w:rPr>
      </w:pPr>
      <w:r w:rsidRPr="003C0DD8">
        <w:rPr>
          <w:rFonts w:ascii="Verdana" w:hAnsi="Verdana" w:cs="Arial"/>
          <w:sz w:val="18"/>
          <w:szCs w:val="18"/>
          <w:lang w:val="es-BO"/>
        </w:rPr>
        <w:t xml:space="preserve">Si el </w:t>
      </w:r>
      <w:r w:rsidRPr="003C0DD8">
        <w:rPr>
          <w:rFonts w:ascii="Verdana" w:hAnsi="Verdana"/>
          <w:sz w:val="18"/>
          <w:lang w:val="es-BO"/>
        </w:rPr>
        <w:t>proponente</w:t>
      </w:r>
      <w:r w:rsidRPr="003C0DD8">
        <w:rPr>
          <w:rFonts w:ascii="Verdana" w:hAnsi="Verdana" w:cs="Arial"/>
          <w:sz w:val="18"/>
          <w:szCs w:val="18"/>
          <w:lang w:val="es-BO"/>
        </w:rPr>
        <w:t xml:space="preserve"> adjudicado presentase los documentos antes del plazo otorgado, el proceso deberá continuar.</w:t>
      </w:r>
    </w:p>
    <w:p w14:paraId="181DFD18" w14:textId="77777777" w:rsidR="00F255BF" w:rsidRPr="003C0DD8" w:rsidRDefault="00F255BF" w:rsidP="00F255BF">
      <w:pPr>
        <w:pStyle w:val="Prrafodelista"/>
        <w:ind w:left="993"/>
        <w:jc w:val="both"/>
        <w:rPr>
          <w:rFonts w:ascii="Verdana" w:hAnsi="Verdana" w:cs="Arial"/>
          <w:sz w:val="18"/>
          <w:szCs w:val="18"/>
          <w:lang w:val="es-BO"/>
        </w:rPr>
      </w:pPr>
    </w:p>
    <w:p w14:paraId="5183424E" w14:textId="77777777" w:rsidR="00F255BF" w:rsidRPr="003C0DD8" w:rsidRDefault="00F255BF" w:rsidP="00F255BF">
      <w:pPr>
        <w:pStyle w:val="Prrafodelista"/>
        <w:ind w:left="1134"/>
        <w:jc w:val="both"/>
        <w:rPr>
          <w:rFonts w:ascii="Verdana" w:hAnsi="Verdana" w:cs="Arial"/>
          <w:sz w:val="18"/>
          <w:szCs w:val="18"/>
          <w:lang w:val="es-BO"/>
        </w:rPr>
      </w:pPr>
      <w:r w:rsidRPr="003C0DD8">
        <w:rPr>
          <w:rFonts w:ascii="Verdana" w:hAnsi="Verdana" w:cs="Arial"/>
          <w:sz w:val="18"/>
          <w:szCs w:val="18"/>
          <w:lang w:val="es-BO"/>
        </w:rPr>
        <w:t>En caso que el proponente adjudicado justifique oportunamente el retraso en la presentación de uno o más documentos, requeridos para la suscripción del contrato, por causas de fuerza mayor, caso fortuito u otras causas debidamente justificadas y aceptadas por la entidad, se deberá ampliar el plazo de presentación de documentos.</w:t>
      </w:r>
    </w:p>
    <w:p w14:paraId="33939A34" w14:textId="77777777" w:rsidR="00F255BF" w:rsidRPr="003C0DD8" w:rsidRDefault="00F255BF" w:rsidP="00F255BF">
      <w:pPr>
        <w:rPr>
          <w:lang w:val="es-BO"/>
        </w:rPr>
      </w:pPr>
    </w:p>
    <w:p w14:paraId="408F9DFF" w14:textId="760C2D48" w:rsidR="00F255BF" w:rsidRPr="003C0DD8" w:rsidRDefault="00F255BF" w:rsidP="00DA03F5">
      <w:pPr>
        <w:pStyle w:val="Prrafodelista"/>
        <w:numPr>
          <w:ilvl w:val="1"/>
          <w:numId w:val="11"/>
        </w:numPr>
        <w:ind w:left="1134" w:hanging="708"/>
        <w:jc w:val="both"/>
        <w:rPr>
          <w:rFonts w:ascii="Verdana" w:hAnsi="Verdana"/>
          <w:sz w:val="18"/>
          <w:lang w:val="es-BO"/>
        </w:rPr>
      </w:pPr>
      <w:bookmarkStart w:id="171" w:name="_Toc516506400"/>
      <w:r w:rsidRPr="003C0DD8">
        <w:rPr>
          <w:rFonts w:ascii="Verdana" w:hAnsi="Verdana"/>
          <w:sz w:val="18"/>
          <w:lang w:val="es-BO"/>
        </w:rPr>
        <w:t>El proponente adjudicado deberá presentar, para la suscripción de contrato, los originales o fotocopias legalizadas de los documentos señalados en el Formulario de Presentación de Propuesta (Formulario A-1), excepto aquella documentación cuya información se encuentre consignada en el Certificado RUPE.</w:t>
      </w:r>
      <w:bookmarkEnd w:id="171"/>
    </w:p>
    <w:p w14:paraId="60AD290F" w14:textId="77777777" w:rsidR="00F255BF" w:rsidRPr="003C0DD8" w:rsidRDefault="00F255BF" w:rsidP="00F255BF">
      <w:pPr>
        <w:pStyle w:val="Prrafodelista"/>
        <w:rPr>
          <w:rFonts w:ascii="Verdana" w:hAnsi="Verdana"/>
          <w:sz w:val="18"/>
          <w:lang w:val="es-BO"/>
        </w:rPr>
      </w:pPr>
    </w:p>
    <w:p w14:paraId="6E0D1417" w14:textId="77777777" w:rsidR="00F255BF" w:rsidRPr="003C0DD8" w:rsidRDefault="00F255BF" w:rsidP="00F255BF">
      <w:pPr>
        <w:pStyle w:val="Prrafodelista"/>
        <w:ind w:left="1134"/>
        <w:jc w:val="both"/>
        <w:rPr>
          <w:rFonts w:ascii="Verdana" w:hAnsi="Verdana" w:cs="Arial"/>
          <w:sz w:val="18"/>
          <w:szCs w:val="18"/>
          <w:lang w:val="es-BO"/>
        </w:rPr>
      </w:pPr>
      <w:bookmarkStart w:id="172" w:name="_Toc516506402"/>
      <w:r w:rsidRPr="003C0DD8">
        <w:rPr>
          <w:rFonts w:ascii="Verdana" w:hAnsi="Verdana" w:cs="Arial"/>
          <w:sz w:val="18"/>
          <w:szCs w:val="18"/>
          <w:lang w:val="es-BO"/>
        </w:rPr>
        <w:t xml:space="preserve">Las entidades públicas deberán verificar la autenticidad del Certificado RUPE presentado por el </w:t>
      </w:r>
      <w:r w:rsidRPr="003C0DD8">
        <w:rPr>
          <w:rFonts w:ascii="Verdana" w:hAnsi="Verdana"/>
          <w:sz w:val="18"/>
          <w:lang w:val="es-BO"/>
        </w:rPr>
        <w:t>proponente</w:t>
      </w:r>
      <w:r w:rsidRPr="003C0DD8">
        <w:rPr>
          <w:rFonts w:ascii="Verdana" w:hAnsi="Verdana" w:cs="Arial"/>
          <w:sz w:val="18"/>
          <w:szCs w:val="18"/>
          <w:lang w:val="es-BO"/>
        </w:rPr>
        <w:t xml:space="preserve"> adjudicado, ingresando el código de verificación del Certificado en el SICOES.</w:t>
      </w:r>
      <w:bookmarkEnd w:id="172"/>
    </w:p>
    <w:p w14:paraId="06C8A8ED" w14:textId="77777777" w:rsidR="00F255BF" w:rsidRPr="003C0DD8" w:rsidRDefault="00F255BF" w:rsidP="00F255BF">
      <w:pPr>
        <w:ind w:left="567"/>
        <w:jc w:val="both"/>
        <w:rPr>
          <w:rFonts w:ascii="Verdana" w:hAnsi="Verdana" w:cs="Arial"/>
          <w:sz w:val="18"/>
          <w:szCs w:val="18"/>
          <w:lang w:val="es-BO"/>
        </w:rPr>
      </w:pPr>
    </w:p>
    <w:p w14:paraId="5B05353B" w14:textId="5FD48619" w:rsidR="00F255BF" w:rsidRPr="003C0DD8" w:rsidRDefault="00F255BF" w:rsidP="00DA03F5">
      <w:pPr>
        <w:pStyle w:val="Prrafodelista"/>
        <w:numPr>
          <w:ilvl w:val="1"/>
          <w:numId w:val="11"/>
        </w:numPr>
        <w:ind w:left="1134" w:hanging="708"/>
        <w:jc w:val="both"/>
        <w:rPr>
          <w:rFonts w:ascii="Verdana" w:hAnsi="Verdana"/>
          <w:sz w:val="18"/>
          <w:lang w:val="es-BO"/>
        </w:rPr>
      </w:pPr>
      <w:bookmarkStart w:id="173" w:name="_Toc516506403"/>
      <w:r w:rsidRPr="003C0DD8">
        <w:rPr>
          <w:rFonts w:ascii="Verdana" w:hAnsi="Verdana"/>
          <w:sz w:val="18"/>
          <w:lang w:val="es-BO"/>
        </w:rPr>
        <w:t>Cuando el proponente adjudicado desista de forma expresa o tácita de suscribir el contrato, su propuesta será descalificada, procediéndose a la revisión de la</w:t>
      </w:r>
      <w:r w:rsidRPr="003C0DD8">
        <w:rPr>
          <w:rFonts w:ascii="Verdana" w:hAnsi="Verdana"/>
          <w:b/>
          <w:sz w:val="18"/>
          <w:lang w:val="es-BO"/>
        </w:rPr>
        <w:t xml:space="preserve"> </w:t>
      </w:r>
      <w:r w:rsidRPr="003C0DD8">
        <w:rPr>
          <w:rFonts w:ascii="Verdana" w:hAnsi="Verdana"/>
          <w:sz w:val="18"/>
          <w:lang w:val="es-BO"/>
        </w:rPr>
        <w:t xml:space="preserve">siguiente propuesta mejor evaluada. En caso de que la justificación del desistimiento no sea por causas de fuerza mayor, caso fortuito u otras causas </w:t>
      </w:r>
      <w:r w:rsidR="00CD2C4D" w:rsidRPr="003C0DD8">
        <w:rPr>
          <w:rFonts w:ascii="Verdana" w:hAnsi="Verdana"/>
          <w:sz w:val="18"/>
          <w:szCs w:val="18"/>
          <w:lang w:val="es-BO"/>
        </w:rPr>
        <w:t xml:space="preserve">ajenas a su voluntad </w:t>
      </w:r>
      <w:r w:rsidRPr="003C0DD8">
        <w:rPr>
          <w:rFonts w:ascii="Verdana" w:hAnsi="Verdana"/>
          <w:sz w:val="18"/>
          <w:lang w:val="es-BO"/>
        </w:rPr>
        <w:t>debidamente justificadas y aceptadas por la entidad y se informará al SICOES, en cumplimiento al inciso c) del Artículo 49 de las NB-SABS.</w:t>
      </w:r>
      <w:bookmarkEnd w:id="173"/>
    </w:p>
    <w:p w14:paraId="71D80DEB" w14:textId="77777777" w:rsidR="00F255BF" w:rsidRPr="003C0DD8" w:rsidRDefault="00F255BF" w:rsidP="00F255BF">
      <w:pPr>
        <w:tabs>
          <w:tab w:val="left" w:pos="567"/>
        </w:tabs>
        <w:ind w:left="567"/>
        <w:jc w:val="both"/>
        <w:rPr>
          <w:rFonts w:ascii="Verdana" w:hAnsi="Verdana" w:cs="Arial"/>
          <w:sz w:val="18"/>
          <w:szCs w:val="18"/>
          <w:lang w:val="es-BO"/>
        </w:rPr>
      </w:pPr>
    </w:p>
    <w:p w14:paraId="089AE962" w14:textId="77777777" w:rsidR="00F255BF" w:rsidRPr="003C0DD8" w:rsidRDefault="00F255BF" w:rsidP="00F255BF">
      <w:pPr>
        <w:pStyle w:val="Prrafodelista"/>
        <w:ind w:left="1134"/>
        <w:jc w:val="both"/>
        <w:rPr>
          <w:rFonts w:ascii="Verdana" w:hAnsi="Verdana" w:cs="Arial"/>
          <w:sz w:val="18"/>
          <w:szCs w:val="18"/>
          <w:lang w:val="es-BO"/>
        </w:rPr>
      </w:pPr>
      <w:r w:rsidRPr="003C0DD8">
        <w:rPr>
          <w:rFonts w:ascii="Verdana" w:hAnsi="Verdana" w:cs="Arial"/>
          <w:sz w:val="18"/>
          <w:szCs w:val="18"/>
          <w:lang w:val="es-BO"/>
        </w:rPr>
        <w:t xml:space="preserve">El desistimiento expreso se efectivizará con la recepción de la carta de desistimiento remitida por el </w:t>
      </w:r>
      <w:r w:rsidRPr="003C0DD8">
        <w:rPr>
          <w:rFonts w:ascii="Verdana" w:hAnsi="Verdana"/>
          <w:sz w:val="18"/>
          <w:lang w:val="es-BO"/>
        </w:rPr>
        <w:t>proponente</w:t>
      </w:r>
      <w:r w:rsidRPr="003C0DD8">
        <w:rPr>
          <w:rFonts w:ascii="Verdana" w:hAnsi="Verdana" w:cs="Arial"/>
          <w:sz w:val="18"/>
          <w:szCs w:val="18"/>
          <w:lang w:val="es-BO"/>
        </w:rPr>
        <w:t xml:space="preserve"> adjudicado. El desistimiento tácito se efectivizará una vez concluido el plazo de presentación de documentos para la suscripción del contrato, sin que el proponente adjudicado haya justificado su retraso.</w:t>
      </w:r>
    </w:p>
    <w:p w14:paraId="39F81591" w14:textId="77777777" w:rsidR="00F255BF" w:rsidRPr="003C0DD8" w:rsidRDefault="00F255BF" w:rsidP="00F255BF">
      <w:pPr>
        <w:pStyle w:val="Prrafodelista"/>
        <w:jc w:val="right"/>
        <w:rPr>
          <w:rFonts w:ascii="Verdana" w:hAnsi="Verdana" w:cs="Arial"/>
          <w:sz w:val="18"/>
          <w:szCs w:val="18"/>
          <w:lang w:val="es-BO"/>
        </w:rPr>
      </w:pPr>
    </w:p>
    <w:p w14:paraId="081DC630" w14:textId="67BE3BCF" w:rsidR="00C81FDA" w:rsidRPr="003C0DD8" w:rsidRDefault="00F255BF" w:rsidP="00C81FDA">
      <w:pPr>
        <w:pStyle w:val="Prrafodelista"/>
        <w:ind w:left="1134"/>
        <w:jc w:val="both"/>
        <w:rPr>
          <w:rFonts w:ascii="Verdana" w:hAnsi="Verdana" w:cs="Arial"/>
          <w:sz w:val="18"/>
          <w:szCs w:val="18"/>
          <w:lang w:val="es-BO"/>
        </w:rPr>
      </w:pPr>
      <w:r w:rsidRPr="003C0DD8">
        <w:rPr>
          <w:rFonts w:ascii="Verdana" w:hAnsi="Verdana"/>
          <w:sz w:val="18"/>
          <w:lang w:val="es-BO"/>
        </w:rPr>
        <w:t xml:space="preserve">Si la entidad notificara la adjudicación vencido el plazo de la validez de la propuesta, el proponente adjudicado podrá expresar su voluntad de continuar con el proceso de </w:t>
      </w:r>
      <w:r w:rsidRPr="003C0DD8">
        <w:rPr>
          <w:rFonts w:ascii="Verdana" w:hAnsi="Verdana" w:cs="Arial"/>
          <w:sz w:val="18"/>
          <w:szCs w:val="18"/>
          <w:lang w:val="es-BO"/>
        </w:rPr>
        <w:t>contratación</w:t>
      </w:r>
      <w:r w:rsidRPr="003C0DD8">
        <w:rPr>
          <w:rFonts w:ascii="Verdana" w:hAnsi="Verdana"/>
          <w:sz w:val="18"/>
          <w:lang w:val="es-BO"/>
        </w:rPr>
        <w:t>; en caso de no pronunciarse o rechazar de manera expresa la adjudicación se efectivizará la descalificación de la propuesta por desistimiento, no correspondiendo su registro en el SICOES como impedido</w:t>
      </w:r>
      <w:r w:rsidR="00C81FDA" w:rsidRPr="003C0DD8">
        <w:rPr>
          <w:rFonts w:ascii="Verdana" w:hAnsi="Verdana" w:cs="Arial"/>
          <w:sz w:val="18"/>
          <w:szCs w:val="18"/>
          <w:lang w:val="es-BO"/>
        </w:rPr>
        <w:t>.</w:t>
      </w:r>
    </w:p>
    <w:p w14:paraId="6BF81CE5" w14:textId="77777777" w:rsidR="00F255BF" w:rsidRPr="003C0DD8" w:rsidRDefault="00F255BF" w:rsidP="00F255BF">
      <w:pPr>
        <w:pStyle w:val="Prrafodelista"/>
        <w:ind w:left="993"/>
        <w:jc w:val="both"/>
        <w:rPr>
          <w:rFonts w:ascii="Verdana" w:hAnsi="Verdana"/>
          <w:sz w:val="18"/>
          <w:lang w:val="es-BO"/>
        </w:rPr>
      </w:pPr>
    </w:p>
    <w:p w14:paraId="28796891" w14:textId="4FB6C53C" w:rsidR="00F255BF" w:rsidRPr="003C0DD8" w:rsidRDefault="00F255BF" w:rsidP="00F255BF">
      <w:pPr>
        <w:pStyle w:val="Prrafodelista"/>
        <w:ind w:left="1134"/>
        <w:jc w:val="both"/>
        <w:rPr>
          <w:rFonts w:ascii="Verdana" w:hAnsi="Verdana"/>
          <w:sz w:val="18"/>
          <w:lang w:val="es-BO"/>
        </w:rPr>
      </w:pPr>
      <w:r w:rsidRPr="003C0DD8">
        <w:rPr>
          <w:rFonts w:ascii="Verdana" w:hAnsi="Verdana"/>
          <w:sz w:val="18"/>
          <w:lang w:val="es-BO"/>
        </w:rPr>
        <w:t xml:space="preserve">Si producto de la revisión efectuada para la suscripción de contrato, los documentos presentados por el adjudicado no cumplan con las condiciones requeridas, no se considerará desistimiento, por lo que no corresponde el registro en el SICOES como impedido; sin embargo, corresponderá la descalificación de la propuesta. </w:t>
      </w:r>
    </w:p>
    <w:p w14:paraId="54AD4164" w14:textId="77777777" w:rsidR="00F255BF" w:rsidRPr="003C0DD8" w:rsidRDefault="00F255BF" w:rsidP="00F255BF">
      <w:pPr>
        <w:tabs>
          <w:tab w:val="left" w:pos="567"/>
        </w:tabs>
        <w:ind w:left="567"/>
        <w:jc w:val="both"/>
        <w:rPr>
          <w:rFonts w:ascii="Verdana" w:hAnsi="Verdana" w:cs="Arial"/>
          <w:sz w:val="18"/>
          <w:szCs w:val="18"/>
          <w:lang w:val="es-BO"/>
        </w:rPr>
      </w:pPr>
    </w:p>
    <w:p w14:paraId="15B27472" w14:textId="77777777" w:rsidR="00F255BF" w:rsidRPr="003C0DD8" w:rsidRDefault="00F255BF" w:rsidP="008A4DA6">
      <w:pPr>
        <w:pStyle w:val="Prrafodelista"/>
        <w:ind w:left="1134"/>
        <w:jc w:val="both"/>
        <w:rPr>
          <w:lang w:val="es-BO"/>
        </w:rPr>
      </w:pPr>
      <w:r w:rsidRPr="003C0DD8">
        <w:rPr>
          <w:rFonts w:ascii="Verdana" w:hAnsi="Verdana"/>
          <w:sz w:val="18"/>
          <w:szCs w:val="18"/>
          <w:lang w:val="es-BO"/>
        </w:rPr>
        <w:t xml:space="preserve">En los casos que se necesite ampliar plazos el RPC deberá autorizar la modificación del </w:t>
      </w:r>
      <w:r w:rsidRPr="003C0DD8">
        <w:rPr>
          <w:rFonts w:ascii="Verdana" w:hAnsi="Verdana"/>
          <w:sz w:val="18"/>
          <w:lang w:val="es-BO"/>
        </w:rPr>
        <w:t>cronograma</w:t>
      </w:r>
      <w:r w:rsidRPr="003C0DD8">
        <w:rPr>
          <w:rFonts w:ascii="Verdana" w:hAnsi="Verdana"/>
          <w:sz w:val="18"/>
          <w:szCs w:val="18"/>
          <w:lang w:val="es-BO"/>
        </w:rPr>
        <w:t xml:space="preserve"> de plazos a </w:t>
      </w:r>
      <w:r w:rsidRPr="003C0DD8">
        <w:rPr>
          <w:rFonts w:ascii="Verdana" w:hAnsi="Verdana"/>
          <w:sz w:val="18"/>
          <w:lang w:val="es-BO"/>
        </w:rPr>
        <w:t>partir</w:t>
      </w:r>
      <w:r w:rsidRPr="003C0DD8">
        <w:rPr>
          <w:rFonts w:ascii="Verdana" w:hAnsi="Verdana"/>
          <w:sz w:val="18"/>
          <w:szCs w:val="18"/>
          <w:lang w:val="es-BO"/>
        </w:rPr>
        <w:t xml:space="preserve"> de la fecha de emisión de la Resolución de Adjudicación</w:t>
      </w:r>
      <w:r w:rsidR="008A4DA6" w:rsidRPr="003C0DD8">
        <w:rPr>
          <w:rFonts w:ascii="Verdana" w:hAnsi="Verdana"/>
          <w:sz w:val="18"/>
          <w:szCs w:val="18"/>
          <w:lang w:val="es-BO"/>
        </w:rPr>
        <w:t>.</w:t>
      </w:r>
    </w:p>
    <w:p w14:paraId="7A29E817" w14:textId="77777777" w:rsidR="004405EF" w:rsidRPr="003C0DD8" w:rsidRDefault="004405EF" w:rsidP="00C0505B">
      <w:pPr>
        <w:pStyle w:val="Prrafodelista"/>
        <w:ind w:left="360"/>
        <w:rPr>
          <w:rFonts w:ascii="Verdana" w:hAnsi="Verdana"/>
          <w:sz w:val="18"/>
          <w:szCs w:val="18"/>
          <w:lang w:val="es-BO"/>
        </w:rPr>
      </w:pPr>
    </w:p>
    <w:p w14:paraId="34B9C0C7" w14:textId="696EDA35" w:rsidR="004405EF" w:rsidRPr="003C0DD8" w:rsidRDefault="004405EF" w:rsidP="00DA03F5">
      <w:pPr>
        <w:pStyle w:val="Prrafodelista"/>
        <w:numPr>
          <w:ilvl w:val="1"/>
          <w:numId w:val="11"/>
        </w:numPr>
        <w:ind w:left="1134" w:hanging="708"/>
        <w:jc w:val="both"/>
        <w:rPr>
          <w:rFonts w:ascii="Verdana" w:hAnsi="Verdana"/>
          <w:sz w:val="18"/>
          <w:lang w:val="es-BO"/>
        </w:rPr>
      </w:pPr>
      <w:bookmarkStart w:id="174" w:name="_Toc347248462"/>
      <w:bookmarkStart w:id="175" w:name="_Toc355774216"/>
      <w:bookmarkStart w:id="176" w:name="_Toc355974675"/>
      <w:r w:rsidRPr="003C0DD8">
        <w:rPr>
          <w:rFonts w:ascii="Verdana" w:hAnsi="Verdana"/>
          <w:sz w:val="18"/>
          <w:lang w:val="es-BO"/>
        </w:rPr>
        <w:t xml:space="preserve">Cuando se tenga que presentar una Póliza definitiva, ésta deberá estar firmada por el representante de la </w:t>
      </w:r>
      <w:r w:rsidR="00E11290" w:rsidRPr="003C0DD8">
        <w:rPr>
          <w:rFonts w:ascii="Verdana" w:hAnsi="Verdana"/>
          <w:sz w:val="18"/>
          <w:lang w:val="es-BO"/>
        </w:rPr>
        <w:t>Entidad</w:t>
      </w:r>
      <w:r w:rsidRPr="003C0DD8">
        <w:rPr>
          <w:rFonts w:ascii="Verdana" w:hAnsi="Verdana"/>
          <w:sz w:val="18"/>
          <w:lang w:val="es-BO"/>
        </w:rPr>
        <w:t xml:space="preserve"> Aseguradora, de acuerdo con la póliza presentada en su propuesta.</w:t>
      </w:r>
      <w:bookmarkEnd w:id="174"/>
      <w:bookmarkEnd w:id="175"/>
      <w:bookmarkEnd w:id="176"/>
    </w:p>
    <w:p w14:paraId="55256709" w14:textId="77777777" w:rsidR="003C6A0A" w:rsidRPr="003C0DD8" w:rsidRDefault="003C6A0A" w:rsidP="003C6A0A">
      <w:pPr>
        <w:tabs>
          <w:tab w:val="num" w:pos="1440"/>
        </w:tabs>
        <w:jc w:val="both"/>
        <w:rPr>
          <w:rFonts w:ascii="Verdana" w:hAnsi="Verdana" w:cs="Arial"/>
          <w:b/>
          <w:sz w:val="18"/>
          <w:szCs w:val="18"/>
          <w:lang w:val="es-BO"/>
        </w:rPr>
      </w:pPr>
    </w:p>
    <w:p w14:paraId="16EEAED2" w14:textId="3CC82E97" w:rsidR="003C6A0A" w:rsidRPr="003C0DD8" w:rsidRDefault="003C6A0A" w:rsidP="00DA03F5">
      <w:pPr>
        <w:pStyle w:val="Ttulo"/>
        <w:numPr>
          <w:ilvl w:val="0"/>
          <w:numId w:val="11"/>
        </w:numPr>
        <w:spacing w:before="0" w:after="0"/>
        <w:jc w:val="left"/>
        <w:rPr>
          <w:rFonts w:ascii="Verdana" w:hAnsi="Verdana"/>
          <w:sz w:val="18"/>
          <w:szCs w:val="18"/>
          <w:lang w:val="es-BO"/>
        </w:rPr>
      </w:pPr>
      <w:bookmarkStart w:id="177" w:name="_Toc517857094"/>
      <w:r w:rsidRPr="003C0DD8">
        <w:rPr>
          <w:rFonts w:ascii="Verdana" w:hAnsi="Verdana"/>
          <w:sz w:val="18"/>
          <w:szCs w:val="18"/>
          <w:lang w:val="es-BO"/>
        </w:rPr>
        <w:t>MODIFICACIONES AL CONTRATO</w:t>
      </w:r>
      <w:bookmarkEnd w:id="177"/>
    </w:p>
    <w:p w14:paraId="5DB56D01" w14:textId="77777777" w:rsidR="003C6A0A" w:rsidRPr="003C0DD8" w:rsidRDefault="003C6A0A" w:rsidP="003C6A0A">
      <w:pPr>
        <w:jc w:val="both"/>
        <w:rPr>
          <w:rFonts w:ascii="Verdana" w:hAnsi="Verdana" w:cs="Arial"/>
          <w:b/>
          <w:sz w:val="18"/>
          <w:szCs w:val="18"/>
          <w:lang w:val="es-BO"/>
        </w:rPr>
      </w:pPr>
    </w:p>
    <w:p w14:paraId="14239A7B" w14:textId="589B0E28" w:rsidR="003C6A0A" w:rsidRPr="003C0DD8" w:rsidRDefault="003C6A0A" w:rsidP="00E11290">
      <w:pPr>
        <w:ind w:firstLine="432"/>
        <w:rPr>
          <w:rFonts w:ascii="Verdana" w:hAnsi="Verdana"/>
          <w:sz w:val="18"/>
          <w:szCs w:val="18"/>
          <w:lang w:val="es-BO" w:eastAsia="es-BO"/>
        </w:rPr>
      </w:pPr>
      <w:r w:rsidRPr="003C0DD8">
        <w:rPr>
          <w:rFonts w:ascii="Verdana" w:hAnsi="Verdana"/>
          <w:sz w:val="18"/>
          <w:szCs w:val="18"/>
          <w:lang w:val="es-BO" w:eastAsia="es-BO"/>
        </w:rPr>
        <w:t>Las modificaciones al contrato podrán efectuarse mediante:</w:t>
      </w:r>
    </w:p>
    <w:p w14:paraId="34EA0F5D" w14:textId="77777777" w:rsidR="003C6A0A" w:rsidRPr="003C0DD8" w:rsidRDefault="003C6A0A" w:rsidP="003C6A0A">
      <w:pPr>
        <w:rPr>
          <w:rFonts w:ascii="Verdana" w:hAnsi="Verdana"/>
          <w:sz w:val="18"/>
          <w:szCs w:val="18"/>
          <w:lang w:val="es-BO" w:eastAsia="es-BO"/>
        </w:rPr>
      </w:pPr>
    </w:p>
    <w:p w14:paraId="125C42D9" w14:textId="77777777" w:rsidR="00915468" w:rsidRPr="003C0DD8" w:rsidRDefault="003C6A0A" w:rsidP="00DA03F5">
      <w:pPr>
        <w:pStyle w:val="Prrafodelista"/>
        <w:numPr>
          <w:ilvl w:val="0"/>
          <w:numId w:val="22"/>
        </w:numPr>
        <w:tabs>
          <w:tab w:val="left" w:pos="1134"/>
        </w:tabs>
        <w:jc w:val="both"/>
        <w:rPr>
          <w:rFonts w:ascii="Verdana" w:hAnsi="Verdana" w:cs="Arial"/>
          <w:sz w:val="18"/>
          <w:szCs w:val="18"/>
          <w:lang w:val="es-BO"/>
        </w:rPr>
      </w:pPr>
      <w:r w:rsidRPr="003C0DD8">
        <w:rPr>
          <w:rFonts w:ascii="Verdana" w:hAnsi="Verdana" w:cs="Arial"/>
          <w:b/>
          <w:sz w:val="18"/>
          <w:szCs w:val="18"/>
          <w:lang w:val="es-BO"/>
        </w:rPr>
        <w:t>Contrato Modificatorio</w:t>
      </w:r>
      <w:r w:rsidRPr="003C0DD8">
        <w:rPr>
          <w:rFonts w:ascii="Verdana" w:hAnsi="Verdana" w:cs="Arial"/>
          <w:sz w:val="18"/>
          <w:szCs w:val="18"/>
          <w:lang w:val="es-BO"/>
        </w:rPr>
        <w:t xml:space="preserve">: </w:t>
      </w:r>
      <w:r w:rsidR="00915468" w:rsidRPr="003C0DD8">
        <w:rPr>
          <w:rFonts w:ascii="Verdana" w:hAnsi="Verdana" w:cs="Arial"/>
          <w:sz w:val="18"/>
          <w:szCs w:val="18"/>
          <w:lang w:val="es-BO"/>
        </w:rPr>
        <w:t>Cuando la modificación a ser introducida afecte el alcance, monto y/o plazo del contrato, sin dar lugar al incremento de los precios unitarios.</w:t>
      </w:r>
    </w:p>
    <w:p w14:paraId="787D2D0F" w14:textId="77777777" w:rsidR="003C6A0A" w:rsidRPr="003C0DD8" w:rsidRDefault="003C6A0A" w:rsidP="00915468">
      <w:pPr>
        <w:ind w:left="1134" w:hanging="567"/>
        <w:jc w:val="both"/>
        <w:rPr>
          <w:rFonts w:ascii="Verdana" w:hAnsi="Verdana"/>
          <w:sz w:val="18"/>
          <w:szCs w:val="18"/>
          <w:lang w:val="es-BO" w:eastAsia="es-BO"/>
        </w:rPr>
      </w:pPr>
    </w:p>
    <w:p w14:paraId="75369B6C" w14:textId="77777777" w:rsidR="003C6A0A" w:rsidRPr="003C0DD8" w:rsidRDefault="003C6A0A" w:rsidP="00DA1F8B">
      <w:pPr>
        <w:ind w:left="1416" w:firstLine="24"/>
        <w:jc w:val="both"/>
        <w:rPr>
          <w:rFonts w:ascii="Verdana" w:hAnsi="Verdana"/>
          <w:sz w:val="18"/>
          <w:szCs w:val="18"/>
          <w:lang w:val="es-BO" w:eastAsia="es-BO"/>
        </w:rPr>
      </w:pPr>
      <w:r w:rsidRPr="003C0DD8">
        <w:rPr>
          <w:rFonts w:ascii="Verdana" w:hAnsi="Verdana"/>
          <w:sz w:val="18"/>
          <w:szCs w:val="18"/>
          <w:lang w:val="es-BO" w:eastAsia="es-BO"/>
        </w:rPr>
        <w:lastRenderedPageBreak/>
        <w:t>Se podrán realizar uno o varios contratos modificatorios, que sumados no deberán exceder el diez por ciento (10%) del monto del contrato principal.</w:t>
      </w:r>
    </w:p>
    <w:p w14:paraId="4AF56B8E" w14:textId="77777777" w:rsidR="003C6A0A" w:rsidRPr="003C0DD8" w:rsidRDefault="003C6A0A" w:rsidP="003C6A0A">
      <w:pPr>
        <w:rPr>
          <w:rFonts w:ascii="Verdana" w:hAnsi="Verdana"/>
          <w:sz w:val="18"/>
          <w:szCs w:val="18"/>
          <w:lang w:val="es-BO" w:eastAsia="es-BO"/>
        </w:rPr>
      </w:pPr>
    </w:p>
    <w:p w14:paraId="442C0106" w14:textId="77777777" w:rsidR="003C6A0A" w:rsidRPr="003C0DD8" w:rsidRDefault="003C6A0A" w:rsidP="00DA03F5">
      <w:pPr>
        <w:pStyle w:val="Prrafodelista"/>
        <w:numPr>
          <w:ilvl w:val="0"/>
          <w:numId w:val="22"/>
        </w:numPr>
        <w:tabs>
          <w:tab w:val="left" w:pos="1134"/>
        </w:tabs>
        <w:jc w:val="both"/>
        <w:rPr>
          <w:rFonts w:ascii="Verdana" w:hAnsi="Verdana" w:cs="Arial"/>
          <w:sz w:val="18"/>
          <w:szCs w:val="18"/>
          <w:lang w:val="es-BO"/>
        </w:rPr>
      </w:pPr>
      <w:r w:rsidRPr="003C0DD8">
        <w:rPr>
          <w:rFonts w:ascii="Verdana" w:hAnsi="Verdana" w:cs="Arial"/>
          <w:b/>
          <w:sz w:val="18"/>
          <w:szCs w:val="18"/>
          <w:lang w:val="es-BO"/>
        </w:rPr>
        <w:t>Contrato Modificatorio para Servicios Generales Recurrentes:</w:t>
      </w:r>
      <w:r w:rsidRPr="003C0DD8">
        <w:rPr>
          <w:rFonts w:ascii="Verdana" w:hAnsi="Verdana" w:cs="Arial"/>
          <w:sz w:val="18"/>
          <w:szCs w:val="18"/>
          <w:lang w:val="es-BO"/>
        </w:rPr>
        <w:t xml:space="preserve"> Cuando la entidad requiera ampliar el plazo del seguro, para lo cua</w:t>
      </w:r>
      <w:r w:rsidR="00631769" w:rsidRPr="003C0DD8">
        <w:rPr>
          <w:rFonts w:ascii="Verdana" w:hAnsi="Verdana" w:cs="Arial"/>
          <w:sz w:val="18"/>
          <w:szCs w:val="18"/>
          <w:lang w:val="es-BO"/>
        </w:rPr>
        <w:t>l, la instancia correspondiente</w:t>
      </w:r>
      <w:r w:rsidRPr="003C0DD8">
        <w:rPr>
          <w:rFonts w:ascii="Verdana" w:hAnsi="Verdana" w:cs="Arial"/>
          <w:sz w:val="18"/>
          <w:szCs w:val="18"/>
          <w:lang w:val="es-BO"/>
        </w:rPr>
        <w:t xml:space="preserve"> de manera previa a la conclusión del contrato, realizará una evaluación del cumplimiento del contrato</w:t>
      </w:r>
      <w:r w:rsidR="00631769" w:rsidRPr="003C0DD8">
        <w:rPr>
          <w:rFonts w:ascii="Verdana" w:hAnsi="Verdana" w:cs="Arial"/>
          <w:sz w:val="18"/>
          <w:szCs w:val="18"/>
          <w:lang w:val="es-BO"/>
        </w:rPr>
        <w:t>, en base a la cual</w:t>
      </w:r>
      <w:r w:rsidRPr="003C0DD8">
        <w:rPr>
          <w:rFonts w:ascii="Verdana" w:hAnsi="Verdana" w:cs="Arial"/>
          <w:sz w:val="18"/>
          <w:szCs w:val="18"/>
          <w:lang w:val="es-BO"/>
        </w:rPr>
        <w:t xml:space="preserve"> la MAE o la autoridad que </w:t>
      </w:r>
      <w:r w:rsidR="00631769" w:rsidRPr="003C0DD8">
        <w:rPr>
          <w:rFonts w:ascii="Verdana" w:hAnsi="Verdana" w:cs="Arial"/>
          <w:sz w:val="18"/>
          <w:szCs w:val="18"/>
          <w:lang w:val="es-BO"/>
        </w:rPr>
        <w:t>suscribió el contrato principal</w:t>
      </w:r>
      <w:r w:rsidRPr="003C0DD8">
        <w:rPr>
          <w:rFonts w:ascii="Verdana" w:hAnsi="Verdana" w:cs="Arial"/>
          <w:sz w:val="18"/>
          <w:szCs w:val="18"/>
          <w:lang w:val="es-BO"/>
        </w:rPr>
        <w:t xml:space="preserve"> podrá tomar la decisión de modificar o no el contrato del servicio.</w:t>
      </w:r>
    </w:p>
    <w:p w14:paraId="6730263C" w14:textId="77777777" w:rsidR="003C6A0A" w:rsidRPr="003C0DD8" w:rsidRDefault="003C6A0A" w:rsidP="003C6A0A">
      <w:pPr>
        <w:rPr>
          <w:rFonts w:ascii="Verdana" w:hAnsi="Verdana"/>
          <w:sz w:val="18"/>
          <w:szCs w:val="18"/>
          <w:lang w:val="es-BO" w:eastAsia="es-BO"/>
        </w:rPr>
      </w:pPr>
    </w:p>
    <w:p w14:paraId="3D37AA95" w14:textId="77777777" w:rsidR="008B5033" w:rsidRPr="003C0DD8" w:rsidRDefault="003C6A0A" w:rsidP="008B5033">
      <w:pPr>
        <w:ind w:left="1416" w:firstLine="24"/>
        <w:jc w:val="both"/>
        <w:rPr>
          <w:rFonts w:ascii="Verdana" w:hAnsi="Verdana"/>
          <w:sz w:val="18"/>
          <w:szCs w:val="18"/>
          <w:lang w:val="es-BO" w:eastAsia="es-BO"/>
        </w:rPr>
      </w:pPr>
      <w:r w:rsidRPr="003C0DD8">
        <w:rPr>
          <w:rFonts w:ascii="Verdana" w:hAnsi="Verdana"/>
          <w:sz w:val="18"/>
          <w:szCs w:val="18"/>
          <w:lang w:val="es-BO" w:eastAsia="es-BO"/>
        </w:rPr>
        <w:t>Esta modificación podrá realizarse por una (1) sola vez, no debiendo exceder el plazo establecido en el contrato principal.</w:t>
      </w:r>
    </w:p>
    <w:p w14:paraId="1B97E75B" w14:textId="77777777" w:rsidR="008B5033" w:rsidRPr="003C0DD8" w:rsidRDefault="008B5033" w:rsidP="008B5033">
      <w:pPr>
        <w:ind w:left="1416" w:firstLine="24"/>
        <w:jc w:val="both"/>
        <w:rPr>
          <w:rFonts w:ascii="Verdana" w:hAnsi="Verdana"/>
          <w:sz w:val="18"/>
          <w:szCs w:val="18"/>
          <w:lang w:val="es-BO" w:eastAsia="es-BO"/>
        </w:rPr>
      </w:pPr>
    </w:p>
    <w:p w14:paraId="16AF3FA8" w14:textId="77777777" w:rsidR="00CA6B9B" w:rsidRDefault="00CA6B9B">
      <w:pPr>
        <w:rPr>
          <w:rFonts w:ascii="Verdana" w:hAnsi="Verdana"/>
          <w:b/>
          <w:sz w:val="18"/>
          <w:szCs w:val="18"/>
          <w:lang w:val="es-BO"/>
        </w:rPr>
      </w:pPr>
      <w:r>
        <w:rPr>
          <w:rFonts w:ascii="Verdana" w:hAnsi="Verdana"/>
          <w:b/>
          <w:sz w:val="18"/>
          <w:szCs w:val="18"/>
          <w:lang w:val="es-BO"/>
        </w:rPr>
        <w:br w:type="page"/>
      </w:r>
    </w:p>
    <w:p w14:paraId="2D933DA4" w14:textId="5C6B2D21" w:rsidR="003C6A0A" w:rsidRPr="003C0DD8" w:rsidRDefault="00C6268C" w:rsidP="008B5033">
      <w:pPr>
        <w:jc w:val="center"/>
        <w:rPr>
          <w:rFonts w:ascii="Verdana" w:hAnsi="Verdana"/>
          <w:b/>
          <w:sz w:val="18"/>
          <w:szCs w:val="18"/>
          <w:lang w:val="es-BO"/>
        </w:rPr>
      </w:pPr>
      <w:r w:rsidRPr="003C0DD8">
        <w:rPr>
          <w:rFonts w:ascii="Verdana" w:hAnsi="Verdana"/>
          <w:b/>
          <w:sz w:val="18"/>
          <w:szCs w:val="18"/>
          <w:lang w:val="es-BO"/>
        </w:rPr>
        <w:lastRenderedPageBreak/>
        <w:t>S</w:t>
      </w:r>
      <w:r w:rsidR="003C6A0A" w:rsidRPr="003C0DD8">
        <w:rPr>
          <w:rFonts w:ascii="Verdana" w:hAnsi="Verdana"/>
          <w:b/>
          <w:sz w:val="18"/>
          <w:szCs w:val="18"/>
          <w:lang w:val="es-BO"/>
        </w:rPr>
        <w:t>ECCIÓN VI</w:t>
      </w:r>
    </w:p>
    <w:p w14:paraId="04B07D2C" w14:textId="77777777" w:rsidR="003C6A0A" w:rsidRPr="003C0DD8" w:rsidRDefault="003C6A0A" w:rsidP="003C6A0A">
      <w:pPr>
        <w:jc w:val="center"/>
        <w:rPr>
          <w:rFonts w:ascii="Verdana" w:hAnsi="Verdana"/>
          <w:b/>
          <w:sz w:val="18"/>
          <w:szCs w:val="18"/>
          <w:lang w:val="es-BO"/>
        </w:rPr>
      </w:pPr>
      <w:r w:rsidRPr="003C0DD8">
        <w:rPr>
          <w:rFonts w:ascii="Verdana" w:hAnsi="Verdana"/>
          <w:b/>
          <w:sz w:val="18"/>
          <w:szCs w:val="18"/>
          <w:lang w:val="es-BO"/>
        </w:rPr>
        <w:t xml:space="preserve">PRESTACIÓN DEL SEGURO </w:t>
      </w:r>
    </w:p>
    <w:p w14:paraId="01BEA421" w14:textId="77777777" w:rsidR="003C6A0A" w:rsidRPr="003C0DD8" w:rsidRDefault="003C6A0A" w:rsidP="003C6A0A">
      <w:pPr>
        <w:rPr>
          <w:rFonts w:ascii="Verdana" w:hAnsi="Verdana" w:cs="Arial"/>
          <w:b/>
          <w:sz w:val="18"/>
          <w:szCs w:val="18"/>
          <w:lang w:val="es-BO"/>
        </w:rPr>
      </w:pPr>
    </w:p>
    <w:p w14:paraId="09AB40BC" w14:textId="77777777" w:rsidR="003C6A0A" w:rsidRPr="003C0DD8" w:rsidRDefault="003C6A0A" w:rsidP="00DA03F5">
      <w:pPr>
        <w:pStyle w:val="Ttulo"/>
        <w:numPr>
          <w:ilvl w:val="0"/>
          <w:numId w:val="11"/>
        </w:numPr>
        <w:spacing w:before="0" w:after="0"/>
        <w:jc w:val="left"/>
        <w:rPr>
          <w:rFonts w:ascii="Verdana" w:hAnsi="Verdana"/>
          <w:sz w:val="18"/>
          <w:szCs w:val="18"/>
          <w:lang w:val="es-BO"/>
        </w:rPr>
      </w:pPr>
      <w:bookmarkStart w:id="178" w:name="_Toc517857095"/>
      <w:r w:rsidRPr="003C0DD8">
        <w:rPr>
          <w:rFonts w:ascii="Verdana" w:hAnsi="Verdana"/>
          <w:sz w:val="18"/>
          <w:szCs w:val="18"/>
          <w:lang w:val="es-BO"/>
        </w:rPr>
        <w:t xml:space="preserve">PRESTACIÓN DEL SEGURO POR LA </w:t>
      </w:r>
      <w:r w:rsidR="00895873" w:rsidRPr="003C0DD8">
        <w:rPr>
          <w:rFonts w:ascii="Verdana" w:hAnsi="Verdana"/>
          <w:sz w:val="18"/>
          <w:szCs w:val="18"/>
          <w:lang w:val="es-BO"/>
        </w:rPr>
        <w:t>ENTIDAD ASEGURADORA</w:t>
      </w:r>
      <w:r w:rsidRPr="003C0DD8">
        <w:rPr>
          <w:rFonts w:ascii="Verdana" w:hAnsi="Verdana"/>
          <w:sz w:val="18"/>
          <w:szCs w:val="18"/>
          <w:lang w:val="es-BO"/>
        </w:rPr>
        <w:t xml:space="preserve"> ADJUDICADA</w:t>
      </w:r>
      <w:bookmarkEnd w:id="178"/>
    </w:p>
    <w:p w14:paraId="09DF2F5D" w14:textId="77777777" w:rsidR="003C6A0A" w:rsidRPr="003C0DD8" w:rsidRDefault="003C6A0A" w:rsidP="003C6A0A">
      <w:pPr>
        <w:jc w:val="both"/>
        <w:rPr>
          <w:rFonts w:ascii="Verdana" w:hAnsi="Verdana"/>
          <w:sz w:val="18"/>
          <w:szCs w:val="18"/>
          <w:lang w:val="es-BO"/>
        </w:rPr>
      </w:pPr>
    </w:p>
    <w:p w14:paraId="5228BCB2" w14:textId="77777777" w:rsidR="003C6A0A" w:rsidRPr="003C0DD8" w:rsidRDefault="003C6A0A" w:rsidP="00F51D9E">
      <w:pPr>
        <w:ind w:left="432"/>
        <w:jc w:val="both"/>
        <w:rPr>
          <w:rFonts w:ascii="Verdana" w:hAnsi="Verdana"/>
          <w:sz w:val="18"/>
          <w:szCs w:val="18"/>
          <w:lang w:val="es-BO"/>
        </w:rPr>
      </w:pPr>
      <w:r w:rsidRPr="003C0DD8">
        <w:rPr>
          <w:rFonts w:ascii="Verdana" w:hAnsi="Verdana"/>
          <w:sz w:val="18"/>
          <w:szCs w:val="18"/>
          <w:lang w:val="es-BO"/>
        </w:rPr>
        <w:t xml:space="preserve">La prestación del seguro por la </w:t>
      </w:r>
      <w:r w:rsidR="00895873" w:rsidRPr="003C0DD8">
        <w:rPr>
          <w:rFonts w:ascii="Verdana" w:hAnsi="Verdana"/>
          <w:sz w:val="18"/>
          <w:szCs w:val="18"/>
          <w:lang w:val="es-BO"/>
        </w:rPr>
        <w:t>Entidad Aseguradora</w:t>
      </w:r>
      <w:r w:rsidRPr="003C0DD8">
        <w:rPr>
          <w:rFonts w:ascii="Verdana" w:hAnsi="Verdana"/>
          <w:sz w:val="18"/>
          <w:szCs w:val="18"/>
          <w:lang w:val="es-BO"/>
        </w:rPr>
        <w:t xml:space="preserve"> adjudicada debe ser efectuada cumpliendo con las estipulaciones del contrato suscrito y las especificaciones técnicas contenidas en el presente DBC que son parte del contrato, sujetas a la conformidad por la Comisión de Recepción de la entidad contratante.</w:t>
      </w:r>
    </w:p>
    <w:p w14:paraId="7FDBD2E7" w14:textId="77777777" w:rsidR="003C6A0A" w:rsidRPr="003C0DD8" w:rsidRDefault="003C6A0A" w:rsidP="003C6A0A">
      <w:pPr>
        <w:jc w:val="both"/>
        <w:rPr>
          <w:rFonts w:ascii="Verdana" w:hAnsi="Verdana"/>
          <w:sz w:val="18"/>
          <w:szCs w:val="18"/>
          <w:lang w:val="es-BO"/>
        </w:rPr>
      </w:pPr>
    </w:p>
    <w:p w14:paraId="2F36E3DA" w14:textId="71107484" w:rsidR="003C6A0A" w:rsidRPr="003C0DD8" w:rsidRDefault="003C6A0A" w:rsidP="00DA03F5">
      <w:pPr>
        <w:pStyle w:val="Ttulo"/>
        <w:numPr>
          <w:ilvl w:val="0"/>
          <w:numId w:val="11"/>
        </w:numPr>
        <w:spacing w:before="0" w:after="0"/>
        <w:jc w:val="both"/>
        <w:rPr>
          <w:rFonts w:ascii="Verdana" w:hAnsi="Verdana"/>
          <w:sz w:val="18"/>
          <w:szCs w:val="18"/>
          <w:lang w:val="es-BO"/>
        </w:rPr>
      </w:pPr>
      <w:bookmarkStart w:id="179" w:name="_Toc517857096"/>
      <w:r w:rsidRPr="003C0DD8">
        <w:rPr>
          <w:rFonts w:ascii="Verdana" w:hAnsi="Verdana"/>
          <w:sz w:val="18"/>
          <w:szCs w:val="18"/>
          <w:lang w:val="es-BO"/>
        </w:rPr>
        <w:t>INFORME DE CONFORMIDAD DE</w:t>
      </w:r>
      <w:r w:rsidR="0024241B" w:rsidRPr="003C0DD8">
        <w:rPr>
          <w:rFonts w:ascii="Verdana" w:hAnsi="Verdana"/>
          <w:sz w:val="18"/>
          <w:szCs w:val="18"/>
          <w:lang w:val="es-BO"/>
        </w:rPr>
        <w:t xml:space="preserve"> </w:t>
      </w:r>
      <w:r w:rsidRPr="003C0DD8">
        <w:rPr>
          <w:rFonts w:ascii="Verdana" w:hAnsi="Verdana"/>
          <w:sz w:val="18"/>
          <w:szCs w:val="18"/>
          <w:lang w:val="es-BO"/>
        </w:rPr>
        <w:t>L</w:t>
      </w:r>
      <w:r w:rsidR="00290485" w:rsidRPr="003C0DD8">
        <w:rPr>
          <w:rFonts w:ascii="Verdana" w:hAnsi="Verdana"/>
          <w:sz w:val="18"/>
          <w:szCs w:val="18"/>
          <w:lang w:val="es-BO"/>
        </w:rPr>
        <w:t>A</w:t>
      </w:r>
      <w:r w:rsidR="0024241B" w:rsidRPr="003C0DD8">
        <w:rPr>
          <w:rFonts w:ascii="Verdana" w:hAnsi="Verdana"/>
          <w:sz w:val="18"/>
          <w:szCs w:val="18"/>
          <w:lang w:val="es-BO"/>
        </w:rPr>
        <w:t xml:space="preserve"> </w:t>
      </w:r>
      <w:r w:rsidR="00290485" w:rsidRPr="003C0DD8">
        <w:rPr>
          <w:rFonts w:ascii="Verdana" w:hAnsi="Verdana"/>
          <w:sz w:val="18"/>
          <w:szCs w:val="18"/>
          <w:lang w:val="es-BO"/>
        </w:rPr>
        <w:t xml:space="preserve">COBERTURA DEL SEGURO </w:t>
      </w:r>
      <w:r w:rsidRPr="003C0DD8">
        <w:rPr>
          <w:rFonts w:ascii="Verdana" w:hAnsi="Verdana"/>
          <w:sz w:val="18"/>
          <w:szCs w:val="18"/>
          <w:lang w:val="es-BO"/>
        </w:rPr>
        <w:t>Y CERTIFICADO DE CUMPLIMIENTO DE CONTRATO</w:t>
      </w:r>
      <w:bookmarkEnd w:id="179"/>
    </w:p>
    <w:p w14:paraId="67CFE674" w14:textId="77777777" w:rsidR="00F67B1D" w:rsidRPr="003C0DD8" w:rsidRDefault="00F67B1D" w:rsidP="00F67B1D">
      <w:pPr>
        <w:ind w:left="432"/>
        <w:jc w:val="both"/>
        <w:rPr>
          <w:rFonts w:ascii="Verdana" w:hAnsi="Verdana"/>
          <w:sz w:val="18"/>
          <w:szCs w:val="16"/>
          <w:lang w:val="es-BO"/>
        </w:rPr>
      </w:pPr>
    </w:p>
    <w:p w14:paraId="2DC8DC30" w14:textId="77777777" w:rsidR="002D0062" w:rsidRPr="003C0DD8" w:rsidRDefault="00F67B1D" w:rsidP="00F67B1D">
      <w:pPr>
        <w:ind w:left="432"/>
        <w:jc w:val="both"/>
        <w:rPr>
          <w:rFonts w:ascii="Verdana" w:hAnsi="Verdana" w:cs="MECOGP+Verdana"/>
          <w:sz w:val="18"/>
          <w:szCs w:val="18"/>
          <w:lang w:val="es-BO"/>
        </w:rPr>
      </w:pPr>
      <w:r w:rsidRPr="003C0DD8">
        <w:rPr>
          <w:rFonts w:ascii="Verdana" w:hAnsi="Verdana"/>
          <w:sz w:val="18"/>
          <w:szCs w:val="16"/>
          <w:lang w:val="es-BO"/>
        </w:rPr>
        <w:t xml:space="preserve">En caso de suceder el siniestro objeto del seguro y </w:t>
      </w:r>
      <w:r w:rsidRPr="003C0DD8">
        <w:rPr>
          <w:rFonts w:ascii="Verdana" w:hAnsi="Verdana" w:cs="MECOGP+Verdana"/>
          <w:sz w:val="18"/>
          <w:szCs w:val="18"/>
          <w:lang w:val="es-BO"/>
        </w:rPr>
        <w:t>realizada</w:t>
      </w:r>
      <w:r w:rsidR="002D0062" w:rsidRPr="003C0DD8">
        <w:rPr>
          <w:rFonts w:ascii="Verdana" w:hAnsi="Verdana" w:cs="MECOGP+Verdana"/>
          <w:sz w:val="18"/>
          <w:szCs w:val="18"/>
          <w:lang w:val="es-BO"/>
        </w:rPr>
        <w:t xml:space="preserve"> la indemnización por concepto de pago por siniestro sucedido, </w:t>
      </w:r>
      <w:r w:rsidRPr="003C0DD8">
        <w:rPr>
          <w:rFonts w:ascii="Verdana" w:hAnsi="Verdana" w:cs="MECOGP+Verdana"/>
          <w:sz w:val="18"/>
          <w:szCs w:val="18"/>
          <w:lang w:val="es-BO"/>
        </w:rPr>
        <w:t>la entidad debe dar la conformidad por la cobertura realizada</w:t>
      </w:r>
      <w:r w:rsidR="002D0062" w:rsidRPr="003C0DD8">
        <w:rPr>
          <w:rFonts w:ascii="Verdana" w:hAnsi="Verdana" w:cs="MECOGP+Verdana"/>
          <w:sz w:val="18"/>
          <w:szCs w:val="18"/>
          <w:lang w:val="es-BO"/>
        </w:rPr>
        <w:t xml:space="preserve">. </w:t>
      </w:r>
    </w:p>
    <w:p w14:paraId="0DB3F46F" w14:textId="77777777" w:rsidR="00F67B1D" w:rsidRPr="003C0DD8" w:rsidRDefault="00F67B1D" w:rsidP="002323D4">
      <w:pPr>
        <w:ind w:left="432"/>
        <w:jc w:val="both"/>
        <w:rPr>
          <w:rFonts w:ascii="Verdana" w:hAnsi="Verdana"/>
          <w:sz w:val="18"/>
          <w:szCs w:val="16"/>
          <w:lang w:val="es-BO"/>
        </w:rPr>
      </w:pPr>
    </w:p>
    <w:p w14:paraId="4BB4F561" w14:textId="77777777" w:rsidR="003C6A0A" w:rsidRPr="003C0DD8" w:rsidRDefault="003C6A0A" w:rsidP="002323D4">
      <w:pPr>
        <w:ind w:left="432"/>
        <w:jc w:val="both"/>
        <w:rPr>
          <w:rFonts w:ascii="Verdana" w:hAnsi="Verdana"/>
          <w:sz w:val="18"/>
          <w:szCs w:val="16"/>
          <w:lang w:val="es-BO"/>
        </w:rPr>
      </w:pPr>
      <w:r w:rsidRPr="003C0DD8">
        <w:rPr>
          <w:rFonts w:ascii="Verdana" w:hAnsi="Verdana"/>
          <w:sz w:val="18"/>
          <w:szCs w:val="16"/>
          <w:lang w:val="es-BO"/>
        </w:rPr>
        <w:t xml:space="preserve">Concluida la prestación </w:t>
      </w:r>
      <w:r w:rsidR="004C7161" w:rsidRPr="003C0DD8">
        <w:rPr>
          <w:rFonts w:ascii="Verdana" w:hAnsi="Verdana"/>
          <w:sz w:val="18"/>
          <w:szCs w:val="16"/>
          <w:lang w:val="es-BO"/>
        </w:rPr>
        <w:t>de la cobertura</w:t>
      </w:r>
      <w:r w:rsidR="004405EF" w:rsidRPr="003C0DD8">
        <w:rPr>
          <w:rFonts w:ascii="Verdana" w:hAnsi="Verdana"/>
          <w:sz w:val="18"/>
          <w:szCs w:val="16"/>
          <w:lang w:val="es-BO"/>
        </w:rPr>
        <w:t xml:space="preserve"> del seguro</w:t>
      </w:r>
      <w:r w:rsidR="00631769" w:rsidRPr="003C0DD8">
        <w:rPr>
          <w:rFonts w:ascii="Verdana" w:hAnsi="Verdana"/>
          <w:sz w:val="18"/>
          <w:szCs w:val="16"/>
          <w:lang w:val="es-BO"/>
        </w:rPr>
        <w:t>, la Comisión de Recepción</w:t>
      </w:r>
      <w:r w:rsidRPr="003C0DD8">
        <w:rPr>
          <w:rFonts w:ascii="Verdana" w:hAnsi="Verdana"/>
          <w:sz w:val="18"/>
          <w:szCs w:val="16"/>
          <w:lang w:val="es-BO"/>
        </w:rPr>
        <w:t xml:space="preserve"> elaborará el Informe de Conformidad del Servicio</w:t>
      </w:r>
      <w:r w:rsidR="00290485" w:rsidRPr="003C0DD8">
        <w:rPr>
          <w:rFonts w:ascii="Verdana" w:hAnsi="Verdana"/>
          <w:sz w:val="18"/>
          <w:szCs w:val="16"/>
          <w:lang w:val="es-BO"/>
        </w:rPr>
        <w:t xml:space="preserve"> de seguro</w:t>
      </w:r>
      <w:r w:rsidRPr="003C0DD8">
        <w:rPr>
          <w:rFonts w:ascii="Verdana" w:hAnsi="Verdana"/>
          <w:sz w:val="18"/>
          <w:szCs w:val="16"/>
          <w:lang w:val="es-BO"/>
        </w:rPr>
        <w:t>, en el que debe especificar el detalle del cumplimiento de las condiciones técnicas establecidas en el contrato suscrito y de sus partes integrantes.</w:t>
      </w:r>
      <w:r w:rsidR="00290485" w:rsidRPr="003C0DD8">
        <w:rPr>
          <w:rFonts w:ascii="Verdana" w:hAnsi="Verdana"/>
          <w:sz w:val="18"/>
          <w:szCs w:val="16"/>
          <w:lang w:val="es-BO"/>
        </w:rPr>
        <w:t xml:space="preserve"> La Entidad debe elaborar a solicitud de la Entidad Aseguradora el correspondiente certificado de cumplimiento de contrato.</w:t>
      </w:r>
    </w:p>
    <w:p w14:paraId="783666C6" w14:textId="77777777" w:rsidR="003C6A0A" w:rsidRPr="003C0DD8" w:rsidRDefault="003C6A0A" w:rsidP="003C6A0A">
      <w:pPr>
        <w:ind w:left="720"/>
        <w:jc w:val="both"/>
        <w:rPr>
          <w:rFonts w:ascii="Verdana" w:hAnsi="Verdana"/>
          <w:sz w:val="18"/>
          <w:szCs w:val="16"/>
          <w:lang w:val="es-BO"/>
        </w:rPr>
      </w:pPr>
    </w:p>
    <w:p w14:paraId="5A11A048" w14:textId="735B474C" w:rsidR="003C6A0A" w:rsidRPr="003C0DD8" w:rsidRDefault="00E11290" w:rsidP="00DA03F5">
      <w:pPr>
        <w:pStyle w:val="Ttulo"/>
        <w:numPr>
          <w:ilvl w:val="0"/>
          <w:numId w:val="11"/>
        </w:numPr>
        <w:spacing w:before="0" w:after="0"/>
        <w:jc w:val="left"/>
        <w:rPr>
          <w:rFonts w:ascii="Verdana" w:hAnsi="Verdana"/>
          <w:sz w:val="18"/>
          <w:szCs w:val="18"/>
          <w:lang w:val="es-BO"/>
        </w:rPr>
      </w:pPr>
      <w:bookmarkStart w:id="180" w:name="_Toc517857097"/>
      <w:r w:rsidRPr="003C0DD8">
        <w:rPr>
          <w:rFonts w:ascii="Verdana" w:hAnsi="Verdana"/>
          <w:sz w:val="18"/>
          <w:szCs w:val="18"/>
          <w:lang w:val="es-BO"/>
        </w:rPr>
        <w:t xml:space="preserve">PAGO Y </w:t>
      </w:r>
      <w:r w:rsidR="003C6A0A" w:rsidRPr="003C0DD8">
        <w:rPr>
          <w:rFonts w:ascii="Verdana" w:hAnsi="Verdana"/>
          <w:sz w:val="18"/>
          <w:szCs w:val="18"/>
          <w:lang w:val="es-BO"/>
        </w:rPr>
        <w:t>CIERRE DE CONTRATO</w:t>
      </w:r>
      <w:bookmarkEnd w:id="180"/>
    </w:p>
    <w:p w14:paraId="713EC8CA" w14:textId="77777777" w:rsidR="007C0ABA" w:rsidRPr="003C0DD8" w:rsidRDefault="007C0ABA" w:rsidP="00797680">
      <w:pPr>
        <w:pStyle w:val="Ttulo2"/>
        <w:numPr>
          <w:ilvl w:val="0"/>
          <w:numId w:val="0"/>
        </w:numPr>
        <w:spacing w:before="0" w:after="0"/>
        <w:ind w:left="576"/>
        <w:jc w:val="both"/>
        <w:rPr>
          <w:rFonts w:ascii="Verdana" w:hAnsi="Verdana"/>
          <w:b w:val="0"/>
          <w:bCs w:val="0"/>
          <w:i w:val="0"/>
          <w:iCs w:val="0"/>
          <w:sz w:val="18"/>
          <w:szCs w:val="16"/>
          <w:lang w:val="es-BO"/>
        </w:rPr>
      </w:pPr>
    </w:p>
    <w:p w14:paraId="10A9D709" w14:textId="77777777" w:rsidR="00E11290" w:rsidRPr="003C0DD8" w:rsidRDefault="00E11290" w:rsidP="00E11290">
      <w:pPr>
        <w:ind w:left="432"/>
        <w:jc w:val="both"/>
        <w:rPr>
          <w:rFonts w:ascii="Verdana" w:hAnsi="Verdana"/>
          <w:sz w:val="18"/>
          <w:szCs w:val="16"/>
          <w:lang w:val="es-BO"/>
        </w:rPr>
      </w:pPr>
      <w:bookmarkStart w:id="181" w:name="_Toc347248468"/>
      <w:r w:rsidRPr="003C0DD8">
        <w:rPr>
          <w:rFonts w:ascii="Verdana" w:hAnsi="Verdana"/>
          <w:sz w:val="18"/>
          <w:szCs w:val="16"/>
          <w:lang w:val="es-BO"/>
        </w:rPr>
        <w:t>Se deberá realizar el pago total y al contado por la cobertura del seguro contra entrega de la (s) póliza (s) de seguro y entrega de la factura correspondiente.</w:t>
      </w:r>
    </w:p>
    <w:p w14:paraId="5EAB2C3D" w14:textId="77777777" w:rsidR="00E11290" w:rsidRPr="003C0DD8" w:rsidRDefault="00E11290" w:rsidP="002323D4">
      <w:pPr>
        <w:ind w:left="432"/>
        <w:jc w:val="both"/>
        <w:rPr>
          <w:rFonts w:ascii="Verdana" w:hAnsi="Verdana"/>
          <w:sz w:val="18"/>
          <w:szCs w:val="16"/>
          <w:lang w:val="es-BO"/>
        </w:rPr>
      </w:pPr>
    </w:p>
    <w:p w14:paraId="67CD144C" w14:textId="164C92FD" w:rsidR="003C6A0A" w:rsidRPr="003C0DD8" w:rsidRDefault="003C6A0A" w:rsidP="002323D4">
      <w:pPr>
        <w:ind w:left="432"/>
        <w:jc w:val="both"/>
        <w:rPr>
          <w:rFonts w:ascii="Verdana" w:hAnsi="Verdana"/>
          <w:sz w:val="18"/>
          <w:szCs w:val="16"/>
          <w:lang w:val="es-BO"/>
        </w:rPr>
      </w:pPr>
      <w:r w:rsidRPr="003C0DD8">
        <w:rPr>
          <w:rFonts w:ascii="Verdana" w:hAnsi="Verdana"/>
          <w:sz w:val="18"/>
          <w:szCs w:val="16"/>
          <w:lang w:val="es-BO"/>
        </w:rPr>
        <w:t>Emitido el Informe de Conformidad del Servicio por la Comisión de Rece</w:t>
      </w:r>
      <w:r w:rsidR="00631769" w:rsidRPr="003C0DD8">
        <w:rPr>
          <w:rFonts w:ascii="Verdana" w:hAnsi="Verdana"/>
          <w:sz w:val="18"/>
          <w:szCs w:val="16"/>
          <w:lang w:val="es-BO"/>
        </w:rPr>
        <w:t>pción, la Unidad Administrativa</w:t>
      </w:r>
      <w:r w:rsidRPr="003C0DD8">
        <w:rPr>
          <w:rFonts w:ascii="Verdana" w:hAnsi="Verdana"/>
          <w:sz w:val="18"/>
          <w:szCs w:val="16"/>
          <w:lang w:val="es-BO"/>
        </w:rPr>
        <w:t xml:space="preserve"> efectuará el cierre del contrato, verificando el cumplimiento de las demás estipu</w:t>
      </w:r>
      <w:r w:rsidR="00631769" w:rsidRPr="003C0DD8">
        <w:rPr>
          <w:rFonts w:ascii="Verdana" w:hAnsi="Verdana"/>
          <w:sz w:val="18"/>
          <w:szCs w:val="16"/>
          <w:lang w:val="es-BO"/>
        </w:rPr>
        <w:t>laciones del contrato suscrito</w:t>
      </w:r>
      <w:r w:rsidRPr="003C0DD8">
        <w:rPr>
          <w:rFonts w:ascii="Verdana" w:hAnsi="Verdana"/>
          <w:sz w:val="18"/>
          <w:szCs w:val="16"/>
          <w:lang w:val="es-BO"/>
        </w:rPr>
        <w:t xml:space="preserve"> a efectos del cobro de penalidades</w:t>
      </w:r>
      <w:r w:rsidR="00915468" w:rsidRPr="003C0DD8">
        <w:rPr>
          <w:rFonts w:ascii="Verdana" w:hAnsi="Verdana"/>
          <w:sz w:val="18"/>
          <w:szCs w:val="16"/>
          <w:lang w:val="es-BO"/>
        </w:rPr>
        <w:t xml:space="preserve"> (si corresponde)</w:t>
      </w:r>
      <w:r w:rsidRPr="003C0DD8">
        <w:rPr>
          <w:rFonts w:ascii="Verdana" w:hAnsi="Verdana"/>
          <w:sz w:val="18"/>
          <w:szCs w:val="16"/>
          <w:lang w:val="es-BO"/>
        </w:rPr>
        <w:t>, la devolución de garantías y emisión del Certificado de Cumplimiento de Contrato.</w:t>
      </w:r>
      <w:bookmarkEnd w:id="181"/>
    </w:p>
    <w:p w14:paraId="41909647" w14:textId="77777777" w:rsidR="007E4B5B" w:rsidRPr="003C0DD8" w:rsidRDefault="007E4B5B" w:rsidP="002323D4">
      <w:pPr>
        <w:ind w:left="432"/>
        <w:jc w:val="both"/>
        <w:rPr>
          <w:rFonts w:ascii="Verdana" w:hAnsi="Verdana"/>
          <w:sz w:val="18"/>
          <w:szCs w:val="16"/>
          <w:lang w:val="es-BO"/>
        </w:rPr>
      </w:pPr>
    </w:p>
    <w:p w14:paraId="62E2067F" w14:textId="77777777" w:rsidR="002E68E7" w:rsidRPr="003C0DD8" w:rsidRDefault="002E68E7" w:rsidP="003C6A0A">
      <w:pPr>
        <w:jc w:val="center"/>
        <w:rPr>
          <w:rFonts w:ascii="Verdana" w:hAnsi="Verdana" w:cs="Arial"/>
          <w:b/>
          <w:sz w:val="18"/>
          <w:szCs w:val="18"/>
          <w:lang w:val="es-BO"/>
        </w:rPr>
      </w:pPr>
    </w:p>
    <w:p w14:paraId="142014C6" w14:textId="77777777" w:rsidR="00047EB2" w:rsidRPr="003C0DD8" w:rsidRDefault="00047EB2">
      <w:pPr>
        <w:rPr>
          <w:rFonts w:ascii="Verdana" w:hAnsi="Verdana" w:cs="Arial"/>
          <w:b/>
          <w:sz w:val="18"/>
          <w:szCs w:val="18"/>
          <w:lang w:val="es-BO"/>
        </w:rPr>
      </w:pPr>
      <w:r w:rsidRPr="003C0DD8">
        <w:rPr>
          <w:rFonts w:ascii="Verdana" w:hAnsi="Verdana" w:cs="Arial"/>
          <w:b/>
          <w:sz w:val="18"/>
          <w:szCs w:val="18"/>
          <w:lang w:val="es-BO"/>
        </w:rPr>
        <w:br w:type="page"/>
      </w:r>
    </w:p>
    <w:p w14:paraId="2DC9B337" w14:textId="77777777" w:rsidR="003C6A0A" w:rsidRPr="003C0DD8" w:rsidRDefault="003C6A0A" w:rsidP="003C6A0A">
      <w:pPr>
        <w:jc w:val="center"/>
        <w:rPr>
          <w:rFonts w:ascii="Verdana" w:hAnsi="Verdana" w:cs="Arial"/>
          <w:b/>
          <w:sz w:val="18"/>
          <w:szCs w:val="18"/>
          <w:lang w:val="es-BO"/>
        </w:rPr>
      </w:pPr>
      <w:r w:rsidRPr="003C0DD8">
        <w:rPr>
          <w:rFonts w:ascii="Verdana" w:hAnsi="Verdana" w:cs="Arial"/>
          <w:b/>
          <w:sz w:val="18"/>
          <w:szCs w:val="18"/>
          <w:lang w:val="es-BO"/>
        </w:rPr>
        <w:lastRenderedPageBreak/>
        <w:t>SECCIÓN VII</w:t>
      </w:r>
    </w:p>
    <w:p w14:paraId="2DED232B" w14:textId="77777777" w:rsidR="003C6A0A" w:rsidRPr="003C0DD8" w:rsidRDefault="003C6A0A" w:rsidP="003C6A0A">
      <w:pPr>
        <w:jc w:val="center"/>
        <w:rPr>
          <w:rFonts w:ascii="Verdana" w:hAnsi="Verdana" w:cs="Arial"/>
          <w:b/>
          <w:sz w:val="18"/>
          <w:szCs w:val="16"/>
          <w:lang w:val="es-BO"/>
        </w:rPr>
      </w:pPr>
      <w:r w:rsidRPr="003C0DD8">
        <w:rPr>
          <w:rFonts w:ascii="Verdana" w:hAnsi="Verdana" w:cs="Arial"/>
          <w:b/>
          <w:sz w:val="18"/>
          <w:szCs w:val="16"/>
          <w:lang w:val="es-BO"/>
        </w:rPr>
        <w:t>GLOSARIO DE TÉRMINOS</w:t>
      </w:r>
    </w:p>
    <w:p w14:paraId="7D6AE875" w14:textId="77777777" w:rsidR="003C6A0A" w:rsidRPr="003C0DD8" w:rsidRDefault="003C6A0A" w:rsidP="003C6A0A">
      <w:pPr>
        <w:rPr>
          <w:rFonts w:ascii="Verdana" w:hAnsi="Verdana" w:cs="Arial"/>
          <w:b/>
          <w:sz w:val="18"/>
          <w:szCs w:val="16"/>
          <w:lang w:val="es-BO"/>
        </w:rPr>
      </w:pPr>
    </w:p>
    <w:p w14:paraId="0964C76B" w14:textId="124FF001" w:rsidR="003C6A0A" w:rsidRPr="003C0DD8" w:rsidRDefault="003C6A0A" w:rsidP="003C6A0A">
      <w:pPr>
        <w:jc w:val="both"/>
        <w:rPr>
          <w:rFonts w:ascii="Verdana" w:hAnsi="Verdana"/>
          <w:sz w:val="18"/>
          <w:szCs w:val="18"/>
          <w:lang w:val="es-BO"/>
        </w:rPr>
      </w:pPr>
      <w:r w:rsidRPr="003C0DD8">
        <w:rPr>
          <w:rFonts w:ascii="Verdana" w:hAnsi="Verdana"/>
          <w:b/>
          <w:sz w:val="18"/>
          <w:szCs w:val="18"/>
          <w:lang w:val="es-BO"/>
        </w:rPr>
        <w:t>Entidad:</w:t>
      </w:r>
      <w:r w:rsidRPr="003C0DD8">
        <w:rPr>
          <w:rFonts w:ascii="Verdana" w:hAnsi="Verdana"/>
          <w:sz w:val="18"/>
          <w:szCs w:val="18"/>
          <w:lang w:val="es-BO"/>
        </w:rPr>
        <w:t xml:space="preserve"> Se designa a la persona de derecho público que una vez realizada la convocatoria pública y adjudicad</w:t>
      </w:r>
      <w:r w:rsidR="00D911CE" w:rsidRPr="003C0DD8">
        <w:rPr>
          <w:rFonts w:ascii="Verdana" w:hAnsi="Verdana"/>
          <w:sz w:val="18"/>
          <w:szCs w:val="18"/>
          <w:lang w:val="es-BO"/>
        </w:rPr>
        <w:t xml:space="preserve">o </w:t>
      </w:r>
      <w:r w:rsidRPr="003C0DD8">
        <w:rPr>
          <w:rFonts w:ascii="Verdana" w:hAnsi="Verdana"/>
          <w:sz w:val="18"/>
          <w:szCs w:val="18"/>
          <w:lang w:val="es-BO"/>
        </w:rPr>
        <w:t>el servicio, se convierte en parte contractual del mismo.</w:t>
      </w:r>
    </w:p>
    <w:p w14:paraId="7A431189" w14:textId="77777777" w:rsidR="003C6A0A" w:rsidRPr="003C0DD8" w:rsidRDefault="003C6A0A" w:rsidP="003C6A0A">
      <w:pPr>
        <w:jc w:val="both"/>
        <w:rPr>
          <w:rFonts w:ascii="Verdana" w:hAnsi="Verdana"/>
          <w:sz w:val="18"/>
          <w:szCs w:val="18"/>
          <w:lang w:val="es-BO"/>
        </w:rPr>
      </w:pPr>
    </w:p>
    <w:p w14:paraId="7A04A16A" w14:textId="77777777" w:rsidR="003C6A0A" w:rsidRPr="003C0DD8" w:rsidRDefault="003C6A0A" w:rsidP="003C6A0A">
      <w:pPr>
        <w:jc w:val="both"/>
        <w:rPr>
          <w:rFonts w:ascii="Verdana" w:hAnsi="Verdana"/>
          <w:sz w:val="18"/>
          <w:szCs w:val="18"/>
          <w:lang w:val="es-BO"/>
        </w:rPr>
      </w:pPr>
      <w:r w:rsidRPr="003C0DD8">
        <w:rPr>
          <w:rFonts w:ascii="Verdana" w:hAnsi="Verdana"/>
          <w:b/>
          <w:sz w:val="18"/>
          <w:szCs w:val="18"/>
          <w:lang w:val="es-BO"/>
        </w:rPr>
        <w:t>Convocante:</w:t>
      </w:r>
      <w:r w:rsidRPr="003C0DD8">
        <w:rPr>
          <w:rFonts w:ascii="Verdana" w:hAnsi="Verdana"/>
          <w:sz w:val="18"/>
          <w:szCs w:val="18"/>
          <w:lang w:val="es-BO"/>
        </w:rPr>
        <w:t xml:space="preserve"> Se designa a la persona o institución de derecho público que requiere la prestación de servicio y realiza la convocatoria pública.</w:t>
      </w:r>
    </w:p>
    <w:p w14:paraId="1EB14809" w14:textId="77777777" w:rsidR="003C6A0A" w:rsidRPr="003C0DD8" w:rsidRDefault="003C6A0A" w:rsidP="003C6A0A">
      <w:pPr>
        <w:jc w:val="both"/>
        <w:rPr>
          <w:rFonts w:ascii="Verdana" w:hAnsi="Verdana"/>
          <w:sz w:val="18"/>
          <w:szCs w:val="18"/>
          <w:lang w:val="es-BO"/>
        </w:rPr>
      </w:pPr>
    </w:p>
    <w:p w14:paraId="122543BC" w14:textId="258AD3E2" w:rsidR="00BF1A33" w:rsidRPr="003C0DD8" w:rsidRDefault="00BF1A33" w:rsidP="003C6A0A">
      <w:pPr>
        <w:jc w:val="both"/>
        <w:rPr>
          <w:rFonts w:ascii="Verdana" w:hAnsi="Verdana"/>
          <w:sz w:val="18"/>
          <w:szCs w:val="18"/>
          <w:lang w:val="es-BO"/>
        </w:rPr>
      </w:pPr>
      <w:r w:rsidRPr="003C0DD8">
        <w:rPr>
          <w:rFonts w:ascii="Verdana" w:hAnsi="Verdana"/>
          <w:b/>
          <w:sz w:val="18"/>
          <w:szCs w:val="18"/>
          <w:lang w:val="es-BO"/>
        </w:rPr>
        <w:t xml:space="preserve">Desistimiento: </w:t>
      </w:r>
      <w:r w:rsidR="00720BFC" w:rsidRPr="003C0DD8">
        <w:rPr>
          <w:rFonts w:ascii="Verdana" w:hAnsi="Verdana"/>
          <w:sz w:val="18"/>
          <w:szCs w:val="18"/>
          <w:lang w:val="es-BO"/>
        </w:rPr>
        <w:t xml:space="preserve">Renuncia expresa o tácita </w:t>
      </w:r>
      <w:r w:rsidR="001E1183" w:rsidRPr="003C0DD8">
        <w:rPr>
          <w:rFonts w:ascii="Verdana" w:hAnsi="Verdana"/>
          <w:sz w:val="18"/>
          <w:szCs w:val="18"/>
          <w:lang w:val="es-BO"/>
        </w:rPr>
        <w:t xml:space="preserve">por voluntad </w:t>
      </w:r>
      <w:r w:rsidR="00720BFC" w:rsidRPr="003C0DD8">
        <w:rPr>
          <w:rFonts w:ascii="Verdana" w:hAnsi="Verdana"/>
          <w:sz w:val="18"/>
          <w:szCs w:val="18"/>
          <w:lang w:val="es-BO"/>
        </w:rPr>
        <w:t xml:space="preserve">del proponente </w:t>
      </w:r>
      <w:r w:rsidR="001E1183" w:rsidRPr="003C0DD8">
        <w:rPr>
          <w:rFonts w:ascii="Verdana" w:hAnsi="Verdana"/>
          <w:sz w:val="18"/>
          <w:szCs w:val="18"/>
          <w:lang w:val="es-BO"/>
        </w:rPr>
        <w:t>adjudicado,</w:t>
      </w:r>
      <w:r w:rsidR="00720BFC" w:rsidRPr="003C0DD8">
        <w:rPr>
          <w:rFonts w:ascii="Verdana" w:hAnsi="Verdana"/>
          <w:sz w:val="18"/>
          <w:szCs w:val="18"/>
          <w:lang w:val="es-BO"/>
        </w:rPr>
        <w:t xml:space="preserve"> de formalizar la contratación, que no es consecuencia de causa de fuerza mayor y/o caso fortuito.</w:t>
      </w:r>
    </w:p>
    <w:p w14:paraId="3AA43B32" w14:textId="77777777" w:rsidR="00BF1A33" w:rsidRPr="003C0DD8" w:rsidRDefault="00BF1A33" w:rsidP="003C6A0A">
      <w:pPr>
        <w:jc w:val="both"/>
        <w:rPr>
          <w:rFonts w:ascii="Verdana" w:hAnsi="Verdana"/>
          <w:b/>
          <w:sz w:val="18"/>
          <w:szCs w:val="18"/>
          <w:lang w:val="es-BO"/>
        </w:rPr>
      </w:pPr>
    </w:p>
    <w:p w14:paraId="75F5796D" w14:textId="77777777" w:rsidR="003C6A0A" w:rsidRPr="003C0DD8" w:rsidRDefault="00895873" w:rsidP="003C6A0A">
      <w:pPr>
        <w:jc w:val="both"/>
        <w:rPr>
          <w:rFonts w:ascii="Verdana" w:hAnsi="Verdana"/>
          <w:sz w:val="18"/>
          <w:szCs w:val="18"/>
          <w:lang w:val="es-BO"/>
        </w:rPr>
      </w:pPr>
      <w:r w:rsidRPr="003C0DD8">
        <w:rPr>
          <w:rFonts w:ascii="Verdana" w:hAnsi="Verdana"/>
          <w:b/>
          <w:sz w:val="18"/>
          <w:szCs w:val="18"/>
          <w:lang w:val="es-BO"/>
        </w:rPr>
        <w:t>Entidad Aseguradora</w:t>
      </w:r>
      <w:r w:rsidR="003C6A0A" w:rsidRPr="003C0DD8">
        <w:rPr>
          <w:rFonts w:ascii="Verdana" w:hAnsi="Verdana"/>
          <w:b/>
          <w:sz w:val="18"/>
          <w:szCs w:val="18"/>
          <w:lang w:val="es-BO"/>
        </w:rPr>
        <w:t>:</w:t>
      </w:r>
      <w:r w:rsidR="003C6A0A" w:rsidRPr="003C0DD8">
        <w:rPr>
          <w:rFonts w:ascii="Verdana" w:hAnsi="Verdana"/>
          <w:sz w:val="18"/>
          <w:szCs w:val="18"/>
          <w:lang w:val="es-BO"/>
        </w:rPr>
        <w:t xml:space="preserve"> Es la Sociedad Anónima de giro exclusivo en la administración de seguros, autorizada por la </w:t>
      </w:r>
      <w:r w:rsidR="00776C41" w:rsidRPr="003C0DD8">
        <w:rPr>
          <w:rFonts w:ascii="Verdana" w:hAnsi="Verdana"/>
          <w:sz w:val="18"/>
          <w:szCs w:val="18"/>
          <w:lang w:val="es-BO"/>
        </w:rPr>
        <w:t>APS</w:t>
      </w:r>
      <w:r w:rsidR="003C6A0A" w:rsidRPr="003C0DD8">
        <w:rPr>
          <w:rFonts w:ascii="Verdana" w:hAnsi="Verdana"/>
          <w:sz w:val="18"/>
          <w:szCs w:val="18"/>
          <w:lang w:val="es-BO"/>
        </w:rPr>
        <w:t xml:space="preserve">. Comprende las </w:t>
      </w:r>
      <w:r w:rsidR="00631B38" w:rsidRPr="003C0DD8">
        <w:rPr>
          <w:rFonts w:ascii="Verdana" w:hAnsi="Verdana"/>
          <w:sz w:val="18"/>
          <w:szCs w:val="18"/>
          <w:lang w:val="es-BO"/>
        </w:rPr>
        <w:t>entidades aseguradoras directas</w:t>
      </w:r>
      <w:r w:rsidR="003C6A0A" w:rsidRPr="003C0DD8">
        <w:rPr>
          <w:rFonts w:ascii="Verdana" w:hAnsi="Verdana"/>
          <w:sz w:val="18"/>
          <w:szCs w:val="18"/>
          <w:lang w:val="es-BO"/>
        </w:rPr>
        <w:t xml:space="preserve"> y las entidades de prepago.</w:t>
      </w:r>
    </w:p>
    <w:p w14:paraId="6540531D" w14:textId="77777777" w:rsidR="003C6A0A" w:rsidRPr="003C0DD8" w:rsidRDefault="003C6A0A" w:rsidP="003C6A0A">
      <w:pPr>
        <w:jc w:val="both"/>
        <w:rPr>
          <w:rFonts w:ascii="Verdana" w:hAnsi="Verdana"/>
          <w:sz w:val="18"/>
          <w:szCs w:val="18"/>
          <w:lang w:val="es-BO"/>
        </w:rPr>
      </w:pPr>
    </w:p>
    <w:p w14:paraId="6FC17DF0" w14:textId="77777777" w:rsidR="003C6A0A" w:rsidRPr="003C0DD8" w:rsidRDefault="003C6A0A" w:rsidP="003C6A0A">
      <w:pPr>
        <w:jc w:val="both"/>
        <w:rPr>
          <w:rFonts w:ascii="Verdana" w:hAnsi="Verdana"/>
          <w:sz w:val="18"/>
          <w:szCs w:val="18"/>
          <w:lang w:val="es-BO"/>
        </w:rPr>
      </w:pPr>
      <w:r w:rsidRPr="003C0DD8">
        <w:rPr>
          <w:rFonts w:ascii="Verdana" w:hAnsi="Verdana"/>
          <w:b/>
          <w:sz w:val="18"/>
          <w:szCs w:val="18"/>
          <w:lang w:val="es-BO"/>
        </w:rPr>
        <w:t>Seguro:</w:t>
      </w:r>
      <w:r w:rsidRPr="003C0DD8">
        <w:rPr>
          <w:rFonts w:ascii="Verdana" w:hAnsi="Verdana"/>
          <w:sz w:val="18"/>
          <w:szCs w:val="18"/>
          <w:lang w:val="es-BO"/>
        </w:rPr>
        <w:t xml:space="preserve"> Es el contrato por el cual el asegurador se obliga a indemnizar un daño o a cumplir la prestación convenida, al producirse la eventualidad prevista y el asegurado o tomador a pagar la prima.</w:t>
      </w:r>
    </w:p>
    <w:p w14:paraId="6D094A6F" w14:textId="77777777" w:rsidR="003C6A0A" w:rsidRPr="003C0DD8" w:rsidRDefault="003C6A0A" w:rsidP="003C6A0A">
      <w:pPr>
        <w:jc w:val="both"/>
        <w:rPr>
          <w:rFonts w:ascii="Verdana" w:hAnsi="Verdana"/>
          <w:sz w:val="18"/>
          <w:szCs w:val="18"/>
          <w:lang w:val="es-BO"/>
        </w:rPr>
      </w:pPr>
    </w:p>
    <w:p w14:paraId="1879740C" w14:textId="77777777" w:rsidR="003C6A0A" w:rsidRPr="003C0DD8" w:rsidRDefault="003C6A0A" w:rsidP="003C6A0A">
      <w:pPr>
        <w:jc w:val="both"/>
        <w:rPr>
          <w:rFonts w:ascii="Verdana" w:hAnsi="Verdana"/>
          <w:sz w:val="18"/>
          <w:szCs w:val="18"/>
          <w:lang w:val="es-BO"/>
        </w:rPr>
      </w:pPr>
      <w:r w:rsidRPr="003C0DD8">
        <w:rPr>
          <w:rFonts w:ascii="Verdana" w:hAnsi="Verdana"/>
          <w:b/>
          <w:sz w:val="18"/>
          <w:szCs w:val="18"/>
          <w:lang w:val="es-BO"/>
        </w:rPr>
        <w:t>Riesgo:</w:t>
      </w:r>
      <w:r w:rsidR="00631B38" w:rsidRPr="003C0DD8">
        <w:rPr>
          <w:rFonts w:ascii="Verdana" w:hAnsi="Verdana"/>
          <w:sz w:val="18"/>
          <w:szCs w:val="18"/>
          <w:lang w:val="es-BO"/>
        </w:rPr>
        <w:t xml:space="preserve"> E</w:t>
      </w:r>
      <w:r w:rsidRPr="003C0DD8">
        <w:rPr>
          <w:rFonts w:ascii="Verdana" w:hAnsi="Verdana"/>
          <w:sz w:val="18"/>
          <w:szCs w:val="18"/>
          <w:lang w:val="es-BO"/>
        </w:rPr>
        <w:t xml:space="preserve">s el suceso incierto capaz de producir una pérdida o daño económico y que en caso de ocurrir y estar asegurado, hace exigible la obligación del asegurador. Los hechos ciertos o los físicamente imposibles, no constituyen riesgos y no son objeto del contrato de seguro. </w:t>
      </w:r>
    </w:p>
    <w:p w14:paraId="06659D3F" w14:textId="77777777" w:rsidR="003C6A0A" w:rsidRPr="003C0DD8" w:rsidRDefault="003C6A0A" w:rsidP="003C6A0A">
      <w:pPr>
        <w:jc w:val="both"/>
        <w:rPr>
          <w:rFonts w:ascii="Verdana" w:hAnsi="Verdana"/>
          <w:sz w:val="18"/>
          <w:szCs w:val="18"/>
          <w:lang w:val="es-BO"/>
        </w:rPr>
      </w:pPr>
    </w:p>
    <w:p w14:paraId="034E25CC" w14:textId="77777777" w:rsidR="003C6A0A" w:rsidRPr="003C0DD8" w:rsidRDefault="003C6A0A" w:rsidP="003C6A0A">
      <w:pPr>
        <w:jc w:val="both"/>
        <w:rPr>
          <w:rFonts w:ascii="Verdana" w:hAnsi="Verdana"/>
          <w:sz w:val="18"/>
          <w:szCs w:val="18"/>
          <w:lang w:val="es-BO"/>
        </w:rPr>
      </w:pPr>
      <w:r w:rsidRPr="003C0DD8">
        <w:rPr>
          <w:rFonts w:ascii="Verdana" w:hAnsi="Verdana"/>
          <w:b/>
          <w:sz w:val="18"/>
          <w:szCs w:val="18"/>
          <w:lang w:val="es-BO"/>
        </w:rPr>
        <w:t>Siniestro:</w:t>
      </w:r>
      <w:r w:rsidRPr="003C0DD8">
        <w:rPr>
          <w:rFonts w:ascii="Verdana" w:hAnsi="Verdana"/>
          <w:sz w:val="18"/>
          <w:szCs w:val="18"/>
          <w:lang w:val="es-BO"/>
        </w:rPr>
        <w:t xml:space="preserve"> El siniestro se produce al acontecer el riesgo cubierto por el contrato de seguro y da origen a la obligación del asegurador de indemnizar o efectuar la prestación convenida.</w:t>
      </w:r>
    </w:p>
    <w:p w14:paraId="680CC784" w14:textId="77777777" w:rsidR="003C6A0A" w:rsidRPr="003C0DD8" w:rsidRDefault="003C6A0A" w:rsidP="003C6A0A">
      <w:pPr>
        <w:jc w:val="both"/>
        <w:rPr>
          <w:rFonts w:ascii="Verdana" w:hAnsi="Verdana"/>
          <w:sz w:val="18"/>
          <w:szCs w:val="18"/>
          <w:lang w:val="es-BO"/>
        </w:rPr>
      </w:pPr>
    </w:p>
    <w:p w14:paraId="4D4F0CF0" w14:textId="77777777" w:rsidR="003C6A0A" w:rsidRPr="003C0DD8" w:rsidRDefault="003C6A0A" w:rsidP="003C6A0A">
      <w:pPr>
        <w:jc w:val="both"/>
        <w:rPr>
          <w:rFonts w:ascii="Verdana" w:hAnsi="Verdana"/>
          <w:sz w:val="18"/>
          <w:szCs w:val="18"/>
          <w:lang w:val="es-BO"/>
        </w:rPr>
      </w:pPr>
      <w:r w:rsidRPr="003C0DD8">
        <w:rPr>
          <w:rFonts w:ascii="Verdana" w:hAnsi="Verdana"/>
          <w:b/>
          <w:sz w:val="18"/>
          <w:szCs w:val="18"/>
          <w:lang w:val="es-BO"/>
        </w:rPr>
        <w:t>Póliza de Seguro:</w:t>
      </w:r>
      <w:r w:rsidRPr="003C0DD8">
        <w:rPr>
          <w:rFonts w:ascii="Verdana" w:hAnsi="Verdana"/>
          <w:sz w:val="18"/>
          <w:szCs w:val="18"/>
          <w:lang w:val="es-BO"/>
        </w:rPr>
        <w:t xml:space="preserve"> Documento que instrumenta el contrato de seguro, en el que se establecen las normas que de manera general y particular, regulan las relaciones contractuales entre el asegurado y asegurador, de acuerdo a lo determinado en el Código de Comercio.</w:t>
      </w:r>
    </w:p>
    <w:p w14:paraId="6CB038F0" w14:textId="77777777" w:rsidR="003C6A0A" w:rsidRPr="003C0DD8" w:rsidRDefault="003C6A0A" w:rsidP="003C6A0A">
      <w:pPr>
        <w:jc w:val="both"/>
        <w:rPr>
          <w:rFonts w:ascii="Verdana" w:hAnsi="Verdana"/>
          <w:sz w:val="18"/>
          <w:szCs w:val="18"/>
          <w:lang w:val="es-BO"/>
        </w:rPr>
      </w:pPr>
    </w:p>
    <w:p w14:paraId="3F8542A7" w14:textId="77777777" w:rsidR="003C6A0A" w:rsidRPr="003C0DD8" w:rsidRDefault="003C6A0A" w:rsidP="003C6A0A">
      <w:pPr>
        <w:jc w:val="both"/>
        <w:rPr>
          <w:rFonts w:ascii="Verdana" w:hAnsi="Verdana"/>
          <w:sz w:val="18"/>
          <w:szCs w:val="18"/>
          <w:lang w:val="es-BO"/>
        </w:rPr>
      </w:pPr>
      <w:r w:rsidRPr="003C0DD8">
        <w:rPr>
          <w:rFonts w:ascii="Verdana" w:hAnsi="Verdana"/>
          <w:b/>
          <w:sz w:val="18"/>
          <w:szCs w:val="18"/>
          <w:lang w:val="es-BO"/>
        </w:rPr>
        <w:t>Tomador:</w:t>
      </w:r>
      <w:r w:rsidRPr="003C0DD8">
        <w:rPr>
          <w:rFonts w:ascii="Verdana" w:hAnsi="Verdana"/>
          <w:sz w:val="18"/>
          <w:szCs w:val="18"/>
          <w:lang w:val="es-BO"/>
        </w:rPr>
        <w:t xml:space="preserve"> Tomador del seguro es la persona que, por cuenta y a nombre de un tercero, contrata con el asegurador la cobertura de los riesgos</w:t>
      </w:r>
      <w:r w:rsidR="00631B38" w:rsidRPr="003C0DD8">
        <w:rPr>
          <w:rFonts w:ascii="Verdana" w:hAnsi="Verdana"/>
          <w:sz w:val="18"/>
          <w:szCs w:val="18"/>
          <w:lang w:val="es-BO"/>
        </w:rPr>
        <w:t>.</w:t>
      </w:r>
    </w:p>
    <w:p w14:paraId="765AD70F" w14:textId="77777777" w:rsidR="003C6A0A" w:rsidRPr="003C0DD8" w:rsidRDefault="003C6A0A" w:rsidP="003C6A0A">
      <w:pPr>
        <w:jc w:val="both"/>
        <w:rPr>
          <w:rFonts w:ascii="Verdana" w:hAnsi="Verdana"/>
          <w:sz w:val="18"/>
          <w:szCs w:val="18"/>
          <w:lang w:val="es-BO"/>
        </w:rPr>
      </w:pPr>
    </w:p>
    <w:p w14:paraId="15F944DA" w14:textId="77777777" w:rsidR="003C6A0A" w:rsidRPr="003C0DD8" w:rsidRDefault="003C6A0A" w:rsidP="003C6A0A">
      <w:pPr>
        <w:jc w:val="both"/>
        <w:rPr>
          <w:rFonts w:ascii="Verdana" w:hAnsi="Verdana"/>
          <w:sz w:val="18"/>
          <w:szCs w:val="18"/>
          <w:lang w:val="es-BO"/>
        </w:rPr>
      </w:pPr>
      <w:r w:rsidRPr="003C0DD8">
        <w:rPr>
          <w:rFonts w:ascii="Verdana" w:hAnsi="Verdana"/>
          <w:b/>
          <w:sz w:val="18"/>
          <w:szCs w:val="18"/>
          <w:lang w:val="es-BO"/>
        </w:rPr>
        <w:t xml:space="preserve">Adjudicación por Ramos: </w:t>
      </w:r>
      <w:r w:rsidRPr="003C0DD8">
        <w:rPr>
          <w:rFonts w:ascii="Verdana" w:hAnsi="Verdana"/>
          <w:sz w:val="18"/>
          <w:szCs w:val="18"/>
          <w:lang w:val="es-BO"/>
        </w:rPr>
        <w:t>Las propuestas no necesariamente deben ser presentadas completas por el total de los ramos, pudiendo presentarse propuestas parciales por ramos.</w:t>
      </w:r>
    </w:p>
    <w:p w14:paraId="16D30FFA" w14:textId="77777777" w:rsidR="003C6A0A" w:rsidRPr="003C0DD8" w:rsidRDefault="003C6A0A" w:rsidP="003C6A0A">
      <w:pPr>
        <w:ind w:left="992"/>
        <w:jc w:val="both"/>
        <w:rPr>
          <w:rFonts w:ascii="Verdana" w:hAnsi="Verdana"/>
          <w:b/>
          <w:sz w:val="18"/>
          <w:szCs w:val="18"/>
          <w:lang w:val="es-BO"/>
        </w:rPr>
      </w:pPr>
    </w:p>
    <w:p w14:paraId="3A18A6D0" w14:textId="77777777" w:rsidR="00393837" w:rsidRPr="003C0DD8" w:rsidRDefault="003C6A0A" w:rsidP="003C6A0A">
      <w:pPr>
        <w:jc w:val="both"/>
        <w:rPr>
          <w:rFonts w:ascii="Verdana" w:hAnsi="Verdana"/>
          <w:sz w:val="18"/>
          <w:szCs w:val="18"/>
          <w:lang w:val="es-BO"/>
        </w:rPr>
      </w:pPr>
      <w:r w:rsidRPr="003C0DD8">
        <w:rPr>
          <w:rFonts w:ascii="Verdana" w:hAnsi="Verdana"/>
          <w:b/>
          <w:sz w:val="18"/>
          <w:szCs w:val="18"/>
          <w:lang w:val="es-BO"/>
        </w:rPr>
        <w:t xml:space="preserve">Adjudicación Total: </w:t>
      </w:r>
      <w:r w:rsidRPr="003C0DD8">
        <w:rPr>
          <w:rFonts w:ascii="Verdana" w:hAnsi="Verdana"/>
          <w:sz w:val="18"/>
          <w:szCs w:val="18"/>
          <w:lang w:val="es-BO"/>
        </w:rPr>
        <w:t>Las propuestas necesariamente deben ser completas por el total de los ramos solicitado; si se</w:t>
      </w:r>
      <w:r w:rsidR="00631B38" w:rsidRPr="003C0DD8">
        <w:rPr>
          <w:rFonts w:ascii="Verdana" w:hAnsi="Verdana"/>
          <w:sz w:val="18"/>
          <w:szCs w:val="18"/>
          <w:lang w:val="es-BO"/>
        </w:rPr>
        <w:t xml:space="preserve"> reciben propuestas parciales, e</w:t>
      </w:r>
      <w:r w:rsidRPr="003C0DD8">
        <w:rPr>
          <w:rFonts w:ascii="Verdana" w:hAnsi="Verdana"/>
          <w:sz w:val="18"/>
          <w:szCs w:val="18"/>
          <w:lang w:val="es-BO"/>
        </w:rPr>
        <w:t>stas no serán consideradas.</w:t>
      </w:r>
    </w:p>
    <w:p w14:paraId="5EC44DDB" w14:textId="77777777" w:rsidR="00631B38" w:rsidRPr="003C0DD8" w:rsidRDefault="00631B38" w:rsidP="003C6A0A">
      <w:pPr>
        <w:jc w:val="both"/>
        <w:rPr>
          <w:rFonts w:ascii="Verdana" w:hAnsi="Verdana"/>
          <w:sz w:val="18"/>
          <w:szCs w:val="18"/>
          <w:lang w:val="es-BO"/>
        </w:rPr>
      </w:pPr>
    </w:p>
    <w:p w14:paraId="2BEBB1A9" w14:textId="77777777" w:rsidR="00F420A2" w:rsidRPr="003C0DD8" w:rsidRDefault="00F420A2" w:rsidP="003C6A0A">
      <w:pPr>
        <w:jc w:val="both"/>
        <w:rPr>
          <w:rFonts w:ascii="Verdana" w:hAnsi="Verdana"/>
          <w:sz w:val="18"/>
          <w:szCs w:val="18"/>
          <w:lang w:val="es-BO"/>
        </w:rPr>
      </w:pPr>
    </w:p>
    <w:p w14:paraId="0C0B77D7" w14:textId="77777777" w:rsidR="00CE2E2A" w:rsidRPr="003C0DD8" w:rsidRDefault="00CE2E2A" w:rsidP="003C6A0A">
      <w:pPr>
        <w:jc w:val="both"/>
        <w:rPr>
          <w:rFonts w:ascii="Verdana" w:hAnsi="Verdana"/>
          <w:sz w:val="18"/>
          <w:szCs w:val="18"/>
          <w:lang w:val="es-BO"/>
        </w:rPr>
      </w:pPr>
    </w:p>
    <w:p w14:paraId="2F01259C" w14:textId="77777777" w:rsidR="003C6A0A" w:rsidRPr="003C0DD8" w:rsidRDefault="003C6A0A" w:rsidP="003C6A0A">
      <w:pPr>
        <w:jc w:val="both"/>
        <w:rPr>
          <w:rFonts w:ascii="Verdana" w:hAnsi="Verdana" w:cs="Arial"/>
          <w:sz w:val="18"/>
          <w:szCs w:val="18"/>
          <w:lang w:val="es-BO"/>
        </w:rPr>
      </w:pPr>
    </w:p>
    <w:p w14:paraId="5A0C957B" w14:textId="77777777" w:rsidR="003C6A0A" w:rsidRPr="003C0DD8" w:rsidRDefault="003C6A0A" w:rsidP="003C6A0A">
      <w:pPr>
        <w:jc w:val="both"/>
        <w:rPr>
          <w:rFonts w:ascii="Verdana" w:hAnsi="Verdana" w:cs="Arial"/>
          <w:sz w:val="18"/>
          <w:szCs w:val="18"/>
          <w:lang w:val="es-BO"/>
        </w:rPr>
      </w:pPr>
    </w:p>
    <w:p w14:paraId="2FCF7849" w14:textId="77777777" w:rsidR="003C6A0A" w:rsidRPr="003C0DD8" w:rsidRDefault="003C6A0A" w:rsidP="003C6A0A">
      <w:pPr>
        <w:jc w:val="both"/>
        <w:rPr>
          <w:rFonts w:ascii="Verdana" w:hAnsi="Verdana" w:cs="Arial"/>
          <w:sz w:val="18"/>
          <w:szCs w:val="18"/>
          <w:lang w:val="es-BO"/>
        </w:rPr>
      </w:pPr>
    </w:p>
    <w:p w14:paraId="454651E0" w14:textId="77777777" w:rsidR="00CD7401" w:rsidRPr="003C0DD8" w:rsidRDefault="00CD7401" w:rsidP="00815852">
      <w:pPr>
        <w:jc w:val="center"/>
        <w:rPr>
          <w:rFonts w:ascii="Verdana" w:hAnsi="Verdana"/>
          <w:b/>
          <w:sz w:val="18"/>
          <w:lang w:val="es-BO"/>
        </w:rPr>
      </w:pPr>
    </w:p>
    <w:p w14:paraId="35BFD18C" w14:textId="77777777" w:rsidR="002E68E7" w:rsidRPr="003C0DD8" w:rsidRDefault="002E68E7" w:rsidP="00815852">
      <w:pPr>
        <w:jc w:val="center"/>
        <w:rPr>
          <w:rFonts w:ascii="Verdana" w:hAnsi="Verdana"/>
          <w:b/>
          <w:sz w:val="18"/>
          <w:lang w:val="es-BO"/>
        </w:rPr>
      </w:pPr>
    </w:p>
    <w:p w14:paraId="1AD6B32A" w14:textId="77777777" w:rsidR="002E68E7" w:rsidRPr="003C0DD8" w:rsidRDefault="002E68E7" w:rsidP="00815852">
      <w:pPr>
        <w:jc w:val="center"/>
        <w:rPr>
          <w:rFonts w:ascii="Verdana" w:hAnsi="Verdana"/>
          <w:b/>
          <w:sz w:val="18"/>
          <w:lang w:val="es-BO"/>
        </w:rPr>
      </w:pPr>
    </w:p>
    <w:p w14:paraId="39A41ACA" w14:textId="77777777" w:rsidR="002E68E7" w:rsidRPr="003C0DD8" w:rsidRDefault="002E68E7" w:rsidP="00815852">
      <w:pPr>
        <w:jc w:val="center"/>
        <w:rPr>
          <w:rFonts w:ascii="Verdana" w:hAnsi="Verdana"/>
          <w:b/>
          <w:sz w:val="18"/>
          <w:lang w:val="es-BO"/>
        </w:rPr>
      </w:pPr>
    </w:p>
    <w:p w14:paraId="67A48AA0" w14:textId="77777777" w:rsidR="002E68E7" w:rsidRPr="003C0DD8" w:rsidRDefault="002E68E7" w:rsidP="00815852">
      <w:pPr>
        <w:jc w:val="center"/>
        <w:rPr>
          <w:rFonts w:ascii="Verdana" w:hAnsi="Verdana"/>
          <w:b/>
          <w:sz w:val="18"/>
          <w:lang w:val="es-BO"/>
        </w:rPr>
      </w:pPr>
    </w:p>
    <w:p w14:paraId="2E6714C3" w14:textId="77777777" w:rsidR="002E68E7" w:rsidRPr="003C0DD8" w:rsidRDefault="002E68E7" w:rsidP="00815852">
      <w:pPr>
        <w:jc w:val="center"/>
        <w:rPr>
          <w:rFonts w:ascii="Verdana" w:hAnsi="Verdana"/>
          <w:b/>
          <w:sz w:val="18"/>
          <w:lang w:val="es-BO"/>
        </w:rPr>
      </w:pPr>
    </w:p>
    <w:p w14:paraId="43944140" w14:textId="77777777" w:rsidR="002E68E7" w:rsidRPr="003C0DD8" w:rsidRDefault="002E68E7" w:rsidP="00815852">
      <w:pPr>
        <w:jc w:val="center"/>
        <w:rPr>
          <w:rFonts w:ascii="Verdana" w:hAnsi="Verdana"/>
          <w:b/>
          <w:sz w:val="18"/>
          <w:lang w:val="es-BO"/>
        </w:rPr>
      </w:pPr>
    </w:p>
    <w:p w14:paraId="299807DF" w14:textId="77777777" w:rsidR="002E68E7" w:rsidRPr="003C0DD8" w:rsidRDefault="002E68E7" w:rsidP="00815852">
      <w:pPr>
        <w:jc w:val="center"/>
        <w:rPr>
          <w:rFonts w:ascii="Verdana" w:hAnsi="Verdana"/>
          <w:b/>
          <w:sz w:val="18"/>
          <w:lang w:val="es-BO"/>
        </w:rPr>
      </w:pPr>
    </w:p>
    <w:p w14:paraId="4872C4C3" w14:textId="77777777" w:rsidR="002E68E7" w:rsidRPr="003C0DD8" w:rsidRDefault="002E68E7" w:rsidP="00815852">
      <w:pPr>
        <w:jc w:val="center"/>
        <w:rPr>
          <w:rFonts w:ascii="Verdana" w:hAnsi="Verdana"/>
          <w:b/>
          <w:sz w:val="18"/>
          <w:lang w:val="es-BO"/>
        </w:rPr>
      </w:pPr>
    </w:p>
    <w:p w14:paraId="75F34301" w14:textId="77777777" w:rsidR="002E68E7" w:rsidRPr="003C0DD8" w:rsidRDefault="002E68E7" w:rsidP="00815852">
      <w:pPr>
        <w:jc w:val="center"/>
        <w:rPr>
          <w:rFonts w:ascii="Verdana" w:hAnsi="Verdana"/>
          <w:b/>
          <w:sz w:val="18"/>
          <w:lang w:val="es-BO"/>
        </w:rPr>
      </w:pPr>
    </w:p>
    <w:p w14:paraId="105E7939" w14:textId="77777777" w:rsidR="002E68E7" w:rsidRPr="003C0DD8" w:rsidRDefault="002E68E7" w:rsidP="00815852">
      <w:pPr>
        <w:jc w:val="center"/>
        <w:rPr>
          <w:rFonts w:ascii="Verdana" w:hAnsi="Verdana"/>
          <w:b/>
          <w:sz w:val="18"/>
          <w:lang w:val="es-BO"/>
        </w:rPr>
      </w:pPr>
    </w:p>
    <w:p w14:paraId="135D3CED" w14:textId="77777777" w:rsidR="005C6350" w:rsidRPr="003C0DD8" w:rsidRDefault="005C6350" w:rsidP="00815852">
      <w:pPr>
        <w:jc w:val="center"/>
        <w:rPr>
          <w:rFonts w:ascii="Verdana" w:hAnsi="Verdana"/>
          <w:b/>
          <w:sz w:val="18"/>
          <w:lang w:val="es-BO"/>
        </w:rPr>
      </w:pPr>
    </w:p>
    <w:p w14:paraId="7AF712EE" w14:textId="77777777" w:rsidR="000C2E34" w:rsidRPr="003C0DD8" w:rsidRDefault="000C2E34" w:rsidP="00815852">
      <w:pPr>
        <w:jc w:val="center"/>
        <w:rPr>
          <w:rFonts w:ascii="Verdana" w:hAnsi="Verdana"/>
          <w:b/>
          <w:sz w:val="18"/>
          <w:lang w:val="es-BO"/>
        </w:rPr>
      </w:pPr>
    </w:p>
    <w:p w14:paraId="739E358F" w14:textId="77777777" w:rsidR="00645464" w:rsidRPr="003C0DD8" w:rsidRDefault="00B612B8" w:rsidP="0069183B">
      <w:pPr>
        <w:jc w:val="center"/>
        <w:rPr>
          <w:rFonts w:ascii="Verdana" w:hAnsi="Verdana"/>
          <w:b/>
          <w:sz w:val="18"/>
          <w:lang w:val="es-BO"/>
        </w:rPr>
      </w:pPr>
      <w:r w:rsidRPr="003C0DD8">
        <w:rPr>
          <w:rFonts w:ascii="Verdana" w:hAnsi="Verdana"/>
          <w:b/>
          <w:sz w:val="18"/>
          <w:lang w:val="es-BO"/>
        </w:rPr>
        <w:br w:type="page"/>
      </w:r>
      <w:r w:rsidR="00CD7401" w:rsidRPr="003C0DD8">
        <w:rPr>
          <w:rFonts w:ascii="Verdana" w:hAnsi="Verdana"/>
          <w:b/>
          <w:sz w:val="18"/>
          <w:lang w:val="es-BO"/>
        </w:rPr>
        <w:lastRenderedPageBreak/>
        <w:t>P</w:t>
      </w:r>
      <w:r w:rsidR="00645464" w:rsidRPr="003C0DD8">
        <w:rPr>
          <w:rFonts w:ascii="Verdana" w:hAnsi="Verdana"/>
          <w:b/>
          <w:sz w:val="18"/>
          <w:lang w:val="es-BO"/>
        </w:rPr>
        <w:t>ARTE II</w:t>
      </w:r>
    </w:p>
    <w:p w14:paraId="1779ADF5" w14:textId="77777777" w:rsidR="00645464" w:rsidRPr="003C0DD8" w:rsidRDefault="00645464" w:rsidP="00815852">
      <w:pPr>
        <w:jc w:val="center"/>
        <w:rPr>
          <w:rFonts w:ascii="Verdana" w:hAnsi="Verdana"/>
          <w:b/>
          <w:sz w:val="18"/>
          <w:lang w:val="es-BO"/>
        </w:rPr>
      </w:pPr>
      <w:r w:rsidRPr="003C0DD8">
        <w:rPr>
          <w:rFonts w:ascii="Verdana" w:hAnsi="Verdana"/>
          <w:b/>
          <w:sz w:val="18"/>
          <w:lang w:val="es-BO"/>
        </w:rPr>
        <w:t>INFORMACIÓN TÉCNICA DE LA CONTRATACIÓN</w:t>
      </w:r>
    </w:p>
    <w:p w14:paraId="32133EFC" w14:textId="77777777" w:rsidR="00645464" w:rsidRPr="003C0DD8" w:rsidRDefault="00645464" w:rsidP="00815852">
      <w:pPr>
        <w:rPr>
          <w:lang w:val="es-BO"/>
        </w:rPr>
      </w:pPr>
    </w:p>
    <w:p w14:paraId="27641F1E" w14:textId="7B2D432E" w:rsidR="00645464" w:rsidRPr="003C0DD8" w:rsidRDefault="00645464" w:rsidP="00DA03F5">
      <w:pPr>
        <w:pStyle w:val="Ttulo"/>
        <w:numPr>
          <w:ilvl w:val="0"/>
          <w:numId w:val="11"/>
        </w:numPr>
        <w:spacing w:before="0" w:after="0"/>
        <w:jc w:val="left"/>
        <w:rPr>
          <w:rFonts w:ascii="Verdana" w:hAnsi="Verdana"/>
          <w:sz w:val="18"/>
          <w:szCs w:val="18"/>
          <w:lang w:val="es-BO"/>
        </w:rPr>
      </w:pPr>
      <w:bookmarkStart w:id="182" w:name="_Toc517857098"/>
      <w:r w:rsidRPr="003C0DD8">
        <w:rPr>
          <w:rFonts w:ascii="Verdana" w:hAnsi="Verdana"/>
          <w:sz w:val="18"/>
          <w:szCs w:val="18"/>
          <w:lang w:val="es-BO"/>
        </w:rPr>
        <w:t>DATOS GENERALES DEL PROCESO DE CONTRATACIÓN</w:t>
      </w:r>
      <w:bookmarkEnd w:id="182"/>
    </w:p>
    <w:tbl>
      <w:tblPr>
        <w:tblW w:w="9905" w:type="dxa"/>
        <w:jc w:val="center"/>
        <w:tblLook w:val="04A0" w:firstRow="1" w:lastRow="0" w:firstColumn="1" w:lastColumn="0" w:noHBand="0" w:noVBand="1"/>
      </w:tblPr>
      <w:tblGrid>
        <w:gridCol w:w="256"/>
        <w:gridCol w:w="258"/>
        <w:gridCol w:w="264"/>
        <w:gridCol w:w="261"/>
        <w:gridCol w:w="51"/>
        <w:gridCol w:w="210"/>
        <w:gridCol w:w="269"/>
        <w:gridCol w:w="267"/>
        <w:gridCol w:w="323"/>
        <w:gridCol w:w="305"/>
        <w:gridCol w:w="272"/>
        <w:gridCol w:w="7"/>
        <w:gridCol w:w="305"/>
        <w:gridCol w:w="305"/>
        <w:gridCol w:w="305"/>
        <w:gridCol w:w="236"/>
        <w:gridCol w:w="69"/>
        <w:gridCol w:w="275"/>
        <w:gridCol w:w="305"/>
        <w:gridCol w:w="305"/>
        <w:gridCol w:w="272"/>
        <w:gridCol w:w="257"/>
        <w:gridCol w:w="257"/>
        <w:gridCol w:w="257"/>
        <w:gridCol w:w="257"/>
        <w:gridCol w:w="257"/>
        <w:gridCol w:w="257"/>
        <w:gridCol w:w="272"/>
        <w:gridCol w:w="305"/>
        <w:gridCol w:w="272"/>
        <w:gridCol w:w="305"/>
        <w:gridCol w:w="257"/>
        <w:gridCol w:w="271"/>
        <w:gridCol w:w="268"/>
        <w:gridCol w:w="265"/>
        <w:gridCol w:w="257"/>
        <w:gridCol w:w="257"/>
        <w:gridCol w:w="257"/>
        <w:gridCol w:w="257"/>
      </w:tblGrid>
      <w:tr w:rsidR="0063372B" w:rsidRPr="003C0DD8" w14:paraId="696268F9" w14:textId="77777777" w:rsidTr="00487D19">
        <w:trPr>
          <w:trHeight w:val="284"/>
          <w:jc w:val="center"/>
        </w:trPr>
        <w:tc>
          <w:tcPr>
            <w:tcW w:w="9905" w:type="dxa"/>
            <w:gridSpan w:val="39"/>
            <w:tcBorders>
              <w:top w:val="single" w:sz="12" w:space="0" w:color="244061" w:themeColor="accent1" w:themeShade="80"/>
              <w:left w:val="single" w:sz="12" w:space="0" w:color="244061" w:themeColor="accent1" w:themeShade="80"/>
              <w:right w:val="single" w:sz="12" w:space="0" w:color="244061" w:themeColor="accent1" w:themeShade="80"/>
            </w:tcBorders>
            <w:shd w:val="clear" w:color="auto" w:fill="244061" w:themeFill="accent1" w:themeFillShade="80"/>
            <w:vAlign w:val="center"/>
          </w:tcPr>
          <w:p w14:paraId="79C3D8D5" w14:textId="77777777" w:rsidR="0063372B" w:rsidRPr="003C0DD8" w:rsidRDefault="0063372B" w:rsidP="00DA03F5">
            <w:pPr>
              <w:pStyle w:val="Prrafodelista"/>
              <w:numPr>
                <w:ilvl w:val="0"/>
                <w:numId w:val="28"/>
              </w:numPr>
              <w:ind w:left="176" w:hanging="176"/>
              <w:contextualSpacing/>
              <w:rPr>
                <w:rFonts w:ascii="Arial" w:hAnsi="Arial" w:cs="Arial"/>
                <w:b/>
                <w:sz w:val="16"/>
                <w:szCs w:val="16"/>
                <w:lang w:val="es-BO"/>
              </w:rPr>
            </w:pPr>
            <w:r w:rsidRPr="003C0DD8">
              <w:rPr>
                <w:rFonts w:ascii="Arial" w:hAnsi="Arial" w:cs="Arial"/>
                <w:b/>
                <w:color w:val="FFFFFF" w:themeColor="background1"/>
                <w:sz w:val="16"/>
                <w:szCs w:val="16"/>
                <w:lang w:val="es-BO"/>
              </w:rPr>
              <w:t>DATOS DEL PROCESOS DE CONTRATACIÓN</w:t>
            </w:r>
          </w:p>
        </w:tc>
      </w:tr>
      <w:tr w:rsidR="0063372B" w:rsidRPr="003C0DD8" w14:paraId="709565DC" w14:textId="77777777" w:rsidTr="00487D19">
        <w:trPr>
          <w:jc w:val="center"/>
        </w:trPr>
        <w:tc>
          <w:tcPr>
            <w:tcW w:w="9905" w:type="dxa"/>
            <w:gridSpan w:val="39"/>
            <w:tcBorders>
              <w:left w:val="single" w:sz="12" w:space="0" w:color="244061" w:themeColor="accent1" w:themeShade="80"/>
              <w:right w:val="single" w:sz="12" w:space="0" w:color="244061" w:themeColor="accent1" w:themeShade="80"/>
            </w:tcBorders>
            <w:shd w:val="clear" w:color="auto" w:fill="auto"/>
            <w:vAlign w:val="center"/>
          </w:tcPr>
          <w:p w14:paraId="7F621390" w14:textId="77777777" w:rsidR="0063372B" w:rsidRPr="003C0DD8" w:rsidRDefault="0063372B" w:rsidP="00487D19">
            <w:pPr>
              <w:rPr>
                <w:rFonts w:ascii="Arial" w:hAnsi="Arial" w:cs="Arial"/>
                <w:b/>
                <w:sz w:val="8"/>
                <w:szCs w:val="2"/>
                <w:lang w:val="es-BO"/>
              </w:rPr>
            </w:pPr>
          </w:p>
        </w:tc>
      </w:tr>
      <w:tr w:rsidR="00165031" w:rsidRPr="003C0DD8" w14:paraId="459F48FE" w14:textId="77777777" w:rsidTr="009D17D4">
        <w:trPr>
          <w:jc w:val="center"/>
        </w:trPr>
        <w:tc>
          <w:tcPr>
            <w:tcW w:w="1836" w:type="dxa"/>
            <w:gridSpan w:val="8"/>
            <w:tcBorders>
              <w:left w:val="single" w:sz="12" w:space="0" w:color="244061" w:themeColor="accent1" w:themeShade="80"/>
              <w:right w:val="single" w:sz="4" w:space="0" w:color="auto"/>
            </w:tcBorders>
            <w:vAlign w:val="center"/>
          </w:tcPr>
          <w:p w14:paraId="2E718E27" w14:textId="77777777" w:rsidR="0063372B" w:rsidRPr="003C0DD8" w:rsidRDefault="0063372B" w:rsidP="00487D19">
            <w:pPr>
              <w:jc w:val="right"/>
              <w:rPr>
                <w:rFonts w:ascii="Arial" w:hAnsi="Arial" w:cs="Arial"/>
                <w:sz w:val="16"/>
                <w:szCs w:val="16"/>
                <w:lang w:val="es-BO"/>
              </w:rPr>
            </w:pPr>
            <w:r w:rsidRPr="003C0DD8">
              <w:rPr>
                <w:rFonts w:ascii="Arial" w:hAnsi="Arial" w:cs="Arial"/>
                <w:sz w:val="16"/>
                <w:szCs w:val="16"/>
                <w:lang w:val="es-BO"/>
              </w:rPr>
              <w:t>CUCE</w:t>
            </w:r>
          </w:p>
        </w:tc>
        <w:tc>
          <w:tcPr>
            <w:tcW w:w="32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56730EE" w14:textId="1B3EB1A4" w:rsidR="0063372B" w:rsidRPr="003C0DD8" w:rsidRDefault="00165031" w:rsidP="001D1C07">
            <w:pPr>
              <w:jc w:val="center"/>
              <w:rPr>
                <w:rFonts w:ascii="Arial" w:hAnsi="Arial" w:cs="Arial"/>
                <w:sz w:val="16"/>
                <w:szCs w:val="16"/>
                <w:lang w:val="es-BO"/>
              </w:rPr>
            </w:pPr>
            <w:r>
              <w:rPr>
                <w:rFonts w:ascii="Arial" w:hAnsi="Arial" w:cs="Arial"/>
                <w:sz w:val="16"/>
                <w:szCs w:val="16"/>
                <w:lang w:val="es-BO"/>
              </w:rPr>
              <w:t>2</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2CCEE3A" w14:textId="4F31B04D" w:rsidR="0063372B" w:rsidRPr="003C0DD8" w:rsidRDefault="00165031" w:rsidP="001D1C07">
            <w:pPr>
              <w:jc w:val="center"/>
              <w:rPr>
                <w:rFonts w:ascii="Arial" w:hAnsi="Arial" w:cs="Arial"/>
                <w:sz w:val="16"/>
                <w:szCs w:val="16"/>
                <w:lang w:val="es-BO"/>
              </w:rPr>
            </w:pPr>
            <w:r>
              <w:rPr>
                <w:rFonts w:ascii="Arial" w:hAnsi="Arial" w:cs="Arial"/>
                <w:sz w:val="16"/>
                <w:szCs w:val="16"/>
                <w:lang w:val="es-BO"/>
              </w:rPr>
              <w:t>0</w:t>
            </w:r>
          </w:p>
        </w:tc>
        <w:tc>
          <w:tcPr>
            <w:tcW w:w="279" w:type="dxa"/>
            <w:gridSpan w:val="2"/>
            <w:tcBorders>
              <w:left w:val="single" w:sz="4" w:space="0" w:color="auto"/>
              <w:right w:val="single" w:sz="4" w:space="0" w:color="auto"/>
            </w:tcBorders>
          </w:tcPr>
          <w:p w14:paraId="3ADC2A1F" w14:textId="77777777" w:rsidR="0063372B" w:rsidRPr="003C0DD8" w:rsidRDefault="0063372B" w:rsidP="001D1C07">
            <w:pPr>
              <w:jc w:val="center"/>
              <w:rPr>
                <w:rFonts w:ascii="Arial" w:hAnsi="Arial" w:cs="Arial"/>
                <w:sz w:val="16"/>
                <w:szCs w:val="16"/>
                <w:lang w:val="es-BO"/>
              </w:rPr>
            </w:pPr>
            <w:r w:rsidRPr="003C0DD8">
              <w:rPr>
                <w:rFonts w:ascii="Arial" w:hAnsi="Arial" w:cs="Arial"/>
                <w:sz w:val="16"/>
                <w:szCs w:val="16"/>
                <w:lang w:val="es-BO"/>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B48B543" w14:textId="7DE5549E" w:rsidR="0063372B" w:rsidRPr="003C0DD8" w:rsidRDefault="00165031" w:rsidP="001D1C07">
            <w:pPr>
              <w:jc w:val="center"/>
              <w:rPr>
                <w:rFonts w:ascii="Arial" w:hAnsi="Arial" w:cs="Arial"/>
                <w:sz w:val="16"/>
                <w:szCs w:val="16"/>
                <w:lang w:val="es-BO"/>
              </w:rPr>
            </w:pPr>
            <w:r>
              <w:rPr>
                <w:rFonts w:ascii="Arial" w:hAnsi="Arial" w:cs="Arial"/>
                <w:sz w:val="16"/>
                <w:szCs w:val="16"/>
                <w:lang w:val="es-BO"/>
              </w:rPr>
              <w:t>0</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F5EA88E" w14:textId="61EC271C" w:rsidR="0063372B" w:rsidRPr="003C0DD8" w:rsidRDefault="00165031" w:rsidP="001D1C07">
            <w:pPr>
              <w:jc w:val="center"/>
              <w:rPr>
                <w:rFonts w:ascii="Arial" w:hAnsi="Arial" w:cs="Arial"/>
                <w:sz w:val="16"/>
                <w:szCs w:val="16"/>
                <w:lang w:val="es-BO"/>
              </w:rPr>
            </w:pPr>
            <w:r>
              <w:rPr>
                <w:rFonts w:ascii="Arial" w:hAnsi="Arial" w:cs="Arial"/>
                <w:sz w:val="16"/>
                <w:szCs w:val="16"/>
                <w:lang w:val="es-BO"/>
              </w:rPr>
              <w:t>2</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D750191" w14:textId="3BA544CC" w:rsidR="0063372B" w:rsidRPr="003C0DD8" w:rsidRDefault="00165031" w:rsidP="001D1C07">
            <w:pPr>
              <w:jc w:val="center"/>
              <w:rPr>
                <w:rFonts w:ascii="Arial" w:hAnsi="Arial" w:cs="Arial"/>
                <w:sz w:val="16"/>
                <w:szCs w:val="16"/>
                <w:lang w:val="es-BO"/>
              </w:rPr>
            </w:pPr>
            <w:r>
              <w:rPr>
                <w:rFonts w:ascii="Arial" w:hAnsi="Arial" w:cs="Arial"/>
                <w:sz w:val="16"/>
                <w:szCs w:val="16"/>
                <w:lang w:val="es-BO"/>
              </w:rPr>
              <w:t>0</w:t>
            </w:r>
          </w:p>
        </w:tc>
        <w:tc>
          <w:tcPr>
            <w:tcW w:w="305"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CC9D112" w14:textId="4E4D27F7" w:rsidR="0063372B" w:rsidRPr="003C0DD8" w:rsidRDefault="00165031" w:rsidP="001D1C07">
            <w:pPr>
              <w:jc w:val="center"/>
              <w:rPr>
                <w:rFonts w:ascii="Arial" w:hAnsi="Arial" w:cs="Arial"/>
                <w:sz w:val="16"/>
                <w:szCs w:val="16"/>
                <w:lang w:val="es-BO"/>
              </w:rPr>
            </w:pPr>
            <w:r>
              <w:rPr>
                <w:rFonts w:ascii="Arial" w:hAnsi="Arial" w:cs="Arial"/>
                <w:sz w:val="16"/>
                <w:szCs w:val="16"/>
                <w:lang w:val="es-BO"/>
              </w:rPr>
              <w:t>3</w:t>
            </w:r>
          </w:p>
        </w:tc>
        <w:tc>
          <w:tcPr>
            <w:tcW w:w="275" w:type="dxa"/>
            <w:tcBorders>
              <w:left w:val="single" w:sz="4" w:space="0" w:color="auto"/>
              <w:right w:val="single" w:sz="4" w:space="0" w:color="auto"/>
            </w:tcBorders>
          </w:tcPr>
          <w:p w14:paraId="45667EA0" w14:textId="77777777" w:rsidR="0063372B" w:rsidRPr="003C0DD8" w:rsidRDefault="0063372B" w:rsidP="001D1C07">
            <w:pPr>
              <w:jc w:val="center"/>
              <w:rPr>
                <w:rFonts w:ascii="Arial" w:hAnsi="Arial" w:cs="Arial"/>
                <w:sz w:val="16"/>
                <w:szCs w:val="16"/>
                <w:lang w:val="es-BO"/>
              </w:rPr>
            </w:pPr>
            <w:r w:rsidRPr="003C0DD8">
              <w:rPr>
                <w:rFonts w:ascii="Arial" w:hAnsi="Arial" w:cs="Arial"/>
                <w:sz w:val="16"/>
                <w:szCs w:val="16"/>
                <w:lang w:val="es-BO"/>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81486DC" w14:textId="0103111E" w:rsidR="0063372B" w:rsidRPr="003C0DD8" w:rsidRDefault="00165031" w:rsidP="001D1C07">
            <w:pPr>
              <w:jc w:val="center"/>
              <w:rPr>
                <w:rFonts w:ascii="Arial" w:hAnsi="Arial" w:cs="Arial"/>
                <w:sz w:val="16"/>
                <w:szCs w:val="16"/>
                <w:lang w:val="es-BO"/>
              </w:rPr>
            </w:pPr>
            <w:r>
              <w:rPr>
                <w:rFonts w:ascii="Arial" w:hAnsi="Arial" w:cs="Arial"/>
                <w:sz w:val="16"/>
                <w:szCs w:val="16"/>
                <w:lang w:val="es-BO"/>
              </w:rPr>
              <w:t>0</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6866B62" w14:textId="6DB44BF7" w:rsidR="0063372B" w:rsidRPr="003C0DD8" w:rsidRDefault="00165031" w:rsidP="001D1C07">
            <w:pPr>
              <w:jc w:val="center"/>
              <w:rPr>
                <w:rFonts w:ascii="Arial" w:hAnsi="Arial" w:cs="Arial"/>
                <w:sz w:val="16"/>
                <w:szCs w:val="16"/>
                <w:lang w:val="es-BO"/>
              </w:rPr>
            </w:pPr>
            <w:r>
              <w:rPr>
                <w:rFonts w:ascii="Arial" w:hAnsi="Arial" w:cs="Arial"/>
                <w:sz w:val="16"/>
                <w:szCs w:val="16"/>
                <w:lang w:val="es-BO"/>
              </w:rPr>
              <w:t>0</w:t>
            </w:r>
          </w:p>
        </w:tc>
        <w:tc>
          <w:tcPr>
            <w:tcW w:w="272" w:type="dxa"/>
            <w:tcBorders>
              <w:left w:val="single" w:sz="4" w:space="0" w:color="auto"/>
              <w:right w:val="single" w:sz="4" w:space="0" w:color="auto"/>
            </w:tcBorders>
          </w:tcPr>
          <w:p w14:paraId="3DD250B0" w14:textId="77777777" w:rsidR="0063372B" w:rsidRPr="003C0DD8" w:rsidRDefault="0063372B" w:rsidP="001D1C07">
            <w:pPr>
              <w:jc w:val="center"/>
              <w:rPr>
                <w:rFonts w:ascii="Arial" w:hAnsi="Arial" w:cs="Arial"/>
                <w:sz w:val="16"/>
                <w:szCs w:val="16"/>
                <w:lang w:val="es-BO"/>
              </w:rPr>
            </w:pPr>
            <w:r w:rsidRPr="003C0DD8">
              <w:rPr>
                <w:rFonts w:ascii="Arial" w:hAnsi="Arial" w:cs="Arial"/>
                <w:sz w:val="16"/>
                <w:szCs w:val="16"/>
                <w:lang w:val="es-BO"/>
              </w:rPr>
              <w:t>-</w:t>
            </w:r>
          </w:p>
        </w:tc>
        <w:tc>
          <w:tcPr>
            <w:tcW w:w="25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86E51B8" w14:textId="77777777" w:rsidR="0063372B" w:rsidRPr="003C0DD8" w:rsidRDefault="0063372B" w:rsidP="001D1C07">
            <w:pPr>
              <w:jc w:val="center"/>
              <w:rPr>
                <w:rFonts w:ascii="Arial" w:hAnsi="Arial" w:cs="Arial"/>
                <w:sz w:val="16"/>
                <w:szCs w:val="16"/>
                <w:lang w:val="es-BO"/>
              </w:rPr>
            </w:pPr>
          </w:p>
        </w:tc>
        <w:tc>
          <w:tcPr>
            <w:tcW w:w="25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B41DB42" w14:textId="77777777" w:rsidR="0063372B" w:rsidRPr="003C0DD8" w:rsidRDefault="0063372B" w:rsidP="001D1C07">
            <w:pPr>
              <w:jc w:val="center"/>
              <w:rPr>
                <w:rFonts w:ascii="Arial" w:hAnsi="Arial" w:cs="Arial"/>
                <w:sz w:val="16"/>
                <w:szCs w:val="16"/>
                <w:lang w:val="es-BO"/>
              </w:rPr>
            </w:pPr>
          </w:p>
        </w:tc>
        <w:tc>
          <w:tcPr>
            <w:tcW w:w="25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8853D88" w14:textId="77777777" w:rsidR="0063372B" w:rsidRPr="003C0DD8" w:rsidRDefault="0063372B" w:rsidP="001D1C07">
            <w:pPr>
              <w:jc w:val="center"/>
              <w:rPr>
                <w:rFonts w:ascii="Arial" w:hAnsi="Arial" w:cs="Arial"/>
                <w:sz w:val="16"/>
                <w:szCs w:val="16"/>
                <w:lang w:val="es-BO"/>
              </w:rPr>
            </w:pPr>
          </w:p>
        </w:tc>
        <w:tc>
          <w:tcPr>
            <w:tcW w:w="25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A9659FA" w14:textId="77777777" w:rsidR="0063372B" w:rsidRPr="003C0DD8" w:rsidRDefault="0063372B" w:rsidP="001D1C07">
            <w:pPr>
              <w:jc w:val="center"/>
              <w:rPr>
                <w:rFonts w:ascii="Arial" w:hAnsi="Arial" w:cs="Arial"/>
                <w:sz w:val="16"/>
                <w:szCs w:val="16"/>
                <w:lang w:val="es-BO"/>
              </w:rPr>
            </w:pPr>
          </w:p>
        </w:tc>
        <w:tc>
          <w:tcPr>
            <w:tcW w:w="25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506C847" w14:textId="77777777" w:rsidR="0063372B" w:rsidRPr="003C0DD8" w:rsidRDefault="0063372B" w:rsidP="001D1C07">
            <w:pPr>
              <w:jc w:val="center"/>
              <w:rPr>
                <w:rFonts w:ascii="Arial" w:hAnsi="Arial" w:cs="Arial"/>
                <w:sz w:val="16"/>
                <w:szCs w:val="16"/>
                <w:lang w:val="es-BO"/>
              </w:rPr>
            </w:pPr>
          </w:p>
        </w:tc>
        <w:tc>
          <w:tcPr>
            <w:tcW w:w="25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03E1A52" w14:textId="77777777" w:rsidR="0063372B" w:rsidRPr="003C0DD8" w:rsidRDefault="0063372B" w:rsidP="001D1C07">
            <w:pPr>
              <w:jc w:val="center"/>
              <w:rPr>
                <w:rFonts w:ascii="Arial" w:hAnsi="Arial" w:cs="Arial"/>
                <w:sz w:val="16"/>
                <w:szCs w:val="16"/>
                <w:lang w:val="es-BO"/>
              </w:rPr>
            </w:pPr>
          </w:p>
        </w:tc>
        <w:tc>
          <w:tcPr>
            <w:tcW w:w="272" w:type="dxa"/>
            <w:tcBorders>
              <w:left w:val="single" w:sz="4" w:space="0" w:color="auto"/>
              <w:right w:val="single" w:sz="4" w:space="0" w:color="auto"/>
            </w:tcBorders>
          </w:tcPr>
          <w:p w14:paraId="39847D0D" w14:textId="77777777" w:rsidR="0063372B" w:rsidRPr="003C0DD8" w:rsidRDefault="0063372B" w:rsidP="001D1C07">
            <w:pPr>
              <w:jc w:val="center"/>
              <w:rPr>
                <w:rFonts w:ascii="Arial" w:hAnsi="Arial" w:cs="Arial"/>
                <w:sz w:val="16"/>
                <w:szCs w:val="16"/>
                <w:lang w:val="es-BO"/>
              </w:rPr>
            </w:pPr>
            <w:r w:rsidRPr="003C0DD8">
              <w:rPr>
                <w:rFonts w:ascii="Arial" w:hAnsi="Arial" w:cs="Arial"/>
                <w:sz w:val="16"/>
                <w:szCs w:val="16"/>
                <w:lang w:val="es-BO"/>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ABE3D95" w14:textId="38D3390B" w:rsidR="0063372B" w:rsidRPr="003C0DD8" w:rsidRDefault="00165031" w:rsidP="001D1C07">
            <w:pPr>
              <w:jc w:val="center"/>
              <w:rPr>
                <w:rFonts w:ascii="Arial" w:hAnsi="Arial" w:cs="Arial"/>
                <w:sz w:val="16"/>
                <w:szCs w:val="16"/>
                <w:lang w:val="es-BO"/>
              </w:rPr>
            </w:pPr>
            <w:r>
              <w:rPr>
                <w:rFonts w:ascii="Arial" w:hAnsi="Arial" w:cs="Arial"/>
                <w:sz w:val="16"/>
                <w:szCs w:val="16"/>
                <w:lang w:val="es-BO"/>
              </w:rPr>
              <w:t>1</w:t>
            </w:r>
          </w:p>
        </w:tc>
        <w:tc>
          <w:tcPr>
            <w:tcW w:w="272" w:type="dxa"/>
            <w:tcBorders>
              <w:left w:val="single" w:sz="4" w:space="0" w:color="auto"/>
              <w:right w:val="single" w:sz="4" w:space="0" w:color="auto"/>
            </w:tcBorders>
          </w:tcPr>
          <w:p w14:paraId="5F4D3925" w14:textId="77777777" w:rsidR="0063372B" w:rsidRPr="003C0DD8" w:rsidRDefault="0063372B" w:rsidP="001D1C07">
            <w:pPr>
              <w:jc w:val="center"/>
              <w:rPr>
                <w:rFonts w:ascii="Arial" w:hAnsi="Arial" w:cs="Arial"/>
                <w:sz w:val="16"/>
                <w:szCs w:val="16"/>
                <w:lang w:val="es-BO"/>
              </w:rPr>
            </w:pPr>
            <w:r w:rsidRPr="003C0DD8">
              <w:rPr>
                <w:rFonts w:ascii="Arial" w:hAnsi="Arial" w:cs="Arial"/>
                <w:sz w:val="16"/>
                <w:szCs w:val="16"/>
                <w:lang w:val="es-BO"/>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0962D3D" w14:textId="7A3256F5" w:rsidR="0063372B" w:rsidRPr="003C0DD8" w:rsidRDefault="00165031" w:rsidP="001D1C07">
            <w:pPr>
              <w:jc w:val="center"/>
              <w:rPr>
                <w:rFonts w:ascii="Arial" w:hAnsi="Arial" w:cs="Arial"/>
                <w:sz w:val="16"/>
                <w:szCs w:val="16"/>
                <w:lang w:val="es-BO"/>
              </w:rPr>
            </w:pPr>
            <w:r>
              <w:rPr>
                <w:rFonts w:ascii="Arial" w:hAnsi="Arial" w:cs="Arial"/>
                <w:sz w:val="16"/>
                <w:szCs w:val="16"/>
                <w:lang w:val="es-BO"/>
              </w:rPr>
              <w:t>1</w:t>
            </w:r>
          </w:p>
        </w:tc>
        <w:tc>
          <w:tcPr>
            <w:tcW w:w="257" w:type="dxa"/>
            <w:tcBorders>
              <w:left w:val="single" w:sz="4" w:space="0" w:color="auto"/>
            </w:tcBorders>
          </w:tcPr>
          <w:p w14:paraId="0C524D1D" w14:textId="77777777" w:rsidR="0063372B" w:rsidRPr="003C0DD8" w:rsidRDefault="0063372B" w:rsidP="00487D19">
            <w:pPr>
              <w:rPr>
                <w:rFonts w:ascii="Arial" w:hAnsi="Arial" w:cs="Arial"/>
                <w:sz w:val="16"/>
                <w:szCs w:val="16"/>
                <w:lang w:val="es-BO"/>
              </w:rPr>
            </w:pPr>
          </w:p>
        </w:tc>
        <w:tc>
          <w:tcPr>
            <w:tcW w:w="804" w:type="dxa"/>
            <w:gridSpan w:val="3"/>
            <w:tcBorders>
              <w:right w:val="single" w:sz="4" w:space="0" w:color="auto"/>
            </w:tcBorders>
          </w:tcPr>
          <w:p w14:paraId="4C64FDBE" w14:textId="77777777" w:rsidR="0063372B" w:rsidRPr="003C0DD8" w:rsidRDefault="0063372B" w:rsidP="00487D19">
            <w:pPr>
              <w:jc w:val="right"/>
              <w:rPr>
                <w:rFonts w:ascii="Arial" w:hAnsi="Arial" w:cs="Arial"/>
                <w:sz w:val="16"/>
                <w:szCs w:val="16"/>
                <w:lang w:val="es-BO"/>
              </w:rPr>
            </w:pPr>
            <w:r w:rsidRPr="003C0DD8">
              <w:rPr>
                <w:rFonts w:ascii="Arial" w:hAnsi="Arial" w:cs="Arial"/>
                <w:sz w:val="16"/>
                <w:szCs w:val="16"/>
                <w:lang w:val="es-BO"/>
              </w:rPr>
              <w:t>Gestión</w:t>
            </w:r>
          </w:p>
        </w:tc>
        <w:tc>
          <w:tcPr>
            <w:tcW w:w="771" w:type="dxa"/>
            <w:gridSpan w:val="3"/>
            <w:tcBorders>
              <w:top w:val="single" w:sz="4" w:space="0" w:color="auto"/>
              <w:bottom w:val="single" w:sz="4" w:space="0" w:color="auto"/>
              <w:right w:val="single" w:sz="4" w:space="0" w:color="auto"/>
            </w:tcBorders>
            <w:shd w:val="clear" w:color="auto" w:fill="DBE5F1" w:themeFill="accent1" w:themeFillTint="33"/>
          </w:tcPr>
          <w:p w14:paraId="5967424E" w14:textId="544401AC" w:rsidR="0063372B" w:rsidRPr="003C0DD8" w:rsidRDefault="00165031" w:rsidP="00487D19">
            <w:pPr>
              <w:rPr>
                <w:rFonts w:ascii="Arial" w:hAnsi="Arial" w:cs="Arial"/>
                <w:sz w:val="16"/>
                <w:szCs w:val="16"/>
                <w:lang w:val="es-BO"/>
              </w:rPr>
            </w:pPr>
            <w:r>
              <w:rPr>
                <w:rFonts w:ascii="Arial" w:hAnsi="Arial" w:cs="Arial"/>
                <w:sz w:val="16"/>
                <w:szCs w:val="16"/>
                <w:lang w:val="es-BO"/>
              </w:rPr>
              <w:t>2020</w:t>
            </w:r>
          </w:p>
        </w:tc>
        <w:tc>
          <w:tcPr>
            <w:tcW w:w="257" w:type="dxa"/>
            <w:tcBorders>
              <w:left w:val="single" w:sz="4" w:space="0" w:color="auto"/>
              <w:right w:val="single" w:sz="12" w:space="0" w:color="244061" w:themeColor="accent1" w:themeShade="80"/>
            </w:tcBorders>
          </w:tcPr>
          <w:p w14:paraId="696793D5" w14:textId="77777777" w:rsidR="0063372B" w:rsidRPr="003C0DD8" w:rsidRDefault="0063372B" w:rsidP="00487D19">
            <w:pPr>
              <w:rPr>
                <w:rFonts w:ascii="Arial" w:hAnsi="Arial" w:cs="Arial"/>
                <w:sz w:val="16"/>
                <w:szCs w:val="16"/>
                <w:lang w:val="es-BO"/>
              </w:rPr>
            </w:pPr>
          </w:p>
        </w:tc>
      </w:tr>
      <w:tr w:rsidR="00165031" w:rsidRPr="003C0DD8" w14:paraId="6CA489BB" w14:textId="77777777" w:rsidTr="009D17D4">
        <w:trPr>
          <w:trHeight w:val="45"/>
          <w:jc w:val="center"/>
        </w:trPr>
        <w:tc>
          <w:tcPr>
            <w:tcW w:w="1836" w:type="dxa"/>
            <w:gridSpan w:val="8"/>
            <w:tcBorders>
              <w:left w:val="single" w:sz="12" w:space="0" w:color="244061" w:themeColor="accent1" w:themeShade="80"/>
            </w:tcBorders>
            <w:shd w:val="clear" w:color="auto" w:fill="auto"/>
            <w:vAlign w:val="center"/>
          </w:tcPr>
          <w:p w14:paraId="0AC0005C" w14:textId="77777777" w:rsidR="0063372B" w:rsidRPr="003C0DD8" w:rsidRDefault="0063372B" w:rsidP="00487D19">
            <w:pPr>
              <w:jc w:val="right"/>
              <w:rPr>
                <w:rFonts w:ascii="Arial" w:hAnsi="Arial" w:cs="Arial"/>
                <w:sz w:val="8"/>
                <w:szCs w:val="6"/>
                <w:lang w:val="es-BO"/>
              </w:rPr>
            </w:pPr>
          </w:p>
        </w:tc>
        <w:tc>
          <w:tcPr>
            <w:tcW w:w="323" w:type="dxa"/>
            <w:tcBorders>
              <w:bottom w:val="single" w:sz="4" w:space="0" w:color="auto"/>
            </w:tcBorders>
            <w:shd w:val="clear" w:color="auto" w:fill="auto"/>
          </w:tcPr>
          <w:p w14:paraId="02DA72DC" w14:textId="77777777" w:rsidR="0063372B" w:rsidRPr="003C0DD8" w:rsidRDefault="0063372B" w:rsidP="00487D19">
            <w:pPr>
              <w:rPr>
                <w:rFonts w:ascii="Arial" w:hAnsi="Arial" w:cs="Arial"/>
                <w:sz w:val="6"/>
                <w:szCs w:val="6"/>
                <w:lang w:val="es-BO"/>
              </w:rPr>
            </w:pPr>
          </w:p>
        </w:tc>
        <w:tc>
          <w:tcPr>
            <w:tcW w:w="305" w:type="dxa"/>
            <w:tcBorders>
              <w:bottom w:val="single" w:sz="4" w:space="0" w:color="auto"/>
            </w:tcBorders>
            <w:shd w:val="clear" w:color="auto" w:fill="auto"/>
          </w:tcPr>
          <w:p w14:paraId="1175268F" w14:textId="77777777" w:rsidR="0063372B" w:rsidRPr="003C0DD8" w:rsidRDefault="0063372B" w:rsidP="00487D19">
            <w:pPr>
              <w:rPr>
                <w:rFonts w:ascii="Arial" w:hAnsi="Arial" w:cs="Arial"/>
                <w:sz w:val="6"/>
                <w:szCs w:val="6"/>
                <w:lang w:val="es-BO"/>
              </w:rPr>
            </w:pPr>
          </w:p>
        </w:tc>
        <w:tc>
          <w:tcPr>
            <w:tcW w:w="279" w:type="dxa"/>
            <w:gridSpan w:val="2"/>
            <w:tcBorders>
              <w:bottom w:val="single" w:sz="4" w:space="0" w:color="auto"/>
            </w:tcBorders>
            <w:shd w:val="clear" w:color="auto" w:fill="auto"/>
          </w:tcPr>
          <w:p w14:paraId="5654FE1D" w14:textId="77777777" w:rsidR="0063372B" w:rsidRPr="003C0DD8" w:rsidRDefault="0063372B" w:rsidP="00487D19">
            <w:pPr>
              <w:rPr>
                <w:rFonts w:ascii="Arial" w:hAnsi="Arial" w:cs="Arial"/>
                <w:sz w:val="6"/>
                <w:szCs w:val="6"/>
                <w:lang w:val="es-BO"/>
              </w:rPr>
            </w:pPr>
          </w:p>
        </w:tc>
        <w:tc>
          <w:tcPr>
            <w:tcW w:w="305" w:type="dxa"/>
            <w:tcBorders>
              <w:bottom w:val="single" w:sz="4" w:space="0" w:color="auto"/>
            </w:tcBorders>
            <w:shd w:val="clear" w:color="auto" w:fill="auto"/>
          </w:tcPr>
          <w:p w14:paraId="15A577ED" w14:textId="77777777" w:rsidR="0063372B" w:rsidRPr="003C0DD8" w:rsidRDefault="0063372B" w:rsidP="00487D19">
            <w:pPr>
              <w:rPr>
                <w:rFonts w:ascii="Arial" w:hAnsi="Arial" w:cs="Arial"/>
                <w:sz w:val="6"/>
                <w:szCs w:val="6"/>
                <w:lang w:val="es-BO"/>
              </w:rPr>
            </w:pPr>
          </w:p>
        </w:tc>
        <w:tc>
          <w:tcPr>
            <w:tcW w:w="305" w:type="dxa"/>
            <w:tcBorders>
              <w:bottom w:val="single" w:sz="4" w:space="0" w:color="auto"/>
            </w:tcBorders>
            <w:shd w:val="clear" w:color="auto" w:fill="auto"/>
          </w:tcPr>
          <w:p w14:paraId="07F68D54" w14:textId="77777777" w:rsidR="0063372B" w:rsidRPr="003C0DD8" w:rsidRDefault="0063372B" w:rsidP="00487D19">
            <w:pPr>
              <w:rPr>
                <w:rFonts w:ascii="Arial" w:hAnsi="Arial" w:cs="Arial"/>
                <w:sz w:val="6"/>
                <w:szCs w:val="6"/>
                <w:lang w:val="es-BO"/>
              </w:rPr>
            </w:pPr>
          </w:p>
        </w:tc>
        <w:tc>
          <w:tcPr>
            <w:tcW w:w="305" w:type="dxa"/>
            <w:tcBorders>
              <w:bottom w:val="single" w:sz="4" w:space="0" w:color="auto"/>
            </w:tcBorders>
            <w:shd w:val="clear" w:color="auto" w:fill="auto"/>
          </w:tcPr>
          <w:p w14:paraId="189874E8" w14:textId="77777777" w:rsidR="0063372B" w:rsidRPr="003C0DD8" w:rsidRDefault="0063372B" w:rsidP="00487D19">
            <w:pPr>
              <w:rPr>
                <w:rFonts w:ascii="Arial" w:hAnsi="Arial" w:cs="Arial"/>
                <w:sz w:val="6"/>
                <w:szCs w:val="6"/>
                <w:lang w:val="es-BO"/>
              </w:rPr>
            </w:pPr>
          </w:p>
        </w:tc>
        <w:tc>
          <w:tcPr>
            <w:tcW w:w="305" w:type="dxa"/>
            <w:gridSpan w:val="2"/>
            <w:tcBorders>
              <w:bottom w:val="single" w:sz="4" w:space="0" w:color="auto"/>
            </w:tcBorders>
            <w:shd w:val="clear" w:color="auto" w:fill="auto"/>
          </w:tcPr>
          <w:p w14:paraId="2BC9B443" w14:textId="77777777" w:rsidR="0063372B" w:rsidRPr="003C0DD8" w:rsidRDefault="0063372B" w:rsidP="00487D19">
            <w:pPr>
              <w:rPr>
                <w:rFonts w:ascii="Arial" w:hAnsi="Arial" w:cs="Arial"/>
                <w:sz w:val="6"/>
                <w:szCs w:val="6"/>
                <w:lang w:val="es-BO"/>
              </w:rPr>
            </w:pPr>
          </w:p>
        </w:tc>
        <w:tc>
          <w:tcPr>
            <w:tcW w:w="275" w:type="dxa"/>
            <w:tcBorders>
              <w:bottom w:val="single" w:sz="4" w:space="0" w:color="auto"/>
            </w:tcBorders>
            <w:shd w:val="clear" w:color="auto" w:fill="auto"/>
          </w:tcPr>
          <w:p w14:paraId="741528DB" w14:textId="77777777" w:rsidR="0063372B" w:rsidRPr="003C0DD8" w:rsidRDefault="0063372B" w:rsidP="00487D19">
            <w:pPr>
              <w:rPr>
                <w:rFonts w:ascii="Arial" w:hAnsi="Arial" w:cs="Arial"/>
                <w:sz w:val="6"/>
                <w:szCs w:val="6"/>
                <w:lang w:val="es-BO"/>
              </w:rPr>
            </w:pPr>
          </w:p>
        </w:tc>
        <w:tc>
          <w:tcPr>
            <w:tcW w:w="305" w:type="dxa"/>
            <w:tcBorders>
              <w:bottom w:val="single" w:sz="4" w:space="0" w:color="auto"/>
            </w:tcBorders>
            <w:shd w:val="clear" w:color="auto" w:fill="auto"/>
          </w:tcPr>
          <w:p w14:paraId="6ACD5470" w14:textId="77777777" w:rsidR="0063372B" w:rsidRPr="003C0DD8" w:rsidRDefault="0063372B" w:rsidP="00487D19">
            <w:pPr>
              <w:rPr>
                <w:rFonts w:ascii="Arial" w:hAnsi="Arial" w:cs="Arial"/>
                <w:sz w:val="6"/>
                <w:szCs w:val="6"/>
                <w:lang w:val="es-BO"/>
              </w:rPr>
            </w:pPr>
          </w:p>
        </w:tc>
        <w:tc>
          <w:tcPr>
            <w:tcW w:w="305" w:type="dxa"/>
            <w:tcBorders>
              <w:bottom w:val="single" w:sz="4" w:space="0" w:color="auto"/>
            </w:tcBorders>
            <w:shd w:val="clear" w:color="auto" w:fill="auto"/>
          </w:tcPr>
          <w:p w14:paraId="622D48B1" w14:textId="77777777" w:rsidR="0063372B" w:rsidRPr="003C0DD8" w:rsidRDefault="0063372B" w:rsidP="00487D19">
            <w:pPr>
              <w:rPr>
                <w:rFonts w:ascii="Arial" w:hAnsi="Arial" w:cs="Arial"/>
                <w:sz w:val="6"/>
                <w:szCs w:val="6"/>
                <w:lang w:val="es-BO"/>
              </w:rPr>
            </w:pPr>
          </w:p>
        </w:tc>
        <w:tc>
          <w:tcPr>
            <w:tcW w:w="272" w:type="dxa"/>
            <w:tcBorders>
              <w:bottom w:val="single" w:sz="4" w:space="0" w:color="auto"/>
            </w:tcBorders>
            <w:shd w:val="clear" w:color="auto" w:fill="auto"/>
          </w:tcPr>
          <w:p w14:paraId="7E4A9FD0" w14:textId="77777777" w:rsidR="0063372B" w:rsidRPr="003C0DD8" w:rsidRDefault="0063372B" w:rsidP="00487D19">
            <w:pPr>
              <w:rPr>
                <w:rFonts w:ascii="Arial" w:hAnsi="Arial" w:cs="Arial"/>
                <w:sz w:val="6"/>
                <w:szCs w:val="6"/>
                <w:lang w:val="es-BO"/>
              </w:rPr>
            </w:pPr>
          </w:p>
        </w:tc>
        <w:tc>
          <w:tcPr>
            <w:tcW w:w="257" w:type="dxa"/>
            <w:tcBorders>
              <w:bottom w:val="single" w:sz="4" w:space="0" w:color="auto"/>
            </w:tcBorders>
            <w:shd w:val="clear" w:color="auto" w:fill="auto"/>
          </w:tcPr>
          <w:p w14:paraId="0FE1F5E3" w14:textId="77777777" w:rsidR="0063372B" w:rsidRPr="003C0DD8" w:rsidRDefault="0063372B" w:rsidP="00487D19">
            <w:pPr>
              <w:rPr>
                <w:rFonts w:ascii="Arial" w:hAnsi="Arial" w:cs="Arial"/>
                <w:sz w:val="6"/>
                <w:szCs w:val="6"/>
                <w:lang w:val="es-BO"/>
              </w:rPr>
            </w:pPr>
          </w:p>
        </w:tc>
        <w:tc>
          <w:tcPr>
            <w:tcW w:w="257" w:type="dxa"/>
            <w:tcBorders>
              <w:bottom w:val="single" w:sz="4" w:space="0" w:color="auto"/>
            </w:tcBorders>
            <w:shd w:val="clear" w:color="auto" w:fill="auto"/>
          </w:tcPr>
          <w:p w14:paraId="6AA2BABD" w14:textId="77777777" w:rsidR="0063372B" w:rsidRPr="003C0DD8" w:rsidRDefault="0063372B" w:rsidP="00487D19">
            <w:pPr>
              <w:rPr>
                <w:rFonts w:ascii="Arial" w:hAnsi="Arial" w:cs="Arial"/>
                <w:sz w:val="6"/>
                <w:szCs w:val="6"/>
                <w:lang w:val="es-BO"/>
              </w:rPr>
            </w:pPr>
          </w:p>
        </w:tc>
        <w:tc>
          <w:tcPr>
            <w:tcW w:w="257" w:type="dxa"/>
            <w:tcBorders>
              <w:bottom w:val="single" w:sz="4" w:space="0" w:color="auto"/>
            </w:tcBorders>
            <w:shd w:val="clear" w:color="auto" w:fill="auto"/>
          </w:tcPr>
          <w:p w14:paraId="7FE2C41D" w14:textId="77777777" w:rsidR="0063372B" w:rsidRPr="003C0DD8" w:rsidRDefault="0063372B" w:rsidP="00487D19">
            <w:pPr>
              <w:rPr>
                <w:rFonts w:ascii="Arial" w:hAnsi="Arial" w:cs="Arial"/>
                <w:sz w:val="6"/>
                <w:szCs w:val="6"/>
                <w:lang w:val="es-BO"/>
              </w:rPr>
            </w:pPr>
          </w:p>
        </w:tc>
        <w:tc>
          <w:tcPr>
            <w:tcW w:w="257" w:type="dxa"/>
            <w:tcBorders>
              <w:bottom w:val="single" w:sz="4" w:space="0" w:color="auto"/>
            </w:tcBorders>
            <w:shd w:val="clear" w:color="auto" w:fill="auto"/>
          </w:tcPr>
          <w:p w14:paraId="398A9C79" w14:textId="77777777" w:rsidR="0063372B" w:rsidRPr="003C0DD8" w:rsidRDefault="0063372B" w:rsidP="00487D19">
            <w:pPr>
              <w:rPr>
                <w:rFonts w:ascii="Arial" w:hAnsi="Arial" w:cs="Arial"/>
                <w:sz w:val="6"/>
                <w:szCs w:val="6"/>
                <w:lang w:val="es-BO"/>
              </w:rPr>
            </w:pPr>
          </w:p>
        </w:tc>
        <w:tc>
          <w:tcPr>
            <w:tcW w:w="257" w:type="dxa"/>
            <w:tcBorders>
              <w:bottom w:val="single" w:sz="4" w:space="0" w:color="auto"/>
            </w:tcBorders>
            <w:shd w:val="clear" w:color="auto" w:fill="auto"/>
          </w:tcPr>
          <w:p w14:paraId="15A1A540" w14:textId="77777777" w:rsidR="0063372B" w:rsidRPr="003C0DD8" w:rsidRDefault="0063372B" w:rsidP="00487D19">
            <w:pPr>
              <w:rPr>
                <w:rFonts w:ascii="Arial" w:hAnsi="Arial" w:cs="Arial"/>
                <w:sz w:val="6"/>
                <w:szCs w:val="6"/>
                <w:lang w:val="es-BO"/>
              </w:rPr>
            </w:pPr>
          </w:p>
        </w:tc>
        <w:tc>
          <w:tcPr>
            <w:tcW w:w="257" w:type="dxa"/>
            <w:tcBorders>
              <w:bottom w:val="single" w:sz="4" w:space="0" w:color="auto"/>
            </w:tcBorders>
            <w:shd w:val="clear" w:color="auto" w:fill="auto"/>
          </w:tcPr>
          <w:p w14:paraId="754D532D" w14:textId="77777777" w:rsidR="0063372B" w:rsidRPr="003C0DD8" w:rsidRDefault="0063372B" w:rsidP="00487D19">
            <w:pPr>
              <w:rPr>
                <w:rFonts w:ascii="Arial" w:hAnsi="Arial" w:cs="Arial"/>
                <w:sz w:val="6"/>
                <w:szCs w:val="6"/>
                <w:lang w:val="es-BO"/>
              </w:rPr>
            </w:pPr>
          </w:p>
        </w:tc>
        <w:tc>
          <w:tcPr>
            <w:tcW w:w="272" w:type="dxa"/>
            <w:tcBorders>
              <w:bottom w:val="single" w:sz="4" w:space="0" w:color="auto"/>
            </w:tcBorders>
            <w:shd w:val="clear" w:color="auto" w:fill="auto"/>
          </w:tcPr>
          <w:p w14:paraId="327CD7C4" w14:textId="77777777" w:rsidR="0063372B" w:rsidRPr="003C0DD8" w:rsidRDefault="0063372B" w:rsidP="00487D19">
            <w:pPr>
              <w:rPr>
                <w:rFonts w:ascii="Arial" w:hAnsi="Arial" w:cs="Arial"/>
                <w:sz w:val="6"/>
                <w:szCs w:val="6"/>
                <w:lang w:val="es-BO"/>
              </w:rPr>
            </w:pPr>
          </w:p>
        </w:tc>
        <w:tc>
          <w:tcPr>
            <w:tcW w:w="305" w:type="dxa"/>
            <w:tcBorders>
              <w:bottom w:val="single" w:sz="4" w:space="0" w:color="auto"/>
            </w:tcBorders>
            <w:shd w:val="clear" w:color="auto" w:fill="auto"/>
          </w:tcPr>
          <w:p w14:paraId="7A6E3BC3" w14:textId="77777777" w:rsidR="0063372B" w:rsidRPr="003C0DD8" w:rsidRDefault="0063372B" w:rsidP="00487D19">
            <w:pPr>
              <w:rPr>
                <w:rFonts w:ascii="Arial" w:hAnsi="Arial" w:cs="Arial"/>
                <w:sz w:val="6"/>
                <w:szCs w:val="6"/>
                <w:lang w:val="es-BO"/>
              </w:rPr>
            </w:pPr>
          </w:p>
        </w:tc>
        <w:tc>
          <w:tcPr>
            <w:tcW w:w="272" w:type="dxa"/>
            <w:tcBorders>
              <w:bottom w:val="single" w:sz="4" w:space="0" w:color="auto"/>
            </w:tcBorders>
            <w:shd w:val="clear" w:color="auto" w:fill="auto"/>
          </w:tcPr>
          <w:p w14:paraId="71F7A591" w14:textId="77777777" w:rsidR="0063372B" w:rsidRPr="003C0DD8" w:rsidRDefault="0063372B" w:rsidP="00487D19">
            <w:pPr>
              <w:rPr>
                <w:rFonts w:ascii="Arial" w:hAnsi="Arial" w:cs="Arial"/>
                <w:sz w:val="6"/>
                <w:szCs w:val="6"/>
                <w:lang w:val="es-BO"/>
              </w:rPr>
            </w:pPr>
          </w:p>
        </w:tc>
        <w:tc>
          <w:tcPr>
            <w:tcW w:w="305" w:type="dxa"/>
            <w:tcBorders>
              <w:bottom w:val="single" w:sz="4" w:space="0" w:color="auto"/>
            </w:tcBorders>
            <w:shd w:val="clear" w:color="auto" w:fill="auto"/>
          </w:tcPr>
          <w:p w14:paraId="4497A416" w14:textId="77777777" w:rsidR="0063372B" w:rsidRPr="003C0DD8" w:rsidRDefault="0063372B" w:rsidP="00487D19">
            <w:pPr>
              <w:rPr>
                <w:rFonts w:ascii="Arial" w:hAnsi="Arial" w:cs="Arial"/>
                <w:sz w:val="6"/>
                <w:szCs w:val="6"/>
                <w:lang w:val="es-BO"/>
              </w:rPr>
            </w:pPr>
          </w:p>
        </w:tc>
        <w:tc>
          <w:tcPr>
            <w:tcW w:w="257" w:type="dxa"/>
            <w:tcBorders>
              <w:bottom w:val="single" w:sz="4" w:space="0" w:color="auto"/>
            </w:tcBorders>
            <w:shd w:val="clear" w:color="auto" w:fill="auto"/>
          </w:tcPr>
          <w:p w14:paraId="087EB5F0" w14:textId="77777777" w:rsidR="0063372B" w:rsidRPr="003C0DD8" w:rsidRDefault="0063372B" w:rsidP="00487D19">
            <w:pPr>
              <w:rPr>
                <w:rFonts w:ascii="Arial" w:hAnsi="Arial" w:cs="Arial"/>
                <w:sz w:val="6"/>
                <w:szCs w:val="6"/>
                <w:lang w:val="es-BO"/>
              </w:rPr>
            </w:pPr>
          </w:p>
        </w:tc>
        <w:tc>
          <w:tcPr>
            <w:tcW w:w="271" w:type="dxa"/>
            <w:tcBorders>
              <w:bottom w:val="single" w:sz="4" w:space="0" w:color="auto"/>
            </w:tcBorders>
            <w:shd w:val="clear" w:color="auto" w:fill="auto"/>
          </w:tcPr>
          <w:p w14:paraId="001678C8" w14:textId="77777777" w:rsidR="0063372B" w:rsidRPr="003C0DD8" w:rsidRDefault="0063372B" w:rsidP="00487D19">
            <w:pPr>
              <w:rPr>
                <w:rFonts w:ascii="Arial" w:hAnsi="Arial" w:cs="Arial"/>
                <w:sz w:val="6"/>
                <w:szCs w:val="6"/>
                <w:lang w:val="es-BO"/>
              </w:rPr>
            </w:pPr>
          </w:p>
        </w:tc>
        <w:tc>
          <w:tcPr>
            <w:tcW w:w="268" w:type="dxa"/>
            <w:tcBorders>
              <w:bottom w:val="single" w:sz="4" w:space="0" w:color="auto"/>
            </w:tcBorders>
            <w:shd w:val="clear" w:color="auto" w:fill="auto"/>
          </w:tcPr>
          <w:p w14:paraId="792433CB" w14:textId="77777777" w:rsidR="0063372B" w:rsidRPr="003C0DD8" w:rsidRDefault="0063372B" w:rsidP="00487D19">
            <w:pPr>
              <w:rPr>
                <w:rFonts w:ascii="Arial" w:hAnsi="Arial" w:cs="Arial"/>
                <w:sz w:val="6"/>
                <w:szCs w:val="6"/>
                <w:lang w:val="es-BO"/>
              </w:rPr>
            </w:pPr>
          </w:p>
        </w:tc>
        <w:tc>
          <w:tcPr>
            <w:tcW w:w="265" w:type="dxa"/>
            <w:tcBorders>
              <w:bottom w:val="single" w:sz="4" w:space="0" w:color="auto"/>
            </w:tcBorders>
            <w:shd w:val="clear" w:color="auto" w:fill="auto"/>
          </w:tcPr>
          <w:p w14:paraId="7CE3FA37" w14:textId="77777777" w:rsidR="0063372B" w:rsidRPr="003C0DD8" w:rsidRDefault="0063372B" w:rsidP="00487D19">
            <w:pPr>
              <w:rPr>
                <w:rFonts w:ascii="Arial" w:hAnsi="Arial" w:cs="Arial"/>
                <w:sz w:val="6"/>
                <w:szCs w:val="6"/>
                <w:lang w:val="es-BO"/>
              </w:rPr>
            </w:pPr>
          </w:p>
        </w:tc>
        <w:tc>
          <w:tcPr>
            <w:tcW w:w="257" w:type="dxa"/>
            <w:tcBorders>
              <w:bottom w:val="single" w:sz="4" w:space="0" w:color="auto"/>
            </w:tcBorders>
            <w:shd w:val="clear" w:color="auto" w:fill="auto"/>
          </w:tcPr>
          <w:p w14:paraId="51030731" w14:textId="77777777" w:rsidR="0063372B" w:rsidRPr="003C0DD8" w:rsidRDefault="0063372B" w:rsidP="00487D19">
            <w:pPr>
              <w:rPr>
                <w:rFonts w:ascii="Arial" w:hAnsi="Arial" w:cs="Arial"/>
                <w:sz w:val="6"/>
                <w:szCs w:val="6"/>
                <w:lang w:val="es-BO"/>
              </w:rPr>
            </w:pPr>
          </w:p>
        </w:tc>
        <w:tc>
          <w:tcPr>
            <w:tcW w:w="257" w:type="dxa"/>
            <w:tcBorders>
              <w:bottom w:val="single" w:sz="4" w:space="0" w:color="auto"/>
            </w:tcBorders>
            <w:shd w:val="clear" w:color="auto" w:fill="auto"/>
          </w:tcPr>
          <w:p w14:paraId="7C37BC56" w14:textId="77777777" w:rsidR="0063372B" w:rsidRPr="003C0DD8" w:rsidRDefault="0063372B" w:rsidP="00487D19">
            <w:pPr>
              <w:rPr>
                <w:rFonts w:ascii="Arial" w:hAnsi="Arial" w:cs="Arial"/>
                <w:sz w:val="6"/>
                <w:szCs w:val="6"/>
                <w:lang w:val="es-BO"/>
              </w:rPr>
            </w:pPr>
          </w:p>
        </w:tc>
        <w:tc>
          <w:tcPr>
            <w:tcW w:w="257" w:type="dxa"/>
            <w:tcBorders>
              <w:bottom w:val="single" w:sz="4" w:space="0" w:color="auto"/>
            </w:tcBorders>
            <w:shd w:val="clear" w:color="auto" w:fill="auto"/>
          </w:tcPr>
          <w:p w14:paraId="014131C5" w14:textId="77777777" w:rsidR="0063372B" w:rsidRPr="003C0DD8" w:rsidRDefault="0063372B" w:rsidP="00487D19">
            <w:pPr>
              <w:rPr>
                <w:rFonts w:ascii="Arial" w:hAnsi="Arial" w:cs="Arial"/>
                <w:sz w:val="6"/>
                <w:szCs w:val="6"/>
                <w:lang w:val="es-BO"/>
              </w:rPr>
            </w:pPr>
          </w:p>
        </w:tc>
        <w:tc>
          <w:tcPr>
            <w:tcW w:w="257" w:type="dxa"/>
            <w:tcBorders>
              <w:right w:val="single" w:sz="12" w:space="0" w:color="244061" w:themeColor="accent1" w:themeShade="80"/>
            </w:tcBorders>
            <w:shd w:val="clear" w:color="auto" w:fill="auto"/>
          </w:tcPr>
          <w:p w14:paraId="3D1F163A" w14:textId="77777777" w:rsidR="0063372B" w:rsidRPr="003C0DD8" w:rsidRDefault="0063372B" w:rsidP="00487D19">
            <w:pPr>
              <w:rPr>
                <w:rFonts w:ascii="Arial" w:hAnsi="Arial" w:cs="Arial"/>
                <w:sz w:val="6"/>
                <w:szCs w:val="6"/>
                <w:lang w:val="es-BO"/>
              </w:rPr>
            </w:pPr>
          </w:p>
        </w:tc>
      </w:tr>
      <w:tr w:rsidR="0063372B" w:rsidRPr="003C0DD8" w14:paraId="0D72B7A8" w14:textId="77777777" w:rsidTr="009D17D4">
        <w:trPr>
          <w:trHeight w:val="45"/>
          <w:jc w:val="center"/>
        </w:trPr>
        <w:tc>
          <w:tcPr>
            <w:tcW w:w="1836" w:type="dxa"/>
            <w:gridSpan w:val="8"/>
            <w:tcBorders>
              <w:left w:val="single" w:sz="12" w:space="0" w:color="244061" w:themeColor="accent1" w:themeShade="80"/>
              <w:right w:val="single" w:sz="4" w:space="0" w:color="auto"/>
            </w:tcBorders>
            <w:vAlign w:val="center"/>
          </w:tcPr>
          <w:p w14:paraId="7F44CE5B" w14:textId="77777777" w:rsidR="0063372B" w:rsidRPr="003C0DD8" w:rsidRDefault="0063372B" w:rsidP="00487D19">
            <w:pPr>
              <w:jc w:val="right"/>
              <w:rPr>
                <w:rFonts w:ascii="Arial" w:hAnsi="Arial" w:cs="Arial"/>
                <w:sz w:val="16"/>
                <w:szCs w:val="16"/>
                <w:lang w:val="es-BO"/>
              </w:rPr>
            </w:pPr>
            <w:r w:rsidRPr="003C0DD8">
              <w:rPr>
                <w:rFonts w:ascii="Arial" w:hAnsi="Arial" w:cs="Arial"/>
                <w:sz w:val="16"/>
                <w:szCs w:val="16"/>
                <w:lang w:val="es-BO"/>
              </w:rPr>
              <w:t>Objeto de la contratación</w:t>
            </w:r>
          </w:p>
        </w:tc>
        <w:tc>
          <w:tcPr>
            <w:tcW w:w="7812" w:type="dxa"/>
            <w:gridSpan w:val="3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DAD69FB" w14:textId="65905C54" w:rsidR="0063372B" w:rsidRPr="001D1C07" w:rsidRDefault="00310B70" w:rsidP="00E64F2F">
            <w:pPr>
              <w:jc w:val="center"/>
              <w:rPr>
                <w:rFonts w:ascii="Arial" w:hAnsi="Arial" w:cs="Arial"/>
                <w:b/>
                <w:bCs/>
                <w:color w:val="000000"/>
                <w:sz w:val="18"/>
                <w:szCs w:val="18"/>
              </w:rPr>
            </w:pPr>
            <w:r w:rsidRPr="001D1C07">
              <w:rPr>
                <w:rFonts w:ascii="Arial" w:hAnsi="Arial" w:cs="Arial"/>
                <w:b/>
                <w:bCs/>
                <w:color w:val="000000"/>
                <w:sz w:val="18"/>
                <w:szCs w:val="18"/>
              </w:rPr>
              <w:t>CONTRATACIÓN PROGRAMA ANUAL DE SEGUROS DE ASFI GESTIÓN 2020 - JAD</w:t>
            </w:r>
          </w:p>
        </w:tc>
        <w:tc>
          <w:tcPr>
            <w:tcW w:w="257" w:type="dxa"/>
            <w:tcBorders>
              <w:left w:val="single" w:sz="4" w:space="0" w:color="auto"/>
              <w:right w:val="single" w:sz="12" w:space="0" w:color="244061" w:themeColor="accent1" w:themeShade="80"/>
            </w:tcBorders>
          </w:tcPr>
          <w:p w14:paraId="50C76B78" w14:textId="77777777" w:rsidR="0063372B" w:rsidRPr="003C0DD8" w:rsidRDefault="0063372B" w:rsidP="00487D19">
            <w:pPr>
              <w:rPr>
                <w:rFonts w:ascii="Arial" w:hAnsi="Arial" w:cs="Arial"/>
                <w:sz w:val="16"/>
                <w:szCs w:val="16"/>
                <w:lang w:val="es-BO"/>
              </w:rPr>
            </w:pPr>
          </w:p>
        </w:tc>
      </w:tr>
      <w:tr w:rsidR="00165031" w:rsidRPr="003C0DD8" w14:paraId="743EF9ED" w14:textId="77777777" w:rsidTr="009D17D4">
        <w:trPr>
          <w:trHeight w:val="45"/>
          <w:jc w:val="center"/>
        </w:trPr>
        <w:tc>
          <w:tcPr>
            <w:tcW w:w="1836" w:type="dxa"/>
            <w:gridSpan w:val="8"/>
            <w:tcBorders>
              <w:left w:val="single" w:sz="12" w:space="0" w:color="244061" w:themeColor="accent1" w:themeShade="80"/>
            </w:tcBorders>
            <w:shd w:val="clear" w:color="auto" w:fill="auto"/>
            <w:vAlign w:val="center"/>
          </w:tcPr>
          <w:p w14:paraId="04FC7270" w14:textId="77777777" w:rsidR="0063372B" w:rsidRPr="003C0DD8" w:rsidRDefault="0063372B" w:rsidP="00487D19">
            <w:pPr>
              <w:jc w:val="right"/>
              <w:rPr>
                <w:rFonts w:ascii="Arial" w:hAnsi="Arial" w:cs="Arial"/>
                <w:sz w:val="8"/>
                <w:szCs w:val="6"/>
                <w:lang w:val="es-BO"/>
              </w:rPr>
            </w:pPr>
          </w:p>
        </w:tc>
        <w:tc>
          <w:tcPr>
            <w:tcW w:w="323" w:type="dxa"/>
            <w:tcBorders>
              <w:top w:val="single" w:sz="4" w:space="0" w:color="auto"/>
              <w:bottom w:val="single" w:sz="4" w:space="0" w:color="auto"/>
            </w:tcBorders>
            <w:shd w:val="clear" w:color="auto" w:fill="auto"/>
          </w:tcPr>
          <w:p w14:paraId="63BEF453" w14:textId="77777777" w:rsidR="0063372B" w:rsidRPr="003C0DD8" w:rsidRDefault="0063372B" w:rsidP="00487D19">
            <w:pPr>
              <w:rPr>
                <w:rFonts w:ascii="Arial" w:hAnsi="Arial" w:cs="Arial"/>
                <w:sz w:val="6"/>
                <w:szCs w:val="6"/>
                <w:lang w:val="es-BO"/>
              </w:rPr>
            </w:pPr>
          </w:p>
        </w:tc>
        <w:tc>
          <w:tcPr>
            <w:tcW w:w="305" w:type="dxa"/>
            <w:tcBorders>
              <w:top w:val="single" w:sz="4" w:space="0" w:color="auto"/>
              <w:bottom w:val="single" w:sz="4" w:space="0" w:color="auto"/>
            </w:tcBorders>
            <w:shd w:val="clear" w:color="auto" w:fill="auto"/>
          </w:tcPr>
          <w:p w14:paraId="2FAFF27D" w14:textId="77777777" w:rsidR="0063372B" w:rsidRPr="003C0DD8" w:rsidRDefault="0063372B" w:rsidP="00487D19">
            <w:pPr>
              <w:rPr>
                <w:rFonts w:ascii="Arial" w:hAnsi="Arial" w:cs="Arial"/>
                <w:sz w:val="6"/>
                <w:szCs w:val="6"/>
                <w:lang w:val="es-BO"/>
              </w:rPr>
            </w:pPr>
          </w:p>
        </w:tc>
        <w:tc>
          <w:tcPr>
            <w:tcW w:w="279" w:type="dxa"/>
            <w:gridSpan w:val="2"/>
            <w:tcBorders>
              <w:top w:val="single" w:sz="4" w:space="0" w:color="auto"/>
              <w:bottom w:val="single" w:sz="4" w:space="0" w:color="auto"/>
            </w:tcBorders>
            <w:shd w:val="clear" w:color="auto" w:fill="auto"/>
          </w:tcPr>
          <w:p w14:paraId="0BF67330" w14:textId="77777777" w:rsidR="0063372B" w:rsidRPr="003C0DD8" w:rsidRDefault="0063372B" w:rsidP="00487D19">
            <w:pPr>
              <w:rPr>
                <w:rFonts w:ascii="Arial" w:hAnsi="Arial" w:cs="Arial"/>
                <w:sz w:val="6"/>
                <w:szCs w:val="6"/>
                <w:lang w:val="es-BO"/>
              </w:rPr>
            </w:pPr>
          </w:p>
        </w:tc>
        <w:tc>
          <w:tcPr>
            <w:tcW w:w="305" w:type="dxa"/>
            <w:tcBorders>
              <w:top w:val="single" w:sz="4" w:space="0" w:color="auto"/>
              <w:bottom w:val="single" w:sz="4" w:space="0" w:color="auto"/>
            </w:tcBorders>
            <w:shd w:val="clear" w:color="auto" w:fill="auto"/>
          </w:tcPr>
          <w:p w14:paraId="08ADC0BF" w14:textId="77777777" w:rsidR="0063372B" w:rsidRPr="003C0DD8" w:rsidRDefault="0063372B" w:rsidP="00487D19">
            <w:pPr>
              <w:rPr>
                <w:rFonts w:ascii="Arial" w:hAnsi="Arial" w:cs="Arial"/>
                <w:sz w:val="6"/>
                <w:szCs w:val="6"/>
                <w:lang w:val="es-BO"/>
              </w:rPr>
            </w:pPr>
          </w:p>
        </w:tc>
        <w:tc>
          <w:tcPr>
            <w:tcW w:w="305" w:type="dxa"/>
            <w:tcBorders>
              <w:top w:val="single" w:sz="4" w:space="0" w:color="auto"/>
              <w:bottom w:val="single" w:sz="4" w:space="0" w:color="auto"/>
            </w:tcBorders>
            <w:shd w:val="clear" w:color="auto" w:fill="auto"/>
          </w:tcPr>
          <w:p w14:paraId="0CC81DBB" w14:textId="77777777" w:rsidR="0063372B" w:rsidRPr="003C0DD8" w:rsidRDefault="0063372B" w:rsidP="00487D19">
            <w:pPr>
              <w:rPr>
                <w:rFonts w:ascii="Arial" w:hAnsi="Arial" w:cs="Arial"/>
                <w:sz w:val="6"/>
                <w:szCs w:val="6"/>
                <w:lang w:val="es-BO"/>
              </w:rPr>
            </w:pPr>
          </w:p>
        </w:tc>
        <w:tc>
          <w:tcPr>
            <w:tcW w:w="305" w:type="dxa"/>
            <w:tcBorders>
              <w:top w:val="single" w:sz="4" w:space="0" w:color="auto"/>
              <w:bottom w:val="single" w:sz="4" w:space="0" w:color="auto"/>
            </w:tcBorders>
            <w:shd w:val="clear" w:color="auto" w:fill="auto"/>
          </w:tcPr>
          <w:p w14:paraId="74294734" w14:textId="77777777" w:rsidR="0063372B" w:rsidRPr="003C0DD8" w:rsidRDefault="0063372B" w:rsidP="00487D19">
            <w:pPr>
              <w:rPr>
                <w:rFonts w:ascii="Arial" w:hAnsi="Arial" w:cs="Arial"/>
                <w:sz w:val="6"/>
                <w:szCs w:val="6"/>
                <w:lang w:val="es-BO"/>
              </w:rPr>
            </w:pPr>
          </w:p>
        </w:tc>
        <w:tc>
          <w:tcPr>
            <w:tcW w:w="305" w:type="dxa"/>
            <w:gridSpan w:val="2"/>
            <w:tcBorders>
              <w:top w:val="single" w:sz="4" w:space="0" w:color="auto"/>
            </w:tcBorders>
            <w:shd w:val="clear" w:color="auto" w:fill="auto"/>
          </w:tcPr>
          <w:p w14:paraId="6E9D7F89" w14:textId="77777777" w:rsidR="0063372B" w:rsidRPr="003C0DD8" w:rsidRDefault="0063372B" w:rsidP="00487D19">
            <w:pPr>
              <w:rPr>
                <w:rFonts w:ascii="Arial" w:hAnsi="Arial" w:cs="Arial"/>
                <w:sz w:val="6"/>
                <w:szCs w:val="6"/>
                <w:lang w:val="es-BO"/>
              </w:rPr>
            </w:pPr>
          </w:p>
        </w:tc>
        <w:tc>
          <w:tcPr>
            <w:tcW w:w="275" w:type="dxa"/>
            <w:tcBorders>
              <w:top w:val="single" w:sz="4" w:space="0" w:color="auto"/>
            </w:tcBorders>
            <w:shd w:val="clear" w:color="auto" w:fill="auto"/>
          </w:tcPr>
          <w:p w14:paraId="2B32AF78" w14:textId="77777777" w:rsidR="0063372B" w:rsidRPr="003C0DD8" w:rsidRDefault="0063372B" w:rsidP="00487D19">
            <w:pPr>
              <w:rPr>
                <w:rFonts w:ascii="Arial" w:hAnsi="Arial" w:cs="Arial"/>
                <w:sz w:val="6"/>
                <w:szCs w:val="6"/>
                <w:lang w:val="es-BO"/>
              </w:rPr>
            </w:pPr>
          </w:p>
        </w:tc>
        <w:tc>
          <w:tcPr>
            <w:tcW w:w="305" w:type="dxa"/>
            <w:tcBorders>
              <w:top w:val="single" w:sz="4" w:space="0" w:color="auto"/>
            </w:tcBorders>
            <w:shd w:val="clear" w:color="auto" w:fill="auto"/>
          </w:tcPr>
          <w:p w14:paraId="52825C72" w14:textId="77777777" w:rsidR="0063372B" w:rsidRPr="003C0DD8" w:rsidRDefault="0063372B" w:rsidP="00487D19">
            <w:pPr>
              <w:rPr>
                <w:rFonts w:ascii="Arial" w:hAnsi="Arial" w:cs="Arial"/>
                <w:sz w:val="6"/>
                <w:szCs w:val="6"/>
                <w:lang w:val="es-BO"/>
              </w:rPr>
            </w:pPr>
          </w:p>
        </w:tc>
        <w:tc>
          <w:tcPr>
            <w:tcW w:w="305" w:type="dxa"/>
            <w:tcBorders>
              <w:top w:val="single" w:sz="4" w:space="0" w:color="auto"/>
            </w:tcBorders>
            <w:shd w:val="clear" w:color="auto" w:fill="auto"/>
          </w:tcPr>
          <w:p w14:paraId="6E2150B0" w14:textId="77777777" w:rsidR="0063372B" w:rsidRPr="003C0DD8" w:rsidRDefault="0063372B" w:rsidP="00487D19">
            <w:pPr>
              <w:rPr>
                <w:rFonts w:ascii="Arial" w:hAnsi="Arial" w:cs="Arial"/>
                <w:sz w:val="6"/>
                <w:szCs w:val="6"/>
                <w:lang w:val="es-BO"/>
              </w:rPr>
            </w:pPr>
          </w:p>
        </w:tc>
        <w:tc>
          <w:tcPr>
            <w:tcW w:w="272" w:type="dxa"/>
            <w:tcBorders>
              <w:top w:val="single" w:sz="4" w:space="0" w:color="auto"/>
            </w:tcBorders>
            <w:shd w:val="clear" w:color="auto" w:fill="auto"/>
          </w:tcPr>
          <w:p w14:paraId="0F215086" w14:textId="77777777" w:rsidR="0063372B" w:rsidRPr="003C0DD8" w:rsidRDefault="0063372B" w:rsidP="00487D19">
            <w:pPr>
              <w:rPr>
                <w:rFonts w:ascii="Arial" w:hAnsi="Arial" w:cs="Arial"/>
                <w:sz w:val="6"/>
                <w:szCs w:val="6"/>
                <w:lang w:val="es-BO"/>
              </w:rPr>
            </w:pPr>
          </w:p>
        </w:tc>
        <w:tc>
          <w:tcPr>
            <w:tcW w:w="257" w:type="dxa"/>
            <w:tcBorders>
              <w:top w:val="single" w:sz="4" w:space="0" w:color="auto"/>
            </w:tcBorders>
            <w:shd w:val="clear" w:color="auto" w:fill="auto"/>
          </w:tcPr>
          <w:p w14:paraId="0C1ADD67" w14:textId="77777777" w:rsidR="0063372B" w:rsidRPr="003C0DD8" w:rsidRDefault="0063372B" w:rsidP="00487D19">
            <w:pPr>
              <w:rPr>
                <w:rFonts w:ascii="Arial" w:hAnsi="Arial" w:cs="Arial"/>
                <w:sz w:val="6"/>
                <w:szCs w:val="6"/>
                <w:lang w:val="es-BO"/>
              </w:rPr>
            </w:pPr>
          </w:p>
        </w:tc>
        <w:tc>
          <w:tcPr>
            <w:tcW w:w="257" w:type="dxa"/>
            <w:tcBorders>
              <w:top w:val="single" w:sz="4" w:space="0" w:color="auto"/>
            </w:tcBorders>
            <w:shd w:val="clear" w:color="auto" w:fill="auto"/>
          </w:tcPr>
          <w:p w14:paraId="7DAC7F26" w14:textId="77777777" w:rsidR="0063372B" w:rsidRPr="003C0DD8" w:rsidRDefault="0063372B" w:rsidP="00487D19">
            <w:pPr>
              <w:rPr>
                <w:rFonts w:ascii="Arial" w:hAnsi="Arial" w:cs="Arial"/>
                <w:sz w:val="6"/>
                <w:szCs w:val="6"/>
                <w:lang w:val="es-BO"/>
              </w:rPr>
            </w:pPr>
          </w:p>
        </w:tc>
        <w:tc>
          <w:tcPr>
            <w:tcW w:w="257" w:type="dxa"/>
            <w:tcBorders>
              <w:top w:val="single" w:sz="4" w:space="0" w:color="auto"/>
            </w:tcBorders>
            <w:shd w:val="clear" w:color="auto" w:fill="auto"/>
          </w:tcPr>
          <w:p w14:paraId="5D96C0A0" w14:textId="77777777" w:rsidR="0063372B" w:rsidRPr="003C0DD8" w:rsidRDefault="0063372B" w:rsidP="00487D19">
            <w:pPr>
              <w:rPr>
                <w:rFonts w:ascii="Arial" w:hAnsi="Arial" w:cs="Arial"/>
                <w:sz w:val="6"/>
                <w:szCs w:val="6"/>
                <w:lang w:val="es-BO"/>
              </w:rPr>
            </w:pPr>
          </w:p>
        </w:tc>
        <w:tc>
          <w:tcPr>
            <w:tcW w:w="257" w:type="dxa"/>
            <w:tcBorders>
              <w:top w:val="single" w:sz="4" w:space="0" w:color="auto"/>
            </w:tcBorders>
            <w:shd w:val="clear" w:color="auto" w:fill="auto"/>
          </w:tcPr>
          <w:p w14:paraId="7B68A2A6" w14:textId="77777777" w:rsidR="0063372B" w:rsidRPr="003C0DD8" w:rsidRDefault="0063372B" w:rsidP="00487D19">
            <w:pPr>
              <w:rPr>
                <w:rFonts w:ascii="Arial" w:hAnsi="Arial" w:cs="Arial"/>
                <w:sz w:val="6"/>
                <w:szCs w:val="6"/>
                <w:lang w:val="es-BO"/>
              </w:rPr>
            </w:pPr>
          </w:p>
        </w:tc>
        <w:tc>
          <w:tcPr>
            <w:tcW w:w="257" w:type="dxa"/>
            <w:tcBorders>
              <w:top w:val="single" w:sz="4" w:space="0" w:color="auto"/>
            </w:tcBorders>
            <w:shd w:val="clear" w:color="auto" w:fill="auto"/>
          </w:tcPr>
          <w:p w14:paraId="7834A30D" w14:textId="77777777" w:rsidR="0063372B" w:rsidRPr="003C0DD8" w:rsidRDefault="0063372B" w:rsidP="00487D19">
            <w:pPr>
              <w:rPr>
                <w:rFonts w:ascii="Arial" w:hAnsi="Arial" w:cs="Arial"/>
                <w:sz w:val="6"/>
                <w:szCs w:val="6"/>
                <w:lang w:val="es-BO"/>
              </w:rPr>
            </w:pPr>
          </w:p>
        </w:tc>
        <w:tc>
          <w:tcPr>
            <w:tcW w:w="257" w:type="dxa"/>
            <w:tcBorders>
              <w:top w:val="single" w:sz="4" w:space="0" w:color="auto"/>
            </w:tcBorders>
            <w:shd w:val="clear" w:color="auto" w:fill="auto"/>
          </w:tcPr>
          <w:p w14:paraId="16602788" w14:textId="77777777" w:rsidR="0063372B" w:rsidRPr="003C0DD8" w:rsidRDefault="0063372B" w:rsidP="00487D19">
            <w:pPr>
              <w:rPr>
                <w:rFonts w:ascii="Arial" w:hAnsi="Arial" w:cs="Arial"/>
                <w:sz w:val="6"/>
                <w:szCs w:val="6"/>
                <w:lang w:val="es-BO"/>
              </w:rPr>
            </w:pPr>
          </w:p>
        </w:tc>
        <w:tc>
          <w:tcPr>
            <w:tcW w:w="272" w:type="dxa"/>
            <w:tcBorders>
              <w:top w:val="single" w:sz="4" w:space="0" w:color="auto"/>
            </w:tcBorders>
            <w:shd w:val="clear" w:color="auto" w:fill="auto"/>
          </w:tcPr>
          <w:p w14:paraId="01D93EFD" w14:textId="77777777" w:rsidR="0063372B" w:rsidRPr="003C0DD8" w:rsidRDefault="0063372B" w:rsidP="00487D19">
            <w:pPr>
              <w:rPr>
                <w:rFonts w:ascii="Arial" w:hAnsi="Arial" w:cs="Arial"/>
                <w:sz w:val="6"/>
                <w:szCs w:val="6"/>
                <w:lang w:val="es-BO"/>
              </w:rPr>
            </w:pPr>
          </w:p>
        </w:tc>
        <w:tc>
          <w:tcPr>
            <w:tcW w:w="305" w:type="dxa"/>
            <w:tcBorders>
              <w:top w:val="single" w:sz="4" w:space="0" w:color="auto"/>
            </w:tcBorders>
            <w:shd w:val="clear" w:color="auto" w:fill="auto"/>
          </w:tcPr>
          <w:p w14:paraId="06521454" w14:textId="77777777" w:rsidR="0063372B" w:rsidRPr="003C0DD8" w:rsidRDefault="0063372B" w:rsidP="00487D19">
            <w:pPr>
              <w:rPr>
                <w:rFonts w:ascii="Arial" w:hAnsi="Arial" w:cs="Arial"/>
                <w:sz w:val="6"/>
                <w:szCs w:val="6"/>
                <w:lang w:val="es-BO"/>
              </w:rPr>
            </w:pPr>
          </w:p>
        </w:tc>
        <w:tc>
          <w:tcPr>
            <w:tcW w:w="272" w:type="dxa"/>
            <w:tcBorders>
              <w:top w:val="single" w:sz="4" w:space="0" w:color="auto"/>
            </w:tcBorders>
            <w:shd w:val="clear" w:color="auto" w:fill="auto"/>
          </w:tcPr>
          <w:p w14:paraId="15E298A3" w14:textId="77777777" w:rsidR="0063372B" w:rsidRPr="003C0DD8" w:rsidRDefault="0063372B" w:rsidP="00487D19">
            <w:pPr>
              <w:rPr>
                <w:rFonts w:ascii="Arial" w:hAnsi="Arial" w:cs="Arial"/>
                <w:sz w:val="6"/>
                <w:szCs w:val="6"/>
                <w:lang w:val="es-BO"/>
              </w:rPr>
            </w:pPr>
          </w:p>
        </w:tc>
        <w:tc>
          <w:tcPr>
            <w:tcW w:w="305" w:type="dxa"/>
            <w:tcBorders>
              <w:top w:val="single" w:sz="4" w:space="0" w:color="auto"/>
            </w:tcBorders>
            <w:shd w:val="clear" w:color="auto" w:fill="auto"/>
          </w:tcPr>
          <w:p w14:paraId="31065F93" w14:textId="77777777" w:rsidR="0063372B" w:rsidRPr="003C0DD8" w:rsidRDefault="0063372B" w:rsidP="00487D19">
            <w:pPr>
              <w:rPr>
                <w:rFonts w:ascii="Arial" w:hAnsi="Arial" w:cs="Arial"/>
                <w:sz w:val="6"/>
                <w:szCs w:val="6"/>
                <w:lang w:val="es-BO"/>
              </w:rPr>
            </w:pPr>
          </w:p>
        </w:tc>
        <w:tc>
          <w:tcPr>
            <w:tcW w:w="257" w:type="dxa"/>
            <w:tcBorders>
              <w:top w:val="single" w:sz="4" w:space="0" w:color="auto"/>
            </w:tcBorders>
            <w:shd w:val="clear" w:color="auto" w:fill="auto"/>
          </w:tcPr>
          <w:p w14:paraId="5C8D6819" w14:textId="77777777" w:rsidR="0063372B" w:rsidRPr="003C0DD8" w:rsidRDefault="0063372B" w:rsidP="00487D19">
            <w:pPr>
              <w:rPr>
                <w:rFonts w:ascii="Arial" w:hAnsi="Arial" w:cs="Arial"/>
                <w:sz w:val="6"/>
                <w:szCs w:val="6"/>
                <w:lang w:val="es-BO"/>
              </w:rPr>
            </w:pPr>
          </w:p>
        </w:tc>
        <w:tc>
          <w:tcPr>
            <w:tcW w:w="271" w:type="dxa"/>
            <w:tcBorders>
              <w:top w:val="single" w:sz="4" w:space="0" w:color="auto"/>
              <w:bottom w:val="single" w:sz="4" w:space="0" w:color="auto"/>
            </w:tcBorders>
            <w:shd w:val="clear" w:color="auto" w:fill="auto"/>
          </w:tcPr>
          <w:p w14:paraId="37DF7989" w14:textId="77777777" w:rsidR="0063372B" w:rsidRPr="003C0DD8" w:rsidRDefault="0063372B" w:rsidP="00487D19">
            <w:pPr>
              <w:rPr>
                <w:rFonts w:ascii="Arial" w:hAnsi="Arial" w:cs="Arial"/>
                <w:sz w:val="6"/>
                <w:szCs w:val="6"/>
                <w:lang w:val="es-BO"/>
              </w:rPr>
            </w:pPr>
          </w:p>
        </w:tc>
        <w:tc>
          <w:tcPr>
            <w:tcW w:w="268" w:type="dxa"/>
            <w:tcBorders>
              <w:top w:val="single" w:sz="4" w:space="0" w:color="auto"/>
              <w:bottom w:val="single" w:sz="4" w:space="0" w:color="auto"/>
            </w:tcBorders>
            <w:shd w:val="clear" w:color="auto" w:fill="auto"/>
          </w:tcPr>
          <w:p w14:paraId="134654E3" w14:textId="77777777" w:rsidR="0063372B" w:rsidRPr="003C0DD8" w:rsidRDefault="0063372B" w:rsidP="00487D19">
            <w:pPr>
              <w:rPr>
                <w:rFonts w:ascii="Arial" w:hAnsi="Arial" w:cs="Arial"/>
                <w:sz w:val="6"/>
                <w:szCs w:val="6"/>
                <w:lang w:val="es-BO"/>
              </w:rPr>
            </w:pPr>
          </w:p>
        </w:tc>
        <w:tc>
          <w:tcPr>
            <w:tcW w:w="265" w:type="dxa"/>
            <w:tcBorders>
              <w:top w:val="single" w:sz="4" w:space="0" w:color="auto"/>
              <w:bottom w:val="single" w:sz="4" w:space="0" w:color="auto"/>
            </w:tcBorders>
            <w:shd w:val="clear" w:color="auto" w:fill="auto"/>
          </w:tcPr>
          <w:p w14:paraId="0C335352" w14:textId="77777777" w:rsidR="0063372B" w:rsidRPr="003C0DD8" w:rsidRDefault="0063372B" w:rsidP="00487D19">
            <w:pPr>
              <w:rPr>
                <w:rFonts w:ascii="Arial" w:hAnsi="Arial" w:cs="Arial"/>
                <w:sz w:val="6"/>
                <w:szCs w:val="6"/>
                <w:lang w:val="es-BO"/>
              </w:rPr>
            </w:pPr>
          </w:p>
        </w:tc>
        <w:tc>
          <w:tcPr>
            <w:tcW w:w="257" w:type="dxa"/>
            <w:tcBorders>
              <w:top w:val="single" w:sz="4" w:space="0" w:color="auto"/>
              <w:bottom w:val="single" w:sz="4" w:space="0" w:color="auto"/>
            </w:tcBorders>
            <w:shd w:val="clear" w:color="auto" w:fill="auto"/>
          </w:tcPr>
          <w:p w14:paraId="281035E0" w14:textId="77777777" w:rsidR="0063372B" w:rsidRPr="003C0DD8" w:rsidRDefault="0063372B" w:rsidP="00487D19">
            <w:pPr>
              <w:rPr>
                <w:rFonts w:ascii="Arial" w:hAnsi="Arial" w:cs="Arial"/>
                <w:sz w:val="6"/>
                <w:szCs w:val="6"/>
                <w:lang w:val="es-BO"/>
              </w:rPr>
            </w:pPr>
          </w:p>
        </w:tc>
        <w:tc>
          <w:tcPr>
            <w:tcW w:w="257" w:type="dxa"/>
            <w:tcBorders>
              <w:top w:val="single" w:sz="4" w:space="0" w:color="auto"/>
              <w:bottom w:val="single" w:sz="4" w:space="0" w:color="auto"/>
            </w:tcBorders>
            <w:shd w:val="clear" w:color="auto" w:fill="auto"/>
          </w:tcPr>
          <w:p w14:paraId="10EF97FD" w14:textId="77777777" w:rsidR="0063372B" w:rsidRPr="003C0DD8" w:rsidRDefault="0063372B" w:rsidP="00487D19">
            <w:pPr>
              <w:rPr>
                <w:rFonts w:ascii="Arial" w:hAnsi="Arial" w:cs="Arial"/>
                <w:sz w:val="6"/>
                <w:szCs w:val="6"/>
                <w:lang w:val="es-BO"/>
              </w:rPr>
            </w:pPr>
          </w:p>
        </w:tc>
        <w:tc>
          <w:tcPr>
            <w:tcW w:w="257" w:type="dxa"/>
            <w:tcBorders>
              <w:top w:val="single" w:sz="4" w:space="0" w:color="auto"/>
              <w:bottom w:val="single" w:sz="4" w:space="0" w:color="auto"/>
            </w:tcBorders>
            <w:shd w:val="clear" w:color="auto" w:fill="auto"/>
          </w:tcPr>
          <w:p w14:paraId="52A66E92" w14:textId="77777777" w:rsidR="0063372B" w:rsidRPr="003C0DD8" w:rsidRDefault="0063372B" w:rsidP="00487D19">
            <w:pPr>
              <w:rPr>
                <w:rFonts w:ascii="Arial" w:hAnsi="Arial" w:cs="Arial"/>
                <w:sz w:val="6"/>
                <w:szCs w:val="6"/>
                <w:lang w:val="es-BO"/>
              </w:rPr>
            </w:pPr>
          </w:p>
        </w:tc>
        <w:tc>
          <w:tcPr>
            <w:tcW w:w="257" w:type="dxa"/>
            <w:tcBorders>
              <w:right w:val="single" w:sz="12" w:space="0" w:color="244061" w:themeColor="accent1" w:themeShade="80"/>
            </w:tcBorders>
            <w:shd w:val="clear" w:color="auto" w:fill="auto"/>
          </w:tcPr>
          <w:p w14:paraId="55ECB094" w14:textId="77777777" w:rsidR="0063372B" w:rsidRPr="003C0DD8" w:rsidRDefault="0063372B" w:rsidP="00487D19">
            <w:pPr>
              <w:rPr>
                <w:rFonts w:ascii="Arial" w:hAnsi="Arial" w:cs="Arial"/>
                <w:sz w:val="6"/>
                <w:szCs w:val="6"/>
                <w:lang w:val="es-BO"/>
              </w:rPr>
            </w:pPr>
          </w:p>
        </w:tc>
      </w:tr>
      <w:tr w:rsidR="0063372B" w:rsidRPr="003C0DD8" w14:paraId="514F85A5" w14:textId="77777777" w:rsidTr="001D1C07">
        <w:trPr>
          <w:trHeight w:val="308"/>
          <w:jc w:val="center"/>
        </w:trPr>
        <w:tc>
          <w:tcPr>
            <w:tcW w:w="1836" w:type="dxa"/>
            <w:gridSpan w:val="8"/>
            <w:tcBorders>
              <w:left w:val="single" w:sz="12" w:space="0" w:color="244061" w:themeColor="accent1" w:themeShade="80"/>
              <w:right w:val="single" w:sz="4" w:space="0" w:color="auto"/>
            </w:tcBorders>
            <w:vAlign w:val="center"/>
          </w:tcPr>
          <w:p w14:paraId="2F06E2F9" w14:textId="77777777" w:rsidR="0063372B" w:rsidRPr="003C0DD8" w:rsidRDefault="0063372B" w:rsidP="00487D19">
            <w:pPr>
              <w:jc w:val="right"/>
              <w:rPr>
                <w:rFonts w:ascii="Arial" w:hAnsi="Arial" w:cs="Arial"/>
                <w:sz w:val="16"/>
                <w:szCs w:val="16"/>
                <w:lang w:val="es-BO"/>
              </w:rPr>
            </w:pPr>
            <w:r w:rsidRPr="003C0DD8">
              <w:rPr>
                <w:rFonts w:ascii="Arial" w:hAnsi="Arial" w:cs="Arial"/>
                <w:sz w:val="16"/>
                <w:szCs w:val="16"/>
                <w:lang w:val="es-BO"/>
              </w:rPr>
              <w:t>Modalidad</w:t>
            </w:r>
          </w:p>
        </w:tc>
        <w:tc>
          <w:tcPr>
            <w:tcW w:w="1822"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63E3742" w14:textId="77777777" w:rsidR="0063372B" w:rsidRPr="003C0DD8" w:rsidRDefault="0063372B" w:rsidP="002D3D16">
            <w:pPr>
              <w:jc w:val="center"/>
              <w:rPr>
                <w:rFonts w:ascii="Arial" w:hAnsi="Arial" w:cs="Arial"/>
                <w:sz w:val="16"/>
                <w:szCs w:val="16"/>
                <w:lang w:val="es-BO"/>
              </w:rPr>
            </w:pPr>
            <w:r w:rsidRPr="003C0DD8">
              <w:rPr>
                <w:rFonts w:ascii="Arial" w:hAnsi="Arial" w:cs="Arial"/>
                <w:sz w:val="16"/>
                <w:szCs w:val="16"/>
                <w:lang w:val="es-BO"/>
              </w:rPr>
              <w:t>Licitación Pública</w:t>
            </w:r>
          </w:p>
        </w:tc>
        <w:tc>
          <w:tcPr>
            <w:tcW w:w="236" w:type="dxa"/>
            <w:tcBorders>
              <w:left w:val="single" w:sz="4" w:space="0" w:color="auto"/>
            </w:tcBorders>
          </w:tcPr>
          <w:p w14:paraId="0BDABFCA" w14:textId="77777777" w:rsidR="0063372B" w:rsidRPr="003C0DD8" w:rsidRDefault="0063372B" w:rsidP="00487D19">
            <w:pPr>
              <w:rPr>
                <w:rFonts w:ascii="Arial" w:hAnsi="Arial" w:cs="Arial"/>
                <w:sz w:val="16"/>
                <w:szCs w:val="16"/>
                <w:lang w:val="es-BO"/>
              </w:rPr>
            </w:pPr>
          </w:p>
        </w:tc>
        <w:tc>
          <w:tcPr>
            <w:tcW w:w="3617" w:type="dxa"/>
            <w:gridSpan w:val="14"/>
            <w:tcBorders>
              <w:right w:val="single" w:sz="4" w:space="0" w:color="auto"/>
            </w:tcBorders>
            <w:vAlign w:val="center"/>
          </w:tcPr>
          <w:p w14:paraId="61FC4F92" w14:textId="77777777" w:rsidR="0063372B" w:rsidRPr="003C0DD8" w:rsidRDefault="0063372B" w:rsidP="00487D19">
            <w:pPr>
              <w:jc w:val="right"/>
              <w:rPr>
                <w:rFonts w:ascii="Arial" w:hAnsi="Arial" w:cs="Arial"/>
                <w:sz w:val="16"/>
                <w:szCs w:val="16"/>
                <w:lang w:val="es-BO"/>
              </w:rPr>
            </w:pPr>
            <w:r w:rsidRPr="003C0DD8">
              <w:rPr>
                <w:rFonts w:ascii="Arial" w:hAnsi="Arial" w:cs="Arial"/>
                <w:sz w:val="16"/>
                <w:szCs w:val="16"/>
                <w:lang w:val="es-BO"/>
              </w:rPr>
              <w:t>Código de la entidad para identificar al proceso</w:t>
            </w:r>
          </w:p>
        </w:tc>
        <w:tc>
          <w:tcPr>
            <w:tcW w:w="2137"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7856DCE" w14:textId="5B6EAAE0" w:rsidR="0063372B" w:rsidRPr="003C0DD8" w:rsidRDefault="00E64F2F" w:rsidP="00E64F2F">
            <w:pPr>
              <w:jc w:val="center"/>
              <w:rPr>
                <w:rFonts w:ascii="Arial" w:hAnsi="Arial" w:cs="Arial"/>
                <w:sz w:val="16"/>
                <w:szCs w:val="16"/>
                <w:lang w:val="es-BO"/>
              </w:rPr>
            </w:pPr>
            <w:r>
              <w:rPr>
                <w:rFonts w:ascii="Arial" w:hAnsi="Arial" w:cs="Arial"/>
                <w:sz w:val="16"/>
                <w:szCs w:val="16"/>
                <w:lang w:val="es-BO"/>
              </w:rPr>
              <w:t>ASFI SIGA-LP Nª 01/2020</w:t>
            </w:r>
          </w:p>
        </w:tc>
        <w:tc>
          <w:tcPr>
            <w:tcW w:w="257" w:type="dxa"/>
            <w:tcBorders>
              <w:left w:val="single" w:sz="4" w:space="0" w:color="auto"/>
              <w:right w:val="single" w:sz="12" w:space="0" w:color="244061" w:themeColor="accent1" w:themeShade="80"/>
            </w:tcBorders>
          </w:tcPr>
          <w:p w14:paraId="44D2428A" w14:textId="77777777" w:rsidR="0063372B" w:rsidRPr="003C0DD8" w:rsidRDefault="0063372B" w:rsidP="00487D19">
            <w:pPr>
              <w:rPr>
                <w:rFonts w:ascii="Arial" w:hAnsi="Arial" w:cs="Arial"/>
                <w:sz w:val="16"/>
                <w:szCs w:val="16"/>
                <w:lang w:val="es-BO"/>
              </w:rPr>
            </w:pPr>
          </w:p>
        </w:tc>
      </w:tr>
      <w:tr w:rsidR="00165031" w:rsidRPr="003C0DD8" w14:paraId="3E4818DA" w14:textId="77777777" w:rsidTr="009D17D4">
        <w:trPr>
          <w:trHeight w:val="45"/>
          <w:jc w:val="center"/>
        </w:trPr>
        <w:tc>
          <w:tcPr>
            <w:tcW w:w="1836" w:type="dxa"/>
            <w:gridSpan w:val="8"/>
            <w:tcBorders>
              <w:left w:val="single" w:sz="12" w:space="0" w:color="244061" w:themeColor="accent1" w:themeShade="80"/>
            </w:tcBorders>
            <w:shd w:val="clear" w:color="auto" w:fill="auto"/>
            <w:vAlign w:val="center"/>
          </w:tcPr>
          <w:p w14:paraId="72C6D8CA" w14:textId="77777777" w:rsidR="0063372B" w:rsidRPr="003C0DD8" w:rsidRDefault="0063372B" w:rsidP="00487D19">
            <w:pPr>
              <w:jc w:val="right"/>
              <w:rPr>
                <w:rFonts w:ascii="Arial" w:hAnsi="Arial" w:cs="Arial"/>
                <w:sz w:val="8"/>
                <w:szCs w:val="6"/>
                <w:lang w:val="es-BO"/>
              </w:rPr>
            </w:pPr>
          </w:p>
        </w:tc>
        <w:tc>
          <w:tcPr>
            <w:tcW w:w="323" w:type="dxa"/>
            <w:tcBorders>
              <w:top w:val="single" w:sz="4" w:space="0" w:color="auto"/>
            </w:tcBorders>
            <w:shd w:val="clear" w:color="auto" w:fill="auto"/>
          </w:tcPr>
          <w:p w14:paraId="5177B305" w14:textId="77777777" w:rsidR="0063372B" w:rsidRPr="003C0DD8" w:rsidRDefault="0063372B" w:rsidP="00487D19">
            <w:pPr>
              <w:rPr>
                <w:rFonts w:ascii="Arial" w:hAnsi="Arial" w:cs="Arial"/>
                <w:sz w:val="6"/>
                <w:szCs w:val="6"/>
                <w:lang w:val="es-BO"/>
              </w:rPr>
            </w:pPr>
          </w:p>
        </w:tc>
        <w:tc>
          <w:tcPr>
            <w:tcW w:w="305" w:type="dxa"/>
            <w:tcBorders>
              <w:top w:val="single" w:sz="4" w:space="0" w:color="auto"/>
            </w:tcBorders>
            <w:shd w:val="clear" w:color="auto" w:fill="auto"/>
          </w:tcPr>
          <w:p w14:paraId="781BA78C" w14:textId="77777777" w:rsidR="0063372B" w:rsidRPr="003C0DD8" w:rsidRDefault="0063372B" w:rsidP="00487D19">
            <w:pPr>
              <w:rPr>
                <w:rFonts w:ascii="Arial" w:hAnsi="Arial" w:cs="Arial"/>
                <w:sz w:val="6"/>
                <w:szCs w:val="6"/>
                <w:lang w:val="es-BO"/>
              </w:rPr>
            </w:pPr>
          </w:p>
        </w:tc>
        <w:tc>
          <w:tcPr>
            <w:tcW w:w="279" w:type="dxa"/>
            <w:gridSpan w:val="2"/>
            <w:tcBorders>
              <w:top w:val="single" w:sz="4" w:space="0" w:color="auto"/>
            </w:tcBorders>
            <w:shd w:val="clear" w:color="auto" w:fill="auto"/>
          </w:tcPr>
          <w:p w14:paraId="57F792CE" w14:textId="77777777" w:rsidR="0063372B" w:rsidRPr="003C0DD8" w:rsidRDefault="0063372B" w:rsidP="00487D19">
            <w:pPr>
              <w:rPr>
                <w:rFonts w:ascii="Arial" w:hAnsi="Arial" w:cs="Arial"/>
                <w:sz w:val="6"/>
                <w:szCs w:val="6"/>
                <w:lang w:val="es-BO"/>
              </w:rPr>
            </w:pPr>
          </w:p>
        </w:tc>
        <w:tc>
          <w:tcPr>
            <w:tcW w:w="305" w:type="dxa"/>
            <w:tcBorders>
              <w:top w:val="single" w:sz="4" w:space="0" w:color="auto"/>
            </w:tcBorders>
            <w:shd w:val="clear" w:color="auto" w:fill="auto"/>
          </w:tcPr>
          <w:p w14:paraId="4FC7C6DF" w14:textId="77777777" w:rsidR="0063372B" w:rsidRPr="003C0DD8" w:rsidRDefault="0063372B" w:rsidP="00487D19">
            <w:pPr>
              <w:rPr>
                <w:rFonts w:ascii="Arial" w:hAnsi="Arial" w:cs="Arial"/>
                <w:sz w:val="6"/>
                <w:szCs w:val="6"/>
                <w:lang w:val="es-BO"/>
              </w:rPr>
            </w:pPr>
          </w:p>
        </w:tc>
        <w:tc>
          <w:tcPr>
            <w:tcW w:w="305" w:type="dxa"/>
            <w:tcBorders>
              <w:top w:val="single" w:sz="4" w:space="0" w:color="auto"/>
              <w:bottom w:val="single" w:sz="4" w:space="0" w:color="auto"/>
            </w:tcBorders>
            <w:shd w:val="clear" w:color="auto" w:fill="auto"/>
          </w:tcPr>
          <w:p w14:paraId="3E253147" w14:textId="77777777" w:rsidR="0063372B" w:rsidRPr="003C0DD8" w:rsidRDefault="0063372B" w:rsidP="00487D19">
            <w:pPr>
              <w:rPr>
                <w:rFonts w:ascii="Arial" w:hAnsi="Arial" w:cs="Arial"/>
                <w:sz w:val="6"/>
                <w:szCs w:val="6"/>
                <w:lang w:val="es-BO"/>
              </w:rPr>
            </w:pPr>
          </w:p>
        </w:tc>
        <w:tc>
          <w:tcPr>
            <w:tcW w:w="305" w:type="dxa"/>
            <w:tcBorders>
              <w:top w:val="single" w:sz="4" w:space="0" w:color="auto"/>
              <w:bottom w:val="single" w:sz="4" w:space="0" w:color="auto"/>
            </w:tcBorders>
            <w:shd w:val="clear" w:color="auto" w:fill="auto"/>
          </w:tcPr>
          <w:p w14:paraId="33E04996" w14:textId="77777777" w:rsidR="0063372B" w:rsidRPr="003C0DD8" w:rsidRDefault="0063372B" w:rsidP="00487D19">
            <w:pPr>
              <w:rPr>
                <w:rFonts w:ascii="Arial" w:hAnsi="Arial" w:cs="Arial"/>
                <w:sz w:val="6"/>
                <w:szCs w:val="6"/>
                <w:lang w:val="es-BO"/>
              </w:rPr>
            </w:pPr>
          </w:p>
        </w:tc>
        <w:tc>
          <w:tcPr>
            <w:tcW w:w="305" w:type="dxa"/>
            <w:gridSpan w:val="2"/>
            <w:tcBorders>
              <w:bottom w:val="single" w:sz="4" w:space="0" w:color="auto"/>
            </w:tcBorders>
            <w:shd w:val="clear" w:color="auto" w:fill="auto"/>
          </w:tcPr>
          <w:p w14:paraId="3E73BC56" w14:textId="77777777" w:rsidR="0063372B" w:rsidRPr="003C0DD8" w:rsidRDefault="0063372B" w:rsidP="00487D19">
            <w:pPr>
              <w:rPr>
                <w:rFonts w:ascii="Arial" w:hAnsi="Arial" w:cs="Arial"/>
                <w:sz w:val="6"/>
                <w:szCs w:val="6"/>
                <w:lang w:val="es-BO"/>
              </w:rPr>
            </w:pPr>
          </w:p>
        </w:tc>
        <w:tc>
          <w:tcPr>
            <w:tcW w:w="275" w:type="dxa"/>
            <w:tcBorders>
              <w:bottom w:val="single" w:sz="4" w:space="0" w:color="auto"/>
            </w:tcBorders>
            <w:shd w:val="clear" w:color="auto" w:fill="auto"/>
          </w:tcPr>
          <w:p w14:paraId="790CF599" w14:textId="77777777" w:rsidR="0063372B" w:rsidRPr="003C0DD8" w:rsidRDefault="0063372B" w:rsidP="00487D19">
            <w:pPr>
              <w:rPr>
                <w:rFonts w:ascii="Arial" w:hAnsi="Arial" w:cs="Arial"/>
                <w:sz w:val="6"/>
                <w:szCs w:val="6"/>
                <w:lang w:val="es-BO"/>
              </w:rPr>
            </w:pPr>
          </w:p>
        </w:tc>
        <w:tc>
          <w:tcPr>
            <w:tcW w:w="305" w:type="dxa"/>
            <w:tcBorders>
              <w:bottom w:val="single" w:sz="4" w:space="0" w:color="auto"/>
            </w:tcBorders>
            <w:shd w:val="clear" w:color="auto" w:fill="auto"/>
          </w:tcPr>
          <w:p w14:paraId="0136DDEE" w14:textId="77777777" w:rsidR="0063372B" w:rsidRPr="003C0DD8" w:rsidRDefault="0063372B" w:rsidP="00487D19">
            <w:pPr>
              <w:rPr>
                <w:rFonts w:ascii="Arial" w:hAnsi="Arial" w:cs="Arial"/>
                <w:sz w:val="6"/>
                <w:szCs w:val="6"/>
                <w:lang w:val="es-BO"/>
              </w:rPr>
            </w:pPr>
          </w:p>
        </w:tc>
        <w:tc>
          <w:tcPr>
            <w:tcW w:w="305" w:type="dxa"/>
            <w:tcBorders>
              <w:bottom w:val="single" w:sz="4" w:space="0" w:color="auto"/>
            </w:tcBorders>
            <w:shd w:val="clear" w:color="auto" w:fill="auto"/>
          </w:tcPr>
          <w:p w14:paraId="30ECA3F1" w14:textId="77777777" w:rsidR="0063372B" w:rsidRPr="003C0DD8" w:rsidRDefault="0063372B" w:rsidP="00487D19">
            <w:pPr>
              <w:rPr>
                <w:rFonts w:ascii="Arial" w:hAnsi="Arial" w:cs="Arial"/>
                <w:sz w:val="6"/>
                <w:szCs w:val="6"/>
                <w:lang w:val="es-BO"/>
              </w:rPr>
            </w:pPr>
          </w:p>
        </w:tc>
        <w:tc>
          <w:tcPr>
            <w:tcW w:w="272" w:type="dxa"/>
            <w:tcBorders>
              <w:bottom w:val="single" w:sz="4" w:space="0" w:color="auto"/>
            </w:tcBorders>
            <w:shd w:val="clear" w:color="auto" w:fill="auto"/>
          </w:tcPr>
          <w:p w14:paraId="015A1C0A" w14:textId="77777777" w:rsidR="0063372B" w:rsidRPr="003C0DD8" w:rsidRDefault="0063372B" w:rsidP="00487D19">
            <w:pPr>
              <w:rPr>
                <w:rFonts w:ascii="Arial" w:hAnsi="Arial" w:cs="Arial"/>
                <w:sz w:val="6"/>
                <w:szCs w:val="6"/>
                <w:lang w:val="es-BO"/>
              </w:rPr>
            </w:pPr>
          </w:p>
        </w:tc>
        <w:tc>
          <w:tcPr>
            <w:tcW w:w="257" w:type="dxa"/>
            <w:tcBorders>
              <w:bottom w:val="single" w:sz="4" w:space="0" w:color="auto"/>
            </w:tcBorders>
            <w:shd w:val="clear" w:color="auto" w:fill="auto"/>
          </w:tcPr>
          <w:p w14:paraId="78F24F2F" w14:textId="77777777" w:rsidR="0063372B" w:rsidRPr="003C0DD8" w:rsidRDefault="0063372B" w:rsidP="00487D19">
            <w:pPr>
              <w:rPr>
                <w:rFonts w:ascii="Arial" w:hAnsi="Arial" w:cs="Arial"/>
                <w:sz w:val="6"/>
                <w:szCs w:val="6"/>
                <w:lang w:val="es-BO"/>
              </w:rPr>
            </w:pPr>
          </w:p>
        </w:tc>
        <w:tc>
          <w:tcPr>
            <w:tcW w:w="257" w:type="dxa"/>
            <w:tcBorders>
              <w:bottom w:val="single" w:sz="4" w:space="0" w:color="auto"/>
            </w:tcBorders>
            <w:shd w:val="clear" w:color="auto" w:fill="auto"/>
          </w:tcPr>
          <w:p w14:paraId="02D4B255" w14:textId="77777777" w:rsidR="0063372B" w:rsidRPr="003C0DD8" w:rsidRDefault="0063372B" w:rsidP="00487D19">
            <w:pPr>
              <w:rPr>
                <w:rFonts w:ascii="Arial" w:hAnsi="Arial" w:cs="Arial"/>
                <w:sz w:val="6"/>
                <w:szCs w:val="6"/>
                <w:lang w:val="es-BO"/>
              </w:rPr>
            </w:pPr>
          </w:p>
        </w:tc>
        <w:tc>
          <w:tcPr>
            <w:tcW w:w="257" w:type="dxa"/>
            <w:tcBorders>
              <w:bottom w:val="single" w:sz="4" w:space="0" w:color="auto"/>
            </w:tcBorders>
            <w:shd w:val="clear" w:color="auto" w:fill="auto"/>
          </w:tcPr>
          <w:p w14:paraId="34CA0BAB" w14:textId="77777777" w:rsidR="0063372B" w:rsidRPr="003C0DD8" w:rsidRDefault="0063372B" w:rsidP="00487D19">
            <w:pPr>
              <w:rPr>
                <w:rFonts w:ascii="Arial" w:hAnsi="Arial" w:cs="Arial"/>
                <w:sz w:val="6"/>
                <w:szCs w:val="6"/>
                <w:lang w:val="es-BO"/>
              </w:rPr>
            </w:pPr>
          </w:p>
        </w:tc>
        <w:tc>
          <w:tcPr>
            <w:tcW w:w="257" w:type="dxa"/>
            <w:tcBorders>
              <w:bottom w:val="single" w:sz="4" w:space="0" w:color="auto"/>
            </w:tcBorders>
            <w:shd w:val="clear" w:color="auto" w:fill="auto"/>
          </w:tcPr>
          <w:p w14:paraId="462E8015" w14:textId="77777777" w:rsidR="0063372B" w:rsidRPr="003C0DD8" w:rsidRDefault="0063372B" w:rsidP="00487D19">
            <w:pPr>
              <w:rPr>
                <w:rFonts w:ascii="Arial" w:hAnsi="Arial" w:cs="Arial"/>
                <w:sz w:val="6"/>
                <w:szCs w:val="6"/>
                <w:lang w:val="es-BO"/>
              </w:rPr>
            </w:pPr>
          </w:p>
        </w:tc>
        <w:tc>
          <w:tcPr>
            <w:tcW w:w="257" w:type="dxa"/>
            <w:tcBorders>
              <w:bottom w:val="single" w:sz="4" w:space="0" w:color="auto"/>
            </w:tcBorders>
            <w:shd w:val="clear" w:color="auto" w:fill="auto"/>
          </w:tcPr>
          <w:p w14:paraId="00F471C3" w14:textId="77777777" w:rsidR="0063372B" w:rsidRPr="003C0DD8" w:rsidRDefault="0063372B" w:rsidP="00487D19">
            <w:pPr>
              <w:rPr>
                <w:rFonts w:ascii="Arial" w:hAnsi="Arial" w:cs="Arial"/>
                <w:sz w:val="6"/>
                <w:szCs w:val="6"/>
                <w:lang w:val="es-BO"/>
              </w:rPr>
            </w:pPr>
          </w:p>
        </w:tc>
        <w:tc>
          <w:tcPr>
            <w:tcW w:w="257" w:type="dxa"/>
            <w:tcBorders>
              <w:bottom w:val="single" w:sz="4" w:space="0" w:color="auto"/>
            </w:tcBorders>
            <w:shd w:val="clear" w:color="auto" w:fill="auto"/>
          </w:tcPr>
          <w:p w14:paraId="3CBCE7EF" w14:textId="77777777" w:rsidR="0063372B" w:rsidRPr="003C0DD8" w:rsidRDefault="0063372B" w:rsidP="00487D19">
            <w:pPr>
              <w:rPr>
                <w:rFonts w:ascii="Arial" w:hAnsi="Arial" w:cs="Arial"/>
                <w:sz w:val="6"/>
                <w:szCs w:val="6"/>
                <w:lang w:val="es-BO"/>
              </w:rPr>
            </w:pPr>
          </w:p>
        </w:tc>
        <w:tc>
          <w:tcPr>
            <w:tcW w:w="272" w:type="dxa"/>
            <w:tcBorders>
              <w:bottom w:val="single" w:sz="4" w:space="0" w:color="auto"/>
            </w:tcBorders>
            <w:shd w:val="clear" w:color="auto" w:fill="auto"/>
          </w:tcPr>
          <w:p w14:paraId="361A881A" w14:textId="77777777" w:rsidR="0063372B" w:rsidRPr="003C0DD8" w:rsidRDefault="0063372B" w:rsidP="00487D19">
            <w:pPr>
              <w:rPr>
                <w:rFonts w:ascii="Arial" w:hAnsi="Arial" w:cs="Arial"/>
                <w:sz w:val="6"/>
                <w:szCs w:val="6"/>
                <w:lang w:val="es-BO"/>
              </w:rPr>
            </w:pPr>
          </w:p>
        </w:tc>
        <w:tc>
          <w:tcPr>
            <w:tcW w:w="305" w:type="dxa"/>
            <w:tcBorders>
              <w:bottom w:val="single" w:sz="4" w:space="0" w:color="auto"/>
            </w:tcBorders>
            <w:shd w:val="clear" w:color="auto" w:fill="auto"/>
          </w:tcPr>
          <w:p w14:paraId="32E42F4E" w14:textId="77777777" w:rsidR="0063372B" w:rsidRPr="003C0DD8" w:rsidRDefault="0063372B" w:rsidP="00487D19">
            <w:pPr>
              <w:rPr>
                <w:rFonts w:ascii="Arial" w:hAnsi="Arial" w:cs="Arial"/>
                <w:sz w:val="6"/>
                <w:szCs w:val="6"/>
                <w:lang w:val="es-BO"/>
              </w:rPr>
            </w:pPr>
          </w:p>
        </w:tc>
        <w:tc>
          <w:tcPr>
            <w:tcW w:w="272" w:type="dxa"/>
            <w:tcBorders>
              <w:bottom w:val="single" w:sz="4" w:space="0" w:color="auto"/>
            </w:tcBorders>
            <w:shd w:val="clear" w:color="auto" w:fill="auto"/>
          </w:tcPr>
          <w:p w14:paraId="76F77F5A" w14:textId="77777777" w:rsidR="0063372B" w:rsidRPr="003C0DD8" w:rsidRDefault="0063372B" w:rsidP="00487D19">
            <w:pPr>
              <w:rPr>
                <w:rFonts w:ascii="Arial" w:hAnsi="Arial" w:cs="Arial"/>
                <w:sz w:val="6"/>
                <w:szCs w:val="6"/>
                <w:lang w:val="es-BO"/>
              </w:rPr>
            </w:pPr>
          </w:p>
        </w:tc>
        <w:tc>
          <w:tcPr>
            <w:tcW w:w="305" w:type="dxa"/>
            <w:tcBorders>
              <w:bottom w:val="single" w:sz="4" w:space="0" w:color="auto"/>
            </w:tcBorders>
            <w:shd w:val="clear" w:color="auto" w:fill="auto"/>
          </w:tcPr>
          <w:p w14:paraId="0FDD8C7F" w14:textId="77777777" w:rsidR="0063372B" w:rsidRPr="003C0DD8" w:rsidRDefault="0063372B" w:rsidP="00487D19">
            <w:pPr>
              <w:rPr>
                <w:rFonts w:ascii="Arial" w:hAnsi="Arial" w:cs="Arial"/>
                <w:sz w:val="6"/>
                <w:szCs w:val="6"/>
                <w:lang w:val="es-BO"/>
              </w:rPr>
            </w:pPr>
          </w:p>
        </w:tc>
        <w:tc>
          <w:tcPr>
            <w:tcW w:w="257" w:type="dxa"/>
            <w:tcBorders>
              <w:bottom w:val="single" w:sz="4" w:space="0" w:color="auto"/>
            </w:tcBorders>
            <w:shd w:val="clear" w:color="auto" w:fill="auto"/>
          </w:tcPr>
          <w:p w14:paraId="41638DB9" w14:textId="77777777" w:rsidR="0063372B" w:rsidRPr="003C0DD8" w:rsidRDefault="0063372B" w:rsidP="00487D19">
            <w:pPr>
              <w:rPr>
                <w:rFonts w:ascii="Arial" w:hAnsi="Arial" w:cs="Arial"/>
                <w:sz w:val="6"/>
                <w:szCs w:val="6"/>
                <w:lang w:val="es-BO"/>
              </w:rPr>
            </w:pPr>
          </w:p>
        </w:tc>
        <w:tc>
          <w:tcPr>
            <w:tcW w:w="271" w:type="dxa"/>
            <w:tcBorders>
              <w:bottom w:val="single" w:sz="4" w:space="0" w:color="auto"/>
            </w:tcBorders>
            <w:shd w:val="clear" w:color="auto" w:fill="auto"/>
          </w:tcPr>
          <w:p w14:paraId="2340C4C8" w14:textId="77777777" w:rsidR="0063372B" w:rsidRPr="003C0DD8" w:rsidRDefault="0063372B" w:rsidP="00487D19">
            <w:pPr>
              <w:rPr>
                <w:rFonts w:ascii="Arial" w:hAnsi="Arial" w:cs="Arial"/>
                <w:sz w:val="6"/>
                <w:szCs w:val="6"/>
                <w:lang w:val="es-BO"/>
              </w:rPr>
            </w:pPr>
          </w:p>
        </w:tc>
        <w:tc>
          <w:tcPr>
            <w:tcW w:w="268" w:type="dxa"/>
            <w:tcBorders>
              <w:bottom w:val="single" w:sz="4" w:space="0" w:color="auto"/>
            </w:tcBorders>
            <w:shd w:val="clear" w:color="auto" w:fill="auto"/>
          </w:tcPr>
          <w:p w14:paraId="06C9E694" w14:textId="77777777" w:rsidR="0063372B" w:rsidRPr="003C0DD8" w:rsidRDefault="0063372B" w:rsidP="00487D19">
            <w:pPr>
              <w:rPr>
                <w:rFonts w:ascii="Arial" w:hAnsi="Arial" w:cs="Arial"/>
                <w:sz w:val="6"/>
                <w:szCs w:val="6"/>
                <w:lang w:val="es-BO"/>
              </w:rPr>
            </w:pPr>
          </w:p>
        </w:tc>
        <w:tc>
          <w:tcPr>
            <w:tcW w:w="265" w:type="dxa"/>
            <w:tcBorders>
              <w:bottom w:val="single" w:sz="4" w:space="0" w:color="auto"/>
            </w:tcBorders>
            <w:shd w:val="clear" w:color="auto" w:fill="auto"/>
          </w:tcPr>
          <w:p w14:paraId="0A9F7EE8" w14:textId="77777777" w:rsidR="0063372B" w:rsidRPr="003C0DD8" w:rsidRDefault="0063372B" w:rsidP="00487D19">
            <w:pPr>
              <w:rPr>
                <w:rFonts w:ascii="Arial" w:hAnsi="Arial" w:cs="Arial"/>
                <w:sz w:val="6"/>
                <w:szCs w:val="6"/>
                <w:lang w:val="es-BO"/>
              </w:rPr>
            </w:pPr>
          </w:p>
        </w:tc>
        <w:tc>
          <w:tcPr>
            <w:tcW w:w="257" w:type="dxa"/>
            <w:tcBorders>
              <w:bottom w:val="single" w:sz="4" w:space="0" w:color="auto"/>
            </w:tcBorders>
            <w:shd w:val="clear" w:color="auto" w:fill="auto"/>
          </w:tcPr>
          <w:p w14:paraId="23D4342B" w14:textId="77777777" w:rsidR="0063372B" w:rsidRPr="003C0DD8" w:rsidRDefault="0063372B" w:rsidP="00487D19">
            <w:pPr>
              <w:rPr>
                <w:rFonts w:ascii="Arial" w:hAnsi="Arial" w:cs="Arial"/>
                <w:sz w:val="6"/>
                <w:szCs w:val="6"/>
                <w:lang w:val="es-BO"/>
              </w:rPr>
            </w:pPr>
          </w:p>
        </w:tc>
        <w:tc>
          <w:tcPr>
            <w:tcW w:w="257" w:type="dxa"/>
            <w:tcBorders>
              <w:bottom w:val="single" w:sz="4" w:space="0" w:color="auto"/>
            </w:tcBorders>
            <w:shd w:val="clear" w:color="auto" w:fill="auto"/>
          </w:tcPr>
          <w:p w14:paraId="1EE21DB4" w14:textId="77777777" w:rsidR="0063372B" w:rsidRPr="003C0DD8" w:rsidRDefault="0063372B" w:rsidP="00487D19">
            <w:pPr>
              <w:rPr>
                <w:rFonts w:ascii="Arial" w:hAnsi="Arial" w:cs="Arial"/>
                <w:sz w:val="6"/>
                <w:szCs w:val="6"/>
                <w:lang w:val="es-BO"/>
              </w:rPr>
            </w:pPr>
          </w:p>
        </w:tc>
        <w:tc>
          <w:tcPr>
            <w:tcW w:w="257" w:type="dxa"/>
            <w:tcBorders>
              <w:bottom w:val="single" w:sz="4" w:space="0" w:color="auto"/>
            </w:tcBorders>
            <w:shd w:val="clear" w:color="auto" w:fill="auto"/>
          </w:tcPr>
          <w:p w14:paraId="639A5230" w14:textId="77777777" w:rsidR="0063372B" w:rsidRPr="003C0DD8" w:rsidRDefault="0063372B" w:rsidP="00487D19">
            <w:pPr>
              <w:rPr>
                <w:rFonts w:ascii="Arial" w:hAnsi="Arial" w:cs="Arial"/>
                <w:sz w:val="6"/>
                <w:szCs w:val="6"/>
                <w:lang w:val="es-BO"/>
              </w:rPr>
            </w:pPr>
          </w:p>
        </w:tc>
        <w:tc>
          <w:tcPr>
            <w:tcW w:w="257" w:type="dxa"/>
            <w:tcBorders>
              <w:right w:val="single" w:sz="12" w:space="0" w:color="244061" w:themeColor="accent1" w:themeShade="80"/>
            </w:tcBorders>
            <w:shd w:val="clear" w:color="auto" w:fill="auto"/>
          </w:tcPr>
          <w:p w14:paraId="324FE670" w14:textId="77777777" w:rsidR="0063372B" w:rsidRPr="003C0DD8" w:rsidRDefault="0063372B" w:rsidP="00487D19">
            <w:pPr>
              <w:rPr>
                <w:rFonts w:ascii="Arial" w:hAnsi="Arial" w:cs="Arial"/>
                <w:sz w:val="6"/>
                <w:szCs w:val="6"/>
                <w:lang w:val="es-BO"/>
              </w:rPr>
            </w:pPr>
          </w:p>
        </w:tc>
      </w:tr>
      <w:tr w:rsidR="0063372B" w:rsidRPr="003C0DD8" w14:paraId="52A3452E" w14:textId="77777777" w:rsidTr="009D17D4">
        <w:trPr>
          <w:jc w:val="center"/>
        </w:trPr>
        <w:tc>
          <w:tcPr>
            <w:tcW w:w="1836" w:type="dxa"/>
            <w:gridSpan w:val="8"/>
            <w:vMerge w:val="restart"/>
            <w:tcBorders>
              <w:left w:val="single" w:sz="12" w:space="0" w:color="244061" w:themeColor="accent1" w:themeShade="80"/>
              <w:right w:val="single" w:sz="4" w:space="0" w:color="auto"/>
            </w:tcBorders>
            <w:vAlign w:val="center"/>
          </w:tcPr>
          <w:p w14:paraId="6EEE2594" w14:textId="77777777" w:rsidR="0063372B" w:rsidRPr="003C0DD8" w:rsidRDefault="0063372B" w:rsidP="00487D19">
            <w:pPr>
              <w:jc w:val="right"/>
              <w:rPr>
                <w:rFonts w:ascii="Arial" w:hAnsi="Arial" w:cs="Arial"/>
                <w:sz w:val="16"/>
                <w:szCs w:val="16"/>
                <w:lang w:val="es-BO"/>
              </w:rPr>
            </w:pPr>
            <w:r w:rsidRPr="003C0DD8">
              <w:rPr>
                <w:rFonts w:ascii="Arial" w:hAnsi="Arial" w:cs="Arial"/>
                <w:sz w:val="16"/>
                <w:szCs w:val="16"/>
                <w:lang w:val="es-BO"/>
              </w:rPr>
              <w:t>Precio Referencial</w:t>
            </w:r>
          </w:p>
        </w:tc>
        <w:tc>
          <w:tcPr>
            <w:tcW w:w="7812" w:type="dxa"/>
            <w:gridSpan w:val="30"/>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1249C6C" w14:textId="5EA87D33" w:rsidR="0063372B" w:rsidRPr="003C0DD8" w:rsidRDefault="00DF444F" w:rsidP="002D3D16">
            <w:pPr>
              <w:jc w:val="center"/>
              <w:rPr>
                <w:rFonts w:ascii="Arial" w:hAnsi="Arial" w:cs="Arial"/>
                <w:sz w:val="16"/>
                <w:szCs w:val="16"/>
                <w:lang w:val="es-BO"/>
              </w:rPr>
            </w:pPr>
            <w:r w:rsidRPr="005D2FB9">
              <w:rPr>
                <w:rFonts w:ascii="Arial" w:hAnsi="Arial" w:cs="Arial"/>
                <w:sz w:val="16"/>
                <w:szCs w:val="16"/>
                <w:lang w:val="es-BO"/>
              </w:rPr>
              <w:t xml:space="preserve">Bs173.678,66 (Ciento Setenta y Tres Mil Seiscientos </w:t>
            </w:r>
            <w:r w:rsidR="002D3D16" w:rsidRPr="005D2FB9">
              <w:rPr>
                <w:rFonts w:ascii="Arial" w:hAnsi="Arial" w:cs="Arial"/>
                <w:sz w:val="16"/>
                <w:szCs w:val="16"/>
                <w:lang w:val="es-BO"/>
              </w:rPr>
              <w:t>Setenta y Ocho 66/100 Bolivianos</w:t>
            </w:r>
            <w:r w:rsidRPr="005D2FB9">
              <w:rPr>
                <w:rFonts w:ascii="Arial" w:hAnsi="Arial" w:cs="Arial"/>
                <w:sz w:val="16"/>
                <w:szCs w:val="16"/>
                <w:lang w:val="es-BO"/>
              </w:rPr>
              <w:t>)</w:t>
            </w:r>
          </w:p>
        </w:tc>
        <w:tc>
          <w:tcPr>
            <w:tcW w:w="257" w:type="dxa"/>
            <w:tcBorders>
              <w:left w:val="single" w:sz="4" w:space="0" w:color="auto"/>
              <w:right w:val="single" w:sz="12" w:space="0" w:color="244061" w:themeColor="accent1" w:themeShade="80"/>
            </w:tcBorders>
          </w:tcPr>
          <w:p w14:paraId="3491A63D" w14:textId="77777777" w:rsidR="0063372B" w:rsidRPr="003C0DD8" w:rsidRDefault="0063372B" w:rsidP="00487D19">
            <w:pPr>
              <w:rPr>
                <w:rFonts w:ascii="Arial" w:hAnsi="Arial" w:cs="Arial"/>
                <w:sz w:val="16"/>
                <w:szCs w:val="16"/>
                <w:lang w:val="es-BO"/>
              </w:rPr>
            </w:pPr>
          </w:p>
        </w:tc>
      </w:tr>
      <w:tr w:rsidR="0063372B" w:rsidRPr="003C0DD8" w14:paraId="700CCC1E" w14:textId="77777777" w:rsidTr="009D17D4">
        <w:trPr>
          <w:jc w:val="center"/>
        </w:trPr>
        <w:tc>
          <w:tcPr>
            <w:tcW w:w="1836" w:type="dxa"/>
            <w:gridSpan w:val="8"/>
            <w:vMerge/>
            <w:tcBorders>
              <w:left w:val="single" w:sz="12" w:space="0" w:color="244061" w:themeColor="accent1" w:themeShade="80"/>
              <w:right w:val="single" w:sz="4" w:space="0" w:color="auto"/>
            </w:tcBorders>
            <w:vAlign w:val="center"/>
          </w:tcPr>
          <w:p w14:paraId="5CA1D970" w14:textId="77777777" w:rsidR="0063372B" w:rsidRPr="003C0DD8" w:rsidRDefault="0063372B" w:rsidP="00487D19">
            <w:pPr>
              <w:jc w:val="right"/>
              <w:rPr>
                <w:rFonts w:ascii="Arial" w:hAnsi="Arial" w:cs="Arial"/>
                <w:sz w:val="16"/>
                <w:szCs w:val="16"/>
                <w:lang w:val="es-BO"/>
              </w:rPr>
            </w:pPr>
          </w:p>
        </w:tc>
        <w:tc>
          <w:tcPr>
            <w:tcW w:w="7812" w:type="dxa"/>
            <w:gridSpan w:val="30"/>
            <w:vMerge/>
            <w:tcBorders>
              <w:left w:val="single" w:sz="4" w:space="0" w:color="auto"/>
              <w:bottom w:val="single" w:sz="4" w:space="0" w:color="auto"/>
              <w:right w:val="single" w:sz="4" w:space="0" w:color="auto"/>
            </w:tcBorders>
            <w:shd w:val="clear" w:color="auto" w:fill="DBE5F1" w:themeFill="accent1" w:themeFillTint="33"/>
          </w:tcPr>
          <w:p w14:paraId="481F94D3" w14:textId="77777777" w:rsidR="0063372B" w:rsidRPr="003C0DD8" w:rsidRDefault="0063372B" w:rsidP="00487D19">
            <w:pPr>
              <w:rPr>
                <w:rFonts w:ascii="Arial" w:hAnsi="Arial" w:cs="Arial"/>
                <w:sz w:val="16"/>
                <w:szCs w:val="16"/>
                <w:lang w:val="es-BO"/>
              </w:rPr>
            </w:pPr>
          </w:p>
        </w:tc>
        <w:tc>
          <w:tcPr>
            <w:tcW w:w="257" w:type="dxa"/>
            <w:tcBorders>
              <w:left w:val="single" w:sz="4" w:space="0" w:color="auto"/>
              <w:right w:val="single" w:sz="12" w:space="0" w:color="244061" w:themeColor="accent1" w:themeShade="80"/>
            </w:tcBorders>
          </w:tcPr>
          <w:p w14:paraId="7E9D3525" w14:textId="77777777" w:rsidR="0063372B" w:rsidRPr="003C0DD8" w:rsidRDefault="0063372B" w:rsidP="00487D19">
            <w:pPr>
              <w:rPr>
                <w:rFonts w:ascii="Arial" w:hAnsi="Arial" w:cs="Arial"/>
                <w:sz w:val="16"/>
                <w:szCs w:val="16"/>
                <w:lang w:val="es-BO"/>
              </w:rPr>
            </w:pPr>
          </w:p>
        </w:tc>
      </w:tr>
      <w:tr w:rsidR="00165031" w:rsidRPr="003C0DD8" w14:paraId="0BAD52A6" w14:textId="77777777" w:rsidTr="009D17D4">
        <w:trPr>
          <w:jc w:val="center"/>
        </w:trPr>
        <w:tc>
          <w:tcPr>
            <w:tcW w:w="1836" w:type="dxa"/>
            <w:gridSpan w:val="8"/>
            <w:tcBorders>
              <w:left w:val="single" w:sz="12" w:space="0" w:color="244061" w:themeColor="accent1" w:themeShade="80"/>
            </w:tcBorders>
            <w:shd w:val="clear" w:color="auto" w:fill="auto"/>
            <w:vAlign w:val="center"/>
          </w:tcPr>
          <w:p w14:paraId="35FF8885" w14:textId="77777777" w:rsidR="0063372B" w:rsidRPr="003C0DD8" w:rsidRDefault="0063372B" w:rsidP="00487D19">
            <w:pPr>
              <w:jc w:val="right"/>
              <w:rPr>
                <w:rFonts w:ascii="Arial" w:hAnsi="Arial" w:cs="Arial"/>
                <w:sz w:val="8"/>
                <w:szCs w:val="8"/>
                <w:lang w:val="es-BO"/>
              </w:rPr>
            </w:pPr>
          </w:p>
        </w:tc>
        <w:tc>
          <w:tcPr>
            <w:tcW w:w="323" w:type="dxa"/>
            <w:tcBorders>
              <w:top w:val="single" w:sz="4" w:space="0" w:color="auto"/>
              <w:bottom w:val="single" w:sz="4" w:space="0" w:color="auto"/>
            </w:tcBorders>
            <w:shd w:val="clear" w:color="auto" w:fill="auto"/>
          </w:tcPr>
          <w:p w14:paraId="27252644" w14:textId="77777777" w:rsidR="0063372B" w:rsidRPr="003C0DD8" w:rsidRDefault="0063372B" w:rsidP="00487D19">
            <w:pPr>
              <w:rPr>
                <w:rFonts w:ascii="Arial" w:hAnsi="Arial" w:cs="Arial"/>
                <w:sz w:val="8"/>
                <w:szCs w:val="8"/>
                <w:lang w:val="es-BO"/>
              </w:rPr>
            </w:pPr>
          </w:p>
        </w:tc>
        <w:tc>
          <w:tcPr>
            <w:tcW w:w="305" w:type="dxa"/>
            <w:tcBorders>
              <w:top w:val="single" w:sz="4" w:space="0" w:color="auto"/>
              <w:bottom w:val="single" w:sz="4" w:space="0" w:color="auto"/>
            </w:tcBorders>
            <w:shd w:val="clear" w:color="auto" w:fill="auto"/>
          </w:tcPr>
          <w:p w14:paraId="5739D146" w14:textId="77777777" w:rsidR="0063372B" w:rsidRPr="003C0DD8" w:rsidRDefault="0063372B" w:rsidP="00487D19">
            <w:pPr>
              <w:rPr>
                <w:rFonts w:ascii="Arial" w:hAnsi="Arial" w:cs="Arial"/>
                <w:sz w:val="8"/>
                <w:szCs w:val="8"/>
                <w:lang w:val="es-BO"/>
              </w:rPr>
            </w:pPr>
          </w:p>
        </w:tc>
        <w:tc>
          <w:tcPr>
            <w:tcW w:w="279" w:type="dxa"/>
            <w:gridSpan w:val="2"/>
            <w:tcBorders>
              <w:top w:val="single" w:sz="4" w:space="0" w:color="auto"/>
              <w:bottom w:val="single" w:sz="4" w:space="0" w:color="auto"/>
            </w:tcBorders>
            <w:shd w:val="clear" w:color="auto" w:fill="auto"/>
          </w:tcPr>
          <w:p w14:paraId="601E4AB6" w14:textId="77777777" w:rsidR="0063372B" w:rsidRPr="003C0DD8" w:rsidRDefault="0063372B" w:rsidP="00487D19">
            <w:pPr>
              <w:rPr>
                <w:rFonts w:ascii="Arial" w:hAnsi="Arial" w:cs="Arial"/>
                <w:sz w:val="8"/>
                <w:szCs w:val="8"/>
                <w:lang w:val="es-BO"/>
              </w:rPr>
            </w:pPr>
          </w:p>
        </w:tc>
        <w:tc>
          <w:tcPr>
            <w:tcW w:w="305" w:type="dxa"/>
            <w:tcBorders>
              <w:top w:val="single" w:sz="4" w:space="0" w:color="auto"/>
              <w:bottom w:val="single" w:sz="4" w:space="0" w:color="auto"/>
            </w:tcBorders>
            <w:shd w:val="clear" w:color="auto" w:fill="auto"/>
          </w:tcPr>
          <w:p w14:paraId="0525119F" w14:textId="77777777" w:rsidR="0063372B" w:rsidRPr="003C0DD8" w:rsidRDefault="0063372B" w:rsidP="00487D19">
            <w:pPr>
              <w:rPr>
                <w:rFonts w:ascii="Arial" w:hAnsi="Arial" w:cs="Arial"/>
                <w:sz w:val="8"/>
                <w:szCs w:val="8"/>
                <w:lang w:val="es-BO"/>
              </w:rPr>
            </w:pPr>
          </w:p>
        </w:tc>
        <w:tc>
          <w:tcPr>
            <w:tcW w:w="305" w:type="dxa"/>
            <w:tcBorders>
              <w:top w:val="single" w:sz="4" w:space="0" w:color="auto"/>
              <w:bottom w:val="single" w:sz="4" w:space="0" w:color="auto"/>
            </w:tcBorders>
            <w:shd w:val="clear" w:color="auto" w:fill="auto"/>
          </w:tcPr>
          <w:p w14:paraId="7A21AAA5" w14:textId="77777777" w:rsidR="0063372B" w:rsidRPr="003C0DD8" w:rsidRDefault="0063372B" w:rsidP="00487D19">
            <w:pPr>
              <w:rPr>
                <w:rFonts w:ascii="Arial" w:hAnsi="Arial" w:cs="Arial"/>
                <w:sz w:val="8"/>
                <w:szCs w:val="8"/>
                <w:lang w:val="es-BO"/>
              </w:rPr>
            </w:pPr>
          </w:p>
        </w:tc>
        <w:tc>
          <w:tcPr>
            <w:tcW w:w="305" w:type="dxa"/>
            <w:tcBorders>
              <w:top w:val="single" w:sz="4" w:space="0" w:color="auto"/>
              <w:bottom w:val="single" w:sz="4" w:space="0" w:color="auto"/>
            </w:tcBorders>
            <w:shd w:val="clear" w:color="auto" w:fill="auto"/>
          </w:tcPr>
          <w:p w14:paraId="789C6A62" w14:textId="77777777" w:rsidR="0063372B" w:rsidRPr="003C0DD8" w:rsidRDefault="0063372B" w:rsidP="00487D19">
            <w:pPr>
              <w:rPr>
                <w:rFonts w:ascii="Arial" w:hAnsi="Arial" w:cs="Arial"/>
                <w:sz w:val="8"/>
                <w:szCs w:val="8"/>
                <w:lang w:val="es-BO"/>
              </w:rPr>
            </w:pPr>
          </w:p>
        </w:tc>
        <w:tc>
          <w:tcPr>
            <w:tcW w:w="305" w:type="dxa"/>
            <w:gridSpan w:val="2"/>
            <w:tcBorders>
              <w:top w:val="single" w:sz="4" w:space="0" w:color="auto"/>
              <w:bottom w:val="single" w:sz="4" w:space="0" w:color="auto"/>
            </w:tcBorders>
            <w:shd w:val="clear" w:color="auto" w:fill="auto"/>
          </w:tcPr>
          <w:p w14:paraId="23AA27EA" w14:textId="77777777" w:rsidR="0063372B" w:rsidRPr="003C0DD8" w:rsidRDefault="0063372B" w:rsidP="00487D19">
            <w:pPr>
              <w:rPr>
                <w:rFonts w:ascii="Arial" w:hAnsi="Arial" w:cs="Arial"/>
                <w:sz w:val="8"/>
                <w:szCs w:val="8"/>
                <w:lang w:val="es-BO"/>
              </w:rPr>
            </w:pPr>
          </w:p>
        </w:tc>
        <w:tc>
          <w:tcPr>
            <w:tcW w:w="275" w:type="dxa"/>
            <w:tcBorders>
              <w:top w:val="single" w:sz="4" w:space="0" w:color="auto"/>
              <w:bottom w:val="single" w:sz="4" w:space="0" w:color="auto"/>
            </w:tcBorders>
            <w:shd w:val="clear" w:color="auto" w:fill="auto"/>
          </w:tcPr>
          <w:p w14:paraId="51CA0EA7" w14:textId="77777777" w:rsidR="0063372B" w:rsidRPr="003C0DD8" w:rsidRDefault="0063372B" w:rsidP="00487D19">
            <w:pPr>
              <w:rPr>
                <w:rFonts w:ascii="Arial" w:hAnsi="Arial" w:cs="Arial"/>
                <w:sz w:val="8"/>
                <w:szCs w:val="8"/>
                <w:lang w:val="es-BO"/>
              </w:rPr>
            </w:pPr>
          </w:p>
        </w:tc>
        <w:tc>
          <w:tcPr>
            <w:tcW w:w="305" w:type="dxa"/>
            <w:tcBorders>
              <w:top w:val="single" w:sz="4" w:space="0" w:color="auto"/>
              <w:bottom w:val="single" w:sz="4" w:space="0" w:color="auto"/>
            </w:tcBorders>
            <w:shd w:val="clear" w:color="auto" w:fill="auto"/>
          </w:tcPr>
          <w:p w14:paraId="4FA103EB" w14:textId="77777777" w:rsidR="0063372B" w:rsidRPr="003C0DD8" w:rsidRDefault="0063372B" w:rsidP="00487D19">
            <w:pPr>
              <w:rPr>
                <w:rFonts w:ascii="Arial" w:hAnsi="Arial" w:cs="Arial"/>
                <w:sz w:val="8"/>
                <w:szCs w:val="8"/>
                <w:lang w:val="es-BO"/>
              </w:rPr>
            </w:pPr>
          </w:p>
        </w:tc>
        <w:tc>
          <w:tcPr>
            <w:tcW w:w="305" w:type="dxa"/>
            <w:tcBorders>
              <w:top w:val="single" w:sz="4" w:space="0" w:color="auto"/>
              <w:bottom w:val="single" w:sz="4" w:space="0" w:color="auto"/>
            </w:tcBorders>
            <w:shd w:val="clear" w:color="auto" w:fill="auto"/>
          </w:tcPr>
          <w:p w14:paraId="6F2033BF" w14:textId="77777777" w:rsidR="0063372B" w:rsidRPr="003C0DD8" w:rsidRDefault="0063372B" w:rsidP="00487D19">
            <w:pPr>
              <w:rPr>
                <w:rFonts w:ascii="Arial" w:hAnsi="Arial" w:cs="Arial"/>
                <w:sz w:val="8"/>
                <w:szCs w:val="8"/>
                <w:lang w:val="es-BO"/>
              </w:rPr>
            </w:pPr>
          </w:p>
        </w:tc>
        <w:tc>
          <w:tcPr>
            <w:tcW w:w="272" w:type="dxa"/>
            <w:tcBorders>
              <w:top w:val="single" w:sz="4" w:space="0" w:color="auto"/>
              <w:bottom w:val="single" w:sz="4" w:space="0" w:color="auto"/>
            </w:tcBorders>
            <w:shd w:val="clear" w:color="auto" w:fill="auto"/>
          </w:tcPr>
          <w:p w14:paraId="416E1D60" w14:textId="77777777" w:rsidR="0063372B" w:rsidRPr="003C0DD8" w:rsidRDefault="0063372B" w:rsidP="00487D19">
            <w:pPr>
              <w:rPr>
                <w:rFonts w:ascii="Arial" w:hAnsi="Arial" w:cs="Arial"/>
                <w:sz w:val="8"/>
                <w:szCs w:val="8"/>
                <w:lang w:val="es-BO"/>
              </w:rPr>
            </w:pPr>
          </w:p>
        </w:tc>
        <w:tc>
          <w:tcPr>
            <w:tcW w:w="257" w:type="dxa"/>
            <w:tcBorders>
              <w:top w:val="single" w:sz="4" w:space="0" w:color="auto"/>
              <w:bottom w:val="single" w:sz="4" w:space="0" w:color="auto"/>
            </w:tcBorders>
            <w:shd w:val="clear" w:color="auto" w:fill="auto"/>
          </w:tcPr>
          <w:p w14:paraId="3869B06F" w14:textId="77777777" w:rsidR="0063372B" w:rsidRPr="003C0DD8" w:rsidRDefault="0063372B" w:rsidP="00487D19">
            <w:pPr>
              <w:rPr>
                <w:rFonts w:ascii="Arial" w:hAnsi="Arial" w:cs="Arial"/>
                <w:sz w:val="8"/>
                <w:szCs w:val="8"/>
                <w:lang w:val="es-BO"/>
              </w:rPr>
            </w:pPr>
          </w:p>
        </w:tc>
        <w:tc>
          <w:tcPr>
            <w:tcW w:w="257" w:type="dxa"/>
            <w:tcBorders>
              <w:top w:val="single" w:sz="4" w:space="0" w:color="auto"/>
              <w:bottom w:val="single" w:sz="4" w:space="0" w:color="auto"/>
            </w:tcBorders>
            <w:shd w:val="clear" w:color="auto" w:fill="auto"/>
          </w:tcPr>
          <w:p w14:paraId="49A273E1" w14:textId="77777777" w:rsidR="0063372B" w:rsidRPr="003C0DD8" w:rsidRDefault="0063372B" w:rsidP="00487D19">
            <w:pPr>
              <w:rPr>
                <w:rFonts w:ascii="Arial" w:hAnsi="Arial" w:cs="Arial"/>
                <w:sz w:val="8"/>
                <w:szCs w:val="8"/>
                <w:lang w:val="es-BO"/>
              </w:rPr>
            </w:pPr>
          </w:p>
        </w:tc>
        <w:tc>
          <w:tcPr>
            <w:tcW w:w="257" w:type="dxa"/>
            <w:tcBorders>
              <w:top w:val="single" w:sz="4" w:space="0" w:color="auto"/>
              <w:bottom w:val="single" w:sz="4" w:space="0" w:color="auto"/>
            </w:tcBorders>
            <w:shd w:val="clear" w:color="auto" w:fill="auto"/>
          </w:tcPr>
          <w:p w14:paraId="78446B9B" w14:textId="77777777" w:rsidR="0063372B" w:rsidRPr="003C0DD8" w:rsidRDefault="0063372B" w:rsidP="00487D19">
            <w:pPr>
              <w:rPr>
                <w:rFonts w:ascii="Arial" w:hAnsi="Arial" w:cs="Arial"/>
                <w:sz w:val="8"/>
                <w:szCs w:val="8"/>
                <w:lang w:val="es-BO"/>
              </w:rPr>
            </w:pPr>
          </w:p>
        </w:tc>
        <w:tc>
          <w:tcPr>
            <w:tcW w:w="257" w:type="dxa"/>
            <w:tcBorders>
              <w:top w:val="single" w:sz="4" w:space="0" w:color="auto"/>
              <w:bottom w:val="single" w:sz="4" w:space="0" w:color="auto"/>
            </w:tcBorders>
            <w:shd w:val="clear" w:color="auto" w:fill="auto"/>
          </w:tcPr>
          <w:p w14:paraId="73E11696" w14:textId="77777777" w:rsidR="0063372B" w:rsidRPr="003C0DD8" w:rsidRDefault="0063372B" w:rsidP="00487D19">
            <w:pPr>
              <w:rPr>
                <w:rFonts w:ascii="Arial" w:hAnsi="Arial" w:cs="Arial"/>
                <w:sz w:val="8"/>
                <w:szCs w:val="8"/>
                <w:lang w:val="es-BO"/>
              </w:rPr>
            </w:pPr>
          </w:p>
        </w:tc>
        <w:tc>
          <w:tcPr>
            <w:tcW w:w="257" w:type="dxa"/>
            <w:tcBorders>
              <w:top w:val="single" w:sz="4" w:space="0" w:color="auto"/>
              <w:bottom w:val="single" w:sz="4" w:space="0" w:color="auto"/>
            </w:tcBorders>
            <w:shd w:val="clear" w:color="auto" w:fill="auto"/>
          </w:tcPr>
          <w:p w14:paraId="1D2C6D4F" w14:textId="77777777" w:rsidR="0063372B" w:rsidRPr="003C0DD8" w:rsidRDefault="0063372B" w:rsidP="00487D19">
            <w:pPr>
              <w:rPr>
                <w:rFonts w:ascii="Arial" w:hAnsi="Arial" w:cs="Arial"/>
                <w:sz w:val="8"/>
                <w:szCs w:val="8"/>
                <w:lang w:val="es-BO"/>
              </w:rPr>
            </w:pPr>
          </w:p>
        </w:tc>
        <w:tc>
          <w:tcPr>
            <w:tcW w:w="257" w:type="dxa"/>
            <w:tcBorders>
              <w:top w:val="single" w:sz="4" w:space="0" w:color="auto"/>
              <w:bottom w:val="single" w:sz="4" w:space="0" w:color="auto"/>
            </w:tcBorders>
            <w:shd w:val="clear" w:color="auto" w:fill="auto"/>
          </w:tcPr>
          <w:p w14:paraId="4C6A2A11" w14:textId="77777777" w:rsidR="0063372B" w:rsidRPr="003C0DD8" w:rsidRDefault="0063372B" w:rsidP="00487D19">
            <w:pPr>
              <w:rPr>
                <w:rFonts w:ascii="Arial" w:hAnsi="Arial" w:cs="Arial"/>
                <w:sz w:val="8"/>
                <w:szCs w:val="8"/>
                <w:lang w:val="es-BO"/>
              </w:rPr>
            </w:pPr>
          </w:p>
        </w:tc>
        <w:tc>
          <w:tcPr>
            <w:tcW w:w="272" w:type="dxa"/>
            <w:tcBorders>
              <w:top w:val="single" w:sz="4" w:space="0" w:color="auto"/>
              <w:bottom w:val="single" w:sz="4" w:space="0" w:color="auto"/>
            </w:tcBorders>
            <w:shd w:val="clear" w:color="auto" w:fill="auto"/>
          </w:tcPr>
          <w:p w14:paraId="1FDCBB20" w14:textId="77777777" w:rsidR="0063372B" w:rsidRPr="003C0DD8" w:rsidRDefault="0063372B" w:rsidP="00487D19">
            <w:pPr>
              <w:rPr>
                <w:rFonts w:ascii="Arial" w:hAnsi="Arial" w:cs="Arial"/>
                <w:sz w:val="8"/>
                <w:szCs w:val="8"/>
                <w:lang w:val="es-BO"/>
              </w:rPr>
            </w:pPr>
          </w:p>
        </w:tc>
        <w:tc>
          <w:tcPr>
            <w:tcW w:w="305" w:type="dxa"/>
            <w:tcBorders>
              <w:top w:val="single" w:sz="4" w:space="0" w:color="auto"/>
              <w:bottom w:val="single" w:sz="4" w:space="0" w:color="auto"/>
            </w:tcBorders>
            <w:shd w:val="clear" w:color="auto" w:fill="auto"/>
          </w:tcPr>
          <w:p w14:paraId="72037225" w14:textId="77777777" w:rsidR="0063372B" w:rsidRPr="003C0DD8" w:rsidRDefault="0063372B" w:rsidP="00487D19">
            <w:pPr>
              <w:rPr>
                <w:rFonts w:ascii="Arial" w:hAnsi="Arial" w:cs="Arial"/>
                <w:sz w:val="8"/>
                <w:szCs w:val="8"/>
                <w:lang w:val="es-BO"/>
              </w:rPr>
            </w:pPr>
          </w:p>
        </w:tc>
        <w:tc>
          <w:tcPr>
            <w:tcW w:w="272" w:type="dxa"/>
            <w:tcBorders>
              <w:top w:val="single" w:sz="4" w:space="0" w:color="auto"/>
              <w:bottom w:val="single" w:sz="4" w:space="0" w:color="auto"/>
            </w:tcBorders>
            <w:shd w:val="clear" w:color="auto" w:fill="auto"/>
          </w:tcPr>
          <w:p w14:paraId="093EE623" w14:textId="77777777" w:rsidR="0063372B" w:rsidRPr="003C0DD8" w:rsidRDefault="0063372B" w:rsidP="00487D19">
            <w:pPr>
              <w:rPr>
                <w:rFonts w:ascii="Arial" w:hAnsi="Arial" w:cs="Arial"/>
                <w:sz w:val="8"/>
                <w:szCs w:val="8"/>
                <w:lang w:val="es-BO"/>
              </w:rPr>
            </w:pPr>
          </w:p>
        </w:tc>
        <w:tc>
          <w:tcPr>
            <w:tcW w:w="305" w:type="dxa"/>
            <w:tcBorders>
              <w:top w:val="single" w:sz="4" w:space="0" w:color="auto"/>
              <w:bottom w:val="single" w:sz="4" w:space="0" w:color="auto"/>
            </w:tcBorders>
            <w:shd w:val="clear" w:color="auto" w:fill="auto"/>
          </w:tcPr>
          <w:p w14:paraId="4D0F8762" w14:textId="77777777" w:rsidR="0063372B" w:rsidRPr="003C0DD8" w:rsidRDefault="0063372B" w:rsidP="00487D19">
            <w:pPr>
              <w:rPr>
                <w:rFonts w:ascii="Arial" w:hAnsi="Arial" w:cs="Arial"/>
                <w:sz w:val="8"/>
                <w:szCs w:val="8"/>
                <w:lang w:val="es-BO"/>
              </w:rPr>
            </w:pPr>
          </w:p>
        </w:tc>
        <w:tc>
          <w:tcPr>
            <w:tcW w:w="257" w:type="dxa"/>
            <w:tcBorders>
              <w:top w:val="single" w:sz="4" w:space="0" w:color="auto"/>
              <w:bottom w:val="single" w:sz="4" w:space="0" w:color="auto"/>
            </w:tcBorders>
            <w:shd w:val="clear" w:color="auto" w:fill="auto"/>
          </w:tcPr>
          <w:p w14:paraId="67C99D0E" w14:textId="77777777" w:rsidR="0063372B" w:rsidRPr="003C0DD8" w:rsidRDefault="0063372B" w:rsidP="00487D19">
            <w:pPr>
              <w:rPr>
                <w:rFonts w:ascii="Arial" w:hAnsi="Arial" w:cs="Arial"/>
                <w:sz w:val="8"/>
                <w:szCs w:val="8"/>
                <w:lang w:val="es-BO"/>
              </w:rPr>
            </w:pPr>
          </w:p>
        </w:tc>
        <w:tc>
          <w:tcPr>
            <w:tcW w:w="271" w:type="dxa"/>
            <w:tcBorders>
              <w:top w:val="single" w:sz="4" w:space="0" w:color="auto"/>
              <w:bottom w:val="single" w:sz="4" w:space="0" w:color="auto"/>
            </w:tcBorders>
            <w:shd w:val="clear" w:color="auto" w:fill="auto"/>
          </w:tcPr>
          <w:p w14:paraId="3C9B15DA" w14:textId="77777777" w:rsidR="0063372B" w:rsidRPr="003C0DD8" w:rsidRDefault="0063372B" w:rsidP="00487D19">
            <w:pPr>
              <w:rPr>
                <w:rFonts w:ascii="Arial" w:hAnsi="Arial" w:cs="Arial"/>
                <w:sz w:val="8"/>
                <w:szCs w:val="8"/>
                <w:lang w:val="es-BO"/>
              </w:rPr>
            </w:pPr>
          </w:p>
        </w:tc>
        <w:tc>
          <w:tcPr>
            <w:tcW w:w="268" w:type="dxa"/>
            <w:tcBorders>
              <w:top w:val="single" w:sz="4" w:space="0" w:color="auto"/>
              <w:bottom w:val="single" w:sz="4" w:space="0" w:color="auto"/>
            </w:tcBorders>
            <w:shd w:val="clear" w:color="auto" w:fill="auto"/>
          </w:tcPr>
          <w:p w14:paraId="24A21806" w14:textId="77777777" w:rsidR="0063372B" w:rsidRPr="003C0DD8" w:rsidRDefault="0063372B" w:rsidP="00487D19">
            <w:pPr>
              <w:rPr>
                <w:rFonts w:ascii="Arial" w:hAnsi="Arial" w:cs="Arial"/>
                <w:sz w:val="8"/>
                <w:szCs w:val="8"/>
                <w:lang w:val="es-BO"/>
              </w:rPr>
            </w:pPr>
          </w:p>
        </w:tc>
        <w:tc>
          <w:tcPr>
            <w:tcW w:w="265" w:type="dxa"/>
            <w:tcBorders>
              <w:top w:val="single" w:sz="4" w:space="0" w:color="auto"/>
              <w:bottom w:val="single" w:sz="4" w:space="0" w:color="auto"/>
            </w:tcBorders>
            <w:shd w:val="clear" w:color="auto" w:fill="auto"/>
          </w:tcPr>
          <w:p w14:paraId="7980711F" w14:textId="77777777" w:rsidR="0063372B" w:rsidRPr="003C0DD8" w:rsidRDefault="0063372B" w:rsidP="00487D19">
            <w:pPr>
              <w:rPr>
                <w:rFonts w:ascii="Arial" w:hAnsi="Arial" w:cs="Arial"/>
                <w:sz w:val="8"/>
                <w:szCs w:val="8"/>
                <w:lang w:val="es-BO"/>
              </w:rPr>
            </w:pPr>
          </w:p>
        </w:tc>
        <w:tc>
          <w:tcPr>
            <w:tcW w:w="257" w:type="dxa"/>
            <w:tcBorders>
              <w:top w:val="single" w:sz="4" w:space="0" w:color="auto"/>
              <w:bottom w:val="single" w:sz="4" w:space="0" w:color="auto"/>
            </w:tcBorders>
            <w:shd w:val="clear" w:color="auto" w:fill="auto"/>
          </w:tcPr>
          <w:p w14:paraId="4F80B563" w14:textId="77777777" w:rsidR="0063372B" w:rsidRPr="003C0DD8" w:rsidRDefault="0063372B" w:rsidP="00487D19">
            <w:pPr>
              <w:rPr>
                <w:rFonts w:ascii="Arial" w:hAnsi="Arial" w:cs="Arial"/>
                <w:sz w:val="8"/>
                <w:szCs w:val="8"/>
                <w:lang w:val="es-BO"/>
              </w:rPr>
            </w:pPr>
          </w:p>
        </w:tc>
        <w:tc>
          <w:tcPr>
            <w:tcW w:w="257" w:type="dxa"/>
            <w:tcBorders>
              <w:bottom w:val="single" w:sz="4" w:space="0" w:color="auto"/>
            </w:tcBorders>
            <w:shd w:val="clear" w:color="auto" w:fill="auto"/>
          </w:tcPr>
          <w:p w14:paraId="17BB6C03" w14:textId="77777777" w:rsidR="0063372B" w:rsidRPr="003C0DD8" w:rsidRDefault="0063372B" w:rsidP="00487D19">
            <w:pPr>
              <w:rPr>
                <w:rFonts w:ascii="Arial" w:hAnsi="Arial" w:cs="Arial"/>
                <w:sz w:val="8"/>
                <w:szCs w:val="8"/>
                <w:lang w:val="es-BO"/>
              </w:rPr>
            </w:pPr>
          </w:p>
        </w:tc>
        <w:tc>
          <w:tcPr>
            <w:tcW w:w="257" w:type="dxa"/>
            <w:tcBorders>
              <w:bottom w:val="single" w:sz="4" w:space="0" w:color="auto"/>
            </w:tcBorders>
            <w:shd w:val="clear" w:color="auto" w:fill="auto"/>
          </w:tcPr>
          <w:p w14:paraId="0C2B68CA" w14:textId="77777777" w:rsidR="0063372B" w:rsidRPr="003C0DD8" w:rsidRDefault="0063372B" w:rsidP="00487D19">
            <w:pPr>
              <w:rPr>
                <w:rFonts w:ascii="Arial" w:hAnsi="Arial" w:cs="Arial"/>
                <w:sz w:val="8"/>
                <w:szCs w:val="8"/>
                <w:lang w:val="es-BO"/>
              </w:rPr>
            </w:pPr>
          </w:p>
        </w:tc>
        <w:tc>
          <w:tcPr>
            <w:tcW w:w="257" w:type="dxa"/>
            <w:tcBorders>
              <w:right w:val="single" w:sz="12" w:space="0" w:color="244061" w:themeColor="accent1" w:themeShade="80"/>
            </w:tcBorders>
            <w:shd w:val="clear" w:color="auto" w:fill="auto"/>
          </w:tcPr>
          <w:p w14:paraId="785FBB9C" w14:textId="77777777" w:rsidR="0063372B" w:rsidRPr="003C0DD8" w:rsidRDefault="0063372B" w:rsidP="00487D19">
            <w:pPr>
              <w:rPr>
                <w:rFonts w:ascii="Arial" w:hAnsi="Arial" w:cs="Arial"/>
                <w:sz w:val="8"/>
                <w:szCs w:val="8"/>
                <w:lang w:val="es-BO"/>
              </w:rPr>
            </w:pPr>
          </w:p>
        </w:tc>
      </w:tr>
      <w:tr w:rsidR="0063372B" w:rsidRPr="003C0DD8" w14:paraId="4534C53A" w14:textId="77777777" w:rsidTr="009D17D4">
        <w:trPr>
          <w:jc w:val="center"/>
        </w:trPr>
        <w:tc>
          <w:tcPr>
            <w:tcW w:w="1836" w:type="dxa"/>
            <w:gridSpan w:val="8"/>
            <w:vMerge w:val="restart"/>
            <w:tcBorders>
              <w:left w:val="single" w:sz="12" w:space="0" w:color="244061" w:themeColor="accent1" w:themeShade="80"/>
              <w:right w:val="single" w:sz="4" w:space="0" w:color="auto"/>
            </w:tcBorders>
            <w:shd w:val="clear" w:color="auto" w:fill="auto"/>
            <w:vAlign w:val="center"/>
          </w:tcPr>
          <w:p w14:paraId="13487144" w14:textId="77777777" w:rsidR="0063372B" w:rsidRPr="003C0DD8" w:rsidRDefault="0063372B" w:rsidP="00487D19">
            <w:pPr>
              <w:jc w:val="right"/>
              <w:rPr>
                <w:rFonts w:ascii="Arial" w:hAnsi="Arial" w:cs="Arial"/>
                <w:sz w:val="8"/>
                <w:szCs w:val="8"/>
                <w:lang w:val="es-BO"/>
              </w:rPr>
            </w:pPr>
            <w:r w:rsidRPr="003C0DD8">
              <w:rPr>
                <w:rFonts w:ascii="Arial" w:hAnsi="Arial" w:cs="Arial"/>
                <w:sz w:val="16"/>
                <w:szCs w:val="16"/>
                <w:lang w:val="es-BO"/>
              </w:rPr>
              <w:t>Periodo del Seguro (tiempo requerido)</w:t>
            </w:r>
          </w:p>
        </w:tc>
        <w:tc>
          <w:tcPr>
            <w:tcW w:w="7812" w:type="dxa"/>
            <w:gridSpan w:val="30"/>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D2DF1B4" w14:textId="33C140FD" w:rsidR="0063372B" w:rsidRPr="005D2FB9" w:rsidRDefault="00EE3026" w:rsidP="00EE3026">
            <w:pPr>
              <w:jc w:val="center"/>
              <w:rPr>
                <w:rFonts w:ascii="Arial" w:hAnsi="Arial" w:cs="Arial"/>
                <w:sz w:val="16"/>
                <w:szCs w:val="16"/>
                <w:lang w:val="es-BO"/>
              </w:rPr>
            </w:pPr>
            <w:r w:rsidRPr="005D2FB9">
              <w:rPr>
                <w:rFonts w:ascii="Arial" w:hAnsi="Arial" w:cs="Arial"/>
                <w:sz w:val="16"/>
                <w:szCs w:val="16"/>
                <w:lang w:val="es-BO"/>
              </w:rPr>
              <w:t>A</w:t>
            </w:r>
            <w:r w:rsidR="00ED680F" w:rsidRPr="005D2FB9">
              <w:rPr>
                <w:rFonts w:ascii="Arial" w:hAnsi="Arial" w:cs="Arial"/>
                <w:sz w:val="16"/>
                <w:szCs w:val="16"/>
                <w:lang w:val="es-BO"/>
              </w:rPr>
              <w:t xml:space="preserve"> partir del 4 de diciembre de 2020 </w:t>
            </w:r>
            <w:r w:rsidR="00BE5296" w:rsidRPr="005D2FB9">
              <w:rPr>
                <w:rFonts w:ascii="Arial" w:hAnsi="Arial" w:cs="Arial"/>
                <w:sz w:val="16"/>
                <w:szCs w:val="16"/>
                <w:lang w:val="es-BO"/>
              </w:rPr>
              <w:t>H</w:t>
            </w:r>
            <w:r w:rsidR="00ED680F" w:rsidRPr="005D2FB9">
              <w:rPr>
                <w:rFonts w:ascii="Arial" w:hAnsi="Arial" w:cs="Arial"/>
                <w:sz w:val="16"/>
                <w:szCs w:val="16"/>
                <w:lang w:val="es-BO"/>
              </w:rPr>
              <w:t>rs. 12:01 por el periodo de un año</w:t>
            </w:r>
          </w:p>
        </w:tc>
        <w:tc>
          <w:tcPr>
            <w:tcW w:w="257" w:type="dxa"/>
            <w:tcBorders>
              <w:left w:val="single" w:sz="4" w:space="0" w:color="auto"/>
              <w:right w:val="single" w:sz="12" w:space="0" w:color="244061" w:themeColor="accent1" w:themeShade="80"/>
            </w:tcBorders>
            <w:shd w:val="clear" w:color="auto" w:fill="auto"/>
          </w:tcPr>
          <w:p w14:paraId="469E627A" w14:textId="77777777" w:rsidR="0063372B" w:rsidRPr="003C0DD8" w:rsidRDefault="0063372B" w:rsidP="00487D19">
            <w:pPr>
              <w:rPr>
                <w:rFonts w:ascii="Arial" w:hAnsi="Arial" w:cs="Arial"/>
                <w:sz w:val="8"/>
                <w:szCs w:val="8"/>
                <w:lang w:val="es-BO"/>
              </w:rPr>
            </w:pPr>
          </w:p>
        </w:tc>
      </w:tr>
      <w:tr w:rsidR="0063372B" w:rsidRPr="003C0DD8" w14:paraId="6BBC36D1" w14:textId="77777777" w:rsidTr="009D17D4">
        <w:trPr>
          <w:jc w:val="center"/>
        </w:trPr>
        <w:tc>
          <w:tcPr>
            <w:tcW w:w="1836" w:type="dxa"/>
            <w:gridSpan w:val="8"/>
            <w:vMerge/>
            <w:tcBorders>
              <w:left w:val="single" w:sz="12" w:space="0" w:color="244061" w:themeColor="accent1" w:themeShade="80"/>
              <w:right w:val="single" w:sz="4" w:space="0" w:color="auto"/>
            </w:tcBorders>
            <w:shd w:val="clear" w:color="auto" w:fill="auto"/>
            <w:vAlign w:val="center"/>
          </w:tcPr>
          <w:p w14:paraId="147F12EC" w14:textId="77777777" w:rsidR="0063372B" w:rsidRPr="003C0DD8" w:rsidRDefault="0063372B" w:rsidP="00487D19">
            <w:pPr>
              <w:jc w:val="right"/>
              <w:rPr>
                <w:rFonts w:ascii="Arial" w:hAnsi="Arial" w:cs="Arial"/>
                <w:sz w:val="8"/>
                <w:szCs w:val="8"/>
                <w:lang w:val="es-BO"/>
              </w:rPr>
            </w:pPr>
          </w:p>
        </w:tc>
        <w:tc>
          <w:tcPr>
            <w:tcW w:w="7812" w:type="dxa"/>
            <w:gridSpan w:val="30"/>
            <w:vMerge/>
            <w:tcBorders>
              <w:left w:val="single" w:sz="4" w:space="0" w:color="auto"/>
              <w:bottom w:val="single" w:sz="4" w:space="0" w:color="auto"/>
              <w:right w:val="single" w:sz="4" w:space="0" w:color="auto"/>
            </w:tcBorders>
            <w:shd w:val="clear" w:color="auto" w:fill="DBE5F1" w:themeFill="accent1" w:themeFillTint="33"/>
          </w:tcPr>
          <w:p w14:paraId="6A059AD5" w14:textId="77777777" w:rsidR="0063372B" w:rsidRPr="003C0DD8" w:rsidRDefault="0063372B" w:rsidP="00487D19">
            <w:pPr>
              <w:rPr>
                <w:rFonts w:ascii="Arial" w:hAnsi="Arial" w:cs="Arial"/>
                <w:sz w:val="8"/>
                <w:szCs w:val="8"/>
                <w:lang w:val="es-BO"/>
              </w:rPr>
            </w:pPr>
          </w:p>
        </w:tc>
        <w:tc>
          <w:tcPr>
            <w:tcW w:w="257" w:type="dxa"/>
            <w:tcBorders>
              <w:left w:val="single" w:sz="4" w:space="0" w:color="auto"/>
              <w:right w:val="single" w:sz="12" w:space="0" w:color="244061" w:themeColor="accent1" w:themeShade="80"/>
            </w:tcBorders>
            <w:shd w:val="clear" w:color="auto" w:fill="auto"/>
          </w:tcPr>
          <w:p w14:paraId="7411D8EF" w14:textId="77777777" w:rsidR="0063372B" w:rsidRPr="003C0DD8" w:rsidRDefault="0063372B" w:rsidP="00487D19">
            <w:pPr>
              <w:rPr>
                <w:rFonts w:ascii="Arial" w:hAnsi="Arial" w:cs="Arial"/>
                <w:sz w:val="8"/>
                <w:szCs w:val="8"/>
                <w:lang w:val="es-BO"/>
              </w:rPr>
            </w:pPr>
          </w:p>
        </w:tc>
      </w:tr>
      <w:tr w:rsidR="00165031" w:rsidRPr="003C0DD8" w14:paraId="7820E2E2" w14:textId="77777777" w:rsidTr="009D17D4">
        <w:trPr>
          <w:jc w:val="center"/>
        </w:trPr>
        <w:tc>
          <w:tcPr>
            <w:tcW w:w="1836" w:type="dxa"/>
            <w:gridSpan w:val="8"/>
            <w:tcBorders>
              <w:left w:val="single" w:sz="12" w:space="0" w:color="244061" w:themeColor="accent1" w:themeShade="80"/>
            </w:tcBorders>
            <w:shd w:val="clear" w:color="auto" w:fill="auto"/>
            <w:vAlign w:val="center"/>
          </w:tcPr>
          <w:p w14:paraId="2E8FE2A4" w14:textId="77777777" w:rsidR="0063372B" w:rsidRPr="003C0DD8" w:rsidRDefault="0063372B" w:rsidP="00487D19">
            <w:pPr>
              <w:jc w:val="right"/>
              <w:rPr>
                <w:rFonts w:ascii="Arial" w:hAnsi="Arial" w:cs="Arial"/>
                <w:sz w:val="8"/>
                <w:szCs w:val="8"/>
                <w:lang w:val="es-BO"/>
              </w:rPr>
            </w:pPr>
          </w:p>
        </w:tc>
        <w:tc>
          <w:tcPr>
            <w:tcW w:w="323" w:type="dxa"/>
            <w:tcBorders>
              <w:top w:val="single" w:sz="4" w:space="0" w:color="auto"/>
              <w:bottom w:val="single" w:sz="4" w:space="0" w:color="auto"/>
            </w:tcBorders>
            <w:shd w:val="clear" w:color="auto" w:fill="auto"/>
          </w:tcPr>
          <w:p w14:paraId="60F68B03" w14:textId="77777777" w:rsidR="0063372B" w:rsidRPr="003C0DD8" w:rsidRDefault="0063372B" w:rsidP="00487D19">
            <w:pPr>
              <w:rPr>
                <w:rFonts w:ascii="Arial" w:hAnsi="Arial" w:cs="Arial"/>
                <w:sz w:val="8"/>
                <w:szCs w:val="8"/>
                <w:lang w:val="es-BO"/>
              </w:rPr>
            </w:pPr>
          </w:p>
        </w:tc>
        <w:tc>
          <w:tcPr>
            <w:tcW w:w="305" w:type="dxa"/>
            <w:tcBorders>
              <w:top w:val="single" w:sz="4" w:space="0" w:color="auto"/>
              <w:bottom w:val="single" w:sz="4" w:space="0" w:color="auto"/>
            </w:tcBorders>
            <w:shd w:val="clear" w:color="auto" w:fill="auto"/>
          </w:tcPr>
          <w:p w14:paraId="6D3FDF55" w14:textId="77777777" w:rsidR="0063372B" w:rsidRPr="003C0DD8" w:rsidRDefault="0063372B" w:rsidP="00487D19">
            <w:pPr>
              <w:rPr>
                <w:rFonts w:ascii="Arial" w:hAnsi="Arial" w:cs="Arial"/>
                <w:sz w:val="8"/>
                <w:szCs w:val="8"/>
                <w:lang w:val="es-BO"/>
              </w:rPr>
            </w:pPr>
          </w:p>
        </w:tc>
        <w:tc>
          <w:tcPr>
            <w:tcW w:w="279" w:type="dxa"/>
            <w:gridSpan w:val="2"/>
            <w:tcBorders>
              <w:top w:val="single" w:sz="4" w:space="0" w:color="auto"/>
              <w:bottom w:val="single" w:sz="4" w:space="0" w:color="auto"/>
            </w:tcBorders>
            <w:shd w:val="clear" w:color="auto" w:fill="auto"/>
          </w:tcPr>
          <w:p w14:paraId="4667B9A3" w14:textId="77777777" w:rsidR="0063372B" w:rsidRPr="003C0DD8" w:rsidRDefault="0063372B" w:rsidP="00487D19">
            <w:pPr>
              <w:rPr>
                <w:rFonts w:ascii="Arial" w:hAnsi="Arial" w:cs="Arial"/>
                <w:sz w:val="8"/>
                <w:szCs w:val="8"/>
                <w:lang w:val="es-BO"/>
              </w:rPr>
            </w:pPr>
          </w:p>
        </w:tc>
        <w:tc>
          <w:tcPr>
            <w:tcW w:w="305" w:type="dxa"/>
            <w:tcBorders>
              <w:top w:val="single" w:sz="4" w:space="0" w:color="auto"/>
              <w:bottom w:val="single" w:sz="4" w:space="0" w:color="auto"/>
            </w:tcBorders>
            <w:shd w:val="clear" w:color="auto" w:fill="auto"/>
          </w:tcPr>
          <w:p w14:paraId="14498280" w14:textId="77777777" w:rsidR="0063372B" w:rsidRPr="003C0DD8" w:rsidRDefault="0063372B" w:rsidP="00487D19">
            <w:pPr>
              <w:rPr>
                <w:rFonts w:ascii="Arial" w:hAnsi="Arial" w:cs="Arial"/>
                <w:sz w:val="8"/>
                <w:szCs w:val="8"/>
                <w:lang w:val="es-BO"/>
              </w:rPr>
            </w:pPr>
          </w:p>
        </w:tc>
        <w:tc>
          <w:tcPr>
            <w:tcW w:w="305" w:type="dxa"/>
            <w:tcBorders>
              <w:top w:val="single" w:sz="4" w:space="0" w:color="auto"/>
              <w:bottom w:val="single" w:sz="4" w:space="0" w:color="auto"/>
            </w:tcBorders>
            <w:shd w:val="clear" w:color="auto" w:fill="auto"/>
          </w:tcPr>
          <w:p w14:paraId="63202BA2" w14:textId="77777777" w:rsidR="0063372B" w:rsidRPr="003C0DD8" w:rsidRDefault="0063372B" w:rsidP="00487D19">
            <w:pPr>
              <w:rPr>
                <w:rFonts w:ascii="Arial" w:hAnsi="Arial" w:cs="Arial"/>
                <w:sz w:val="8"/>
                <w:szCs w:val="8"/>
                <w:lang w:val="es-BO"/>
              </w:rPr>
            </w:pPr>
          </w:p>
        </w:tc>
        <w:tc>
          <w:tcPr>
            <w:tcW w:w="305" w:type="dxa"/>
            <w:tcBorders>
              <w:top w:val="single" w:sz="4" w:space="0" w:color="auto"/>
              <w:bottom w:val="single" w:sz="4" w:space="0" w:color="auto"/>
            </w:tcBorders>
            <w:shd w:val="clear" w:color="auto" w:fill="auto"/>
          </w:tcPr>
          <w:p w14:paraId="6436DC76" w14:textId="77777777" w:rsidR="0063372B" w:rsidRPr="003C0DD8" w:rsidRDefault="0063372B" w:rsidP="00487D19">
            <w:pPr>
              <w:rPr>
                <w:rFonts w:ascii="Arial" w:hAnsi="Arial" w:cs="Arial"/>
                <w:sz w:val="8"/>
                <w:szCs w:val="8"/>
                <w:lang w:val="es-BO"/>
              </w:rPr>
            </w:pPr>
          </w:p>
        </w:tc>
        <w:tc>
          <w:tcPr>
            <w:tcW w:w="305" w:type="dxa"/>
            <w:gridSpan w:val="2"/>
            <w:tcBorders>
              <w:top w:val="single" w:sz="4" w:space="0" w:color="auto"/>
              <w:bottom w:val="single" w:sz="4" w:space="0" w:color="auto"/>
            </w:tcBorders>
            <w:shd w:val="clear" w:color="auto" w:fill="auto"/>
          </w:tcPr>
          <w:p w14:paraId="27B48950" w14:textId="77777777" w:rsidR="0063372B" w:rsidRPr="003C0DD8" w:rsidRDefault="0063372B" w:rsidP="00487D19">
            <w:pPr>
              <w:rPr>
                <w:rFonts w:ascii="Arial" w:hAnsi="Arial" w:cs="Arial"/>
                <w:sz w:val="8"/>
                <w:szCs w:val="8"/>
                <w:lang w:val="es-BO"/>
              </w:rPr>
            </w:pPr>
          </w:p>
        </w:tc>
        <w:tc>
          <w:tcPr>
            <w:tcW w:w="275" w:type="dxa"/>
            <w:tcBorders>
              <w:top w:val="single" w:sz="4" w:space="0" w:color="auto"/>
              <w:bottom w:val="single" w:sz="4" w:space="0" w:color="auto"/>
            </w:tcBorders>
            <w:shd w:val="clear" w:color="auto" w:fill="auto"/>
          </w:tcPr>
          <w:p w14:paraId="540491DC" w14:textId="77777777" w:rsidR="0063372B" w:rsidRPr="003C0DD8" w:rsidRDefault="0063372B" w:rsidP="00487D19">
            <w:pPr>
              <w:rPr>
                <w:rFonts w:ascii="Arial" w:hAnsi="Arial" w:cs="Arial"/>
                <w:sz w:val="8"/>
                <w:szCs w:val="8"/>
                <w:lang w:val="es-BO"/>
              </w:rPr>
            </w:pPr>
          </w:p>
        </w:tc>
        <w:tc>
          <w:tcPr>
            <w:tcW w:w="305" w:type="dxa"/>
            <w:tcBorders>
              <w:top w:val="single" w:sz="4" w:space="0" w:color="auto"/>
              <w:bottom w:val="single" w:sz="4" w:space="0" w:color="auto"/>
            </w:tcBorders>
            <w:shd w:val="clear" w:color="auto" w:fill="auto"/>
          </w:tcPr>
          <w:p w14:paraId="4E5C8FEB" w14:textId="77777777" w:rsidR="0063372B" w:rsidRPr="003C0DD8" w:rsidRDefault="0063372B" w:rsidP="00487D19">
            <w:pPr>
              <w:rPr>
                <w:rFonts w:ascii="Arial" w:hAnsi="Arial" w:cs="Arial"/>
                <w:sz w:val="8"/>
                <w:szCs w:val="8"/>
                <w:lang w:val="es-BO"/>
              </w:rPr>
            </w:pPr>
          </w:p>
        </w:tc>
        <w:tc>
          <w:tcPr>
            <w:tcW w:w="305" w:type="dxa"/>
            <w:tcBorders>
              <w:top w:val="single" w:sz="4" w:space="0" w:color="auto"/>
            </w:tcBorders>
            <w:shd w:val="clear" w:color="auto" w:fill="auto"/>
          </w:tcPr>
          <w:p w14:paraId="500A12E5" w14:textId="77777777" w:rsidR="0063372B" w:rsidRPr="003C0DD8" w:rsidRDefault="0063372B" w:rsidP="00487D19">
            <w:pPr>
              <w:rPr>
                <w:rFonts w:ascii="Arial" w:hAnsi="Arial" w:cs="Arial"/>
                <w:sz w:val="8"/>
                <w:szCs w:val="8"/>
                <w:lang w:val="es-BO"/>
              </w:rPr>
            </w:pPr>
          </w:p>
        </w:tc>
        <w:tc>
          <w:tcPr>
            <w:tcW w:w="272" w:type="dxa"/>
            <w:tcBorders>
              <w:top w:val="single" w:sz="4" w:space="0" w:color="auto"/>
            </w:tcBorders>
            <w:shd w:val="clear" w:color="auto" w:fill="auto"/>
          </w:tcPr>
          <w:p w14:paraId="2D83C3F1" w14:textId="77777777" w:rsidR="0063372B" w:rsidRPr="003C0DD8" w:rsidRDefault="0063372B" w:rsidP="00487D19">
            <w:pPr>
              <w:rPr>
                <w:rFonts w:ascii="Arial" w:hAnsi="Arial" w:cs="Arial"/>
                <w:sz w:val="8"/>
                <w:szCs w:val="8"/>
                <w:lang w:val="es-BO"/>
              </w:rPr>
            </w:pPr>
          </w:p>
        </w:tc>
        <w:tc>
          <w:tcPr>
            <w:tcW w:w="257" w:type="dxa"/>
            <w:tcBorders>
              <w:top w:val="single" w:sz="4" w:space="0" w:color="auto"/>
            </w:tcBorders>
            <w:shd w:val="clear" w:color="auto" w:fill="auto"/>
          </w:tcPr>
          <w:p w14:paraId="3300CBD8" w14:textId="77777777" w:rsidR="0063372B" w:rsidRPr="003C0DD8" w:rsidRDefault="0063372B" w:rsidP="00487D19">
            <w:pPr>
              <w:rPr>
                <w:rFonts w:ascii="Arial" w:hAnsi="Arial" w:cs="Arial"/>
                <w:sz w:val="8"/>
                <w:szCs w:val="8"/>
                <w:lang w:val="es-BO"/>
              </w:rPr>
            </w:pPr>
          </w:p>
        </w:tc>
        <w:tc>
          <w:tcPr>
            <w:tcW w:w="257" w:type="dxa"/>
            <w:tcBorders>
              <w:top w:val="single" w:sz="4" w:space="0" w:color="auto"/>
            </w:tcBorders>
            <w:shd w:val="clear" w:color="auto" w:fill="auto"/>
          </w:tcPr>
          <w:p w14:paraId="4098E866" w14:textId="77777777" w:rsidR="0063372B" w:rsidRPr="003C0DD8" w:rsidRDefault="0063372B" w:rsidP="00487D19">
            <w:pPr>
              <w:rPr>
                <w:rFonts w:ascii="Arial" w:hAnsi="Arial" w:cs="Arial"/>
                <w:sz w:val="8"/>
                <w:szCs w:val="8"/>
                <w:lang w:val="es-BO"/>
              </w:rPr>
            </w:pPr>
          </w:p>
        </w:tc>
        <w:tc>
          <w:tcPr>
            <w:tcW w:w="257" w:type="dxa"/>
            <w:tcBorders>
              <w:top w:val="single" w:sz="4" w:space="0" w:color="auto"/>
            </w:tcBorders>
            <w:shd w:val="clear" w:color="auto" w:fill="auto"/>
          </w:tcPr>
          <w:p w14:paraId="45185D1B" w14:textId="77777777" w:rsidR="0063372B" w:rsidRPr="003C0DD8" w:rsidRDefault="0063372B" w:rsidP="00487D19">
            <w:pPr>
              <w:rPr>
                <w:rFonts w:ascii="Arial" w:hAnsi="Arial" w:cs="Arial"/>
                <w:sz w:val="8"/>
                <w:szCs w:val="8"/>
                <w:lang w:val="es-BO"/>
              </w:rPr>
            </w:pPr>
          </w:p>
        </w:tc>
        <w:tc>
          <w:tcPr>
            <w:tcW w:w="257" w:type="dxa"/>
            <w:tcBorders>
              <w:top w:val="single" w:sz="4" w:space="0" w:color="auto"/>
            </w:tcBorders>
            <w:shd w:val="clear" w:color="auto" w:fill="auto"/>
          </w:tcPr>
          <w:p w14:paraId="52B8BCA9" w14:textId="77777777" w:rsidR="0063372B" w:rsidRPr="003C0DD8" w:rsidRDefault="0063372B" w:rsidP="00487D19">
            <w:pPr>
              <w:rPr>
                <w:rFonts w:ascii="Arial" w:hAnsi="Arial" w:cs="Arial"/>
                <w:sz w:val="8"/>
                <w:szCs w:val="8"/>
                <w:lang w:val="es-BO"/>
              </w:rPr>
            </w:pPr>
          </w:p>
        </w:tc>
        <w:tc>
          <w:tcPr>
            <w:tcW w:w="257" w:type="dxa"/>
            <w:tcBorders>
              <w:top w:val="single" w:sz="4" w:space="0" w:color="auto"/>
            </w:tcBorders>
            <w:shd w:val="clear" w:color="auto" w:fill="auto"/>
          </w:tcPr>
          <w:p w14:paraId="142A6FCC" w14:textId="77777777" w:rsidR="0063372B" w:rsidRPr="003C0DD8" w:rsidRDefault="0063372B" w:rsidP="00487D19">
            <w:pPr>
              <w:rPr>
                <w:rFonts w:ascii="Arial" w:hAnsi="Arial" w:cs="Arial"/>
                <w:sz w:val="8"/>
                <w:szCs w:val="8"/>
                <w:lang w:val="es-BO"/>
              </w:rPr>
            </w:pPr>
          </w:p>
        </w:tc>
        <w:tc>
          <w:tcPr>
            <w:tcW w:w="257" w:type="dxa"/>
            <w:tcBorders>
              <w:top w:val="single" w:sz="4" w:space="0" w:color="auto"/>
            </w:tcBorders>
            <w:shd w:val="clear" w:color="auto" w:fill="auto"/>
          </w:tcPr>
          <w:p w14:paraId="3B0F94C4" w14:textId="77777777" w:rsidR="0063372B" w:rsidRPr="003C0DD8" w:rsidRDefault="0063372B" w:rsidP="00487D19">
            <w:pPr>
              <w:rPr>
                <w:rFonts w:ascii="Arial" w:hAnsi="Arial" w:cs="Arial"/>
                <w:sz w:val="8"/>
                <w:szCs w:val="8"/>
                <w:lang w:val="es-BO"/>
              </w:rPr>
            </w:pPr>
          </w:p>
        </w:tc>
        <w:tc>
          <w:tcPr>
            <w:tcW w:w="272" w:type="dxa"/>
            <w:tcBorders>
              <w:top w:val="single" w:sz="4" w:space="0" w:color="auto"/>
            </w:tcBorders>
            <w:shd w:val="clear" w:color="auto" w:fill="auto"/>
          </w:tcPr>
          <w:p w14:paraId="5FCAEAC2" w14:textId="77777777" w:rsidR="0063372B" w:rsidRPr="003C0DD8" w:rsidRDefault="0063372B" w:rsidP="00487D19">
            <w:pPr>
              <w:rPr>
                <w:rFonts w:ascii="Arial" w:hAnsi="Arial" w:cs="Arial"/>
                <w:sz w:val="8"/>
                <w:szCs w:val="8"/>
                <w:lang w:val="es-BO"/>
              </w:rPr>
            </w:pPr>
          </w:p>
        </w:tc>
        <w:tc>
          <w:tcPr>
            <w:tcW w:w="305" w:type="dxa"/>
            <w:tcBorders>
              <w:top w:val="single" w:sz="4" w:space="0" w:color="auto"/>
            </w:tcBorders>
            <w:shd w:val="clear" w:color="auto" w:fill="auto"/>
          </w:tcPr>
          <w:p w14:paraId="069D003A" w14:textId="77777777" w:rsidR="0063372B" w:rsidRPr="003C0DD8" w:rsidRDefault="0063372B" w:rsidP="00487D19">
            <w:pPr>
              <w:rPr>
                <w:rFonts w:ascii="Arial" w:hAnsi="Arial" w:cs="Arial"/>
                <w:sz w:val="8"/>
                <w:szCs w:val="8"/>
                <w:lang w:val="es-BO"/>
              </w:rPr>
            </w:pPr>
          </w:p>
        </w:tc>
        <w:tc>
          <w:tcPr>
            <w:tcW w:w="272" w:type="dxa"/>
            <w:tcBorders>
              <w:top w:val="single" w:sz="4" w:space="0" w:color="auto"/>
            </w:tcBorders>
            <w:shd w:val="clear" w:color="auto" w:fill="auto"/>
          </w:tcPr>
          <w:p w14:paraId="501E6C30" w14:textId="77777777" w:rsidR="0063372B" w:rsidRPr="003C0DD8" w:rsidRDefault="0063372B" w:rsidP="00487D19">
            <w:pPr>
              <w:rPr>
                <w:rFonts w:ascii="Arial" w:hAnsi="Arial" w:cs="Arial"/>
                <w:sz w:val="8"/>
                <w:szCs w:val="8"/>
                <w:lang w:val="es-BO"/>
              </w:rPr>
            </w:pPr>
          </w:p>
        </w:tc>
        <w:tc>
          <w:tcPr>
            <w:tcW w:w="305" w:type="dxa"/>
            <w:tcBorders>
              <w:top w:val="single" w:sz="4" w:space="0" w:color="auto"/>
            </w:tcBorders>
            <w:shd w:val="clear" w:color="auto" w:fill="auto"/>
          </w:tcPr>
          <w:p w14:paraId="3A295357" w14:textId="77777777" w:rsidR="0063372B" w:rsidRPr="003C0DD8" w:rsidRDefault="0063372B" w:rsidP="00487D19">
            <w:pPr>
              <w:rPr>
                <w:rFonts w:ascii="Arial" w:hAnsi="Arial" w:cs="Arial"/>
                <w:sz w:val="8"/>
                <w:szCs w:val="8"/>
                <w:lang w:val="es-BO"/>
              </w:rPr>
            </w:pPr>
          </w:p>
        </w:tc>
        <w:tc>
          <w:tcPr>
            <w:tcW w:w="257" w:type="dxa"/>
            <w:tcBorders>
              <w:top w:val="single" w:sz="4" w:space="0" w:color="auto"/>
            </w:tcBorders>
            <w:shd w:val="clear" w:color="auto" w:fill="auto"/>
          </w:tcPr>
          <w:p w14:paraId="5E6F0BA4" w14:textId="77777777" w:rsidR="0063372B" w:rsidRPr="003C0DD8" w:rsidRDefault="0063372B" w:rsidP="00487D19">
            <w:pPr>
              <w:rPr>
                <w:rFonts w:ascii="Arial" w:hAnsi="Arial" w:cs="Arial"/>
                <w:sz w:val="8"/>
                <w:szCs w:val="8"/>
                <w:lang w:val="es-BO"/>
              </w:rPr>
            </w:pPr>
          </w:p>
        </w:tc>
        <w:tc>
          <w:tcPr>
            <w:tcW w:w="271" w:type="dxa"/>
            <w:tcBorders>
              <w:top w:val="single" w:sz="4" w:space="0" w:color="auto"/>
            </w:tcBorders>
            <w:shd w:val="clear" w:color="auto" w:fill="auto"/>
          </w:tcPr>
          <w:p w14:paraId="651E8704" w14:textId="77777777" w:rsidR="0063372B" w:rsidRPr="003C0DD8" w:rsidRDefault="0063372B" w:rsidP="00487D19">
            <w:pPr>
              <w:rPr>
                <w:rFonts w:ascii="Arial" w:hAnsi="Arial" w:cs="Arial"/>
                <w:sz w:val="8"/>
                <w:szCs w:val="8"/>
                <w:lang w:val="es-BO"/>
              </w:rPr>
            </w:pPr>
          </w:p>
        </w:tc>
        <w:tc>
          <w:tcPr>
            <w:tcW w:w="268" w:type="dxa"/>
            <w:tcBorders>
              <w:top w:val="single" w:sz="4" w:space="0" w:color="auto"/>
            </w:tcBorders>
            <w:shd w:val="clear" w:color="auto" w:fill="auto"/>
          </w:tcPr>
          <w:p w14:paraId="5F2E88A1" w14:textId="77777777" w:rsidR="0063372B" w:rsidRPr="003C0DD8" w:rsidRDefault="0063372B" w:rsidP="00487D19">
            <w:pPr>
              <w:rPr>
                <w:rFonts w:ascii="Arial" w:hAnsi="Arial" w:cs="Arial"/>
                <w:sz w:val="8"/>
                <w:szCs w:val="8"/>
                <w:lang w:val="es-BO"/>
              </w:rPr>
            </w:pPr>
          </w:p>
        </w:tc>
        <w:tc>
          <w:tcPr>
            <w:tcW w:w="265" w:type="dxa"/>
            <w:tcBorders>
              <w:top w:val="single" w:sz="4" w:space="0" w:color="auto"/>
            </w:tcBorders>
            <w:shd w:val="clear" w:color="auto" w:fill="auto"/>
          </w:tcPr>
          <w:p w14:paraId="173C8313" w14:textId="77777777" w:rsidR="0063372B" w:rsidRPr="003C0DD8" w:rsidRDefault="0063372B" w:rsidP="00487D19">
            <w:pPr>
              <w:rPr>
                <w:rFonts w:ascii="Arial" w:hAnsi="Arial" w:cs="Arial"/>
                <w:sz w:val="8"/>
                <w:szCs w:val="8"/>
                <w:lang w:val="es-BO"/>
              </w:rPr>
            </w:pPr>
          </w:p>
        </w:tc>
        <w:tc>
          <w:tcPr>
            <w:tcW w:w="257" w:type="dxa"/>
            <w:tcBorders>
              <w:top w:val="single" w:sz="4" w:space="0" w:color="auto"/>
            </w:tcBorders>
            <w:shd w:val="clear" w:color="auto" w:fill="auto"/>
          </w:tcPr>
          <w:p w14:paraId="077D29AD" w14:textId="77777777" w:rsidR="0063372B" w:rsidRPr="003C0DD8" w:rsidRDefault="0063372B" w:rsidP="00487D19">
            <w:pPr>
              <w:rPr>
                <w:rFonts w:ascii="Arial" w:hAnsi="Arial" w:cs="Arial"/>
                <w:sz w:val="8"/>
                <w:szCs w:val="8"/>
                <w:lang w:val="es-BO"/>
              </w:rPr>
            </w:pPr>
          </w:p>
        </w:tc>
        <w:tc>
          <w:tcPr>
            <w:tcW w:w="257" w:type="dxa"/>
            <w:tcBorders>
              <w:top w:val="single" w:sz="4" w:space="0" w:color="auto"/>
            </w:tcBorders>
            <w:shd w:val="clear" w:color="auto" w:fill="auto"/>
          </w:tcPr>
          <w:p w14:paraId="67B4870B" w14:textId="77777777" w:rsidR="0063372B" w:rsidRPr="003C0DD8" w:rsidRDefault="0063372B" w:rsidP="00487D19">
            <w:pPr>
              <w:rPr>
                <w:rFonts w:ascii="Arial" w:hAnsi="Arial" w:cs="Arial"/>
                <w:sz w:val="8"/>
                <w:szCs w:val="8"/>
                <w:lang w:val="es-BO"/>
              </w:rPr>
            </w:pPr>
          </w:p>
        </w:tc>
        <w:tc>
          <w:tcPr>
            <w:tcW w:w="257" w:type="dxa"/>
            <w:tcBorders>
              <w:top w:val="single" w:sz="4" w:space="0" w:color="auto"/>
            </w:tcBorders>
            <w:shd w:val="clear" w:color="auto" w:fill="auto"/>
          </w:tcPr>
          <w:p w14:paraId="13ADAFDA" w14:textId="77777777" w:rsidR="0063372B" w:rsidRPr="003C0DD8" w:rsidRDefault="0063372B" w:rsidP="00487D19">
            <w:pPr>
              <w:rPr>
                <w:rFonts w:ascii="Arial" w:hAnsi="Arial" w:cs="Arial"/>
                <w:sz w:val="8"/>
                <w:szCs w:val="8"/>
                <w:lang w:val="es-BO"/>
              </w:rPr>
            </w:pPr>
          </w:p>
        </w:tc>
        <w:tc>
          <w:tcPr>
            <w:tcW w:w="257" w:type="dxa"/>
            <w:tcBorders>
              <w:right w:val="single" w:sz="12" w:space="0" w:color="244061" w:themeColor="accent1" w:themeShade="80"/>
            </w:tcBorders>
            <w:shd w:val="clear" w:color="auto" w:fill="auto"/>
          </w:tcPr>
          <w:p w14:paraId="09400588" w14:textId="77777777" w:rsidR="0063372B" w:rsidRPr="003C0DD8" w:rsidRDefault="0063372B" w:rsidP="00487D19">
            <w:pPr>
              <w:rPr>
                <w:rFonts w:ascii="Arial" w:hAnsi="Arial" w:cs="Arial"/>
                <w:sz w:val="8"/>
                <w:szCs w:val="8"/>
                <w:lang w:val="es-BO"/>
              </w:rPr>
            </w:pPr>
          </w:p>
        </w:tc>
      </w:tr>
      <w:tr w:rsidR="00B84D85" w:rsidRPr="003C0DD8" w14:paraId="515A0126" w14:textId="77777777" w:rsidTr="009D17D4">
        <w:trPr>
          <w:jc w:val="center"/>
        </w:trPr>
        <w:tc>
          <w:tcPr>
            <w:tcW w:w="1836" w:type="dxa"/>
            <w:gridSpan w:val="8"/>
            <w:tcBorders>
              <w:left w:val="single" w:sz="12" w:space="0" w:color="244061" w:themeColor="accent1" w:themeShade="80"/>
              <w:right w:val="single" w:sz="4" w:space="0" w:color="auto"/>
            </w:tcBorders>
            <w:vAlign w:val="center"/>
          </w:tcPr>
          <w:p w14:paraId="20ACE5F3" w14:textId="77777777" w:rsidR="00B84D85" w:rsidRPr="003C0DD8" w:rsidRDefault="00B84D85" w:rsidP="00487D19">
            <w:pPr>
              <w:jc w:val="right"/>
              <w:rPr>
                <w:rFonts w:ascii="Arial" w:hAnsi="Arial" w:cs="Arial"/>
                <w:sz w:val="16"/>
                <w:szCs w:val="2"/>
                <w:lang w:val="es-BO"/>
              </w:rPr>
            </w:pPr>
            <w:r w:rsidRPr="003C0DD8">
              <w:rPr>
                <w:rFonts w:ascii="Arial" w:hAnsi="Arial" w:cs="Arial"/>
                <w:sz w:val="16"/>
                <w:szCs w:val="16"/>
                <w:lang w:val="es-BO"/>
              </w:rPr>
              <w:t>Método de Selección y Adjudicación</w:t>
            </w:r>
          </w:p>
        </w:tc>
        <w:tc>
          <w:tcPr>
            <w:tcW w:w="2707"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FC980A4" w14:textId="77777777" w:rsidR="00B84D85" w:rsidRPr="003C0DD8" w:rsidRDefault="00B84D85" w:rsidP="00BE5296">
            <w:pPr>
              <w:jc w:val="center"/>
              <w:rPr>
                <w:rFonts w:ascii="Arial" w:hAnsi="Arial" w:cs="Arial"/>
                <w:sz w:val="16"/>
                <w:szCs w:val="2"/>
                <w:lang w:val="es-BO"/>
              </w:rPr>
            </w:pPr>
            <w:r w:rsidRPr="003C0DD8">
              <w:rPr>
                <w:rFonts w:ascii="Arial" w:hAnsi="Arial" w:cs="Arial"/>
                <w:sz w:val="16"/>
                <w:szCs w:val="16"/>
                <w:lang w:val="es-BO"/>
              </w:rPr>
              <w:t>Precio Evaluado más Bajo</w:t>
            </w:r>
          </w:p>
        </w:tc>
        <w:tc>
          <w:tcPr>
            <w:tcW w:w="305" w:type="dxa"/>
            <w:tcBorders>
              <w:left w:val="single" w:sz="4" w:space="0" w:color="auto"/>
            </w:tcBorders>
            <w:shd w:val="clear" w:color="auto" w:fill="auto"/>
          </w:tcPr>
          <w:p w14:paraId="2059173B" w14:textId="77777777" w:rsidR="00B84D85" w:rsidRPr="003C0DD8" w:rsidRDefault="00B84D85" w:rsidP="00487D19">
            <w:pPr>
              <w:rPr>
                <w:rFonts w:ascii="Arial" w:hAnsi="Arial" w:cs="Arial"/>
                <w:sz w:val="16"/>
                <w:szCs w:val="2"/>
                <w:lang w:val="es-BO"/>
              </w:rPr>
            </w:pPr>
          </w:p>
        </w:tc>
        <w:tc>
          <w:tcPr>
            <w:tcW w:w="2663" w:type="dxa"/>
            <w:gridSpan w:val="10"/>
            <w:tcBorders>
              <w:left w:val="nil"/>
            </w:tcBorders>
          </w:tcPr>
          <w:p w14:paraId="14DCEB75" w14:textId="77777777" w:rsidR="00B84D85" w:rsidRPr="003C0DD8" w:rsidRDefault="00B84D85" w:rsidP="00487D19">
            <w:pPr>
              <w:rPr>
                <w:rFonts w:ascii="Arial" w:hAnsi="Arial" w:cs="Arial"/>
                <w:sz w:val="16"/>
                <w:szCs w:val="2"/>
                <w:lang w:val="es-BO"/>
              </w:rPr>
            </w:pPr>
          </w:p>
        </w:tc>
        <w:tc>
          <w:tcPr>
            <w:tcW w:w="305" w:type="dxa"/>
          </w:tcPr>
          <w:p w14:paraId="7A41A3BE" w14:textId="77777777" w:rsidR="00B84D85" w:rsidRPr="003C0DD8" w:rsidRDefault="00B84D85" w:rsidP="00487D19">
            <w:pPr>
              <w:rPr>
                <w:rFonts w:ascii="Arial" w:hAnsi="Arial" w:cs="Arial"/>
                <w:sz w:val="16"/>
                <w:szCs w:val="2"/>
                <w:lang w:val="es-BO"/>
              </w:rPr>
            </w:pPr>
          </w:p>
        </w:tc>
        <w:tc>
          <w:tcPr>
            <w:tcW w:w="257" w:type="dxa"/>
          </w:tcPr>
          <w:p w14:paraId="4333B1B9" w14:textId="77777777" w:rsidR="00B84D85" w:rsidRPr="003C0DD8" w:rsidRDefault="00B84D85" w:rsidP="00487D19">
            <w:pPr>
              <w:rPr>
                <w:rFonts w:ascii="Arial" w:hAnsi="Arial" w:cs="Arial"/>
                <w:sz w:val="16"/>
                <w:szCs w:val="2"/>
                <w:lang w:val="es-BO"/>
              </w:rPr>
            </w:pPr>
          </w:p>
        </w:tc>
        <w:tc>
          <w:tcPr>
            <w:tcW w:w="271" w:type="dxa"/>
          </w:tcPr>
          <w:p w14:paraId="3135F03B" w14:textId="77777777" w:rsidR="00B84D85" w:rsidRPr="003C0DD8" w:rsidRDefault="00B84D85" w:rsidP="00487D19">
            <w:pPr>
              <w:rPr>
                <w:rFonts w:ascii="Arial" w:hAnsi="Arial" w:cs="Arial"/>
                <w:sz w:val="16"/>
                <w:szCs w:val="2"/>
                <w:lang w:val="es-BO"/>
              </w:rPr>
            </w:pPr>
          </w:p>
        </w:tc>
        <w:tc>
          <w:tcPr>
            <w:tcW w:w="268" w:type="dxa"/>
          </w:tcPr>
          <w:p w14:paraId="7D4DE218" w14:textId="77777777" w:rsidR="00B84D85" w:rsidRPr="003C0DD8" w:rsidRDefault="00B84D85" w:rsidP="00487D19">
            <w:pPr>
              <w:rPr>
                <w:rFonts w:ascii="Arial" w:hAnsi="Arial" w:cs="Arial"/>
                <w:sz w:val="16"/>
                <w:szCs w:val="2"/>
                <w:lang w:val="es-BO"/>
              </w:rPr>
            </w:pPr>
          </w:p>
        </w:tc>
        <w:tc>
          <w:tcPr>
            <w:tcW w:w="265" w:type="dxa"/>
          </w:tcPr>
          <w:p w14:paraId="2FE7AAAE" w14:textId="77777777" w:rsidR="00B84D85" w:rsidRPr="003C0DD8" w:rsidRDefault="00B84D85" w:rsidP="00487D19">
            <w:pPr>
              <w:rPr>
                <w:rFonts w:ascii="Arial" w:hAnsi="Arial" w:cs="Arial"/>
                <w:sz w:val="16"/>
                <w:szCs w:val="2"/>
                <w:lang w:val="es-BO"/>
              </w:rPr>
            </w:pPr>
          </w:p>
        </w:tc>
        <w:tc>
          <w:tcPr>
            <w:tcW w:w="257" w:type="dxa"/>
          </w:tcPr>
          <w:p w14:paraId="658BA7B4" w14:textId="77777777" w:rsidR="00B84D85" w:rsidRPr="003C0DD8" w:rsidRDefault="00B84D85" w:rsidP="00487D19">
            <w:pPr>
              <w:rPr>
                <w:rFonts w:ascii="Arial" w:hAnsi="Arial" w:cs="Arial"/>
                <w:sz w:val="16"/>
                <w:szCs w:val="2"/>
                <w:lang w:val="es-BO"/>
              </w:rPr>
            </w:pPr>
          </w:p>
        </w:tc>
        <w:tc>
          <w:tcPr>
            <w:tcW w:w="257" w:type="dxa"/>
          </w:tcPr>
          <w:p w14:paraId="39ADA412" w14:textId="77777777" w:rsidR="00B84D85" w:rsidRPr="003C0DD8" w:rsidRDefault="00B84D85" w:rsidP="00487D19">
            <w:pPr>
              <w:rPr>
                <w:rFonts w:ascii="Arial" w:hAnsi="Arial" w:cs="Arial"/>
                <w:sz w:val="16"/>
                <w:szCs w:val="2"/>
                <w:lang w:val="es-BO"/>
              </w:rPr>
            </w:pPr>
          </w:p>
        </w:tc>
        <w:tc>
          <w:tcPr>
            <w:tcW w:w="257" w:type="dxa"/>
          </w:tcPr>
          <w:p w14:paraId="557C0DCB" w14:textId="77777777" w:rsidR="00B84D85" w:rsidRPr="003C0DD8" w:rsidRDefault="00B84D85" w:rsidP="00487D19">
            <w:pPr>
              <w:rPr>
                <w:rFonts w:ascii="Arial" w:hAnsi="Arial" w:cs="Arial"/>
                <w:sz w:val="16"/>
                <w:szCs w:val="2"/>
                <w:lang w:val="es-BO"/>
              </w:rPr>
            </w:pPr>
          </w:p>
        </w:tc>
        <w:tc>
          <w:tcPr>
            <w:tcW w:w="257" w:type="dxa"/>
            <w:tcBorders>
              <w:right w:val="single" w:sz="12" w:space="0" w:color="244061" w:themeColor="accent1" w:themeShade="80"/>
            </w:tcBorders>
          </w:tcPr>
          <w:p w14:paraId="132A1AFC" w14:textId="77777777" w:rsidR="00B84D85" w:rsidRPr="003C0DD8" w:rsidRDefault="00B84D85" w:rsidP="00487D19">
            <w:pPr>
              <w:rPr>
                <w:rFonts w:ascii="Arial" w:hAnsi="Arial" w:cs="Arial"/>
                <w:sz w:val="16"/>
                <w:szCs w:val="2"/>
                <w:lang w:val="es-BO"/>
              </w:rPr>
            </w:pPr>
          </w:p>
        </w:tc>
      </w:tr>
      <w:tr w:rsidR="00165031" w:rsidRPr="003C0DD8" w14:paraId="6B55D12D" w14:textId="77777777" w:rsidTr="009D17D4">
        <w:trPr>
          <w:jc w:val="center"/>
        </w:trPr>
        <w:tc>
          <w:tcPr>
            <w:tcW w:w="1836" w:type="dxa"/>
            <w:gridSpan w:val="8"/>
            <w:tcBorders>
              <w:left w:val="single" w:sz="12" w:space="0" w:color="244061" w:themeColor="accent1" w:themeShade="80"/>
            </w:tcBorders>
            <w:shd w:val="clear" w:color="auto" w:fill="auto"/>
            <w:vAlign w:val="center"/>
          </w:tcPr>
          <w:p w14:paraId="04EAF336" w14:textId="77777777" w:rsidR="0063372B" w:rsidRPr="003C0DD8" w:rsidRDefault="0063372B" w:rsidP="00487D19">
            <w:pPr>
              <w:jc w:val="right"/>
              <w:rPr>
                <w:rFonts w:ascii="Arial" w:hAnsi="Arial" w:cs="Arial"/>
                <w:sz w:val="8"/>
                <w:szCs w:val="8"/>
                <w:lang w:val="es-BO"/>
              </w:rPr>
            </w:pPr>
          </w:p>
        </w:tc>
        <w:tc>
          <w:tcPr>
            <w:tcW w:w="323" w:type="dxa"/>
            <w:tcBorders>
              <w:top w:val="single" w:sz="4" w:space="0" w:color="auto"/>
              <w:bottom w:val="single" w:sz="4" w:space="0" w:color="auto"/>
            </w:tcBorders>
            <w:shd w:val="clear" w:color="auto" w:fill="auto"/>
          </w:tcPr>
          <w:p w14:paraId="44812161" w14:textId="77777777" w:rsidR="0063372B" w:rsidRPr="003C0DD8" w:rsidRDefault="0063372B" w:rsidP="00487D19">
            <w:pPr>
              <w:rPr>
                <w:rFonts w:ascii="Arial" w:hAnsi="Arial" w:cs="Arial"/>
                <w:sz w:val="8"/>
                <w:szCs w:val="8"/>
                <w:lang w:val="es-BO"/>
              </w:rPr>
            </w:pPr>
          </w:p>
        </w:tc>
        <w:tc>
          <w:tcPr>
            <w:tcW w:w="305" w:type="dxa"/>
            <w:tcBorders>
              <w:bottom w:val="single" w:sz="4" w:space="0" w:color="auto"/>
            </w:tcBorders>
            <w:shd w:val="clear" w:color="auto" w:fill="auto"/>
          </w:tcPr>
          <w:p w14:paraId="28EA5A03" w14:textId="77777777" w:rsidR="0063372B" w:rsidRPr="003C0DD8" w:rsidRDefault="0063372B" w:rsidP="00487D19">
            <w:pPr>
              <w:rPr>
                <w:rFonts w:ascii="Arial" w:hAnsi="Arial" w:cs="Arial"/>
                <w:sz w:val="8"/>
                <w:szCs w:val="8"/>
                <w:lang w:val="es-BO"/>
              </w:rPr>
            </w:pPr>
          </w:p>
        </w:tc>
        <w:tc>
          <w:tcPr>
            <w:tcW w:w="279" w:type="dxa"/>
            <w:gridSpan w:val="2"/>
            <w:tcBorders>
              <w:bottom w:val="single" w:sz="4" w:space="0" w:color="auto"/>
            </w:tcBorders>
            <w:shd w:val="clear" w:color="auto" w:fill="auto"/>
          </w:tcPr>
          <w:p w14:paraId="418BDB6A" w14:textId="77777777" w:rsidR="0063372B" w:rsidRPr="003C0DD8" w:rsidRDefault="0063372B" w:rsidP="00487D19">
            <w:pPr>
              <w:rPr>
                <w:rFonts w:ascii="Arial" w:hAnsi="Arial" w:cs="Arial"/>
                <w:sz w:val="8"/>
                <w:szCs w:val="8"/>
                <w:lang w:val="es-BO"/>
              </w:rPr>
            </w:pPr>
          </w:p>
        </w:tc>
        <w:tc>
          <w:tcPr>
            <w:tcW w:w="305" w:type="dxa"/>
            <w:tcBorders>
              <w:bottom w:val="single" w:sz="4" w:space="0" w:color="auto"/>
            </w:tcBorders>
            <w:shd w:val="clear" w:color="auto" w:fill="auto"/>
          </w:tcPr>
          <w:p w14:paraId="2D6D3F6F" w14:textId="77777777" w:rsidR="0063372B" w:rsidRPr="003C0DD8" w:rsidRDefault="0063372B" w:rsidP="00487D19">
            <w:pPr>
              <w:rPr>
                <w:rFonts w:ascii="Arial" w:hAnsi="Arial" w:cs="Arial"/>
                <w:sz w:val="8"/>
                <w:szCs w:val="8"/>
                <w:lang w:val="es-BO"/>
              </w:rPr>
            </w:pPr>
          </w:p>
        </w:tc>
        <w:tc>
          <w:tcPr>
            <w:tcW w:w="305" w:type="dxa"/>
            <w:tcBorders>
              <w:bottom w:val="single" w:sz="4" w:space="0" w:color="auto"/>
            </w:tcBorders>
            <w:shd w:val="clear" w:color="auto" w:fill="auto"/>
          </w:tcPr>
          <w:p w14:paraId="53275B91" w14:textId="77777777" w:rsidR="0063372B" w:rsidRPr="003C0DD8" w:rsidRDefault="0063372B" w:rsidP="00487D19">
            <w:pPr>
              <w:rPr>
                <w:rFonts w:ascii="Arial" w:hAnsi="Arial" w:cs="Arial"/>
                <w:sz w:val="8"/>
                <w:szCs w:val="8"/>
                <w:lang w:val="es-BO"/>
              </w:rPr>
            </w:pPr>
          </w:p>
        </w:tc>
        <w:tc>
          <w:tcPr>
            <w:tcW w:w="305" w:type="dxa"/>
            <w:tcBorders>
              <w:bottom w:val="single" w:sz="4" w:space="0" w:color="auto"/>
            </w:tcBorders>
            <w:shd w:val="clear" w:color="auto" w:fill="auto"/>
          </w:tcPr>
          <w:p w14:paraId="27F0A624" w14:textId="77777777" w:rsidR="0063372B" w:rsidRPr="003C0DD8" w:rsidRDefault="0063372B" w:rsidP="00487D19">
            <w:pPr>
              <w:rPr>
                <w:rFonts w:ascii="Arial" w:hAnsi="Arial" w:cs="Arial"/>
                <w:sz w:val="8"/>
                <w:szCs w:val="8"/>
                <w:lang w:val="es-BO"/>
              </w:rPr>
            </w:pPr>
          </w:p>
        </w:tc>
        <w:tc>
          <w:tcPr>
            <w:tcW w:w="305" w:type="dxa"/>
            <w:gridSpan w:val="2"/>
            <w:tcBorders>
              <w:bottom w:val="single" w:sz="4" w:space="0" w:color="auto"/>
            </w:tcBorders>
            <w:shd w:val="clear" w:color="auto" w:fill="auto"/>
          </w:tcPr>
          <w:p w14:paraId="56226C19" w14:textId="77777777" w:rsidR="0063372B" w:rsidRPr="003C0DD8" w:rsidRDefault="0063372B" w:rsidP="00487D19">
            <w:pPr>
              <w:rPr>
                <w:rFonts w:ascii="Arial" w:hAnsi="Arial" w:cs="Arial"/>
                <w:sz w:val="8"/>
                <w:szCs w:val="8"/>
                <w:lang w:val="es-BO"/>
              </w:rPr>
            </w:pPr>
          </w:p>
        </w:tc>
        <w:tc>
          <w:tcPr>
            <w:tcW w:w="275" w:type="dxa"/>
            <w:tcBorders>
              <w:bottom w:val="single" w:sz="4" w:space="0" w:color="auto"/>
            </w:tcBorders>
            <w:shd w:val="clear" w:color="auto" w:fill="auto"/>
          </w:tcPr>
          <w:p w14:paraId="0199DDB1" w14:textId="77777777" w:rsidR="0063372B" w:rsidRPr="003C0DD8" w:rsidRDefault="0063372B" w:rsidP="00487D19">
            <w:pPr>
              <w:rPr>
                <w:rFonts w:ascii="Arial" w:hAnsi="Arial" w:cs="Arial"/>
                <w:sz w:val="8"/>
                <w:szCs w:val="8"/>
                <w:lang w:val="es-BO"/>
              </w:rPr>
            </w:pPr>
          </w:p>
        </w:tc>
        <w:tc>
          <w:tcPr>
            <w:tcW w:w="305" w:type="dxa"/>
            <w:tcBorders>
              <w:bottom w:val="single" w:sz="4" w:space="0" w:color="auto"/>
            </w:tcBorders>
            <w:shd w:val="clear" w:color="auto" w:fill="auto"/>
          </w:tcPr>
          <w:p w14:paraId="06DA8447" w14:textId="77777777" w:rsidR="0063372B" w:rsidRPr="003C0DD8" w:rsidRDefault="0063372B" w:rsidP="00487D19">
            <w:pPr>
              <w:rPr>
                <w:rFonts w:ascii="Arial" w:hAnsi="Arial" w:cs="Arial"/>
                <w:sz w:val="8"/>
                <w:szCs w:val="8"/>
                <w:lang w:val="es-BO"/>
              </w:rPr>
            </w:pPr>
          </w:p>
        </w:tc>
        <w:tc>
          <w:tcPr>
            <w:tcW w:w="305" w:type="dxa"/>
            <w:tcBorders>
              <w:bottom w:val="single" w:sz="4" w:space="0" w:color="auto"/>
            </w:tcBorders>
            <w:shd w:val="clear" w:color="auto" w:fill="auto"/>
          </w:tcPr>
          <w:p w14:paraId="08115B62" w14:textId="77777777" w:rsidR="0063372B" w:rsidRPr="003C0DD8" w:rsidRDefault="0063372B" w:rsidP="00487D19">
            <w:pPr>
              <w:rPr>
                <w:rFonts w:ascii="Arial" w:hAnsi="Arial" w:cs="Arial"/>
                <w:sz w:val="8"/>
                <w:szCs w:val="8"/>
                <w:lang w:val="es-BO"/>
              </w:rPr>
            </w:pPr>
          </w:p>
        </w:tc>
        <w:tc>
          <w:tcPr>
            <w:tcW w:w="272" w:type="dxa"/>
            <w:tcBorders>
              <w:bottom w:val="single" w:sz="4" w:space="0" w:color="auto"/>
            </w:tcBorders>
            <w:shd w:val="clear" w:color="auto" w:fill="auto"/>
          </w:tcPr>
          <w:p w14:paraId="1CEB7770" w14:textId="77777777" w:rsidR="0063372B" w:rsidRPr="003C0DD8" w:rsidRDefault="0063372B" w:rsidP="00487D19">
            <w:pPr>
              <w:rPr>
                <w:rFonts w:ascii="Arial" w:hAnsi="Arial" w:cs="Arial"/>
                <w:sz w:val="8"/>
                <w:szCs w:val="8"/>
                <w:lang w:val="es-BO"/>
              </w:rPr>
            </w:pPr>
          </w:p>
        </w:tc>
        <w:tc>
          <w:tcPr>
            <w:tcW w:w="257" w:type="dxa"/>
            <w:tcBorders>
              <w:bottom w:val="single" w:sz="4" w:space="0" w:color="auto"/>
            </w:tcBorders>
            <w:shd w:val="clear" w:color="auto" w:fill="auto"/>
          </w:tcPr>
          <w:p w14:paraId="1051C1B2" w14:textId="77777777" w:rsidR="0063372B" w:rsidRPr="003C0DD8" w:rsidRDefault="0063372B" w:rsidP="00487D19">
            <w:pPr>
              <w:rPr>
                <w:rFonts w:ascii="Arial" w:hAnsi="Arial" w:cs="Arial"/>
                <w:sz w:val="8"/>
                <w:szCs w:val="8"/>
                <w:lang w:val="es-BO"/>
              </w:rPr>
            </w:pPr>
          </w:p>
        </w:tc>
        <w:tc>
          <w:tcPr>
            <w:tcW w:w="257" w:type="dxa"/>
            <w:tcBorders>
              <w:bottom w:val="single" w:sz="4" w:space="0" w:color="auto"/>
            </w:tcBorders>
            <w:shd w:val="clear" w:color="auto" w:fill="auto"/>
          </w:tcPr>
          <w:p w14:paraId="2B8075C3" w14:textId="77777777" w:rsidR="0063372B" w:rsidRPr="003C0DD8" w:rsidRDefault="0063372B" w:rsidP="00487D19">
            <w:pPr>
              <w:rPr>
                <w:rFonts w:ascii="Arial" w:hAnsi="Arial" w:cs="Arial"/>
                <w:sz w:val="8"/>
                <w:szCs w:val="8"/>
                <w:lang w:val="es-BO"/>
              </w:rPr>
            </w:pPr>
          </w:p>
        </w:tc>
        <w:tc>
          <w:tcPr>
            <w:tcW w:w="257" w:type="dxa"/>
            <w:shd w:val="clear" w:color="auto" w:fill="auto"/>
          </w:tcPr>
          <w:p w14:paraId="7A327C7C" w14:textId="77777777" w:rsidR="0063372B" w:rsidRPr="003C0DD8" w:rsidRDefault="0063372B" w:rsidP="00487D19">
            <w:pPr>
              <w:rPr>
                <w:rFonts w:ascii="Arial" w:hAnsi="Arial" w:cs="Arial"/>
                <w:sz w:val="8"/>
                <w:szCs w:val="8"/>
                <w:lang w:val="es-BO"/>
              </w:rPr>
            </w:pPr>
          </w:p>
        </w:tc>
        <w:tc>
          <w:tcPr>
            <w:tcW w:w="257" w:type="dxa"/>
            <w:shd w:val="clear" w:color="auto" w:fill="auto"/>
          </w:tcPr>
          <w:p w14:paraId="7DDEA3E8" w14:textId="77777777" w:rsidR="0063372B" w:rsidRPr="003C0DD8" w:rsidRDefault="0063372B" w:rsidP="00487D19">
            <w:pPr>
              <w:rPr>
                <w:rFonts w:ascii="Arial" w:hAnsi="Arial" w:cs="Arial"/>
                <w:sz w:val="8"/>
                <w:szCs w:val="8"/>
                <w:lang w:val="es-BO"/>
              </w:rPr>
            </w:pPr>
          </w:p>
        </w:tc>
        <w:tc>
          <w:tcPr>
            <w:tcW w:w="257" w:type="dxa"/>
            <w:shd w:val="clear" w:color="auto" w:fill="auto"/>
          </w:tcPr>
          <w:p w14:paraId="6142F171" w14:textId="77777777" w:rsidR="0063372B" w:rsidRPr="003C0DD8" w:rsidRDefault="0063372B" w:rsidP="00487D19">
            <w:pPr>
              <w:rPr>
                <w:rFonts w:ascii="Arial" w:hAnsi="Arial" w:cs="Arial"/>
                <w:sz w:val="8"/>
                <w:szCs w:val="8"/>
                <w:lang w:val="es-BO"/>
              </w:rPr>
            </w:pPr>
          </w:p>
        </w:tc>
        <w:tc>
          <w:tcPr>
            <w:tcW w:w="257" w:type="dxa"/>
            <w:shd w:val="clear" w:color="auto" w:fill="auto"/>
          </w:tcPr>
          <w:p w14:paraId="6035671F" w14:textId="77777777" w:rsidR="0063372B" w:rsidRPr="003C0DD8" w:rsidRDefault="0063372B" w:rsidP="00487D19">
            <w:pPr>
              <w:rPr>
                <w:rFonts w:ascii="Arial" w:hAnsi="Arial" w:cs="Arial"/>
                <w:sz w:val="8"/>
                <w:szCs w:val="8"/>
                <w:lang w:val="es-BO"/>
              </w:rPr>
            </w:pPr>
          </w:p>
        </w:tc>
        <w:tc>
          <w:tcPr>
            <w:tcW w:w="272" w:type="dxa"/>
            <w:shd w:val="clear" w:color="auto" w:fill="auto"/>
          </w:tcPr>
          <w:p w14:paraId="7BC1FFC0" w14:textId="77777777" w:rsidR="0063372B" w:rsidRPr="003C0DD8" w:rsidRDefault="0063372B" w:rsidP="00487D19">
            <w:pPr>
              <w:rPr>
                <w:rFonts w:ascii="Arial" w:hAnsi="Arial" w:cs="Arial"/>
                <w:sz w:val="8"/>
                <w:szCs w:val="8"/>
                <w:lang w:val="es-BO"/>
              </w:rPr>
            </w:pPr>
          </w:p>
        </w:tc>
        <w:tc>
          <w:tcPr>
            <w:tcW w:w="305" w:type="dxa"/>
            <w:shd w:val="clear" w:color="auto" w:fill="auto"/>
          </w:tcPr>
          <w:p w14:paraId="5C7D73BE" w14:textId="77777777" w:rsidR="0063372B" w:rsidRPr="003C0DD8" w:rsidRDefault="0063372B" w:rsidP="00487D19">
            <w:pPr>
              <w:rPr>
                <w:rFonts w:ascii="Arial" w:hAnsi="Arial" w:cs="Arial"/>
                <w:sz w:val="8"/>
                <w:szCs w:val="8"/>
                <w:lang w:val="es-BO"/>
              </w:rPr>
            </w:pPr>
          </w:p>
        </w:tc>
        <w:tc>
          <w:tcPr>
            <w:tcW w:w="272" w:type="dxa"/>
            <w:shd w:val="clear" w:color="auto" w:fill="auto"/>
          </w:tcPr>
          <w:p w14:paraId="53CE17C3" w14:textId="77777777" w:rsidR="0063372B" w:rsidRPr="003C0DD8" w:rsidRDefault="0063372B" w:rsidP="00487D19">
            <w:pPr>
              <w:rPr>
                <w:rFonts w:ascii="Arial" w:hAnsi="Arial" w:cs="Arial"/>
                <w:sz w:val="8"/>
                <w:szCs w:val="8"/>
                <w:lang w:val="es-BO"/>
              </w:rPr>
            </w:pPr>
          </w:p>
        </w:tc>
        <w:tc>
          <w:tcPr>
            <w:tcW w:w="305" w:type="dxa"/>
            <w:shd w:val="clear" w:color="auto" w:fill="auto"/>
          </w:tcPr>
          <w:p w14:paraId="24728895" w14:textId="77777777" w:rsidR="0063372B" w:rsidRPr="003C0DD8" w:rsidRDefault="0063372B" w:rsidP="00487D19">
            <w:pPr>
              <w:rPr>
                <w:rFonts w:ascii="Arial" w:hAnsi="Arial" w:cs="Arial"/>
                <w:sz w:val="8"/>
                <w:szCs w:val="8"/>
                <w:lang w:val="es-BO"/>
              </w:rPr>
            </w:pPr>
          </w:p>
        </w:tc>
        <w:tc>
          <w:tcPr>
            <w:tcW w:w="257" w:type="dxa"/>
            <w:shd w:val="clear" w:color="auto" w:fill="auto"/>
          </w:tcPr>
          <w:p w14:paraId="58EE6F74" w14:textId="77777777" w:rsidR="0063372B" w:rsidRPr="003C0DD8" w:rsidRDefault="0063372B" w:rsidP="00487D19">
            <w:pPr>
              <w:rPr>
                <w:rFonts w:ascii="Arial" w:hAnsi="Arial" w:cs="Arial"/>
                <w:sz w:val="8"/>
                <w:szCs w:val="8"/>
                <w:lang w:val="es-BO"/>
              </w:rPr>
            </w:pPr>
          </w:p>
        </w:tc>
        <w:tc>
          <w:tcPr>
            <w:tcW w:w="271" w:type="dxa"/>
            <w:shd w:val="clear" w:color="auto" w:fill="auto"/>
          </w:tcPr>
          <w:p w14:paraId="4E369F3D" w14:textId="77777777" w:rsidR="0063372B" w:rsidRPr="003C0DD8" w:rsidRDefault="0063372B" w:rsidP="00487D19">
            <w:pPr>
              <w:rPr>
                <w:rFonts w:ascii="Arial" w:hAnsi="Arial" w:cs="Arial"/>
                <w:sz w:val="8"/>
                <w:szCs w:val="8"/>
                <w:lang w:val="es-BO"/>
              </w:rPr>
            </w:pPr>
          </w:p>
        </w:tc>
        <w:tc>
          <w:tcPr>
            <w:tcW w:w="268" w:type="dxa"/>
            <w:shd w:val="clear" w:color="auto" w:fill="auto"/>
          </w:tcPr>
          <w:p w14:paraId="2087C8CB" w14:textId="77777777" w:rsidR="0063372B" w:rsidRPr="003C0DD8" w:rsidRDefault="0063372B" w:rsidP="00487D19">
            <w:pPr>
              <w:rPr>
                <w:rFonts w:ascii="Arial" w:hAnsi="Arial" w:cs="Arial"/>
                <w:sz w:val="8"/>
                <w:szCs w:val="8"/>
                <w:lang w:val="es-BO"/>
              </w:rPr>
            </w:pPr>
          </w:p>
        </w:tc>
        <w:tc>
          <w:tcPr>
            <w:tcW w:w="265" w:type="dxa"/>
            <w:shd w:val="clear" w:color="auto" w:fill="auto"/>
          </w:tcPr>
          <w:p w14:paraId="142EE13A" w14:textId="77777777" w:rsidR="0063372B" w:rsidRPr="003C0DD8" w:rsidRDefault="0063372B" w:rsidP="00487D19">
            <w:pPr>
              <w:rPr>
                <w:rFonts w:ascii="Arial" w:hAnsi="Arial" w:cs="Arial"/>
                <w:sz w:val="8"/>
                <w:szCs w:val="8"/>
                <w:lang w:val="es-BO"/>
              </w:rPr>
            </w:pPr>
          </w:p>
        </w:tc>
        <w:tc>
          <w:tcPr>
            <w:tcW w:w="257" w:type="dxa"/>
            <w:shd w:val="clear" w:color="auto" w:fill="auto"/>
          </w:tcPr>
          <w:p w14:paraId="65831A80" w14:textId="77777777" w:rsidR="0063372B" w:rsidRPr="003C0DD8" w:rsidRDefault="0063372B" w:rsidP="00487D19">
            <w:pPr>
              <w:rPr>
                <w:rFonts w:ascii="Arial" w:hAnsi="Arial" w:cs="Arial"/>
                <w:sz w:val="8"/>
                <w:szCs w:val="8"/>
                <w:lang w:val="es-BO"/>
              </w:rPr>
            </w:pPr>
          </w:p>
        </w:tc>
        <w:tc>
          <w:tcPr>
            <w:tcW w:w="257" w:type="dxa"/>
            <w:shd w:val="clear" w:color="auto" w:fill="auto"/>
          </w:tcPr>
          <w:p w14:paraId="719C95AF" w14:textId="77777777" w:rsidR="0063372B" w:rsidRPr="003C0DD8" w:rsidRDefault="0063372B" w:rsidP="00487D19">
            <w:pPr>
              <w:rPr>
                <w:rFonts w:ascii="Arial" w:hAnsi="Arial" w:cs="Arial"/>
                <w:sz w:val="8"/>
                <w:szCs w:val="8"/>
                <w:lang w:val="es-BO"/>
              </w:rPr>
            </w:pPr>
          </w:p>
        </w:tc>
        <w:tc>
          <w:tcPr>
            <w:tcW w:w="257" w:type="dxa"/>
            <w:shd w:val="clear" w:color="auto" w:fill="auto"/>
          </w:tcPr>
          <w:p w14:paraId="1F275E13" w14:textId="77777777" w:rsidR="0063372B" w:rsidRPr="003C0DD8" w:rsidRDefault="0063372B" w:rsidP="00487D19">
            <w:pPr>
              <w:rPr>
                <w:rFonts w:ascii="Arial" w:hAnsi="Arial" w:cs="Arial"/>
                <w:sz w:val="8"/>
                <w:szCs w:val="8"/>
                <w:lang w:val="es-BO"/>
              </w:rPr>
            </w:pPr>
          </w:p>
        </w:tc>
        <w:tc>
          <w:tcPr>
            <w:tcW w:w="257" w:type="dxa"/>
            <w:tcBorders>
              <w:right w:val="single" w:sz="12" w:space="0" w:color="244061" w:themeColor="accent1" w:themeShade="80"/>
            </w:tcBorders>
            <w:shd w:val="clear" w:color="auto" w:fill="auto"/>
          </w:tcPr>
          <w:p w14:paraId="4450D059" w14:textId="77777777" w:rsidR="0063372B" w:rsidRPr="003C0DD8" w:rsidRDefault="0063372B" w:rsidP="00487D19">
            <w:pPr>
              <w:rPr>
                <w:rFonts w:ascii="Arial" w:hAnsi="Arial" w:cs="Arial"/>
                <w:sz w:val="8"/>
                <w:szCs w:val="8"/>
                <w:lang w:val="es-BO"/>
              </w:rPr>
            </w:pPr>
          </w:p>
        </w:tc>
      </w:tr>
      <w:tr w:rsidR="0063372B" w:rsidRPr="003C0DD8" w14:paraId="46F14700" w14:textId="77777777" w:rsidTr="009D17D4">
        <w:trPr>
          <w:jc w:val="center"/>
        </w:trPr>
        <w:tc>
          <w:tcPr>
            <w:tcW w:w="1836" w:type="dxa"/>
            <w:gridSpan w:val="8"/>
            <w:tcBorders>
              <w:left w:val="single" w:sz="12" w:space="0" w:color="244061" w:themeColor="accent1" w:themeShade="80"/>
              <w:right w:val="single" w:sz="4" w:space="0" w:color="auto"/>
            </w:tcBorders>
            <w:vAlign w:val="center"/>
          </w:tcPr>
          <w:p w14:paraId="5646AC4C" w14:textId="77777777" w:rsidR="0063372B" w:rsidRPr="003C0DD8" w:rsidRDefault="0063372B" w:rsidP="00487D19">
            <w:pPr>
              <w:jc w:val="right"/>
              <w:rPr>
                <w:rFonts w:ascii="Arial" w:hAnsi="Arial" w:cs="Arial"/>
                <w:sz w:val="16"/>
                <w:szCs w:val="2"/>
                <w:lang w:val="es-BO"/>
              </w:rPr>
            </w:pPr>
            <w:r w:rsidRPr="003C0DD8">
              <w:rPr>
                <w:rFonts w:ascii="Arial" w:hAnsi="Arial" w:cs="Arial"/>
                <w:sz w:val="16"/>
                <w:szCs w:val="16"/>
                <w:lang w:val="es-BO"/>
              </w:rPr>
              <w:t>Tipo de Convocatoria</w:t>
            </w:r>
          </w:p>
        </w:tc>
        <w:tc>
          <w:tcPr>
            <w:tcW w:w="3798" w:type="dxa"/>
            <w:gridSpan w:val="15"/>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04CD0AC" w14:textId="77777777" w:rsidR="0063372B" w:rsidRPr="003C0DD8" w:rsidRDefault="0063372B" w:rsidP="00BE5296">
            <w:pPr>
              <w:jc w:val="center"/>
              <w:rPr>
                <w:rFonts w:ascii="Arial" w:hAnsi="Arial" w:cs="Arial"/>
                <w:sz w:val="16"/>
                <w:szCs w:val="2"/>
                <w:lang w:val="es-BO"/>
              </w:rPr>
            </w:pPr>
            <w:r w:rsidRPr="003C0DD8">
              <w:rPr>
                <w:rFonts w:ascii="Arial" w:hAnsi="Arial" w:cs="Arial"/>
                <w:sz w:val="16"/>
                <w:szCs w:val="16"/>
                <w:lang w:val="es-BO"/>
              </w:rPr>
              <w:t>Convocatoria Pública Nacional</w:t>
            </w:r>
          </w:p>
        </w:tc>
        <w:tc>
          <w:tcPr>
            <w:tcW w:w="257" w:type="dxa"/>
            <w:tcBorders>
              <w:left w:val="single" w:sz="4" w:space="0" w:color="auto"/>
            </w:tcBorders>
            <w:shd w:val="clear" w:color="auto" w:fill="auto"/>
          </w:tcPr>
          <w:p w14:paraId="4DEE5A5C" w14:textId="77777777" w:rsidR="0063372B" w:rsidRPr="003C0DD8" w:rsidRDefault="0063372B" w:rsidP="00487D19">
            <w:pPr>
              <w:rPr>
                <w:rFonts w:ascii="Arial" w:hAnsi="Arial" w:cs="Arial"/>
                <w:sz w:val="16"/>
                <w:szCs w:val="2"/>
                <w:lang w:val="es-BO"/>
              </w:rPr>
            </w:pPr>
          </w:p>
        </w:tc>
        <w:tc>
          <w:tcPr>
            <w:tcW w:w="2986" w:type="dxa"/>
            <w:gridSpan w:val="11"/>
            <w:tcBorders>
              <w:left w:val="nil"/>
            </w:tcBorders>
          </w:tcPr>
          <w:p w14:paraId="4C0D4946" w14:textId="77777777" w:rsidR="0063372B" w:rsidRPr="003C0DD8" w:rsidRDefault="0063372B" w:rsidP="00487D19">
            <w:pPr>
              <w:rPr>
                <w:rFonts w:ascii="Arial" w:hAnsi="Arial" w:cs="Arial"/>
                <w:sz w:val="16"/>
                <w:szCs w:val="2"/>
                <w:lang w:val="es-BO"/>
              </w:rPr>
            </w:pPr>
          </w:p>
        </w:tc>
        <w:tc>
          <w:tcPr>
            <w:tcW w:w="257" w:type="dxa"/>
          </w:tcPr>
          <w:p w14:paraId="34C0D1B4" w14:textId="77777777" w:rsidR="0063372B" w:rsidRPr="003C0DD8" w:rsidRDefault="0063372B" w:rsidP="00487D19">
            <w:pPr>
              <w:rPr>
                <w:rFonts w:ascii="Arial" w:hAnsi="Arial" w:cs="Arial"/>
                <w:sz w:val="16"/>
                <w:szCs w:val="2"/>
                <w:lang w:val="es-BO"/>
              </w:rPr>
            </w:pPr>
          </w:p>
        </w:tc>
        <w:tc>
          <w:tcPr>
            <w:tcW w:w="257" w:type="dxa"/>
          </w:tcPr>
          <w:p w14:paraId="6439C6F9" w14:textId="77777777" w:rsidR="0063372B" w:rsidRPr="003C0DD8" w:rsidRDefault="0063372B" w:rsidP="00487D19">
            <w:pPr>
              <w:rPr>
                <w:rFonts w:ascii="Arial" w:hAnsi="Arial" w:cs="Arial"/>
                <w:sz w:val="16"/>
                <w:szCs w:val="2"/>
                <w:lang w:val="es-BO"/>
              </w:rPr>
            </w:pPr>
          </w:p>
        </w:tc>
        <w:tc>
          <w:tcPr>
            <w:tcW w:w="257" w:type="dxa"/>
          </w:tcPr>
          <w:p w14:paraId="17931D78" w14:textId="77777777" w:rsidR="0063372B" w:rsidRPr="003C0DD8" w:rsidRDefault="0063372B" w:rsidP="00487D19">
            <w:pPr>
              <w:rPr>
                <w:rFonts w:ascii="Arial" w:hAnsi="Arial" w:cs="Arial"/>
                <w:sz w:val="16"/>
                <w:szCs w:val="2"/>
                <w:lang w:val="es-BO"/>
              </w:rPr>
            </w:pPr>
          </w:p>
        </w:tc>
        <w:tc>
          <w:tcPr>
            <w:tcW w:w="257" w:type="dxa"/>
            <w:tcBorders>
              <w:right w:val="single" w:sz="12" w:space="0" w:color="244061" w:themeColor="accent1" w:themeShade="80"/>
            </w:tcBorders>
          </w:tcPr>
          <w:p w14:paraId="01DE445D" w14:textId="77777777" w:rsidR="0063372B" w:rsidRPr="003C0DD8" w:rsidRDefault="0063372B" w:rsidP="00487D19">
            <w:pPr>
              <w:rPr>
                <w:rFonts w:ascii="Arial" w:hAnsi="Arial" w:cs="Arial"/>
                <w:sz w:val="16"/>
                <w:szCs w:val="2"/>
                <w:lang w:val="es-BO"/>
              </w:rPr>
            </w:pPr>
          </w:p>
        </w:tc>
      </w:tr>
      <w:tr w:rsidR="0063372B" w:rsidRPr="003C0DD8" w14:paraId="5F77E857" w14:textId="77777777" w:rsidTr="009D17D4">
        <w:trPr>
          <w:jc w:val="center"/>
        </w:trPr>
        <w:tc>
          <w:tcPr>
            <w:tcW w:w="1836" w:type="dxa"/>
            <w:gridSpan w:val="8"/>
            <w:tcBorders>
              <w:left w:val="single" w:sz="12" w:space="0" w:color="244061" w:themeColor="accent1" w:themeShade="80"/>
            </w:tcBorders>
            <w:shd w:val="clear" w:color="auto" w:fill="auto"/>
            <w:vAlign w:val="center"/>
          </w:tcPr>
          <w:p w14:paraId="313DB314" w14:textId="77777777" w:rsidR="0063372B" w:rsidRPr="003C0DD8" w:rsidRDefault="0063372B" w:rsidP="00487D19">
            <w:pPr>
              <w:jc w:val="right"/>
              <w:rPr>
                <w:rFonts w:ascii="Arial" w:hAnsi="Arial" w:cs="Arial"/>
                <w:b/>
                <w:sz w:val="10"/>
                <w:szCs w:val="10"/>
                <w:lang w:val="es-BO"/>
              </w:rPr>
            </w:pPr>
          </w:p>
        </w:tc>
        <w:tc>
          <w:tcPr>
            <w:tcW w:w="323" w:type="dxa"/>
            <w:tcBorders>
              <w:top w:val="single" w:sz="4" w:space="0" w:color="auto"/>
              <w:bottom w:val="single" w:sz="4" w:space="0" w:color="auto"/>
            </w:tcBorders>
            <w:shd w:val="clear" w:color="auto" w:fill="auto"/>
          </w:tcPr>
          <w:p w14:paraId="270BDC36" w14:textId="77777777" w:rsidR="0063372B" w:rsidRPr="003C0DD8" w:rsidRDefault="0063372B" w:rsidP="00487D19">
            <w:pPr>
              <w:rPr>
                <w:rFonts w:ascii="Arial" w:hAnsi="Arial" w:cs="Arial"/>
                <w:sz w:val="10"/>
                <w:szCs w:val="10"/>
                <w:lang w:val="es-BO"/>
              </w:rPr>
            </w:pPr>
          </w:p>
        </w:tc>
        <w:tc>
          <w:tcPr>
            <w:tcW w:w="305" w:type="dxa"/>
            <w:shd w:val="clear" w:color="auto" w:fill="auto"/>
          </w:tcPr>
          <w:p w14:paraId="0D0BC435" w14:textId="77777777" w:rsidR="0063372B" w:rsidRPr="003C0DD8" w:rsidRDefault="0063372B" w:rsidP="00487D19">
            <w:pPr>
              <w:rPr>
                <w:rFonts w:ascii="Arial" w:hAnsi="Arial" w:cs="Arial"/>
                <w:sz w:val="10"/>
                <w:szCs w:val="10"/>
                <w:lang w:val="es-BO"/>
              </w:rPr>
            </w:pPr>
          </w:p>
        </w:tc>
        <w:tc>
          <w:tcPr>
            <w:tcW w:w="2384" w:type="dxa"/>
            <w:gridSpan w:val="10"/>
            <w:shd w:val="clear" w:color="auto" w:fill="auto"/>
          </w:tcPr>
          <w:p w14:paraId="1772EEC3" w14:textId="77777777" w:rsidR="0063372B" w:rsidRPr="003C0DD8" w:rsidRDefault="0063372B" w:rsidP="00487D19">
            <w:pPr>
              <w:rPr>
                <w:rFonts w:ascii="Arial" w:hAnsi="Arial" w:cs="Arial"/>
                <w:sz w:val="10"/>
                <w:szCs w:val="10"/>
                <w:lang w:val="es-BO"/>
              </w:rPr>
            </w:pPr>
          </w:p>
        </w:tc>
        <w:tc>
          <w:tcPr>
            <w:tcW w:w="272" w:type="dxa"/>
            <w:shd w:val="clear" w:color="auto" w:fill="auto"/>
          </w:tcPr>
          <w:p w14:paraId="2F3E6996" w14:textId="77777777" w:rsidR="0063372B" w:rsidRPr="003C0DD8" w:rsidRDefault="0063372B" w:rsidP="00487D19">
            <w:pPr>
              <w:rPr>
                <w:rFonts w:ascii="Arial" w:hAnsi="Arial" w:cs="Arial"/>
                <w:sz w:val="10"/>
                <w:szCs w:val="10"/>
                <w:lang w:val="es-BO"/>
              </w:rPr>
            </w:pPr>
          </w:p>
        </w:tc>
        <w:tc>
          <w:tcPr>
            <w:tcW w:w="2953" w:type="dxa"/>
            <w:gridSpan w:val="11"/>
            <w:tcBorders>
              <w:left w:val="nil"/>
            </w:tcBorders>
            <w:shd w:val="clear" w:color="auto" w:fill="auto"/>
          </w:tcPr>
          <w:p w14:paraId="0865628F" w14:textId="77777777" w:rsidR="0063372B" w:rsidRPr="003C0DD8" w:rsidRDefault="0063372B" w:rsidP="00487D19">
            <w:pPr>
              <w:rPr>
                <w:rFonts w:ascii="Arial" w:hAnsi="Arial" w:cs="Arial"/>
                <w:sz w:val="10"/>
                <w:szCs w:val="10"/>
                <w:lang w:val="es-BO"/>
              </w:rPr>
            </w:pPr>
          </w:p>
        </w:tc>
        <w:tc>
          <w:tcPr>
            <w:tcW w:w="271" w:type="dxa"/>
            <w:shd w:val="clear" w:color="auto" w:fill="auto"/>
          </w:tcPr>
          <w:p w14:paraId="3482AADE" w14:textId="77777777" w:rsidR="0063372B" w:rsidRPr="003C0DD8" w:rsidRDefault="0063372B" w:rsidP="00487D19">
            <w:pPr>
              <w:rPr>
                <w:rFonts w:ascii="Arial" w:hAnsi="Arial" w:cs="Arial"/>
                <w:sz w:val="10"/>
                <w:szCs w:val="10"/>
                <w:lang w:val="es-BO"/>
              </w:rPr>
            </w:pPr>
          </w:p>
        </w:tc>
        <w:tc>
          <w:tcPr>
            <w:tcW w:w="268" w:type="dxa"/>
            <w:tcBorders>
              <w:left w:val="nil"/>
            </w:tcBorders>
            <w:shd w:val="clear" w:color="auto" w:fill="auto"/>
          </w:tcPr>
          <w:p w14:paraId="13E1D2DB" w14:textId="77777777" w:rsidR="0063372B" w:rsidRPr="003C0DD8" w:rsidRDefault="0063372B" w:rsidP="00487D19">
            <w:pPr>
              <w:rPr>
                <w:rFonts w:ascii="Arial" w:hAnsi="Arial" w:cs="Arial"/>
                <w:sz w:val="10"/>
                <w:szCs w:val="10"/>
                <w:lang w:val="es-BO"/>
              </w:rPr>
            </w:pPr>
          </w:p>
        </w:tc>
        <w:tc>
          <w:tcPr>
            <w:tcW w:w="265" w:type="dxa"/>
            <w:shd w:val="clear" w:color="auto" w:fill="auto"/>
          </w:tcPr>
          <w:p w14:paraId="5962C49E" w14:textId="77777777" w:rsidR="0063372B" w:rsidRPr="003C0DD8" w:rsidRDefault="0063372B" w:rsidP="00487D19">
            <w:pPr>
              <w:rPr>
                <w:rFonts w:ascii="Arial" w:hAnsi="Arial" w:cs="Arial"/>
                <w:sz w:val="10"/>
                <w:szCs w:val="10"/>
                <w:lang w:val="es-BO"/>
              </w:rPr>
            </w:pPr>
          </w:p>
        </w:tc>
        <w:tc>
          <w:tcPr>
            <w:tcW w:w="257" w:type="dxa"/>
            <w:shd w:val="clear" w:color="auto" w:fill="auto"/>
          </w:tcPr>
          <w:p w14:paraId="3D1DCFEB" w14:textId="77777777" w:rsidR="0063372B" w:rsidRPr="003C0DD8" w:rsidRDefault="0063372B" w:rsidP="00487D19">
            <w:pPr>
              <w:rPr>
                <w:rFonts w:ascii="Arial" w:hAnsi="Arial" w:cs="Arial"/>
                <w:sz w:val="10"/>
                <w:szCs w:val="10"/>
                <w:lang w:val="es-BO"/>
              </w:rPr>
            </w:pPr>
          </w:p>
        </w:tc>
        <w:tc>
          <w:tcPr>
            <w:tcW w:w="257" w:type="dxa"/>
            <w:shd w:val="clear" w:color="auto" w:fill="auto"/>
          </w:tcPr>
          <w:p w14:paraId="3BBE4123" w14:textId="77777777" w:rsidR="0063372B" w:rsidRPr="003C0DD8" w:rsidRDefault="0063372B" w:rsidP="00487D19">
            <w:pPr>
              <w:rPr>
                <w:rFonts w:ascii="Arial" w:hAnsi="Arial" w:cs="Arial"/>
                <w:sz w:val="10"/>
                <w:szCs w:val="10"/>
                <w:lang w:val="es-BO"/>
              </w:rPr>
            </w:pPr>
          </w:p>
        </w:tc>
        <w:tc>
          <w:tcPr>
            <w:tcW w:w="257" w:type="dxa"/>
            <w:shd w:val="clear" w:color="auto" w:fill="auto"/>
          </w:tcPr>
          <w:p w14:paraId="0CD5C298" w14:textId="77777777" w:rsidR="0063372B" w:rsidRPr="003C0DD8" w:rsidRDefault="0063372B" w:rsidP="00487D19">
            <w:pPr>
              <w:rPr>
                <w:rFonts w:ascii="Arial" w:hAnsi="Arial" w:cs="Arial"/>
                <w:sz w:val="10"/>
                <w:szCs w:val="10"/>
                <w:lang w:val="es-BO"/>
              </w:rPr>
            </w:pPr>
          </w:p>
        </w:tc>
        <w:tc>
          <w:tcPr>
            <w:tcW w:w="257" w:type="dxa"/>
            <w:tcBorders>
              <w:right w:val="single" w:sz="12" w:space="0" w:color="244061" w:themeColor="accent1" w:themeShade="80"/>
            </w:tcBorders>
            <w:shd w:val="clear" w:color="auto" w:fill="auto"/>
          </w:tcPr>
          <w:p w14:paraId="7F9703C0" w14:textId="77777777" w:rsidR="0063372B" w:rsidRPr="003C0DD8" w:rsidRDefault="0063372B" w:rsidP="00487D19">
            <w:pPr>
              <w:rPr>
                <w:rFonts w:ascii="Arial" w:hAnsi="Arial" w:cs="Arial"/>
                <w:sz w:val="10"/>
                <w:szCs w:val="10"/>
                <w:lang w:val="es-BO"/>
              </w:rPr>
            </w:pPr>
          </w:p>
        </w:tc>
      </w:tr>
      <w:tr w:rsidR="00165031" w:rsidRPr="003C0DD8" w14:paraId="385E6530" w14:textId="77777777" w:rsidTr="009D17D4">
        <w:trPr>
          <w:jc w:val="center"/>
        </w:trPr>
        <w:tc>
          <w:tcPr>
            <w:tcW w:w="1836" w:type="dxa"/>
            <w:gridSpan w:val="8"/>
            <w:tcBorders>
              <w:left w:val="single" w:sz="12" w:space="0" w:color="244061" w:themeColor="accent1" w:themeShade="80"/>
              <w:right w:val="single" w:sz="4" w:space="0" w:color="auto"/>
            </w:tcBorders>
            <w:shd w:val="clear" w:color="auto" w:fill="auto"/>
            <w:vAlign w:val="center"/>
          </w:tcPr>
          <w:p w14:paraId="16193ABC" w14:textId="77777777" w:rsidR="0063372B" w:rsidRPr="003C0DD8" w:rsidRDefault="0063372B" w:rsidP="00487D19">
            <w:pPr>
              <w:jc w:val="right"/>
              <w:rPr>
                <w:rFonts w:ascii="Arial" w:hAnsi="Arial" w:cs="Arial"/>
                <w:sz w:val="16"/>
                <w:szCs w:val="16"/>
                <w:lang w:val="es-BO"/>
              </w:rPr>
            </w:pPr>
            <w:r w:rsidRPr="003C0DD8">
              <w:rPr>
                <w:rFonts w:ascii="Arial" w:hAnsi="Arial" w:cs="Arial"/>
                <w:sz w:val="16"/>
                <w:szCs w:val="16"/>
                <w:lang w:val="es-BO"/>
              </w:rPr>
              <w:t>Forma de Adjudicación</w:t>
            </w:r>
          </w:p>
        </w:tc>
        <w:tc>
          <w:tcPr>
            <w:tcW w:w="32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0EEEBB4" w14:textId="17E6FA29" w:rsidR="0063372B" w:rsidRPr="00BE5296" w:rsidRDefault="00BE5296" w:rsidP="00BE5296">
            <w:pPr>
              <w:jc w:val="center"/>
              <w:rPr>
                <w:rFonts w:ascii="Arial" w:hAnsi="Arial" w:cs="Arial"/>
                <w:b/>
                <w:bCs/>
                <w:sz w:val="16"/>
                <w:szCs w:val="16"/>
                <w:lang w:val="es-BO"/>
              </w:rPr>
            </w:pPr>
            <w:r w:rsidRPr="00BE5296">
              <w:rPr>
                <w:rFonts w:ascii="Arial" w:hAnsi="Arial" w:cs="Arial"/>
                <w:b/>
                <w:bCs/>
                <w:sz w:val="16"/>
                <w:szCs w:val="16"/>
                <w:lang w:val="es-BO"/>
              </w:rPr>
              <w:t>X</w:t>
            </w:r>
          </w:p>
        </w:tc>
        <w:tc>
          <w:tcPr>
            <w:tcW w:w="1499" w:type="dxa"/>
            <w:gridSpan w:val="6"/>
            <w:tcBorders>
              <w:left w:val="single" w:sz="4" w:space="0" w:color="auto"/>
              <w:right w:val="single" w:sz="4" w:space="0" w:color="auto"/>
            </w:tcBorders>
            <w:shd w:val="clear" w:color="auto" w:fill="auto"/>
          </w:tcPr>
          <w:p w14:paraId="48D53514" w14:textId="77777777" w:rsidR="0063372B" w:rsidRPr="003C0DD8" w:rsidRDefault="0063372B" w:rsidP="00487D19">
            <w:pPr>
              <w:rPr>
                <w:rFonts w:ascii="Arial" w:hAnsi="Arial" w:cs="Arial"/>
                <w:sz w:val="16"/>
                <w:szCs w:val="16"/>
                <w:lang w:val="es-BO"/>
              </w:rPr>
            </w:pPr>
            <w:r w:rsidRPr="003C0DD8">
              <w:rPr>
                <w:rFonts w:ascii="Arial" w:hAnsi="Arial" w:cs="Arial"/>
                <w:sz w:val="16"/>
                <w:szCs w:val="16"/>
                <w:lang w:val="es-BO"/>
              </w:rPr>
              <w:t>Por el Total</w:t>
            </w:r>
          </w:p>
        </w:tc>
        <w:tc>
          <w:tcPr>
            <w:tcW w:w="305"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6620E31" w14:textId="77777777" w:rsidR="0063372B" w:rsidRPr="003C0DD8" w:rsidRDefault="0063372B" w:rsidP="00487D19">
            <w:pPr>
              <w:rPr>
                <w:rFonts w:ascii="Arial" w:hAnsi="Arial" w:cs="Arial"/>
                <w:sz w:val="16"/>
                <w:szCs w:val="16"/>
                <w:lang w:val="es-BO"/>
              </w:rPr>
            </w:pPr>
          </w:p>
        </w:tc>
        <w:tc>
          <w:tcPr>
            <w:tcW w:w="1414" w:type="dxa"/>
            <w:gridSpan w:val="5"/>
            <w:tcBorders>
              <w:left w:val="single" w:sz="4" w:space="0" w:color="auto"/>
            </w:tcBorders>
            <w:shd w:val="clear" w:color="auto" w:fill="auto"/>
          </w:tcPr>
          <w:p w14:paraId="6AC7440A" w14:textId="77777777" w:rsidR="0063372B" w:rsidRPr="003C0DD8" w:rsidRDefault="0063372B" w:rsidP="0063372B">
            <w:pPr>
              <w:rPr>
                <w:rFonts w:ascii="Arial" w:hAnsi="Arial" w:cs="Arial"/>
                <w:sz w:val="16"/>
                <w:szCs w:val="16"/>
                <w:lang w:val="es-BO"/>
              </w:rPr>
            </w:pPr>
            <w:r w:rsidRPr="003C0DD8">
              <w:rPr>
                <w:rFonts w:ascii="Arial" w:hAnsi="Arial" w:cs="Arial"/>
                <w:sz w:val="16"/>
                <w:szCs w:val="16"/>
                <w:lang w:val="es-BO"/>
              </w:rPr>
              <w:t>Por Ramos</w:t>
            </w:r>
          </w:p>
        </w:tc>
        <w:tc>
          <w:tcPr>
            <w:tcW w:w="257" w:type="dxa"/>
            <w:shd w:val="clear" w:color="auto" w:fill="auto"/>
          </w:tcPr>
          <w:p w14:paraId="798A3674" w14:textId="77777777" w:rsidR="0063372B" w:rsidRPr="003C0DD8" w:rsidRDefault="0063372B" w:rsidP="00487D19">
            <w:pPr>
              <w:rPr>
                <w:rFonts w:ascii="Arial" w:hAnsi="Arial" w:cs="Arial"/>
                <w:sz w:val="16"/>
                <w:szCs w:val="16"/>
                <w:lang w:val="es-BO"/>
              </w:rPr>
            </w:pPr>
          </w:p>
        </w:tc>
        <w:tc>
          <w:tcPr>
            <w:tcW w:w="1605" w:type="dxa"/>
            <w:gridSpan w:val="6"/>
            <w:tcBorders>
              <w:left w:val="nil"/>
            </w:tcBorders>
            <w:shd w:val="clear" w:color="auto" w:fill="auto"/>
          </w:tcPr>
          <w:p w14:paraId="4658060A" w14:textId="77777777" w:rsidR="0063372B" w:rsidRPr="003C0DD8" w:rsidRDefault="0063372B" w:rsidP="00487D19">
            <w:pPr>
              <w:rPr>
                <w:rFonts w:ascii="Arial" w:hAnsi="Arial" w:cs="Arial"/>
                <w:sz w:val="16"/>
                <w:szCs w:val="16"/>
                <w:lang w:val="es-BO"/>
              </w:rPr>
            </w:pPr>
          </w:p>
        </w:tc>
        <w:tc>
          <w:tcPr>
            <w:tcW w:w="272" w:type="dxa"/>
            <w:tcBorders>
              <w:left w:val="nil"/>
            </w:tcBorders>
            <w:shd w:val="clear" w:color="auto" w:fill="auto"/>
          </w:tcPr>
          <w:p w14:paraId="39EC77E3" w14:textId="77777777" w:rsidR="0063372B" w:rsidRPr="003C0DD8" w:rsidRDefault="0063372B" w:rsidP="00487D19">
            <w:pPr>
              <w:rPr>
                <w:rFonts w:ascii="Arial" w:hAnsi="Arial" w:cs="Arial"/>
                <w:sz w:val="16"/>
                <w:szCs w:val="16"/>
                <w:lang w:val="es-BO"/>
              </w:rPr>
            </w:pPr>
          </w:p>
        </w:tc>
        <w:tc>
          <w:tcPr>
            <w:tcW w:w="305" w:type="dxa"/>
            <w:tcBorders>
              <w:left w:val="nil"/>
            </w:tcBorders>
            <w:shd w:val="clear" w:color="auto" w:fill="auto"/>
          </w:tcPr>
          <w:p w14:paraId="3FC01987" w14:textId="77777777" w:rsidR="0063372B" w:rsidRPr="003C0DD8" w:rsidRDefault="0063372B" w:rsidP="00487D19">
            <w:pPr>
              <w:rPr>
                <w:rFonts w:ascii="Arial" w:hAnsi="Arial" w:cs="Arial"/>
                <w:sz w:val="16"/>
                <w:szCs w:val="16"/>
                <w:lang w:val="es-BO"/>
              </w:rPr>
            </w:pPr>
          </w:p>
        </w:tc>
        <w:tc>
          <w:tcPr>
            <w:tcW w:w="257" w:type="dxa"/>
            <w:tcBorders>
              <w:left w:val="nil"/>
            </w:tcBorders>
            <w:shd w:val="clear" w:color="auto" w:fill="auto"/>
          </w:tcPr>
          <w:p w14:paraId="47A0369F" w14:textId="77777777" w:rsidR="0063372B" w:rsidRPr="003C0DD8" w:rsidRDefault="0063372B" w:rsidP="00487D19">
            <w:pPr>
              <w:rPr>
                <w:rFonts w:ascii="Arial" w:hAnsi="Arial" w:cs="Arial"/>
                <w:sz w:val="16"/>
                <w:szCs w:val="16"/>
                <w:lang w:val="es-BO"/>
              </w:rPr>
            </w:pPr>
          </w:p>
        </w:tc>
        <w:tc>
          <w:tcPr>
            <w:tcW w:w="271" w:type="dxa"/>
          </w:tcPr>
          <w:p w14:paraId="685C3EC9" w14:textId="77777777" w:rsidR="0063372B" w:rsidRPr="003C0DD8" w:rsidRDefault="0063372B" w:rsidP="00487D19">
            <w:pPr>
              <w:rPr>
                <w:rFonts w:ascii="Arial" w:hAnsi="Arial" w:cs="Arial"/>
                <w:sz w:val="16"/>
                <w:szCs w:val="16"/>
                <w:lang w:val="es-BO"/>
              </w:rPr>
            </w:pPr>
          </w:p>
        </w:tc>
        <w:tc>
          <w:tcPr>
            <w:tcW w:w="268" w:type="dxa"/>
            <w:tcBorders>
              <w:left w:val="nil"/>
            </w:tcBorders>
          </w:tcPr>
          <w:p w14:paraId="35E19ABC" w14:textId="77777777" w:rsidR="0063372B" w:rsidRPr="003C0DD8" w:rsidRDefault="0063372B" w:rsidP="00487D19">
            <w:pPr>
              <w:rPr>
                <w:rFonts w:ascii="Arial" w:hAnsi="Arial" w:cs="Arial"/>
                <w:sz w:val="16"/>
                <w:szCs w:val="16"/>
                <w:lang w:val="es-BO"/>
              </w:rPr>
            </w:pPr>
          </w:p>
        </w:tc>
        <w:tc>
          <w:tcPr>
            <w:tcW w:w="265" w:type="dxa"/>
          </w:tcPr>
          <w:p w14:paraId="2AF9DF7C" w14:textId="77777777" w:rsidR="0063372B" w:rsidRPr="003C0DD8" w:rsidRDefault="0063372B" w:rsidP="00487D19">
            <w:pPr>
              <w:rPr>
                <w:rFonts w:ascii="Arial" w:hAnsi="Arial" w:cs="Arial"/>
                <w:sz w:val="16"/>
                <w:szCs w:val="16"/>
                <w:lang w:val="es-BO"/>
              </w:rPr>
            </w:pPr>
          </w:p>
        </w:tc>
        <w:tc>
          <w:tcPr>
            <w:tcW w:w="257" w:type="dxa"/>
          </w:tcPr>
          <w:p w14:paraId="4EFF72EF" w14:textId="77777777" w:rsidR="0063372B" w:rsidRPr="003C0DD8" w:rsidRDefault="0063372B" w:rsidP="00487D19">
            <w:pPr>
              <w:rPr>
                <w:rFonts w:ascii="Arial" w:hAnsi="Arial" w:cs="Arial"/>
                <w:sz w:val="16"/>
                <w:szCs w:val="16"/>
                <w:lang w:val="es-BO"/>
              </w:rPr>
            </w:pPr>
          </w:p>
        </w:tc>
        <w:tc>
          <w:tcPr>
            <w:tcW w:w="257" w:type="dxa"/>
          </w:tcPr>
          <w:p w14:paraId="38E92154" w14:textId="77777777" w:rsidR="0063372B" w:rsidRPr="003C0DD8" w:rsidRDefault="0063372B" w:rsidP="00487D19">
            <w:pPr>
              <w:rPr>
                <w:rFonts w:ascii="Arial" w:hAnsi="Arial" w:cs="Arial"/>
                <w:sz w:val="16"/>
                <w:szCs w:val="16"/>
                <w:lang w:val="es-BO"/>
              </w:rPr>
            </w:pPr>
          </w:p>
        </w:tc>
        <w:tc>
          <w:tcPr>
            <w:tcW w:w="257" w:type="dxa"/>
          </w:tcPr>
          <w:p w14:paraId="62B05992" w14:textId="77777777" w:rsidR="0063372B" w:rsidRPr="003C0DD8" w:rsidRDefault="0063372B" w:rsidP="00487D19">
            <w:pPr>
              <w:rPr>
                <w:rFonts w:ascii="Arial" w:hAnsi="Arial" w:cs="Arial"/>
                <w:sz w:val="16"/>
                <w:szCs w:val="16"/>
                <w:lang w:val="es-BO"/>
              </w:rPr>
            </w:pPr>
          </w:p>
        </w:tc>
        <w:tc>
          <w:tcPr>
            <w:tcW w:w="257" w:type="dxa"/>
            <w:tcBorders>
              <w:right w:val="single" w:sz="12" w:space="0" w:color="244061" w:themeColor="accent1" w:themeShade="80"/>
            </w:tcBorders>
          </w:tcPr>
          <w:p w14:paraId="22692FE0" w14:textId="77777777" w:rsidR="0063372B" w:rsidRPr="003C0DD8" w:rsidRDefault="0063372B" w:rsidP="00487D19">
            <w:pPr>
              <w:rPr>
                <w:rFonts w:ascii="Arial" w:hAnsi="Arial" w:cs="Arial"/>
                <w:sz w:val="16"/>
                <w:szCs w:val="16"/>
                <w:lang w:val="es-BO"/>
              </w:rPr>
            </w:pPr>
          </w:p>
        </w:tc>
      </w:tr>
      <w:tr w:rsidR="00165031" w:rsidRPr="003C0DD8" w14:paraId="51E48F75" w14:textId="77777777" w:rsidTr="009D17D4">
        <w:trPr>
          <w:jc w:val="center"/>
        </w:trPr>
        <w:tc>
          <w:tcPr>
            <w:tcW w:w="1836" w:type="dxa"/>
            <w:gridSpan w:val="8"/>
            <w:tcBorders>
              <w:left w:val="single" w:sz="12" w:space="0" w:color="244061" w:themeColor="accent1" w:themeShade="80"/>
            </w:tcBorders>
            <w:shd w:val="clear" w:color="auto" w:fill="auto"/>
            <w:vAlign w:val="center"/>
          </w:tcPr>
          <w:p w14:paraId="185CC0DA" w14:textId="77777777" w:rsidR="0063372B" w:rsidRPr="003C0DD8" w:rsidRDefault="0063372B" w:rsidP="00487D19">
            <w:pPr>
              <w:jc w:val="right"/>
              <w:rPr>
                <w:rFonts w:ascii="Arial" w:hAnsi="Arial" w:cs="Arial"/>
                <w:b/>
                <w:sz w:val="8"/>
                <w:szCs w:val="8"/>
                <w:lang w:val="es-BO"/>
              </w:rPr>
            </w:pPr>
          </w:p>
        </w:tc>
        <w:tc>
          <w:tcPr>
            <w:tcW w:w="323" w:type="dxa"/>
            <w:tcBorders>
              <w:top w:val="single" w:sz="4" w:space="0" w:color="auto"/>
              <w:bottom w:val="single" w:sz="4" w:space="0" w:color="auto"/>
            </w:tcBorders>
            <w:shd w:val="clear" w:color="auto" w:fill="auto"/>
          </w:tcPr>
          <w:p w14:paraId="395F1994" w14:textId="77777777" w:rsidR="0063372B" w:rsidRPr="003C0DD8" w:rsidRDefault="0063372B" w:rsidP="00487D19">
            <w:pPr>
              <w:rPr>
                <w:rFonts w:ascii="Arial" w:hAnsi="Arial" w:cs="Arial"/>
                <w:sz w:val="8"/>
                <w:szCs w:val="8"/>
                <w:lang w:val="es-BO"/>
              </w:rPr>
            </w:pPr>
          </w:p>
        </w:tc>
        <w:tc>
          <w:tcPr>
            <w:tcW w:w="305" w:type="dxa"/>
            <w:shd w:val="clear" w:color="auto" w:fill="auto"/>
          </w:tcPr>
          <w:p w14:paraId="106506F4" w14:textId="77777777" w:rsidR="0063372B" w:rsidRPr="003C0DD8" w:rsidRDefault="0063372B" w:rsidP="00487D19">
            <w:pPr>
              <w:rPr>
                <w:rFonts w:ascii="Arial" w:hAnsi="Arial" w:cs="Arial"/>
                <w:sz w:val="8"/>
                <w:szCs w:val="8"/>
                <w:lang w:val="es-BO"/>
              </w:rPr>
            </w:pPr>
          </w:p>
        </w:tc>
        <w:tc>
          <w:tcPr>
            <w:tcW w:w="272" w:type="dxa"/>
            <w:shd w:val="clear" w:color="auto" w:fill="auto"/>
          </w:tcPr>
          <w:p w14:paraId="0EC87D5C" w14:textId="77777777" w:rsidR="0063372B" w:rsidRPr="003C0DD8" w:rsidRDefault="0063372B" w:rsidP="00487D19">
            <w:pPr>
              <w:rPr>
                <w:rFonts w:ascii="Arial" w:hAnsi="Arial" w:cs="Arial"/>
                <w:sz w:val="8"/>
                <w:szCs w:val="8"/>
                <w:lang w:val="es-BO"/>
              </w:rPr>
            </w:pPr>
          </w:p>
        </w:tc>
        <w:tc>
          <w:tcPr>
            <w:tcW w:w="312" w:type="dxa"/>
            <w:gridSpan w:val="2"/>
            <w:shd w:val="clear" w:color="auto" w:fill="auto"/>
          </w:tcPr>
          <w:p w14:paraId="3C7DE72C" w14:textId="77777777" w:rsidR="0063372B" w:rsidRPr="003C0DD8" w:rsidRDefault="0063372B" w:rsidP="00487D19">
            <w:pPr>
              <w:rPr>
                <w:rFonts w:ascii="Arial" w:hAnsi="Arial" w:cs="Arial"/>
                <w:sz w:val="8"/>
                <w:szCs w:val="8"/>
                <w:lang w:val="es-BO"/>
              </w:rPr>
            </w:pPr>
          </w:p>
        </w:tc>
        <w:tc>
          <w:tcPr>
            <w:tcW w:w="305" w:type="dxa"/>
            <w:shd w:val="clear" w:color="auto" w:fill="auto"/>
          </w:tcPr>
          <w:p w14:paraId="451A5807" w14:textId="77777777" w:rsidR="0063372B" w:rsidRPr="003C0DD8" w:rsidRDefault="0063372B" w:rsidP="00487D19">
            <w:pPr>
              <w:rPr>
                <w:rFonts w:ascii="Arial" w:hAnsi="Arial" w:cs="Arial"/>
                <w:sz w:val="8"/>
                <w:szCs w:val="8"/>
                <w:lang w:val="es-BO"/>
              </w:rPr>
            </w:pPr>
          </w:p>
        </w:tc>
        <w:tc>
          <w:tcPr>
            <w:tcW w:w="305" w:type="dxa"/>
            <w:shd w:val="clear" w:color="auto" w:fill="auto"/>
          </w:tcPr>
          <w:p w14:paraId="1EAFE49A" w14:textId="77777777" w:rsidR="0063372B" w:rsidRPr="003C0DD8" w:rsidRDefault="0063372B" w:rsidP="00487D19">
            <w:pPr>
              <w:rPr>
                <w:rFonts w:ascii="Arial" w:hAnsi="Arial" w:cs="Arial"/>
                <w:sz w:val="8"/>
                <w:szCs w:val="8"/>
                <w:lang w:val="es-BO"/>
              </w:rPr>
            </w:pPr>
          </w:p>
        </w:tc>
        <w:tc>
          <w:tcPr>
            <w:tcW w:w="305" w:type="dxa"/>
            <w:gridSpan w:val="2"/>
            <w:shd w:val="clear" w:color="auto" w:fill="auto"/>
          </w:tcPr>
          <w:p w14:paraId="5CE1BC8A" w14:textId="77777777" w:rsidR="0063372B" w:rsidRPr="003C0DD8" w:rsidRDefault="0063372B" w:rsidP="00487D19">
            <w:pPr>
              <w:rPr>
                <w:rFonts w:ascii="Arial" w:hAnsi="Arial" w:cs="Arial"/>
                <w:sz w:val="8"/>
                <w:szCs w:val="8"/>
                <w:lang w:val="es-BO"/>
              </w:rPr>
            </w:pPr>
          </w:p>
        </w:tc>
        <w:tc>
          <w:tcPr>
            <w:tcW w:w="275" w:type="dxa"/>
            <w:shd w:val="clear" w:color="auto" w:fill="auto"/>
          </w:tcPr>
          <w:p w14:paraId="5B0AD6BE" w14:textId="77777777" w:rsidR="0063372B" w:rsidRPr="003C0DD8" w:rsidRDefault="0063372B" w:rsidP="00487D19">
            <w:pPr>
              <w:rPr>
                <w:rFonts w:ascii="Arial" w:hAnsi="Arial" w:cs="Arial"/>
                <w:sz w:val="8"/>
                <w:szCs w:val="8"/>
                <w:lang w:val="es-BO"/>
              </w:rPr>
            </w:pPr>
          </w:p>
        </w:tc>
        <w:tc>
          <w:tcPr>
            <w:tcW w:w="305" w:type="dxa"/>
            <w:shd w:val="clear" w:color="auto" w:fill="auto"/>
          </w:tcPr>
          <w:p w14:paraId="49DD2458" w14:textId="77777777" w:rsidR="0063372B" w:rsidRPr="003C0DD8" w:rsidRDefault="0063372B" w:rsidP="00487D19">
            <w:pPr>
              <w:rPr>
                <w:rFonts w:ascii="Arial" w:hAnsi="Arial" w:cs="Arial"/>
                <w:sz w:val="8"/>
                <w:szCs w:val="8"/>
                <w:lang w:val="es-BO"/>
              </w:rPr>
            </w:pPr>
          </w:p>
        </w:tc>
        <w:tc>
          <w:tcPr>
            <w:tcW w:w="305" w:type="dxa"/>
            <w:shd w:val="clear" w:color="auto" w:fill="auto"/>
          </w:tcPr>
          <w:p w14:paraId="43C81E55" w14:textId="77777777" w:rsidR="0063372B" w:rsidRPr="003C0DD8" w:rsidRDefault="0063372B" w:rsidP="00487D19">
            <w:pPr>
              <w:rPr>
                <w:rFonts w:ascii="Arial" w:hAnsi="Arial" w:cs="Arial"/>
                <w:sz w:val="8"/>
                <w:szCs w:val="8"/>
                <w:lang w:val="es-BO"/>
              </w:rPr>
            </w:pPr>
          </w:p>
        </w:tc>
        <w:tc>
          <w:tcPr>
            <w:tcW w:w="272" w:type="dxa"/>
            <w:shd w:val="clear" w:color="auto" w:fill="auto"/>
          </w:tcPr>
          <w:p w14:paraId="6F407EF7" w14:textId="77777777" w:rsidR="0063372B" w:rsidRPr="003C0DD8" w:rsidRDefault="0063372B" w:rsidP="00487D19">
            <w:pPr>
              <w:rPr>
                <w:rFonts w:ascii="Arial" w:hAnsi="Arial" w:cs="Arial"/>
                <w:sz w:val="8"/>
                <w:szCs w:val="8"/>
                <w:lang w:val="es-BO"/>
              </w:rPr>
            </w:pPr>
          </w:p>
        </w:tc>
        <w:tc>
          <w:tcPr>
            <w:tcW w:w="257" w:type="dxa"/>
            <w:tcBorders>
              <w:left w:val="nil"/>
            </w:tcBorders>
            <w:shd w:val="clear" w:color="auto" w:fill="auto"/>
          </w:tcPr>
          <w:p w14:paraId="1853ACA3" w14:textId="77777777" w:rsidR="0063372B" w:rsidRPr="003C0DD8" w:rsidRDefault="0063372B" w:rsidP="00487D19">
            <w:pPr>
              <w:rPr>
                <w:rFonts w:ascii="Arial" w:hAnsi="Arial" w:cs="Arial"/>
                <w:sz w:val="8"/>
                <w:szCs w:val="8"/>
                <w:lang w:val="es-BO"/>
              </w:rPr>
            </w:pPr>
          </w:p>
        </w:tc>
        <w:tc>
          <w:tcPr>
            <w:tcW w:w="257" w:type="dxa"/>
            <w:tcBorders>
              <w:left w:val="nil"/>
            </w:tcBorders>
            <w:shd w:val="clear" w:color="auto" w:fill="auto"/>
          </w:tcPr>
          <w:p w14:paraId="5D12BA10" w14:textId="77777777" w:rsidR="0063372B" w:rsidRPr="003C0DD8" w:rsidRDefault="0063372B" w:rsidP="00487D19">
            <w:pPr>
              <w:rPr>
                <w:rFonts w:ascii="Arial" w:hAnsi="Arial" w:cs="Arial"/>
                <w:sz w:val="8"/>
                <w:szCs w:val="8"/>
                <w:lang w:val="es-BO"/>
              </w:rPr>
            </w:pPr>
          </w:p>
        </w:tc>
        <w:tc>
          <w:tcPr>
            <w:tcW w:w="257" w:type="dxa"/>
            <w:tcBorders>
              <w:left w:val="nil"/>
            </w:tcBorders>
            <w:shd w:val="clear" w:color="auto" w:fill="auto"/>
          </w:tcPr>
          <w:p w14:paraId="3278D147" w14:textId="77777777" w:rsidR="0063372B" w:rsidRPr="003C0DD8" w:rsidRDefault="0063372B" w:rsidP="00487D19">
            <w:pPr>
              <w:rPr>
                <w:rFonts w:ascii="Arial" w:hAnsi="Arial" w:cs="Arial"/>
                <w:sz w:val="8"/>
                <w:szCs w:val="8"/>
                <w:lang w:val="es-BO"/>
              </w:rPr>
            </w:pPr>
          </w:p>
        </w:tc>
        <w:tc>
          <w:tcPr>
            <w:tcW w:w="257" w:type="dxa"/>
            <w:tcBorders>
              <w:left w:val="nil"/>
            </w:tcBorders>
            <w:shd w:val="clear" w:color="auto" w:fill="auto"/>
          </w:tcPr>
          <w:p w14:paraId="600165FC" w14:textId="77777777" w:rsidR="0063372B" w:rsidRPr="003C0DD8" w:rsidRDefault="0063372B" w:rsidP="00487D19">
            <w:pPr>
              <w:rPr>
                <w:rFonts w:ascii="Arial" w:hAnsi="Arial" w:cs="Arial"/>
                <w:sz w:val="8"/>
                <w:szCs w:val="8"/>
                <w:lang w:val="es-BO"/>
              </w:rPr>
            </w:pPr>
          </w:p>
        </w:tc>
        <w:tc>
          <w:tcPr>
            <w:tcW w:w="257" w:type="dxa"/>
            <w:tcBorders>
              <w:left w:val="nil"/>
            </w:tcBorders>
            <w:shd w:val="clear" w:color="auto" w:fill="auto"/>
          </w:tcPr>
          <w:p w14:paraId="30B2628B" w14:textId="77777777" w:rsidR="0063372B" w:rsidRPr="003C0DD8" w:rsidRDefault="0063372B" w:rsidP="00487D19">
            <w:pPr>
              <w:rPr>
                <w:rFonts w:ascii="Arial" w:hAnsi="Arial" w:cs="Arial"/>
                <w:sz w:val="8"/>
                <w:szCs w:val="8"/>
                <w:lang w:val="es-BO"/>
              </w:rPr>
            </w:pPr>
          </w:p>
        </w:tc>
        <w:tc>
          <w:tcPr>
            <w:tcW w:w="257" w:type="dxa"/>
            <w:tcBorders>
              <w:left w:val="nil"/>
            </w:tcBorders>
            <w:shd w:val="clear" w:color="auto" w:fill="auto"/>
          </w:tcPr>
          <w:p w14:paraId="467B3AD9" w14:textId="77777777" w:rsidR="0063372B" w:rsidRPr="003C0DD8" w:rsidRDefault="0063372B" w:rsidP="00487D19">
            <w:pPr>
              <w:rPr>
                <w:rFonts w:ascii="Arial" w:hAnsi="Arial" w:cs="Arial"/>
                <w:sz w:val="8"/>
                <w:szCs w:val="8"/>
                <w:lang w:val="es-BO"/>
              </w:rPr>
            </w:pPr>
          </w:p>
        </w:tc>
        <w:tc>
          <w:tcPr>
            <w:tcW w:w="272" w:type="dxa"/>
            <w:tcBorders>
              <w:left w:val="nil"/>
            </w:tcBorders>
            <w:shd w:val="clear" w:color="auto" w:fill="auto"/>
          </w:tcPr>
          <w:p w14:paraId="008D7432" w14:textId="77777777" w:rsidR="0063372B" w:rsidRPr="003C0DD8" w:rsidRDefault="0063372B" w:rsidP="00487D19">
            <w:pPr>
              <w:rPr>
                <w:rFonts w:ascii="Arial" w:hAnsi="Arial" w:cs="Arial"/>
                <w:sz w:val="8"/>
                <w:szCs w:val="8"/>
                <w:lang w:val="es-BO"/>
              </w:rPr>
            </w:pPr>
          </w:p>
        </w:tc>
        <w:tc>
          <w:tcPr>
            <w:tcW w:w="305" w:type="dxa"/>
            <w:tcBorders>
              <w:left w:val="nil"/>
            </w:tcBorders>
            <w:shd w:val="clear" w:color="auto" w:fill="auto"/>
          </w:tcPr>
          <w:p w14:paraId="4DAF6214" w14:textId="77777777" w:rsidR="0063372B" w:rsidRPr="003C0DD8" w:rsidRDefault="0063372B" w:rsidP="00487D19">
            <w:pPr>
              <w:rPr>
                <w:rFonts w:ascii="Arial" w:hAnsi="Arial" w:cs="Arial"/>
                <w:sz w:val="8"/>
                <w:szCs w:val="8"/>
                <w:lang w:val="es-BO"/>
              </w:rPr>
            </w:pPr>
          </w:p>
        </w:tc>
        <w:tc>
          <w:tcPr>
            <w:tcW w:w="272" w:type="dxa"/>
            <w:tcBorders>
              <w:left w:val="nil"/>
            </w:tcBorders>
            <w:shd w:val="clear" w:color="auto" w:fill="auto"/>
          </w:tcPr>
          <w:p w14:paraId="5C5270C8" w14:textId="77777777" w:rsidR="0063372B" w:rsidRPr="003C0DD8" w:rsidRDefault="0063372B" w:rsidP="00487D19">
            <w:pPr>
              <w:rPr>
                <w:rFonts w:ascii="Arial" w:hAnsi="Arial" w:cs="Arial"/>
                <w:sz w:val="8"/>
                <w:szCs w:val="8"/>
                <w:lang w:val="es-BO"/>
              </w:rPr>
            </w:pPr>
          </w:p>
        </w:tc>
        <w:tc>
          <w:tcPr>
            <w:tcW w:w="305" w:type="dxa"/>
            <w:tcBorders>
              <w:left w:val="nil"/>
            </w:tcBorders>
            <w:shd w:val="clear" w:color="auto" w:fill="auto"/>
          </w:tcPr>
          <w:p w14:paraId="61BD93F4" w14:textId="77777777" w:rsidR="0063372B" w:rsidRPr="003C0DD8" w:rsidRDefault="0063372B" w:rsidP="00487D19">
            <w:pPr>
              <w:rPr>
                <w:rFonts w:ascii="Arial" w:hAnsi="Arial" w:cs="Arial"/>
                <w:sz w:val="8"/>
                <w:szCs w:val="8"/>
                <w:lang w:val="es-BO"/>
              </w:rPr>
            </w:pPr>
          </w:p>
        </w:tc>
        <w:tc>
          <w:tcPr>
            <w:tcW w:w="257" w:type="dxa"/>
            <w:tcBorders>
              <w:left w:val="nil"/>
            </w:tcBorders>
            <w:shd w:val="clear" w:color="auto" w:fill="auto"/>
          </w:tcPr>
          <w:p w14:paraId="40E1D5AD" w14:textId="77777777" w:rsidR="0063372B" w:rsidRPr="003C0DD8" w:rsidRDefault="0063372B" w:rsidP="00487D19">
            <w:pPr>
              <w:rPr>
                <w:rFonts w:ascii="Arial" w:hAnsi="Arial" w:cs="Arial"/>
                <w:sz w:val="8"/>
                <w:szCs w:val="8"/>
                <w:lang w:val="es-BO"/>
              </w:rPr>
            </w:pPr>
          </w:p>
        </w:tc>
        <w:tc>
          <w:tcPr>
            <w:tcW w:w="271" w:type="dxa"/>
            <w:shd w:val="clear" w:color="auto" w:fill="auto"/>
          </w:tcPr>
          <w:p w14:paraId="32CF261D" w14:textId="77777777" w:rsidR="0063372B" w:rsidRPr="003C0DD8" w:rsidRDefault="0063372B" w:rsidP="00487D19">
            <w:pPr>
              <w:rPr>
                <w:rFonts w:ascii="Arial" w:hAnsi="Arial" w:cs="Arial"/>
                <w:sz w:val="8"/>
                <w:szCs w:val="8"/>
                <w:lang w:val="es-BO"/>
              </w:rPr>
            </w:pPr>
          </w:p>
        </w:tc>
        <w:tc>
          <w:tcPr>
            <w:tcW w:w="268" w:type="dxa"/>
            <w:tcBorders>
              <w:left w:val="nil"/>
            </w:tcBorders>
            <w:shd w:val="clear" w:color="auto" w:fill="auto"/>
          </w:tcPr>
          <w:p w14:paraId="4FF5FF53" w14:textId="77777777" w:rsidR="0063372B" w:rsidRPr="003C0DD8" w:rsidRDefault="0063372B" w:rsidP="00487D19">
            <w:pPr>
              <w:rPr>
                <w:rFonts w:ascii="Arial" w:hAnsi="Arial" w:cs="Arial"/>
                <w:sz w:val="8"/>
                <w:szCs w:val="8"/>
                <w:lang w:val="es-BO"/>
              </w:rPr>
            </w:pPr>
          </w:p>
        </w:tc>
        <w:tc>
          <w:tcPr>
            <w:tcW w:w="265" w:type="dxa"/>
            <w:shd w:val="clear" w:color="auto" w:fill="auto"/>
          </w:tcPr>
          <w:p w14:paraId="2B50F65C" w14:textId="77777777" w:rsidR="0063372B" w:rsidRPr="003C0DD8" w:rsidRDefault="0063372B" w:rsidP="00487D19">
            <w:pPr>
              <w:rPr>
                <w:rFonts w:ascii="Arial" w:hAnsi="Arial" w:cs="Arial"/>
                <w:sz w:val="8"/>
                <w:szCs w:val="8"/>
                <w:lang w:val="es-BO"/>
              </w:rPr>
            </w:pPr>
          </w:p>
        </w:tc>
        <w:tc>
          <w:tcPr>
            <w:tcW w:w="257" w:type="dxa"/>
            <w:shd w:val="clear" w:color="auto" w:fill="auto"/>
          </w:tcPr>
          <w:p w14:paraId="5C07EDC7" w14:textId="77777777" w:rsidR="0063372B" w:rsidRPr="003C0DD8" w:rsidRDefault="0063372B" w:rsidP="00487D19">
            <w:pPr>
              <w:rPr>
                <w:rFonts w:ascii="Arial" w:hAnsi="Arial" w:cs="Arial"/>
                <w:sz w:val="8"/>
                <w:szCs w:val="8"/>
                <w:lang w:val="es-BO"/>
              </w:rPr>
            </w:pPr>
          </w:p>
        </w:tc>
        <w:tc>
          <w:tcPr>
            <w:tcW w:w="257" w:type="dxa"/>
            <w:shd w:val="clear" w:color="auto" w:fill="auto"/>
          </w:tcPr>
          <w:p w14:paraId="3739DAA3" w14:textId="77777777" w:rsidR="0063372B" w:rsidRPr="003C0DD8" w:rsidRDefault="0063372B" w:rsidP="00487D19">
            <w:pPr>
              <w:rPr>
                <w:rFonts w:ascii="Arial" w:hAnsi="Arial" w:cs="Arial"/>
                <w:sz w:val="8"/>
                <w:szCs w:val="8"/>
                <w:lang w:val="es-BO"/>
              </w:rPr>
            </w:pPr>
          </w:p>
        </w:tc>
        <w:tc>
          <w:tcPr>
            <w:tcW w:w="257" w:type="dxa"/>
            <w:shd w:val="clear" w:color="auto" w:fill="auto"/>
          </w:tcPr>
          <w:p w14:paraId="418575E8" w14:textId="77777777" w:rsidR="0063372B" w:rsidRPr="003C0DD8" w:rsidRDefault="0063372B" w:rsidP="00487D19">
            <w:pPr>
              <w:rPr>
                <w:rFonts w:ascii="Arial" w:hAnsi="Arial" w:cs="Arial"/>
                <w:sz w:val="8"/>
                <w:szCs w:val="8"/>
                <w:lang w:val="es-BO"/>
              </w:rPr>
            </w:pPr>
          </w:p>
        </w:tc>
        <w:tc>
          <w:tcPr>
            <w:tcW w:w="257" w:type="dxa"/>
            <w:tcBorders>
              <w:right w:val="single" w:sz="12" w:space="0" w:color="244061" w:themeColor="accent1" w:themeShade="80"/>
            </w:tcBorders>
            <w:shd w:val="clear" w:color="auto" w:fill="auto"/>
          </w:tcPr>
          <w:p w14:paraId="38092531" w14:textId="77777777" w:rsidR="0063372B" w:rsidRPr="003C0DD8" w:rsidRDefault="0063372B" w:rsidP="00487D19">
            <w:pPr>
              <w:rPr>
                <w:rFonts w:ascii="Arial" w:hAnsi="Arial" w:cs="Arial"/>
                <w:sz w:val="8"/>
                <w:szCs w:val="8"/>
                <w:lang w:val="es-BO"/>
              </w:rPr>
            </w:pPr>
          </w:p>
        </w:tc>
      </w:tr>
      <w:tr w:rsidR="0063372B" w:rsidRPr="003C0DD8" w14:paraId="09C2E298" w14:textId="77777777" w:rsidTr="009D17D4">
        <w:trPr>
          <w:jc w:val="center"/>
        </w:trPr>
        <w:tc>
          <w:tcPr>
            <w:tcW w:w="1836" w:type="dxa"/>
            <w:gridSpan w:val="8"/>
            <w:vMerge w:val="restart"/>
            <w:tcBorders>
              <w:left w:val="single" w:sz="12" w:space="0" w:color="244061" w:themeColor="accent1" w:themeShade="80"/>
              <w:right w:val="single" w:sz="4" w:space="0" w:color="auto"/>
            </w:tcBorders>
            <w:shd w:val="clear" w:color="auto" w:fill="auto"/>
            <w:vAlign w:val="center"/>
          </w:tcPr>
          <w:p w14:paraId="4860605B" w14:textId="77777777" w:rsidR="0063372B" w:rsidRPr="003C0DD8" w:rsidRDefault="0063372B" w:rsidP="0063372B">
            <w:pPr>
              <w:jc w:val="right"/>
              <w:rPr>
                <w:rFonts w:ascii="Arial" w:hAnsi="Arial" w:cs="Arial"/>
                <w:sz w:val="16"/>
                <w:szCs w:val="16"/>
                <w:lang w:val="es-BO"/>
              </w:rPr>
            </w:pPr>
            <w:r w:rsidRPr="003C0DD8">
              <w:rPr>
                <w:rFonts w:ascii="Arial" w:hAnsi="Arial" w:cs="Arial"/>
                <w:sz w:val="16"/>
                <w:szCs w:val="16"/>
                <w:lang w:val="es-BO"/>
              </w:rPr>
              <w:t xml:space="preserve">Señalar para cuando es el requerimiento del Seguro </w:t>
            </w:r>
          </w:p>
        </w:tc>
        <w:tc>
          <w:tcPr>
            <w:tcW w:w="32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45D6FA1" w14:textId="1317BEFB" w:rsidR="0063372B" w:rsidRPr="00BE5296" w:rsidRDefault="00BE5296" w:rsidP="00487D19">
            <w:pPr>
              <w:rPr>
                <w:rFonts w:ascii="Arial" w:hAnsi="Arial" w:cs="Arial"/>
                <w:b/>
                <w:bCs/>
                <w:sz w:val="16"/>
                <w:szCs w:val="16"/>
                <w:lang w:val="es-BO"/>
              </w:rPr>
            </w:pPr>
            <w:r w:rsidRPr="00BE5296">
              <w:rPr>
                <w:rFonts w:ascii="Arial" w:hAnsi="Arial" w:cs="Arial"/>
                <w:b/>
                <w:bCs/>
                <w:sz w:val="16"/>
                <w:szCs w:val="16"/>
                <w:lang w:val="es-BO"/>
              </w:rPr>
              <w:t>X</w:t>
            </w:r>
          </w:p>
        </w:tc>
        <w:tc>
          <w:tcPr>
            <w:tcW w:w="7232" w:type="dxa"/>
            <w:gridSpan w:val="28"/>
            <w:tcBorders>
              <w:left w:val="single" w:sz="4" w:space="0" w:color="auto"/>
            </w:tcBorders>
            <w:shd w:val="clear" w:color="auto" w:fill="auto"/>
          </w:tcPr>
          <w:p w14:paraId="7F9054E4" w14:textId="77777777" w:rsidR="0063372B" w:rsidRPr="003C0DD8" w:rsidRDefault="0063372B" w:rsidP="00487D19">
            <w:pPr>
              <w:rPr>
                <w:rFonts w:ascii="Arial" w:hAnsi="Arial" w:cs="Arial"/>
                <w:sz w:val="16"/>
                <w:szCs w:val="16"/>
                <w:lang w:val="es-BO"/>
              </w:rPr>
            </w:pPr>
            <w:r w:rsidRPr="003C0DD8">
              <w:rPr>
                <w:rFonts w:ascii="Arial" w:hAnsi="Arial" w:cs="Arial"/>
                <w:sz w:val="16"/>
                <w:szCs w:val="16"/>
                <w:lang w:val="es-BO"/>
              </w:rPr>
              <w:t>Seguros para la gestión en curso</w:t>
            </w:r>
          </w:p>
        </w:tc>
        <w:tc>
          <w:tcPr>
            <w:tcW w:w="257" w:type="dxa"/>
          </w:tcPr>
          <w:p w14:paraId="5F15B420" w14:textId="77777777" w:rsidR="0063372B" w:rsidRPr="003C0DD8" w:rsidRDefault="0063372B" w:rsidP="00487D19">
            <w:pPr>
              <w:rPr>
                <w:rFonts w:ascii="Arial" w:hAnsi="Arial" w:cs="Arial"/>
                <w:sz w:val="16"/>
                <w:szCs w:val="16"/>
                <w:lang w:val="es-BO"/>
              </w:rPr>
            </w:pPr>
          </w:p>
        </w:tc>
        <w:tc>
          <w:tcPr>
            <w:tcW w:w="257" w:type="dxa"/>
            <w:tcBorders>
              <w:right w:val="single" w:sz="12" w:space="0" w:color="244061" w:themeColor="accent1" w:themeShade="80"/>
            </w:tcBorders>
          </w:tcPr>
          <w:p w14:paraId="5EAC0EDB" w14:textId="77777777" w:rsidR="0063372B" w:rsidRPr="003C0DD8" w:rsidRDefault="0063372B" w:rsidP="00487D19">
            <w:pPr>
              <w:rPr>
                <w:rFonts w:ascii="Arial" w:hAnsi="Arial" w:cs="Arial"/>
                <w:sz w:val="16"/>
                <w:szCs w:val="16"/>
                <w:lang w:val="es-BO"/>
              </w:rPr>
            </w:pPr>
          </w:p>
        </w:tc>
      </w:tr>
      <w:tr w:rsidR="00165031" w:rsidRPr="003C0DD8" w14:paraId="4956DC14" w14:textId="77777777" w:rsidTr="009D17D4">
        <w:trPr>
          <w:jc w:val="center"/>
        </w:trPr>
        <w:tc>
          <w:tcPr>
            <w:tcW w:w="1836" w:type="dxa"/>
            <w:gridSpan w:val="8"/>
            <w:vMerge/>
            <w:tcBorders>
              <w:left w:val="single" w:sz="12" w:space="0" w:color="244061" w:themeColor="accent1" w:themeShade="80"/>
            </w:tcBorders>
            <w:shd w:val="clear" w:color="auto" w:fill="auto"/>
            <w:vAlign w:val="center"/>
          </w:tcPr>
          <w:p w14:paraId="147B9E70" w14:textId="77777777" w:rsidR="0063372B" w:rsidRPr="003C0DD8" w:rsidRDefault="0063372B" w:rsidP="00487D19">
            <w:pPr>
              <w:jc w:val="right"/>
              <w:rPr>
                <w:rFonts w:ascii="Arial" w:hAnsi="Arial" w:cs="Arial"/>
                <w:b/>
                <w:sz w:val="8"/>
                <w:szCs w:val="8"/>
                <w:lang w:val="es-BO"/>
              </w:rPr>
            </w:pPr>
          </w:p>
        </w:tc>
        <w:tc>
          <w:tcPr>
            <w:tcW w:w="323" w:type="dxa"/>
            <w:tcBorders>
              <w:top w:val="single" w:sz="4" w:space="0" w:color="auto"/>
              <w:bottom w:val="single" w:sz="4" w:space="0" w:color="auto"/>
            </w:tcBorders>
            <w:shd w:val="clear" w:color="auto" w:fill="auto"/>
          </w:tcPr>
          <w:p w14:paraId="6579F186" w14:textId="77777777" w:rsidR="0063372B" w:rsidRPr="003C0DD8" w:rsidRDefault="0063372B" w:rsidP="00487D19">
            <w:pPr>
              <w:rPr>
                <w:rFonts w:ascii="Arial" w:hAnsi="Arial" w:cs="Arial"/>
                <w:sz w:val="8"/>
                <w:szCs w:val="8"/>
                <w:lang w:val="es-BO"/>
              </w:rPr>
            </w:pPr>
          </w:p>
        </w:tc>
        <w:tc>
          <w:tcPr>
            <w:tcW w:w="305" w:type="dxa"/>
            <w:shd w:val="clear" w:color="auto" w:fill="auto"/>
          </w:tcPr>
          <w:p w14:paraId="12337C6C" w14:textId="77777777" w:rsidR="0063372B" w:rsidRPr="003C0DD8" w:rsidRDefault="0063372B" w:rsidP="00487D19">
            <w:pPr>
              <w:rPr>
                <w:rFonts w:ascii="Arial" w:hAnsi="Arial" w:cs="Arial"/>
                <w:sz w:val="8"/>
                <w:szCs w:val="8"/>
                <w:lang w:val="es-BO"/>
              </w:rPr>
            </w:pPr>
          </w:p>
        </w:tc>
        <w:tc>
          <w:tcPr>
            <w:tcW w:w="272" w:type="dxa"/>
            <w:shd w:val="clear" w:color="auto" w:fill="auto"/>
          </w:tcPr>
          <w:p w14:paraId="5C38ED6F" w14:textId="77777777" w:rsidR="0063372B" w:rsidRPr="003C0DD8" w:rsidRDefault="0063372B" w:rsidP="00487D19">
            <w:pPr>
              <w:rPr>
                <w:rFonts w:ascii="Arial" w:hAnsi="Arial" w:cs="Arial"/>
                <w:sz w:val="8"/>
                <w:szCs w:val="8"/>
                <w:lang w:val="es-BO"/>
              </w:rPr>
            </w:pPr>
          </w:p>
        </w:tc>
        <w:tc>
          <w:tcPr>
            <w:tcW w:w="312" w:type="dxa"/>
            <w:gridSpan w:val="2"/>
            <w:shd w:val="clear" w:color="auto" w:fill="auto"/>
          </w:tcPr>
          <w:p w14:paraId="0EF9AFFE" w14:textId="77777777" w:rsidR="0063372B" w:rsidRPr="003C0DD8" w:rsidRDefault="0063372B" w:rsidP="00487D19">
            <w:pPr>
              <w:rPr>
                <w:rFonts w:ascii="Arial" w:hAnsi="Arial" w:cs="Arial"/>
                <w:sz w:val="8"/>
                <w:szCs w:val="8"/>
                <w:lang w:val="es-BO"/>
              </w:rPr>
            </w:pPr>
          </w:p>
        </w:tc>
        <w:tc>
          <w:tcPr>
            <w:tcW w:w="305" w:type="dxa"/>
            <w:shd w:val="clear" w:color="auto" w:fill="auto"/>
          </w:tcPr>
          <w:p w14:paraId="1BE14FA2" w14:textId="77777777" w:rsidR="0063372B" w:rsidRPr="003C0DD8" w:rsidRDefault="0063372B" w:rsidP="00487D19">
            <w:pPr>
              <w:rPr>
                <w:rFonts w:ascii="Arial" w:hAnsi="Arial" w:cs="Arial"/>
                <w:sz w:val="8"/>
                <w:szCs w:val="8"/>
                <w:lang w:val="es-BO"/>
              </w:rPr>
            </w:pPr>
          </w:p>
        </w:tc>
        <w:tc>
          <w:tcPr>
            <w:tcW w:w="305" w:type="dxa"/>
            <w:shd w:val="clear" w:color="auto" w:fill="auto"/>
          </w:tcPr>
          <w:p w14:paraId="2DB8C1B6" w14:textId="77777777" w:rsidR="0063372B" w:rsidRPr="003C0DD8" w:rsidRDefault="0063372B" w:rsidP="00487D19">
            <w:pPr>
              <w:rPr>
                <w:rFonts w:ascii="Arial" w:hAnsi="Arial" w:cs="Arial"/>
                <w:sz w:val="8"/>
                <w:szCs w:val="8"/>
                <w:lang w:val="es-BO"/>
              </w:rPr>
            </w:pPr>
          </w:p>
        </w:tc>
        <w:tc>
          <w:tcPr>
            <w:tcW w:w="305" w:type="dxa"/>
            <w:gridSpan w:val="2"/>
            <w:shd w:val="clear" w:color="auto" w:fill="auto"/>
          </w:tcPr>
          <w:p w14:paraId="23EC1E03" w14:textId="77777777" w:rsidR="0063372B" w:rsidRPr="003C0DD8" w:rsidRDefault="0063372B" w:rsidP="00487D19">
            <w:pPr>
              <w:rPr>
                <w:rFonts w:ascii="Arial" w:hAnsi="Arial" w:cs="Arial"/>
                <w:sz w:val="8"/>
                <w:szCs w:val="8"/>
                <w:lang w:val="es-BO"/>
              </w:rPr>
            </w:pPr>
          </w:p>
        </w:tc>
        <w:tc>
          <w:tcPr>
            <w:tcW w:w="275" w:type="dxa"/>
            <w:shd w:val="clear" w:color="auto" w:fill="auto"/>
          </w:tcPr>
          <w:p w14:paraId="34482A17" w14:textId="77777777" w:rsidR="0063372B" w:rsidRPr="003C0DD8" w:rsidRDefault="0063372B" w:rsidP="00487D19">
            <w:pPr>
              <w:rPr>
                <w:rFonts w:ascii="Arial" w:hAnsi="Arial" w:cs="Arial"/>
                <w:sz w:val="8"/>
                <w:szCs w:val="8"/>
                <w:lang w:val="es-BO"/>
              </w:rPr>
            </w:pPr>
          </w:p>
        </w:tc>
        <w:tc>
          <w:tcPr>
            <w:tcW w:w="305" w:type="dxa"/>
            <w:shd w:val="clear" w:color="auto" w:fill="auto"/>
          </w:tcPr>
          <w:p w14:paraId="4F837565" w14:textId="77777777" w:rsidR="0063372B" w:rsidRPr="003C0DD8" w:rsidRDefault="0063372B" w:rsidP="00487D19">
            <w:pPr>
              <w:rPr>
                <w:rFonts w:ascii="Arial" w:hAnsi="Arial" w:cs="Arial"/>
                <w:sz w:val="8"/>
                <w:szCs w:val="8"/>
                <w:lang w:val="es-BO"/>
              </w:rPr>
            </w:pPr>
          </w:p>
        </w:tc>
        <w:tc>
          <w:tcPr>
            <w:tcW w:w="305" w:type="dxa"/>
            <w:shd w:val="clear" w:color="auto" w:fill="auto"/>
          </w:tcPr>
          <w:p w14:paraId="013B70A6" w14:textId="77777777" w:rsidR="0063372B" w:rsidRPr="003C0DD8" w:rsidRDefault="0063372B" w:rsidP="00487D19">
            <w:pPr>
              <w:rPr>
                <w:rFonts w:ascii="Arial" w:hAnsi="Arial" w:cs="Arial"/>
                <w:sz w:val="8"/>
                <w:szCs w:val="8"/>
                <w:lang w:val="es-BO"/>
              </w:rPr>
            </w:pPr>
          </w:p>
        </w:tc>
        <w:tc>
          <w:tcPr>
            <w:tcW w:w="272" w:type="dxa"/>
            <w:shd w:val="clear" w:color="auto" w:fill="auto"/>
          </w:tcPr>
          <w:p w14:paraId="605D3252" w14:textId="77777777" w:rsidR="0063372B" w:rsidRPr="003C0DD8" w:rsidRDefault="0063372B" w:rsidP="00487D19">
            <w:pPr>
              <w:rPr>
                <w:rFonts w:ascii="Arial" w:hAnsi="Arial" w:cs="Arial"/>
                <w:sz w:val="8"/>
                <w:szCs w:val="8"/>
                <w:lang w:val="es-BO"/>
              </w:rPr>
            </w:pPr>
          </w:p>
        </w:tc>
        <w:tc>
          <w:tcPr>
            <w:tcW w:w="257" w:type="dxa"/>
            <w:tcBorders>
              <w:left w:val="nil"/>
            </w:tcBorders>
            <w:shd w:val="clear" w:color="auto" w:fill="auto"/>
          </w:tcPr>
          <w:p w14:paraId="72605F76" w14:textId="77777777" w:rsidR="0063372B" w:rsidRPr="003C0DD8" w:rsidRDefault="0063372B" w:rsidP="00487D19">
            <w:pPr>
              <w:rPr>
                <w:rFonts w:ascii="Arial" w:hAnsi="Arial" w:cs="Arial"/>
                <w:sz w:val="8"/>
                <w:szCs w:val="8"/>
                <w:lang w:val="es-BO"/>
              </w:rPr>
            </w:pPr>
          </w:p>
        </w:tc>
        <w:tc>
          <w:tcPr>
            <w:tcW w:w="257" w:type="dxa"/>
            <w:tcBorders>
              <w:left w:val="nil"/>
            </w:tcBorders>
            <w:shd w:val="clear" w:color="auto" w:fill="auto"/>
          </w:tcPr>
          <w:p w14:paraId="763B17D7" w14:textId="77777777" w:rsidR="0063372B" w:rsidRPr="003C0DD8" w:rsidRDefault="0063372B" w:rsidP="00487D19">
            <w:pPr>
              <w:rPr>
                <w:rFonts w:ascii="Arial" w:hAnsi="Arial" w:cs="Arial"/>
                <w:sz w:val="8"/>
                <w:szCs w:val="8"/>
                <w:lang w:val="es-BO"/>
              </w:rPr>
            </w:pPr>
          </w:p>
        </w:tc>
        <w:tc>
          <w:tcPr>
            <w:tcW w:w="257" w:type="dxa"/>
            <w:tcBorders>
              <w:left w:val="nil"/>
            </w:tcBorders>
            <w:shd w:val="clear" w:color="auto" w:fill="auto"/>
          </w:tcPr>
          <w:p w14:paraId="540E9B8D" w14:textId="77777777" w:rsidR="0063372B" w:rsidRPr="003C0DD8" w:rsidRDefault="0063372B" w:rsidP="00487D19">
            <w:pPr>
              <w:rPr>
                <w:rFonts w:ascii="Arial" w:hAnsi="Arial" w:cs="Arial"/>
                <w:sz w:val="8"/>
                <w:szCs w:val="8"/>
                <w:lang w:val="es-BO"/>
              </w:rPr>
            </w:pPr>
          </w:p>
        </w:tc>
        <w:tc>
          <w:tcPr>
            <w:tcW w:w="257" w:type="dxa"/>
            <w:tcBorders>
              <w:left w:val="nil"/>
            </w:tcBorders>
            <w:shd w:val="clear" w:color="auto" w:fill="auto"/>
          </w:tcPr>
          <w:p w14:paraId="4F724138" w14:textId="77777777" w:rsidR="0063372B" w:rsidRPr="003C0DD8" w:rsidRDefault="0063372B" w:rsidP="00487D19">
            <w:pPr>
              <w:rPr>
                <w:rFonts w:ascii="Arial" w:hAnsi="Arial" w:cs="Arial"/>
                <w:sz w:val="8"/>
                <w:szCs w:val="8"/>
                <w:lang w:val="es-BO"/>
              </w:rPr>
            </w:pPr>
          </w:p>
        </w:tc>
        <w:tc>
          <w:tcPr>
            <w:tcW w:w="257" w:type="dxa"/>
            <w:tcBorders>
              <w:left w:val="nil"/>
            </w:tcBorders>
            <w:shd w:val="clear" w:color="auto" w:fill="auto"/>
          </w:tcPr>
          <w:p w14:paraId="6D3CE8BE" w14:textId="77777777" w:rsidR="0063372B" w:rsidRPr="003C0DD8" w:rsidRDefault="0063372B" w:rsidP="00487D19">
            <w:pPr>
              <w:rPr>
                <w:rFonts w:ascii="Arial" w:hAnsi="Arial" w:cs="Arial"/>
                <w:sz w:val="8"/>
                <w:szCs w:val="8"/>
                <w:lang w:val="es-BO"/>
              </w:rPr>
            </w:pPr>
          </w:p>
        </w:tc>
        <w:tc>
          <w:tcPr>
            <w:tcW w:w="257" w:type="dxa"/>
            <w:tcBorders>
              <w:left w:val="nil"/>
            </w:tcBorders>
            <w:shd w:val="clear" w:color="auto" w:fill="auto"/>
          </w:tcPr>
          <w:p w14:paraId="54B9B456" w14:textId="77777777" w:rsidR="0063372B" w:rsidRPr="003C0DD8" w:rsidRDefault="0063372B" w:rsidP="00487D19">
            <w:pPr>
              <w:rPr>
                <w:rFonts w:ascii="Arial" w:hAnsi="Arial" w:cs="Arial"/>
                <w:sz w:val="8"/>
                <w:szCs w:val="8"/>
                <w:lang w:val="es-BO"/>
              </w:rPr>
            </w:pPr>
          </w:p>
        </w:tc>
        <w:tc>
          <w:tcPr>
            <w:tcW w:w="272" w:type="dxa"/>
            <w:tcBorders>
              <w:left w:val="nil"/>
            </w:tcBorders>
            <w:shd w:val="clear" w:color="auto" w:fill="auto"/>
          </w:tcPr>
          <w:p w14:paraId="7348360F" w14:textId="77777777" w:rsidR="0063372B" w:rsidRPr="003C0DD8" w:rsidRDefault="0063372B" w:rsidP="00487D19">
            <w:pPr>
              <w:rPr>
                <w:rFonts w:ascii="Arial" w:hAnsi="Arial" w:cs="Arial"/>
                <w:sz w:val="8"/>
                <w:szCs w:val="8"/>
                <w:lang w:val="es-BO"/>
              </w:rPr>
            </w:pPr>
          </w:p>
        </w:tc>
        <w:tc>
          <w:tcPr>
            <w:tcW w:w="305" w:type="dxa"/>
            <w:tcBorders>
              <w:left w:val="nil"/>
            </w:tcBorders>
            <w:shd w:val="clear" w:color="auto" w:fill="auto"/>
          </w:tcPr>
          <w:p w14:paraId="344ED017" w14:textId="77777777" w:rsidR="0063372B" w:rsidRPr="003C0DD8" w:rsidRDefault="0063372B" w:rsidP="00487D19">
            <w:pPr>
              <w:rPr>
                <w:rFonts w:ascii="Arial" w:hAnsi="Arial" w:cs="Arial"/>
                <w:sz w:val="8"/>
                <w:szCs w:val="8"/>
                <w:lang w:val="es-BO"/>
              </w:rPr>
            </w:pPr>
          </w:p>
        </w:tc>
        <w:tc>
          <w:tcPr>
            <w:tcW w:w="272" w:type="dxa"/>
            <w:tcBorders>
              <w:left w:val="nil"/>
            </w:tcBorders>
            <w:shd w:val="clear" w:color="auto" w:fill="auto"/>
          </w:tcPr>
          <w:p w14:paraId="4E91D8E6" w14:textId="77777777" w:rsidR="0063372B" w:rsidRPr="003C0DD8" w:rsidRDefault="0063372B" w:rsidP="00487D19">
            <w:pPr>
              <w:rPr>
                <w:rFonts w:ascii="Arial" w:hAnsi="Arial" w:cs="Arial"/>
                <w:sz w:val="8"/>
                <w:szCs w:val="8"/>
                <w:lang w:val="es-BO"/>
              </w:rPr>
            </w:pPr>
          </w:p>
        </w:tc>
        <w:tc>
          <w:tcPr>
            <w:tcW w:w="305" w:type="dxa"/>
            <w:tcBorders>
              <w:left w:val="nil"/>
            </w:tcBorders>
            <w:shd w:val="clear" w:color="auto" w:fill="auto"/>
          </w:tcPr>
          <w:p w14:paraId="4C3AC187" w14:textId="77777777" w:rsidR="0063372B" w:rsidRPr="003C0DD8" w:rsidRDefault="0063372B" w:rsidP="00487D19">
            <w:pPr>
              <w:rPr>
                <w:rFonts w:ascii="Arial" w:hAnsi="Arial" w:cs="Arial"/>
                <w:sz w:val="8"/>
                <w:szCs w:val="8"/>
                <w:lang w:val="es-BO"/>
              </w:rPr>
            </w:pPr>
          </w:p>
        </w:tc>
        <w:tc>
          <w:tcPr>
            <w:tcW w:w="257" w:type="dxa"/>
            <w:tcBorders>
              <w:left w:val="nil"/>
            </w:tcBorders>
            <w:shd w:val="clear" w:color="auto" w:fill="auto"/>
          </w:tcPr>
          <w:p w14:paraId="051F26F2" w14:textId="77777777" w:rsidR="0063372B" w:rsidRPr="003C0DD8" w:rsidRDefault="0063372B" w:rsidP="00487D19">
            <w:pPr>
              <w:rPr>
                <w:rFonts w:ascii="Arial" w:hAnsi="Arial" w:cs="Arial"/>
                <w:sz w:val="8"/>
                <w:szCs w:val="8"/>
                <w:lang w:val="es-BO"/>
              </w:rPr>
            </w:pPr>
          </w:p>
        </w:tc>
        <w:tc>
          <w:tcPr>
            <w:tcW w:w="271" w:type="dxa"/>
          </w:tcPr>
          <w:p w14:paraId="1725CFA8" w14:textId="77777777" w:rsidR="0063372B" w:rsidRPr="003C0DD8" w:rsidRDefault="0063372B" w:rsidP="00487D19">
            <w:pPr>
              <w:rPr>
                <w:rFonts w:ascii="Arial" w:hAnsi="Arial" w:cs="Arial"/>
                <w:sz w:val="8"/>
                <w:szCs w:val="8"/>
                <w:lang w:val="es-BO"/>
              </w:rPr>
            </w:pPr>
          </w:p>
        </w:tc>
        <w:tc>
          <w:tcPr>
            <w:tcW w:w="268" w:type="dxa"/>
            <w:tcBorders>
              <w:left w:val="nil"/>
            </w:tcBorders>
          </w:tcPr>
          <w:p w14:paraId="209C2D49" w14:textId="77777777" w:rsidR="0063372B" w:rsidRPr="003C0DD8" w:rsidRDefault="0063372B" w:rsidP="00487D19">
            <w:pPr>
              <w:rPr>
                <w:rFonts w:ascii="Arial" w:hAnsi="Arial" w:cs="Arial"/>
                <w:sz w:val="8"/>
                <w:szCs w:val="8"/>
                <w:lang w:val="es-BO"/>
              </w:rPr>
            </w:pPr>
          </w:p>
        </w:tc>
        <w:tc>
          <w:tcPr>
            <w:tcW w:w="265" w:type="dxa"/>
          </w:tcPr>
          <w:p w14:paraId="2282076A" w14:textId="77777777" w:rsidR="0063372B" w:rsidRPr="003C0DD8" w:rsidRDefault="0063372B" w:rsidP="00487D19">
            <w:pPr>
              <w:rPr>
                <w:rFonts w:ascii="Arial" w:hAnsi="Arial" w:cs="Arial"/>
                <w:sz w:val="8"/>
                <w:szCs w:val="8"/>
                <w:lang w:val="es-BO"/>
              </w:rPr>
            </w:pPr>
          </w:p>
        </w:tc>
        <w:tc>
          <w:tcPr>
            <w:tcW w:w="257" w:type="dxa"/>
          </w:tcPr>
          <w:p w14:paraId="71632254" w14:textId="77777777" w:rsidR="0063372B" w:rsidRPr="003C0DD8" w:rsidRDefault="0063372B" w:rsidP="00487D19">
            <w:pPr>
              <w:rPr>
                <w:rFonts w:ascii="Arial" w:hAnsi="Arial" w:cs="Arial"/>
                <w:sz w:val="8"/>
                <w:szCs w:val="8"/>
                <w:lang w:val="es-BO"/>
              </w:rPr>
            </w:pPr>
          </w:p>
        </w:tc>
        <w:tc>
          <w:tcPr>
            <w:tcW w:w="257" w:type="dxa"/>
          </w:tcPr>
          <w:p w14:paraId="0328F2E5" w14:textId="77777777" w:rsidR="0063372B" w:rsidRPr="003C0DD8" w:rsidRDefault="0063372B" w:rsidP="00487D19">
            <w:pPr>
              <w:rPr>
                <w:rFonts w:ascii="Arial" w:hAnsi="Arial" w:cs="Arial"/>
                <w:sz w:val="8"/>
                <w:szCs w:val="8"/>
                <w:lang w:val="es-BO"/>
              </w:rPr>
            </w:pPr>
          </w:p>
        </w:tc>
        <w:tc>
          <w:tcPr>
            <w:tcW w:w="257" w:type="dxa"/>
          </w:tcPr>
          <w:p w14:paraId="54FAF0C4" w14:textId="77777777" w:rsidR="0063372B" w:rsidRPr="003C0DD8" w:rsidRDefault="0063372B" w:rsidP="00487D19">
            <w:pPr>
              <w:rPr>
                <w:rFonts w:ascii="Arial" w:hAnsi="Arial" w:cs="Arial"/>
                <w:sz w:val="8"/>
                <w:szCs w:val="8"/>
                <w:lang w:val="es-BO"/>
              </w:rPr>
            </w:pPr>
          </w:p>
        </w:tc>
        <w:tc>
          <w:tcPr>
            <w:tcW w:w="257" w:type="dxa"/>
            <w:tcBorders>
              <w:right w:val="single" w:sz="12" w:space="0" w:color="244061" w:themeColor="accent1" w:themeShade="80"/>
            </w:tcBorders>
          </w:tcPr>
          <w:p w14:paraId="39F3642D" w14:textId="77777777" w:rsidR="0063372B" w:rsidRPr="003C0DD8" w:rsidRDefault="0063372B" w:rsidP="00487D19">
            <w:pPr>
              <w:rPr>
                <w:rFonts w:ascii="Arial" w:hAnsi="Arial" w:cs="Arial"/>
                <w:sz w:val="8"/>
                <w:szCs w:val="8"/>
                <w:lang w:val="es-BO"/>
              </w:rPr>
            </w:pPr>
          </w:p>
        </w:tc>
      </w:tr>
      <w:tr w:rsidR="0063372B" w:rsidRPr="003C0DD8" w14:paraId="0305AC90" w14:textId="77777777" w:rsidTr="009D17D4">
        <w:trPr>
          <w:jc w:val="center"/>
        </w:trPr>
        <w:tc>
          <w:tcPr>
            <w:tcW w:w="1836" w:type="dxa"/>
            <w:gridSpan w:val="8"/>
            <w:vMerge/>
            <w:tcBorders>
              <w:left w:val="single" w:sz="12" w:space="0" w:color="244061" w:themeColor="accent1" w:themeShade="80"/>
              <w:right w:val="single" w:sz="4" w:space="0" w:color="auto"/>
            </w:tcBorders>
            <w:shd w:val="clear" w:color="auto" w:fill="auto"/>
            <w:vAlign w:val="center"/>
          </w:tcPr>
          <w:p w14:paraId="2445BAEB" w14:textId="77777777" w:rsidR="0063372B" w:rsidRPr="003C0DD8" w:rsidRDefault="0063372B" w:rsidP="00487D19">
            <w:pPr>
              <w:jc w:val="right"/>
              <w:rPr>
                <w:rFonts w:ascii="Arial" w:hAnsi="Arial" w:cs="Arial"/>
                <w:b/>
                <w:sz w:val="16"/>
                <w:szCs w:val="16"/>
                <w:lang w:val="es-BO"/>
              </w:rPr>
            </w:pPr>
          </w:p>
        </w:tc>
        <w:tc>
          <w:tcPr>
            <w:tcW w:w="32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2208012" w14:textId="77777777" w:rsidR="0063372B" w:rsidRPr="003C0DD8" w:rsidRDefault="0063372B" w:rsidP="00487D19">
            <w:pPr>
              <w:rPr>
                <w:rFonts w:ascii="Arial" w:hAnsi="Arial" w:cs="Arial"/>
                <w:sz w:val="16"/>
                <w:szCs w:val="16"/>
                <w:lang w:val="es-BO"/>
              </w:rPr>
            </w:pPr>
          </w:p>
        </w:tc>
        <w:tc>
          <w:tcPr>
            <w:tcW w:w="7489" w:type="dxa"/>
            <w:gridSpan w:val="29"/>
            <w:vMerge w:val="restart"/>
            <w:tcBorders>
              <w:left w:val="single" w:sz="4" w:space="0" w:color="auto"/>
            </w:tcBorders>
            <w:shd w:val="clear" w:color="auto" w:fill="auto"/>
          </w:tcPr>
          <w:p w14:paraId="53DDFCF1" w14:textId="77777777" w:rsidR="0063372B" w:rsidRPr="003C0DD8" w:rsidRDefault="0063372B" w:rsidP="00487D19">
            <w:pPr>
              <w:rPr>
                <w:rFonts w:ascii="Arial" w:hAnsi="Arial" w:cs="Arial"/>
                <w:sz w:val="16"/>
                <w:szCs w:val="16"/>
                <w:lang w:val="es-BO"/>
              </w:rPr>
            </w:pPr>
            <w:r w:rsidRPr="003C0DD8">
              <w:rPr>
                <w:rFonts w:ascii="Arial" w:hAnsi="Arial" w:cs="Arial"/>
                <w:color w:val="000000"/>
                <w:sz w:val="16"/>
                <w:szCs w:val="16"/>
                <w:lang w:val="es-BO"/>
              </w:rPr>
              <w:t xml:space="preserve">Seguros recurrentes para la próxima gestión </w:t>
            </w:r>
            <w:r w:rsidRPr="003C0DD8">
              <w:rPr>
                <w:rFonts w:ascii="Arial" w:hAnsi="Arial" w:cs="Arial"/>
                <w:color w:val="000000"/>
                <w:sz w:val="14"/>
                <w:szCs w:val="16"/>
                <w:lang w:val="es-BO"/>
              </w:rPr>
              <w:t>(el proceso llegará hasta la adjudicación y la suscripción del contrato estará sujeta a la aprobación del presupuesto de la siguiente gestión)</w:t>
            </w:r>
          </w:p>
        </w:tc>
        <w:tc>
          <w:tcPr>
            <w:tcW w:w="257" w:type="dxa"/>
            <w:tcBorders>
              <w:right w:val="single" w:sz="12" w:space="0" w:color="244061" w:themeColor="accent1" w:themeShade="80"/>
            </w:tcBorders>
          </w:tcPr>
          <w:p w14:paraId="063D918E" w14:textId="77777777" w:rsidR="0063372B" w:rsidRPr="003C0DD8" w:rsidRDefault="0063372B" w:rsidP="00487D19">
            <w:pPr>
              <w:rPr>
                <w:rFonts w:ascii="Arial" w:hAnsi="Arial" w:cs="Arial"/>
                <w:sz w:val="16"/>
                <w:szCs w:val="16"/>
                <w:lang w:val="es-BO"/>
              </w:rPr>
            </w:pPr>
          </w:p>
        </w:tc>
      </w:tr>
      <w:tr w:rsidR="0063372B" w:rsidRPr="003C0DD8" w14:paraId="4485F552" w14:textId="77777777" w:rsidTr="009D17D4">
        <w:trPr>
          <w:jc w:val="center"/>
        </w:trPr>
        <w:tc>
          <w:tcPr>
            <w:tcW w:w="1836" w:type="dxa"/>
            <w:gridSpan w:val="8"/>
            <w:vMerge/>
            <w:tcBorders>
              <w:left w:val="single" w:sz="12" w:space="0" w:color="244061" w:themeColor="accent1" w:themeShade="80"/>
            </w:tcBorders>
            <w:shd w:val="clear" w:color="auto" w:fill="auto"/>
            <w:vAlign w:val="center"/>
          </w:tcPr>
          <w:p w14:paraId="0BB9B7BA" w14:textId="77777777" w:rsidR="0063372B" w:rsidRPr="003C0DD8" w:rsidRDefault="0063372B" w:rsidP="00487D19">
            <w:pPr>
              <w:jc w:val="right"/>
              <w:rPr>
                <w:rFonts w:ascii="Arial" w:hAnsi="Arial" w:cs="Arial"/>
                <w:b/>
                <w:sz w:val="16"/>
                <w:szCs w:val="16"/>
                <w:lang w:val="es-BO"/>
              </w:rPr>
            </w:pPr>
          </w:p>
        </w:tc>
        <w:tc>
          <w:tcPr>
            <w:tcW w:w="323" w:type="dxa"/>
            <w:tcBorders>
              <w:top w:val="single" w:sz="4" w:space="0" w:color="auto"/>
            </w:tcBorders>
            <w:shd w:val="clear" w:color="auto" w:fill="auto"/>
          </w:tcPr>
          <w:p w14:paraId="6ECA22E0" w14:textId="77777777" w:rsidR="0063372B" w:rsidRPr="003C0DD8" w:rsidRDefault="0063372B" w:rsidP="00487D19">
            <w:pPr>
              <w:rPr>
                <w:rFonts w:ascii="Arial" w:hAnsi="Arial" w:cs="Arial"/>
                <w:sz w:val="16"/>
                <w:szCs w:val="16"/>
                <w:lang w:val="es-BO"/>
              </w:rPr>
            </w:pPr>
          </w:p>
        </w:tc>
        <w:tc>
          <w:tcPr>
            <w:tcW w:w="7489" w:type="dxa"/>
            <w:gridSpan w:val="29"/>
            <w:vMerge/>
            <w:tcBorders>
              <w:left w:val="nil"/>
            </w:tcBorders>
            <w:shd w:val="clear" w:color="auto" w:fill="auto"/>
          </w:tcPr>
          <w:p w14:paraId="5BA8E712" w14:textId="77777777" w:rsidR="0063372B" w:rsidRPr="003C0DD8" w:rsidRDefault="0063372B" w:rsidP="00487D19">
            <w:pPr>
              <w:rPr>
                <w:rFonts w:ascii="Arial" w:hAnsi="Arial" w:cs="Arial"/>
                <w:sz w:val="16"/>
                <w:szCs w:val="16"/>
                <w:lang w:val="es-BO"/>
              </w:rPr>
            </w:pPr>
          </w:p>
        </w:tc>
        <w:tc>
          <w:tcPr>
            <w:tcW w:w="257" w:type="dxa"/>
            <w:tcBorders>
              <w:right w:val="single" w:sz="12" w:space="0" w:color="244061" w:themeColor="accent1" w:themeShade="80"/>
            </w:tcBorders>
          </w:tcPr>
          <w:p w14:paraId="79B58A42" w14:textId="77777777" w:rsidR="0063372B" w:rsidRPr="003C0DD8" w:rsidRDefault="0063372B" w:rsidP="00487D19">
            <w:pPr>
              <w:rPr>
                <w:rFonts w:ascii="Arial" w:hAnsi="Arial" w:cs="Arial"/>
                <w:sz w:val="16"/>
                <w:szCs w:val="16"/>
                <w:lang w:val="es-BO"/>
              </w:rPr>
            </w:pPr>
          </w:p>
        </w:tc>
      </w:tr>
      <w:tr w:rsidR="0063372B" w:rsidRPr="003C0DD8" w14:paraId="473965CA" w14:textId="77777777" w:rsidTr="009D17D4">
        <w:trPr>
          <w:jc w:val="center"/>
        </w:trPr>
        <w:tc>
          <w:tcPr>
            <w:tcW w:w="1836" w:type="dxa"/>
            <w:gridSpan w:val="8"/>
            <w:tcBorders>
              <w:left w:val="single" w:sz="12" w:space="0" w:color="244061" w:themeColor="accent1" w:themeShade="80"/>
            </w:tcBorders>
            <w:shd w:val="clear" w:color="auto" w:fill="auto"/>
            <w:vAlign w:val="center"/>
          </w:tcPr>
          <w:p w14:paraId="622121A1" w14:textId="77777777" w:rsidR="0063372B" w:rsidRPr="003C0DD8" w:rsidRDefault="0063372B" w:rsidP="00487D19">
            <w:pPr>
              <w:jc w:val="right"/>
              <w:rPr>
                <w:rFonts w:ascii="Arial" w:hAnsi="Arial" w:cs="Arial"/>
                <w:sz w:val="8"/>
                <w:szCs w:val="8"/>
                <w:lang w:val="es-BO"/>
              </w:rPr>
            </w:pPr>
          </w:p>
        </w:tc>
        <w:tc>
          <w:tcPr>
            <w:tcW w:w="323" w:type="dxa"/>
            <w:shd w:val="clear" w:color="auto" w:fill="auto"/>
            <w:vAlign w:val="center"/>
          </w:tcPr>
          <w:p w14:paraId="2C140B56" w14:textId="77777777" w:rsidR="0063372B" w:rsidRPr="003C0DD8" w:rsidRDefault="0063372B" w:rsidP="00487D19">
            <w:pPr>
              <w:rPr>
                <w:rFonts w:ascii="Arial" w:hAnsi="Arial" w:cs="Arial"/>
                <w:sz w:val="8"/>
                <w:szCs w:val="8"/>
                <w:lang w:val="es-BO"/>
              </w:rPr>
            </w:pPr>
          </w:p>
        </w:tc>
        <w:tc>
          <w:tcPr>
            <w:tcW w:w="5352" w:type="dxa"/>
            <w:gridSpan w:val="21"/>
            <w:tcBorders>
              <w:left w:val="nil"/>
            </w:tcBorders>
            <w:shd w:val="clear" w:color="auto" w:fill="auto"/>
          </w:tcPr>
          <w:p w14:paraId="1803A0A9" w14:textId="77777777" w:rsidR="0063372B" w:rsidRPr="003C0DD8" w:rsidRDefault="0063372B" w:rsidP="00487D19">
            <w:pPr>
              <w:jc w:val="center"/>
              <w:rPr>
                <w:rFonts w:ascii="Arial" w:hAnsi="Arial" w:cs="Arial"/>
                <w:sz w:val="8"/>
                <w:szCs w:val="8"/>
                <w:lang w:val="es-BO"/>
              </w:rPr>
            </w:pPr>
          </w:p>
        </w:tc>
        <w:tc>
          <w:tcPr>
            <w:tcW w:w="305" w:type="dxa"/>
            <w:shd w:val="clear" w:color="auto" w:fill="auto"/>
          </w:tcPr>
          <w:p w14:paraId="5E3732A2" w14:textId="77777777" w:rsidR="0063372B" w:rsidRPr="003C0DD8" w:rsidRDefault="0063372B" w:rsidP="00487D19">
            <w:pPr>
              <w:jc w:val="center"/>
              <w:rPr>
                <w:rFonts w:ascii="Arial" w:hAnsi="Arial" w:cs="Arial"/>
                <w:sz w:val="8"/>
                <w:szCs w:val="8"/>
                <w:lang w:val="es-BO"/>
              </w:rPr>
            </w:pPr>
          </w:p>
        </w:tc>
        <w:tc>
          <w:tcPr>
            <w:tcW w:w="1832" w:type="dxa"/>
            <w:gridSpan w:val="7"/>
            <w:tcBorders>
              <w:left w:val="nil"/>
            </w:tcBorders>
            <w:shd w:val="clear" w:color="auto" w:fill="auto"/>
            <w:vAlign w:val="center"/>
          </w:tcPr>
          <w:p w14:paraId="069E5662" w14:textId="77777777" w:rsidR="0063372B" w:rsidRPr="003C0DD8" w:rsidRDefault="0063372B" w:rsidP="00487D19">
            <w:pPr>
              <w:jc w:val="center"/>
              <w:rPr>
                <w:rFonts w:ascii="Arial" w:hAnsi="Arial" w:cs="Arial"/>
                <w:sz w:val="8"/>
                <w:szCs w:val="8"/>
                <w:lang w:val="es-BO"/>
              </w:rPr>
            </w:pPr>
          </w:p>
        </w:tc>
        <w:tc>
          <w:tcPr>
            <w:tcW w:w="257" w:type="dxa"/>
            <w:tcBorders>
              <w:right w:val="single" w:sz="12" w:space="0" w:color="244061" w:themeColor="accent1" w:themeShade="80"/>
            </w:tcBorders>
            <w:shd w:val="clear" w:color="auto" w:fill="auto"/>
          </w:tcPr>
          <w:p w14:paraId="0364A5CD" w14:textId="77777777" w:rsidR="0063372B" w:rsidRPr="003C0DD8" w:rsidRDefault="0063372B" w:rsidP="00487D19">
            <w:pPr>
              <w:rPr>
                <w:rFonts w:ascii="Arial" w:hAnsi="Arial" w:cs="Arial"/>
                <w:sz w:val="8"/>
                <w:szCs w:val="8"/>
                <w:lang w:val="es-BO"/>
              </w:rPr>
            </w:pPr>
          </w:p>
        </w:tc>
      </w:tr>
      <w:tr w:rsidR="0063372B" w:rsidRPr="003C0DD8" w14:paraId="6F2DF5DD" w14:textId="77777777" w:rsidTr="009D17D4">
        <w:trPr>
          <w:jc w:val="center"/>
        </w:trPr>
        <w:tc>
          <w:tcPr>
            <w:tcW w:w="1836" w:type="dxa"/>
            <w:gridSpan w:val="8"/>
            <w:vMerge w:val="restart"/>
            <w:tcBorders>
              <w:left w:val="single" w:sz="12" w:space="0" w:color="244061" w:themeColor="accent1" w:themeShade="80"/>
            </w:tcBorders>
            <w:vAlign w:val="center"/>
          </w:tcPr>
          <w:p w14:paraId="0002D8B1" w14:textId="77777777" w:rsidR="0063372B" w:rsidRPr="003C0DD8" w:rsidRDefault="0063372B" w:rsidP="00487D19">
            <w:pPr>
              <w:jc w:val="right"/>
              <w:rPr>
                <w:rFonts w:ascii="Arial" w:hAnsi="Arial" w:cs="Arial"/>
                <w:sz w:val="16"/>
                <w:szCs w:val="16"/>
                <w:lang w:val="es-BO"/>
              </w:rPr>
            </w:pPr>
            <w:r w:rsidRPr="003C0DD8">
              <w:rPr>
                <w:rFonts w:ascii="Arial" w:hAnsi="Arial" w:cs="Arial"/>
                <w:sz w:val="16"/>
                <w:szCs w:val="16"/>
                <w:lang w:val="es-BO"/>
              </w:rPr>
              <w:t>Organismos Financiadores</w:t>
            </w:r>
          </w:p>
        </w:tc>
        <w:tc>
          <w:tcPr>
            <w:tcW w:w="323" w:type="dxa"/>
            <w:vMerge w:val="restart"/>
            <w:vAlign w:val="center"/>
          </w:tcPr>
          <w:p w14:paraId="083FBDC5" w14:textId="77777777" w:rsidR="0063372B" w:rsidRPr="003C0DD8" w:rsidRDefault="0063372B" w:rsidP="00487D19">
            <w:pPr>
              <w:rPr>
                <w:rFonts w:ascii="Arial" w:hAnsi="Arial" w:cs="Arial"/>
                <w:sz w:val="16"/>
                <w:szCs w:val="16"/>
                <w:lang w:val="es-BO"/>
              </w:rPr>
            </w:pPr>
            <w:r w:rsidRPr="003C0DD8">
              <w:rPr>
                <w:rFonts w:ascii="Arial" w:hAnsi="Arial" w:cs="Arial"/>
                <w:sz w:val="12"/>
                <w:szCs w:val="16"/>
                <w:lang w:val="es-BO"/>
              </w:rPr>
              <w:t>#</w:t>
            </w:r>
          </w:p>
        </w:tc>
        <w:tc>
          <w:tcPr>
            <w:tcW w:w="5352" w:type="dxa"/>
            <w:gridSpan w:val="21"/>
            <w:vMerge w:val="restart"/>
          </w:tcPr>
          <w:p w14:paraId="105FDC47" w14:textId="77777777" w:rsidR="0063372B" w:rsidRPr="003C0DD8" w:rsidRDefault="0063372B" w:rsidP="00487D19">
            <w:pPr>
              <w:jc w:val="center"/>
              <w:rPr>
                <w:rFonts w:ascii="Arial" w:hAnsi="Arial" w:cs="Arial"/>
                <w:b/>
                <w:sz w:val="16"/>
                <w:szCs w:val="16"/>
                <w:lang w:val="es-BO"/>
              </w:rPr>
            </w:pPr>
            <w:r w:rsidRPr="003C0DD8">
              <w:rPr>
                <w:rFonts w:ascii="Arial" w:hAnsi="Arial" w:cs="Arial"/>
                <w:sz w:val="16"/>
                <w:szCs w:val="16"/>
                <w:lang w:val="es-BO"/>
              </w:rPr>
              <w:t>Nombre del Organismo Financiador</w:t>
            </w:r>
          </w:p>
          <w:p w14:paraId="48924976" w14:textId="77777777" w:rsidR="0063372B" w:rsidRPr="003C0DD8" w:rsidRDefault="0063372B" w:rsidP="00487D19">
            <w:pPr>
              <w:jc w:val="center"/>
              <w:rPr>
                <w:rFonts w:ascii="Arial" w:hAnsi="Arial" w:cs="Arial"/>
                <w:b/>
                <w:sz w:val="16"/>
                <w:szCs w:val="16"/>
                <w:lang w:val="es-BO"/>
              </w:rPr>
            </w:pPr>
            <w:r w:rsidRPr="003C0DD8">
              <w:rPr>
                <w:rFonts w:ascii="Arial" w:hAnsi="Arial" w:cs="Arial"/>
                <w:sz w:val="14"/>
                <w:szCs w:val="16"/>
                <w:lang w:val="es-BO"/>
              </w:rPr>
              <w:t>(de acuerdo al clasificador vigente)</w:t>
            </w:r>
          </w:p>
        </w:tc>
        <w:tc>
          <w:tcPr>
            <w:tcW w:w="305" w:type="dxa"/>
            <w:vMerge w:val="restart"/>
          </w:tcPr>
          <w:p w14:paraId="2F19010B" w14:textId="77777777" w:rsidR="0063372B" w:rsidRPr="003C0DD8" w:rsidRDefault="0063372B" w:rsidP="00487D19">
            <w:pPr>
              <w:jc w:val="center"/>
              <w:rPr>
                <w:rFonts w:ascii="Arial" w:hAnsi="Arial" w:cs="Arial"/>
                <w:sz w:val="16"/>
                <w:szCs w:val="16"/>
                <w:lang w:val="es-BO"/>
              </w:rPr>
            </w:pPr>
          </w:p>
        </w:tc>
        <w:tc>
          <w:tcPr>
            <w:tcW w:w="1832" w:type="dxa"/>
            <w:gridSpan w:val="7"/>
            <w:vMerge w:val="restart"/>
            <w:tcBorders>
              <w:left w:val="nil"/>
            </w:tcBorders>
            <w:vAlign w:val="center"/>
          </w:tcPr>
          <w:p w14:paraId="6D49E048" w14:textId="77777777" w:rsidR="0063372B" w:rsidRPr="003C0DD8" w:rsidRDefault="0063372B" w:rsidP="00487D19">
            <w:pPr>
              <w:jc w:val="center"/>
              <w:rPr>
                <w:rFonts w:ascii="Arial" w:hAnsi="Arial" w:cs="Arial"/>
                <w:sz w:val="16"/>
                <w:szCs w:val="16"/>
                <w:lang w:val="es-BO"/>
              </w:rPr>
            </w:pPr>
            <w:r w:rsidRPr="003C0DD8">
              <w:rPr>
                <w:rFonts w:ascii="Arial" w:hAnsi="Arial" w:cs="Arial"/>
                <w:sz w:val="16"/>
                <w:szCs w:val="16"/>
                <w:lang w:val="es-BO"/>
              </w:rPr>
              <w:t>% de Financiamiento</w:t>
            </w:r>
          </w:p>
        </w:tc>
        <w:tc>
          <w:tcPr>
            <w:tcW w:w="257" w:type="dxa"/>
            <w:tcBorders>
              <w:right w:val="single" w:sz="12" w:space="0" w:color="244061" w:themeColor="accent1" w:themeShade="80"/>
            </w:tcBorders>
          </w:tcPr>
          <w:p w14:paraId="462E0977" w14:textId="77777777" w:rsidR="0063372B" w:rsidRPr="003C0DD8" w:rsidRDefault="0063372B" w:rsidP="00487D19">
            <w:pPr>
              <w:rPr>
                <w:rFonts w:ascii="Arial" w:hAnsi="Arial" w:cs="Arial"/>
                <w:sz w:val="16"/>
                <w:szCs w:val="16"/>
                <w:lang w:val="es-BO"/>
              </w:rPr>
            </w:pPr>
          </w:p>
        </w:tc>
      </w:tr>
      <w:tr w:rsidR="0063372B" w:rsidRPr="003C0DD8" w14:paraId="2C4B7CDA" w14:textId="77777777" w:rsidTr="009D17D4">
        <w:trPr>
          <w:trHeight w:val="60"/>
          <w:jc w:val="center"/>
        </w:trPr>
        <w:tc>
          <w:tcPr>
            <w:tcW w:w="1836" w:type="dxa"/>
            <w:gridSpan w:val="8"/>
            <w:vMerge/>
            <w:tcBorders>
              <w:left w:val="single" w:sz="12" w:space="0" w:color="244061" w:themeColor="accent1" w:themeShade="80"/>
            </w:tcBorders>
            <w:vAlign w:val="center"/>
          </w:tcPr>
          <w:p w14:paraId="513E251B" w14:textId="77777777" w:rsidR="0063372B" w:rsidRPr="003C0DD8" w:rsidRDefault="0063372B" w:rsidP="00487D19">
            <w:pPr>
              <w:jc w:val="right"/>
              <w:rPr>
                <w:rFonts w:ascii="Arial" w:hAnsi="Arial" w:cs="Arial"/>
                <w:b/>
                <w:sz w:val="16"/>
                <w:szCs w:val="16"/>
                <w:lang w:val="es-BO"/>
              </w:rPr>
            </w:pPr>
          </w:p>
        </w:tc>
        <w:tc>
          <w:tcPr>
            <w:tcW w:w="323" w:type="dxa"/>
            <w:vMerge/>
            <w:vAlign w:val="center"/>
          </w:tcPr>
          <w:p w14:paraId="58226688" w14:textId="77777777" w:rsidR="0063372B" w:rsidRPr="003C0DD8" w:rsidRDefault="0063372B" w:rsidP="00487D19">
            <w:pPr>
              <w:rPr>
                <w:rFonts w:ascii="Arial" w:hAnsi="Arial" w:cs="Arial"/>
                <w:sz w:val="16"/>
                <w:szCs w:val="16"/>
                <w:lang w:val="es-BO"/>
              </w:rPr>
            </w:pPr>
          </w:p>
        </w:tc>
        <w:tc>
          <w:tcPr>
            <w:tcW w:w="5352" w:type="dxa"/>
            <w:gridSpan w:val="21"/>
            <w:vMerge/>
          </w:tcPr>
          <w:p w14:paraId="3AC4548F" w14:textId="77777777" w:rsidR="0063372B" w:rsidRPr="003C0DD8" w:rsidRDefault="0063372B" w:rsidP="00487D19">
            <w:pPr>
              <w:jc w:val="center"/>
              <w:rPr>
                <w:rFonts w:ascii="Arial" w:hAnsi="Arial" w:cs="Arial"/>
                <w:sz w:val="16"/>
                <w:szCs w:val="16"/>
                <w:lang w:val="es-BO"/>
              </w:rPr>
            </w:pPr>
          </w:p>
        </w:tc>
        <w:tc>
          <w:tcPr>
            <w:tcW w:w="305" w:type="dxa"/>
            <w:vMerge/>
          </w:tcPr>
          <w:p w14:paraId="18ECD408" w14:textId="77777777" w:rsidR="0063372B" w:rsidRPr="003C0DD8" w:rsidRDefault="0063372B" w:rsidP="00487D19">
            <w:pPr>
              <w:jc w:val="center"/>
              <w:rPr>
                <w:rFonts w:ascii="Arial" w:hAnsi="Arial" w:cs="Arial"/>
                <w:sz w:val="16"/>
                <w:szCs w:val="16"/>
                <w:lang w:val="es-BO"/>
              </w:rPr>
            </w:pPr>
          </w:p>
        </w:tc>
        <w:tc>
          <w:tcPr>
            <w:tcW w:w="1832" w:type="dxa"/>
            <w:gridSpan w:val="7"/>
            <w:vMerge/>
            <w:tcBorders>
              <w:left w:val="nil"/>
            </w:tcBorders>
          </w:tcPr>
          <w:p w14:paraId="508F07D4" w14:textId="77777777" w:rsidR="0063372B" w:rsidRPr="003C0DD8" w:rsidRDefault="0063372B" w:rsidP="00487D19">
            <w:pPr>
              <w:jc w:val="center"/>
              <w:rPr>
                <w:rFonts w:ascii="Arial" w:hAnsi="Arial" w:cs="Arial"/>
                <w:sz w:val="16"/>
                <w:szCs w:val="16"/>
                <w:lang w:val="es-BO"/>
              </w:rPr>
            </w:pPr>
          </w:p>
        </w:tc>
        <w:tc>
          <w:tcPr>
            <w:tcW w:w="257" w:type="dxa"/>
            <w:tcBorders>
              <w:right w:val="single" w:sz="12" w:space="0" w:color="244061" w:themeColor="accent1" w:themeShade="80"/>
            </w:tcBorders>
          </w:tcPr>
          <w:p w14:paraId="1A2C3073" w14:textId="77777777" w:rsidR="0063372B" w:rsidRPr="003C0DD8" w:rsidRDefault="0063372B" w:rsidP="00487D19">
            <w:pPr>
              <w:rPr>
                <w:rFonts w:ascii="Arial" w:hAnsi="Arial" w:cs="Arial"/>
                <w:sz w:val="16"/>
                <w:szCs w:val="16"/>
                <w:lang w:val="es-BO"/>
              </w:rPr>
            </w:pPr>
          </w:p>
        </w:tc>
      </w:tr>
      <w:tr w:rsidR="0063372B" w:rsidRPr="003C0DD8" w14:paraId="1936BD3D" w14:textId="77777777" w:rsidTr="009D17D4">
        <w:trPr>
          <w:jc w:val="center"/>
        </w:trPr>
        <w:tc>
          <w:tcPr>
            <w:tcW w:w="1836" w:type="dxa"/>
            <w:gridSpan w:val="8"/>
            <w:vMerge/>
            <w:tcBorders>
              <w:left w:val="single" w:sz="12" w:space="0" w:color="244061" w:themeColor="accent1" w:themeShade="80"/>
            </w:tcBorders>
            <w:vAlign w:val="center"/>
          </w:tcPr>
          <w:p w14:paraId="67017F33" w14:textId="77777777" w:rsidR="0063372B" w:rsidRPr="003C0DD8" w:rsidRDefault="0063372B" w:rsidP="00487D19">
            <w:pPr>
              <w:jc w:val="right"/>
              <w:rPr>
                <w:rFonts w:ascii="Arial" w:hAnsi="Arial" w:cs="Arial"/>
                <w:b/>
                <w:sz w:val="16"/>
                <w:szCs w:val="16"/>
                <w:lang w:val="es-BO"/>
              </w:rPr>
            </w:pPr>
          </w:p>
        </w:tc>
        <w:tc>
          <w:tcPr>
            <w:tcW w:w="323" w:type="dxa"/>
            <w:tcBorders>
              <w:right w:val="single" w:sz="4" w:space="0" w:color="auto"/>
            </w:tcBorders>
            <w:vAlign w:val="center"/>
          </w:tcPr>
          <w:p w14:paraId="3F79B6B9" w14:textId="77777777" w:rsidR="0063372B" w:rsidRPr="003C0DD8" w:rsidRDefault="0063372B" w:rsidP="00487D19">
            <w:pPr>
              <w:rPr>
                <w:rFonts w:ascii="Arial" w:hAnsi="Arial" w:cs="Arial"/>
                <w:sz w:val="12"/>
                <w:szCs w:val="16"/>
                <w:lang w:val="es-BO"/>
              </w:rPr>
            </w:pPr>
            <w:r w:rsidRPr="003C0DD8">
              <w:rPr>
                <w:rFonts w:ascii="Arial" w:hAnsi="Arial" w:cs="Arial"/>
                <w:sz w:val="12"/>
                <w:szCs w:val="16"/>
                <w:lang w:val="es-BO"/>
              </w:rPr>
              <w:t>1</w:t>
            </w:r>
          </w:p>
        </w:tc>
        <w:tc>
          <w:tcPr>
            <w:tcW w:w="5352" w:type="dxa"/>
            <w:gridSpan w:val="2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B639FF7" w14:textId="6C46732C" w:rsidR="0063372B" w:rsidRPr="003C0DD8" w:rsidRDefault="00BE5296" w:rsidP="00BE5296">
            <w:pPr>
              <w:jc w:val="center"/>
              <w:rPr>
                <w:rFonts w:ascii="Arial" w:hAnsi="Arial" w:cs="Arial"/>
                <w:sz w:val="16"/>
                <w:szCs w:val="16"/>
                <w:lang w:val="es-BO"/>
              </w:rPr>
            </w:pPr>
            <w:r>
              <w:rPr>
                <w:rFonts w:ascii="Arial" w:hAnsi="Arial" w:cs="Arial"/>
                <w:sz w:val="16"/>
                <w:szCs w:val="16"/>
                <w:lang w:val="es-BO"/>
              </w:rPr>
              <w:t>Tesoro General de la Nación</w:t>
            </w:r>
          </w:p>
        </w:tc>
        <w:tc>
          <w:tcPr>
            <w:tcW w:w="305" w:type="dxa"/>
            <w:tcBorders>
              <w:left w:val="single" w:sz="4" w:space="0" w:color="auto"/>
              <w:right w:val="single" w:sz="4" w:space="0" w:color="auto"/>
            </w:tcBorders>
          </w:tcPr>
          <w:p w14:paraId="77FC8884" w14:textId="77777777" w:rsidR="0063372B" w:rsidRPr="003C0DD8" w:rsidRDefault="0063372B" w:rsidP="00487D19">
            <w:pPr>
              <w:rPr>
                <w:rFonts w:ascii="Arial" w:hAnsi="Arial" w:cs="Arial"/>
                <w:sz w:val="16"/>
                <w:szCs w:val="16"/>
                <w:lang w:val="es-BO"/>
              </w:rPr>
            </w:pPr>
          </w:p>
        </w:tc>
        <w:tc>
          <w:tcPr>
            <w:tcW w:w="1832"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E0E1C3A" w14:textId="62898D26" w:rsidR="0063372B" w:rsidRPr="003C0DD8" w:rsidRDefault="00BE5296" w:rsidP="00BE5296">
            <w:pPr>
              <w:jc w:val="center"/>
              <w:rPr>
                <w:rFonts w:ascii="Arial" w:hAnsi="Arial" w:cs="Arial"/>
                <w:sz w:val="16"/>
                <w:szCs w:val="16"/>
                <w:lang w:val="es-BO"/>
              </w:rPr>
            </w:pPr>
            <w:r>
              <w:rPr>
                <w:rFonts w:ascii="Arial" w:hAnsi="Arial" w:cs="Arial"/>
                <w:sz w:val="16"/>
                <w:szCs w:val="16"/>
                <w:lang w:val="es-BO"/>
              </w:rPr>
              <w:t>100</w:t>
            </w:r>
          </w:p>
        </w:tc>
        <w:tc>
          <w:tcPr>
            <w:tcW w:w="257" w:type="dxa"/>
            <w:tcBorders>
              <w:left w:val="single" w:sz="4" w:space="0" w:color="auto"/>
              <w:right w:val="single" w:sz="12" w:space="0" w:color="244061" w:themeColor="accent1" w:themeShade="80"/>
            </w:tcBorders>
          </w:tcPr>
          <w:p w14:paraId="6E5DA2AD" w14:textId="77777777" w:rsidR="0063372B" w:rsidRPr="003C0DD8" w:rsidRDefault="0063372B" w:rsidP="00487D19">
            <w:pPr>
              <w:rPr>
                <w:rFonts w:ascii="Arial" w:hAnsi="Arial" w:cs="Arial"/>
                <w:sz w:val="16"/>
                <w:szCs w:val="16"/>
                <w:lang w:val="es-BO"/>
              </w:rPr>
            </w:pPr>
          </w:p>
        </w:tc>
      </w:tr>
      <w:tr w:rsidR="00165031" w:rsidRPr="003C0DD8" w14:paraId="2831EAAF" w14:textId="77777777" w:rsidTr="009D17D4">
        <w:trPr>
          <w:jc w:val="center"/>
        </w:trPr>
        <w:tc>
          <w:tcPr>
            <w:tcW w:w="1836" w:type="dxa"/>
            <w:gridSpan w:val="8"/>
            <w:tcBorders>
              <w:left w:val="single" w:sz="12" w:space="0" w:color="244061" w:themeColor="accent1" w:themeShade="80"/>
            </w:tcBorders>
            <w:shd w:val="clear" w:color="auto" w:fill="auto"/>
            <w:vAlign w:val="center"/>
          </w:tcPr>
          <w:p w14:paraId="486A6F23" w14:textId="77777777" w:rsidR="0063372B" w:rsidRPr="00BA486B" w:rsidRDefault="0063372B" w:rsidP="00487D19">
            <w:pPr>
              <w:jc w:val="right"/>
              <w:rPr>
                <w:rFonts w:ascii="Arial" w:hAnsi="Arial" w:cs="Arial"/>
                <w:b/>
                <w:sz w:val="4"/>
                <w:szCs w:val="8"/>
                <w:lang w:val="es-BO"/>
              </w:rPr>
            </w:pPr>
          </w:p>
        </w:tc>
        <w:tc>
          <w:tcPr>
            <w:tcW w:w="323" w:type="dxa"/>
            <w:shd w:val="clear" w:color="auto" w:fill="auto"/>
            <w:vAlign w:val="center"/>
          </w:tcPr>
          <w:p w14:paraId="36367C90" w14:textId="77777777" w:rsidR="0063372B" w:rsidRPr="00BA486B" w:rsidRDefault="0063372B" w:rsidP="00487D19">
            <w:pPr>
              <w:rPr>
                <w:rFonts w:ascii="Arial" w:hAnsi="Arial" w:cs="Arial"/>
                <w:sz w:val="4"/>
                <w:szCs w:val="8"/>
                <w:lang w:val="es-BO"/>
              </w:rPr>
            </w:pPr>
          </w:p>
        </w:tc>
        <w:tc>
          <w:tcPr>
            <w:tcW w:w="305" w:type="dxa"/>
            <w:tcBorders>
              <w:top w:val="single" w:sz="4" w:space="0" w:color="auto"/>
            </w:tcBorders>
            <w:shd w:val="clear" w:color="auto" w:fill="auto"/>
          </w:tcPr>
          <w:p w14:paraId="63557AE6" w14:textId="77777777" w:rsidR="0063372B" w:rsidRPr="00BA486B" w:rsidRDefault="0063372B" w:rsidP="00487D19">
            <w:pPr>
              <w:rPr>
                <w:rFonts w:ascii="Arial" w:hAnsi="Arial" w:cs="Arial"/>
                <w:sz w:val="4"/>
                <w:szCs w:val="8"/>
                <w:lang w:val="es-BO"/>
              </w:rPr>
            </w:pPr>
          </w:p>
        </w:tc>
        <w:tc>
          <w:tcPr>
            <w:tcW w:w="279" w:type="dxa"/>
            <w:gridSpan w:val="2"/>
            <w:tcBorders>
              <w:top w:val="single" w:sz="4" w:space="0" w:color="auto"/>
            </w:tcBorders>
            <w:shd w:val="clear" w:color="auto" w:fill="auto"/>
          </w:tcPr>
          <w:p w14:paraId="6158BA8B" w14:textId="77777777" w:rsidR="0063372B" w:rsidRPr="00BA486B" w:rsidRDefault="0063372B" w:rsidP="00487D19">
            <w:pPr>
              <w:rPr>
                <w:rFonts w:ascii="Arial" w:hAnsi="Arial" w:cs="Arial"/>
                <w:sz w:val="4"/>
                <w:szCs w:val="8"/>
                <w:lang w:val="es-BO"/>
              </w:rPr>
            </w:pPr>
          </w:p>
        </w:tc>
        <w:tc>
          <w:tcPr>
            <w:tcW w:w="305" w:type="dxa"/>
            <w:tcBorders>
              <w:top w:val="single" w:sz="4" w:space="0" w:color="auto"/>
            </w:tcBorders>
            <w:shd w:val="clear" w:color="auto" w:fill="auto"/>
          </w:tcPr>
          <w:p w14:paraId="23F96367" w14:textId="77777777" w:rsidR="0063372B" w:rsidRPr="00BA486B" w:rsidRDefault="0063372B" w:rsidP="00487D19">
            <w:pPr>
              <w:rPr>
                <w:rFonts w:ascii="Arial" w:hAnsi="Arial" w:cs="Arial"/>
                <w:sz w:val="4"/>
                <w:szCs w:val="8"/>
                <w:lang w:val="es-BO"/>
              </w:rPr>
            </w:pPr>
          </w:p>
        </w:tc>
        <w:tc>
          <w:tcPr>
            <w:tcW w:w="305" w:type="dxa"/>
            <w:tcBorders>
              <w:top w:val="single" w:sz="4" w:space="0" w:color="auto"/>
            </w:tcBorders>
            <w:shd w:val="clear" w:color="auto" w:fill="auto"/>
          </w:tcPr>
          <w:p w14:paraId="31673864" w14:textId="77777777" w:rsidR="0063372B" w:rsidRPr="00BA486B" w:rsidRDefault="0063372B" w:rsidP="00487D19">
            <w:pPr>
              <w:rPr>
                <w:rFonts w:ascii="Arial" w:hAnsi="Arial" w:cs="Arial"/>
                <w:sz w:val="4"/>
                <w:szCs w:val="8"/>
                <w:lang w:val="es-BO"/>
              </w:rPr>
            </w:pPr>
          </w:p>
        </w:tc>
        <w:tc>
          <w:tcPr>
            <w:tcW w:w="305" w:type="dxa"/>
            <w:tcBorders>
              <w:top w:val="single" w:sz="4" w:space="0" w:color="auto"/>
            </w:tcBorders>
            <w:shd w:val="clear" w:color="auto" w:fill="auto"/>
          </w:tcPr>
          <w:p w14:paraId="5FEB233A" w14:textId="77777777" w:rsidR="0063372B" w:rsidRPr="00BA486B" w:rsidRDefault="0063372B" w:rsidP="00487D19">
            <w:pPr>
              <w:rPr>
                <w:rFonts w:ascii="Arial" w:hAnsi="Arial" w:cs="Arial"/>
                <w:sz w:val="4"/>
                <w:szCs w:val="8"/>
                <w:lang w:val="es-BO"/>
              </w:rPr>
            </w:pPr>
          </w:p>
        </w:tc>
        <w:tc>
          <w:tcPr>
            <w:tcW w:w="305" w:type="dxa"/>
            <w:gridSpan w:val="2"/>
            <w:tcBorders>
              <w:top w:val="single" w:sz="4" w:space="0" w:color="auto"/>
            </w:tcBorders>
            <w:shd w:val="clear" w:color="auto" w:fill="auto"/>
          </w:tcPr>
          <w:p w14:paraId="5AB34C2C" w14:textId="77777777" w:rsidR="0063372B" w:rsidRPr="00BA486B" w:rsidRDefault="0063372B" w:rsidP="00487D19">
            <w:pPr>
              <w:rPr>
                <w:rFonts w:ascii="Arial" w:hAnsi="Arial" w:cs="Arial"/>
                <w:sz w:val="4"/>
                <w:szCs w:val="8"/>
                <w:lang w:val="es-BO"/>
              </w:rPr>
            </w:pPr>
          </w:p>
        </w:tc>
        <w:tc>
          <w:tcPr>
            <w:tcW w:w="275" w:type="dxa"/>
            <w:tcBorders>
              <w:top w:val="single" w:sz="4" w:space="0" w:color="auto"/>
            </w:tcBorders>
            <w:shd w:val="clear" w:color="auto" w:fill="auto"/>
          </w:tcPr>
          <w:p w14:paraId="2B7E279A" w14:textId="77777777" w:rsidR="0063372B" w:rsidRPr="00BA486B" w:rsidRDefault="0063372B" w:rsidP="00487D19">
            <w:pPr>
              <w:rPr>
                <w:rFonts w:ascii="Arial" w:hAnsi="Arial" w:cs="Arial"/>
                <w:sz w:val="4"/>
                <w:szCs w:val="8"/>
                <w:lang w:val="es-BO"/>
              </w:rPr>
            </w:pPr>
          </w:p>
        </w:tc>
        <w:tc>
          <w:tcPr>
            <w:tcW w:w="305" w:type="dxa"/>
            <w:tcBorders>
              <w:top w:val="single" w:sz="4" w:space="0" w:color="auto"/>
            </w:tcBorders>
            <w:shd w:val="clear" w:color="auto" w:fill="auto"/>
          </w:tcPr>
          <w:p w14:paraId="21C1FCD7" w14:textId="77777777" w:rsidR="0063372B" w:rsidRPr="00BA486B" w:rsidRDefault="0063372B" w:rsidP="00487D19">
            <w:pPr>
              <w:rPr>
                <w:rFonts w:ascii="Arial" w:hAnsi="Arial" w:cs="Arial"/>
                <w:sz w:val="4"/>
                <w:szCs w:val="8"/>
                <w:lang w:val="es-BO"/>
              </w:rPr>
            </w:pPr>
          </w:p>
        </w:tc>
        <w:tc>
          <w:tcPr>
            <w:tcW w:w="305" w:type="dxa"/>
            <w:tcBorders>
              <w:top w:val="single" w:sz="4" w:space="0" w:color="auto"/>
            </w:tcBorders>
            <w:shd w:val="clear" w:color="auto" w:fill="auto"/>
          </w:tcPr>
          <w:p w14:paraId="2A0D78EE" w14:textId="77777777" w:rsidR="0063372B" w:rsidRPr="00BA486B" w:rsidRDefault="0063372B" w:rsidP="00487D19">
            <w:pPr>
              <w:rPr>
                <w:rFonts w:ascii="Arial" w:hAnsi="Arial" w:cs="Arial"/>
                <w:sz w:val="4"/>
                <w:szCs w:val="8"/>
                <w:lang w:val="es-BO"/>
              </w:rPr>
            </w:pPr>
          </w:p>
        </w:tc>
        <w:tc>
          <w:tcPr>
            <w:tcW w:w="272" w:type="dxa"/>
            <w:tcBorders>
              <w:top w:val="single" w:sz="4" w:space="0" w:color="auto"/>
            </w:tcBorders>
            <w:shd w:val="clear" w:color="auto" w:fill="auto"/>
          </w:tcPr>
          <w:p w14:paraId="61E51E79" w14:textId="77777777" w:rsidR="0063372B" w:rsidRPr="00BA486B" w:rsidRDefault="0063372B" w:rsidP="00487D19">
            <w:pPr>
              <w:rPr>
                <w:rFonts w:ascii="Arial" w:hAnsi="Arial" w:cs="Arial"/>
                <w:sz w:val="4"/>
                <w:szCs w:val="8"/>
                <w:lang w:val="es-BO"/>
              </w:rPr>
            </w:pPr>
          </w:p>
        </w:tc>
        <w:tc>
          <w:tcPr>
            <w:tcW w:w="257" w:type="dxa"/>
            <w:tcBorders>
              <w:top w:val="single" w:sz="4" w:space="0" w:color="auto"/>
            </w:tcBorders>
            <w:shd w:val="clear" w:color="auto" w:fill="auto"/>
          </w:tcPr>
          <w:p w14:paraId="2DCEE3E5" w14:textId="77777777" w:rsidR="0063372B" w:rsidRPr="00BA486B" w:rsidRDefault="0063372B" w:rsidP="00487D19">
            <w:pPr>
              <w:rPr>
                <w:rFonts w:ascii="Arial" w:hAnsi="Arial" w:cs="Arial"/>
                <w:sz w:val="4"/>
                <w:szCs w:val="8"/>
                <w:lang w:val="es-BO"/>
              </w:rPr>
            </w:pPr>
          </w:p>
        </w:tc>
        <w:tc>
          <w:tcPr>
            <w:tcW w:w="257" w:type="dxa"/>
            <w:tcBorders>
              <w:top w:val="single" w:sz="4" w:space="0" w:color="auto"/>
            </w:tcBorders>
            <w:shd w:val="clear" w:color="auto" w:fill="auto"/>
          </w:tcPr>
          <w:p w14:paraId="75099D28" w14:textId="77777777" w:rsidR="0063372B" w:rsidRPr="00BA486B" w:rsidRDefault="0063372B" w:rsidP="00487D19">
            <w:pPr>
              <w:rPr>
                <w:rFonts w:ascii="Arial" w:hAnsi="Arial" w:cs="Arial"/>
                <w:sz w:val="4"/>
                <w:szCs w:val="8"/>
                <w:lang w:val="es-BO"/>
              </w:rPr>
            </w:pPr>
          </w:p>
        </w:tc>
        <w:tc>
          <w:tcPr>
            <w:tcW w:w="257" w:type="dxa"/>
            <w:tcBorders>
              <w:top w:val="single" w:sz="4" w:space="0" w:color="auto"/>
            </w:tcBorders>
            <w:shd w:val="clear" w:color="auto" w:fill="auto"/>
          </w:tcPr>
          <w:p w14:paraId="0CDF06FD" w14:textId="77777777" w:rsidR="0063372B" w:rsidRPr="00BA486B" w:rsidRDefault="0063372B" w:rsidP="00487D19">
            <w:pPr>
              <w:rPr>
                <w:rFonts w:ascii="Arial" w:hAnsi="Arial" w:cs="Arial"/>
                <w:sz w:val="4"/>
                <w:szCs w:val="8"/>
                <w:lang w:val="es-BO"/>
              </w:rPr>
            </w:pPr>
          </w:p>
        </w:tc>
        <w:tc>
          <w:tcPr>
            <w:tcW w:w="257" w:type="dxa"/>
            <w:tcBorders>
              <w:top w:val="single" w:sz="4" w:space="0" w:color="auto"/>
            </w:tcBorders>
            <w:shd w:val="clear" w:color="auto" w:fill="auto"/>
          </w:tcPr>
          <w:p w14:paraId="631BCA56" w14:textId="77777777" w:rsidR="0063372B" w:rsidRPr="00BA486B" w:rsidRDefault="0063372B" w:rsidP="00487D19">
            <w:pPr>
              <w:rPr>
                <w:rFonts w:ascii="Arial" w:hAnsi="Arial" w:cs="Arial"/>
                <w:sz w:val="4"/>
                <w:szCs w:val="8"/>
                <w:lang w:val="es-BO"/>
              </w:rPr>
            </w:pPr>
          </w:p>
        </w:tc>
        <w:tc>
          <w:tcPr>
            <w:tcW w:w="257" w:type="dxa"/>
            <w:tcBorders>
              <w:top w:val="single" w:sz="4" w:space="0" w:color="auto"/>
            </w:tcBorders>
            <w:shd w:val="clear" w:color="auto" w:fill="auto"/>
          </w:tcPr>
          <w:p w14:paraId="3C2E2873" w14:textId="77777777" w:rsidR="0063372B" w:rsidRPr="00BA486B" w:rsidRDefault="0063372B" w:rsidP="00487D19">
            <w:pPr>
              <w:rPr>
                <w:rFonts w:ascii="Arial" w:hAnsi="Arial" w:cs="Arial"/>
                <w:sz w:val="4"/>
                <w:szCs w:val="8"/>
                <w:lang w:val="es-BO"/>
              </w:rPr>
            </w:pPr>
          </w:p>
        </w:tc>
        <w:tc>
          <w:tcPr>
            <w:tcW w:w="257" w:type="dxa"/>
            <w:tcBorders>
              <w:top w:val="single" w:sz="4" w:space="0" w:color="auto"/>
            </w:tcBorders>
            <w:shd w:val="clear" w:color="auto" w:fill="auto"/>
          </w:tcPr>
          <w:p w14:paraId="51D28A22" w14:textId="77777777" w:rsidR="0063372B" w:rsidRPr="00BA486B" w:rsidRDefault="0063372B" w:rsidP="00487D19">
            <w:pPr>
              <w:rPr>
                <w:rFonts w:ascii="Arial" w:hAnsi="Arial" w:cs="Arial"/>
                <w:sz w:val="4"/>
                <w:szCs w:val="8"/>
                <w:lang w:val="es-BO"/>
              </w:rPr>
            </w:pPr>
          </w:p>
        </w:tc>
        <w:tc>
          <w:tcPr>
            <w:tcW w:w="272" w:type="dxa"/>
            <w:tcBorders>
              <w:top w:val="single" w:sz="4" w:space="0" w:color="auto"/>
            </w:tcBorders>
            <w:shd w:val="clear" w:color="auto" w:fill="auto"/>
          </w:tcPr>
          <w:p w14:paraId="150A29B3" w14:textId="77777777" w:rsidR="0063372B" w:rsidRPr="00BA486B" w:rsidRDefault="0063372B" w:rsidP="00487D19">
            <w:pPr>
              <w:rPr>
                <w:rFonts w:ascii="Arial" w:hAnsi="Arial" w:cs="Arial"/>
                <w:sz w:val="4"/>
                <w:szCs w:val="8"/>
                <w:lang w:val="es-BO"/>
              </w:rPr>
            </w:pPr>
          </w:p>
        </w:tc>
        <w:tc>
          <w:tcPr>
            <w:tcW w:w="305" w:type="dxa"/>
            <w:tcBorders>
              <w:top w:val="single" w:sz="4" w:space="0" w:color="auto"/>
            </w:tcBorders>
            <w:shd w:val="clear" w:color="auto" w:fill="auto"/>
          </w:tcPr>
          <w:p w14:paraId="41EE685B" w14:textId="77777777" w:rsidR="0063372B" w:rsidRPr="00BA486B" w:rsidRDefault="0063372B" w:rsidP="00487D19">
            <w:pPr>
              <w:rPr>
                <w:rFonts w:ascii="Arial" w:hAnsi="Arial" w:cs="Arial"/>
                <w:sz w:val="4"/>
                <w:szCs w:val="8"/>
                <w:lang w:val="es-BO"/>
              </w:rPr>
            </w:pPr>
          </w:p>
        </w:tc>
        <w:tc>
          <w:tcPr>
            <w:tcW w:w="272" w:type="dxa"/>
            <w:tcBorders>
              <w:top w:val="single" w:sz="4" w:space="0" w:color="auto"/>
            </w:tcBorders>
            <w:shd w:val="clear" w:color="auto" w:fill="auto"/>
          </w:tcPr>
          <w:p w14:paraId="72264AF7" w14:textId="77777777" w:rsidR="0063372B" w:rsidRPr="00BA486B" w:rsidRDefault="0063372B" w:rsidP="00487D19">
            <w:pPr>
              <w:rPr>
                <w:rFonts w:ascii="Arial" w:hAnsi="Arial" w:cs="Arial"/>
                <w:sz w:val="4"/>
                <w:szCs w:val="8"/>
                <w:lang w:val="es-BO"/>
              </w:rPr>
            </w:pPr>
          </w:p>
        </w:tc>
        <w:tc>
          <w:tcPr>
            <w:tcW w:w="305" w:type="dxa"/>
            <w:shd w:val="clear" w:color="auto" w:fill="auto"/>
          </w:tcPr>
          <w:p w14:paraId="4216D2C0" w14:textId="77777777" w:rsidR="0063372B" w:rsidRPr="00BA486B" w:rsidRDefault="0063372B" w:rsidP="00487D19">
            <w:pPr>
              <w:rPr>
                <w:rFonts w:ascii="Arial" w:hAnsi="Arial" w:cs="Arial"/>
                <w:sz w:val="4"/>
                <w:szCs w:val="8"/>
                <w:lang w:val="es-BO"/>
              </w:rPr>
            </w:pPr>
          </w:p>
        </w:tc>
        <w:tc>
          <w:tcPr>
            <w:tcW w:w="257" w:type="dxa"/>
            <w:shd w:val="clear" w:color="auto" w:fill="auto"/>
          </w:tcPr>
          <w:p w14:paraId="009FF4AF" w14:textId="77777777" w:rsidR="0063372B" w:rsidRPr="00BA486B" w:rsidRDefault="0063372B" w:rsidP="00487D19">
            <w:pPr>
              <w:rPr>
                <w:rFonts w:ascii="Arial" w:hAnsi="Arial" w:cs="Arial"/>
                <w:sz w:val="4"/>
                <w:szCs w:val="8"/>
                <w:lang w:val="es-BO"/>
              </w:rPr>
            </w:pPr>
          </w:p>
        </w:tc>
        <w:tc>
          <w:tcPr>
            <w:tcW w:w="271" w:type="dxa"/>
            <w:shd w:val="clear" w:color="auto" w:fill="auto"/>
          </w:tcPr>
          <w:p w14:paraId="137A8464" w14:textId="77777777" w:rsidR="0063372B" w:rsidRPr="00BA486B" w:rsidRDefault="0063372B" w:rsidP="00487D19">
            <w:pPr>
              <w:rPr>
                <w:rFonts w:ascii="Arial" w:hAnsi="Arial" w:cs="Arial"/>
                <w:sz w:val="4"/>
                <w:szCs w:val="8"/>
                <w:lang w:val="es-BO"/>
              </w:rPr>
            </w:pPr>
          </w:p>
        </w:tc>
        <w:tc>
          <w:tcPr>
            <w:tcW w:w="268" w:type="dxa"/>
            <w:tcBorders>
              <w:top w:val="single" w:sz="4" w:space="0" w:color="auto"/>
            </w:tcBorders>
            <w:shd w:val="clear" w:color="auto" w:fill="auto"/>
          </w:tcPr>
          <w:p w14:paraId="5E35A740" w14:textId="77777777" w:rsidR="0063372B" w:rsidRPr="00BA486B" w:rsidRDefault="0063372B" w:rsidP="00487D19">
            <w:pPr>
              <w:rPr>
                <w:rFonts w:ascii="Arial" w:hAnsi="Arial" w:cs="Arial"/>
                <w:sz w:val="4"/>
                <w:szCs w:val="8"/>
                <w:lang w:val="es-BO"/>
              </w:rPr>
            </w:pPr>
          </w:p>
        </w:tc>
        <w:tc>
          <w:tcPr>
            <w:tcW w:w="265" w:type="dxa"/>
            <w:tcBorders>
              <w:top w:val="single" w:sz="4" w:space="0" w:color="auto"/>
            </w:tcBorders>
            <w:shd w:val="clear" w:color="auto" w:fill="auto"/>
          </w:tcPr>
          <w:p w14:paraId="4B5E2D0F" w14:textId="77777777" w:rsidR="0063372B" w:rsidRPr="00BA486B" w:rsidRDefault="0063372B" w:rsidP="00487D19">
            <w:pPr>
              <w:rPr>
                <w:rFonts w:ascii="Arial" w:hAnsi="Arial" w:cs="Arial"/>
                <w:sz w:val="4"/>
                <w:szCs w:val="8"/>
                <w:lang w:val="es-BO"/>
              </w:rPr>
            </w:pPr>
          </w:p>
        </w:tc>
        <w:tc>
          <w:tcPr>
            <w:tcW w:w="257" w:type="dxa"/>
            <w:shd w:val="clear" w:color="auto" w:fill="auto"/>
          </w:tcPr>
          <w:p w14:paraId="76F382B2" w14:textId="77777777" w:rsidR="0063372B" w:rsidRPr="00BA486B" w:rsidRDefault="0063372B" w:rsidP="00487D19">
            <w:pPr>
              <w:rPr>
                <w:rFonts w:ascii="Arial" w:hAnsi="Arial" w:cs="Arial"/>
                <w:sz w:val="4"/>
                <w:szCs w:val="8"/>
                <w:lang w:val="es-BO"/>
              </w:rPr>
            </w:pPr>
          </w:p>
        </w:tc>
        <w:tc>
          <w:tcPr>
            <w:tcW w:w="257" w:type="dxa"/>
            <w:shd w:val="clear" w:color="auto" w:fill="auto"/>
          </w:tcPr>
          <w:p w14:paraId="76E9D63B" w14:textId="77777777" w:rsidR="0063372B" w:rsidRPr="00BA486B" w:rsidRDefault="0063372B" w:rsidP="00487D19">
            <w:pPr>
              <w:rPr>
                <w:rFonts w:ascii="Arial" w:hAnsi="Arial" w:cs="Arial"/>
                <w:sz w:val="4"/>
                <w:szCs w:val="8"/>
                <w:lang w:val="es-BO"/>
              </w:rPr>
            </w:pPr>
          </w:p>
        </w:tc>
        <w:tc>
          <w:tcPr>
            <w:tcW w:w="257" w:type="dxa"/>
            <w:shd w:val="clear" w:color="auto" w:fill="auto"/>
          </w:tcPr>
          <w:p w14:paraId="03CC811C" w14:textId="77777777" w:rsidR="0063372B" w:rsidRPr="00BA486B" w:rsidRDefault="0063372B" w:rsidP="00487D19">
            <w:pPr>
              <w:rPr>
                <w:rFonts w:ascii="Arial" w:hAnsi="Arial" w:cs="Arial"/>
                <w:sz w:val="4"/>
                <w:szCs w:val="8"/>
                <w:lang w:val="es-BO"/>
              </w:rPr>
            </w:pPr>
          </w:p>
        </w:tc>
        <w:tc>
          <w:tcPr>
            <w:tcW w:w="257" w:type="dxa"/>
            <w:tcBorders>
              <w:right w:val="single" w:sz="12" w:space="0" w:color="244061" w:themeColor="accent1" w:themeShade="80"/>
            </w:tcBorders>
            <w:shd w:val="clear" w:color="auto" w:fill="auto"/>
          </w:tcPr>
          <w:p w14:paraId="5781C365" w14:textId="77777777" w:rsidR="0063372B" w:rsidRPr="00BA486B" w:rsidRDefault="0063372B" w:rsidP="00487D19">
            <w:pPr>
              <w:rPr>
                <w:rFonts w:ascii="Arial" w:hAnsi="Arial" w:cs="Arial"/>
                <w:sz w:val="4"/>
                <w:szCs w:val="8"/>
                <w:lang w:val="es-BO"/>
              </w:rPr>
            </w:pPr>
          </w:p>
        </w:tc>
      </w:tr>
      <w:tr w:rsidR="0063372B" w:rsidRPr="003C0DD8" w14:paraId="4394DADF" w14:textId="77777777" w:rsidTr="00487D19">
        <w:trPr>
          <w:trHeight w:val="284"/>
          <w:jc w:val="center"/>
        </w:trPr>
        <w:tc>
          <w:tcPr>
            <w:tcW w:w="9905" w:type="dxa"/>
            <w:gridSpan w:val="39"/>
            <w:tcBorders>
              <w:left w:val="single" w:sz="12" w:space="0" w:color="244061" w:themeColor="accent1" w:themeShade="80"/>
              <w:right w:val="single" w:sz="12" w:space="0" w:color="244061" w:themeColor="accent1" w:themeShade="80"/>
            </w:tcBorders>
            <w:shd w:val="clear" w:color="auto" w:fill="244061" w:themeFill="accent1" w:themeFillShade="80"/>
            <w:vAlign w:val="center"/>
          </w:tcPr>
          <w:p w14:paraId="1E05121E" w14:textId="77777777" w:rsidR="0063372B" w:rsidRPr="003C0DD8" w:rsidRDefault="0063372B" w:rsidP="00DA03F5">
            <w:pPr>
              <w:pStyle w:val="Prrafodelista"/>
              <w:numPr>
                <w:ilvl w:val="0"/>
                <w:numId w:val="28"/>
              </w:numPr>
              <w:ind w:left="176" w:hanging="176"/>
              <w:contextualSpacing/>
              <w:rPr>
                <w:rFonts w:ascii="Arial" w:hAnsi="Arial" w:cs="Arial"/>
                <w:b/>
                <w:sz w:val="16"/>
                <w:szCs w:val="16"/>
                <w:lang w:val="es-BO"/>
              </w:rPr>
            </w:pPr>
            <w:r w:rsidRPr="003C0DD8">
              <w:rPr>
                <w:rFonts w:ascii="Arial" w:hAnsi="Arial" w:cs="Arial"/>
                <w:b/>
                <w:color w:val="FFFFFF" w:themeColor="background1"/>
                <w:sz w:val="16"/>
                <w:szCs w:val="16"/>
                <w:lang w:val="es-BO"/>
              </w:rPr>
              <w:t>DATOS GENERALES DE LA ENTIDAD CONVOCANTE</w:t>
            </w:r>
          </w:p>
        </w:tc>
      </w:tr>
      <w:tr w:rsidR="00165031" w:rsidRPr="003C0DD8" w14:paraId="0DD20B1C" w14:textId="77777777" w:rsidTr="009D17D4">
        <w:trPr>
          <w:jc w:val="center"/>
        </w:trPr>
        <w:tc>
          <w:tcPr>
            <w:tcW w:w="1836" w:type="dxa"/>
            <w:gridSpan w:val="8"/>
            <w:tcBorders>
              <w:left w:val="single" w:sz="12" w:space="0" w:color="244061" w:themeColor="accent1" w:themeShade="80"/>
            </w:tcBorders>
            <w:shd w:val="clear" w:color="auto" w:fill="auto"/>
            <w:vAlign w:val="center"/>
          </w:tcPr>
          <w:p w14:paraId="409D6BE9" w14:textId="77777777" w:rsidR="0063372B" w:rsidRPr="003C0DD8" w:rsidRDefault="0063372B" w:rsidP="00487D19">
            <w:pPr>
              <w:jc w:val="right"/>
              <w:rPr>
                <w:rFonts w:ascii="Arial" w:hAnsi="Arial" w:cs="Arial"/>
                <w:b/>
                <w:sz w:val="8"/>
                <w:szCs w:val="2"/>
                <w:lang w:val="es-BO"/>
              </w:rPr>
            </w:pPr>
          </w:p>
        </w:tc>
        <w:tc>
          <w:tcPr>
            <w:tcW w:w="323" w:type="dxa"/>
            <w:tcBorders>
              <w:bottom w:val="single" w:sz="4" w:space="0" w:color="auto"/>
            </w:tcBorders>
            <w:shd w:val="clear" w:color="auto" w:fill="auto"/>
          </w:tcPr>
          <w:p w14:paraId="7241ADBF" w14:textId="77777777" w:rsidR="0063372B" w:rsidRPr="003C0DD8" w:rsidRDefault="0063372B" w:rsidP="00487D19">
            <w:pPr>
              <w:rPr>
                <w:rFonts w:ascii="Arial" w:hAnsi="Arial" w:cs="Arial"/>
                <w:sz w:val="8"/>
                <w:szCs w:val="2"/>
                <w:lang w:val="es-BO"/>
              </w:rPr>
            </w:pPr>
          </w:p>
        </w:tc>
        <w:tc>
          <w:tcPr>
            <w:tcW w:w="305" w:type="dxa"/>
            <w:tcBorders>
              <w:bottom w:val="single" w:sz="4" w:space="0" w:color="auto"/>
            </w:tcBorders>
            <w:shd w:val="clear" w:color="auto" w:fill="auto"/>
          </w:tcPr>
          <w:p w14:paraId="5CB36C00" w14:textId="77777777" w:rsidR="0063372B" w:rsidRPr="003C0DD8" w:rsidRDefault="0063372B" w:rsidP="00487D19">
            <w:pPr>
              <w:rPr>
                <w:rFonts w:ascii="Arial" w:hAnsi="Arial" w:cs="Arial"/>
                <w:sz w:val="8"/>
                <w:szCs w:val="2"/>
                <w:lang w:val="es-BO"/>
              </w:rPr>
            </w:pPr>
          </w:p>
        </w:tc>
        <w:tc>
          <w:tcPr>
            <w:tcW w:w="279" w:type="dxa"/>
            <w:gridSpan w:val="2"/>
            <w:tcBorders>
              <w:bottom w:val="single" w:sz="4" w:space="0" w:color="auto"/>
            </w:tcBorders>
            <w:shd w:val="clear" w:color="auto" w:fill="auto"/>
          </w:tcPr>
          <w:p w14:paraId="6A432054" w14:textId="77777777" w:rsidR="0063372B" w:rsidRPr="003C0DD8" w:rsidRDefault="0063372B" w:rsidP="00487D19">
            <w:pPr>
              <w:rPr>
                <w:rFonts w:ascii="Arial" w:hAnsi="Arial" w:cs="Arial"/>
                <w:sz w:val="8"/>
                <w:szCs w:val="2"/>
                <w:lang w:val="es-BO"/>
              </w:rPr>
            </w:pPr>
          </w:p>
        </w:tc>
        <w:tc>
          <w:tcPr>
            <w:tcW w:w="305" w:type="dxa"/>
            <w:tcBorders>
              <w:bottom w:val="single" w:sz="4" w:space="0" w:color="auto"/>
            </w:tcBorders>
            <w:shd w:val="clear" w:color="auto" w:fill="auto"/>
          </w:tcPr>
          <w:p w14:paraId="2C3C18AC" w14:textId="77777777" w:rsidR="0063372B" w:rsidRPr="003C0DD8" w:rsidRDefault="0063372B" w:rsidP="00487D19">
            <w:pPr>
              <w:rPr>
                <w:rFonts w:ascii="Arial" w:hAnsi="Arial" w:cs="Arial"/>
                <w:sz w:val="8"/>
                <w:szCs w:val="2"/>
                <w:lang w:val="es-BO"/>
              </w:rPr>
            </w:pPr>
          </w:p>
        </w:tc>
        <w:tc>
          <w:tcPr>
            <w:tcW w:w="305" w:type="dxa"/>
            <w:tcBorders>
              <w:bottom w:val="single" w:sz="4" w:space="0" w:color="auto"/>
            </w:tcBorders>
            <w:shd w:val="clear" w:color="auto" w:fill="auto"/>
          </w:tcPr>
          <w:p w14:paraId="188B5661" w14:textId="77777777" w:rsidR="0063372B" w:rsidRPr="003C0DD8" w:rsidRDefault="0063372B" w:rsidP="00487D19">
            <w:pPr>
              <w:rPr>
                <w:rFonts w:ascii="Arial" w:hAnsi="Arial" w:cs="Arial"/>
                <w:sz w:val="8"/>
                <w:szCs w:val="2"/>
                <w:lang w:val="es-BO"/>
              </w:rPr>
            </w:pPr>
          </w:p>
        </w:tc>
        <w:tc>
          <w:tcPr>
            <w:tcW w:w="305" w:type="dxa"/>
            <w:tcBorders>
              <w:bottom w:val="single" w:sz="4" w:space="0" w:color="auto"/>
            </w:tcBorders>
            <w:shd w:val="clear" w:color="auto" w:fill="auto"/>
          </w:tcPr>
          <w:p w14:paraId="347D7D30" w14:textId="77777777" w:rsidR="0063372B" w:rsidRPr="003C0DD8" w:rsidRDefault="0063372B" w:rsidP="00487D19">
            <w:pPr>
              <w:rPr>
                <w:rFonts w:ascii="Arial" w:hAnsi="Arial" w:cs="Arial"/>
                <w:sz w:val="8"/>
                <w:szCs w:val="2"/>
                <w:lang w:val="es-BO"/>
              </w:rPr>
            </w:pPr>
          </w:p>
        </w:tc>
        <w:tc>
          <w:tcPr>
            <w:tcW w:w="305" w:type="dxa"/>
            <w:gridSpan w:val="2"/>
            <w:tcBorders>
              <w:bottom w:val="single" w:sz="4" w:space="0" w:color="auto"/>
            </w:tcBorders>
            <w:shd w:val="clear" w:color="auto" w:fill="auto"/>
          </w:tcPr>
          <w:p w14:paraId="4D386BE2" w14:textId="77777777" w:rsidR="0063372B" w:rsidRPr="003C0DD8" w:rsidRDefault="0063372B" w:rsidP="00487D19">
            <w:pPr>
              <w:rPr>
                <w:rFonts w:ascii="Arial" w:hAnsi="Arial" w:cs="Arial"/>
                <w:sz w:val="8"/>
                <w:szCs w:val="2"/>
                <w:lang w:val="es-BO"/>
              </w:rPr>
            </w:pPr>
          </w:p>
        </w:tc>
        <w:tc>
          <w:tcPr>
            <w:tcW w:w="275" w:type="dxa"/>
            <w:tcBorders>
              <w:bottom w:val="single" w:sz="4" w:space="0" w:color="auto"/>
            </w:tcBorders>
            <w:shd w:val="clear" w:color="auto" w:fill="auto"/>
          </w:tcPr>
          <w:p w14:paraId="088FA7F4" w14:textId="77777777" w:rsidR="0063372B" w:rsidRPr="003C0DD8" w:rsidRDefault="0063372B" w:rsidP="00487D19">
            <w:pPr>
              <w:rPr>
                <w:rFonts w:ascii="Arial" w:hAnsi="Arial" w:cs="Arial"/>
                <w:sz w:val="8"/>
                <w:szCs w:val="2"/>
                <w:lang w:val="es-BO"/>
              </w:rPr>
            </w:pPr>
          </w:p>
        </w:tc>
        <w:tc>
          <w:tcPr>
            <w:tcW w:w="305" w:type="dxa"/>
            <w:tcBorders>
              <w:bottom w:val="single" w:sz="4" w:space="0" w:color="auto"/>
            </w:tcBorders>
            <w:shd w:val="clear" w:color="auto" w:fill="auto"/>
          </w:tcPr>
          <w:p w14:paraId="0A2AEFDF" w14:textId="77777777" w:rsidR="0063372B" w:rsidRPr="003C0DD8" w:rsidRDefault="0063372B" w:rsidP="00487D19">
            <w:pPr>
              <w:rPr>
                <w:rFonts w:ascii="Arial" w:hAnsi="Arial" w:cs="Arial"/>
                <w:sz w:val="8"/>
                <w:szCs w:val="2"/>
                <w:lang w:val="es-BO"/>
              </w:rPr>
            </w:pPr>
          </w:p>
        </w:tc>
        <w:tc>
          <w:tcPr>
            <w:tcW w:w="305" w:type="dxa"/>
            <w:tcBorders>
              <w:bottom w:val="single" w:sz="4" w:space="0" w:color="auto"/>
            </w:tcBorders>
            <w:shd w:val="clear" w:color="auto" w:fill="auto"/>
          </w:tcPr>
          <w:p w14:paraId="2C40E247" w14:textId="77777777" w:rsidR="0063372B" w:rsidRPr="003C0DD8" w:rsidRDefault="0063372B" w:rsidP="00487D19">
            <w:pPr>
              <w:rPr>
                <w:rFonts w:ascii="Arial" w:hAnsi="Arial" w:cs="Arial"/>
                <w:sz w:val="8"/>
                <w:szCs w:val="2"/>
                <w:lang w:val="es-BO"/>
              </w:rPr>
            </w:pPr>
          </w:p>
        </w:tc>
        <w:tc>
          <w:tcPr>
            <w:tcW w:w="272" w:type="dxa"/>
            <w:tcBorders>
              <w:bottom w:val="single" w:sz="4" w:space="0" w:color="auto"/>
            </w:tcBorders>
            <w:shd w:val="clear" w:color="auto" w:fill="auto"/>
          </w:tcPr>
          <w:p w14:paraId="50359456" w14:textId="77777777" w:rsidR="0063372B" w:rsidRPr="003C0DD8" w:rsidRDefault="0063372B" w:rsidP="00487D19">
            <w:pPr>
              <w:rPr>
                <w:rFonts w:ascii="Arial" w:hAnsi="Arial" w:cs="Arial"/>
                <w:sz w:val="8"/>
                <w:szCs w:val="2"/>
                <w:lang w:val="es-BO"/>
              </w:rPr>
            </w:pPr>
          </w:p>
        </w:tc>
        <w:tc>
          <w:tcPr>
            <w:tcW w:w="257" w:type="dxa"/>
            <w:tcBorders>
              <w:bottom w:val="single" w:sz="4" w:space="0" w:color="auto"/>
            </w:tcBorders>
            <w:shd w:val="clear" w:color="auto" w:fill="auto"/>
          </w:tcPr>
          <w:p w14:paraId="32887937" w14:textId="77777777" w:rsidR="0063372B" w:rsidRPr="003C0DD8" w:rsidRDefault="0063372B" w:rsidP="00487D19">
            <w:pPr>
              <w:rPr>
                <w:rFonts w:ascii="Arial" w:hAnsi="Arial" w:cs="Arial"/>
                <w:sz w:val="8"/>
                <w:szCs w:val="2"/>
                <w:lang w:val="es-BO"/>
              </w:rPr>
            </w:pPr>
          </w:p>
        </w:tc>
        <w:tc>
          <w:tcPr>
            <w:tcW w:w="257" w:type="dxa"/>
            <w:tcBorders>
              <w:bottom w:val="single" w:sz="4" w:space="0" w:color="auto"/>
            </w:tcBorders>
            <w:shd w:val="clear" w:color="auto" w:fill="auto"/>
          </w:tcPr>
          <w:p w14:paraId="389F01E1" w14:textId="77777777" w:rsidR="0063372B" w:rsidRPr="003C0DD8" w:rsidRDefault="0063372B" w:rsidP="00487D19">
            <w:pPr>
              <w:rPr>
                <w:rFonts w:ascii="Arial" w:hAnsi="Arial" w:cs="Arial"/>
                <w:sz w:val="8"/>
                <w:szCs w:val="2"/>
                <w:lang w:val="es-BO"/>
              </w:rPr>
            </w:pPr>
          </w:p>
        </w:tc>
        <w:tc>
          <w:tcPr>
            <w:tcW w:w="257" w:type="dxa"/>
            <w:tcBorders>
              <w:bottom w:val="single" w:sz="4" w:space="0" w:color="auto"/>
            </w:tcBorders>
            <w:shd w:val="clear" w:color="auto" w:fill="auto"/>
          </w:tcPr>
          <w:p w14:paraId="4717F8D8" w14:textId="77777777" w:rsidR="0063372B" w:rsidRPr="003C0DD8" w:rsidRDefault="0063372B" w:rsidP="00487D19">
            <w:pPr>
              <w:rPr>
                <w:rFonts w:ascii="Arial" w:hAnsi="Arial" w:cs="Arial"/>
                <w:sz w:val="8"/>
                <w:szCs w:val="2"/>
                <w:lang w:val="es-BO"/>
              </w:rPr>
            </w:pPr>
          </w:p>
        </w:tc>
        <w:tc>
          <w:tcPr>
            <w:tcW w:w="257" w:type="dxa"/>
            <w:tcBorders>
              <w:bottom w:val="single" w:sz="4" w:space="0" w:color="auto"/>
            </w:tcBorders>
            <w:shd w:val="clear" w:color="auto" w:fill="auto"/>
          </w:tcPr>
          <w:p w14:paraId="7DB243B7" w14:textId="77777777" w:rsidR="0063372B" w:rsidRPr="003C0DD8" w:rsidRDefault="0063372B" w:rsidP="00487D19">
            <w:pPr>
              <w:rPr>
                <w:rFonts w:ascii="Arial" w:hAnsi="Arial" w:cs="Arial"/>
                <w:sz w:val="8"/>
                <w:szCs w:val="2"/>
                <w:lang w:val="es-BO"/>
              </w:rPr>
            </w:pPr>
          </w:p>
        </w:tc>
        <w:tc>
          <w:tcPr>
            <w:tcW w:w="257" w:type="dxa"/>
            <w:tcBorders>
              <w:bottom w:val="single" w:sz="4" w:space="0" w:color="auto"/>
            </w:tcBorders>
            <w:shd w:val="clear" w:color="auto" w:fill="auto"/>
          </w:tcPr>
          <w:p w14:paraId="3ADCCE19" w14:textId="77777777" w:rsidR="0063372B" w:rsidRPr="003C0DD8" w:rsidRDefault="0063372B" w:rsidP="00487D19">
            <w:pPr>
              <w:rPr>
                <w:rFonts w:ascii="Arial" w:hAnsi="Arial" w:cs="Arial"/>
                <w:sz w:val="8"/>
                <w:szCs w:val="2"/>
                <w:lang w:val="es-BO"/>
              </w:rPr>
            </w:pPr>
          </w:p>
        </w:tc>
        <w:tc>
          <w:tcPr>
            <w:tcW w:w="257" w:type="dxa"/>
            <w:tcBorders>
              <w:bottom w:val="single" w:sz="4" w:space="0" w:color="auto"/>
            </w:tcBorders>
            <w:shd w:val="clear" w:color="auto" w:fill="auto"/>
          </w:tcPr>
          <w:p w14:paraId="43DB706B" w14:textId="77777777" w:rsidR="0063372B" w:rsidRPr="003C0DD8" w:rsidRDefault="0063372B" w:rsidP="00487D19">
            <w:pPr>
              <w:rPr>
                <w:rFonts w:ascii="Arial" w:hAnsi="Arial" w:cs="Arial"/>
                <w:sz w:val="8"/>
                <w:szCs w:val="2"/>
                <w:lang w:val="es-BO"/>
              </w:rPr>
            </w:pPr>
          </w:p>
        </w:tc>
        <w:tc>
          <w:tcPr>
            <w:tcW w:w="272" w:type="dxa"/>
            <w:tcBorders>
              <w:bottom w:val="single" w:sz="4" w:space="0" w:color="auto"/>
            </w:tcBorders>
            <w:shd w:val="clear" w:color="auto" w:fill="auto"/>
          </w:tcPr>
          <w:p w14:paraId="5474A2D2" w14:textId="77777777" w:rsidR="0063372B" w:rsidRPr="003C0DD8" w:rsidRDefault="0063372B" w:rsidP="00487D19">
            <w:pPr>
              <w:rPr>
                <w:rFonts w:ascii="Arial" w:hAnsi="Arial" w:cs="Arial"/>
                <w:sz w:val="8"/>
                <w:szCs w:val="2"/>
                <w:lang w:val="es-BO"/>
              </w:rPr>
            </w:pPr>
          </w:p>
        </w:tc>
        <w:tc>
          <w:tcPr>
            <w:tcW w:w="305" w:type="dxa"/>
            <w:tcBorders>
              <w:bottom w:val="single" w:sz="4" w:space="0" w:color="auto"/>
            </w:tcBorders>
            <w:shd w:val="clear" w:color="auto" w:fill="auto"/>
          </w:tcPr>
          <w:p w14:paraId="199725FD" w14:textId="77777777" w:rsidR="0063372B" w:rsidRPr="003C0DD8" w:rsidRDefault="0063372B" w:rsidP="00487D19">
            <w:pPr>
              <w:rPr>
                <w:rFonts w:ascii="Arial" w:hAnsi="Arial" w:cs="Arial"/>
                <w:sz w:val="8"/>
                <w:szCs w:val="2"/>
                <w:lang w:val="es-BO"/>
              </w:rPr>
            </w:pPr>
          </w:p>
        </w:tc>
        <w:tc>
          <w:tcPr>
            <w:tcW w:w="272" w:type="dxa"/>
            <w:tcBorders>
              <w:bottom w:val="single" w:sz="4" w:space="0" w:color="auto"/>
            </w:tcBorders>
            <w:shd w:val="clear" w:color="auto" w:fill="auto"/>
          </w:tcPr>
          <w:p w14:paraId="56990A44" w14:textId="77777777" w:rsidR="0063372B" w:rsidRPr="003C0DD8" w:rsidRDefault="0063372B" w:rsidP="00487D19">
            <w:pPr>
              <w:rPr>
                <w:rFonts w:ascii="Arial" w:hAnsi="Arial" w:cs="Arial"/>
                <w:sz w:val="8"/>
                <w:szCs w:val="2"/>
                <w:lang w:val="es-BO"/>
              </w:rPr>
            </w:pPr>
          </w:p>
        </w:tc>
        <w:tc>
          <w:tcPr>
            <w:tcW w:w="305" w:type="dxa"/>
            <w:tcBorders>
              <w:bottom w:val="single" w:sz="4" w:space="0" w:color="auto"/>
            </w:tcBorders>
            <w:shd w:val="clear" w:color="auto" w:fill="auto"/>
          </w:tcPr>
          <w:p w14:paraId="482BA4C0" w14:textId="77777777" w:rsidR="0063372B" w:rsidRPr="003C0DD8" w:rsidRDefault="0063372B" w:rsidP="00487D19">
            <w:pPr>
              <w:rPr>
                <w:rFonts w:ascii="Arial" w:hAnsi="Arial" w:cs="Arial"/>
                <w:sz w:val="8"/>
                <w:szCs w:val="2"/>
                <w:lang w:val="es-BO"/>
              </w:rPr>
            </w:pPr>
          </w:p>
        </w:tc>
        <w:tc>
          <w:tcPr>
            <w:tcW w:w="257" w:type="dxa"/>
            <w:tcBorders>
              <w:bottom w:val="single" w:sz="4" w:space="0" w:color="auto"/>
            </w:tcBorders>
            <w:shd w:val="clear" w:color="auto" w:fill="auto"/>
          </w:tcPr>
          <w:p w14:paraId="4D5C2F9E" w14:textId="77777777" w:rsidR="0063372B" w:rsidRPr="003C0DD8" w:rsidRDefault="0063372B" w:rsidP="00487D19">
            <w:pPr>
              <w:rPr>
                <w:rFonts w:ascii="Arial" w:hAnsi="Arial" w:cs="Arial"/>
                <w:sz w:val="8"/>
                <w:szCs w:val="2"/>
                <w:lang w:val="es-BO"/>
              </w:rPr>
            </w:pPr>
          </w:p>
        </w:tc>
        <w:tc>
          <w:tcPr>
            <w:tcW w:w="271" w:type="dxa"/>
            <w:tcBorders>
              <w:bottom w:val="single" w:sz="4" w:space="0" w:color="auto"/>
            </w:tcBorders>
            <w:shd w:val="clear" w:color="auto" w:fill="auto"/>
          </w:tcPr>
          <w:p w14:paraId="649BA061" w14:textId="77777777" w:rsidR="0063372B" w:rsidRPr="003C0DD8" w:rsidRDefault="0063372B" w:rsidP="00487D19">
            <w:pPr>
              <w:rPr>
                <w:rFonts w:ascii="Arial" w:hAnsi="Arial" w:cs="Arial"/>
                <w:sz w:val="8"/>
                <w:szCs w:val="2"/>
                <w:lang w:val="es-BO"/>
              </w:rPr>
            </w:pPr>
          </w:p>
        </w:tc>
        <w:tc>
          <w:tcPr>
            <w:tcW w:w="268" w:type="dxa"/>
            <w:tcBorders>
              <w:bottom w:val="single" w:sz="4" w:space="0" w:color="auto"/>
            </w:tcBorders>
            <w:shd w:val="clear" w:color="auto" w:fill="auto"/>
          </w:tcPr>
          <w:p w14:paraId="41649D3A" w14:textId="77777777" w:rsidR="0063372B" w:rsidRPr="003C0DD8" w:rsidRDefault="0063372B" w:rsidP="00487D19">
            <w:pPr>
              <w:rPr>
                <w:rFonts w:ascii="Arial" w:hAnsi="Arial" w:cs="Arial"/>
                <w:sz w:val="8"/>
                <w:szCs w:val="2"/>
                <w:lang w:val="es-BO"/>
              </w:rPr>
            </w:pPr>
          </w:p>
        </w:tc>
        <w:tc>
          <w:tcPr>
            <w:tcW w:w="265" w:type="dxa"/>
            <w:tcBorders>
              <w:bottom w:val="single" w:sz="4" w:space="0" w:color="auto"/>
            </w:tcBorders>
            <w:shd w:val="clear" w:color="auto" w:fill="auto"/>
          </w:tcPr>
          <w:p w14:paraId="4BF09ACD" w14:textId="77777777" w:rsidR="0063372B" w:rsidRPr="003C0DD8" w:rsidRDefault="0063372B" w:rsidP="00487D19">
            <w:pPr>
              <w:rPr>
                <w:rFonts w:ascii="Arial" w:hAnsi="Arial" w:cs="Arial"/>
                <w:sz w:val="8"/>
                <w:szCs w:val="2"/>
                <w:lang w:val="es-BO"/>
              </w:rPr>
            </w:pPr>
          </w:p>
        </w:tc>
        <w:tc>
          <w:tcPr>
            <w:tcW w:w="257" w:type="dxa"/>
            <w:tcBorders>
              <w:bottom w:val="single" w:sz="4" w:space="0" w:color="auto"/>
            </w:tcBorders>
            <w:shd w:val="clear" w:color="auto" w:fill="auto"/>
          </w:tcPr>
          <w:p w14:paraId="686F976B" w14:textId="77777777" w:rsidR="0063372B" w:rsidRPr="003C0DD8" w:rsidRDefault="0063372B" w:rsidP="00487D19">
            <w:pPr>
              <w:rPr>
                <w:rFonts w:ascii="Arial" w:hAnsi="Arial" w:cs="Arial"/>
                <w:sz w:val="8"/>
                <w:szCs w:val="2"/>
                <w:lang w:val="es-BO"/>
              </w:rPr>
            </w:pPr>
          </w:p>
        </w:tc>
        <w:tc>
          <w:tcPr>
            <w:tcW w:w="257" w:type="dxa"/>
            <w:shd w:val="clear" w:color="auto" w:fill="auto"/>
          </w:tcPr>
          <w:p w14:paraId="1C10C1C2" w14:textId="77777777" w:rsidR="0063372B" w:rsidRPr="003C0DD8" w:rsidRDefault="0063372B" w:rsidP="00487D19">
            <w:pPr>
              <w:rPr>
                <w:rFonts w:ascii="Arial" w:hAnsi="Arial" w:cs="Arial"/>
                <w:sz w:val="8"/>
                <w:szCs w:val="2"/>
                <w:lang w:val="es-BO"/>
              </w:rPr>
            </w:pPr>
          </w:p>
        </w:tc>
        <w:tc>
          <w:tcPr>
            <w:tcW w:w="257" w:type="dxa"/>
            <w:shd w:val="clear" w:color="auto" w:fill="auto"/>
          </w:tcPr>
          <w:p w14:paraId="49E5F9CE" w14:textId="77777777" w:rsidR="0063372B" w:rsidRPr="003C0DD8" w:rsidRDefault="0063372B" w:rsidP="00487D19">
            <w:pPr>
              <w:rPr>
                <w:rFonts w:ascii="Arial" w:hAnsi="Arial" w:cs="Arial"/>
                <w:sz w:val="8"/>
                <w:szCs w:val="2"/>
                <w:lang w:val="es-BO"/>
              </w:rPr>
            </w:pPr>
          </w:p>
        </w:tc>
        <w:tc>
          <w:tcPr>
            <w:tcW w:w="257" w:type="dxa"/>
            <w:tcBorders>
              <w:right w:val="single" w:sz="12" w:space="0" w:color="244061" w:themeColor="accent1" w:themeShade="80"/>
            </w:tcBorders>
            <w:shd w:val="clear" w:color="auto" w:fill="auto"/>
          </w:tcPr>
          <w:p w14:paraId="16AD34DF" w14:textId="77777777" w:rsidR="0063372B" w:rsidRPr="003C0DD8" w:rsidRDefault="0063372B" w:rsidP="00487D19">
            <w:pPr>
              <w:rPr>
                <w:rFonts w:ascii="Arial" w:hAnsi="Arial" w:cs="Arial"/>
                <w:sz w:val="8"/>
                <w:szCs w:val="2"/>
                <w:lang w:val="es-BO"/>
              </w:rPr>
            </w:pPr>
          </w:p>
        </w:tc>
      </w:tr>
      <w:tr w:rsidR="0063372B" w:rsidRPr="003C0DD8" w14:paraId="589E2837" w14:textId="77777777" w:rsidTr="009D17D4">
        <w:trPr>
          <w:jc w:val="center"/>
        </w:trPr>
        <w:tc>
          <w:tcPr>
            <w:tcW w:w="1836" w:type="dxa"/>
            <w:gridSpan w:val="8"/>
            <w:tcBorders>
              <w:left w:val="single" w:sz="12" w:space="0" w:color="244061" w:themeColor="accent1" w:themeShade="80"/>
              <w:right w:val="single" w:sz="4" w:space="0" w:color="auto"/>
            </w:tcBorders>
            <w:vAlign w:val="center"/>
          </w:tcPr>
          <w:p w14:paraId="4E00D836" w14:textId="77777777" w:rsidR="0063372B" w:rsidRPr="003C0DD8" w:rsidRDefault="0063372B" w:rsidP="00487D19">
            <w:pPr>
              <w:jc w:val="right"/>
              <w:rPr>
                <w:rFonts w:ascii="Arial" w:hAnsi="Arial" w:cs="Arial"/>
                <w:sz w:val="16"/>
                <w:szCs w:val="16"/>
                <w:lang w:val="es-BO"/>
              </w:rPr>
            </w:pPr>
            <w:r w:rsidRPr="003C0DD8">
              <w:rPr>
                <w:rFonts w:ascii="Arial" w:hAnsi="Arial" w:cs="Arial"/>
                <w:sz w:val="16"/>
                <w:szCs w:val="16"/>
                <w:lang w:val="es-BO"/>
              </w:rPr>
              <w:t>Nombre de la Entidad</w:t>
            </w:r>
          </w:p>
        </w:tc>
        <w:tc>
          <w:tcPr>
            <w:tcW w:w="7298" w:type="dxa"/>
            <w:gridSpan w:val="28"/>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1735B73" w14:textId="3BB3B3AE" w:rsidR="0063372B" w:rsidRPr="003C0DD8" w:rsidRDefault="009C38CF" w:rsidP="009C38CF">
            <w:pPr>
              <w:jc w:val="center"/>
              <w:rPr>
                <w:rFonts w:ascii="Arial" w:hAnsi="Arial" w:cs="Arial"/>
                <w:sz w:val="16"/>
                <w:szCs w:val="16"/>
                <w:lang w:val="es-BO"/>
              </w:rPr>
            </w:pPr>
            <w:r>
              <w:rPr>
                <w:rFonts w:ascii="Arial" w:hAnsi="Arial" w:cs="Arial"/>
                <w:sz w:val="16"/>
                <w:szCs w:val="16"/>
                <w:lang w:val="es-BO"/>
              </w:rPr>
              <w:t xml:space="preserve">Autoridad de </w:t>
            </w:r>
            <w:r w:rsidR="00DC5E29">
              <w:rPr>
                <w:rFonts w:ascii="Arial" w:hAnsi="Arial" w:cs="Arial"/>
                <w:sz w:val="16"/>
                <w:szCs w:val="16"/>
                <w:lang w:val="es-BO"/>
              </w:rPr>
              <w:t>Supervisión</w:t>
            </w:r>
            <w:r>
              <w:rPr>
                <w:rFonts w:ascii="Arial" w:hAnsi="Arial" w:cs="Arial"/>
                <w:sz w:val="16"/>
                <w:szCs w:val="16"/>
                <w:lang w:val="es-BO"/>
              </w:rPr>
              <w:t xml:space="preserve"> del Sistema Financiero</w:t>
            </w:r>
          </w:p>
        </w:tc>
        <w:tc>
          <w:tcPr>
            <w:tcW w:w="257" w:type="dxa"/>
            <w:tcBorders>
              <w:left w:val="single" w:sz="4" w:space="0" w:color="auto"/>
            </w:tcBorders>
          </w:tcPr>
          <w:p w14:paraId="1187F75D" w14:textId="77777777" w:rsidR="0063372B" w:rsidRPr="003C0DD8" w:rsidRDefault="0063372B" w:rsidP="00487D19">
            <w:pPr>
              <w:rPr>
                <w:rFonts w:ascii="Arial" w:hAnsi="Arial" w:cs="Arial"/>
                <w:sz w:val="16"/>
                <w:szCs w:val="16"/>
                <w:lang w:val="es-BO"/>
              </w:rPr>
            </w:pPr>
          </w:p>
        </w:tc>
        <w:tc>
          <w:tcPr>
            <w:tcW w:w="257" w:type="dxa"/>
          </w:tcPr>
          <w:p w14:paraId="2829612F" w14:textId="77777777" w:rsidR="0063372B" w:rsidRPr="003C0DD8" w:rsidRDefault="0063372B" w:rsidP="00487D19">
            <w:pPr>
              <w:rPr>
                <w:rFonts w:ascii="Arial" w:hAnsi="Arial" w:cs="Arial"/>
                <w:sz w:val="16"/>
                <w:szCs w:val="16"/>
                <w:lang w:val="es-BO"/>
              </w:rPr>
            </w:pPr>
          </w:p>
        </w:tc>
        <w:tc>
          <w:tcPr>
            <w:tcW w:w="257" w:type="dxa"/>
            <w:tcBorders>
              <w:right w:val="single" w:sz="12" w:space="0" w:color="244061" w:themeColor="accent1" w:themeShade="80"/>
            </w:tcBorders>
          </w:tcPr>
          <w:p w14:paraId="56821CF8" w14:textId="77777777" w:rsidR="0063372B" w:rsidRPr="003C0DD8" w:rsidRDefault="0063372B" w:rsidP="00487D19">
            <w:pPr>
              <w:rPr>
                <w:rFonts w:ascii="Arial" w:hAnsi="Arial" w:cs="Arial"/>
                <w:sz w:val="16"/>
                <w:szCs w:val="16"/>
                <w:lang w:val="es-BO"/>
              </w:rPr>
            </w:pPr>
          </w:p>
        </w:tc>
      </w:tr>
      <w:tr w:rsidR="00165031" w:rsidRPr="003C0DD8" w14:paraId="1B03B84C" w14:textId="77777777" w:rsidTr="009D17D4">
        <w:trPr>
          <w:jc w:val="center"/>
        </w:trPr>
        <w:tc>
          <w:tcPr>
            <w:tcW w:w="1836" w:type="dxa"/>
            <w:gridSpan w:val="8"/>
            <w:tcBorders>
              <w:left w:val="single" w:sz="12" w:space="0" w:color="244061" w:themeColor="accent1" w:themeShade="80"/>
            </w:tcBorders>
            <w:shd w:val="clear" w:color="auto" w:fill="auto"/>
            <w:vAlign w:val="center"/>
          </w:tcPr>
          <w:p w14:paraId="4679A2D1" w14:textId="77777777" w:rsidR="0063372B" w:rsidRPr="003C0DD8" w:rsidRDefault="0063372B" w:rsidP="00487D19">
            <w:pPr>
              <w:jc w:val="right"/>
              <w:rPr>
                <w:rFonts w:ascii="Arial" w:hAnsi="Arial" w:cs="Arial"/>
                <w:b/>
                <w:sz w:val="8"/>
                <w:szCs w:val="2"/>
                <w:lang w:val="es-BO"/>
              </w:rPr>
            </w:pPr>
          </w:p>
        </w:tc>
        <w:tc>
          <w:tcPr>
            <w:tcW w:w="323" w:type="dxa"/>
            <w:tcBorders>
              <w:top w:val="single" w:sz="4" w:space="0" w:color="auto"/>
            </w:tcBorders>
            <w:shd w:val="clear" w:color="auto" w:fill="auto"/>
          </w:tcPr>
          <w:p w14:paraId="436807CA" w14:textId="77777777" w:rsidR="0063372B" w:rsidRPr="003C0DD8" w:rsidRDefault="0063372B" w:rsidP="00487D19">
            <w:pPr>
              <w:rPr>
                <w:rFonts w:ascii="Arial" w:hAnsi="Arial" w:cs="Arial"/>
                <w:sz w:val="8"/>
                <w:szCs w:val="2"/>
                <w:lang w:val="es-BO"/>
              </w:rPr>
            </w:pPr>
          </w:p>
        </w:tc>
        <w:tc>
          <w:tcPr>
            <w:tcW w:w="305" w:type="dxa"/>
            <w:tcBorders>
              <w:top w:val="single" w:sz="4" w:space="0" w:color="auto"/>
            </w:tcBorders>
            <w:shd w:val="clear" w:color="auto" w:fill="auto"/>
          </w:tcPr>
          <w:p w14:paraId="08FF9E63" w14:textId="77777777" w:rsidR="0063372B" w:rsidRPr="003C0DD8" w:rsidRDefault="0063372B" w:rsidP="00487D19">
            <w:pPr>
              <w:rPr>
                <w:rFonts w:ascii="Arial" w:hAnsi="Arial" w:cs="Arial"/>
                <w:sz w:val="8"/>
                <w:szCs w:val="2"/>
                <w:lang w:val="es-BO"/>
              </w:rPr>
            </w:pPr>
          </w:p>
        </w:tc>
        <w:tc>
          <w:tcPr>
            <w:tcW w:w="279" w:type="dxa"/>
            <w:gridSpan w:val="2"/>
            <w:tcBorders>
              <w:top w:val="single" w:sz="4" w:space="0" w:color="auto"/>
            </w:tcBorders>
            <w:shd w:val="clear" w:color="auto" w:fill="auto"/>
          </w:tcPr>
          <w:p w14:paraId="516BF2D0" w14:textId="77777777" w:rsidR="0063372B" w:rsidRPr="003C0DD8" w:rsidRDefault="0063372B" w:rsidP="00487D19">
            <w:pPr>
              <w:rPr>
                <w:rFonts w:ascii="Arial" w:hAnsi="Arial" w:cs="Arial"/>
                <w:sz w:val="8"/>
                <w:szCs w:val="2"/>
                <w:lang w:val="es-BO"/>
              </w:rPr>
            </w:pPr>
          </w:p>
        </w:tc>
        <w:tc>
          <w:tcPr>
            <w:tcW w:w="305" w:type="dxa"/>
            <w:tcBorders>
              <w:top w:val="single" w:sz="4" w:space="0" w:color="auto"/>
            </w:tcBorders>
            <w:shd w:val="clear" w:color="auto" w:fill="auto"/>
          </w:tcPr>
          <w:p w14:paraId="354EEDE7" w14:textId="77777777" w:rsidR="0063372B" w:rsidRPr="003C0DD8" w:rsidRDefault="0063372B" w:rsidP="00487D19">
            <w:pPr>
              <w:rPr>
                <w:rFonts w:ascii="Arial" w:hAnsi="Arial" w:cs="Arial"/>
                <w:sz w:val="8"/>
                <w:szCs w:val="2"/>
                <w:lang w:val="es-BO"/>
              </w:rPr>
            </w:pPr>
          </w:p>
        </w:tc>
        <w:tc>
          <w:tcPr>
            <w:tcW w:w="305" w:type="dxa"/>
            <w:tcBorders>
              <w:top w:val="single" w:sz="4" w:space="0" w:color="auto"/>
            </w:tcBorders>
            <w:shd w:val="clear" w:color="auto" w:fill="auto"/>
          </w:tcPr>
          <w:p w14:paraId="300996AD" w14:textId="77777777" w:rsidR="0063372B" w:rsidRPr="003C0DD8" w:rsidRDefault="0063372B" w:rsidP="00487D19">
            <w:pPr>
              <w:rPr>
                <w:rFonts w:ascii="Arial" w:hAnsi="Arial" w:cs="Arial"/>
                <w:sz w:val="8"/>
                <w:szCs w:val="2"/>
                <w:lang w:val="es-BO"/>
              </w:rPr>
            </w:pPr>
          </w:p>
        </w:tc>
        <w:tc>
          <w:tcPr>
            <w:tcW w:w="305" w:type="dxa"/>
            <w:tcBorders>
              <w:top w:val="single" w:sz="4" w:space="0" w:color="auto"/>
            </w:tcBorders>
            <w:shd w:val="clear" w:color="auto" w:fill="auto"/>
          </w:tcPr>
          <w:p w14:paraId="7AE649EE" w14:textId="77777777" w:rsidR="0063372B" w:rsidRPr="003C0DD8" w:rsidRDefault="0063372B" w:rsidP="00487D19">
            <w:pPr>
              <w:rPr>
                <w:rFonts w:ascii="Arial" w:hAnsi="Arial" w:cs="Arial"/>
                <w:sz w:val="8"/>
                <w:szCs w:val="2"/>
                <w:lang w:val="es-BO"/>
              </w:rPr>
            </w:pPr>
          </w:p>
        </w:tc>
        <w:tc>
          <w:tcPr>
            <w:tcW w:w="305" w:type="dxa"/>
            <w:gridSpan w:val="2"/>
            <w:tcBorders>
              <w:top w:val="single" w:sz="4" w:space="0" w:color="auto"/>
            </w:tcBorders>
            <w:shd w:val="clear" w:color="auto" w:fill="auto"/>
          </w:tcPr>
          <w:p w14:paraId="6FAF1C8E" w14:textId="77777777" w:rsidR="0063372B" w:rsidRPr="003C0DD8" w:rsidRDefault="0063372B" w:rsidP="00487D19">
            <w:pPr>
              <w:rPr>
                <w:rFonts w:ascii="Arial" w:hAnsi="Arial" w:cs="Arial"/>
                <w:sz w:val="8"/>
                <w:szCs w:val="2"/>
                <w:lang w:val="es-BO"/>
              </w:rPr>
            </w:pPr>
          </w:p>
        </w:tc>
        <w:tc>
          <w:tcPr>
            <w:tcW w:w="275" w:type="dxa"/>
            <w:tcBorders>
              <w:top w:val="single" w:sz="4" w:space="0" w:color="auto"/>
            </w:tcBorders>
            <w:shd w:val="clear" w:color="auto" w:fill="auto"/>
          </w:tcPr>
          <w:p w14:paraId="2BE75F69" w14:textId="77777777" w:rsidR="0063372B" w:rsidRPr="003C0DD8" w:rsidRDefault="0063372B" w:rsidP="00487D19">
            <w:pPr>
              <w:rPr>
                <w:rFonts w:ascii="Arial" w:hAnsi="Arial" w:cs="Arial"/>
                <w:sz w:val="8"/>
                <w:szCs w:val="2"/>
                <w:lang w:val="es-BO"/>
              </w:rPr>
            </w:pPr>
          </w:p>
        </w:tc>
        <w:tc>
          <w:tcPr>
            <w:tcW w:w="305" w:type="dxa"/>
            <w:tcBorders>
              <w:top w:val="single" w:sz="4" w:space="0" w:color="auto"/>
            </w:tcBorders>
            <w:shd w:val="clear" w:color="auto" w:fill="auto"/>
          </w:tcPr>
          <w:p w14:paraId="6644014E" w14:textId="77777777" w:rsidR="0063372B" w:rsidRPr="003C0DD8" w:rsidRDefault="0063372B" w:rsidP="00487D19">
            <w:pPr>
              <w:rPr>
                <w:rFonts w:ascii="Arial" w:hAnsi="Arial" w:cs="Arial"/>
                <w:sz w:val="8"/>
                <w:szCs w:val="2"/>
                <w:lang w:val="es-BO"/>
              </w:rPr>
            </w:pPr>
          </w:p>
        </w:tc>
        <w:tc>
          <w:tcPr>
            <w:tcW w:w="305" w:type="dxa"/>
            <w:tcBorders>
              <w:top w:val="single" w:sz="4" w:space="0" w:color="auto"/>
            </w:tcBorders>
            <w:shd w:val="clear" w:color="auto" w:fill="auto"/>
          </w:tcPr>
          <w:p w14:paraId="59F2F616" w14:textId="77777777" w:rsidR="0063372B" w:rsidRPr="003C0DD8" w:rsidRDefault="0063372B" w:rsidP="00487D19">
            <w:pPr>
              <w:rPr>
                <w:rFonts w:ascii="Arial" w:hAnsi="Arial" w:cs="Arial"/>
                <w:sz w:val="8"/>
                <w:szCs w:val="2"/>
                <w:lang w:val="es-BO"/>
              </w:rPr>
            </w:pPr>
          </w:p>
        </w:tc>
        <w:tc>
          <w:tcPr>
            <w:tcW w:w="272" w:type="dxa"/>
            <w:tcBorders>
              <w:top w:val="single" w:sz="4" w:space="0" w:color="auto"/>
            </w:tcBorders>
            <w:shd w:val="clear" w:color="auto" w:fill="auto"/>
          </w:tcPr>
          <w:p w14:paraId="58D78148" w14:textId="77777777" w:rsidR="0063372B" w:rsidRPr="003C0DD8" w:rsidRDefault="0063372B" w:rsidP="00487D19">
            <w:pPr>
              <w:rPr>
                <w:rFonts w:ascii="Arial" w:hAnsi="Arial" w:cs="Arial"/>
                <w:sz w:val="8"/>
                <w:szCs w:val="2"/>
                <w:lang w:val="es-BO"/>
              </w:rPr>
            </w:pPr>
          </w:p>
        </w:tc>
        <w:tc>
          <w:tcPr>
            <w:tcW w:w="257" w:type="dxa"/>
            <w:tcBorders>
              <w:top w:val="single" w:sz="4" w:space="0" w:color="auto"/>
            </w:tcBorders>
            <w:shd w:val="clear" w:color="auto" w:fill="auto"/>
          </w:tcPr>
          <w:p w14:paraId="5E879872" w14:textId="77777777" w:rsidR="0063372B" w:rsidRPr="003C0DD8" w:rsidRDefault="0063372B" w:rsidP="00487D19">
            <w:pPr>
              <w:rPr>
                <w:rFonts w:ascii="Arial" w:hAnsi="Arial" w:cs="Arial"/>
                <w:sz w:val="8"/>
                <w:szCs w:val="2"/>
                <w:lang w:val="es-BO"/>
              </w:rPr>
            </w:pPr>
          </w:p>
        </w:tc>
        <w:tc>
          <w:tcPr>
            <w:tcW w:w="257" w:type="dxa"/>
            <w:tcBorders>
              <w:top w:val="single" w:sz="4" w:space="0" w:color="auto"/>
            </w:tcBorders>
            <w:shd w:val="clear" w:color="auto" w:fill="auto"/>
          </w:tcPr>
          <w:p w14:paraId="12F03FD5" w14:textId="77777777" w:rsidR="0063372B" w:rsidRPr="003C0DD8" w:rsidRDefault="0063372B" w:rsidP="00487D19">
            <w:pPr>
              <w:rPr>
                <w:rFonts w:ascii="Arial" w:hAnsi="Arial" w:cs="Arial"/>
                <w:sz w:val="8"/>
                <w:szCs w:val="2"/>
                <w:lang w:val="es-BO"/>
              </w:rPr>
            </w:pPr>
          </w:p>
        </w:tc>
        <w:tc>
          <w:tcPr>
            <w:tcW w:w="257" w:type="dxa"/>
            <w:tcBorders>
              <w:top w:val="single" w:sz="4" w:space="0" w:color="auto"/>
            </w:tcBorders>
            <w:shd w:val="clear" w:color="auto" w:fill="auto"/>
          </w:tcPr>
          <w:p w14:paraId="25CD8FDE" w14:textId="77777777" w:rsidR="0063372B" w:rsidRPr="003C0DD8" w:rsidRDefault="0063372B" w:rsidP="00487D19">
            <w:pPr>
              <w:rPr>
                <w:rFonts w:ascii="Arial" w:hAnsi="Arial" w:cs="Arial"/>
                <w:sz w:val="8"/>
                <w:szCs w:val="2"/>
                <w:lang w:val="es-BO"/>
              </w:rPr>
            </w:pPr>
          </w:p>
        </w:tc>
        <w:tc>
          <w:tcPr>
            <w:tcW w:w="257" w:type="dxa"/>
            <w:tcBorders>
              <w:top w:val="single" w:sz="4" w:space="0" w:color="auto"/>
            </w:tcBorders>
            <w:shd w:val="clear" w:color="auto" w:fill="auto"/>
          </w:tcPr>
          <w:p w14:paraId="5A15080C" w14:textId="77777777" w:rsidR="0063372B" w:rsidRPr="003C0DD8" w:rsidRDefault="0063372B" w:rsidP="00487D19">
            <w:pPr>
              <w:rPr>
                <w:rFonts w:ascii="Arial" w:hAnsi="Arial" w:cs="Arial"/>
                <w:sz w:val="8"/>
                <w:szCs w:val="2"/>
                <w:lang w:val="es-BO"/>
              </w:rPr>
            </w:pPr>
          </w:p>
        </w:tc>
        <w:tc>
          <w:tcPr>
            <w:tcW w:w="257" w:type="dxa"/>
            <w:tcBorders>
              <w:top w:val="single" w:sz="4" w:space="0" w:color="auto"/>
            </w:tcBorders>
            <w:shd w:val="clear" w:color="auto" w:fill="auto"/>
          </w:tcPr>
          <w:p w14:paraId="73E28A60" w14:textId="77777777" w:rsidR="0063372B" w:rsidRPr="003C0DD8" w:rsidRDefault="0063372B" w:rsidP="00487D19">
            <w:pPr>
              <w:rPr>
                <w:rFonts w:ascii="Arial" w:hAnsi="Arial" w:cs="Arial"/>
                <w:sz w:val="8"/>
                <w:szCs w:val="2"/>
                <w:lang w:val="es-BO"/>
              </w:rPr>
            </w:pPr>
          </w:p>
        </w:tc>
        <w:tc>
          <w:tcPr>
            <w:tcW w:w="257" w:type="dxa"/>
            <w:tcBorders>
              <w:top w:val="single" w:sz="4" w:space="0" w:color="auto"/>
            </w:tcBorders>
            <w:shd w:val="clear" w:color="auto" w:fill="auto"/>
          </w:tcPr>
          <w:p w14:paraId="54E372CB" w14:textId="77777777" w:rsidR="0063372B" w:rsidRPr="003C0DD8" w:rsidRDefault="0063372B" w:rsidP="00487D19">
            <w:pPr>
              <w:rPr>
                <w:rFonts w:ascii="Arial" w:hAnsi="Arial" w:cs="Arial"/>
                <w:sz w:val="8"/>
                <w:szCs w:val="2"/>
                <w:lang w:val="es-BO"/>
              </w:rPr>
            </w:pPr>
          </w:p>
        </w:tc>
        <w:tc>
          <w:tcPr>
            <w:tcW w:w="272" w:type="dxa"/>
            <w:tcBorders>
              <w:top w:val="single" w:sz="4" w:space="0" w:color="auto"/>
            </w:tcBorders>
            <w:shd w:val="clear" w:color="auto" w:fill="auto"/>
          </w:tcPr>
          <w:p w14:paraId="34B7C192" w14:textId="77777777" w:rsidR="0063372B" w:rsidRPr="003C0DD8" w:rsidRDefault="0063372B" w:rsidP="00487D19">
            <w:pPr>
              <w:rPr>
                <w:rFonts w:ascii="Arial" w:hAnsi="Arial" w:cs="Arial"/>
                <w:sz w:val="8"/>
                <w:szCs w:val="2"/>
                <w:lang w:val="es-BO"/>
              </w:rPr>
            </w:pPr>
          </w:p>
        </w:tc>
        <w:tc>
          <w:tcPr>
            <w:tcW w:w="305" w:type="dxa"/>
            <w:tcBorders>
              <w:top w:val="single" w:sz="4" w:space="0" w:color="auto"/>
            </w:tcBorders>
            <w:shd w:val="clear" w:color="auto" w:fill="auto"/>
          </w:tcPr>
          <w:p w14:paraId="0889C021" w14:textId="77777777" w:rsidR="0063372B" w:rsidRPr="003C0DD8" w:rsidRDefault="0063372B" w:rsidP="00487D19">
            <w:pPr>
              <w:rPr>
                <w:rFonts w:ascii="Arial" w:hAnsi="Arial" w:cs="Arial"/>
                <w:sz w:val="8"/>
                <w:szCs w:val="2"/>
                <w:lang w:val="es-BO"/>
              </w:rPr>
            </w:pPr>
          </w:p>
        </w:tc>
        <w:tc>
          <w:tcPr>
            <w:tcW w:w="272" w:type="dxa"/>
            <w:tcBorders>
              <w:top w:val="single" w:sz="4" w:space="0" w:color="auto"/>
            </w:tcBorders>
            <w:shd w:val="clear" w:color="auto" w:fill="auto"/>
          </w:tcPr>
          <w:p w14:paraId="279C6D69" w14:textId="77777777" w:rsidR="0063372B" w:rsidRPr="003C0DD8" w:rsidRDefault="0063372B" w:rsidP="00487D19">
            <w:pPr>
              <w:rPr>
                <w:rFonts w:ascii="Arial" w:hAnsi="Arial" w:cs="Arial"/>
                <w:sz w:val="8"/>
                <w:szCs w:val="2"/>
                <w:lang w:val="es-BO"/>
              </w:rPr>
            </w:pPr>
          </w:p>
        </w:tc>
        <w:tc>
          <w:tcPr>
            <w:tcW w:w="305" w:type="dxa"/>
            <w:tcBorders>
              <w:top w:val="single" w:sz="4" w:space="0" w:color="auto"/>
            </w:tcBorders>
            <w:shd w:val="clear" w:color="auto" w:fill="auto"/>
          </w:tcPr>
          <w:p w14:paraId="371E0A32" w14:textId="77777777" w:rsidR="0063372B" w:rsidRPr="003C0DD8" w:rsidRDefault="0063372B" w:rsidP="00487D19">
            <w:pPr>
              <w:rPr>
                <w:rFonts w:ascii="Arial" w:hAnsi="Arial" w:cs="Arial"/>
                <w:sz w:val="8"/>
                <w:szCs w:val="2"/>
                <w:lang w:val="es-BO"/>
              </w:rPr>
            </w:pPr>
          </w:p>
        </w:tc>
        <w:tc>
          <w:tcPr>
            <w:tcW w:w="257" w:type="dxa"/>
            <w:tcBorders>
              <w:top w:val="single" w:sz="4" w:space="0" w:color="auto"/>
            </w:tcBorders>
            <w:shd w:val="clear" w:color="auto" w:fill="auto"/>
          </w:tcPr>
          <w:p w14:paraId="1679EAB8" w14:textId="77777777" w:rsidR="0063372B" w:rsidRPr="003C0DD8" w:rsidRDefault="0063372B" w:rsidP="00487D19">
            <w:pPr>
              <w:rPr>
                <w:rFonts w:ascii="Arial" w:hAnsi="Arial" w:cs="Arial"/>
                <w:sz w:val="8"/>
                <w:szCs w:val="2"/>
                <w:lang w:val="es-BO"/>
              </w:rPr>
            </w:pPr>
          </w:p>
        </w:tc>
        <w:tc>
          <w:tcPr>
            <w:tcW w:w="271" w:type="dxa"/>
            <w:tcBorders>
              <w:top w:val="single" w:sz="4" w:space="0" w:color="auto"/>
            </w:tcBorders>
            <w:shd w:val="clear" w:color="auto" w:fill="auto"/>
          </w:tcPr>
          <w:p w14:paraId="5E2E646B" w14:textId="77777777" w:rsidR="0063372B" w:rsidRPr="003C0DD8" w:rsidRDefault="0063372B" w:rsidP="00487D19">
            <w:pPr>
              <w:rPr>
                <w:rFonts w:ascii="Arial" w:hAnsi="Arial" w:cs="Arial"/>
                <w:sz w:val="8"/>
                <w:szCs w:val="2"/>
                <w:lang w:val="es-BO"/>
              </w:rPr>
            </w:pPr>
          </w:p>
        </w:tc>
        <w:tc>
          <w:tcPr>
            <w:tcW w:w="268" w:type="dxa"/>
            <w:tcBorders>
              <w:top w:val="single" w:sz="4" w:space="0" w:color="auto"/>
            </w:tcBorders>
            <w:shd w:val="clear" w:color="auto" w:fill="auto"/>
          </w:tcPr>
          <w:p w14:paraId="34CF32F7" w14:textId="77777777" w:rsidR="0063372B" w:rsidRPr="003C0DD8" w:rsidRDefault="0063372B" w:rsidP="00487D19">
            <w:pPr>
              <w:rPr>
                <w:rFonts w:ascii="Arial" w:hAnsi="Arial" w:cs="Arial"/>
                <w:sz w:val="8"/>
                <w:szCs w:val="2"/>
                <w:lang w:val="es-BO"/>
              </w:rPr>
            </w:pPr>
          </w:p>
        </w:tc>
        <w:tc>
          <w:tcPr>
            <w:tcW w:w="265" w:type="dxa"/>
            <w:tcBorders>
              <w:top w:val="single" w:sz="4" w:space="0" w:color="auto"/>
            </w:tcBorders>
            <w:shd w:val="clear" w:color="auto" w:fill="auto"/>
          </w:tcPr>
          <w:p w14:paraId="0BE2FC42" w14:textId="77777777" w:rsidR="0063372B" w:rsidRPr="003C0DD8" w:rsidRDefault="0063372B" w:rsidP="00487D19">
            <w:pPr>
              <w:rPr>
                <w:rFonts w:ascii="Arial" w:hAnsi="Arial" w:cs="Arial"/>
                <w:sz w:val="8"/>
                <w:szCs w:val="2"/>
                <w:lang w:val="es-BO"/>
              </w:rPr>
            </w:pPr>
          </w:p>
        </w:tc>
        <w:tc>
          <w:tcPr>
            <w:tcW w:w="257" w:type="dxa"/>
            <w:tcBorders>
              <w:top w:val="single" w:sz="4" w:space="0" w:color="auto"/>
            </w:tcBorders>
            <w:shd w:val="clear" w:color="auto" w:fill="auto"/>
          </w:tcPr>
          <w:p w14:paraId="1DF4313E" w14:textId="77777777" w:rsidR="0063372B" w:rsidRPr="003C0DD8" w:rsidRDefault="0063372B" w:rsidP="00487D19">
            <w:pPr>
              <w:rPr>
                <w:rFonts w:ascii="Arial" w:hAnsi="Arial" w:cs="Arial"/>
                <w:sz w:val="8"/>
                <w:szCs w:val="2"/>
                <w:lang w:val="es-BO"/>
              </w:rPr>
            </w:pPr>
          </w:p>
        </w:tc>
        <w:tc>
          <w:tcPr>
            <w:tcW w:w="257" w:type="dxa"/>
            <w:shd w:val="clear" w:color="auto" w:fill="auto"/>
          </w:tcPr>
          <w:p w14:paraId="3C11D304" w14:textId="77777777" w:rsidR="0063372B" w:rsidRPr="003C0DD8" w:rsidRDefault="0063372B" w:rsidP="00487D19">
            <w:pPr>
              <w:rPr>
                <w:rFonts w:ascii="Arial" w:hAnsi="Arial" w:cs="Arial"/>
                <w:sz w:val="8"/>
                <w:szCs w:val="2"/>
                <w:lang w:val="es-BO"/>
              </w:rPr>
            </w:pPr>
          </w:p>
        </w:tc>
        <w:tc>
          <w:tcPr>
            <w:tcW w:w="257" w:type="dxa"/>
            <w:shd w:val="clear" w:color="auto" w:fill="auto"/>
          </w:tcPr>
          <w:p w14:paraId="12D922D6" w14:textId="77777777" w:rsidR="0063372B" w:rsidRPr="003C0DD8" w:rsidRDefault="0063372B" w:rsidP="00487D19">
            <w:pPr>
              <w:rPr>
                <w:rFonts w:ascii="Arial" w:hAnsi="Arial" w:cs="Arial"/>
                <w:sz w:val="8"/>
                <w:szCs w:val="2"/>
                <w:lang w:val="es-BO"/>
              </w:rPr>
            </w:pPr>
          </w:p>
        </w:tc>
        <w:tc>
          <w:tcPr>
            <w:tcW w:w="257" w:type="dxa"/>
            <w:tcBorders>
              <w:right w:val="single" w:sz="12" w:space="0" w:color="244061" w:themeColor="accent1" w:themeShade="80"/>
            </w:tcBorders>
            <w:shd w:val="clear" w:color="auto" w:fill="auto"/>
          </w:tcPr>
          <w:p w14:paraId="2F1A322D" w14:textId="77777777" w:rsidR="0063372B" w:rsidRPr="003C0DD8" w:rsidRDefault="0063372B" w:rsidP="00487D19">
            <w:pPr>
              <w:rPr>
                <w:rFonts w:ascii="Arial" w:hAnsi="Arial" w:cs="Arial"/>
                <w:sz w:val="8"/>
                <w:szCs w:val="2"/>
                <w:lang w:val="es-BO"/>
              </w:rPr>
            </w:pPr>
          </w:p>
        </w:tc>
      </w:tr>
      <w:tr w:rsidR="0063372B" w:rsidRPr="003C0DD8" w14:paraId="4DCA6C35" w14:textId="77777777" w:rsidTr="009D17D4">
        <w:trPr>
          <w:jc w:val="center"/>
        </w:trPr>
        <w:tc>
          <w:tcPr>
            <w:tcW w:w="1836" w:type="dxa"/>
            <w:gridSpan w:val="8"/>
            <w:vMerge w:val="restart"/>
            <w:tcBorders>
              <w:left w:val="single" w:sz="12" w:space="0" w:color="244061" w:themeColor="accent1" w:themeShade="80"/>
            </w:tcBorders>
            <w:vAlign w:val="center"/>
          </w:tcPr>
          <w:p w14:paraId="78C20E2D" w14:textId="77777777" w:rsidR="0063372B" w:rsidRPr="003C0DD8" w:rsidRDefault="0063372B" w:rsidP="00487D19">
            <w:pPr>
              <w:jc w:val="right"/>
              <w:rPr>
                <w:rFonts w:ascii="Arial" w:hAnsi="Arial" w:cs="Arial"/>
                <w:sz w:val="16"/>
                <w:szCs w:val="16"/>
                <w:lang w:val="es-BO"/>
              </w:rPr>
            </w:pPr>
            <w:r w:rsidRPr="003C0DD8">
              <w:rPr>
                <w:rFonts w:ascii="Arial" w:hAnsi="Arial" w:cs="Arial"/>
                <w:sz w:val="16"/>
                <w:szCs w:val="16"/>
                <w:lang w:val="es-BO"/>
              </w:rPr>
              <w:t>Domicilio</w:t>
            </w:r>
          </w:p>
          <w:p w14:paraId="47A6DAFE" w14:textId="77777777" w:rsidR="0063372B" w:rsidRPr="003C0DD8" w:rsidRDefault="0063372B" w:rsidP="00487D19">
            <w:pPr>
              <w:jc w:val="right"/>
              <w:rPr>
                <w:rFonts w:ascii="Arial" w:hAnsi="Arial" w:cs="Arial"/>
                <w:b/>
                <w:sz w:val="16"/>
                <w:szCs w:val="16"/>
                <w:lang w:val="es-BO"/>
              </w:rPr>
            </w:pPr>
            <w:r w:rsidRPr="003C0DD8">
              <w:rPr>
                <w:rFonts w:ascii="Arial" w:hAnsi="Arial" w:cs="Arial"/>
                <w:sz w:val="14"/>
                <w:szCs w:val="16"/>
                <w:lang w:val="es-BO"/>
              </w:rPr>
              <w:t>(fijado para el proceso de contratación)</w:t>
            </w:r>
          </w:p>
        </w:tc>
        <w:tc>
          <w:tcPr>
            <w:tcW w:w="323" w:type="dxa"/>
          </w:tcPr>
          <w:p w14:paraId="672C2BD8" w14:textId="77777777" w:rsidR="0063372B" w:rsidRPr="003C0DD8" w:rsidRDefault="0063372B" w:rsidP="00487D19">
            <w:pPr>
              <w:rPr>
                <w:rFonts w:ascii="Arial" w:hAnsi="Arial" w:cs="Arial"/>
                <w:sz w:val="16"/>
                <w:szCs w:val="16"/>
                <w:lang w:val="es-BO"/>
              </w:rPr>
            </w:pPr>
          </w:p>
        </w:tc>
        <w:tc>
          <w:tcPr>
            <w:tcW w:w="1499" w:type="dxa"/>
            <w:gridSpan w:val="6"/>
            <w:tcBorders>
              <w:bottom w:val="single" w:sz="4" w:space="0" w:color="auto"/>
            </w:tcBorders>
          </w:tcPr>
          <w:p w14:paraId="249AFB0D" w14:textId="77777777" w:rsidR="0063372B" w:rsidRPr="003C0DD8" w:rsidRDefault="0063372B" w:rsidP="00487D19">
            <w:pPr>
              <w:jc w:val="center"/>
              <w:rPr>
                <w:rFonts w:ascii="Arial" w:hAnsi="Arial" w:cs="Arial"/>
                <w:sz w:val="16"/>
                <w:szCs w:val="16"/>
                <w:lang w:val="es-BO"/>
              </w:rPr>
            </w:pPr>
            <w:r w:rsidRPr="003C0DD8">
              <w:rPr>
                <w:i/>
                <w:sz w:val="14"/>
                <w:szCs w:val="14"/>
                <w:lang w:val="es-BO"/>
              </w:rPr>
              <w:t>Ciudad</w:t>
            </w:r>
          </w:p>
        </w:tc>
        <w:tc>
          <w:tcPr>
            <w:tcW w:w="305" w:type="dxa"/>
            <w:gridSpan w:val="2"/>
          </w:tcPr>
          <w:p w14:paraId="689DE5AE" w14:textId="77777777" w:rsidR="0063372B" w:rsidRPr="003C0DD8" w:rsidRDefault="0063372B" w:rsidP="00487D19">
            <w:pPr>
              <w:rPr>
                <w:rFonts w:ascii="Arial" w:hAnsi="Arial" w:cs="Arial"/>
                <w:sz w:val="16"/>
                <w:szCs w:val="16"/>
                <w:lang w:val="es-BO"/>
              </w:rPr>
            </w:pPr>
          </w:p>
        </w:tc>
        <w:tc>
          <w:tcPr>
            <w:tcW w:w="1414" w:type="dxa"/>
            <w:gridSpan w:val="5"/>
            <w:tcBorders>
              <w:bottom w:val="single" w:sz="4" w:space="0" w:color="auto"/>
            </w:tcBorders>
          </w:tcPr>
          <w:p w14:paraId="0C813AC0" w14:textId="77777777" w:rsidR="0063372B" w:rsidRPr="003C0DD8" w:rsidRDefault="0063372B" w:rsidP="00487D19">
            <w:pPr>
              <w:jc w:val="center"/>
              <w:rPr>
                <w:rFonts w:ascii="Arial" w:hAnsi="Arial" w:cs="Arial"/>
                <w:sz w:val="16"/>
                <w:szCs w:val="16"/>
                <w:lang w:val="es-BO"/>
              </w:rPr>
            </w:pPr>
            <w:r w:rsidRPr="003C0DD8">
              <w:rPr>
                <w:i/>
                <w:sz w:val="14"/>
                <w:szCs w:val="14"/>
                <w:lang w:val="es-BO"/>
              </w:rPr>
              <w:t>Zona</w:t>
            </w:r>
          </w:p>
        </w:tc>
        <w:tc>
          <w:tcPr>
            <w:tcW w:w="257" w:type="dxa"/>
          </w:tcPr>
          <w:p w14:paraId="54B798DD" w14:textId="77777777" w:rsidR="0063372B" w:rsidRPr="003C0DD8" w:rsidRDefault="0063372B" w:rsidP="00487D19">
            <w:pPr>
              <w:rPr>
                <w:rFonts w:ascii="Arial" w:hAnsi="Arial" w:cs="Arial"/>
                <w:sz w:val="16"/>
                <w:szCs w:val="16"/>
                <w:lang w:val="es-BO"/>
              </w:rPr>
            </w:pPr>
          </w:p>
        </w:tc>
        <w:tc>
          <w:tcPr>
            <w:tcW w:w="3757" w:type="dxa"/>
            <w:gridSpan w:val="14"/>
            <w:tcBorders>
              <w:bottom w:val="single" w:sz="4" w:space="0" w:color="auto"/>
            </w:tcBorders>
          </w:tcPr>
          <w:p w14:paraId="22702A35" w14:textId="77777777" w:rsidR="0063372B" w:rsidRPr="003C0DD8" w:rsidRDefault="0063372B" w:rsidP="00487D19">
            <w:pPr>
              <w:jc w:val="center"/>
              <w:rPr>
                <w:rFonts w:ascii="Arial" w:hAnsi="Arial" w:cs="Arial"/>
                <w:sz w:val="16"/>
                <w:szCs w:val="16"/>
                <w:lang w:val="es-BO"/>
              </w:rPr>
            </w:pPr>
            <w:r w:rsidRPr="003C0DD8">
              <w:rPr>
                <w:i/>
                <w:sz w:val="14"/>
                <w:szCs w:val="14"/>
                <w:lang w:val="es-BO"/>
              </w:rPr>
              <w:t>Dirección</w:t>
            </w:r>
          </w:p>
        </w:tc>
        <w:tc>
          <w:tcPr>
            <w:tcW w:w="257" w:type="dxa"/>
          </w:tcPr>
          <w:p w14:paraId="440FF783" w14:textId="77777777" w:rsidR="0063372B" w:rsidRPr="003C0DD8" w:rsidRDefault="0063372B" w:rsidP="00487D19">
            <w:pPr>
              <w:rPr>
                <w:rFonts w:ascii="Arial" w:hAnsi="Arial" w:cs="Arial"/>
                <w:sz w:val="16"/>
                <w:szCs w:val="16"/>
                <w:lang w:val="es-BO"/>
              </w:rPr>
            </w:pPr>
          </w:p>
        </w:tc>
        <w:tc>
          <w:tcPr>
            <w:tcW w:w="257" w:type="dxa"/>
            <w:tcBorders>
              <w:right w:val="single" w:sz="12" w:space="0" w:color="244061" w:themeColor="accent1" w:themeShade="80"/>
            </w:tcBorders>
          </w:tcPr>
          <w:p w14:paraId="339748A3" w14:textId="77777777" w:rsidR="0063372B" w:rsidRPr="003C0DD8" w:rsidRDefault="0063372B" w:rsidP="00487D19">
            <w:pPr>
              <w:rPr>
                <w:rFonts w:ascii="Arial" w:hAnsi="Arial" w:cs="Arial"/>
                <w:sz w:val="16"/>
                <w:szCs w:val="16"/>
                <w:lang w:val="es-BO"/>
              </w:rPr>
            </w:pPr>
          </w:p>
        </w:tc>
      </w:tr>
      <w:tr w:rsidR="0063372B" w:rsidRPr="003C0DD8" w14:paraId="0CC5EB59" w14:textId="77777777" w:rsidTr="009D17D4">
        <w:trPr>
          <w:jc w:val="center"/>
        </w:trPr>
        <w:tc>
          <w:tcPr>
            <w:tcW w:w="1836" w:type="dxa"/>
            <w:gridSpan w:val="8"/>
            <w:vMerge/>
            <w:tcBorders>
              <w:left w:val="single" w:sz="12" w:space="0" w:color="244061" w:themeColor="accent1" w:themeShade="80"/>
            </w:tcBorders>
            <w:vAlign w:val="center"/>
          </w:tcPr>
          <w:p w14:paraId="69A602AC" w14:textId="77777777" w:rsidR="0063372B" w:rsidRPr="003C0DD8" w:rsidRDefault="0063372B" w:rsidP="00487D19">
            <w:pPr>
              <w:jc w:val="right"/>
              <w:rPr>
                <w:rFonts w:ascii="Arial" w:hAnsi="Arial" w:cs="Arial"/>
                <w:b/>
                <w:sz w:val="16"/>
                <w:szCs w:val="16"/>
                <w:lang w:val="es-BO"/>
              </w:rPr>
            </w:pPr>
          </w:p>
        </w:tc>
        <w:tc>
          <w:tcPr>
            <w:tcW w:w="323" w:type="dxa"/>
            <w:tcBorders>
              <w:right w:val="single" w:sz="4" w:space="0" w:color="auto"/>
            </w:tcBorders>
          </w:tcPr>
          <w:p w14:paraId="20C15D06" w14:textId="77777777" w:rsidR="0063372B" w:rsidRPr="003C0DD8" w:rsidRDefault="0063372B" w:rsidP="00487D19">
            <w:pPr>
              <w:rPr>
                <w:rFonts w:ascii="Arial" w:hAnsi="Arial" w:cs="Arial"/>
                <w:sz w:val="16"/>
                <w:szCs w:val="16"/>
                <w:lang w:val="es-BO"/>
              </w:rPr>
            </w:pPr>
          </w:p>
        </w:tc>
        <w:tc>
          <w:tcPr>
            <w:tcW w:w="1499"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51A6F2B" w14:textId="68A14C99" w:rsidR="0063372B" w:rsidRPr="003C0DD8" w:rsidRDefault="009C38CF" w:rsidP="009C38CF">
            <w:pPr>
              <w:jc w:val="center"/>
              <w:rPr>
                <w:rFonts w:ascii="Arial" w:hAnsi="Arial" w:cs="Arial"/>
                <w:sz w:val="16"/>
                <w:szCs w:val="16"/>
                <w:lang w:val="es-BO"/>
              </w:rPr>
            </w:pPr>
            <w:r>
              <w:rPr>
                <w:rFonts w:ascii="Arial" w:hAnsi="Arial" w:cs="Arial"/>
                <w:sz w:val="16"/>
                <w:szCs w:val="16"/>
                <w:lang w:val="es-BO"/>
              </w:rPr>
              <w:t>La Paz</w:t>
            </w:r>
          </w:p>
        </w:tc>
        <w:tc>
          <w:tcPr>
            <w:tcW w:w="305" w:type="dxa"/>
            <w:gridSpan w:val="2"/>
            <w:tcBorders>
              <w:left w:val="single" w:sz="4" w:space="0" w:color="auto"/>
              <w:right w:val="single" w:sz="4" w:space="0" w:color="auto"/>
            </w:tcBorders>
          </w:tcPr>
          <w:p w14:paraId="5227A31B" w14:textId="77777777" w:rsidR="0063372B" w:rsidRPr="003C0DD8" w:rsidRDefault="0063372B" w:rsidP="00487D19">
            <w:pPr>
              <w:rPr>
                <w:rFonts w:ascii="Arial" w:hAnsi="Arial" w:cs="Arial"/>
                <w:sz w:val="16"/>
                <w:szCs w:val="16"/>
                <w:lang w:val="es-BO"/>
              </w:rPr>
            </w:pPr>
          </w:p>
        </w:tc>
        <w:tc>
          <w:tcPr>
            <w:tcW w:w="1414"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5A91E85" w14:textId="7FFE4944" w:rsidR="0063372B" w:rsidRPr="003C0DD8" w:rsidRDefault="009C38CF" w:rsidP="009C38CF">
            <w:pPr>
              <w:jc w:val="center"/>
              <w:rPr>
                <w:rFonts w:ascii="Arial" w:hAnsi="Arial" w:cs="Arial"/>
                <w:sz w:val="16"/>
                <w:szCs w:val="16"/>
                <w:lang w:val="es-BO"/>
              </w:rPr>
            </w:pPr>
            <w:r>
              <w:rPr>
                <w:rFonts w:ascii="Arial" w:hAnsi="Arial" w:cs="Arial"/>
                <w:sz w:val="16"/>
                <w:szCs w:val="16"/>
                <w:lang w:val="es-BO"/>
              </w:rPr>
              <w:t>San Jorge</w:t>
            </w:r>
          </w:p>
        </w:tc>
        <w:tc>
          <w:tcPr>
            <w:tcW w:w="257" w:type="dxa"/>
            <w:tcBorders>
              <w:left w:val="single" w:sz="4" w:space="0" w:color="auto"/>
              <w:right w:val="single" w:sz="4" w:space="0" w:color="auto"/>
            </w:tcBorders>
          </w:tcPr>
          <w:p w14:paraId="5404BABE" w14:textId="77777777" w:rsidR="0063372B" w:rsidRPr="003C0DD8" w:rsidRDefault="0063372B" w:rsidP="00487D19">
            <w:pPr>
              <w:rPr>
                <w:rFonts w:ascii="Arial" w:hAnsi="Arial" w:cs="Arial"/>
                <w:sz w:val="16"/>
                <w:szCs w:val="16"/>
                <w:lang w:val="es-BO"/>
              </w:rPr>
            </w:pPr>
          </w:p>
        </w:tc>
        <w:tc>
          <w:tcPr>
            <w:tcW w:w="3757"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47CF07A" w14:textId="593A240D" w:rsidR="0063372B" w:rsidRPr="003C0DD8" w:rsidRDefault="009C38CF" w:rsidP="009C38CF">
            <w:pPr>
              <w:jc w:val="center"/>
              <w:rPr>
                <w:rFonts w:ascii="Arial" w:hAnsi="Arial" w:cs="Arial"/>
                <w:sz w:val="16"/>
                <w:szCs w:val="16"/>
                <w:lang w:val="es-BO"/>
              </w:rPr>
            </w:pPr>
            <w:r>
              <w:rPr>
                <w:rFonts w:ascii="Arial" w:hAnsi="Arial" w:cs="Arial"/>
                <w:sz w:val="16"/>
                <w:szCs w:val="16"/>
                <w:lang w:val="es-BO"/>
              </w:rPr>
              <w:t>Plaza Isabel la Católica Nª 2507</w:t>
            </w:r>
          </w:p>
        </w:tc>
        <w:tc>
          <w:tcPr>
            <w:tcW w:w="257" w:type="dxa"/>
            <w:tcBorders>
              <w:left w:val="single" w:sz="4" w:space="0" w:color="auto"/>
            </w:tcBorders>
          </w:tcPr>
          <w:p w14:paraId="58224FE9" w14:textId="77777777" w:rsidR="0063372B" w:rsidRPr="003C0DD8" w:rsidRDefault="0063372B" w:rsidP="00487D19">
            <w:pPr>
              <w:rPr>
                <w:rFonts w:ascii="Arial" w:hAnsi="Arial" w:cs="Arial"/>
                <w:sz w:val="16"/>
                <w:szCs w:val="16"/>
                <w:lang w:val="es-BO"/>
              </w:rPr>
            </w:pPr>
          </w:p>
        </w:tc>
        <w:tc>
          <w:tcPr>
            <w:tcW w:w="257" w:type="dxa"/>
            <w:tcBorders>
              <w:right w:val="single" w:sz="12" w:space="0" w:color="244061" w:themeColor="accent1" w:themeShade="80"/>
            </w:tcBorders>
          </w:tcPr>
          <w:p w14:paraId="37608472" w14:textId="77777777" w:rsidR="0063372B" w:rsidRPr="003C0DD8" w:rsidRDefault="0063372B" w:rsidP="00487D19">
            <w:pPr>
              <w:rPr>
                <w:rFonts w:ascii="Arial" w:hAnsi="Arial" w:cs="Arial"/>
                <w:sz w:val="16"/>
                <w:szCs w:val="16"/>
                <w:lang w:val="es-BO"/>
              </w:rPr>
            </w:pPr>
          </w:p>
        </w:tc>
      </w:tr>
      <w:tr w:rsidR="00165031" w:rsidRPr="003C0DD8" w14:paraId="6468EBAD" w14:textId="77777777" w:rsidTr="009D17D4">
        <w:trPr>
          <w:jc w:val="center"/>
        </w:trPr>
        <w:tc>
          <w:tcPr>
            <w:tcW w:w="1836" w:type="dxa"/>
            <w:gridSpan w:val="8"/>
            <w:vMerge/>
            <w:tcBorders>
              <w:left w:val="single" w:sz="12" w:space="0" w:color="244061" w:themeColor="accent1" w:themeShade="80"/>
            </w:tcBorders>
            <w:vAlign w:val="center"/>
          </w:tcPr>
          <w:p w14:paraId="1FE27852" w14:textId="77777777" w:rsidR="0063372B" w:rsidRPr="003C0DD8" w:rsidRDefault="0063372B" w:rsidP="00487D19">
            <w:pPr>
              <w:jc w:val="right"/>
              <w:rPr>
                <w:rFonts w:ascii="Arial" w:hAnsi="Arial" w:cs="Arial"/>
                <w:b/>
                <w:sz w:val="16"/>
                <w:szCs w:val="16"/>
                <w:lang w:val="es-BO"/>
              </w:rPr>
            </w:pPr>
          </w:p>
        </w:tc>
        <w:tc>
          <w:tcPr>
            <w:tcW w:w="323" w:type="dxa"/>
          </w:tcPr>
          <w:p w14:paraId="4E2EA41A" w14:textId="77777777" w:rsidR="0063372B" w:rsidRPr="003C0DD8" w:rsidRDefault="0063372B" w:rsidP="00487D19">
            <w:pPr>
              <w:rPr>
                <w:rFonts w:ascii="Arial" w:hAnsi="Arial" w:cs="Arial"/>
                <w:sz w:val="8"/>
                <w:szCs w:val="8"/>
                <w:lang w:val="es-BO"/>
              </w:rPr>
            </w:pPr>
          </w:p>
        </w:tc>
        <w:tc>
          <w:tcPr>
            <w:tcW w:w="305" w:type="dxa"/>
            <w:tcBorders>
              <w:top w:val="single" w:sz="4" w:space="0" w:color="auto"/>
            </w:tcBorders>
          </w:tcPr>
          <w:p w14:paraId="6E5A49C4" w14:textId="77777777" w:rsidR="0063372B" w:rsidRPr="003C0DD8" w:rsidRDefault="0063372B" w:rsidP="00487D19">
            <w:pPr>
              <w:rPr>
                <w:rFonts w:ascii="Arial" w:hAnsi="Arial" w:cs="Arial"/>
                <w:sz w:val="8"/>
                <w:szCs w:val="8"/>
                <w:lang w:val="es-BO"/>
              </w:rPr>
            </w:pPr>
          </w:p>
        </w:tc>
        <w:tc>
          <w:tcPr>
            <w:tcW w:w="279" w:type="dxa"/>
            <w:gridSpan w:val="2"/>
            <w:tcBorders>
              <w:top w:val="single" w:sz="4" w:space="0" w:color="auto"/>
            </w:tcBorders>
          </w:tcPr>
          <w:p w14:paraId="18CCD99E" w14:textId="77777777" w:rsidR="0063372B" w:rsidRPr="003C0DD8" w:rsidRDefault="0063372B" w:rsidP="00487D19">
            <w:pPr>
              <w:rPr>
                <w:rFonts w:ascii="Arial" w:hAnsi="Arial" w:cs="Arial"/>
                <w:sz w:val="8"/>
                <w:szCs w:val="8"/>
                <w:lang w:val="es-BO"/>
              </w:rPr>
            </w:pPr>
          </w:p>
        </w:tc>
        <w:tc>
          <w:tcPr>
            <w:tcW w:w="305" w:type="dxa"/>
            <w:tcBorders>
              <w:top w:val="single" w:sz="4" w:space="0" w:color="auto"/>
            </w:tcBorders>
          </w:tcPr>
          <w:p w14:paraId="05C54E28" w14:textId="77777777" w:rsidR="0063372B" w:rsidRPr="003C0DD8" w:rsidRDefault="0063372B" w:rsidP="00487D19">
            <w:pPr>
              <w:rPr>
                <w:rFonts w:ascii="Arial" w:hAnsi="Arial" w:cs="Arial"/>
                <w:sz w:val="8"/>
                <w:szCs w:val="8"/>
                <w:lang w:val="es-BO"/>
              </w:rPr>
            </w:pPr>
          </w:p>
        </w:tc>
        <w:tc>
          <w:tcPr>
            <w:tcW w:w="305" w:type="dxa"/>
            <w:tcBorders>
              <w:top w:val="single" w:sz="4" w:space="0" w:color="auto"/>
            </w:tcBorders>
          </w:tcPr>
          <w:p w14:paraId="7D53FA24" w14:textId="77777777" w:rsidR="0063372B" w:rsidRPr="003C0DD8" w:rsidRDefault="0063372B" w:rsidP="00487D19">
            <w:pPr>
              <w:rPr>
                <w:rFonts w:ascii="Arial" w:hAnsi="Arial" w:cs="Arial"/>
                <w:sz w:val="8"/>
                <w:szCs w:val="8"/>
                <w:lang w:val="es-BO"/>
              </w:rPr>
            </w:pPr>
          </w:p>
        </w:tc>
        <w:tc>
          <w:tcPr>
            <w:tcW w:w="305" w:type="dxa"/>
          </w:tcPr>
          <w:p w14:paraId="19B03E54" w14:textId="77777777" w:rsidR="0063372B" w:rsidRPr="003C0DD8" w:rsidRDefault="0063372B" w:rsidP="00487D19">
            <w:pPr>
              <w:rPr>
                <w:rFonts w:ascii="Arial" w:hAnsi="Arial" w:cs="Arial"/>
                <w:sz w:val="8"/>
                <w:szCs w:val="8"/>
                <w:lang w:val="es-BO"/>
              </w:rPr>
            </w:pPr>
          </w:p>
        </w:tc>
        <w:tc>
          <w:tcPr>
            <w:tcW w:w="305" w:type="dxa"/>
            <w:gridSpan w:val="2"/>
          </w:tcPr>
          <w:p w14:paraId="1953CAC0" w14:textId="77777777" w:rsidR="0063372B" w:rsidRPr="003C0DD8" w:rsidRDefault="0063372B" w:rsidP="00487D19">
            <w:pPr>
              <w:rPr>
                <w:rFonts w:ascii="Arial" w:hAnsi="Arial" w:cs="Arial"/>
                <w:sz w:val="8"/>
                <w:szCs w:val="8"/>
                <w:lang w:val="es-BO"/>
              </w:rPr>
            </w:pPr>
          </w:p>
        </w:tc>
        <w:tc>
          <w:tcPr>
            <w:tcW w:w="275" w:type="dxa"/>
            <w:tcBorders>
              <w:top w:val="single" w:sz="4" w:space="0" w:color="auto"/>
            </w:tcBorders>
          </w:tcPr>
          <w:p w14:paraId="3E95DE00" w14:textId="77777777" w:rsidR="0063372B" w:rsidRPr="003C0DD8" w:rsidRDefault="0063372B" w:rsidP="00487D19">
            <w:pPr>
              <w:rPr>
                <w:rFonts w:ascii="Arial" w:hAnsi="Arial" w:cs="Arial"/>
                <w:sz w:val="8"/>
                <w:szCs w:val="8"/>
                <w:lang w:val="es-BO"/>
              </w:rPr>
            </w:pPr>
          </w:p>
        </w:tc>
        <w:tc>
          <w:tcPr>
            <w:tcW w:w="305" w:type="dxa"/>
            <w:tcBorders>
              <w:top w:val="single" w:sz="4" w:space="0" w:color="auto"/>
            </w:tcBorders>
          </w:tcPr>
          <w:p w14:paraId="16726CF6" w14:textId="77777777" w:rsidR="0063372B" w:rsidRPr="003C0DD8" w:rsidRDefault="0063372B" w:rsidP="00487D19">
            <w:pPr>
              <w:rPr>
                <w:rFonts w:ascii="Arial" w:hAnsi="Arial" w:cs="Arial"/>
                <w:sz w:val="8"/>
                <w:szCs w:val="8"/>
                <w:lang w:val="es-BO"/>
              </w:rPr>
            </w:pPr>
          </w:p>
        </w:tc>
        <w:tc>
          <w:tcPr>
            <w:tcW w:w="305" w:type="dxa"/>
            <w:tcBorders>
              <w:top w:val="single" w:sz="4" w:space="0" w:color="auto"/>
            </w:tcBorders>
          </w:tcPr>
          <w:p w14:paraId="3ECACD5E" w14:textId="77777777" w:rsidR="0063372B" w:rsidRPr="003C0DD8" w:rsidRDefault="0063372B" w:rsidP="00487D19">
            <w:pPr>
              <w:rPr>
                <w:rFonts w:ascii="Arial" w:hAnsi="Arial" w:cs="Arial"/>
                <w:sz w:val="8"/>
                <w:szCs w:val="8"/>
                <w:lang w:val="es-BO"/>
              </w:rPr>
            </w:pPr>
          </w:p>
        </w:tc>
        <w:tc>
          <w:tcPr>
            <w:tcW w:w="272" w:type="dxa"/>
            <w:tcBorders>
              <w:top w:val="single" w:sz="4" w:space="0" w:color="auto"/>
            </w:tcBorders>
          </w:tcPr>
          <w:p w14:paraId="05356B3D" w14:textId="77777777" w:rsidR="0063372B" w:rsidRPr="003C0DD8" w:rsidRDefault="0063372B" w:rsidP="00487D19">
            <w:pPr>
              <w:rPr>
                <w:rFonts w:ascii="Arial" w:hAnsi="Arial" w:cs="Arial"/>
                <w:sz w:val="8"/>
                <w:szCs w:val="8"/>
                <w:lang w:val="es-BO"/>
              </w:rPr>
            </w:pPr>
          </w:p>
        </w:tc>
        <w:tc>
          <w:tcPr>
            <w:tcW w:w="257" w:type="dxa"/>
            <w:tcBorders>
              <w:top w:val="single" w:sz="4" w:space="0" w:color="auto"/>
            </w:tcBorders>
          </w:tcPr>
          <w:p w14:paraId="6D5FBFB3" w14:textId="77777777" w:rsidR="0063372B" w:rsidRPr="003C0DD8" w:rsidRDefault="0063372B" w:rsidP="00487D19">
            <w:pPr>
              <w:rPr>
                <w:rFonts w:ascii="Arial" w:hAnsi="Arial" w:cs="Arial"/>
                <w:sz w:val="8"/>
                <w:szCs w:val="8"/>
                <w:lang w:val="es-BO"/>
              </w:rPr>
            </w:pPr>
          </w:p>
        </w:tc>
        <w:tc>
          <w:tcPr>
            <w:tcW w:w="257" w:type="dxa"/>
          </w:tcPr>
          <w:p w14:paraId="0D4A2D3E" w14:textId="77777777" w:rsidR="0063372B" w:rsidRPr="003C0DD8" w:rsidRDefault="0063372B" w:rsidP="00487D19">
            <w:pPr>
              <w:rPr>
                <w:rFonts w:ascii="Arial" w:hAnsi="Arial" w:cs="Arial"/>
                <w:sz w:val="8"/>
                <w:szCs w:val="8"/>
                <w:lang w:val="es-BO"/>
              </w:rPr>
            </w:pPr>
          </w:p>
        </w:tc>
        <w:tc>
          <w:tcPr>
            <w:tcW w:w="257" w:type="dxa"/>
            <w:tcBorders>
              <w:top w:val="single" w:sz="4" w:space="0" w:color="auto"/>
            </w:tcBorders>
          </w:tcPr>
          <w:p w14:paraId="71B656B2" w14:textId="77777777" w:rsidR="0063372B" w:rsidRPr="003C0DD8" w:rsidRDefault="0063372B" w:rsidP="00487D19">
            <w:pPr>
              <w:rPr>
                <w:rFonts w:ascii="Arial" w:hAnsi="Arial" w:cs="Arial"/>
                <w:sz w:val="8"/>
                <w:szCs w:val="8"/>
                <w:lang w:val="es-BO"/>
              </w:rPr>
            </w:pPr>
          </w:p>
        </w:tc>
        <w:tc>
          <w:tcPr>
            <w:tcW w:w="257" w:type="dxa"/>
            <w:tcBorders>
              <w:top w:val="single" w:sz="4" w:space="0" w:color="auto"/>
            </w:tcBorders>
          </w:tcPr>
          <w:p w14:paraId="7B28ED30" w14:textId="77777777" w:rsidR="0063372B" w:rsidRPr="003C0DD8" w:rsidRDefault="0063372B" w:rsidP="00487D19">
            <w:pPr>
              <w:rPr>
                <w:rFonts w:ascii="Arial" w:hAnsi="Arial" w:cs="Arial"/>
                <w:sz w:val="8"/>
                <w:szCs w:val="8"/>
                <w:lang w:val="es-BO"/>
              </w:rPr>
            </w:pPr>
          </w:p>
        </w:tc>
        <w:tc>
          <w:tcPr>
            <w:tcW w:w="257" w:type="dxa"/>
            <w:tcBorders>
              <w:top w:val="single" w:sz="4" w:space="0" w:color="auto"/>
            </w:tcBorders>
          </w:tcPr>
          <w:p w14:paraId="6C203475" w14:textId="77777777" w:rsidR="0063372B" w:rsidRPr="003C0DD8" w:rsidRDefault="0063372B" w:rsidP="00487D19">
            <w:pPr>
              <w:rPr>
                <w:rFonts w:ascii="Arial" w:hAnsi="Arial" w:cs="Arial"/>
                <w:sz w:val="8"/>
                <w:szCs w:val="8"/>
                <w:lang w:val="es-BO"/>
              </w:rPr>
            </w:pPr>
          </w:p>
        </w:tc>
        <w:tc>
          <w:tcPr>
            <w:tcW w:w="257" w:type="dxa"/>
            <w:tcBorders>
              <w:top w:val="single" w:sz="4" w:space="0" w:color="auto"/>
            </w:tcBorders>
          </w:tcPr>
          <w:p w14:paraId="2A896D9B" w14:textId="77777777" w:rsidR="0063372B" w:rsidRPr="003C0DD8" w:rsidRDefault="0063372B" w:rsidP="00487D19">
            <w:pPr>
              <w:rPr>
                <w:rFonts w:ascii="Arial" w:hAnsi="Arial" w:cs="Arial"/>
                <w:sz w:val="8"/>
                <w:szCs w:val="8"/>
                <w:lang w:val="es-BO"/>
              </w:rPr>
            </w:pPr>
          </w:p>
        </w:tc>
        <w:tc>
          <w:tcPr>
            <w:tcW w:w="272" w:type="dxa"/>
            <w:tcBorders>
              <w:top w:val="single" w:sz="4" w:space="0" w:color="auto"/>
            </w:tcBorders>
          </w:tcPr>
          <w:p w14:paraId="753EABF2" w14:textId="77777777" w:rsidR="0063372B" w:rsidRPr="003C0DD8" w:rsidRDefault="0063372B" w:rsidP="00487D19">
            <w:pPr>
              <w:rPr>
                <w:rFonts w:ascii="Arial" w:hAnsi="Arial" w:cs="Arial"/>
                <w:sz w:val="8"/>
                <w:szCs w:val="8"/>
                <w:lang w:val="es-BO"/>
              </w:rPr>
            </w:pPr>
          </w:p>
        </w:tc>
        <w:tc>
          <w:tcPr>
            <w:tcW w:w="305" w:type="dxa"/>
            <w:tcBorders>
              <w:top w:val="single" w:sz="4" w:space="0" w:color="auto"/>
            </w:tcBorders>
          </w:tcPr>
          <w:p w14:paraId="00575E8D" w14:textId="77777777" w:rsidR="0063372B" w:rsidRPr="003C0DD8" w:rsidRDefault="0063372B" w:rsidP="00487D19">
            <w:pPr>
              <w:rPr>
                <w:rFonts w:ascii="Arial" w:hAnsi="Arial" w:cs="Arial"/>
                <w:sz w:val="8"/>
                <w:szCs w:val="8"/>
                <w:lang w:val="es-BO"/>
              </w:rPr>
            </w:pPr>
          </w:p>
        </w:tc>
        <w:tc>
          <w:tcPr>
            <w:tcW w:w="272" w:type="dxa"/>
            <w:tcBorders>
              <w:top w:val="single" w:sz="4" w:space="0" w:color="auto"/>
            </w:tcBorders>
          </w:tcPr>
          <w:p w14:paraId="32D2EF9C" w14:textId="77777777" w:rsidR="0063372B" w:rsidRPr="003C0DD8" w:rsidRDefault="0063372B" w:rsidP="00487D19">
            <w:pPr>
              <w:rPr>
                <w:rFonts w:ascii="Arial" w:hAnsi="Arial" w:cs="Arial"/>
                <w:sz w:val="8"/>
                <w:szCs w:val="8"/>
                <w:lang w:val="es-BO"/>
              </w:rPr>
            </w:pPr>
          </w:p>
        </w:tc>
        <w:tc>
          <w:tcPr>
            <w:tcW w:w="305" w:type="dxa"/>
            <w:tcBorders>
              <w:top w:val="single" w:sz="4" w:space="0" w:color="auto"/>
            </w:tcBorders>
          </w:tcPr>
          <w:p w14:paraId="613F09D7" w14:textId="77777777" w:rsidR="0063372B" w:rsidRPr="003C0DD8" w:rsidRDefault="0063372B" w:rsidP="00487D19">
            <w:pPr>
              <w:rPr>
                <w:rFonts w:ascii="Arial" w:hAnsi="Arial" w:cs="Arial"/>
                <w:sz w:val="8"/>
                <w:szCs w:val="8"/>
                <w:lang w:val="es-BO"/>
              </w:rPr>
            </w:pPr>
          </w:p>
        </w:tc>
        <w:tc>
          <w:tcPr>
            <w:tcW w:w="257" w:type="dxa"/>
            <w:tcBorders>
              <w:top w:val="single" w:sz="4" w:space="0" w:color="auto"/>
            </w:tcBorders>
          </w:tcPr>
          <w:p w14:paraId="4A6960FC" w14:textId="77777777" w:rsidR="0063372B" w:rsidRPr="003C0DD8" w:rsidRDefault="0063372B" w:rsidP="00487D19">
            <w:pPr>
              <w:rPr>
                <w:rFonts w:ascii="Arial" w:hAnsi="Arial" w:cs="Arial"/>
                <w:sz w:val="8"/>
                <w:szCs w:val="8"/>
                <w:lang w:val="es-BO"/>
              </w:rPr>
            </w:pPr>
          </w:p>
        </w:tc>
        <w:tc>
          <w:tcPr>
            <w:tcW w:w="271" w:type="dxa"/>
            <w:tcBorders>
              <w:top w:val="single" w:sz="4" w:space="0" w:color="auto"/>
            </w:tcBorders>
          </w:tcPr>
          <w:p w14:paraId="47BA8242" w14:textId="77777777" w:rsidR="0063372B" w:rsidRPr="003C0DD8" w:rsidRDefault="0063372B" w:rsidP="00487D19">
            <w:pPr>
              <w:rPr>
                <w:rFonts w:ascii="Arial" w:hAnsi="Arial" w:cs="Arial"/>
                <w:sz w:val="8"/>
                <w:szCs w:val="8"/>
                <w:lang w:val="es-BO"/>
              </w:rPr>
            </w:pPr>
          </w:p>
        </w:tc>
        <w:tc>
          <w:tcPr>
            <w:tcW w:w="268" w:type="dxa"/>
            <w:tcBorders>
              <w:top w:val="single" w:sz="4" w:space="0" w:color="auto"/>
            </w:tcBorders>
          </w:tcPr>
          <w:p w14:paraId="5923E83B" w14:textId="77777777" w:rsidR="0063372B" w:rsidRPr="003C0DD8" w:rsidRDefault="0063372B" w:rsidP="00487D19">
            <w:pPr>
              <w:rPr>
                <w:rFonts w:ascii="Arial" w:hAnsi="Arial" w:cs="Arial"/>
                <w:sz w:val="8"/>
                <w:szCs w:val="8"/>
                <w:lang w:val="es-BO"/>
              </w:rPr>
            </w:pPr>
          </w:p>
        </w:tc>
        <w:tc>
          <w:tcPr>
            <w:tcW w:w="265" w:type="dxa"/>
            <w:tcBorders>
              <w:top w:val="single" w:sz="4" w:space="0" w:color="auto"/>
            </w:tcBorders>
          </w:tcPr>
          <w:p w14:paraId="5190F97F" w14:textId="77777777" w:rsidR="0063372B" w:rsidRPr="003C0DD8" w:rsidRDefault="0063372B" w:rsidP="00487D19">
            <w:pPr>
              <w:rPr>
                <w:rFonts w:ascii="Arial" w:hAnsi="Arial" w:cs="Arial"/>
                <w:sz w:val="8"/>
                <w:szCs w:val="8"/>
                <w:lang w:val="es-BO"/>
              </w:rPr>
            </w:pPr>
          </w:p>
        </w:tc>
        <w:tc>
          <w:tcPr>
            <w:tcW w:w="257" w:type="dxa"/>
            <w:tcBorders>
              <w:top w:val="single" w:sz="4" w:space="0" w:color="auto"/>
            </w:tcBorders>
          </w:tcPr>
          <w:p w14:paraId="41C063B7" w14:textId="77777777" w:rsidR="0063372B" w:rsidRPr="003C0DD8" w:rsidRDefault="0063372B" w:rsidP="00487D19">
            <w:pPr>
              <w:rPr>
                <w:rFonts w:ascii="Arial" w:hAnsi="Arial" w:cs="Arial"/>
                <w:sz w:val="8"/>
                <w:szCs w:val="8"/>
                <w:lang w:val="es-BO"/>
              </w:rPr>
            </w:pPr>
          </w:p>
        </w:tc>
        <w:tc>
          <w:tcPr>
            <w:tcW w:w="257" w:type="dxa"/>
            <w:tcBorders>
              <w:top w:val="single" w:sz="4" w:space="0" w:color="auto"/>
            </w:tcBorders>
          </w:tcPr>
          <w:p w14:paraId="0CBE3083" w14:textId="77777777" w:rsidR="0063372B" w:rsidRPr="003C0DD8" w:rsidRDefault="0063372B" w:rsidP="00487D19">
            <w:pPr>
              <w:rPr>
                <w:rFonts w:ascii="Arial" w:hAnsi="Arial" w:cs="Arial"/>
                <w:sz w:val="8"/>
                <w:szCs w:val="8"/>
                <w:lang w:val="es-BO"/>
              </w:rPr>
            </w:pPr>
          </w:p>
        </w:tc>
        <w:tc>
          <w:tcPr>
            <w:tcW w:w="257" w:type="dxa"/>
          </w:tcPr>
          <w:p w14:paraId="7757BA93" w14:textId="77777777" w:rsidR="0063372B" w:rsidRPr="003C0DD8" w:rsidRDefault="0063372B" w:rsidP="00487D19">
            <w:pPr>
              <w:rPr>
                <w:rFonts w:ascii="Arial" w:hAnsi="Arial" w:cs="Arial"/>
                <w:sz w:val="8"/>
                <w:szCs w:val="8"/>
                <w:lang w:val="es-BO"/>
              </w:rPr>
            </w:pPr>
          </w:p>
        </w:tc>
        <w:tc>
          <w:tcPr>
            <w:tcW w:w="257" w:type="dxa"/>
            <w:tcBorders>
              <w:right w:val="single" w:sz="12" w:space="0" w:color="244061" w:themeColor="accent1" w:themeShade="80"/>
            </w:tcBorders>
          </w:tcPr>
          <w:p w14:paraId="7B9D80F3" w14:textId="77777777" w:rsidR="0063372B" w:rsidRPr="003C0DD8" w:rsidRDefault="0063372B" w:rsidP="00487D19">
            <w:pPr>
              <w:rPr>
                <w:rFonts w:ascii="Arial" w:hAnsi="Arial" w:cs="Arial"/>
                <w:sz w:val="8"/>
                <w:szCs w:val="8"/>
                <w:lang w:val="es-BO"/>
              </w:rPr>
            </w:pPr>
          </w:p>
        </w:tc>
      </w:tr>
      <w:tr w:rsidR="00165031" w:rsidRPr="003C0DD8" w14:paraId="6E410D1F" w14:textId="77777777" w:rsidTr="009D17D4">
        <w:trPr>
          <w:jc w:val="center"/>
        </w:trPr>
        <w:tc>
          <w:tcPr>
            <w:tcW w:w="1836" w:type="dxa"/>
            <w:gridSpan w:val="8"/>
            <w:tcBorders>
              <w:left w:val="single" w:sz="12" w:space="0" w:color="244061" w:themeColor="accent1" w:themeShade="80"/>
            </w:tcBorders>
            <w:shd w:val="clear" w:color="auto" w:fill="auto"/>
            <w:vAlign w:val="center"/>
          </w:tcPr>
          <w:p w14:paraId="2826405D" w14:textId="77777777" w:rsidR="0063372B" w:rsidRPr="003C0DD8" w:rsidRDefault="0063372B" w:rsidP="00487D19">
            <w:pPr>
              <w:jc w:val="right"/>
              <w:rPr>
                <w:rFonts w:ascii="Arial" w:hAnsi="Arial" w:cs="Arial"/>
                <w:b/>
                <w:sz w:val="8"/>
                <w:szCs w:val="2"/>
                <w:lang w:val="es-BO"/>
              </w:rPr>
            </w:pPr>
          </w:p>
        </w:tc>
        <w:tc>
          <w:tcPr>
            <w:tcW w:w="323" w:type="dxa"/>
            <w:shd w:val="clear" w:color="auto" w:fill="auto"/>
          </w:tcPr>
          <w:p w14:paraId="5E7FF491" w14:textId="77777777" w:rsidR="0063372B" w:rsidRPr="003C0DD8" w:rsidRDefault="0063372B" w:rsidP="00487D19">
            <w:pPr>
              <w:rPr>
                <w:rFonts w:ascii="Arial" w:hAnsi="Arial" w:cs="Arial"/>
                <w:sz w:val="8"/>
                <w:szCs w:val="2"/>
                <w:lang w:val="es-BO"/>
              </w:rPr>
            </w:pPr>
          </w:p>
        </w:tc>
        <w:tc>
          <w:tcPr>
            <w:tcW w:w="305" w:type="dxa"/>
            <w:shd w:val="clear" w:color="auto" w:fill="auto"/>
          </w:tcPr>
          <w:p w14:paraId="6DD65523" w14:textId="77777777" w:rsidR="0063372B" w:rsidRPr="003C0DD8" w:rsidRDefault="0063372B" w:rsidP="00487D19">
            <w:pPr>
              <w:rPr>
                <w:rFonts w:ascii="Arial" w:hAnsi="Arial" w:cs="Arial"/>
                <w:sz w:val="8"/>
                <w:szCs w:val="2"/>
                <w:lang w:val="es-BO"/>
              </w:rPr>
            </w:pPr>
          </w:p>
        </w:tc>
        <w:tc>
          <w:tcPr>
            <w:tcW w:w="279" w:type="dxa"/>
            <w:gridSpan w:val="2"/>
            <w:shd w:val="clear" w:color="auto" w:fill="auto"/>
          </w:tcPr>
          <w:p w14:paraId="528D0039" w14:textId="77777777" w:rsidR="0063372B" w:rsidRPr="003C0DD8" w:rsidRDefault="0063372B" w:rsidP="00487D19">
            <w:pPr>
              <w:rPr>
                <w:rFonts w:ascii="Arial" w:hAnsi="Arial" w:cs="Arial"/>
                <w:sz w:val="8"/>
                <w:szCs w:val="2"/>
                <w:lang w:val="es-BO"/>
              </w:rPr>
            </w:pPr>
          </w:p>
        </w:tc>
        <w:tc>
          <w:tcPr>
            <w:tcW w:w="305" w:type="dxa"/>
            <w:shd w:val="clear" w:color="auto" w:fill="auto"/>
          </w:tcPr>
          <w:p w14:paraId="064E62C0" w14:textId="77777777" w:rsidR="0063372B" w:rsidRPr="003C0DD8" w:rsidRDefault="0063372B" w:rsidP="00487D19">
            <w:pPr>
              <w:rPr>
                <w:rFonts w:ascii="Arial" w:hAnsi="Arial" w:cs="Arial"/>
                <w:sz w:val="8"/>
                <w:szCs w:val="2"/>
                <w:lang w:val="es-BO"/>
              </w:rPr>
            </w:pPr>
          </w:p>
        </w:tc>
        <w:tc>
          <w:tcPr>
            <w:tcW w:w="305" w:type="dxa"/>
            <w:tcBorders>
              <w:bottom w:val="single" w:sz="4" w:space="0" w:color="auto"/>
            </w:tcBorders>
            <w:shd w:val="clear" w:color="auto" w:fill="auto"/>
          </w:tcPr>
          <w:p w14:paraId="082F23A4" w14:textId="77777777" w:rsidR="0063372B" w:rsidRPr="003C0DD8" w:rsidRDefault="0063372B" w:rsidP="00487D19">
            <w:pPr>
              <w:rPr>
                <w:rFonts w:ascii="Arial" w:hAnsi="Arial" w:cs="Arial"/>
                <w:sz w:val="8"/>
                <w:szCs w:val="2"/>
                <w:lang w:val="es-BO"/>
              </w:rPr>
            </w:pPr>
          </w:p>
        </w:tc>
        <w:tc>
          <w:tcPr>
            <w:tcW w:w="305" w:type="dxa"/>
            <w:tcBorders>
              <w:bottom w:val="single" w:sz="4" w:space="0" w:color="auto"/>
            </w:tcBorders>
            <w:shd w:val="clear" w:color="auto" w:fill="auto"/>
          </w:tcPr>
          <w:p w14:paraId="1376ED6C" w14:textId="77777777" w:rsidR="0063372B" w:rsidRPr="003C0DD8" w:rsidRDefault="0063372B" w:rsidP="00487D19">
            <w:pPr>
              <w:rPr>
                <w:rFonts w:ascii="Arial" w:hAnsi="Arial" w:cs="Arial"/>
                <w:sz w:val="8"/>
                <w:szCs w:val="2"/>
                <w:lang w:val="es-BO"/>
              </w:rPr>
            </w:pPr>
          </w:p>
        </w:tc>
        <w:tc>
          <w:tcPr>
            <w:tcW w:w="305" w:type="dxa"/>
            <w:gridSpan w:val="2"/>
            <w:tcBorders>
              <w:bottom w:val="single" w:sz="4" w:space="0" w:color="auto"/>
            </w:tcBorders>
            <w:shd w:val="clear" w:color="auto" w:fill="auto"/>
          </w:tcPr>
          <w:p w14:paraId="547F0D78" w14:textId="77777777" w:rsidR="0063372B" w:rsidRPr="003C0DD8" w:rsidRDefault="0063372B" w:rsidP="00487D19">
            <w:pPr>
              <w:rPr>
                <w:rFonts w:ascii="Arial" w:hAnsi="Arial" w:cs="Arial"/>
                <w:sz w:val="8"/>
                <w:szCs w:val="2"/>
                <w:lang w:val="es-BO"/>
              </w:rPr>
            </w:pPr>
          </w:p>
        </w:tc>
        <w:tc>
          <w:tcPr>
            <w:tcW w:w="275" w:type="dxa"/>
            <w:tcBorders>
              <w:bottom w:val="single" w:sz="4" w:space="0" w:color="auto"/>
            </w:tcBorders>
            <w:shd w:val="clear" w:color="auto" w:fill="auto"/>
          </w:tcPr>
          <w:p w14:paraId="29348824" w14:textId="77777777" w:rsidR="0063372B" w:rsidRPr="003C0DD8" w:rsidRDefault="0063372B" w:rsidP="00487D19">
            <w:pPr>
              <w:rPr>
                <w:rFonts w:ascii="Arial" w:hAnsi="Arial" w:cs="Arial"/>
                <w:sz w:val="8"/>
                <w:szCs w:val="2"/>
                <w:lang w:val="es-BO"/>
              </w:rPr>
            </w:pPr>
          </w:p>
        </w:tc>
        <w:tc>
          <w:tcPr>
            <w:tcW w:w="305" w:type="dxa"/>
            <w:shd w:val="clear" w:color="auto" w:fill="auto"/>
          </w:tcPr>
          <w:p w14:paraId="5F5794DC" w14:textId="77777777" w:rsidR="0063372B" w:rsidRPr="003C0DD8" w:rsidRDefault="0063372B" w:rsidP="00487D19">
            <w:pPr>
              <w:rPr>
                <w:rFonts w:ascii="Arial" w:hAnsi="Arial" w:cs="Arial"/>
                <w:sz w:val="8"/>
                <w:szCs w:val="2"/>
                <w:lang w:val="es-BO"/>
              </w:rPr>
            </w:pPr>
          </w:p>
        </w:tc>
        <w:tc>
          <w:tcPr>
            <w:tcW w:w="305" w:type="dxa"/>
            <w:shd w:val="clear" w:color="auto" w:fill="auto"/>
          </w:tcPr>
          <w:p w14:paraId="3DF69636" w14:textId="77777777" w:rsidR="0063372B" w:rsidRPr="003C0DD8" w:rsidRDefault="0063372B" w:rsidP="00487D19">
            <w:pPr>
              <w:rPr>
                <w:rFonts w:ascii="Arial" w:hAnsi="Arial" w:cs="Arial"/>
                <w:sz w:val="8"/>
                <w:szCs w:val="2"/>
                <w:lang w:val="es-BO"/>
              </w:rPr>
            </w:pPr>
          </w:p>
        </w:tc>
        <w:tc>
          <w:tcPr>
            <w:tcW w:w="272" w:type="dxa"/>
            <w:shd w:val="clear" w:color="auto" w:fill="auto"/>
          </w:tcPr>
          <w:p w14:paraId="37ED6ABD" w14:textId="77777777" w:rsidR="0063372B" w:rsidRPr="003C0DD8" w:rsidRDefault="0063372B" w:rsidP="00487D19">
            <w:pPr>
              <w:rPr>
                <w:rFonts w:ascii="Arial" w:hAnsi="Arial" w:cs="Arial"/>
                <w:sz w:val="8"/>
                <w:szCs w:val="2"/>
                <w:lang w:val="es-BO"/>
              </w:rPr>
            </w:pPr>
          </w:p>
        </w:tc>
        <w:tc>
          <w:tcPr>
            <w:tcW w:w="257" w:type="dxa"/>
            <w:shd w:val="clear" w:color="auto" w:fill="auto"/>
          </w:tcPr>
          <w:p w14:paraId="2A249553" w14:textId="77777777" w:rsidR="0063372B" w:rsidRPr="003C0DD8" w:rsidRDefault="0063372B" w:rsidP="00487D19">
            <w:pPr>
              <w:rPr>
                <w:rFonts w:ascii="Arial" w:hAnsi="Arial" w:cs="Arial"/>
                <w:sz w:val="8"/>
                <w:szCs w:val="2"/>
                <w:lang w:val="es-BO"/>
              </w:rPr>
            </w:pPr>
          </w:p>
        </w:tc>
        <w:tc>
          <w:tcPr>
            <w:tcW w:w="257" w:type="dxa"/>
            <w:shd w:val="clear" w:color="auto" w:fill="auto"/>
          </w:tcPr>
          <w:p w14:paraId="588161A0" w14:textId="77777777" w:rsidR="0063372B" w:rsidRPr="003C0DD8" w:rsidRDefault="0063372B" w:rsidP="00487D19">
            <w:pPr>
              <w:rPr>
                <w:rFonts w:ascii="Arial" w:hAnsi="Arial" w:cs="Arial"/>
                <w:sz w:val="8"/>
                <w:szCs w:val="2"/>
                <w:lang w:val="es-BO"/>
              </w:rPr>
            </w:pPr>
          </w:p>
        </w:tc>
        <w:tc>
          <w:tcPr>
            <w:tcW w:w="257" w:type="dxa"/>
            <w:shd w:val="clear" w:color="auto" w:fill="auto"/>
          </w:tcPr>
          <w:p w14:paraId="768B141C" w14:textId="77777777" w:rsidR="0063372B" w:rsidRPr="003C0DD8" w:rsidRDefault="0063372B" w:rsidP="00487D19">
            <w:pPr>
              <w:rPr>
                <w:rFonts w:ascii="Arial" w:hAnsi="Arial" w:cs="Arial"/>
                <w:sz w:val="8"/>
                <w:szCs w:val="2"/>
                <w:lang w:val="es-BO"/>
              </w:rPr>
            </w:pPr>
          </w:p>
        </w:tc>
        <w:tc>
          <w:tcPr>
            <w:tcW w:w="257" w:type="dxa"/>
            <w:shd w:val="clear" w:color="auto" w:fill="auto"/>
          </w:tcPr>
          <w:p w14:paraId="508F5FF8" w14:textId="77777777" w:rsidR="0063372B" w:rsidRPr="003C0DD8" w:rsidRDefault="0063372B" w:rsidP="00487D19">
            <w:pPr>
              <w:rPr>
                <w:rFonts w:ascii="Arial" w:hAnsi="Arial" w:cs="Arial"/>
                <w:sz w:val="8"/>
                <w:szCs w:val="2"/>
                <w:lang w:val="es-BO"/>
              </w:rPr>
            </w:pPr>
          </w:p>
        </w:tc>
        <w:tc>
          <w:tcPr>
            <w:tcW w:w="257" w:type="dxa"/>
            <w:tcBorders>
              <w:bottom w:val="single" w:sz="4" w:space="0" w:color="auto"/>
            </w:tcBorders>
            <w:shd w:val="clear" w:color="auto" w:fill="auto"/>
          </w:tcPr>
          <w:p w14:paraId="27619938" w14:textId="77777777" w:rsidR="0063372B" w:rsidRPr="003C0DD8" w:rsidRDefault="0063372B" w:rsidP="00487D19">
            <w:pPr>
              <w:rPr>
                <w:rFonts w:ascii="Arial" w:hAnsi="Arial" w:cs="Arial"/>
                <w:sz w:val="8"/>
                <w:szCs w:val="2"/>
                <w:lang w:val="es-BO"/>
              </w:rPr>
            </w:pPr>
          </w:p>
        </w:tc>
        <w:tc>
          <w:tcPr>
            <w:tcW w:w="257" w:type="dxa"/>
            <w:tcBorders>
              <w:bottom w:val="single" w:sz="4" w:space="0" w:color="auto"/>
            </w:tcBorders>
            <w:shd w:val="clear" w:color="auto" w:fill="auto"/>
          </w:tcPr>
          <w:p w14:paraId="663FB0F0" w14:textId="77777777" w:rsidR="0063372B" w:rsidRPr="003C0DD8" w:rsidRDefault="0063372B" w:rsidP="00487D19">
            <w:pPr>
              <w:rPr>
                <w:rFonts w:ascii="Arial" w:hAnsi="Arial" w:cs="Arial"/>
                <w:sz w:val="8"/>
                <w:szCs w:val="2"/>
                <w:lang w:val="es-BO"/>
              </w:rPr>
            </w:pPr>
          </w:p>
        </w:tc>
        <w:tc>
          <w:tcPr>
            <w:tcW w:w="272" w:type="dxa"/>
            <w:tcBorders>
              <w:bottom w:val="single" w:sz="4" w:space="0" w:color="auto"/>
            </w:tcBorders>
            <w:shd w:val="clear" w:color="auto" w:fill="auto"/>
          </w:tcPr>
          <w:p w14:paraId="3473DED9" w14:textId="77777777" w:rsidR="0063372B" w:rsidRPr="003C0DD8" w:rsidRDefault="0063372B" w:rsidP="00487D19">
            <w:pPr>
              <w:rPr>
                <w:rFonts w:ascii="Arial" w:hAnsi="Arial" w:cs="Arial"/>
                <w:sz w:val="8"/>
                <w:szCs w:val="2"/>
                <w:lang w:val="es-BO"/>
              </w:rPr>
            </w:pPr>
          </w:p>
        </w:tc>
        <w:tc>
          <w:tcPr>
            <w:tcW w:w="305" w:type="dxa"/>
            <w:tcBorders>
              <w:bottom w:val="single" w:sz="4" w:space="0" w:color="auto"/>
            </w:tcBorders>
            <w:shd w:val="clear" w:color="auto" w:fill="auto"/>
          </w:tcPr>
          <w:p w14:paraId="5C3907BE" w14:textId="77777777" w:rsidR="0063372B" w:rsidRPr="003C0DD8" w:rsidRDefault="0063372B" w:rsidP="00487D19">
            <w:pPr>
              <w:rPr>
                <w:rFonts w:ascii="Arial" w:hAnsi="Arial" w:cs="Arial"/>
                <w:sz w:val="8"/>
                <w:szCs w:val="2"/>
                <w:lang w:val="es-BO"/>
              </w:rPr>
            </w:pPr>
          </w:p>
        </w:tc>
        <w:tc>
          <w:tcPr>
            <w:tcW w:w="272" w:type="dxa"/>
            <w:tcBorders>
              <w:bottom w:val="single" w:sz="4" w:space="0" w:color="auto"/>
            </w:tcBorders>
            <w:shd w:val="clear" w:color="auto" w:fill="auto"/>
          </w:tcPr>
          <w:p w14:paraId="12EAE6DB" w14:textId="77777777" w:rsidR="0063372B" w:rsidRPr="003C0DD8" w:rsidRDefault="0063372B" w:rsidP="00487D19">
            <w:pPr>
              <w:rPr>
                <w:rFonts w:ascii="Arial" w:hAnsi="Arial" w:cs="Arial"/>
                <w:sz w:val="8"/>
                <w:szCs w:val="2"/>
                <w:lang w:val="es-BO"/>
              </w:rPr>
            </w:pPr>
          </w:p>
        </w:tc>
        <w:tc>
          <w:tcPr>
            <w:tcW w:w="305" w:type="dxa"/>
            <w:tcBorders>
              <w:bottom w:val="single" w:sz="4" w:space="0" w:color="auto"/>
            </w:tcBorders>
            <w:shd w:val="clear" w:color="auto" w:fill="auto"/>
          </w:tcPr>
          <w:p w14:paraId="58A72970" w14:textId="77777777" w:rsidR="0063372B" w:rsidRPr="003C0DD8" w:rsidRDefault="0063372B" w:rsidP="00487D19">
            <w:pPr>
              <w:rPr>
                <w:rFonts w:ascii="Arial" w:hAnsi="Arial" w:cs="Arial"/>
                <w:sz w:val="8"/>
                <w:szCs w:val="2"/>
                <w:lang w:val="es-BO"/>
              </w:rPr>
            </w:pPr>
          </w:p>
        </w:tc>
        <w:tc>
          <w:tcPr>
            <w:tcW w:w="257" w:type="dxa"/>
            <w:tcBorders>
              <w:bottom w:val="single" w:sz="4" w:space="0" w:color="auto"/>
            </w:tcBorders>
            <w:shd w:val="clear" w:color="auto" w:fill="auto"/>
          </w:tcPr>
          <w:p w14:paraId="1FED8B46" w14:textId="77777777" w:rsidR="0063372B" w:rsidRPr="003C0DD8" w:rsidRDefault="0063372B" w:rsidP="00487D19">
            <w:pPr>
              <w:rPr>
                <w:rFonts w:ascii="Arial" w:hAnsi="Arial" w:cs="Arial"/>
                <w:sz w:val="8"/>
                <w:szCs w:val="2"/>
                <w:lang w:val="es-BO"/>
              </w:rPr>
            </w:pPr>
          </w:p>
        </w:tc>
        <w:tc>
          <w:tcPr>
            <w:tcW w:w="271" w:type="dxa"/>
            <w:tcBorders>
              <w:bottom w:val="single" w:sz="4" w:space="0" w:color="auto"/>
            </w:tcBorders>
            <w:shd w:val="clear" w:color="auto" w:fill="auto"/>
          </w:tcPr>
          <w:p w14:paraId="7704D13F" w14:textId="77777777" w:rsidR="0063372B" w:rsidRPr="003C0DD8" w:rsidRDefault="0063372B" w:rsidP="00487D19">
            <w:pPr>
              <w:rPr>
                <w:rFonts w:ascii="Arial" w:hAnsi="Arial" w:cs="Arial"/>
                <w:sz w:val="8"/>
                <w:szCs w:val="2"/>
                <w:lang w:val="es-BO"/>
              </w:rPr>
            </w:pPr>
          </w:p>
        </w:tc>
        <w:tc>
          <w:tcPr>
            <w:tcW w:w="268" w:type="dxa"/>
            <w:tcBorders>
              <w:bottom w:val="single" w:sz="4" w:space="0" w:color="auto"/>
            </w:tcBorders>
            <w:shd w:val="clear" w:color="auto" w:fill="auto"/>
          </w:tcPr>
          <w:p w14:paraId="0EDC4F68" w14:textId="77777777" w:rsidR="0063372B" w:rsidRPr="003C0DD8" w:rsidRDefault="0063372B" w:rsidP="00487D19">
            <w:pPr>
              <w:rPr>
                <w:rFonts w:ascii="Arial" w:hAnsi="Arial" w:cs="Arial"/>
                <w:sz w:val="8"/>
                <w:szCs w:val="2"/>
                <w:lang w:val="es-BO"/>
              </w:rPr>
            </w:pPr>
          </w:p>
        </w:tc>
        <w:tc>
          <w:tcPr>
            <w:tcW w:w="265" w:type="dxa"/>
            <w:tcBorders>
              <w:bottom w:val="single" w:sz="4" w:space="0" w:color="auto"/>
            </w:tcBorders>
            <w:shd w:val="clear" w:color="auto" w:fill="auto"/>
          </w:tcPr>
          <w:p w14:paraId="34DF0373" w14:textId="77777777" w:rsidR="0063372B" w:rsidRPr="003C0DD8" w:rsidRDefault="0063372B" w:rsidP="00487D19">
            <w:pPr>
              <w:rPr>
                <w:rFonts w:ascii="Arial" w:hAnsi="Arial" w:cs="Arial"/>
                <w:sz w:val="8"/>
                <w:szCs w:val="2"/>
                <w:lang w:val="es-BO"/>
              </w:rPr>
            </w:pPr>
          </w:p>
        </w:tc>
        <w:tc>
          <w:tcPr>
            <w:tcW w:w="257" w:type="dxa"/>
            <w:tcBorders>
              <w:bottom w:val="single" w:sz="4" w:space="0" w:color="auto"/>
            </w:tcBorders>
            <w:shd w:val="clear" w:color="auto" w:fill="auto"/>
          </w:tcPr>
          <w:p w14:paraId="6A94353B" w14:textId="77777777" w:rsidR="0063372B" w:rsidRPr="003C0DD8" w:rsidRDefault="0063372B" w:rsidP="00487D19">
            <w:pPr>
              <w:rPr>
                <w:rFonts w:ascii="Arial" w:hAnsi="Arial" w:cs="Arial"/>
                <w:sz w:val="8"/>
                <w:szCs w:val="2"/>
                <w:lang w:val="es-BO"/>
              </w:rPr>
            </w:pPr>
          </w:p>
        </w:tc>
        <w:tc>
          <w:tcPr>
            <w:tcW w:w="257" w:type="dxa"/>
            <w:tcBorders>
              <w:bottom w:val="single" w:sz="4" w:space="0" w:color="auto"/>
            </w:tcBorders>
            <w:shd w:val="clear" w:color="auto" w:fill="auto"/>
          </w:tcPr>
          <w:p w14:paraId="52CB0C32" w14:textId="77777777" w:rsidR="0063372B" w:rsidRPr="003C0DD8" w:rsidRDefault="0063372B" w:rsidP="00487D19">
            <w:pPr>
              <w:rPr>
                <w:rFonts w:ascii="Arial" w:hAnsi="Arial" w:cs="Arial"/>
                <w:sz w:val="8"/>
                <w:szCs w:val="2"/>
                <w:lang w:val="es-BO"/>
              </w:rPr>
            </w:pPr>
          </w:p>
        </w:tc>
        <w:tc>
          <w:tcPr>
            <w:tcW w:w="257" w:type="dxa"/>
            <w:shd w:val="clear" w:color="auto" w:fill="auto"/>
          </w:tcPr>
          <w:p w14:paraId="529FCC5B" w14:textId="77777777" w:rsidR="0063372B" w:rsidRPr="003C0DD8" w:rsidRDefault="0063372B" w:rsidP="00487D19">
            <w:pPr>
              <w:rPr>
                <w:rFonts w:ascii="Arial" w:hAnsi="Arial" w:cs="Arial"/>
                <w:sz w:val="8"/>
                <w:szCs w:val="2"/>
                <w:lang w:val="es-BO"/>
              </w:rPr>
            </w:pPr>
          </w:p>
        </w:tc>
        <w:tc>
          <w:tcPr>
            <w:tcW w:w="257" w:type="dxa"/>
            <w:tcBorders>
              <w:right w:val="single" w:sz="12" w:space="0" w:color="244061" w:themeColor="accent1" w:themeShade="80"/>
            </w:tcBorders>
            <w:shd w:val="clear" w:color="auto" w:fill="auto"/>
          </w:tcPr>
          <w:p w14:paraId="576F9201" w14:textId="77777777" w:rsidR="0063372B" w:rsidRPr="003C0DD8" w:rsidRDefault="0063372B" w:rsidP="00487D19">
            <w:pPr>
              <w:rPr>
                <w:rFonts w:ascii="Arial" w:hAnsi="Arial" w:cs="Arial"/>
                <w:sz w:val="8"/>
                <w:szCs w:val="2"/>
                <w:lang w:val="es-BO"/>
              </w:rPr>
            </w:pPr>
          </w:p>
        </w:tc>
      </w:tr>
      <w:tr w:rsidR="0063372B" w:rsidRPr="003C0DD8" w14:paraId="5C915E87" w14:textId="77777777" w:rsidTr="001D1C07">
        <w:trPr>
          <w:trHeight w:val="324"/>
          <w:jc w:val="center"/>
        </w:trPr>
        <w:tc>
          <w:tcPr>
            <w:tcW w:w="1090" w:type="dxa"/>
            <w:gridSpan w:val="5"/>
            <w:tcBorders>
              <w:left w:val="single" w:sz="12" w:space="0" w:color="244061" w:themeColor="accent1" w:themeShade="80"/>
              <w:right w:val="single" w:sz="4" w:space="0" w:color="auto"/>
            </w:tcBorders>
            <w:vAlign w:val="center"/>
          </w:tcPr>
          <w:p w14:paraId="50A15985" w14:textId="77777777" w:rsidR="0063372B" w:rsidRPr="003C0DD8" w:rsidRDefault="0063372B" w:rsidP="00487D19">
            <w:pPr>
              <w:jc w:val="right"/>
              <w:rPr>
                <w:rFonts w:ascii="Arial" w:hAnsi="Arial" w:cs="Arial"/>
                <w:sz w:val="16"/>
                <w:szCs w:val="16"/>
                <w:lang w:val="es-BO"/>
              </w:rPr>
            </w:pPr>
            <w:r w:rsidRPr="003C0DD8">
              <w:rPr>
                <w:rFonts w:ascii="Arial" w:hAnsi="Arial" w:cs="Arial"/>
                <w:sz w:val="16"/>
                <w:szCs w:val="16"/>
                <w:lang w:val="es-BO"/>
              </w:rPr>
              <w:t>Teléfono</w:t>
            </w:r>
          </w:p>
        </w:tc>
        <w:tc>
          <w:tcPr>
            <w:tcW w:w="1069"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8F41583" w14:textId="0F77BB16" w:rsidR="0063372B" w:rsidRPr="003C0DD8" w:rsidRDefault="009C38CF" w:rsidP="009C38CF">
            <w:pPr>
              <w:jc w:val="center"/>
              <w:rPr>
                <w:rFonts w:ascii="Arial" w:hAnsi="Arial" w:cs="Arial"/>
                <w:sz w:val="16"/>
                <w:szCs w:val="16"/>
                <w:lang w:val="es-BO"/>
              </w:rPr>
            </w:pPr>
            <w:r>
              <w:rPr>
                <w:rFonts w:ascii="Arial" w:hAnsi="Arial" w:cs="Arial"/>
                <w:sz w:val="16"/>
                <w:szCs w:val="16"/>
                <w:lang w:val="es-BO"/>
              </w:rPr>
              <w:t>2174444</w:t>
            </w:r>
          </w:p>
        </w:tc>
        <w:tc>
          <w:tcPr>
            <w:tcW w:w="305" w:type="dxa"/>
            <w:tcBorders>
              <w:left w:val="single" w:sz="4" w:space="0" w:color="auto"/>
            </w:tcBorders>
            <w:vAlign w:val="center"/>
          </w:tcPr>
          <w:p w14:paraId="26EA2665" w14:textId="77777777" w:rsidR="0063372B" w:rsidRPr="003C0DD8" w:rsidRDefault="0063372B" w:rsidP="00487D19">
            <w:pPr>
              <w:rPr>
                <w:rFonts w:ascii="Arial" w:hAnsi="Arial" w:cs="Arial"/>
                <w:sz w:val="16"/>
                <w:szCs w:val="16"/>
                <w:lang w:val="es-BO"/>
              </w:rPr>
            </w:pPr>
          </w:p>
        </w:tc>
        <w:tc>
          <w:tcPr>
            <w:tcW w:w="584" w:type="dxa"/>
            <w:gridSpan w:val="3"/>
            <w:tcBorders>
              <w:left w:val="nil"/>
              <w:right w:val="single" w:sz="4" w:space="0" w:color="auto"/>
            </w:tcBorders>
            <w:vAlign w:val="center"/>
          </w:tcPr>
          <w:p w14:paraId="7FCFC86E" w14:textId="77777777" w:rsidR="0063372B" w:rsidRPr="003C0DD8" w:rsidRDefault="0063372B" w:rsidP="00487D19">
            <w:pPr>
              <w:rPr>
                <w:rFonts w:ascii="Arial" w:hAnsi="Arial" w:cs="Arial"/>
                <w:sz w:val="16"/>
                <w:szCs w:val="16"/>
                <w:lang w:val="es-BO"/>
              </w:rPr>
            </w:pPr>
            <w:r w:rsidRPr="003C0DD8">
              <w:rPr>
                <w:rFonts w:ascii="Arial" w:hAnsi="Arial" w:cs="Arial"/>
                <w:sz w:val="16"/>
                <w:szCs w:val="16"/>
                <w:lang w:val="es-BO"/>
              </w:rPr>
              <w:t>Fax</w:t>
            </w:r>
          </w:p>
        </w:tc>
        <w:tc>
          <w:tcPr>
            <w:tcW w:w="1190"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14918B3" w14:textId="7F50E446" w:rsidR="0063372B" w:rsidRPr="003C0DD8" w:rsidRDefault="009C38CF" w:rsidP="009C38CF">
            <w:pPr>
              <w:jc w:val="center"/>
              <w:rPr>
                <w:rFonts w:ascii="Arial" w:hAnsi="Arial" w:cs="Arial"/>
                <w:sz w:val="16"/>
                <w:szCs w:val="16"/>
                <w:lang w:val="es-BO"/>
              </w:rPr>
            </w:pPr>
            <w:r>
              <w:rPr>
                <w:rFonts w:ascii="Arial" w:hAnsi="Arial" w:cs="Arial"/>
                <w:sz w:val="16"/>
                <w:szCs w:val="16"/>
                <w:lang w:val="es-BO"/>
              </w:rPr>
              <w:t>-</w:t>
            </w:r>
          </w:p>
        </w:tc>
        <w:tc>
          <w:tcPr>
            <w:tcW w:w="305" w:type="dxa"/>
            <w:tcBorders>
              <w:left w:val="single" w:sz="4" w:space="0" w:color="auto"/>
            </w:tcBorders>
            <w:vAlign w:val="center"/>
          </w:tcPr>
          <w:p w14:paraId="4C4564DE" w14:textId="77777777" w:rsidR="0063372B" w:rsidRPr="003C0DD8" w:rsidRDefault="0063372B" w:rsidP="00487D19">
            <w:pPr>
              <w:rPr>
                <w:rFonts w:ascii="Arial" w:hAnsi="Arial" w:cs="Arial"/>
                <w:sz w:val="16"/>
                <w:szCs w:val="16"/>
                <w:lang w:val="es-BO"/>
              </w:rPr>
            </w:pPr>
          </w:p>
        </w:tc>
        <w:tc>
          <w:tcPr>
            <w:tcW w:w="1605" w:type="dxa"/>
            <w:gridSpan w:val="6"/>
            <w:tcBorders>
              <w:right w:val="single" w:sz="4" w:space="0" w:color="auto"/>
            </w:tcBorders>
            <w:vAlign w:val="center"/>
          </w:tcPr>
          <w:p w14:paraId="1D3B6A53" w14:textId="77777777" w:rsidR="0063372B" w:rsidRPr="003C0DD8" w:rsidRDefault="0063372B" w:rsidP="00487D19">
            <w:pPr>
              <w:rPr>
                <w:rFonts w:ascii="Arial" w:hAnsi="Arial" w:cs="Arial"/>
                <w:sz w:val="16"/>
                <w:szCs w:val="16"/>
                <w:lang w:val="es-BO"/>
              </w:rPr>
            </w:pPr>
            <w:r w:rsidRPr="003C0DD8">
              <w:rPr>
                <w:rFonts w:ascii="Arial" w:hAnsi="Arial" w:cs="Arial"/>
                <w:sz w:val="16"/>
                <w:szCs w:val="16"/>
                <w:lang w:val="es-BO"/>
              </w:rPr>
              <w:t>Correo Electrónico</w:t>
            </w:r>
          </w:p>
        </w:tc>
        <w:tc>
          <w:tcPr>
            <w:tcW w:w="3243"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B6AA52F" w14:textId="11950D45" w:rsidR="0063372B" w:rsidRPr="001D1C07" w:rsidRDefault="00C7533B" w:rsidP="00C7533B">
            <w:pPr>
              <w:jc w:val="center"/>
              <w:rPr>
                <w:rFonts w:ascii="Arial" w:hAnsi="Arial" w:cs="Arial"/>
                <w:sz w:val="18"/>
                <w:szCs w:val="16"/>
                <w:lang w:val="es-BO"/>
              </w:rPr>
            </w:pPr>
            <w:r w:rsidRPr="001D1C07">
              <w:rPr>
                <w:rFonts w:ascii="Arial" w:hAnsi="Arial" w:cs="Arial"/>
                <w:sz w:val="18"/>
                <w:szCs w:val="16"/>
                <w:lang w:val="es-BO"/>
              </w:rPr>
              <w:t>c</w:t>
            </w:r>
            <w:r w:rsidR="009C38CF" w:rsidRPr="001D1C07">
              <w:rPr>
                <w:rFonts w:ascii="Arial" w:hAnsi="Arial" w:cs="Arial"/>
                <w:sz w:val="18"/>
                <w:szCs w:val="16"/>
                <w:lang w:val="es-BO"/>
              </w:rPr>
              <w:t>ontrataciones</w:t>
            </w:r>
            <w:r w:rsidRPr="001D1C07">
              <w:rPr>
                <w:rFonts w:ascii="Arial" w:hAnsi="Arial" w:cs="Arial"/>
                <w:sz w:val="18"/>
                <w:szCs w:val="16"/>
                <w:lang w:val="es-BO"/>
              </w:rPr>
              <w:t>@asfi.gob.bo</w:t>
            </w:r>
          </w:p>
        </w:tc>
        <w:tc>
          <w:tcPr>
            <w:tcW w:w="257" w:type="dxa"/>
            <w:tcBorders>
              <w:left w:val="single" w:sz="4" w:space="0" w:color="auto"/>
            </w:tcBorders>
          </w:tcPr>
          <w:p w14:paraId="154FA3F0" w14:textId="77777777" w:rsidR="0063372B" w:rsidRPr="003C0DD8" w:rsidRDefault="0063372B" w:rsidP="00487D19">
            <w:pPr>
              <w:rPr>
                <w:rFonts w:ascii="Arial" w:hAnsi="Arial" w:cs="Arial"/>
                <w:sz w:val="16"/>
                <w:szCs w:val="16"/>
                <w:lang w:val="es-BO"/>
              </w:rPr>
            </w:pPr>
          </w:p>
        </w:tc>
        <w:tc>
          <w:tcPr>
            <w:tcW w:w="257" w:type="dxa"/>
            <w:tcBorders>
              <w:right w:val="single" w:sz="12" w:space="0" w:color="244061" w:themeColor="accent1" w:themeShade="80"/>
            </w:tcBorders>
          </w:tcPr>
          <w:p w14:paraId="2B50F9F1" w14:textId="77777777" w:rsidR="0063372B" w:rsidRPr="003C0DD8" w:rsidRDefault="0063372B" w:rsidP="00487D19">
            <w:pPr>
              <w:rPr>
                <w:rFonts w:ascii="Arial" w:hAnsi="Arial" w:cs="Arial"/>
                <w:sz w:val="16"/>
                <w:szCs w:val="16"/>
                <w:lang w:val="es-BO"/>
              </w:rPr>
            </w:pPr>
          </w:p>
        </w:tc>
      </w:tr>
      <w:tr w:rsidR="00165031" w:rsidRPr="003C0DD8" w14:paraId="52D2114B" w14:textId="77777777" w:rsidTr="009D17D4">
        <w:trPr>
          <w:jc w:val="center"/>
        </w:trPr>
        <w:tc>
          <w:tcPr>
            <w:tcW w:w="1836" w:type="dxa"/>
            <w:gridSpan w:val="8"/>
            <w:tcBorders>
              <w:left w:val="single" w:sz="12" w:space="0" w:color="244061" w:themeColor="accent1" w:themeShade="80"/>
            </w:tcBorders>
            <w:shd w:val="clear" w:color="auto" w:fill="auto"/>
            <w:vAlign w:val="center"/>
          </w:tcPr>
          <w:p w14:paraId="4FE441ED" w14:textId="77777777" w:rsidR="0063372B" w:rsidRPr="003C0DD8" w:rsidRDefault="0063372B" w:rsidP="00487D19">
            <w:pPr>
              <w:jc w:val="right"/>
              <w:rPr>
                <w:rFonts w:ascii="Arial" w:hAnsi="Arial" w:cs="Arial"/>
                <w:b/>
                <w:sz w:val="8"/>
                <w:szCs w:val="2"/>
                <w:lang w:val="es-BO"/>
              </w:rPr>
            </w:pPr>
          </w:p>
        </w:tc>
        <w:tc>
          <w:tcPr>
            <w:tcW w:w="323" w:type="dxa"/>
            <w:shd w:val="clear" w:color="auto" w:fill="auto"/>
          </w:tcPr>
          <w:p w14:paraId="02C1F59F" w14:textId="77777777" w:rsidR="0063372B" w:rsidRPr="003C0DD8" w:rsidRDefault="0063372B" w:rsidP="00487D19">
            <w:pPr>
              <w:rPr>
                <w:rFonts w:ascii="Arial" w:hAnsi="Arial" w:cs="Arial"/>
                <w:sz w:val="8"/>
                <w:szCs w:val="2"/>
                <w:lang w:val="es-BO"/>
              </w:rPr>
            </w:pPr>
          </w:p>
        </w:tc>
        <w:tc>
          <w:tcPr>
            <w:tcW w:w="305" w:type="dxa"/>
            <w:shd w:val="clear" w:color="auto" w:fill="auto"/>
          </w:tcPr>
          <w:p w14:paraId="65F8840A" w14:textId="77777777" w:rsidR="0063372B" w:rsidRPr="003C0DD8" w:rsidRDefault="0063372B" w:rsidP="00487D19">
            <w:pPr>
              <w:rPr>
                <w:rFonts w:ascii="Arial" w:hAnsi="Arial" w:cs="Arial"/>
                <w:sz w:val="8"/>
                <w:szCs w:val="2"/>
                <w:lang w:val="es-BO"/>
              </w:rPr>
            </w:pPr>
          </w:p>
        </w:tc>
        <w:tc>
          <w:tcPr>
            <w:tcW w:w="279" w:type="dxa"/>
            <w:gridSpan w:val="2"/>
            <w:shd w:val="clear" w:color="auto" w:fill="auto"/>
          </w:tcPr>
          <w:p w14:paraId="09EE6515" w14:textId="77777777" w:rsidR="0063372B" w:rsidRPr="003C0DD8" w:rsidRDefault="0063372B" w:rsidP="00487D19">
            <w:pPr>
              <w:rPr>
                <w:rFonts w:ascii="Arial" w:hAnsi="Arial" w:cs="Arial"/>
                <w:sz w:val="8"/>
                <w:szCs w:val="2"/>
                <w:lang w:val="es-BO"/>
              </w:rPr>
            </w:pPr>
          </w:p>
        </w:tc>
        <w:tc>
          <w:tcPr>
            <w:tcW w:w="305" w:type="dxa"/>
            <w:shd w:val="clear" w:color="auto" w:fill="auto"/>
          </w:tcPr>
          <w:p w14:paraId="19A87AE6" w14:textId="77777777" w:rsidR="0063372B" w:rsidRPr="003C0DD8" w:rsidRDefault="0063372B" w:rsidP="00487D19">
            <w:pPr>
              <w:rPr>
                <w:rFonts w:ascii="Arial" w:hAnsi="Arial" w:cs="Arial"/>
                <w:sz w:val="8"/>
                <w:szCs w:val="2"/>
                <w:lang w:val="es-BO"/>
              </w:rPr>
            </w:pPr>
          </w:p>
        </w:tc>
        <w:tc>
          <w:tcPr>
            <w:tcW w:w="305" w:type="dxa"/>
            <w:shd w:val="clear" w:color="auto" w:fill="auto"/>
          </w:tcPr>
          <w:p w14:paraId="6F7F79BB" w14:textId="77777777" w:rsidR="0063372B" w:rsidRPr="003C0DD8" w:rsidRDefault="0063372B" w:rsidP="00487D19">
            <w:pPr>
              <w:rPr>
                <w:rFonts w:ascii="Arial" w:hAnsi="Arial" w:cs="Arial"/>
                <w:sz w:val="8"/>
                <w:szCs w:val="2"/>
                <w:lang w:val="es-BO"/>
              </w:rPr>
            </w:pPr>
          </w:p>
        </w:tc>
        <w:tc>
          <w:tcPr>
            <w:tcW w:w="305" w:type="dxa"/>
            <w:shd w:val="clear" w:color="auto" w:fill="auto"/>
          </w:tcPr>
          <w:p w14:paraId="086DF346" w14:textId="77777777" w:rsidR="0063372B" w:rsidRPr="003C0DD8" w:rsidRDefault="0063372B" w:rsidP="00487D19">
            <w:pPr>
              <w:rPr>
                <w:rFonts w:ascii="Arial" w:hAnsi="Arial" w:cs="Arial"/>
                <w:sz w:val="8"/>
                <w:szCs w:val="2"/>
                <w:lang w:val="es-BO"/>
              </w:rPr>
            </w:pPr>
          </w:p>
        </w:tc>
        <w:tc>
          <w:tcPr>
            <w:tcW w:w="305" w:type="dxa"/>
            <w:gridSpan w:val="2"/>
            <w:shd w:val="clear" w:color="auto" w:fill="auto"/>
          </w:tcPr>
          <w:p w14:paraId="7D1A6D1D" w14:textId="77777777" w:rsidR="0063372B" w:rsidRPr="003C0DD8" w:rsidRDefault="0063372B" w:rsidP="00487D19">
            <w:pPr>
              <w:rPr>
                <w:rFonts w:ascii="Arial" w:hAnsi="Arial" w:cs="Arial"/>
                <w:sz w:val="8"/>
                <w:szCs w:val="2"/>
                <w:lang w:val="es-BO"/>
              </w:rPr>
            </w:pPr>
          </w:p>
        </w:tc>
        <w:tc>
          <w:tcPr>
            <w:tcW w:w="275" w:type="dxa"/>
            <w:shd w:val="clear" w:color="auto" w:fill="auto"/>
          </w:tcPr>
          <w:p w14:paraId="79D8E393" w14:textId="77777777" w:rsidR="0063372B" w:rsidRPr="003C0DD8" w:rsidRDefault="0063372B" w:rsidP="00487D19">
            <w:pPr>
              <w:rPr>
                <w:rFonts w:ascii="Arial" w:hAnsi="Arial" w:cs="Arial"/>
                <w:sz w:val="8"/>
                <w:szCs w:val="2"/>
                <w:lang w:val="es-BO"/>
              </w:rPr>
            </w:pPr>
          </w:p>
        </w:tc>
        <w:tc>
          <w:tcPr>
            <w:tcW w:w="305" w:type="dxa"/>
            <w:shd w:val="clear" w:color="auto" w:fill="auto"/>
          </w:tcPr>
          <w:p w14:paraId="109F69ED" w14:textId="77777777" w:rsidR="0063372B" w:rsidRPr="003C0DD8" w:rsidRDefault="0063372B" w:rsidP="00487D19">
            <w:pPr>
              <w:rPr>
                <w:rFonts w:ascii="Arial" w:hAnsi="Arial" w:cs="Arial"/>
                <w:sz w:val="8"/>
                <w:szCs w:val="2"/>
                <w:lang w:val="es-BO"/>
              </w:rPr>
            </w:pPr>
          </w:p>
        </w:tc>
        <w:tc>
          <w:tcPr>
            <w:tcW w:w="305" w:type="dxa"/>
            <w:shd w:val="clear" w:color="auto" w:fill="auto"/>
          </w:tcPr>
          <w:p w14:paraId="4EAF75C0" w14:textId="77777777" w:rsidR="0063372B" w:rsidRPr="003C0DD8" w:rsidRDefault="0063372B" w:rsidP="00487D19">
            <w:pPr>
              <w:rPr>
                <w:rFonts w:ascii="Arial" w:hAnsi="Arial" w:cs="Arial"/>
                <w:sz w:val="8"/>
                <w:szCs w:val="2"/>
                <w:lang w:val="es-BO"/>
              </w:rPr>
            </w:pPr>
          </w:p>
        </w:tc>
        <w:tc>
          <w:tcPr>
            <w:tcW w:w="272" w:type="dxa"/>
            <w:shd w:val="clear" w:color="auto" w:fill="auto"/>
          </w:tcPr>
          <w:p w14:paraId="3C45199F" w14:textId="77777777" w:rsidR="0063372B" w:rsidRPr="003C0DD8" w:rsidRDefault="0063372B" w:rsidP="00487D19">
            <w:pPr>
              <w:rPr>
                <w:rFonts w:ascii="Arial" w:hAnsi="Arial" w:cs="Arial"/>
                <w:sz w:val="8"/>
                <w:szCs w:val="2"/>
                <w:lang w:val="es-BO"/>
              </w:rPr>
            </w:pPr>
          </w:p>
        </w:tc>
        <w:tc>
          <w:tcPr>
            <w:tcW w:w="257" w:type="dxa"/>
            <w:shd w:val="clear" w:color="auto" w:fill="auto"/>
          </w:tcPr>
          <w:p w14:paraId="41F4BE8E" w14:textId="77777777" w:rsidR="0063372B" w:rsidRPr="003C0DD8" w:rsidRDefault="0063372B" w:rsidP="00487D19">
            <w:pPr>
              <w:rPr>
                <w:rFonts w:ascii="Arial" w:hAnsi="Arial" w:cs="Arial"/>
                <w:sz w:val="8"/>
                <w:szCs w:val="2"/>
                <w:lang w:val="es-BO"/>
              </w:rPr>
            </w:pPr>
          </w:p>
        </w:tc>
        <w:tc>
          <w:tcPr>
            <w:tcW w:w="257" w:type="dxa"/>
            <w:shd w:val="clear" w:color="auto" w:fill="auto"/>
          </w:tcPr>
          <w:p w14:paraId="653F2699" w14:textId="77777777" w:rsidR="0063372B" w:rsidRPr="003C0DD8" w:rsidRDefault="0063372B" w:rsidP="00487D19">
            <w:pPr>
              <w:rPr>
                <w:rFonts w:ascii="Arial" w:hAnsi="Arial" w:cs="Arial"/>
                <w:sz w:val="8"/>
                <w:szCs w:val="2"/>
                <w:lang w:val="es-BO"/>
              </w:rPr>
            </w:pPr>
          </w:p>
        </w:tc>
        <w:tc>
          <w:tcPr>
            <w:tcW w:w="257" w:type="dxa"/>
            <w:shd w:val="clear" w:color="auto" w:fill="auto"/>
          </w:tcPr>
          <w:p w14:paraId="42B8B3B1" w14:textId="77777777" w:rsidR="0063372B" w:rsidRPr="003C0DD8" w:rsidRDefault="0063372B" w:rsidP="00487D19">
            <w:pPr>
              <w:rPr>
                <w:rFonts w:ascii="Arial" w:hAnsi="Arial" w:cs="Arial"/>
                <w:sz w:val="8"/>
                <w:szCs w:val="2"/>
                <w:lang w:val="es-BO"/>
              </w:rPr>
            </w:pPr>
          </w:p>
        </w:tc>
        <w:tc>
          <w:tcPr>
            <w:tcW w:w="257" w:type="dxa"/>
            <w:shd w:val="clear" w:color="auto" w:fill="auto"/>
          </w:tcPr>
          <w:p w14:paraId="42D26DA9" w14:textId="77777777" w:rsidR="0063372B" w:rsidRPr="003C0DD8" w:rsidRDefault="0063372B" w:rsidP="00487D19">
            <w:pPr>
              <w:rPr>
                <w:rFonts w:ascii="Arial" w:hAnsi="Arial" w:cs="Arial"/>
                <w:sz w:val="8"/>
                <w:szCs w:val="2"/>
                <w:lang w:val="es-BO"/>
              </w:rPr>
            </w:pPr>
          </w:p>
        </w:tc>
        <w:tc>
          <w:tcPr>
            <w:tcW w:w="257" w:type="dxa"/>
            <w:tcBorders>
              <w:top w:val="single" w:sz="4" w:space="0" w:color="auto"/>
            </w:tcBorders>
            <w:shd w:val="clear" w:color="auto" w:fill="auto"/>
          </w:tcPr>
          <w:p w14:paraId="1DC5B680" w14:textId="77777777" w:rsidR="0063372B" w:rsidRPr="003C0DD8" w:rsidRDefault="0063372B" w:rsidP="00487D19">
            <w:pPr>
              <w:rPr>
                <w:rFonts w:ascii="Arial" w:hAnsi="Arial" w:cs="Arial"/>
                <w:sz w:val="8"/>
                <w:szCs w:val="2"/>
                <w:lang w:val="es-BO"/>
              </w:rPr>
            </w:pPr>
          </w:p>
        </w:tc>
        <w:tc>
          <w:tcPr>
            <w:tcW w:w="257" w:type="dxa"/>
            <w:tcBorders>
              <w:top w:val="single" w:sz="4" w:space="0" w:color="auto"/>
            </w:tcBorders>
            <w:shd w:val="clear" w:color="auto" w:fill="auto"/>
          </w:tcPr>
          <w:p w14:paraId="44F718A1" w14:textId="77777777" w:rsidR="0063372B" w:rsidRPr="003C0DD8" w:rsidRDefault="0063372B" w:rsidP="00487D19">
            <w:pPr>
              <w:rPr>
                <w:rFonts w:ascii="Arial" w:hAnsi="Arial" w:cs="Arial"/>
                <w:sz w:val="8"/>
                <w:szCs w:val="2"/>
                <w:lang w:val="es-BO"/>
              </w:rPr>
            </w:pPr>
          </w:p>
        </w:tc>
        <w:tc>
          <w:tcPr>
            <w:tcW w:w="272" w:type="dxa"/>
            <w:tcBorders>
              <w:top w:val="single" w:sz="4" w:space="0" w:color="auto"/>
            </w:tcBorders>
            <w:shd w:val="clear" w:color="auto" w:fill="auto"/>
          </w:tcPr>
          <w:p w14:paraId="5678A0F1" w14:textId="77777777" w:rsidR="0063372B" w:rsidRPr="003C0DD8" w:rsidRDefault="0063372B" w:rsidP="00487D19">
            <w:pPr>
              <w:rPr>
                <w:rFonts w:ascii="Arial" w:hAnsi="Arial" w:cs="Arial"/>
                <w:sz w:val="8"/>
                <w:szCs w:val="2"/>
                <w:lang w:val="es-BO"/>
              </w:rPr>
            </w:pPr>
          </w:p>
        </w:tc>
        <w:tc>
          <w:tcPr>
            <w:tcW w:w="305" w:type="dxa"/>
            <w:tcBorders>
              <w:top w:val="single" w:sz="4" w:space="0" w:color="auto"/>
            </w:tcBorders>
            <w:shd w:val="clear" w:color="auto" w:fill="auto"/>
          </w:tcPr>
          <w:p w14:paraId="6CC33030" w14:textId="77777777" w:rsidR="0063372B" w:rsidRPr="003C0DD8" w:rsidRDefault="0063372B" w:rsidP="00487D19">
            <w:pPr>
              <w:rPr>
                <w:rFonts w:ascii="Arial" w:hAnsi="Arial" w:cs="Arial"/>
                <w:sz w:val="8"/>
                <w:szCs w:val="2"/>
                <w:lang w:val="es-BO"/>
              </w:rPr>
            </w:pPr>
          </w:p>
        </w:tc>
        <w:tc>
          <w:tcPr>
            <w:tcW w:w="272" w:type="dxa"/>
            <w:tcBorders>
              <w:top w:val="single" w:sz="4" w:space="0" w:color="auto"/>
            </w:tcBorders>
            <w:shd w:val="clear" w:color="auto" w:fill="auto"/>
          </w:tcPr>
          <w:p w14:paraId="171C9E32" w14:textId="77777777" w:rsidR="0063372B" w:rsidRPr="003C0DD8" w:rsidRDefault="0063372B" w:rsidP="00487D19">
            <w:pPr>
              <w:rPr>
                <w:rFonts w:ascii="Arial" w:hAnsi="Arial" w:cs="Arial"/>
                <w:sz w:val="8"/>
                <w:szCs w:val="2"/>
                <w:lang w:val="es-BO"/>
              </w:rPr>
            </w:pPr>
          </w:p>
        </w:tc>
        <w:tc>
          <w:tcPr>
            <w:tcW w:w="305" w:type="dxa"/>
            <w:tcBorders>
              <w:top w:val="single" w:sz="4" w:space="0" w:color="auto"/>
            </w:tcBorders>
            <w:shd w:val="clear" w:color="auto" w:fill="auto"/>
          </w:tcPr>
          <w:p w14:paraId="3FEDA846" w14:textId="77777777" w:rsidR="0063372B" w:rsidRPr="003C0DD8" w:rsidRDefault="0063372B" w:rsidP="00487D19">
            <w:pPr>
              <w:rPr>
                <w:rFonts w:ascii="Arial" w:hAnsi="Arial" w:cs="Arial"/>
                <w:sz w:val="8"/>
                <w:szCs w:val="2"/>
                <w:lang w:val="es-BO"/>
              </w:rPr>
            </w:pPr>
          </w:p>
        </w:tc>
        <w:tc>
          <w:tcPr>
            <w:tcW w:w="257" w:type="dxa"/>
            <w:tcBorders>
              <w:top w:val="single" w:sz="4" w:space="0" w:color="auto"/>
            </w:tcBorders>
            <w:shd w:val="clear" w:color="auto" w:fill="auto"/>
          </w:tcPr>
          <w:p w14:paraId="1B5D638B" w14:textId="77777777" w:rsidR="0063372B" w:rsidRPr="003C0DD8" w:rsidRDefault="0063372B" w:rsidP="00487D19">
            <w:pPr>
              <w:rPr>
                <w:rFonts w:ascii="Arial" w:hAnsi="Arial" w:cs="Arial"/>
                <w:sz w:val="8"/>
                <w:szCs w:val="2"/>
                <w:lang w:val="es-BO"/>
              </w:rPr>
            </w:pPr>
          </w:p>
        </w:tc>
        <w:tc>
          <w:tcPr>
            <w:tcW w:w="271" w:type="dxa"/>
            <w:tcBorders>
              <w:top w:val="single" w:sz="4" w:space="0" w:color="auto"/>
            </w:tcBorders>
            <w:shd w:val="clear" w:color="auto" w:fill="auto"/>
          </w:tcPr>
          <w:p w14:paraId="68C0845D" w14:textId="77777777" w:rsidR="0063372B" w:rsidRPr="003C0DD8" w:rsidRDefault="0063372B" w:rsidP="00487D19">
            <w:pPr>
              <w:rPr>
                <w:rFonts w:ascii="Arial" w:hAnsi="Arial" w:cs="Arial"/>
                <w:sz w:val="8"/>
                <w:szCs w:val="2"/>
                <w:lang w:val="es-BO"/>
              </w:rPr>
            </w:pPr>
          </w:p>
        </w:tc>
        <w:tc>
          <w:tcPr>
            <w:tcW w:w="268" w:type="dxa"/>
            <w:tcBorders>
              <w:top w:val="single" w:sz="4" w:space="0" w:color="auto"/>
            </w:tcBorders>
            <w:shd w:val="clear" w:color="auto" w:fill="auto"/>
          </w:tcPr>
          <w:p w14:paraId="3CA2DED1" w14:textId="77777777" w:rsidR="0063372B" w:rsidRPr="003C0DD8" w:rsidRDefault="0063372B" w:rsidP="00487D19">
            <w:pPr>
              <w:rPr>
                <w:rFonts w:ascii="Arial" w:hAnsi="Arial" w:cs="Arial"/>
                <w:sz w:val="8"/>
                <w:szCs w:val="2"/>
                <w:lang w:val="es-BO"/>
              </w:rPr>
            </w:pPr>
          </w:p>
        </w:tc>
        <w:tc>
          <w:tcPr>
            <w:tcW w:w="265" w:type="dxa"/>
            <w:tcBorders>
              <w:top w:val="single" w:sz="4" w:space="0" w:color="auto"/>
            </w:tcBorders>
            <w:shd w:val="clear" w:color="auto" w:fill="auto"/>
          </w:tcPr>
          <w:p w14:paraId="4F4ADB81" w14:textId="77777777" w:rsidR="0063372B" w:rsidRPr="003C0DD8" w:rsidRDefault="0063372B" w:rsidP="00487D19">
            <w:pPr>
              <w:rPr>
                <w:rFonts w:ascii="Arial" w:hAnsi="Arial" w:cs="Arial"/>
                <w:sz w:val="8"/>
                <w:szCs w:val="2"/>
                <w:lang w:val="es-BO"/>
              </w:rPr>
            </w:pPr>
          </w:p>
        </w:tc>
        <w:tc>
          <w:tcPr>
            <w:tcW w:w="257" w:type="dxa"/>
            <w:tcBorders>
              <w:top w:val="single" w:sz="4" w:space="0" w:color="auto"/>
            </w:tcBorders>
            <w:shd w:val="clear" w:color="auto" w:fill="auto"/>
          </w:tcPr>
          <w:p w14:paraId="05D3CD11" w14:textId="77777777" w:rsidR="0063372B" w:rsidRPr="003C0DD8" w:rsidRDefault="0063372B" w:rsidP="00487D19">
            <w:pPr>
              <w:rPr>
                <w:rFonts w:ascii="Arial" w:hAnsi="Arial" w:cs="Arial"/>
                <w:sz w:val="8"/>
                <w:szCs w:val="2"/>
                <w:lang w:val="es-BO"/>
              </w:rPr>
            </w:pPr>
          </w:p>
        </w:tc>
        <w:tc>
          <w:tcPr>
            <w:tcW w:w="257" w:type="dxa"/>
            <w:tcBorders>
              <w:top w:val="single" w:sz="4" w:space="0" w:color="auto"/>
            </w:tcBorders>
            <w:shd w:val="clear" w:color="auto" w:fill="auto"/>
          </w:tcPr>
          <w:p w14:paraId="296EB98D" w14:textId="77777777" w:rsidR="0063372B" w:rsidRPr="003C0DD8" w:rsidRDefault="0063372B" w:rsidP="00487D19">
            <w:pPr>
              <w:rPr>
                <w:rFonts w:ascii="Arial" w:hAnsi="Arial" w:cs="Arial"/>
                <w:sz w:val="8"/>
                <w:szCs w:val="2"/>
                <w:lang w:val="es-BO"/>
              </w:rPr>
            </w:pPr>
          </w:p>
        </w:tc>
        <w:tc>
          <w:tcPr>
            <w:tcW w:w="257" w:type="dxa"/>
            <w:shd w:val="clear" w:color="auto" w:fill="auto"/>
          </w:tcPr>
          <w:p w14:paraId="17D12ECA" w14:textId="77777777" w:rsidR="0063372B" w:rsidRPr="003C0DD8" w:rsidRDefault="0063372B" w:rsidP="00487D19">
            <w:pPr>
              <w:rPr>
                <w:rFonts w:ascii="Arial" w:hAnsi="Arial" w:cs="Arial"/>
                <w:sz w:val="8"/>
                <w:szCs w:val="2"/>
                <w:lang w:val="es-BO"/>
              </w:rPr>
            </w:pPr>
          </w:p>
        </w:tc>
        <w:tc>
          <w:tcPr>
            <w:tcW w:w="257" w:type="dxa"/>
            <w:tcBorders>
              <w:right w:val="single" w:sz="12" w:space="0" w:color="244061" w:themeColor="accent1" w:themeShade="80"/>
            </w:tcBorders>
            <w:shd w:val="clear" w:color="auto" w:fill="auto"/>
          </w:tcPr>
          <w:p w14:paraId="4EFCC9AF" w14:textId="77777777" w:rsidR="0063372B" w:rsidRPr="003C0DD8" w:rsidRDefault="0063372B" w:rsidP="00487D19">
            <w:pPr>
              <w:rPr>
                <w:rFonts w:ascii="Arial" w:hAnsi="Arial" w:cs="Arial"/>
                <w:sz w:val="8"/>
                <w:szCs w:val="2"/>
                <w:lang w:val="es-BO"/>
              </w:rPr>
            </w:pPr>
          </w:p>
        </w:tc>
      </w:tr>
      <w:tr w:rsidR="0063372B" w:rsidRPr="003C0DD8" w14:paraId="55C4AE7D" w14:textId="77777777" w:rsidTr="00487D19">
        <w:trPr>
          <w:trHeight w:val="284"/>
          <w:jc w:val="center"/>
        </w:trPr>
        <w:tc>
          <w:tcPr>
            <w:tcW w:w="9905" w:type="dxa"/>
            <w:gridSpan w:val="39"/>
            <w:tcBorders>
              <w:left w:val="single" w:sz="12" w:space="0" w:color="244061" w:themeColor="accent1" w:themeShade="80"/>
              <w:right w:val="single" w:sz="12" w:space="0" w:color="244061" w:themeColor="accent1" w:themeShade="80"/>
            </w:tcBorders>
            <w:shd w:val="clear" w:color="auto" w:fill="244061" w:themeFill="accent1" w:themeFillShade="80"/>
            <w:vAlign w:val="center"/>
          </w:tcPr>
          <w:p w14:paraId="5FEE5877" w14:textId="77777777" w:rsidR="0063372B" w:rsidRPr="003C0DD8" w:rsidRDefault="0063372B" w:rsidP="00DA03F5">
            <w:pPr>
              <w:pStyle w:val="Prrafodelista"/>
              <w:numPr>
                <w:ilvl w:val="0"/>
                <w:numId w:val="28"/>
              </w:numPr>
              <w:ind w:left="176" w:hanging="176"/>
              <w:contextualSpacing/>
              <w:rPr>
                <w:rFonts w:ascii="Arial" w:hAnsi="Arial" w:cs="Arial"/>
                <w:sz w:val="16"/>
                <w:szCs w:val="16"/>
                <w:lang w:val="es-BO"/>
              </w:rPr>
            </w:pPr>
            <w:r w:rsidRPr="003C0DD8">
              <w:rPr>
                <w:rFonts w:ascii="Arial" w:hAnsi="Arial" w:cs="Arial"/>
                <w:b/>
                <w:color w:val="FFFFFF" w:themeColor="background1"/>
                <w:sz w:val="16"/>
                <w:szCs w:val="16"/>
                <w:lang w:val="es-BO"/>
              </w:rPr>
              <w:t>PERSONAL DE LA ENTIDAD</w:t>
            </w:r>
          </w:p>
        </w:tc>
      </w:tr>
      <w:tr w:rsidR="00165031" w:rsidRPr="003C0DD8" w14:paraId="42E5F3FA" w14:textId="77777777" w:rsidTr="009D17D4">
        <w:trPr>
          <w:jc w:val="center"/>
        </w:trPr>
        <w:tc>
          <w:tcPr>
            <w:tcW w:w="1836" w:type="dxa"/>
            <w:gridSpan w:val="8"/>
            <w:tcBorders>
              <w:left w:val="single" w:sz="12" w:space="0" w:color="244061" w:themeColor="accent1" w:themeShade="80"/>
            </w:tcBorders>
            <w:vAlign w:val="center"/>
          </w:tcPr>
          <w:p w14:paraId="7566C268" w14:textId="77777777" w:rsidR="0063372B" w:rsidRPr="003C0DD8" w:rsidRDefault="0063372B" w:rsidP="00487D19">
            <w:pPr>
              <w:jc w:val="right"/>
              <w:rPr>
                <w:rFonts w:ascii="Arial" w:hAnsi="Arial" w:cs="Arial"/>
                <w:b/>
                <w:sz w:val="10"/>
                <w:szCs w:val="8"/>
                <w:lang w:val="es-BO"/>
              </w:rPr>
            </w:pPr>
          </w:p>
        </w:tc>
        <w:tc>
          <w:tcPr>
            <w:tcW w:w="323" w:type="dxa"/>
          </w:tcPr>
          <w:p w14:paraId="023CF730" w14:textId="77777777" w:rsidR="0063372B" w:rsidRPr="003C0DD8" w:rsidRDefault="0063372B" w:rsidP="00487D19">
            <w:pPr>
              <w:rPr>
                <w:rFonts w:ascii="Arial" w:hAnsi="Arial" w:cs="Arial"/>
                <w:sz w:val="10"/>
                <w:szCs w:val="8"/>
                <w:lang w:val="es-BO"/>
              </w:rPr>
            </w:pPr>
          </w:p>
        </w:tc>
        <w:tc>
          <w:tcPr>
            <w:tcW w:w="305" w:type="dxa"/>
          </w:tcPr>
          <w:p w14:paraId="77E39306" w14:textId="77777777" w:rsidR="0063372B" w:rsidRPr="003C0DD8" w:rsidRDefault="0063372B" w:rsidP="00487D19">
            <w:pPr>
              <w:rPr>
                <w:rFonts w:ascii="Arial" w:hAnsi="Arial" w:cs="Arial"/>
                <w:sz w:val="10"/>
                <w:szCs w:val="8"/>
                <w:lang w:val="es-BO"/>
              </w:rPr>
            </w:pPr>
          </w:p>
        </w:tc>
        <w:tc>
          <w:tcPr>
            <w:tcW w:w="279" w:type="dxa"/>
            <w:gridSpan w:val="2"/>
          </w:tcPr>
          <w:p w14:paraId="708C3BEC" w14:textId="77777777" w:rsidR="0063372B" w:rsidRPr="003C0DD8" w:rsidRDefault="0063372B" w:rsidP="00487D19">
            <w:pPr>
              <w:rPr>
                <w:rFonts w:ascii="Arial" w:hAnsi="Arial" w:cs="Arial"/>
                <w:sz w:val="10"/>
                <w:szCs w:val="8"/>
                <w:lang w:val="es-BO"/>
              </w:rPr>
            </w:pPr>
          </w:p>
        </w:tc>
        <w:tc>
          <w:tcPr>
            <w:tcW w:w="305" w:type="dxa"/>
          </w:tcPr>
          <w:p w14:paraId="4EE3CF7C" w14:textId="77777777" w:rsidR="0063372B" w:rsidRPr="003C0DD8" w:rsidRDefault="0063372B" w:rsidP="00487D19">
            <w:pPr>
              <w:rPr>
                <w:rFonts w:ascii="Arial" w:hAnsi="Arial" w:cs="Arial"/>
                <w:sz w:val="10"/>
                <w:szCs w:val="8"/>
                <w:lang w:val="es-BO"/>
              </w:rPr>
            </w:pPr>
          </w:p>
        </w:tc>
        <w:tc>
          <w:tcPr>
            <w:tcW w:w="1495" w:type="dxa"/>
            <w:gridSpan w:val="6"/>
            <w:tcBorders>
              <w:bottom w:val="single" w:sz="4" w:space="0" w:color="auto"/>
            </w:tcBorders>
          </w:tcPr>
          <w:p w14:paraId="149BA08A" w14:textId="77777777" w:rsidR="0063372B" w:rsidRPr="003C0DD8" w:rsidRDefault="0063372B" w:rsidP="00487D19">
            <w:pPr>
              <w:jc w:val="center"/>
              <w:rPr>
                <w:rFonts w:ascii="Arial" w:hAnsi="Arial" w:cs="Arial"/>
                <w:sz w:val="10"/>
                <w:szCs w:val="8"/>
                <w:lang w:val="es-BO"/>
              </w:rPr>
            </w:pPr>
            <w:r w:rsidRPr="003C0DD8">
              <w:rPr>
                <w:i/>
                <w:sz w:val="10"/>
                <w:szCs w:val="8"/>
                <w:lang w:val="es-BO"/>
              </w:rPr>
              <w:t>Apellido Paterno</w:t>
            </w:r>
          </w:p>
        </w:tc>
        <w:tc>
          <w:tcPr>
            <w:tcW w:w="305" w:type="dxa"/>
          </w:tcPr>
          <w:p w14:paraId="316A9577" w14:textId="77777777" w:rsidR="0063372B" w:rsidRPr="003C0DD8" w:rsidRDefault="0063372B" w:rsidP="00487D19">
            <w:pPr>
              <w:jc w:val="center"/>
              <w:rPr>
                <w:rFonts w:ascii="Arial" w:hAnsi="Arial" w:cs="Arial"/>
                <w:sz w:val="10"/>
                <w:szCs w:val="8"/>
                <w:lang w:val="es-BO"/>
              </w:rPr>
            </w:pPr>
          </w:p>
        </w:tc>
        <w:tc>
          <w:tcPr>
            <w:tcW w:w="1300" w:type="dxa"/>
            <w:gridSpan w:val="5"/>
            <w:tcBorders>
              <w:bottom w:val="single" w:sz="4" w:space="0" w:color="auto"/>
            </w:tcBorders>
          </w:tcPr>
          <w:p w14:paraId="60F4CD12" w14:textId="77777777" w:rsidR="0063372B" w:rsidRPr="003C0DD8" w:rsidRDefault="0063372B" w:rsidP="00487D19">
            <w:pPr>
              <w:jc w:val="center"/>
              <w:rPr>
                <w:rFonts w:ascii="Arial" w:hAnsi="Arial" w:cs="Arial"/>
                <w:sz w:val="10"/>
                <w:szCs w:val="8"/>
                <w:lang w:val="es-BO"/>
              </w:rPr>
            </w:pPr>
            <w:r w:rsidRPr="003C0DD8">
              <w:rPr>
                <w:i/>
                <w:sz w:val="10"/>
                <w:szCs w:val="8"/>
                <w:lang w:val="es-BO"/>
              </w:rPr>
              <w:t>Apellido Materno</w:t>
            </w:r>
          </w:p>
        </w:tc>
        <w:tc>
          <w:tcPr>
            <w:tcW w:w="257" w:type="dxa"/>
          </w:tcPr>
          <w:p w14:paraId="2A6C1963" w14:textId="77777777" w:rsidR="0063372B" w:rsidRPr="003C0DD8" w:rsidRDefault="0063372B" w:rsidP="00487D19">
            <w:pPr>
              <w:jc w:val="center"/>
              <w:rPr>
                <w:rFonts w:ascii="Arial" w:hAnsi="Arial" w:cs="Arial"/>
                <w:sz w:val="10"/>
                <w:szCs w:val="8"/>
                <w:lang w:val="es-BO"/>
              </w:rPr>
            </w:pPr>
          </w:p>
        </w:tc>
        <w:tc>
          <w:tcPr>
            <w:tcW w:w="1411" w:type="dxa"/>
            <w:gridSpan w:val="5"/>
            <w:tcBorders>
              <w:bottom w:val="single" w:sz="4" w:space="0" w:color="auto"/>
            </w:tcBorders>
          </w:tcPr>
          <w:p w14:paraId="1016A962" w14:textId="77777777" w:rsidR="0063372B" w:rsidRPr="003C0DD8" w:rsidRDefault="0063372B" w:rsidP="00487D19">
            <w:pPr>
              <w:jc w:val="center"/>
              <w:rPr>
                <w:rFonts w:ascii="Arial" w:hAnsi="Arial" w:cs="Arial"/>
                <w:sz w:val="10"/>
                <w:szCs w:val="8"/>
                <w:lang w:val="es-BO"/>
              </w:rPr>
            </w:pPr>
            <w:r w:rsidRPr="003C0DD8">
              <w:rPr>
                <w:i/>
                <w:sz w:val="10"/>
                <w:szCs w:val="8"/>
                <w:lang w:val="es-BO"/>
              </w:rPr>
              <w:t>Nombre(s)</w:t>
            </w:r>
          </w:p>
        </w:tc>
        <w:tc>
          <w:tcPr>
            <w:tcW w:w="257" w:type="dxa"/>
          </w:tcPr>
          <w:p w14:paraId="506CD3D7" w14:textId="77777777" w:rsidR="0063372B" w:rsidRPr="003C0DD8" w:rsidRDefault="0063372B" w:rsidP="00487D19">
            <w:pPr>
              <w:jc w:val="center"/>
              <w:rPr>
                <w:rFonts w:ascii="Arial" w:hAnsi="Arial" w:cs="Arial"/>
                <w:sz w:val="10"/>
                <w:szCs w:val="8"/>
                <w:lang w:val="es-BO"/>
              </w:rPr>
            </w:pPr>
          </w:p>
        </w:tc>
        <w:tc>
          <w:tcPr>
            <w:tcW w:w="1575" w:type="dxa"/>
            <w:gridSpan w:val="6"/>
            <w:tcBorders>
              <w:bottom w:val="single" w:sz="4" w:space="0" w:color="auto"/>
            </w:tcBorders>
          </w:tcPr>
          <w:p w14:paraId="7A07C4A1" w14:textId="77777777" w:rsidR="0063372B" w:rsidRPr="003C0DD8" w:rsidRDefault="0063372B" w:rsidP="00487D19">
            <w:pPr>
              <w:jc w:val="center"/>
              <w:rPr>
                <w:rFonts w:ascii="Arial" w:hAnsi="Arial" w:cs="Arial"/>
                <w:sz w:val="10"/>
                <w:szCs w:val="8"/>
                <w:lang w:val="es-BO"/>
              </w:rPr>
            </w:pPr>
            <w:r w:rsidRPr="003C0DD8">
              <w:rPr>
                <w:i/>
                <w:sz w:val="10"/>
                <w:szCs w:val="8"/>
                <w:lang w:val="es-BO"/>
              </w:rPr>
              <w:t>Cargo</w:t>
            </w:r>
          </w:p>
        </w:tc>
        <w:tc>
          <w:tcPr>
            <w:tcW w:w="257" w:type="dxa"/>
            <w:tcBorders>
              <w:right w:val="single" w:sz="12" w:space="0" w:color="244061" w:themeColor="accent1" w:themeShade="80"/>
            </w:tcBorders>
          </w:tcPr>
          <w:p w14:paraId="170F596A" w14:textId="77777777" w:rsidR="0063372B" w:rsidRPr="003C0DD8" w:rsidRDefault="0063372B" w:rsidP="00487D19">
            <w:pPr>
              <w:rPr>
                <w:rFonts w:ascii="Arial" w:hAnsi="Arial" w:cs="Arial"/>
                <w:sz w:val="10"/>
                <w:szCs w:val="8"/>
                <w:lang w:val="es-BO"/>
              </w:rPr>
            </w:pPr>
          </w:p>
        </w:tc>
      </w:tr>
      <w:tr w:rsidR="00165031" w:rsidRPr="003C0DD8" w14:paraId="14AF98F0" w14:textId="77777777" w:rsidTr="001D1C07">
        <w:trPr>
          <w:trHeight w:val="475"/>
          <w:jc w:val="center"/>
        </w:trPr>
        <w:tc>
          <w:tcPr>
            <w:tcW w:w="3048" w:type="dxa"/>
            <w:gridSpan w:val="13"/>
            <w:tcBorders>
              <w:left w:val="single" w:sz="12" w:space="0" w:color="244061" w:themeColor="accent1" w:themeShade="80"/>
              <w:right w:val="single" w:sz="4" w:space="0" w:color="auto"/>
            </w:tcBorders>
            <w:vAlign w:val="center"/>
          </w:tcPr>
          <w:p w14:paraId="0ACD87B4" w14:textId="77777777" w:rsidR="0063372B" w:rsidRPr="003C0DD8" w:rsidRDefault="0063372B" w:rsidP="00487D19">
            <w:pPr>
              <w:jc w:val="right"/>
              <w:rPr>
                <w:rFonts w:ascii="Arial" w:hAnsi="Arial" w:cs="Arial"/>
                <w:sz w:val="16"/>
                <w:szCs w:val="16"/>
                <w:lang w:val="es-BO"/>
              </w:rPr>
            </w:pPr>
            <w:r w:rsidRPr="003C0DD8">
              <w:rPr>
                <w:rFonts w:ascii="Arial" w:hAnsi="Arial" w:cs="Arial"/>
                <w:sz w:val="16"/>
                <w:szCs w:val="16"/>
                <w:lang w:val="es-BO"/>
              </w:rPr>
              <w:t>Máxima Autoridad Ejecutiva (MAE)</w:t>
            </w:r>
          </w:p>
        </w:tc>
        <w:tc>
          <w:tcPr>
            <w:tcW w:w="1495" w:type="dxa"/>
            <w:gridSpan w:val="6"/>
            <w:tcBorders>
              <w:top w:val="single" w:sz="4" w:space="0" w:color="auto"/>
              <w:left w:val="single" w:sz="4" w:space="0" w:color="auto"/>
              <w:right w:val="single" w:sz="4" w:space="0" w:color="auto"/>
            </w:tcBorders>
            <w:shd w:val="clear" w:color="auto" w:fill="DBE5F1" w:themeFill="accent1" w:themeFillTint="33"/>
            <w:vAlign w:val="center"/>
          </w:tcPr>
          <w:p w14:paraId="09DBBB9E" w14:textId="7CF41903" w:rsidR="0063372B" w:rsidRPr="003C0DD8" w:rsidRDefault="00E94C89" w:rsidP="00E94C89">
            <w:pPr>
              <w:jc w:val="center"/>
              <w:rPr>
                <w:rFonts w:ascii="Arial" w:hAnsi="Arial" w:cs="Arial"/>
                <w:sz w:val="16"/>
                <w:szCs w:val="16"/>
                <w:lang w:val="es-BO"/>
              </w:rPr>
            </w:pPr>
            <w:r>
              <w:rPr>
                <w:rFonts w:ascii="Arial" w:hAnsi="Arial" w:cs="Arial"/>
                <w:sz w:val="16"/>
                <w:szCs w:val="16"/>
                <w:lang w:val="es-BO"/>
              </w:rPr>
              <w:t>Romano</w:t>
            </w:r>
          </w:p>
        </w:tc>
        <w:tc>
          <w:tcPr>
            <w:tcW w:w="305" w:type="dxa"/>
            <w:tcBorders>
              <w:left w:val="single" w:sz="4" w:space="0" w:color="auto"/>
              <w:right w:val="single" w:sz="4" w:space="0" w:color="auto"/>
            </w:tcBorders>
            <w:vAlign w:val="center"/>
          </w:tcPr>
          <w:p w14:paraId="4DB94ADA" w14:textId="77777777" w:rsidR="0063372B" w:rsidRPr="003C0DD8" w:rsidRDefault="0063372B" w:rsidP="00E94C89">
            <w:pPr>
              <w:jc w:val="center"/>
              <w:rPr>
                <w:rFonts w:ascii="Arial" w:hAnsi="Arial" w:cs="Arial"/>
                <w:sz w:val="16"/>
                <w:szCs w:val="16"/>
                <w:lang w:val="es-BO"/>
              </w:rPr>
            </w:pPr>
          </w:p>
        </w:tc>
        <w:tc>
          <w:tcPr>
            <w:tcW w:w="1300" w:type="dxa"/>
            <w:gridSpan w:val="5"/>
            <w:tcBorders>
              <w:top w:val="single" w:sz="4" w:space="0" w:color="auto"/>
              <w:left w:val="single" w:sz="4" w:space="0" w:color="auto"/>
              <w:right w:val="single" w:sz="4" w:space="0" w:color="auto"/>
            </w:tcBorders>
            <w:shd w:val="clear" w:color="auto" w:fill="DBE5F1" w:themeFill="accent1" w:themeFillTint="33"/>
            <w:vAlign w:val="center"/>
          </w:tcPr>
          <w:p w14:paraId="58797EB6" w14:textId="4D4CB109" w:rsidR="0063372B" w:rsidRPr="003C0DD8" w:rsidRDefault="00E94C89" w:rsidP="00E94C89">
            <w:pPr>
              <w:jc w:val="center"/>
              <w:rPr>
                <w:rFonts w:ascii="Arial" w:hAnsi="Arial" w:cs="Arial"/>
                <w:sz w:val="16"/>
                <w:szCs w:val="16"/>
                <w:lang w:val="es-BO"/>
              </w:rPr>
            </w:pPr>
            <w:r>
              <w:rPr>
                <w:rFonts w:ascii="Arial" w:hAnsi="Arial" w:cs="Arial"/>
                <w:sz w:val="16"/>
                <w:szCs w:val="16"/>
                <w:lang w:val="es-BO"/>
              </w:rPr>
              <w:t>Rivero</w:t>
            </w:r>
          </w:p>
        </w:tc>
        <w:tc>
          <w:tcPr>
            <w:tcW w:w="257" w:type="dxa"/>
            <w:tcBorders>
              <w:left w:val="single" w:sz="4" w:space="0" w:color="auto"/>
              <w:right w:val="single" w:sz="4" w:space="0" w:color="auto"/>
            </w:tcBorders>
            <w:vAlign w:val="center"/>
          </w:tcPr>
          <w:p w14:paraId="47FEED13" w14:textId="77777777" w:rsidR="0063372B" w:rsidRPr="003C0DD8" w:rsidRDefault="0063372B" w:rsidP="00E94C89">
            <w:pPr>
              <w:jc w:val="center"/>
              <w:rPr>
                <w:rFonts w:ascii="Arial" w:hAnsi="Arial" w:cs="Arial"/>
                <w:sz w:val="16"/>
                <w:szCs w:val="16"/>
                <w:lang w:val="es-BO"/>
              </w:rPr>
            </w:pPr>
          </w:p>
        </w:tc>
        <w:tc>
          <w:tcPr>
            <w:tcW w:w="1411" w:type="dxa"/>
            <w:gridSpan w:val="5"/>
            <w:tcBorders>
              <w:top w:val="single" w:sz="4" w:space="0" w:color="auto"/>
              <w:left w:val="single" w:sz="4" w:space="0" w:color="auto"/>
              <w:right w:val="single" w:sz="4" w:space="0" w:color="auto"/>
            </w:tcBorders>
            <w:shd w:val="clear" w:color="auto" w:fill="DBE5F1" w:themeFill="accent1" w:themeFillTint="33"/>
            <w:vAlign w:val="center"/>
          </w:tcPr>
          <w:p w14:paraId="19D9CD64" w14:textId="0EF71EBC" w:rsidR="0063372B" w:rsidRPr="003C0DD8" w:rsidRDefault="00E94C89" w:rsidP="00E94C89">
            <w:pPr>
              <w:jc w:val="center"/>
              <w:rPr>
                <w:rFonts w:ascii="Arial" w:hAnsi="Arial" w:cs="Arial"/>
                <w:sz w:val="16"/>
                <w:szCs w:val="16"/>
                <w:lang w:val="es-BO"/>
              </w:rPr>
            </w:pPr>
            <w:r>
              <w:rPr>
                <w:rFonts w:ascii="Arial" w:hAnsi="Arial" w:cs="Arial"/>
                <w:sz w:val="16"/>
                <w:szCs w:val="16"/>
                <w:lang w:val="es-BO"/>
              </w:rPr>
              <w:t>Gonzalo Guillermo</w:t>
            </w:r>
          </w:p>
        </w:tc>
        <w:tc>
          <w:tcPr>
            <w:tcW w:w="257" w:type="dxa"/>
            <w:tcBorders>
              <w:left w:val="single" w:sz="4" w:space="0" w:color="auto"/>
              <w:right w:val="single" w:sz="4" w:space="0" w:color="auto"/>
            </w:tcBorders>
          </w:tcPr>
          <w:p w14:paraId="53A946D9" w14:textId="77777777" w:rsidR="0063372B" w:rsidRPr="003C0DD8" w:rsidRDefault="0063372B" w:rsidP="00487D19">
            <w:pPr>
              <w:rPr>
                <w:rFonts w:ascii="Arial" w:hAnsi="Arial" w:cs="Arial"/>
                <w:sz w:val="16"/>
                <w:szCs w:val="16"/>
                <w:lang w:val="es-BO"/>
              </w:rPr>
            </w:pPr>
          </w:p>
        </w:tc>
        <w:tc>
          <w:tcPr>
            <w:tcW w:w="1575"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00FE4A6" w14:textId="4C332E21" w:rsidR="0063372B" w:rsidRPr="003C0DD8" w:rsidRDefault="00E94C89" w:rsidP="00487D19">
            <w:pPr>
              <w:jc w:val="center"/>
              <w:rPr>
                <w:rFonts w:ascii="Arial" w:hAnsi="Arial" w:cs="Arial"/>
                <w:sz w:val="16"/>
                <w:szCs w:val="16"/>
                <w:lang w:val="es-BO"/>
              </w:rPr>
            </w:pPr>
            <w:r>
              <w:rPr>
                <w:rFonts w:ascii="Arial" w:hAnsi="Arial" w:cs="Arial"/>
                <w:sz w:val="16"/>
                <w:szCs w:val="16"/>
                <w:lang w:val="es-BO"/>
              </w:rPr>
              <w:t xml:space="preserve">Director General </w:t>
            </w:r>
            <w:r w:rsidR="00F45B11">
              <w:rPr>
                <w:rFonts w:ascii="Arial" w:hAnsi="Arial" w:cs="Arial"/>
                <w:sz w:val="16"/>
                <w:szCs w:val="16"/>
                <w:lang w:val="es-BO"/>
              </w:rPr>
              <w:t>Ejecutivo</w:t>
            </w:r>
            <w:r>
              <w:rPr>
                <w:rFonts w:ascii="Arial" w:hAnsi="Arial" w:cs="Arial"/>
                <w:sz w:val="16"/>
                <w:szCs w:val="16"/>
                <w:lang w:val="es-BO"/>
              </w:rPr>
              <w:t xml:space="preserve"> a.i.</w:t>
            </w:r>
          </w:p>
        </w:tc>
        <w:tc>
          <w:tcPr>
            <w:tcW w:w="257" w:type="dxa"/>
            <w:tcBorders>
              <w:left w:val="single" w:sz="4" w:space="0" w:color="auto"/>
              <w:right w:val="single" w:sz="12" w:space="0" w:color="244061" w:themeColor="accent1" w:themeShade="80"/>
            </w:tcBorders>
          </w:tcPr>
          <w:p w14:paraId="1CC38AC6" w14:textId="77777777" w:rsidR="0063372B" w:rsidRPr="003C0DD8" w:rsidRDefault="0063372B" w:rsidP="00487D19">
            <w:pPr>
              <w:rPr>
                <w:rFonts w:ascii="Arial" w:hAnsi="Arial" w:cs="Arial"/>
                <w:sz w:val="16"/>
                <w:szCs w:val="16"/>
                <w:lang w:val="es-BO"/>
              </w:rPr>
            </w:pPr>
          </w:p>
        </w:tc>
      </w:tr>
      <w:tr w:rsidR="00165031" w:rsidRPr="003C0DD8" w14:paraId="0F6DEEC2" w14:textId="77777777" w:rsidTr="009D17D4">
        <w:trPr>
          <w:trHeight w:val="119"/>
          <w:jc w:val="center"/>
        </w:trPr>
        <w:tc>
          <w:tcPr>
            <w:tcW w:w="2743" w:type="dxa"/>
            <w:gridSpan w:val="12"/>
            <w:tcBorders>
              <w:left w:val="single" w:sz="12" w:space="0" w:color="244061" w:themeColor="accent1" w:themeShade="80"/>
            </w:tcBorders>
            <w:vAlign w:val="center"/>
          </w:tcPr>
          <w:p w14:paraId="2F8ADBD9" w14:textId="77777777" w:rsidR="0063372B" w:rsidRPr="003C0DD8" w:rsidRDefault="0063372B" w:rsidP="00487D19">
            <w:pPr>
              <w:rPr>
                <w:rFonts w:ascii="Arial" w:hAnsi="Arial" w:cs="Arial"/>
                <w:b/>
                <w:sz w:val="6"/>
                <w:szCs w:val="8"/>
                <w:lang w:val="es-BO"/>
              </w:rPr>
            </w:pPr>
          </w:p>
          <w:p w14:paraId="7D20D132" w14:textId="77777777" w:rsidR="0063372B" w:rsidRPr="003C0DD8" w:rsidRDefault="0063372B" w:rsidP="00487D19">
            <w:pPr>
              <w:rPr>
                <w:rFonts w:ascii="Arial" w:hAnsi="Arial" w:cs="Arial"/>
                <w:b/>
                <w:sz w:val="6"/>
                <w:szCs w:val="8"/>
                <w:lang w:val="es-BO"/>
              </w:rPr>
            </w:pPr>
          </w:p>
        </w:tc>
        <w:tc>
          <w:tcPr>
            <w:tcW w:w="305" w:type="dxa"/>
          </w:tcPr>
          <w:p w14:paraId="6F06624C" w14:textId="77777777" w:rsidR="0063372B" w:rsidRPr="003C0DD8" w:rsidRDefault="0063372B" w:rsidP="00487D19">
            <w:pPr>
              <w:rPr>
                <w:rFonts w:ascii="Arial" w:hAnsi="Arial" w:cs="Arial"/>
                <w:sz w:val="6"/>
                <w:szCs w:val="8"/>
                <w:lang w:val="es-BO"/>
              </w:rPr>
            </w:pPr>
          </w:p>
        </w:tc>
        <w:tc>
          <w:tcPr>
            <w:tcW w:w="305" w:type="dxa"/>
            <w:tcBorders>
              <w:top w:val="single" w:sz="4" w:space="0" w:color="auto"/>
              <w:left w:val="nil"/>
            </w:tcBorders>
          </w:tcPr>
          <w:p w14:paraId="62F5F69E" w14:textId="77777777" w:rsidR="0063372B" w:rsidRPr="003C0DD8" w:rsidRDefault="0063372B" w:rsidP="00487D19">
            <w:pPr>
              <w:rPr>
                <w:rFonts w:ascii="Arial" w:hAnsi="Arial" w:cs="Arial"/>
                <w:sz w:val="6"/>
                <w:szCs w:val="8"/>
                <w:lang w:val="es-BO"/>
              </w:rPr>
            </w:pPr>
          </w:p>
        </w:tc>
        <w:tc>
          <w:tcPr>
            <w:tcW w:w="305" w:type="dxa"/>
            <w:tcBorders>
              <w:top w:val="single" w:sz="4" w:space="0" w:color="auto"/>
            </w:tcBorders>
          </w:tcPr>
          <w:p w14:paraId="1102F2BA" w14:textId="77777777" w:rsidR="0063372B" w:rsidRPr="003C0DD8" w:rsidRDefault="0063372B" w:rsidP="00487D19">
            <w:pPr>
              <w:rPr>
                <w:rFonts w:ascii="Arial" w:hAnsi="Arial" w:cs="Arial"/>
                <w:sz w:val="6"/>
                <w:szCs w:val="8"/>
                <w:lang w:val="es-BO"/>
              </w:rPr>
            </w:pPr>
          </w:p>
        </w:tc>
        <w:tc>
          <w:tcPr>
            <w:tcW w:w="305" w:type="dxa"/>
            <w:gridSpan w:val="2"/>
            <w:tcBorders>
              <w:top w:val="single" w:sz="4" w:space="0" w:color="auto"/>
            </w:tcBorders>
          </w:tcPr>
          <w:p w14:paraId="39268F8E" w14:textId="77777777" w:rsidR="0063372B" w:rsidRPr="003C0DD8" w:rsidRDefault="0063372B" w:rsidP="00487D19">
            <w:pPr>
              <w:rPr>
                <w:rFonts w:ascii="Arial" w:hAnsi="Arial" w:cs="Arial"/>
                <w:sz w:val="6"/>
                <w:szCs w:val="8"/>
                <w:lang w:val="es-BO"/>
              </w:rPr>
            </w:pPr>
          </w:p>
        </w:tc>
        <w:tc>
          <w:tcPr>
            <w:tcW w:w="275" w:type="dxa"/>
            <w:tcBorders>
              <w:top w:val="single" w:sz="4" w:space="0" w:color="auto"/>
            </w:tcBorders>
          </w:tcPr>
          <w:p w14:paraId="175E0717" w14:textId="77777777" w:rsidR="0063372B" w:rsidRPr="003C0DD8" w:rsidRDefault="0063372B" w:rsidP="00487D19">
            <w:pPr>
              <w:rPr>
                <w:rFonts w:ascii="Arial" w:hAnsi="Arial" w:cs="Arial"/>
                <w:sz w:val="6"/>
                <w:szCs w:val="8"/>
                <w:lang w:val="es-BO"/>
              </w:rPr>
            </w:pPr>
          </w:p>
        </w:tc>
        <w:tc>
          <w:tcPr>
            <w:tcW w:w="305" w:type="dxa"/>
            <w:tcBorders>
              <w:top w:val="single" w:sz="4" w:space="0" w:color="auto"/>
            </w:tcBorders>
          </w:tcPr>
          <w:p w14:paraId="0D42C24B" w14:textId="77777777" w:rsidR="0063372B" w:rsidRPr="003C0DD8" w:rsidRDefault="0063372B" w:rsidP="00487D19">
            <w:pPr>
              <w:rPr>
                <w:rFonts w:ascii="Arial" w:hAnsi="Arial" w:cs="Arial"/>
                <w:sz w:val="6"/>
                <w:szCs w:val="8"/>
                <w:lang w:val="es-BO"/>
              </w:rPr>
            </w:pPr>
          </w:p>
        </w:tc>
        <w:tc>
          <w:tcPr>
            <w:tcW w:w="305" w:type="dxa"/>
          </w:tcPr>
          <w:p w14:paraId="55246EEB" w14:textId="77777777" w:rsidR="0063372B" w:rsidRPr="003C0DD8" w:rsidRDefault="0063372B" w:rsidP="00487D19">
            <w:pPr>
              <w:rPr>
                <w:rFonts w:ascii="Arial" w:hAnsi="Arial" w:cs="Arial"/>
                <w:sz w:val="6"/>
                <w:szCs w:val="8"/>
                <w:lang w:val="es-BO"/>
              </w:rPr>
            </w:pPr>
          </w:p>
        </w:tc>
        <w:tc>
          <w:tcPr>
            <w:tcW w:w="272" w:type="dxa"/>
            <w:tcBorders>
              <w:top w:val="single" w:sz="4" w:space="0" w:color="auto"/>
              <w:left w:val="nil"/>
            </w:tcBorders>
          </w:tcPr>
          <w:p w14:paraId="71C005A2" w14:textId="77777777" w:rsidR="0063372B" w:rsidRPr="003C0DD8" w:rsidRDefault="0063372B" w:rsidP="00487D19">
            <w:pPr>
              <w:rPr>
                <w:rFonts w:ascii="Arial" w:hAnsi="Arial" w:cs="Arial"/>
                <w:sz w:val="6"/>
                <w:szCs w:val="8"/>
                <w:lang w:val="es-BO"/>
              </w:rPr>
            </w:pPr>
          </w:p>
        </w:tc>
        <w:tc>
          <w:tcPr>
            <w:tcW w:w="257" w:type="dxa"/>
            <w:tcBorders>
              <w:top w:val="single" w:sz="4" w:space="0" w:color="auto"/>
            </w:tcBorders>
          </w:tcPr>
          <w:p w14:paraId="6EA51701" w14:textId="77777777" w:rsidR="0063372B" w:rsidRPr="003C0DD8" w:rsidRDefault="0063372B" w:rsidP="00487D19">
            <w:pPr>
              <w:rPr>
                <w:rFonts w:ascii="Arial" w:hAnsi="Arial" w:cs="Arial"/>
                <w:sz w:val="6"/>
                <w:szCs w:val="8"/>
                <w:lang w:val="es-BO"/>
              </w:rPr>
            </w:pPr>
          </w:p>
        </w:tc>
        <w:tc>
          <w:tcPr>
            <w:tcW w:w="257" w:type="dxa"/>
            <w:tcBorders>
              <w:top w:val="single" w:sz="4" w:space="0" w:color="auto"/>
            </w:tcBorders>
          </w:tcPr>
          <w:p w14:paraId="4E7064A5" w14:textId="77777777" w:rsidR="0063372B" w:rsidRPr="003C0DD8" w:rsidRDefault="0063372B" w:rsidP="00487D19">
            <w:pPr>
              <w:rPr>
                <w:rFonts w:ascii="Arial" w:hAnsi="Arial" w:cs="Arial"/>
                <w:sz w:val="6"/>
                <w:szCs w:val="8"/>
                <w:lang w:val="es-BO"/>
              </w:rPr>
            </w:pPr>
          </w:p>
        </w:tc>
        <w:tc>
          <w:tcPr>
            <w:tcW w:w="257" w:type="dxa"/>
            <w:tcBorders>
              <w:top w:val="single" w:sz="4" w:space="0" w:color="auto"/>
            </w:tcBorders>
          </w:tcPr>
          <w:p w14:paraId="48D1DB58" w14:textId="77777777" w:rsidR="0063372B" w:rsidRPr="003C0DD8" w:rsidRDefault="0063372B" w:rsidP="00487D19">
            <w:pPr>
              <w:rPr>
                <w:rFonts w:ascii="Arial" w:hAnsi="Arial" w:cs="Arial"/>
                <w:sz w:val="6"/>
                <w:szCs w:val="8"/>
                <w:lang w:val="es-BO"/>
              </w:rPr>
            </w:pPr>
          </w:p>
        </w:tc>
        <w:tc>
          <w:tcPr>
            <w:tcW w:w="257" w:type="dxa"/>
            <w:tcBorders>
              <w:top w:val="single" w:sz="4" w:space="0" w:color="auto"/>
            </w:tcBorders>
          </w:tcPr>
          <w:p w14:paraId="35D88ACC" w14:textId="77777777" w:rsidR="0063372B" w:rsidRPr="003C0DD8" w:rsidRDefault="0063372B" w:rsidP="00487D19">
            <w:pPr>
              <w:rPr>
                <w:rFonts w:ascii="Arial" w:hAnsi="Arial" w:cs="Arial"/>
                <w:sz w:val="6"/>
                <w:szCs w:val="8"/>
                <w:lang w:val="es-BO"/>
              </w:rPr>
            </w:pPr>
          </w:p>
        </w:tc>
        <w:tc>
          <w:tcPr>
            <w:tcW w:w="257" w:type="dxa"/>
          </w:tcPr>
          <w:p w14:paraId="4F51870E" w14:textId="77777777" w:rsidR="0063372B" w:rsidRPr="003C0DD8" w:rsidRDefault="0063372B" w:rsidP="00487D19">
            <w:pPr>
              <w:rPr>
                <w:rFonts w:ascii="Arial" w:hAnsi="Arial" w:cs="Arial"/>
                <w:sz w:val="6"/>
                <w:szCs w:val="8"/>
                <w:lang w:val="es-BO"/>
              </w:rPr>
            </w:pPr>
          </w:p>
        </w:tc>
        <w:tc>
          <w:tcPr>
            <w:tcW w:w="257" w:type="dxa"/>
            <w:tcBorders>
              <w:top w:val="single" w:sz="4" w:space="0" w:color="auto"/>
              <w:left w:val="nil"/>
            </w:tcBorders>
          </w:tcPr>
          <w:p w14:paraId="05B700DA" w14:textId="77777777" w:rsidR="0063372B" w:rsidRPr="003C0DD8" w:rsidRDefault="0063372B" w:rsidP="00487D19">
            <w:pPr>
              <w:rPr>
                <w:rFonts w:ascii="Arial" w:hAnsi="Arial" w:cs="Arial"/>
                <w:sz w:val="6"/>
                <w:szCs w:val="8"/>
                <w:lang w:val="es-BO"/>
              </w:rPr>
            </w:pPr>
          </w:p>
        </w:tc>
        <w:tc>
          <w:tcPr>
            <w:tcW w:w="272" w:type="dxa"/>
            <w:tcBorders>
              <w:top w:val="single" w:sz="4" w:space="0" w:color="auto"/>
            </w:tcBorders>
          </w:tcPr>
          <w:p w14:paraId="58A859B9" w14:textId="77777777" w:rsidR="0063372B" w:rsidRPr="003C0DD8" w:rsidRDefault="0063372B" w:rsidP="00487D19">
            <w:pPr>
              <w:rPr>
                <w:rFonts w:ascii="Arial" w:hAnsi="Arial" w:cs="Arial"/>
                <w:sz w:val="6"/>
                <w:szCs w:val="8"/>
                <w:lang w:val="es-BO"/>
              </w:rPr>
            </w:pPr>
          </w:p>
        </w:tc>
        <w:tc>
          <w:tcPr>
            <w:tcW w:w="305" w:type="dxa"/>
            <w:tcBorders>
              <w:top w:val="single" w:sz="4" w:space="0" w:color="auto"/>
            </w:tcBorders>
          </w:tcPr>
          <w:p w14:paraId="4D8706B1" w14:textId="77777777" w:rsidR="0063372B" w:rsidRPr="003C0DD8" w:rsidRDefault="0063372B" w:rsidP="00487D19">
            <w:pPr>
              <w:rPr>
                <w:rFonts w:ascii="Arial" w:hAnsi="Arial" w:cs="Arial"/>
                <w:sz w:val="6"/>
                <w:szCs w:val="8"/>
                <w:lang w:val="es-BO"/>
              </w:rPr>
            </w:pPr>
          </w:p>
        </w:tc>
        <w:tc>
          <w:tcPr>
            <w:tcW w:w="272" w:type="dxa"/>
            <w:tcBorders>
              <w:top w:val="single" w:sz="4" w:space="0" w:color="auto"/>
            </w:tcBorders>
          </w:tcPr>
          <w:p w14:paraId="50189123" w14:textId="77777777" w:rsidR="0063372B" w:rsidRPr="003C0DD8" w:rsidRDefault="0063372B" w:rsidP="00487D19">
            <w:pPr>
              <w:rPr>
                <w:rFonts w:ascii="Arial" w:hAnsi="Arial" w:cs="Arial"/>
                <w:sz w:val="6"/>
                <w:szCs w:val="8"/>
                <w:lang w:val="es-BO"/>
              </w:rPr>
            </w:pPr>
          </w:p>
        </w:tc>
        <w:tc>
          <w:tcPr>
            <w:tcW w:w="305" w:type="dxa"/>
            <w:tcBorders>
              <w:top w:val="single" w:sz="4" w:space="0" w:color="auto"/>
            </w:tcBorders>
          </w:tcPr>
          <w:p w14:paraId="5984C793" w14:textId="77777777" w:rsidR="0063372B" w:rsidRPr="003C0DD8" w:rsidRDefault="0063372B" w:rsidP="00487D19">
            <w:pPr>
              <w:rPr>
                <w:rFonts w:ascii="Arial" w:hAnsi="Arial" w:cs="Arial"/>
                <w:sz w:val="6"/>
                <w:szCs w:val="8"/>
                <w:lang w:val="es-BO"/>
              </w:rPr>
            </w:pPr>
          </w:p>
        </w:tc>
        <w:tc>
          <w:tcPr>
            <w:tcW w:w="257" w:type="dxa"/>
          </w:tcPr>
          <w:p w14:paraId="55E946C4" w14:textId="77777777" w:rsidR="0063372B" w:rsidRPr="003C0DD8" w:rsidRDefault="0063372B" w:rsidP="00487D19">
            <w:pPr>
              <w:rPr>
                <w:rFonts w:ascii="Arial" w:hAnsi="Arial" w:cs="Arial"/>
                <w:sz w:val="6"/>
                <w:szCs w:val="8"/>
                <w:lang w:val="es-BO"/>
              </w:rPr>
            </w:pPr>
          </w:p>
        </w:tc>
        <w:tc>
          <w:tcPr>
            <w:tcW w:w="271" w:type="dxa"/>
            <w:tcBorders>
              <w:top w:val="single" w:sz="4" w:space="0" w:color="auto"/>
              <w:left w:val="nil"/>
            </w:tcBorders>
          </w:tcPr>
          <w:p w14:paraId="714CAA69" w14:textId="77777777" w:rsidR="0063372B" w:rsidRPr="003C0DD8" w:rsidRDefault="0063372B" w:rsidP="00487D19">
            <w:pPr>
              <w:rPr>
                <w:rFonts w:ascii="Arial" w:hAnsi="Arial" w:cs="Arial"/>
                <w:sz w:val="6"/>
                <w:szCs w:val="8"/>
                <w:lang w:val="es-BO"/>
              </w:rPr>
            </w:pPr>
          </w:p>
        </w:tc>
        <w:tc>
          <w:tcPr>
            <w:tcW w:w="268" w:type="dxa"/>
            <w:tcBorders>
              <w:top w:val="single" w:sz="4" w:space="0" w:color="auto"/>
            </w:tcBorders>
          </w:tcPr>
          <w:p w14:paraId="25327CDA" w14:textId="77777777" w:rsidR="0063372B" w:rsidRPr="003C0DD8" w:rsidRDefault="0063372B" w:rsidP="00487D19">
            <w:pPr>
              <w:rPr>
                <w:rFonts w:ascii="Arial" w:hAnsi="Arial" w:cs="Arial"/>
                <w:sz w:val="6"/>
                <w:szCs w:val="8"/>
                <w:lang w:val="es-BO"/>
              </w:rPr>
            </w:pPr>
          </w:p>
        </w:tc>
        <w:tc>
          <w:tcPr>
            <w:tcW w:w="265" w:type="dxa"/>
            <w:tcBorders>
              <w:top w:val="single" w:sz="4" w:space="0" w:color="auto"/>
            </w:tcBorders>
          </w:tcPr>
          <w:p w14:paraId="1CEC70AB" w14:textId="77777777" w:rsidR="0063372B" w:rsidRPr="003C0DD8" w:rsidRDefault="0063372B" w:rsidP="00487D19">
            <w:pPr>
              <w:rPr>
                <w:rFonts w:ascii="Arial" w:hAnsi="Arial" w:cs="Arial"/>
                <w:sz w:val="6"/>
                <w:szCs w:val="8"/>
                <w:lang w:val="es-BO"/>
              </w:rPr>
            </w:pPr>
          </w:p>
        </w:tc>
        <w:tc>
          <w:tcPr>
            <w:tcW w:w="257" w:type="dxa"/>
            <w:tcBorders>
              <w:top w:val="single" w:sz="4" w:space="0" w:color="auto"/>
            </w:tcBorders>
          </w:tcPr>
          <w:p w14:paraId="35AB0FD0" w14:textId="77777777" w:rsidR="0063372B" w:rsidRPr="003C0DD8" w:rsidRDefault="0063372B" w:rsidP="00487D19">
            <w:pPr>
              <w:rPr>
                <w:rFonts w:ascii="Arial" w:hAnsi="Arial" w:cs="Arial"/>
                <w:sz w:val="6"/>
                <w:szCs w:val="8"/>
                <w:lang w:val="es-BO"/>
              </w:rPr>
            </w:pPr>
          </w:p>
        </w:tc>
        <w:tc>
          <w:tcPr>
            <w:tcW w:w="257" w:type="dxa"/>
            <w:tcBorders>
              <w:top w:val="single" w:sz="4" w:space="0" w:color="auto"/>
            </w:tcBorders>
          </w:tcPr>
          <w:p w14:paraId="7E8A612C" w14:textId="77777777" w:rsidR="0063372B" w:rsidRPr="003C0DD8" w:rsidRDefault="0063372B" w:rsidP="00487D19">
            <w:pPr>
              <w:rPr>
                <w:rFonts w:ascii="Arial" w:hAnsi="Arial" w:cs="Arial"/>
                <w:sz w:val="6"/>
                <w:szCs w:val="8"/>
                <w:lang w:val="es-BO"/>
              </w:rPr>
            </w:pPr>
          </w:p>
        </w:tc>
        <w:tc>
          <w:tcPr>
            <w:tcW w:w="257" w:type="dxa"/>
            <w:tcBorders>
              <w:top w:val="single" w:sz="4" w:space="0" w:color="auto"/>
            </w:tcBorders>
          </w:tcPr>
          <w:p w14:paraId="1DBEC12F" w14:textId="77777777" w:rsidR="0063372B" w:rsidRPr="003C0DD8" w:rsidRDefault="0063372B" w:rsidP="00487D19">
            <w:pPr>
              <w:rPr>
                <w:rFonts w:ascii="Arial" w:hAnsi="Arial" w:cs="Arial"/>
                <w:sz w:val="6"/>
                <w:szCs w:val="8"/>
                <w:lang w:val="es-BO"/>
              </w:rPr>
            </w:pPr>
          </w:p>
        </w:tc>
        <w:tc>
          <w:tcPr>
            <w:tcW w:w="257" w:type="dxa"/>
            <w:tcBorders>
              <w:right w:val="single" w:sz="12" w:space="0" w:color="244061" w:themeColor="accent1" w:themeShade="80"/>
            </w:tcBorders>
          </w:tcPr>
          <w:p w14:paraId="3A05E6A4" w14:textId="77777777" w:rsidR="0063372B" w:rsidRPr="003C0DD8" w:rsidRDefault="0063372B" w:rsidP="00487D19">
            <w:pPr>
              <w:rPr>
                <w:rFonts w:ascii="Arial" w:hAnsi="Arial" w:cs="Arial"/>
                <w:sz w:val="6"/>
                <w:szCs w:val="8"/>
                <w:lang w:val="es-BO"/>
              </w:rPr>
            </w:pPr>
          </w:p>
        </w:tc>
      </w:tr>
      <w:tr w:rsidR="00BE5296" w:rsidRPr="003C0DD8" w14:paraId="7A0838AF" w14:textId="77777777" w:rsidTr="009D17D4">
        <w:trPr>
          <w:jc w:val="center"/>
        </w:trPr>
        <w:tc>
          <w:tcPr>
            <w:tcW w:w="3048" w:type="dxa"/>
            <w:gridSpan w:val="13"/>
            <w:vMerge w:val="restart"/>
            <w:tcBorders>
              <w:left w:val="single" w:sz="12" w:space="0" w:color="244061" w:themeColor="accent1" w:themeShade="80"/>
            </w:tcBorders>
            <w:vAlign w:val="center"/>
          </w:tcPr>
          <w:p w14:paraId="076D3F67" w14:textId="77777777" w:rsidR="0063372B" w:rsidRPr="003C0DD8" w:rsidRDefault="0063372B" w:rsidP="00487D19">
            <w:pPr>
              <w:jc w:val="right"/>
              <w:rPr>
                <w:rFonts w:ascii="Arial" w:hAnsi="Arial" w:cs="Arial"/>
                <w:sz w:val="10"/>
                <w:szCs w:val="10"/>
                <w:lang w:val="es-BO"/>
              </w:rPr>
            </w:pPr>
            <w:r w:rsidRPr="003C0DD8">
              <w:rPr>
                <w:rFonts w:ascii="Arial" w:hAnsi="Arial" w:cs="Arial"/>
                <w:sz w:val="16"/>
                <w:szCs w:val="16"/>
                <w:lang w:val="es-BO"/>
              </w:rPr>
              <w:t>Responsable del Proceso de Contratación (RPC)</w:t>
            </w:r>
          </w:p>
        </w:tc>
        <w:tc>
          <w:tcPr>
            <w:tcW w:w="1495" w:type="dxa"/>
            <w:gridSpan w:val="6"/>
            <w:tcBorders>
              <w:bottom w:val="single" w:sz="4" w:space="0" w:color="auto"/>
            </w:tcBorders>
          </w:tcPr>
          <w:p w14:paraId="05260B5E" w14:textId="77777777" w:rsidR="0063372B" w:rsidRPr="003C0DD8" w:rsidRDefault="0063372B" w:rsidP="00487D19">
            <w:pPr>
              <w:jc w:val="center"/>
              <w:rPr>
                <w:rFonts w:ascii="Arial" w:hAnsi="Arial" w:cs="Arial"/>
                <w:sz w:val="10"/>
                <w:szCs w:val="10"/>
                <w:lang w:val="es-BO"/>
              </w:rPr>
            </w:pPr>
            <w:r w:rsidRPr="003C0DD8">
              <w:rPr>
                <w:i/>
                <w:sz w:val="10"/>
                <w:szCs w:val="8"/>
                <w:lang w:val="es-BO"/>
              </w:rPr>
              <w:t>Apellido</w:t>
            </w:r>
            <w:r w:rsidRPr="003C0DD8">
              <w:rPr>
                <w:i/>
                <w:sz w:val="10"/>
                <w:szCs w:val="10"/>
                <w:lang w:val="es-BO"/>
              </w:rPr>
              <w:t xml:space="preserve"> Paterno</w:t>
            </w:r>
          </w:p>
        </w:tc>
        <w:tc>
          <w:tcPr>
            <w:tcW w:w="305" w:type="dxa"/>
          </w:tcPr>
          <w:p w14:paraId="1F8ECA6D" w14:textId="77777777" w:rsidR="0063372B" w:rsidRPr="003C0DD8" w:rsidRDefault="0063372B" w:rsidP="00487D19">
            <w:pPr>
              <w:jc w:val="center"/>
              <w:rPr>
                <w:rFonts w:ascii="Arial" w:hAnsi="Arial" w:cs="Arial"/>
                <w:sz w:val="10"/>
                <w:szCs w:val="10"/>
                <w:lang w:val="es-BO"/>
              </w:rPr>
            </w:pPr>
          </w:p>
        </w:tc>
        <w:tc>
          <w:tcPr>
            <w:tcW w:w="1300" w:type="dxa"/>
            <w:gridSpan w:val="5"/>
            <w:tcBorders>
              <w:bottom w:val="single" w:sz="4" w:space="0" w:color="auto"/>
            </w:tcBorders>
          </w:tcPr>
          <w:p w14:paraId="43F870B1" w14:textId="77777777" w:rsidR="0063372B" w:rsidRPr="003C0DD8" w:rsidRDefault="0063372B" w:rsidP="00487D19">
            <w:pPr>
              <w:jc w:val="center"/>
              <w:rPr>
                <w:rFonts w:ascii="Arial" w:hAnsi="Arial" w:cs="Arial"/>
                <w:sz w:val="10"/>
                <w:szCs w:val="10"/>
                <w:lang w:val="es-BO"/>
              </w:rPr>
            </w:pPr>
            <w:r w:rsidRPr="003C0DD8">
              <w:rPr>
                <w:i/>
                <w:sz w:val="10"/>
                <w:szCs w:val="8"/>
                <w:lang w:val="es-BO"/>
              </w:rPr>
              <w:t>Apellido</w:t>
            </w:r>
            <w:r w:rsidRPr="003C0DD8">
              <w:rPr>
                <w:i/>
                <w:sz w:val="10"/>
                <w:szCs w:val="10"/>
                <w:lang w:val="es-BO"/>
              </w:rPr>
              <w:t xml:space="preserve"> Materno</w:t>
            </w:r>
          </w:p>
        </w:tc>
        <w:tc>
          <w:tcPr>
            <w:tcW w:w="257" w:type="dxa"/>
          </w:tcPr>
          <w:p w14:paraId="2D081FE0" w14:textId="77777777" w:rsidR="0063372B" w:rsidRPr="003C0DD8" w:rsidRDefault="0063372B" w:rsidP="00487D19">
            <w:pPr>
              <w:jc w:val="center"/>
              <w:rPr>
                <w:rFonts w:ascii="Arial" w:hAnsi="Arial" w:cs="Arial"/>
                <w:sz w:val="10"/>
                <w:szCs w:val="10"/>
                <w:lang w:val="es-BO"/>
              </w:rPr>
            </w:pPr>
          </w:p>
        </w:tc>
        <w:tc>
          <w:tcPr>
            <w:tcW w:w="1411" w:type="dxa"/>
            <w:gridSpan w:val="5"/>
            <w:tcBorders>
              <w:bottom w:val="single" w:sz="4" w:space="0" w:color="auto"/>
            </w:tcBorders>
          </w:tcPr>
          <w:p w14:paraId="2BBBAB98" w14:textId="77777777" w:rsidR="0063372B" w:rsidRPr="003C0DD8" w:rsidRDefault="0063372B" w:rsidP="00487D19">
            <w:pPr>
              <w:jc w:val="center"/>
              <w:rPr>
                <w:rFonts w:ascii="Arial" w:hAnsi="Arial" w:cs="Arial"/>
                <w:sz w:val="10"/>
                <w:szCs w:val="10"/>
                <w:lang w:val="es-BO"/>
              </w:rPr>
            </w:pPr>
            <w:r w:rsidRPr="003C0DD8">
              <w:rPr>
                <w:i/>
                <w:sz w:val="10"/>
                <w:szCs w:val="10"/>
                <w:lang w:val="es-BO"/>
              </w:rPr>
              <w:t>Nombre(s)</w:t>
            </w:r>
          </w:p>
        </w:tc>
        <w:tc>
          <w:tcPr>
            <w:tcW w:w="257" w:type="dxa"/>
          </w:tcPr>
          <w:p w14:paraId="59B2AA2D" w14:textId="77777777" w:rsidR="0063372B" w:rsidRPr="003C0DD8" w:rsidRDefault="0063372B" w:rsidP="00487D19">
            <w:pPr>
              <w:jc w:val="center"/>
              <w:rPr>
                <w:rFonts w:ascii="Arial" w:hAnsi="Arial" w:cs="Arial"/>
                <w:sz w:val="10"/>
                <w:szCs w:val="10"/>
                <w:lang w:val="es-BO"/>
              </w:rPr>
            </w:pPr>
          </w:p>
        </w:tc>
        <w:tc>
          <w:tcPr>
            <w:tcW w:w="1575" w:type="dxa"/>
            <w:gridSpan w:val="6"/>
            <w:tcBorders>
              <w:bottom w:val="single" w:sz="4" w:space="0" w:color="auto"/>
            </w:tcBorders>
          </w:tcPr>
          <w:p w14:paraId="363776E3" w14:textId="77777777" w:rsidR="0063372B" w:rsidRPr="003C0DD8" w:rsidRDefault="0063372B" w:rsidP="00487D19">
            <w:pPr>
              <w:jc w:val="center"/>
              <w:rPr>
                <w:rFonts w:ascii="Arial" w:hAnsi="Arial" w:cs="Arial"/>
                <w:sz w:val="10"/>
                <w:szCs w:val="10"/>
                <w:lang w:val="es-BO"/>
              </w:rPr>
            </w:pPr>
            <w:r w:rsidRPr="003C0DD8">
              <w:rPr>
                <w:i/>
                <w:sz w:val="10"/>
                <w:szCs w:val="10"/>
                <w:lang w:val="es-BO"/>
              </w:rPr>
              <w:t>Cargo</w:t>
            </w:r>
          </w:p>
        </w:tc>
        <w:tc>
          <w:tcPr>
            <w:tcW w:w="257" w:type="dxa"/>
            <w:tcBorders>
              <w:right w:val="single" w:sz="12" w:space="0" w:color="244061" w:themeColor="accent1" w:themeShade="80"/>
            </w:tcBorders>
          </w:tcPr>
          <w:p w14:paraId="08D8A395" w14:textId="77777777" w:rsidR="0063372B" w:rsidRPr="003C0DD8" w:rsidRDefault="0063372B" w:rsidP="00487D19">
            <w:pPr>
              <w:rPr>
                <w:rFonts w:ascii="Arial" w:hAnsi="Arial" w:cs="Arial"/>
                <w:sz w:val="10"/>
                <w:szCs w:val="10"/>
                <w:lang w:val="es-BO"/>
              </w:rPr>
            </w:pPr>
          </w:p>
        </w:tc>
      </w:tr>
      <w:tr w:rsidR="00165031" w:rsidRPr="003C0DD8" w14:paraId="1F0A4E64" w14:textId="77777777" w:rsidTr="001D1C07">
        <w:trPr>
          <w:trHeight w:val="399"/>
          <w:jc w:val="center"/>
        </w:trPr>
        <w:tc>
          <w:tcPr>
            <w:tcW w:w="3048" w:type="dxa"/>
            <w:gridSpan w:val="13"/>
            <w:vMerge/>
            <w:tcBorders>
              <w:left w:val="single" w:sz="12" w:space="0" w:color="244061" w:themeColor="accent1" w:themeShade="80"/>
            </w:tcBorders>
            <w:vAlign w:val="center"/>
          </w:tcPr>
          <w:p w14:paraId="28737C33" w14:textId="77777777" w:rsidR="0063372B" w:rsidRPr="003C0DD8" w:rsidRDefault="0063372B" w:rsidP="00487D19">
            <w:pPr>
              <w:rPr>
                <w:rFonts w:ascii="Arial" w:hAnsi="Arial" w:cs="Arial"/>
                <w:sz w:val="16"/>
                <w:szCs w:val="16"/>
                <w:lang w:val="es-BO"/>
              </w:rPr>
            </w:pPr>
          </w:p>
        </w:tc>
        <w:tc>
          <w:tcPr>
            <w:tcW w:w="1495"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1707648" w14:textId="1EA0C2F7" w:rsidR="0063372B" w:rsidRPr="003C0DD8" w:rsidRDefault="00E94C89" w:rsidP="00E94C89">
            <w:pPr>
              <w:jc w:val="center"/>
              <w:rPr>
                <w:rFonts w:ascii="Arial" w:hAnsi="Arial" w:cs="Arial"/>
                <w:sz w:val="16"/>
                <w:szCs w:val="16"/>
                <w:lang w:val="es-BO"/>
              </w:rPr>
            </w:pPr>
            <w:r>
              <w:rPr>
                <w:rFonts w:ascii="Arial" w:hAnsi="Arial" w:cs="Arial"/>
                <w:sz w:val="16"/>
                <w:szCs w:val="16"/>
                <w:lang w:val="es-BO"/>
              </w:rPr>
              <w:t>Terrazas</w:t>
            </w:r>
          </w:p>
        </w:tc>
        <w:tc>
          <w:tcPr>
            <w:tcW w:w="305" w:type="dxa"/>
            <w:tcBorders>
              <w:left w:val="single" w:sz="4" w:space="0" w:color="auto"/>
              <w:right w:val="single" w:sz="4" w:space="0" w:color="auto"/>
            </w:tcBorders>
            <w:vAlign w:val="center"/>
          </w:tcPr>
          <w:p w14:paraId="0276AC7C" w14:textId="77777777" w:rsidR="0063372B" w:rsidRPr="003C0DD8" w:rsidRDefault="0063372B" w:rsidP="00E94C89">
            <w:pPr>
              <w:jc w:val="center"/>
              <w:rPr>
                <w:rFonts w:ascii="Arial" w:hAnsi="Arial" w:cs="Arial"/>
                <w:sz w:val="16"/>
                <w:szCs w:val="16"/>
                <w:lang w:val="es-BO"/>
              </w:rPr>
            </w:pPr>
          </w:p>
        </w:tc>
        <w:tc>
          <w:tcPr>
            <w:tcW w:w="1300"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DC3BC22" w14:textId="7FB106AF" w:rsidR="0063372B" w:rsidRPr="003C0DD8" w:rsidRDefault="00E94C89" w:rsidP="00E94C89">
            <w:pPr>
              <w:jc w:val="center"/>
              <w:rPr>
                <w:rFonts w:ascii="Arial" w:hAnsi="Arial" w:cs="Arial"/>
                <w:sz w:val="16"/>
                <w:szCs w:val="16"/>
                <w:lang w:val="es-BO"/>
              </w:rPr>
            </w:pPr>
            <w:r>
              <w:rPr>
                <w:rFonts w:ascii="Arial" w:hAnsi="Arial" w:cs="Arial"/>
                <w:sz w:val="16"/>
                <w:szCs w:val="16"/>
                <w:lang w:val="es-BO"/>
              </w:rPr>
              <w:t>Galatoire</w:t>
            </w:r>
          </w:p>
        </w:tc>
        <w:tc>
          <w:tcPr>
            <w:tcW w:w="257" w:type="dxa"/>
            <w:tcBorders>
              <w:left w:val="single" w:sz="4" w:space="0" w:color="auto"/>
              <w:right w:val="single" w:sz="4" w:space="0" w:color="auto"/>
            </w:tcBorders>
            <w:vAlign w:val="center"/>
          </w:tcPr>
          <w:p w14:paraId="791528D6" w14:textId="77777777" w:rsidR="0063372B" w:rsidRPr="003C0DD8" w:rsidRDefault="0063372B" w:rsidP="00E94C89">
            <w:pPr>
              <w:jc w:val="center"/>
              <w:rPr>
                <w:rFonts w:ascii="Arial" w:hAnsi="Arial" w:cs="Arial"/>
                <w:sz w:val="16"/>
                <w:szCs w:val="16"/>
                <w:lang w:val="es-BO"/>
              </w:rPr>
            </w:pPr>
          </w:p>
        </w:tc>
        <w:tc>
          <w:tcPr>
            <w:tcW w:w="1411"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BCC8B56" w14:textId="3868D771" w:rsidR="0063372B" w:rsidRPr="003C0DD8" w:rsidRDefault="00E94C89" w:rsidP="00E94C89">
            <w:pPr>
              <w:jc w:val="center"/>
              <w:rPr>
                <w:rFonts w:ascii="Arial" w:hAnsi="Arial" w:cs="Arial"/>
                <w:sz w:val="16"/>
                <w:szCs w:val="16"/>
                <w:lang w:val="es-BO"/>
              </w:rPr>
            </w:pPr>
            <w:r>
              <w:rPr>
                <w:rFonts w:ascii="Arial" w:hAnsi="Arial" w:cs="Arial"/>
                <w:sz w:val="16"/>
                <w:szCs w:val="16"/>
                <w:lang w:val="es-BO"/>
              </w:rPr>
              <w:t>Jasmi Esther</w:t>
            </w:r>
          </w:p>
        </w:tc>
        <w:tc>
          <w:tcPr>
            <w:tcW w:w="257" w:type="dxa"/>
            <w:tcBorders>
              <w:left w:val="single" w:sz="4" w:space="0" w:color="auto"/>
              <w:right w:val="single" w:sz="4" w:space="0" w:color="auto"/>
            </w:tcBorders>
            <w:vAlign w:val="center"/>
          </w:tcPr>
          <w:p w14:paraId="310A23CE" w14:textId="77777777" w:rsidR="0063372B" w:rsidRPr="003C0DD8" w:rsidRDefault="0063372B" w:rsidP="00E94C89">
            <w:pPr>
              <w:jc w:val="center"/>
              <w:rPr>
                <w:rFonts w:ascii="Arial" w:hAnsi="Arial" w:cs="Arial"/>
                <w:sz w:val="16"/>
                <w:szCs w:val="16"/>
                <w:lang w:val="es-BO"/>
              </w:rPr>
            </w:pPr>
          </w:p>
        </w:tc>
        <w:tc>
          <w:tcPr>
            <w:tcW w:w="1575"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0C6D33" w14:textId="2989B5F2" w:rsidR="0063372B" w:rsidRPr="003C0DD8" w:rsidRDefault="00E94C89" w:rsidP="00E94C89">
            <w:pPr>
              <w:jc w:val="center"/>
              <w:rPr>
                <w:rFonts w:ascii="Arial" w:hAnsi="Arial" w:cs="Arial"/>
                <w:sz w:val="16"/>
                <w:szCs w:val="16"/>
                <w:lang w:val="es-BO"/>
              </w:rPr>
            </w:pPr>
            <w:r>
              <w:rPr>
                <w:rFonts w:ascii="Arial" w:hAnsi="Arial" w:cs="Arial"/>
                <w:sz w:val="16"/>
                <w:szCs w:val="16"/>
                <w:lang w:val="es-BO"/>
              </w:rPr>
              <w:t>Director General de Operaciones</w:t>
            </w:r>
          </w:p>
        </w:tc>
        <w:tc>
          <w:tcPr>
            <w:tcW w:w="257" w:type="dxa"/>
            <w:tcBorders>
              <w:left w:val="single" w:sz="4" w:space="0" w:color="auto"/>
              <w:right w:val="single" w:sz="12" w:space="0" w:color="244061" w:themeColor="accent1" w:themeShade="80"/>
            </w:tcBorders>
          </w:tcPr>
          <w:p w14:paraId="10C635CA" w14:textId="77777777" w:rsidR="0063372B" w:rsidRPr="003C0DD8" w:rsidRDefault="0063372B" w:rsidP="00487D19">
            <w:pPr>
              <w:rPr>
                <w:rFonts w:ascii="Arial" w:hAnsi="Arial" w:cs="Arial"/>
                <w:sz w:val="16"/>
                <w:szCs w:val="16"/>
                <w:lang w:val="es-BO"/>
              </w:rPr>
            </w:pPr>
          </w:p>
        </w:tc>
      </w:tr>
      <w:tr w:rsidR="00165031" w:rsidRPr="003C0DD8" w14:paraId="36E4867A" w14:textId="77777777" w:rsidTr="009D17D4">
        <w:trPr>
          <w:jc w:val="center"/>
        </w:trPr>
        <w:tc>
          <w:tcPr>
            <w:tcW w:w="1836" w:type="dxa"/>
            <w:gridSpan w:val="8"/>
            <w:tcBorders>
              <w:left w:val="single" w:sz="12" w:space="0" w:color="244061" w:themeColor="accent1" w:themeShade="80"/>
            </w:tcBorders>
            <w:vAlign w:val="center"/>
          </w:tcPr>
          <w:p w14:paraId="696E1B28" w14:textId="77777777" w:rsidR="0063372B" w:rsidRPr="003C0DD8" w:rsidRDefault="0063372B" w:rsidP="00487D19">
            <w:pPr>
              <w:jc w:val="right"/>
              <w:rPr>
                <w:rFonts w:ascii="Arial" w:hAnsi="Arial" w:cs="Arial"/>
                <w:b/>
                <w:sz w:val="10"/>
                <w:szCs w:val="8"/>
                <w:lang w:val="es-BO"/>
              </w:rPr>
            </w:pPr>
          </w:p>
        </w:tc>
        <w:tc>
          <w:tcPr>
            <w:tcW w:w="323" w:type="dxa"/>
          </w:tcPr>
          <w:p w14:paraId="4014BCA6" w14:textId="77777777" w:rsidR="0063372B" w:rsidRPr="003C0DD8" w:rsidRDefault="0063372B" w:rsidP="00487D19">
            <w:pPr>
              <w:rPr>
                <w:rFonts w:ascii="Arial" w:hAnsi="Arial" w:cs="Arial"/>
                <w:sz w:val="10"/>
                <w:szCs w:val="8"/>
                <w:lang w:val="es-BO"/>
              </w:rPr>
            </w:pPr>
          </w:p>
        </w:tc>
        <w:tc>
          <w:tcPr>
            <w:tcW w:w="305" w:type="dxa"/>
          </w:tcPr>
          <w:p w14:paraId="76961474" w14:textId="77777777" w:rsidR="0063372B" w:rsidRPr="003C0DD8" w:rsidRDefault="0063372B" w:rsidP="00487D19">
            <w:pPr>
              <w:rPr>
                <w:rFonts w:ascii="Arial" w:hAnsi="Arial" w:cs="Arial"/>
                <w:sz w:val="10"/>
                <w:szCs w:val="8"/>
                <w:lang w:val="es-BO"/>
              </w:rPr>
            </w:pPr>
          </w:p>
        </w:tc>
        <w:tc>
          <w:tcPr>
            <w:tcW w:w="279" w:type="dxa"/>
            <w:gridSpan w:val="2"/>
          </w:tcPr>
          <w:p w14:paraId="769B9269" w14:textId="77777777" w:rsidR="0063372B" w:rsidRPr="003C0DD8" w:rsidRDefault="0063372B" w:rsidP="00487D19">
            <w:pPr>
              <w:rPr>
                <w:rFonts w:ascii="Arial" w:hAnsi="Arial" w:cs="Arial"/>
                <w:sz w:val="10"/>
                <w:szCs w:val="8"/>
                <w:lang w:val="es-BO"/>
              </w:rPr>
            </w:pPr>
          </w:p>
        </w:tc>
        <w:tc>
          <w:tcPr>
            <w:tcW w:w="305" w:type="dxa"/>
          </w:tcPr>
          <w:p w14:paraId="494CB21E" w14:textId="77777777" w:rsidR="0063372B" w:rsidRPr="003C0DD8" w:rsidRDefault="0063372B" w:rsidP="00487D19">
            <w:pPr>
              <w:rPr>
                <w:rFonts w:ascii="Arial" w:hAnsi="Arial" w:cs="Arial"/>
                <w:sz w:val="10"/>
                <w:szCs w:val="8"/>
                <w:lang w:val="es-BO"/>
              </w:rPr>
            </w:pPr>
          </w:p>
        </w:tc>
        <w:tc>
          <w:tcPr>
            <w:tcW w:w="1495" w:type="dxa"/>
            <w:gridSpan w:val="6"/>
            <w:tcBorders>
              <w:bottom w:val="single" w:sz="4" w:space="0" w:color="auto"/>
            </w:tcBorders>
          </w:tcPr>
          <w:p w14:paraId="1E59F900" w14:textId="77777777" w:rsidR="0063372B" w:rsidRPr="003C0DD8" w:rsidRDefault="0063372B" w:rsidP="00487D19">
            <w:pPr>
              <w:jc w:val="center"/>
              <w:rPr>
                <w:rFonts w:ascii="Arial" w:hAnsi="Arial" w:cs="Arial"/>
                <w:sz w:val="10"/>
                <w:szCs w:val="8"/>
                <w:lang w:val="es-BO"/>
              </w:rPr>
            </w:pPr>
            <w:r w:rsidRPr="003C0DD8">
              <w:rPr>
                <w:i/>
                <w:sz w:val="10"/>
                <w:szCs w:val="8"/>
                <w:lang w:val="es-BO"/>
              </w:rPr>
              <w:t>Apellido Paterno</w:t>
            </w:r>
          </w:p>
        </w:tc>
        <w:tc>
          <w:tcPr>
            <w:tcW w:w="305" w:type="dxa"/>
          </w:tcPr>
          <w:p w14:paraId="7CB22F24" w14:textId="77777777" w:rsidR="0063372B" w:rsidRPr="003C0DD8" w:rsidRDefault="0063372B" w:rsidP="00487D19">
            <w:pPr>
              <w:jc w:val="center"/>
              <w:rPr>
                <w:rFonts w:ascii="Arial" w:hAnsi="Arial" w:cs="Arial"/>
                <w:sz w:val="10"/>
                <w:szCs w:val="8"/>
                <w:lang w:val="es-BO"/>
              </w:rPr>
            </w:pPr>
          </w:p>
        </w:tc>
        <w:tc>
          <w:tcPr>
            <w:tcW w:w="1300" w:type="dxa"/>
            <w:gridSpan w:val="5"/>
            <w:tcBorders>
              <w:bottom w:val="single" w:sz="4" w:space="0" w:color="auto"/>
            </w:tcBorders>
          </w:tcPr>
          <w:p w14:paraId="5AC7767B" w14:textId="77777777" w:rsidR="0063372B" w:rsidRPr="003C0DD8" w:rsidRDefault="0063372B" w:rsidP="00487D19">
            <w:pPr>
              <w:jc w:val="center"/>
              <w:rPr>
                <w:rFonts w:ascii="Arial" w:hAnsi="Arial" w:cs="Arial"/>
                <w:sz w:val="10"/>
                <w:szCs w:val="8"/>
                <w:lang w:val="es-BO"/>
              </w:rPr>
            </w:pPr>
            <w:r w:rsidRPr="003C0DD8">
              <w:rPr>
                <w:i/>
                <w:sz w:val="10"/>
                <w:szCs w:val="8"/>
                <w:lang w:val="es-BO"/>
              </w:rPr>
              <w:t>Apellido Materno</w:t>
            </w:r>
          </w:p>
        </w:tc>
        <w:tc>
          <w:tcPr>
            <w:tcW w:w="257" w:type="dxa"/>
          </w:tcPr>
          <w:p w14:paraId="31193702" w14:textId="77777777" w:rsidR="0063372B" w:rsidRPr="003C0DD8" w:rsidRDefault="0063372B" w:rsidP="00487D19">
            <w:pPr>
              <w:jc w:val="center"/>
              <w:rPr>
                <w:rFonts w:ascii="Arial" w:hAnsi="Arial" w:cs="Arial"/>
                <w:sz w:val="10"/>
                <w:szCs w:val="8"/>
                <w:lang w:val="es-BO"/>
              </w:rPr>
            </w:pPr>
          </w:p>
        </w:tc>
        <w:tc>
          <w:tcPr>
            <w:tcW w:w="1411" w:type="dxa"/>
            <w:gridSpan w:val="5"/>
            <w:tcBorders>
              <w:bottom w:val="single" w:sz="4" w:space="0" w:color="auto"/>
            </w:tcBorders>
          </w:tcPr>
          <w:p w14:paraId="2F6017E7" w14:textId="77777777" w:rsidR="0063372B" w:rsidRPr="003C0DD8" w:rsidRDefault="0063372B" w:rsidP="00487D19">
            <w:pPr>
              <w:jc w:val="center"/>
              <w:rPr>
                <w:rFonts w:ascii="Arial" w:hAnsi="Arial" w:cs="Arial"/>
                <w:sz w:val="10"/>
                <w:szCs w:val="8"/>
                <w:lang w:val="es-BO"/>
              </w:rPr>
            </w:pPr>
            <w:r w:rsidRPr="003C0DD8">
              <w:rPr>
                <w:i/>
                <w:sz w:val="10"/>
                <w:szCs w:val="8"/>
                <w:lang w:val="es-BO"/>
              </w:rPr>
              <w:t>Nombre(s)</w:t>
            </w:r>
          </w:p>
        </w:tc>
        <w:tc>
          <w:tcPr>
            <w:tcW w:w="257" w:type="dxa"/>
          </w:tcPr>
          <w:p w14:paraId="1481BA09" w14:textId="77777777" w:rsidR="0063372B" w:rsidRPr="003C0DD8" w:rsidRDefault="0063372B" w:rsidP="00487D19">
            <w:pPr>
              <w:jc w:val="center"/>
              <w:rPr>
                <w:rFonts w:ascii="Arial" w:hAnsi="Arial" w:cs="Arial"/>
                <w:sz w:val="10"/>
                <w:szCs w:val="8"/>
                <w:lang w:val="es-BO"/>
              </w:rPr>
            </w:pPr>
          </w:p>
        </w:tc>
        <w:tc>
          <w:tcPr>
            <w:tcW w:w="1575" w:type="dxa"/>
            <w:gridSpan w:val="6"/>
            <w:tcBorders>
              <w:bottom w:val="single" w:sz="4" w:space="0" w:color="auto"/>
            </w:tcBorders>
          </w:tcPr>
          <w:p w14:paraId="4FCA98D3" w14:textId="77777777" w:rsidR="0063372B" w:rsidRPr="003C0DD8" w:rsidRDefault="0063372B" w:rsidP="00487D19">
            <w:pPr>
              <w:jc w:val="center"/>
              <w:rPr>
                <w:rFonts w:ascii="Arial" w:hAnsi="Arial" w:cs="Arial"/>
                <w:sz w:val="10"/>
                <w:szCs w:val="8"/>
                <w:lang w:val="es-BO"/>
              </w:rPr>
            </w:pPr>
            <w:r w:rsidRPr="003C0DD8">
              <w:rPr>
                <w:i/>
                <w:sz w:val="10"/>
                <w:szCs w:val="8"/>
                <w:lang w:val="es-BO"/>
              </w:rPr>
              <w:t>Cargo</w:t>
            </w:r>
          </w:p>
        </w:tc>
        <w:tc>
          <w:tcPr>
            <w:tcW w:w="257" w:type="dxa"/>
            <w:tcBorders>
              <w:right w:val="single" w:sz="12" w:space="0" w:color="244061" w:themeColor="accent1" w:themeShade="80"/>
            </w:tcBorders>
          </w:tcPr>
          <w:p w14:paraId="2A55C147" w14:textId="77777777" w:rsidR="0063372B" w:rsidRPr="003C0DD8" w:rsidRDefault="0063372B" w:rsidP="00487D19">
            <w:pPr>
              <w:rPr>
                <w:rFonts w:ascii="Arial" w:hAnsi="Arial" w:cs="Arial"/>
                <w:sz w:val="10"/>
                <w:szCs w:val="8"/>
                <w:lang w:val="es-BO"/>
              </w:rPr>
            </w:pPr>
          </w:p>
        </w:tc>
      </w:tr>
      <w:tr w:rsidR="00165031" w:rsidRPr="003C0DD8" w14:paraId="4C69F6A1" w14:textId="77777777" w:rsidTr="001D1C07">
        <w:trPr>
          <w:trHeight w:val="435"/>
          <w:jc w:val="center"/>
        </w:trPr>
        <w:tc>
          <w:tcPr>
            <w:tcW w:w="3048" w:type="dxa"/>
            <w:gridSpan w:val="13"/>
            <w:tcBorders>
              <w:left w:val="single" w:sz="12" w:space="0" w:color="244061" w:themeColor="accent1" w:themeShade="80"/>
              <w:right w:val="single" w:sz="4" w:space="0" w:color="auto"/>
            </w:tcBorders>
            <w:vAlign w:val="center"/>
          </w:tcPr>
          <w:p w14:paraId="7807CD4F" w14:textId="77777777" w:rsidR="0063372B" w:rsidRPr="003C0DD8" w:rsidRDefault="0063372B" w:rsidP="00487D19">
            <w:pPr>
              <w:jc w:val="right"/>
              <w:rPr>
                <w:rFonts w:ascii="Arial" w:hAnsi="Arial" w:cs="Arial"/>
                <w:sz w:val="16"/>
                <w:szCs w:val="16"/>
                <w:lang w:val="es-BO"/>
              </w:rPr>
            </w:pPr>
            <w:r w:rsidRPr="003C0DD8">
              <w:rPr>
                <w:rFonts w:ascii="Arial" w:hAnsi="Arial" w:cs="Arial"/>
                <w:sz w:val="16"/>
                <w:szCs w:val="16"/>
                <w:lang w:val="es-BO"/>
              </w:rPr>
              <w:t>Encargado de atender consultas</w:t>
            </w:r>
          </w:p>
        </w:tc>
        <w:tc>
          <w:tcPr>
            <w:tcW w:w="1495"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E5C4B7B" w14:textId="412BB07C" w:rsidR="0063372B" w:rsidRPr="003C0DD8" w:rsidRDefault="00F6590C" w:rsidP="00F6590C">
            <w:pPr>
              <w:jc w:val="center"/>
              <w:rPr>
                <w:rFonts w:ascii="Arial" w:hAnsi="Arial" w:cs="Arial"/>
                <w:sz w:val="16"/>
                <w:szCs w:val="16"/>
                <w:lang w:val="es-BO"/>
              </w:rPr>
            </w:pPr>
            <w:r>
              <w:rPr>
                <w:rFonts w:ascii="Arial" w:hAnsi="Arial" w:cs="Arial"/>
                <w:sz w:val="16"/>
                <w:szCs w:val="16"/>
                <w:lang w:val="es-BO"/>
              </w:rPr>
              <w:t>Loayza</w:t>
            </w:r>
          </w:p>
        </w:tc>
        <w:tc>
          <w:tcPr>
            <w:tcW w:w="305" w:type="dxa"/>
            <w:tcBorders>
              <w:left w:val="single" w:sz="4" w:space="0" w:color="auto"/>
              <w:right w:val="single" w:sz="4" w:space="0" w:color="auto"/>
            </w:tcBorders>
            <w:vAlign w:val="center"/>
          </w:tcPr>
          <w:p w14:paraId="15C88A39" w14:textId="77777777" w:rsidR="0063372B" w:rsidRPr="003C0DD8" w:rsidRDefault="0063372B" w:rsidP="00F6590C">
            <w:pPr>
              <w:jc w:val="center"/>
              <w:rPr>
                <w:rFonts w:ascii="Arial" w:hAnsi="Arial" w:cs="Arial"/>
                <w:sz w:val="16"/>
                <w:szCs w:val="16"/>
                <w:lang w:val="es-BO"/>
              </w:rPr>
            </w:pPr>
          </w:p>
        </w:tc>
        <w:tc>
          <w:tcPr>
            <w:tcW w:w="1300"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96B6CB2" w14:textId="0F9C9345" w:rsidR="0063372B" w:rsidRPr="003C0DD8" w:rsidRDefault="00F6590C" w:rsidP="00F6590C">
            <w:pPr>
              <w:jc w:val="center"/>
              <w:rPr>
                <w:rFonts w:ascii="Arial" w:hAnsi="Arial" w:cs="Arial"/>
                <w:sz w:val="16"/>
                <w:szCs w:val="16"/>
                <w:lang w:val="es-BO"/>
              </w:rPr>
            </w:pPr>
            <w:r>
              <w:rPr>
                <w:rFonts w:ascii="Arial" w:hAnsi="Arial" w:cs="Arial"/>
                <w:sz w:val="16"/>
                <w:szCs w:val="16"/>
                <w:lang w:val="es-BO"/>
              </w:rPr>
              <w:t>Moya</w:t>
            </w:r>
          </w:p>
        </w:tc>
        <w:tc>
          <w:tcPr>
            <w:tcW w:w="257" w:type="dxa"/>
            <w:tcBorders>
              <w:left w:val="single" w:sz="4" w:space="0" w:color="auto"/>
              <w:right w:val="single" w:sz="4" w:space="0" w:color="auto"/>
            </w:tcBorders>
            <w:vAlign w:val="center"/>
          </w:tcPr>
          <w:p w14:paraId="3935C726" w14:textId="77777777" w:rsidR="0063372B" w:rsidRPr="003C0DD8" w:rsidRDefault="0063372B" w:rsidP="00F6590C">
            <w:pPr>
              <w:jc w:val="center"/>
              <w:rPr>
                <w:rFonts w:ascii="Arial" w:hAnsi="Arial" w:cs="Arial"/>
                <w:sz w:val="16"/>
                <w:szCs w:val="16"/>
                <w:lang w:val="es-BO"/>
              </w:rPr>
            </w:pPr>
          </w:p>
        </w:tc>
        <w:tc>
          <w:tcPr>
            <w:tcW w:w="1411"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F25D884" w14:textId="5B02E975" w:rsidR="0063372B" w:rsidRPr="003C0DD8" w:rsidRDefault="00F6590C" w:rsidP="00F6590C">
            <w:pPr>
              <w:jc w:val="center"/>
              <w:rPr>
                <w:rFonts w:ascii="Arial" w:hAnsi="Arial" w:cs="Arial"/>
                <w:sz w:val="16"/>
                <w:szCs w:val="16"/>
                <w:lang w:val="es-BO"/>
              </w:rPr>
            </w:pPr>
            <w:r>
              <w:rPr>
                <w:rFonts w:ascii="Arial" w:hAnsi="Arial" w:cs="Arial"/>
                <w:sz w:val="16"/>
                <w:szCs w:val="16"/>
                <w:lang w:val="es-BO"/>
              </w:rPr>
              <w:t>Erlan Fernando</w:t>
            </w:r>
          </w:p>
        </w:tc>
        <w:tc>
          <w:tcPr>
            <w:tcW w:w="257" w:type="dxa"/>
            <w:tcBorders>
              <w:left w:val="single" w:sz="4" w:space="0" w:color="auto"/>
              <w:right w:val="single" w:sz="4" w:space="0" w:color="auto"/>
            </w:tcBorders>
            <w:vAlign w:val="center"/>
          </w:tcPr>
          <w:p w14:paraId="49F02661" w14:textId="77777777" w:rsidR="0063372B" w:rsidRPr="003C0DD8" w:rsidRDefault="0063372B" w:rsidP="00F6590C">
            <w:pPr>
              <w:jc w:val="center"/>
              <w:rPr>
                <w:rFonts w:ascii="Arial" w:hAnsi="Arial" w:cs="Arial"/>
                <w:sz w:val="16"/>
                <w:szCs w:val="16"/>
                <w:lang w:val="es-BO"/>
              </w:rPr>
            </w:pPr>
          </w:p>
        </w:tc>
        <w:tc>
          <w:tcPr>
            <w:tcW w:w="1575"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FD3CB2" w14:textId="13D08284" w:rsidR="0063372B" w:rsidRPr="003C0DD8" w:rsidRDefault="00F6590C" w:rsidP="00F6590C">
            <w:pPr>
              <w:jc w:val="center"/>
              <w:rPr>
                <w:rFonts w:ascii="Arial" w:hAnsi="Arial" w:cs="Arial"/>
                <w:sz w:val="16"/>
                <w:szCs w:val="16"/>
                <w:lang w:val="es-BO"/>
              </w:rPr>
            </w:pPr>
            <w:r>
              <w:rPr>
                <w:rFonts w:ascii="Arial" w:hAnsi="Arial" w:cs="Arial"/>
                <w:sz w:val="16"/>
                <w:szCs w:val="16"/>
                <w:lang w:val="es-BO"/>
              </w:rPr>
              <w:t>Analista de Activos Fijos VII a.i.</w:t>
            </w:r>
          </w:p>
        </w:tc>
        <w:tc>
          <w:tcPr>
            <w:tcW w:w="257" w:type="dxa"/>
            <w:tcBorders>
              <w:left w:val="single" w:sz="4" w:space="0" w:color="auto"/>
              <w:right w:val="single" w:sz="12" w:space="0" w:color="244061" w:themeColor="accent1" w:themeShade="80"/>
            </w:tcBorders>
          </w:tcPr>
          <w:p w14:paraId="3A0E29E5" w14:textId="77777777" w:rsidR="0063372B" w:rsidRPr="003C0DD8" w:rsidRDefault="0063372B" w:rsidP="00487D19">
            <w:pPr>
              <w:rPr>
                <w:rFonts w:ascii="Arial" w:hAnsi="Arial" w:cs="Arial"/>
                <w:sz w:val="16"/>
                <w:szCs w:val="16"/>
                <w:lang w:val="es-BO"/>
              </w:rPr>
            </w:pPr>
          </w:p>
        </w:tc>
      </w:tr>
      <w:tr w:rsidR="00165031" w:rsidRPr="003C0DD8" w14:paraId="3AFC3DF7" w14:textId="77777777" w:rsidTr="009D17D4">
        <w:trPr>
          <w:jc w:val="center"/>
        </w:trPr>
        <w:tc>
          <w:tcPr>
            <w:tcW w:w="1836" w:type="dxa"/>
            <w:gridSpan w:val="8"/>
            <w:tcBorders>
              <w:left w:val="single" w:sz="12" w:space="0" w:color="244061" w:themeColor="accent1" w:themeShade="80"/>
            </w:tcBorders>
            <w:vAlign w:val="center"/>
          </w:tcPr>
          <w:p w14:paraId="1827606C" w14:textId="77777777" w:rsidR="0063372B" w:rsidRPr="003C0DD8" w:rsidRDefault="0063372B" w:rsidP="00487D19">
            <w:pPr>
              <w:jc w:val="right"/>
              <w:rPr>
                <w:rFonts w:ascii="Arial" w:hAnsi="Arial" w:cs="Arial"/>
                <w:b/>
                <w:sz w:val="2"/>
                <w:szCs w:val="2"/>
                <w:lang w:val="es-BO"/>
              </w:rPr>
            </w:pPr>
          </w:p>
        </w:tc>
        <w:tc>
          <w:tcPr>
            <w:tcW w:w="323" w:type="dxa"/>
          </w:tcPr>
          <w:p w14:paraId="39AAD239" w14:textId="77777777" w:rsidR="0063372B" w:rsidRPr="003C0DD8" w:rsidRDefault="0063372B" w:rsidP="00487D19">
            <w:pPr>
              <w:rPr>
                <w:rFonts w:ascii="Arial" w:hAnsi="Arial" w:cs="Arial"/>
                <w:sz w:val="2"/>
                <w:szCs w:val="2"/>
                <w:lang w:val="es-BO"/>
              </w:rPr>
            </w:pPr>
          </w:p>
        </w:tc>
        <w:tc>
          <w:tcPr>
            <w:tcW w:w="305" w:type="dxa"/>
          </w:tcPr>
          <w:p w14:paraId="694F9704" w14:textId="77777777" w:rsidR="0063372B" w:rsidRPr="003C0DD8" w:rsidRDefault="0063372B" w:rsidP="00487D19">
            <w:pPr>
              <w:rPr>
                <w:rFonts w:ascii="Arial" w:hAnsi="Arial" w:cs="Arial"/>
                <w:sz w:val="2"/>
                <w:szCs w:val="2"/>
                <w:lang w:val="es-BO"/>
              </w:rPr>
            </w:pPr>
          </w:p>
        </w:tc>
        <w:tc>
          <w:tcPr>
            <w:tcW w:w="279" w:type="dxa"/>
            <w:gridSpan w:val="2"/>
          </w:tcPr>
          <w:p w14:paraId="2D616B24" w14:textId="77777777" w:rsidR="0063372B" w:rsidRPr="003C0DD8" w:rsidRDefault="0063372B" w:rsidP="00487D19">
            <w:pPr>
              <w:rPr>
                <w:rFonts w:ascii="Arial" w:hAnsi="Arial" w:cs="Arial"/>
                <w:sz w:val="2"/>
                <w:szCs w:val="2"/>
                <w:lang w:val="es-BO"/>
              </w:rPr>
            </w:pPr>
          </w:p>
        </w:tc>
        <w:tc>
          <w:tcPr>
            <w:tcW w:w="305" w:type="dxa"/>
          </w:tcPr>
          <w:p w14:paraId="0D581322" w14:textId="77777777" w:rsidR="0063372B" w:rsidRPr="003C0DD8" w:rsidRDefault="0063372B" w:rsidP="00487D19">
            <w:pPr>
              <w:rPr>
                <w:rFonts w:ascii="Arial" w:hAnsi="Arial" w:cs="Arial"/>
                <w:sz w:val="2"/>
                <w:szCs w:val="2"/>
                <w:lang w:val="es-BO"/>
              </w:rPr>
            </w:pPr>
          </w:p>
        </w:tc>
        <w:tc>
          <w:tcPr>
            <w:tcW w:w="305" w:type="dxa"/>
            <w:tcBorders>
              <w:top w:val="single" w:sz="4" w:space="0" w:color="auto"/>
            </w:tcBorders>
          </w:tcPr>
          <w:p w14:paraId="06E2A4AB" w14:textId="77777777" w:rsidR="0063372B" w:rsidRPr="003C0DD8" w:rsidRDefault="0063372B" w:rsidP="00487D19">
            <w:pPr>
              <w:rPr>
                <w:rFonts w:ascii="Arial" w:hAnsi="Arial" w:cs="Arial"/>
                <w:sz w:val="2"/>
                <w:szCs w:val="2"/>
                <w:lang w:val="es-BO"/>
              </w:rPr>
            </w:pPr>
          </w:p>
        </w:tc>
        <w:tc>
          <w:tcPr>
            <w:tcW w:w="305" w:type="dxa"/>
            <w:tcBorders>
              <w:top w:val="single" w:sz="4" w:space="0" w:color="auto"/>
            </w:tcBorders>
          </w:tcPr>
          <w:p w14:paraId="3FD3F921" w14:textId="77777777" w:rsidR="0063372B" w:rsidRPr="003C0DD8" w:rsidRDefault="0063372B" w:rsidP="00487D19">
            <w:pPr>
              <w:rPr>
                <w:rFonts w:ascii="Arial" w:hAnsi="Arial" w:cs="Arial"/>
                <w:sz w:val="2"/>
                <w:szCs w:val="2"/>
                <w:lang w:val="es-BO"/>
              </w:rPr>
            </w:pPr>
          </w:p>
        </w:tc>
        <w:tc>
          <w:tcPr>
            <w:tcW w:w="305" w:type="dxa"/>
            <w:gridSpan w:val="2"/>
            <w:tcBorders>
              <w:top w:val="single" w:sz="4" w:space="0" w:color="auto"/>
            </w:tcBorders>
          </w:tcPr>
          <w:p w14:paraId="42094BFE" w14:textId="77777777" w:rsidR="0063372B" w:rsidRPr="003C0DD8" w:rsidRDefault="0063372B" w:rsidP="00487D19">
            <w:pPr>
              <w:rPr>
                <w:rFonts w:ascii="Arial" w:hAnsi="Arial" w:cs="Arial"/>
                <w:sz w:val="2"/>
                <w:szCs w:val="2"/>
                <w:lang w:val="es-BO"/>
              </w:rPr>
            </w:pPr>
          </w:p>
        </w:tc>
        <w:tc>
          <w:tcPr>
            <w:tcW w:w="275" w:type="dxa"/>
            <w:tcBorders>
              <w:top w:val="single" w:sz="4" w:space="0" w:color="auto"/>
            </w:tcBorders>
          </w:tcPr>
          <w:p w14:paraId="79B5236A" w14:textId="77777777" w:rsidR="0063372B" w:rsidRPr="003C0DD8" w:rsidRDefault="0063372B" w:rsidP="00487D19">
            <w:pPr>
              <w:rPr>
                <w:rFonts w:ascii="Arial" w:hAnsi="Arial" w:cs="Arial"/>
                <w:sz w:val="2"/>
                <w:szCs w:val="2"/>
                <w:lang w:val="es-BO"/>
              </w:rPr>
            </w:pPr>
          </w:p>
        </w:tc>
        <w:tc>
          <w:tcPr>
            <w:tcW w:w="305" w:type="dxa"/>
            <w:tcBorders>
              <w:top w:val="single" w:sz="4" w:space="0" w:color="auto"/>
            </w:tcBorders>
          </w:tcPr>
          <w:p w14:paraId="351C9909" w14:textId="77777777" w:rsidR="0063372B" w:rsidRPr="003C0DD8" w:rsidRDefault="0063372B" w:rsidP="00487D19">
            <w:pPr>
              <w:rPr>
                <w:rFonts w:ascii="Arial" w:hAnsi="Arial" w:cs="Arial"/>
                <w:sz w:val="2"/>
                <w:szCs w:val="2"/>
                <w:lang w:val="es-BO"/>
              </w:rPr>
            </w:pPr>
          </w:p>
        </w:tc>
        <w:tc>
          <w:tcPr>
            <w:tcW w:w="305" w:type="dxa"/>
          </w:tcPr>
          <w:p w14:paraId="2527CE1B" w14:textId="77777777" w:rsidR="0063372B" w:rsidRPr="003C0DD8" w:rsidRDefault="0063372B" w:rsidP="00487D19">
            <w:pPr>
              <w:rPr>
                <w:rFonts w:ascii="Arial" w:hAnsi="Arial" w:cs="Arial"/>
                <w:sz w:val="2"/>
                <w:szCs w:val="2"/>
                <w:lang w:val="es-BO"/>
              </w:rPr>
            </w:pPr>
          </w:p>
        </w:tc>
        <w:tc>
          <w:tcPr>
            <w:tcW w:w="272" w:type="dxa"/>
            <w:tcBorders>
              <w:top w:val="single" w:sz="4" w:space="0" w:color="auto"/>
            </w:tcBorders>
          </w:tcPr>
          <w:p w14:paraId="031AA180" w14:textId="77777777" w:rsidR="0063372B" w:rsidRPr="003C0DD8" w:rsidRDefault="0063372B" w:rsidP="00487D19">
            <w:pPr>
              <w:rPr>
                <w:rFonts w:ascii="Arial" w:hAnsi="Arial" w:cs="Arial"/>
                <w:sz w:val="2"/>
                <w:szCs w:val="2"/>
                <w:lang w:val="es-BO"/>
              </w:rPr>
            </w:pPr>
          </w:p>
        </w:tc>
        <w:tc>
          <w:tcPr>
            <w:tcW w:w="257" w:type="dxa"/>
            <w:tcBorders>
              <w:top w:val="single" w:sz="4" w:space="0" w:color="auto"/>
            </w:tcBorders>
          </w:tcPr>
          <w:p w14:paraId="2FB26E1D" w14:textId="77777777" w:rsidR="0063372B" w:rsidRPr="003C0DD8" w:rsidRDefault="0063372B" w:rsidP="00487D19">
            <w:pPr>
              <w:rPr>
                <w:rFonts w:ascii="Arial" w:hAnsi="Arial" w:cs="Arial"/>
                <w:sz w:val="2"/>
                <w:szCs w:val="2"/>
                <w:lang w:val="es-BO"/>
              </w:rPr>
            </w:pPr>
          </w:p>
        </w:tc>
        <w:tc>
          <w:tcPr>
            <w:tcW w:w="257" w:type="dxa"/>
            <w:tcBorders>
              <w:top w:val="single" w:sz="4" w:space="0" w:color="auto"/>
            </w:tcBorders>
          </w:tcPr>
          <w:p w14:paraId="6B37145E" w14:textId="77777777" w:rsidR="0063372B" w:rsidRPr="003C0DD8" w:rsidRDefault="0063372B" w:rsidP="00487D19">
            <w:pPr>
              <w:rPr>
                <w:rFonts w:ascii="Arial" w:hAnsi="Arial" w:cs="Arial"/>
                <w:sz w:val="2"/>
                <w:szCs w:val="2"/>
                <w:lang w:val="es-BO"/>
              </w:rPr>
            </w:pPr>
          </w:p>
        </w:tc>
        <w:tc>
          <w:tcPr>
            <w:tcW w:w="257" w:type="dxa"/>
            <w:tcBorders>
              <w:top w:val="single" w:sz="4" w:space="0" w:color="auto"/>
            </w:tcBorders>
          </w:tcPr>
          <w:p w14:paraId="3B155615" w14:textId="77777777" w:rsidR="0063372B" w:rsidRPr="003C0DD8" w:rsidRDefault="0063372B" w:rsidP="00487D19">
            <w:pPr>
              <w:rPr>
                <w:rFonts w:ascii="Arial" w:hAnsi="Arial" w:cs="Arial"/>
                <w:sz w:val="2"/>
                <w:szCs w:val="2"/>
                <w:lang w:val="es-BO"/>
              </w:rPr>
            </w:pPr>
          </w:p>
        </w:tc>
        <w:tc>
          <w:tcPr>
            <w:tcW w:w="257" w:type="dxa"/>
            <w:tcBorders>
              <w:top w:val="single" w:sz="4" w:space="0" w:color="auto"/>
            </w:tcBorders>
          </w:tcPr>
          <w:p w14:paraId="3C9427E4" w14:textId="77777777" w:rsidR="0063372B" w:rsidRPr="003C0DD8" w:rsidRDefault="0063372B" w:rsidP="00487D19">
            <w:pPr>
              <w:rPr>
                <w:rFonts w:ascii="Arial" w:hAnsi="Arial" w:cs="Arial"/>
                <w:sz w:val="2"/>
                <w:szCs w:val="2"/>
                <w:lang w:val="es-BO"/>
              </w:rPr>
            </w:pPr>
          </w:p>
        </w:tc>
        <w:tc>
          <w:tcPr>
            <w:tcW w:w="257" w:type="dxa"/>
          </w:tcPr>
          <w:p w14:paraId="1ACB1B84" w14:textId="77777777" w:rsidR="0063372B" w:rsidRPr="003C0DD8" w:rsidRDefault="0063372B" w:rsidP="00487D19">
            <w:pPr>
              <w:rPr>
                <w:rFonts w:ascii="Arial" w:hAnsi="Arial" w:cs="Arial"/>
                <w:sz w:val="2"/>
                <w:szCs w:val="2"/>
                <w:lang w:val="es-BO"/>
              </w:rPr>
            </w:pPr>
          </w:p>
        </w:tc>
        <w:tc>
          <w:tcPr>
            <w:tcW w:w="257" w:type="dxa"/>
            <w:tcBorders>
              <w:top w:val="single" w:sz="4" w:space="0" w:color="auto"/>
            </w:tcBorders>
          </w:tcPr>
          <w:p w14:paraId="7CEB4794" w14:textId="77777777" w:rsidR="0063372B" w:rsidRPr="003C0DD8" w:rsidRDefault="0063372B" w:rsidP="00487D19">
            <w:pPr>
              <w:rPr>
                <w:rFonts w:ascii="Arial" w:hAnsi="Arial" w:cs="Arial"/>
                <w:sz w:val="2"/>
                <w:szCs w:val="2"/>
                <w:lang w:val="es-BO"/>
              </w:rPr>
            </w:pPr>
          </w:p>
        </w:tc>
        <w:tc>
          <w:tcPr>
            <w:tcW w:w="272" w:type="dxa"/>
            <w:tcBorders>
              <w:top w:val="single" w:sz="4" w:space="0" w:color="auto"/>
            </w:tcBorders>
          </w:tcPr>
          <w:p w14:paraId="6925F48C" w14:textId="77777777" w:rsidR="0063372B" w:rsidRPr="003C0DD8" w:rsidRDefault="0063372B" w:rsidP="00487D19">
            <w:pPr>
              <w:rPr>
                <w:rFonts w:ascii="Arial" w:hAnsi="Arial" w:cs="Arial"/>
                <w:sz w:val="2"/>
                <w:szCs w:val="2"/>
                <w:lang w:val="es-BO"/>
              </w:rPr>
            </w:pPr>
          </w:p>
        </w:tc>
        <w:tc>
          <w:tcPr>
            <w:tcW w:w="305" w:type="dxa"/>
            <w:tcBorders>
              <w:top w:val="single" w:sz="4" w:space="0" w:color="auto"/>
            </w:tcBorders>
          </w:tcPr>
          <w:p w14:paraId="70237B65" w14:textId="77777777" w:rsidR="0063372B" w:rsidRPr="003C0DD8" w:rsidRDefault="0063372B" w:rsidP="00487D19">
            <w:pPr>
              <w:rPr>
                <w:rFonts w:ascii="Arial" w:hAnsi="Arial" w:cs="Arial"/>
                <w:sz w:val="2"/>
                <w:szCs w:val="2"/>
                <w:lang w:val="es-BO"/>
              </w:rPr>
            </w:pPr>
          </w:p>
        </w:tc>
        <w:tc>
          <w:tcPr>
            <w:tcW w:w="272" w:type="dxa"/>
            <w:tcBorders>
              <w:top w:val="single" w:sz="4" w:space="0" w:color="auto"/>
            </w:tcBorders>
          </w:tcPr>
          <w:p w14:paraId="1C41B80C" w14:textId="77777777" w:rsidR="0063372B" w:rsidRPr="003C0DD8" w:rsidRDefault="0063372B" w:rsidP="00487D19">
            <w:pPr>
              <w:rPr>
                <w:rFonts w:ascii="Arial" w:hAnsi="Arial" w:cs="Arial"/>
                <w:sz w:val="2"/>
                <w:szCs w:val="2"/>
                <w:lang w:val="es-BO"/>
              </w:rPr>
            </w:pPr>
          </w:p>
        </w:tc>
        <w:tc>
          <w:tcPr>
            <w:tcW w:w="305" w:type="dxa"/>
            <w:tcBorders>
              <w:top w:val="single" w:sz="4" w:space="0" w:color="auto"/>
            </w:tcBorders>
          </w:tcPr>
          <w:p w14:paraId="203E5CA2" w14:textId="77777777" w:rsidR="0063372B" w:rsidRPr="003C0DD8" w:rsidRDefault="0063372B" w:rsidP="00487D19">
            <w:pPr>
              <w:rPr>
                <w:rFonts w:ascii="Arial" w:hAnsi="Arial" w:cs="Arial"/>
                <w:sz w:val="2"/>
                <w:szCs w:val="2"/>
                <w:lang w:val="es-BO"/>
              </w:rPr>
            </w:pPr>
          </w:p>
        </w:tc>
        <w:tc>
          <w:tcPr>
            <w:tcW w:w="257" w:type="dxa"/>
          </w:tcPr>
          <w:p w14:paraId="13747624" w14:textId="77777777" w:rsidR="0063372B" w:rsidRPr="003C0DD8" w:rsidRDefault="0063372B" w:rsidP="00487D19">
            <w:pPr>
              <w:rPr>
                <w:rFonts w:ascii="Arial" w:hAnsi="Arial" w:cs="Arial"/>
                <w:sz w:val="2"/>
                <w:szCs w:val="2"/>
                <w:lang w:val="es-BO"/>
              </w:rPr>
            </w:pPr>
          </w:p>
        </w:tc>
        <w:tc>
          <w:tcPr>
            <w:tcW w:w="271" w:type="dxa"/>
            <w:tcBorders>
              <w:top w:val="single" w:sz="4" w:space="0" w:color="auto"/>
            </w:tcBorders>
          </w:tcPr>
          <w:p w14:paraId="75E4FAE6" w14:textId="77777777" w:rsidR="0063372B" w:rsidRPr="003C0DD8" w:rsidRDefault="0063372B" w:rsidP="00487D19">
            <w:pPr>
              <w:rPr>
                <w:rFonts w:ascii="Arial" w:hAnsi="Arial" w:cs="Arial"/>
                <w:sz w:val="2"/>
                <w:szCs w:val="2"/>
                <w:lang w:val="es-BO"/>
              </w:rPr>
            </w:pPr>
          </w:p>
        </w:tc>
        <w:tc>
          <w:tcPr>
            <w:tcW w:w="268" w:type="dxa"/>
            <w:tcBorders>
              <w:top w:val="single" w:sz="4" w:space="0" w:color="auto"/>
            </w:tcBorders>
          </w:tcPr>
          <w:p w14:paraId="6C7A2FC1" w14:textId="77777777" w:rsidR="0063372B" w:rsidRPr="003C0DD8" w:rsidRDefault="0063372B" w:rsidP="00487D19">
            <w:pPr>
              <w:rPr>
                <w:rFonts w:ascii="Arial" w:hAnsi="Arial" w:cs="Arial"/>
                <w:sz w:val="2"/>
                <w:szCs w:val="2"/>
                <w:lang w:val="es-BO"/>
              </w:rPr>
            </w:pPr>
          </w:p>
        </w:tc>
        <w:tc>
          <w:tcPr>
            <w:tcW w:w="265" w:type="dxa"/>
            <w:tcBorders>
              <w:top w:val="single" w:sz="4" w:space="0" w:color="auto"/>
            </w:tcBorders>
          </w:tcPr>
          <w:p w14:paraId="2686F607" w14:textId="77777777" w:rsidR="0063372B" w:rsidRPr="003C0DD8" w:rsidRDefault="0063372B" w:rsidP="00487D19">
            <w:pPr>
              <w:rPr>
                <w:rFonts w:ascii="Arial" w:hAnsi="Arial" w:cs="Arial"/>
                <w:sz w:val="2"/>
                <w:szCs w:val="2"/>
                <w:lang w:val="es-BO"/>
              </w:rPr>
            </w:pPr>
          </w:p>
        </w:tc>
        <w:tc>
          <w:tcPr>
            <w:tcW w:w="257" w:type="dxa"/>
            <w:tcBorders>
              <w:top w:val="single" w:sz="4" w:space="0" w:color="auto"/>
            </w:tcBorders>
          </w:tcPr>
          <w:p w14:paraId="22992836" w14:textId="77777777" w:rsidR="0063372B" w:rsidRPr="003C0DD8" w:rsidRDefault="0063372B" w:rsidP="00487D19">
            <w:pPr>
              <w:rPr>
                <w:rFonts w:ascii="Arial" w:hAnsi="Arial" w:cs="Arial"/>
                <w:sz w:val="2"/>
                <w:szCs w:val="2"/>
                <w:lang w:val="es-BO"/>
              </w:rPr>
            </w:pPr>
          </w:p>
        </w:tc>
        <w:tc>
          <w:tcPr>
            <w:tcW w:w="257" w:type="dxa"/>
            <w:tcBorders>
              <w:top w:val="single" w:sz="4" w:space="0" w:color="auto"/>
            </w:tcBorders>
          </w:tcPr>
          <w:p w14:paraId="68A865E6" w14:textId="77777777" w:rsidR="0063372B" w:rsidRPr="003C0DD8" w:rsidRDefault="0063372B" w:rsidP="00487D19">
            <w:pPr>
              <w:rPr>
                <w:rFonts w:ascii="Arial" w:hAnsi="Arial" w:cs="Arial"/>
                <w:sz w:val="2"/>
                <w:szCs w:val="2"/>
                <w:lang w:val="es-BO"/>
              </w:rPr>
            </w:pPr>
          </w:p>
        </w:tc>
        <w:tc>
          <w:tcPr>
            <w:tcW w:w="257" w:type="dxa"/>
            <w:tcBorders>
              <w:top w:val="single" w:sz="4" w:space="0" w:color="auto"/>
            </w:tcBorders>
          </w:tcPr>
          <w:p w14:paraId="1F5A10EF" w14:textId="77777777" w:rsidR="0063372B" w:rsidRPr="003C0DD8" w:rsidRDefault="0063372B" w:rsidP="00487D19">
            <w:pPr>
              <w:rPr>
                <w:rFonts w:ascii="Arial" w:hAnsi="Arial" w:cs="Arial"/>
                <w:sz w:val="2"/>
                <w:szCs w:val="2"/>
                <w:lang w:val="es-BO"/>
              </w:rPr>
            </w:pPr>
          </w:p>
        </w:tc>
        <w:tc>
          <w:tcPr>
            <w:tcW w:w="257" w:type="dxa"/>
            <w:tcBorders>
              <w:right w:val="single" w:sz="12" w:space="0" w:color="244061" w:themeColor="accent1" w:themeShade="80"/>
            </w:tcBorders>
          </w:tcPr>
          <w:p w14:paraId="5D485546" w14:textId="77777777" w:rsidR="0063372B" w:rsidRPr="003C0DD8" w:rsidRDefault="0063372B" w:rsidP="00487D19">
            <w:pPr>
              <w:rPr>
                <w:rFonts w:ascii="Arial" w:hAnsi="Arial" w:cs="Arial"/>
                <w:sz w:val="2"/>
                <w:szCs w:val="2"/>
                <w:lang w:val="es-BO"/>
              </w:rPr>
            </w:pPr>
          </w:p>
        </w:tc>
      </w:tr>
      <w:tr w:rsidR="0063372B" w:rsidRPr="003C0DD8" w14:paraId="6CCA1BBD" w14:textId="77777777" w:rsidTr="00487D19">
        <w:trPr>
          <w:trHeight w:val="567"/>
          <w:jc w:val="center"/>
        </w:trPr>
        <w:tc>
          <w:tcPr>
            <w:tcW w:w="9905" w:type="dxa"/>
            <w:gridSpan w:val="39"/>
            <w:tcBorders>
              <w:left w:val="single" w:sz="12" w:space="0" w:color="244061" w:themeColor="accent1" w:themeShade="80"/>
              <w:right w:val="single" w:sz="12" w:space="0" w:color="244061" w:themeColor="accent1" w:themeShade="80"/>
            </w:tcBorders>
            <w:shd w:val="clear" w:color="auto" w:fill="244061" w:themeFill="accent1" w:themeFillShade="80"/>
            <w:vAlign w:val="center"/>
          </w:tcPr>
          <w:p w14:paraId="79E1F6E8" w14:textId="77777777" w:rsidR="0063372B" w:rsidRPr="003C0DD8" w:rsidRDefault="0063372B" w:rsidP="00DA03F5">
            <w:pPr>
              <w:pStyle w:val="Prrafodelista"/>
              <w:numPr>
                <w:ilvl w:val="0"/>
                <w:numId w:val="28"/>
              </w:numPr>
              <w:ind w:left="176" w:hanging="176"/>
              <w:contextualSpacing/>
              <w:rPr>
                <w:rFonts w:ascii="Arial" w:hAnsi="Arial" w:cs="Arial"/>
                <w:sz w:val="16"/>
                <w:szCs w:val="16"/>
                <w:lang w:val="es-BO"/>
              </w:rPr>
            </w:pPr>
            <w:r w:rsidRPr="003C0DD8">
              <w:rPr>
                <w:rFonts w:ascii="Arial" w:hAnsi="Arial" w:cs="Arial"/>
                <w:b/>
                <w:color w:val="FFFFFF" w:themeColor="background1"/>
                <w:sz w:val="16"/>
                <w:szCs w:val="16"/>
                <w:lang w:val="es-BO"/>
              </w:rPr>
              <w:t>SERVIDORES PÚBLICOS QUE OCUPAN CARGOS EJECUTIVOS HASTA EL TERCER NIVEL JERÁRQUICO DE LA ESTRUCTURA ORGÁNICA</w:t>
            </w:r>
            <w:r w:rsidRPr="003C0DD8">
              <w:rPr>
                <w:rFonts w:ascii="Arial" w:hAnsi="Arial" w:cs="Arial"/>
                <w:b/>
                <w:sz w:val="16"/>
                <w:szCs w:val="16"/>
                <w:lang w:val="es-BO"/>
              </w:rPr>
              <w:t xml:space="preserve"> </w:t>
            </w:r>
          </w:p>
        </w:tc>
      </w:tr>
      <w:tr w:rsidR="00165031" w:rsidRPr="003C0DD8" w14:paraId="1023C157" w14:textId="77777777" w:rsidTr="001D1C07">
        <w:trPr>
          <w:jc w:val="center"/>
        </w:trPr>
        <w:tc>
          <w:tcPr>
            <w:tcW w:w="256" w:type="dxa"/>
            <w:tcBorders>
              <w:left w:val="single" w:sz="12" w:space="0" w:color="244061" w:themeColor="accent1" w:themeShade="80"/>
            </w:tcBorders>
            <w:vAlign w:val="center"/>
          </w:tcPr>
          <w:p w14:paraId="20970C6F" w14:textId="77777777" w:rsidR="0063372B" w:rsidRPr="003C0DD8" w:rsidRDefault="0063372B" w:rsidP="00487D19">
            <w:pPr>
              <w:jc w:val="right"/>
              <w:rPr>
                <w:rFonts w:ascii="Arial" w:hAnsi="Arial" w:cs="Arial"/>
                <w:b/>
                <w:sz w:val="2"/>
                <w:szCs w:val="2"/>
                <w:lang w:val="es-BO"/>
              </w:rPr>
            </w:pPr>
          </w:p>
        </w:tc>
        <w:tc>
          <w:tcPr>
            <w:tcW w:w="258" w:type="dxa"/>
            <w:vAlign w:val="center"/>
          </w:tcPr>
          <w:p w14:paraId="5DC4D205" w14:textId="77777777" w:rsidR="0063372B" w:rsidRPr="003C0DD8" w:rsidRDefault="0063372B" w:rsidP="00487D19">
            <w:pPr>
              <w:jc w:val="right"/>
              <w:rPr>
                <w:rFonts w:ascii="Arial" w:hAnsi="Arial" w:cs="Arial"/>
                <w:b/>
                <w:sz w:val="2"/>
                <w:szCs w:val="2"/>
                <w:lang w:val="es-BO"/>
              </w:rPr>
            </w:pPr>
          </w:p>
        </w:tc>
        <w:tc>
          <w:tcPr>
            <w:tcW w:w="264" w:type="dxa"/>
            <w:vAlign w:val="center"/>
          </w:tcPr>
          <w:p w14:paraId="62B9DF88" w14:textId="77777777" w:rsidR="0063372B" w:rsidRPr="003C0DD8" w:rsidRDefault="0063372B" w:rsidP="00487D19">
            <w:pPr>
              <w:jc w:val="right"/>
              <w:rPr>
                <w:rFonts w:ascii="Arial" w:hAnsi="Arial" w:cs="Arial"/>
                <w:b/>
                <w:sz w:val="2"/>
                <w:szCs w:val="2"/>
                <w:lang w:val="es-BO"/>
              </w:rPr>
            </w:pPr>
          </w:p>
        </w:tc>
        <w:tc>
          <w:tcPr>
            <w:tcW w:w="261" w:type="dxa"/>
            <w:vAlign w:val="center"/>
          </w:tcPr>
          <w:p w14:paraId="0FC15CD2" w14:textId="77777777" w:rsidR="0063372B" w:rsidRPr="003C0DD8" w:rsidRDefault="0063372B" w:rsidP="00487D19">
            <w:pPr>
              <w:jc w:val="right"/>
              <w:rPr>
                <w:rFonts w:ascii="Arial" w:hAnsi="Arial" w:cs="Arial"/>
                <w:b/>
                <w:sz w:val="2"/>
                <w:szCs w:val="2"/>
                <w:lang w:val="es-BO"/>
              </w:rPr>
            </w:pPr>
          </w:p>
        </w:tc>
        <w:tc>
          <w:tcPr>
            <w:tcW w:w="261" w:type="dxa"/>
            <w:gridSpan w:val="2"/>
            <w:vAlign w:val="center"/>
          </w:tcPr>
          <w:p w14:paraId="081293CC" w14:textId="77777777" w:rsidR="0063372B" w:rsidRPr="003C0DD8" w:rsidRDefault="0063372B" w:rsidP="00487D19">
            <w:pPr>
              <w:jc w:val="right"/>
              <w:rPr>
                <w:rFonts w:ascii="Arial" w:hAnsi="Arial" w:cs="Arial"/>
                <w:b/>
                <w:sz w:val="2"/>
                <w:szCs w:val="2"/>
                <w:lang w:val="es-BO"/>
              </w:rPr>
            </w:pPr>
          </w:p>
        </w:tc>
        <w:tc>
          <w:tcPr>
            <w:tcW w:w="269" w:type="dxa"/>
            <w:vAlign w:val="center"/>
          </w:tcPr>
          <w:p w14:paraId="4BBCB2BB" w14:textId="77777777" w:rsidR="0063372B" w:rsidRPr="003C0DD8" w:rsidRDefault="0063372B" w:rsidP="00487D19">
            <w:pPr>
              <w:jc w:val="right"/>
              <w:rPr>
                <w:rFonts w:ascii="Arial" w:hAnsi="Arial" w:cs="Arial"/>
                <w:b/>
                <w:sz w:val="2"/>
                <w:szCs w:val="2"/>
                <w:lang w:val="es-BO"/>
              </w:rPr>
            </w:pPr>
          </w:p>
        </w:tc>
        <w:tc>
          <w:tcPr>
            <w:tcW w:w="267" w:type="dxa"/>
            <w:vAlign w:val="center"/>
          </w:tcPr>
          <w:p w14:paraId="21217D90" w14:textId="77777777" w:rsidR="0063372B" w:rsidRPr="003C0DD8" w:rsidRDefault="0063372B" w:rsidP="00487D19">
            <w:pPr>
              <w:jc w:val="right"/>
              <w:rPr>
                <w:rFonts w:ascii="Arial" w:hAnsi="Arial" w:cs="Arial"/>
                <w:b/>
                <w:sz w:val="2"/>
                <w:szCs w:val="2"/>
                <w:lang w:val="es-BO"/>
              </w:rPr>
            </w:pPr>
          </w:p>
        </w:tc>
        <w:tc>
          <w:tcPr>
            <w:tcW w:w="323" w:type="dxa"/>
          </w:tcPr>
          <w:p w14:paraId="1CDAB7AF" w14:textId="77777777" w:rsidR="0063372B" w:rsidRPr="003C0DD8" w:rsidRDefault="0063372B" w:rsidP="00487D19">
            <w:pPr>
              <w:rPr>
                <w:rFonts w:ascii="Arial" w:hAnsi="Arial" w:cs="Arial"/>
                <w:sz w:val="2"/>
                <w:szCs w:val="2"/>
                <w:lang w:val="es-BO"/>
              </w:rPr>
            </w:pPr>
          </w:p>
        </w:tc>
        <w:tc>
          <w:tcPr>
            <w:tcW w:w="305" w:type="dxa"/>
          </w:tcPr>
          <w:p w14:paraId="0DC57B29" w14:textId="77777777" w:rsidR="0063372B" w:rsidRPr="003C0DD8" w:rsidRDefault="0063372B" w:rsidP="00487D19">
            <w:pPr>
              <w:rPr>
                <w:rFonts w:ascii="Arial" w:hAnsi="Arial" w:cs="Arial"/>
                <w:sz w:val="2"/>
                <w:szCs w:val="2"/>
                <w:lang w:val="es-BO"/>
              </w:rPr>
            </w:pPr>
          </w:p>
        </w:tc>
        <w:tc>
          <w:tcPr>
            <w:tcW w:w="279" w:type="dxa"/>
            <w:gridSpan w:val="2"/>
          </w:tcPr>
          <w:p w14:paraId="6C128B6A" w14:textId="77777777" w:rsidR="0063372B" w:rsidRPr="003C0DD8" w:rsidRDefault="0063372B" w:rsidP="00487D19">
            <w:pPr>
              <w:rPr>
                <w:rFonts w:ascii="Arial" w:hAnsi="Arial" w:cs="Arial"/>
                <w:sz w:val="2"/>
                <w:szCs w:val="2"/>
                <w:lang w:val="es-BO"/>
              </w:rPr>
            </w:pPr>
          </w:p>
        </w:tc>
        <w:tc>
          <w:tcPr>
            <w:tcW w:w="305" w:type="dxa"/>
          </w:tcPr>
          <w:p w14:paraId="1E7B5234" w14:textId="77777777" w:rsidR="0063372B" w:rsidRPr="003C0DD8" w:rsidRDefault="0063372B" w:rsidP="00487D19">
            <w:pPr>
              <w:rPr>
                <w:rFonts w:ascii="Arial" w:hAnsi="Arial" w:cs="Arial"/>
                <w:sz w:val="2"/>
                <w:szCs w:val="2"/>
                <w:lang w:val="es-BO"/>
              </w:rPr>
            </w:pPr>
          </w:p>
        </w:tc>
        <w:tc>
          <w:tcPr>
            <w:tcW w:w="305" w:type="dxa"/>
          </w:tcPr>
          <w:p w14:paraId="7C0D4F8E" w14:textId="77777777" w:rsidR="0063372B" w:rsidRPr="003C0DD8" w:rsidRDefault="0063372B" w:rsidP="00487D19">
            <w:pPr>
              <w:rPr>
                <w:rFonts w:ascii="Arial" w:hAnsi="Arial" w:cs="Arial"/>
                <w:sz w:val="2"/>
                <w:szCs w:val="2"/>
                <w:lang w:val="es-BO"/>
              </w:rPr>
            </w:pPr>
          </w:p>
        </w:tc>
        <w:tc>
          <w:tcPr>
            <w:tcW w:w="305" w:type="dxa"/>
          </w:tcPr>
          <w:p w14:paraId="25B20368" w14:textId="77777777" w:rsidR="0063372B" w:rsidRPr="003C0DD8" w:rsidRDefault="0063372B" w:rsidP="00487D19">
            <w:pPr>
              <w:rPr>
                <w:rFonts w:ascii="Arial" w:hAnsi="Arial" w:cs="Arial"/>
                <w:sz w:val="2"/>
                <w:szCs w:val="2"/>
                <w:lang w:val="es-BO"/>
              </w:rPr>
            </w:pPr>
          </w:p>
        </w:tc>
        <w:tc>
          <w:tcPr>
            <w:tcW w:w="305" w:type="dxa"/>
            <w:gridSpan w:val="2"/>
          </w:tcPr>
          <w:p w14:paraId="39397A55" w14:textId="77777777" w:rsidR="0063372B" w:rsidRPr="003C0DD8" w:rsidRDefault="0063372B" w:rsidP="00487D19">
            <w:pPr>
              <w:rPr>
                <w:rFonts w:ascii="Arial" w:hAnsi="Arial" w:cs="Arial"/>
                <w:sz w:val="2"/>
                <w:szCs w:val="2"/>
                <w:lang w:val="es-BO"/>
              </w:rPr>
            </w:pPr>
          </w:p>
        </w:tc>
        <w:tc>
          <w:tcPr>
            <w:tcW w:w="275" w:type="dxa"/>
          </w:tcPr>
          <w:p w14:paraId="6D16E8A4" w14:textId="77777777" w:rsidR="0063372B" w:rsidRPr="003C0DD8" w:rsidRDefault="0063372B" w:rsidP="00487D19">
            <w:pPr>
              <w:rPr>
                <w:rFonts w:ascii="Arial" w:hAnsi="Arial" w:cs="Arial"/>
                <w:sz w:val="2"/>
                <w:szCs w:val="2"/>
                <w:lang w:val="es-BO"/>
              </w:rPr>
            </w:pPr>
          </w:p>
        </w:tc>
        <w:tc>
          <w:tcPr>
            <w:tcW w:w="305" w:type="dxa"/>
          </w:tcPr>
          <w:p w14:paraId="22E7CCA6" w14:textId="77777777" w:rsidR="0063372B" w:rsidRPr="003C0DD8" w:rsidRDefault="0063372B" w:rsidP="00487D19">
            <w:pPr>
              <w:rPr>
                <w:rFonts w:ascii="Arial" w:hAnsi="Arial" w:cs="Arial"/>
                <w:sz w:val="2"/>
                <w:szCs w:val="2"/>
                <w:lang w:val="es-BO"/>
              </w:rPr>
            </w:pPr>
          </w:p>
        </w:tc>
        <w:tc>
          <w:tcPr>
            <w:tcW w:w="305" w:type="dxa"/>
          </w:tcPr>
          <w:p w14:paraId="31A2B387" w14:textId="77777777" w:rsidR="0063372B" w:rsidRPr="003C0DD8" w:rsidRDefault="0063372B" w:rsidP="00487D19">
            <w:pPr>
              <w:rPr>
                <w:rFonts w:ascii="Arial" w:hAnsi="Arial" w:cs="Arial"/>
                <w:sz w:val="2"/>
                <w:szCs w:val="2"/>
                <w:lang w:val="es-BO"/>
              </w:rPr>
            </w:pPr>
          </w:p>
        </w:tc>
        <w:tc>
          <w:tcPr>
            <w:tcW w:w="272" w:type="dxa"/>
          </w:tcPr>
          <w:p w14:paraId="49CE16DD" w14:textId="77777777" w:rsidR="0063372B" w:rsidRPr="003C0DD8" w:rsidRDefault="0063372B" w:rsidP="00487D19">
            <w:pPr>
              <w:rPr>
                <w:rFonts w:ascii="Arial" w:hAnsi="Arial" w:cs="Arial"/>
                <w:sz w:val="2"/>
                <w:szCs w:val="2"/>
                <w:lang w:val="es-BO"/>
              </w:rPr>
            </w:pPr>
          </w:p>
        </w:tc>
        <w:tc>
          <w:tcPr>
            <w:tcW w:w="257" w:type="dxa"/>
          </w:tcPr>
          <w:p w14:paraId="024FE771" w14:textId="77777777" w:rsidR="0063372B" w:rsidRPr="003C0DD8" w:rsidRDefault="0063372B" w:rsidP="00487D19">
            <w:pPr>
              <w:rPr>
                <w:rFonts w:ascii="Arial" w:hAnsi="Arial" w:cs="Arial"/>
                <w:sz w:val="2"/>
                <w:szCs w:val="2"/>
                <w:lang w:val="es-BO"/>
              </w:rPr>
            </w:pPr>
          </w:p>
        </w:tc>
        <w:tc>
          <w:tcPr>
            <w:tcW w:w="257" w:type="dxa"/>
          </w:tcPr>
          <w:p w14:paraId="4E6E94A5" w14:textId="77777777" w:rsidR="0063372B" w:rsidRPr="003C0DD8" w:rsidRDefault="0063372B" w:rsidP="00487D19">
            <w:pPr>
              <w:rPr>
                <w:rFonts w:ascii="Arial" w:hAnsi="Arial" w:cs="Arial"/>
                <w:sz w:val="2"/>
                <w:szCs w:val="2"/>
                <w:lang w:val="es-BO"/>
              </w:rPr>
            </w:pPr>
          </w:p>
        </w:tc>
        <w:tc>
          <w:tcPr>
            <w:tcW w:w="257" w:type="dxa"/>
          </w:tcPr>
          <w:p w14:paraId="0349596F" w14:textId="77777777" w:rsidR="0063372B" w:rsidRPr="003C0DD8" w:rsidRDefault="0063372B" w:rsidP="00487D19">
            <w:pPr>
              <w:rPr>
                <w:rFonts w:ascii="Arial" w:hAnsi="Arial" w:cs="Arial"/>
                <w:sz w:val="2"/>
                <w:szCs w:val="2"/>
                <w:lang w:val="es-BO"/>
              </w:rPr>
            </w:pPr>
          </w:p>
        </w:tc>
        <w:tc>
          <w:tcPr>
            <w:tcW w:w="257" w:type="dxa"/>
          </w:tcPr>
          <w:p w14:paraId="2FF8B97D" w14:textId="77777777" w:rsidR="0063372B" w:rsidRPr="003C0DD8" w:rsidRDefault="0063372B" w:rsidP="00487D19">
            <w:pPr>
              <w:rPr>
                <w:rFonts w:ascii="Arial" w:hAnsi="Arial" w:cs="Arial"/>
                <w:sz w:val="2"/>
                <w:szCs w:val="2"/>
                <w:lang w:val="es-BO"/>
              </w:rPr>
            </w:pPr>
          </w:p>
        </w:tc>
        <w:tc>
          <w:tcPr>
            <w:tcW w:w="257" w:type="dxa"/>
          </w:tcPr>
          <w:p w14:paraId="73F0B2CC" w14:textId="77777777" w:rsidR="0063372B" w:rsidRPr="003C0DD8" w:rsidRDefault="0063372B" w:rsidP="00487D19">
            <w:pPr>
              <w:rPr>
                <w:rFonts w:ascii="Arial" w:hAnsi="Arial" w:cs="Arial"/>
                <w:sz w:val="2"/>
                <w:szCs w:val="2"/>
                <w:lang w:val="es-BO"/>
              </w:rPr>
            </w:pPr>
          </w:p>
        </w:tc>
        <w:tc>
          <w:tcPr>
            <w:tcW w:w="257" w:type="dxa"/>
          </w:tcPr>
          <w:p w14:paraId="74082A67" w14:textId="77777777" w:rsidR="0063372B" w:rsidRPr="003C0DD8" w:rsidRDefault="0063372B" w:rsidP="00487D19">
            <w:pPr>
              <w:rPr>
                <w:rFonts w:ascii="Arial" w:hAnsi="Arial" w:cs="Arial"/>
                <w:sz w:val="2"/>
                <w:szCs w:val="2"/>
                <w:lang w:val="es-BO"/>
              </w:rPr>
            </w:pPr>
          </w:p>
        </w:tc>
        <w:tc>
          <w:tcPr>
            <w:tcW w:w="272" w:type="dxa"/>
          </w:tcPr>
          <w:p w14:paraId="784F99A4" w14:textId="77777777" w:rsidR="0063372B" w:rsidRPr="003C0DD8" w:rsidRDefault="0063372B" w:rsidP="00487D19">
            <w:pPr>
              <w:rPr>
                <w:rFonts w:ascii="Arial" w:hAnsi="Arial" w:cs="Arial"/>
                <w:sz w:val="2"/>
                <w:szCs w:val="2"/>
                <w:lang w:val="es-BO"/>
              </w:rPr>
            </w:pPr>
          </w:p>
        </w:tc>
        <w:tc>
          <w:tcPr>
            <w:tcW w:w="305" w:type="dxa"/>
          </w:tcPr>
          <w:p w14:paraId="20C61BE5" w14:textId="77777777" w:rsidR="0063372B" w:rsidRPr="003C0DD8" w:rsidRDefault="0063372B" w:rsidP="00487D19">
            <w:pPr>
              <w:rPr>
                <w:rFonts w:ascii="Arial" w:hAnsi="Arial" w:cs="Arial"/>
                <w:sz w:val="2"/>
                <w:szCs w:val="2"/>
                <w:lang w:val="es-BO"/>
              </w:rPr>
            </w:pPr>
          </w:p>
        </w:tc>
        <w:tc>
          <w:tcPr>
            <w:tcW w:w="272" w:type="dxa"/>
          </w:tcPr>
          <w:p w14:paraId="6B28E8A5" w14:textId="77777777" w:rsidR="0063372B" w:rsidRPr="003C0DD8" w:rsidRDefault="0063372B" w:rsidP="00487D19">
            <w:pPr>
              <w:rPr>
                <w:rFonts w:ascii="Arial" w:hAnsi="Arial" w:cs="Arial"/>
                <w:sz w:val="2"/>
                <w:szCs w:val="2"/>
                <w:lang w:val="es-BO"/>
              </w:rPr>
            </w:pPr>
          </w:p>
        </w:tc>
        <w:tc>
          <w:tcPr>
            <w:tcW w:w="305" w:type="dxa"/>
          </w:tcPr>
          <w:p w14:paraId="1B71F496" w14:textId="77777777" w:rsidR="0063372B" w:rsidRPr="003C0DD8" w:rsidRDefault="0063372B" w:rsidP="00487D19">
            <w:pPr>
              <w:rPr>
                <w:rFonts w:ascii="Arial" w:hAnsi="Arial" w:cs="Arial"/>
                <w:sz w:val="2"/>
                <w:szCs w:val="2"/>
                <w:lang w:val="es-BO"/>
              </w:rPr>
            </w:pPr>
          </w:p>
        </w:tc>
        <w:tc>
          <w:tcPr>
            <w:tcW w:w="257" w:type="dxa"/>
          </w:tcPr>
          <w:p w14:paraId="7DC0CEAB" w14:textId="77777777" w:rsidR="0063372B" w:rsidRPr="003C0DD8" w:rsidRDefault="0063372B" w:rsidP="00487D19">
            <w:pPr>
              <w:rPr>
                <w:rFonts w:ascii="Arial" w:hAnsi="Arial" w:cs="Arial"/>
                <w:sz w:val="2"/>
                <w:szCs w:val="2"/>
                <w:lang w:val="es-BO"/>
              </w:rPr>
            </w:pPr>
          </w:p>
        </w:tc>
        <w:tc>
          <w:tcPr>
            <w:tcW w:w="271" w:type="dxa"/>
          </w:tcPr>
          <w:p w14:paraId="68C56E74" w14:textId="77777777" w:rsidR="0063372B" w:rsidRPr="003C0DD8" w:rsidRDefault="0063372B" w:rsidP="00487D19">
            <w:pPr>
              <w:rPr>
                <w:rFonts w:ascii="Arial" w:hAnsi="Arial" w:cs="Arial"/>
                <w:sz w:val="2"/>
                <w:szCs w:val="2"/>
                <w:lang w:val="es-BO"/>
              </w:rPr>
            </w:pPr>
          </w:p>
        </w:tc>
        <w:tc>
          <w:tcPr>
            <w:tcW w:w="268" w:type="dxa"/>
          </w:tcPr>
          <w:p w14:paraId="792B4D8D" w14:textId="77777777" w:rsidR="0063372B" w:rsidRPr="003C0DD8" w:rsidRDefault="0063372B" w:rsidP="00487D19">
            <w:pPr>
              <w:rPr>
                <w:rFonts w:ascii="Arial" w:hAnsi="Arial" w:cs="Arial"/>
                <w:sz w:val="2"/>
                <w:szCs w:val="2"/>
                <w:lang w:val="es-BO"/>
              </w:rPr>
            </w:pPr>
          </w:p>
        </w:tc>
        <w:tc>
          <w:tcPr>
            <w:tcW w:w="265" w:type="dxa"/>
          </w:tcPr>
          <w:p w14:paraId="0D4B0C44" w14:textId="77777777" w:rsidR="0063372B" w:rsidRPr="003C0DD8" w:rsidRDefault="0063372B" w:rsidP="00487D19">
            <w:pPr>
              <w:rPr>
                <w:rFonts w:ascii="Arial" w:hAnsi="Arial" w:cs="Arial"/>
                <w:sz w:val="2"/>
                <w:szCs w:val="2"/>
                <w:lang w:val="es-BO"/>
              </w:rPr>
            </w:pPr>
          </w:p>
        </w:tc>
        <w:tc>
          <w:tcPr>
            <w:tcW w:w="257" w:type="dxa"/>
          </w:tcPr>
          <w:p w14:paraId="132251DD" w14:textId="77777777" w:rsidR="0063372B" w:rsidRPr="003C0DD8" w:rsidRDefault="0063372B" w:rsidP="00487D19">
            <w:pPr>
              <w:rPr>
                <w:rFonts w:ascii="Arial" w:hAnsi="Arial" w:cs="Arial"/>
                <w:sz w:val="2"/>
                <w:szCs w:val="2"/>
                <w:lang w:val="es-BO"/>
              </w:rPr>
            </w:pPr>
          </w:p>
        </w:tc>
        <w:tc>
          <w:tcPr>
            <w:tcW w:w="257" w:type="dxa"/>
          </w:tcPr>
          <w:p w14:paraId="26AB57DD" w14:textId="77777777" w:rsidR="0063372B" w:rsidRPr="003C0DD8" w:rsidRDefault="0063372B" w:rsidP="00487D19">
            <w:pPr>
              <w:rPr>
                <w:rFonts w:ascii="Arial" w:hAnsi="Arial" w:cs="Arial"/>
                <w:sz w:val="2"/>
                <w:szCs w:val="2"/>
                <w:lang w:val="es-BO"/>
              </w:rPr>
            </w:pPr>
          </w:p>
        </w:tc>
        <w:tc>
          <w:tcPr>
            <w:tcW w:w="257" w:type="dxa"/>
          </w:tcPr>
          <w:p w14:paraId="16568531" w14:textId="77777777" w:rsidR="0063372B" w:rsidRPr="003C0DD8" w:rsidRDefault="0063372B" w:rsidP="00487D19">
            <w:pPr>
              <w:rPr>
                <w:rFonts w:ascii="Arial" w:hAnsi="Arial" w:cs="Arial"/>
                <w:sz w:val="2"/>
                <w:szCs w:val="2"/>
                <w:lang w:val="es-BO"/>
              </w:rPr>
            </w:pPr>
          </w:p>
        </w:tc>
        <w:tc>
          <w:tcPr>
            <w:tcW w:w="257" w:type="dxa"/>
            <w:tcBorders>
              <w:right w:val="single" w:sz="12" w:space="0" w:color="244061" w:themeColor="accent1" w:themeShade="80"/>
            </w:tcBorders>
          </w:tcPr>
          <w:p w14:paraId="10405C5B" w14:textId="77777777" w:rsidR="0063372B" w:rsidRPr="003C0DD8" w:rsidRDefault="0063372B" w:rsidP="00487D19">
            <w:pPr>
              <w:rPr>
                <w:rFonts w:ascii="Arial" w:hAnsi="Arial" w:cs="Arial"/>
                <w:sz w:val="2"/>
                <w:szCs w:val="2"/>
                <w:lang w:val="es-BO"/>
              </w:rPr>
            </w:pPr>
          </w:p>
        </w:tc>
      </w:tr>
      <w:tr w:rsidR="0063372B" w:rsidRPr="003C0DD8" w14:paraId="6A189014" w14:textId="77777777" w:rsidTr="001D1C07">
        <w:trPr>
          <w:jc w:val="center"/>
        </w:trPr>
        <w:tc>
          <w:tcPr>
            <w:tcW w:w="256" w:type="dxa"/>
            <w:tcBorders>
              <w:left w:val="single" w:sz="12" w:space="0" w:color="244061" w:themeColor="accent1" w:themeShade="80"/>
            </w:tcBorders>
            <w:vAlign w:val="center"/>
          </w:tcPr>
          <w:p w14:paraId="46BCD583" w14:textId="77777777" w:rsidR="0063372B" w:rsidRPr="003C0DD8" w:rsidRDefault="0063372B" w:rsidP="00487D19">
            <w:pPr>
              <w:jc w:val="right"/>
              <w:rPr>
                <w:rFonts w:ascii="Arial" w:hAnsi="Arial" w:cs="Arial"/>
                <w:b/>
                <w:sz w:val="10"/>
                <w:szCs w:val="10"/>
                <w:lang w:val="es-BO"/>
              </w:rPr>
            </w:pPr>
          </w:p>
        </w:tc>
        <w:tc>
          <w:tcPr>
            <w:tcW w:w="1580" w:type="dxa"/>
            <w:gridSpan w:val="7"/>
            <w:tcBorders>
              <w:bottom w:val="single" w:sz="4" w:space="0" w:color="auto"/>
            </w:tcBorders>
            <w:vAlign w:val="center"/>
          </w:tcPr>
          <w:p w14:paraId="5557D130" w14:textId="77777777" w:rsidR="0063372B" w:rsidRPr="001D1C07" w:rsidRDefault="0063372B" w:rsidP="00487D19">
            <w:pPr>
              <w:jc w:val="center"/>
              <w:rPr>
                <w:rFonts w:ascii="Arial" w:hAnsi="Arial" w:cs="Arial"/>
                <w:b/>
                <w:sz w:val="12"/>
                <w:szCs w:val="10"/>
                <w:lang w:val="es-BO"/>
              </w:rPr>
            </w:pPr>
            <w:r w:rsidRPr="001D1C07">
              <w:rPr>
                <w:i/>
                <w:sz w:val="12"/>
                <w:szCs w:val="10"/>
                <w:lang w:val="es-BO"/>
              </w:rPr>
              <w:t>Apellido Paterno</w:t>
            </w:r>
          </w:p>
        </w:tc>
        <w:tc>
          <w:tcPr>
            <w:tcW w:w="323" w:type="dxa"/>
          </w:tcPr>
          <w:p w14:paraId="25010D09" w14:textId="77777777" w:rsidR="0063372B" w:rsidRPr="001D1C07" w:rsidRDefault="0063372B" w:rsidP="00487D19">
            <w:pPr>
              <w:jc w:val="center"/>
              <w:rPr>
                <w:rFonts w:ascii="Arial" w:hAnsi="Arial" w:cs="Arial"/>
                <w:sz w:val="12"/>
                <w:szCs w:val="10"/>
                <w:lang w:val="es-BO"/>
              </w:rPr>
            </w:pPr>
          </w:p>
        </w:tc>
        <w:tc>
          <w:tcPr>
            <w:tcW w:w="1804" w:type="dxa"/>
            <w:gridSpan w:val="8"/>
            <w:tcBorders>
              <w:bottom w:val="single" w:sz="4" w:space="0" w:color="auto"/>
            </w:tcBorders>
          </w:tcPr>
          <w:p w14:paraId="345DC9A5" w14:textId="77777777" w:rsidR="0063372B" w:rsidRPr="001D1C07" w:rsidRDefault="0063372B" w:rsidP="00487D19">
            <w:pPr>
              <w:jc w:val="center"/>
              <w:rPr>
                <w:rFonts w:ascii="Arial" w:hAnsi="Arial" w:cs="Arial"/>
                <w:sz w:val="12"/>
                <w:szCs w:val="10"/>
                <w:lang w:val="es-BO"/>
              </w:rPr>
            </w:pPr>
            <w:r w:rsidRPr="001D1C07">
              <w:rPr>
                <w:i/>
                <w:sz w:val="12"/>
                <w:szCs w:val="10"/>
                <w:lang w:val="es-BO"/>
              </w:rPr>
              <w:t>Apellido Materno</w:t>
            </w:r>
          </w:p>
        </w:tc>
        <w:tc>
          <w:tcPr>
            <w:tcW w:w="275" w:type="dxa"/>
          </w:tcPr>
          <w:p w14:paraId="0D0D7B56" w14:textId="77777777" w:rsidR="0063372B" w:rsidRPr="001D1C07" w:rsidRDefault="0063372B" w:rsidP="00487D19">
            <w:pPr>
              <w:jc w:val="center"/>
              <w:rPr>
                <w:rFonts w:ascii="Arial" w:hAnsi="Arial" w:cs="Arial"/>
                <w:sz w:val="12"/>
                <w:szCs w:val="10"/>
                <w:lang w:val="es-BO"/>
              </w:rPr>
            </w:pPr>
          </w:p>
        </w:tc>
        <w:tc>
          <w:tcPr>
            <w:tcW w:w="2696" w:type="dxa"/>
            <w:gridSpan w:val="10"/>
            <w:tcBorders>
              <w:bottom w:val="single" w:sz="4" w:space="0" w:color="auto"/>
            </w:tcBorders>
          </w:tcPr>
          <w:p w14:paraId="59415527" w14:textId="77777777" w:rsidR="0063372B" w:rsidRPr="001D1C07" w:rsidRDefault="0063372B" w:rsidP="00487D19">
            <w:pPr>
              <w:jc w:val="center"/>
              <w:rPr>
                <w:rFonts w:ascii="Arial" w:hAnsi="Arial" w:cs="Arial"/>
                <w:sz w:val="12"/>
                <w:szCs w:val="10"/>
                <w:lang w:val="es-BO"/>
              </w:rPr>
            </w:pPr>
            <w:r w:rsidRPr="001D1C07">
              <w:rPr>
                <w:i/>
                <w:sz w:val="12"/>
                <w:szCs w:val="10"/>
                <w:lang w:val="es-BO"/>
              </w:rPr>
              <w:t>Nombre(s)</w:t>
            </w:r>
          </w:p>
        </w:tc>
        <w:tc>
          <w:tcPr>
            <w:tcW w:w="305" w:type="dxa"/>
          </w:tcPr>
          <w:p w14:paraId="3A6C9AE0" w14:textId="77777777" w:rsidR="0063372B" w:rsidRPr="001D1C07" w:rsidRDefault="0063372B" w:rsidP="00487D19">
            <w:pPr>
              <w:jc w:val="center"/>
              <w:rPr>
                <w:rFonts w:ascii="Arial" w:hAnsi="Arial" w:cs="Arial"/>
                <w:sz w:val="12"/>
                <w:szCs w:val="10"/>
                <w:lang w:val="es-BO"/>
              </w:rPr>
            </w:pPr>
          </w:p>
        </w:tc>
        <w:tc>
          <w:tcPr>
            <w:tcW w:w="2409" w:type="dxa"/>
            <w:gridSpan w:val="9"/>
            <w:tcBorders>
              <w:bottom w:val="single" w:sz="4" w:space="0" w:color="auto"/>
            </w:tcBorders>
          </w:tcPr>
          <w:p w14:paraId="737E57D1" w14:textId="77777777" w:rsidR="0063372B" w:rsidRPr="001D1C07" w:rsidRDefault="0063372B" w:rsidP="00487D19">
            <w:pPr>
              <w:jc w:val="center"/>
              <w:rPr>
                <w:rFonts w:ascii="Arial" w:hAnsi="Arial" w:cs="Arial"/>
                <w:sz w:val="12"/>
                <w:szCs w:val="10"/>
                <w:lang w:val="es-BO"/>
              </w:rPr>
            </w:pPr>
            <w:r w:rsidRPr="001D1C07">
              <w:rPr>
                <w:i/>
                <w:sz w:val="12"/>
                <w:szCs w:val="10"/>
                <w:lang w:val="es-BO"/>
              </w:rPr>
              <w:t>Cargo</w:t>
            </w:r>
          </w:p>
        </w:tc>
        <w:tc>
          <w:tcPr>
            <w:tcW w:w="257" w:type="dxa"/>
            <w:tcBorders>
              <w:right w:val="single" w:sz="12" w:space="0" w:color="244061" w:themeColor="accent1" w:themeShade="80"/>
            </w:tcBorders>
          </w:tcPr>
          <w:p w14:paraId="50FBE1F7" w14:textId="77777777" w:rsidR="0063372B" w:rsidRPr="003C0DD8" w:rsidRDefault="0063372B" w:rsidP="00487D19">
            <w:pPr>
              <w:rPr>
                <w:rFonts w:ascii="Arial" w:hAnsi="Arial" w:cs="Arial"/>
                <w:sz w:val="10"/>
                <w:szCs w:val="10"/>
                <w:lang w:val="es-BO"/>
              </w:rPr>
            </w:pPr>
          </w:p>
        </w:tc>
      </w:tr>
      <w:tr w:rsidR="00006E75" w:rsidRPr="003C0DD8" w14:paraId="700E99DC" w14:textId="77777777" w:rsidTr="001D1C07">
        <w:trPr>
          <w:trHeight w:val="244"/>
          <w:jc w:val="center"/>
        </w:trPr>
        <w:tc>
          <w:tcPr>
            <w:tcW w:w="256" w:type="dxa"/>
            <w:tcBorders>
              <w:left w:val="single" w:sz="12" w:space="0" w:color="244061" w:themeColor="accent1" w:themeShade="80"/>
              <w:right w:val="single" w:sz="4" w:space="0" w:color="auto"/>
            </w:tcBorders>
            <w:vAlign w:val="center"/>
          </w:tcPr>
          <w:p w14:paraId="4B5C36D1" w14:textId="77777777" w:rsidR="00006E75" w:rsidRPr="003C0DD8" w:rsidRDefault="00006E75" w:rsidP="00006E75">
            <w:pPr>
              <w:jc w:val="right"/>
              <w:rPr>
                <w:rFonts w:ascii="Arial" w:hAnsi="Arial" w:cs="Arial"/>
                <w:b/>
                <w:sz w:val="16"/>
                <w:szCs w:val="16"/>
                <w:lang w:val="es-BO"/>
              </w:rPr>
            </w:pPr>
          </w:p>
        </w:tc>
        <w:tc>
          <w:tcPr>
            <w:tcW w:w="1580"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BAFCAD1" w14:textId="4E7577AA" w:rsidR="00006E75" w:rsidRPr="00006E75" w:rsidRDefault="00006E75" w:rsidP="00006E75">
            <w:pPr>
              <w:jc w:val="center"/>
              <w:rPr>
                <w:rFonts w:ascii="Arial" w:hAnsi="Arial" w:cs="Arial"/>
                <w:b/>
                <w:sz w:val="14"/>
                <w:szCs w:val="14"/>
                <w:lang w:val="es-BO"/>
              </w:rPr>
            </w:pPr>
            <w:r w:rsidRPr="00006E75">
              <w:rPr>
                <w:rFonts w:ascii="Arial" w:hAnsi="Arial" w:cs="Arial"/>
                <w:sz w:val="14"/>
                <w:szCs w:val="14"/>
              </w:rPr>
              <w:t>Romano</w:t>
            </w:r>
          </w:p>
        </w:tc>
        <w:tc>
          <w:tcPr>
            <w:tcW w:w="323" w:type="dxa"/>
            <w:tcBorders>
              <w:left w:val="single" w:sz="4" w:space="0" w:color="auto"/>
              <w:right w:val="single" w:sz="4" w:space="0" w:color="auto"/>
            </w:tcBorders>
            <w:vAlign w:val="center"/>
          </w:tcPr>
          <w:p w14:paraId="12047411" w14:textId="77777777" w:rsidR="00006E75" w:rsidRPr="00006E75" w:rsidRDefault="00006E75" w:rsidP="00006E75">
            <w:pPr>
              <w:jc w:val="center"/>
              <w:rPr>
                <w:rFonts w:ascii="Arial" w:hAnsi="Arial" w:cs="Arial"/>
                <w:sz w:val="14"/>
                <w:szCs w:val="14"/>
                <w:lang w:val="es-BO"/>
              </w:rPr>
            </w:pPr>
          </w:p>
        </w:tc>
        <w:tc>
          <w:tcPr>
            <w:tcW w:w="180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FE5763C" w14:textId="71C4CED8" w:rsidR="00006E75" w:rsidRPr="00006E75" w:rsidRDefault="00006E75" w:rsidP="00006E75">
            <w:pPr>
              <w:jc w:val="center"/>
              <w:rPr>
                <w:rFonts w:ascii="Arial" w:hAnsi="Arial" w:cs="Arial"/>
                <w:sz w:val="14"/>
                <w:szCs w:val="14"/>
                <w:lang w:val="es-BO"/>
              </w:rPr>
            </w:pPr>
            <w:r w:rsidRPr="00006E75">
              <w:rPr>
                <w:rFonts w:ascii="Arial" w:hAnsi="Arial" w:cs="Arial"/>
                <w:sz w:val="14"/>
                <w:szCs w:val="14"/>
              </w:rPr>
              <w:t>Rivero</w:t>
            </w:r>
          </w:p>
        </w:tc>
        <w:tc>
          <w:tcPr>
            <w:tcW w:w="275" w:type="dxa"/>
            <w:tcBorders>
              <w:left w:val="single" w:sz="4" w:space="0" w:color="auto"/>
              <w:right w:val="single" w:sz="4" w:space="0" w:color="auto"/>
            </w:tcBorders>
            <w:vAlign w:val="center"/>
          </w:tcPr>
          <w:p w14:paraId="30F5AF45" w14:textId="77777777" w:rsidR="00006E75" w:rsidRPr="00006E75" w:rsidRDefault="00006E75" w:rsidP="00006E75">
            <w:pPr>
              <w:jc w:val="center"/>
              <w:rPr>
                <w:rFonts w:ascii="Arial" w:hAnsi="Arial" w:cs="Arial"/>
                <w:sz w:val="14"/>
                <w:szCs w:val="14"/>
                <w:lang w:val="es-BO"/>
              </w:rPr>
            </w:pPr>
          </w:p>
        </w:tc>
        <w:tc>
          <w:tcPr>
            <w:tcW w:w="2696"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C51AAE1" w14:textId="5480D590" w:rsidR="00006E75" w:rsidRPr="00006E75" w:rsidRDefault="00006E75" w:rsidP="00006E75">
            <w:pPr>
              <w:jc w:val="center"/>
              <w:rPr>
                <w:rFonts w:ascii="Arial" w:hAnsi="Arial" w:cs="Arial"/>
                <w:sz w:val="14"/>
                <w:szCs w:val="14"/>
                <w:lang w:val="es-BO"/>
              </w:rPr>
            </w:pPr>
            <w:r w:rsidRPr="00006E75">
              <w:rPr>
                <w:rFonts w:ascii="Arial" w:hAnsi="Arial" w:cs="Arial"/>
                <w:sz w:val="14"/>
                <w:szCs w:val="14"/>
              </w:rPr>
              <w:t>Gonzalo Guillermo</w:t>
            </w:r>
          </w:p>
        </w:tc>
        <w:tc>
          <w:tcPr>
            <w:tcW w:w="305" w:type="dxa"/>
            <w:tcBorders>
              <w:left w:val="single" w:sz="4" w:space="0" w:color="auto"/>
              <w:right w:val="single" w:sz="4" w:space="0" w:color="auto"/>
            </w:tcBorders>
            <w:vAlign w:val="center"/>
          </w:tcPr>
          <w:p w14:paraId="44155826" w14:textId="77777777" w:rsidR="00006E75" w:rsidRPr="003C0DD8" w:rsidRDefault="00006E75" w:rsidP="00006E75">
            <w:pPr>
              <w:rPr>
                <w:rFonts w:ascii="Arial" w:hAnsi="Arial" w:cs="Arial"/>
                <w:sz w:val="16"/>
                <w:szCs w:val="16"/>
                <w:lang w:val="es-BO"/>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1E37E8D" w14:textId="52283C9B" w:rsidR="00006E75" w:rsidRPr="00006E75" w:rsidRDefault="00006E75" w:rsidP="001D1C07">
            <w:pPr>
              <w:jc w:val="center"/>
              <w:rPr>
                <w:rFonts w:ascii="Arial" w:hAnsi="Arial" w:cs="Arial"/>
                <w:sz w:val="16"/>
                <w:szCs w:val="16"/>
                <w:lang w:eastAsia="es-BO"/>
              </w:rPr>
            </w:pPr>
            <w:r>
              <w:rPr>
                <w:rFonts w:ascii="Arial" w:hAnsi="Arial" w:cs="Arial"/>
                <w:sz w:val="16"/>
                <w:szCs w:val="16"/>
              </w:rPr>
              <w:t>Director General Ejecutivo</w:t>
            </w:r>
          </w:p>
        </w:tc>
        <w:tc>
          <w:tcPr>
            <w:tcW w:w="257" w:type="dxa"/>
            <w:tcBorders>
              <w:left w:val="single" w:sz="4" w:space="0" w:color="auto"/>
              <w:right w:val="single" w:sz="12" w:space="0" w:color="244061" w:themeColor="accent1" w:themeShade="80"/>
            </w:tcBorders>
          </w:tcPr>
          <w:p w14:paraId="0F7AAB69" w14:textId="77777777" w:rsidR="00006E75" w:rsidRPr="003C0DD8" w:rsidRDefault="00006E75" w:rsidP="00006E75">
            <w:pPr>
              <w:rPr>
                <w:rFonts w:ascii="Arial" w:hAnsi="Arial" w:cs="Arial"/>
                <w:sz w:val="16"/>
                <w:szCs w:val="16"/>
                <w:lang w:val="es-BO"/>
              </w:rPr>
            </w:pPr>
          </w:p>
        </w:tc>
      </w:tr>
      <w:tr w:rsidR="00A3330C" w:rsidRPr="003C0DD8" w14:paraId="4331E213" w14:textId="77777777" w:rsidTr="001D1C07">
        <w:trPr>
          <w:jc w:val="center"/>
        </w:trPr>
        <w:tc>
          <w:tcPr>
            <w:tcW w:w="256" w:type="dxa"/>
            <w:tcBorders>
              <w:left w:val="single" w:sz="12" w:space="0" w:color="244061" w:themeColor="accent1" w:themeShade="80"/>
            </w:tcBorders>
            <w:vAlign w:val="center"/>
          </w:tcPr>
          <w:p w14:paraId="379EF870" w14:textId="77777777" w:rsidR="00A3330C" w:rsidRPr="003C0DD8" w:rsidRDefault="00A3330C" w:rsidP="00A3330C">
            <w:pPr>
              <w:jc w:val="right"/>
              <w:rPr>
                <w:rFonts w:ascii="Arial" w:hAnsi="Arial" w:cs="Arial"/>
                <w:b/>
                <w:sz w:val="10"/>
                <w:szCs w:val="10"/>
                <w:lang w:val="es-BO"/>
              </w:rPr>
            </w:pPr>
          </w:p>
        </w:tc>
        <w:tc>
          <w:tcPr>
            <w:tcW w:w="1580" w:type="dxa"/>
            <w:gridSpan w:val="7"/>
            <w:tcBorders>
              <w:top w:val="single" w:sz="4" w:space="0" w:color="auto"/>
              <w:bottom w:val="single" w:sz="4" w:space="0" w:color="auto"/>
            </w:tcBorders>
            <w:vAlign w:val="center"/>
          </w:tcPr>
          <w:p w14:paraId="68ADA7CB" w14:textId="034E3585" w:rsidR="00A3330C" w:rsidRPr="001D1C07" w:rsidRDefault="00A3330C" w:rsidP="00006E75">
            <w:pPr>
              <w:jc w:val="center"/>
              <w:rPr>
                <w:i/>
                <w:sz w:val="12"/>
                <w:szCs w:val="10"/>
                <w:lang w:val="es-BO"/>
              </w:rPr>
            </w:pPr>
            <w:r w:rsidRPr="001D1C07">
              <w:rPr>
                <w:i/>
                <w:sz w:val="12"/>
                <w:szCs w:val="10"/>
                <w:lang w:val="es-BO"/>
              </w:rPr>
              <w:t>Apellido Paterno</w:t>
            </w:r>
          </w:p>
        </w:tc>
        <w:tc>
          <w:tcPr>
            <w:tcW w:w="323" w:type="dxa"/>
            <w:vAlign w:val="center"/>
          </w:tcPr>
          <w:p w14:paraId="690AFF0B" w14:textId="77777777" w:rsidR="00A3330C" w:rsidRPr="001D1C07" w:rsidRDefault="00A3330C" w:rsidP="00006E75">
            <w:pPr>
              <w:jc w:val="center"/>
              <w:rPr>
                <w:i/>
                <w:sz w:val="12"/>
                <w:szCs w:val="10"/>
                <w:lang w:val="es-BO"/>
              </w:rPr>
            </w:pPr>
          </w:p>
        </w:tc>
        <w:tc>
          <w:tcPr>
            <w:tcW w:w="1804" w:type="dxa"/>
            <w:gridSpan w:val="8"/>
            <w:tcBorders>
              <w:top w:val="single" w:sz="4" w:space="0" w:color="auto"/>
              <w:bottom w:val="single" w:sz="4" w:space="0" w:color="auto"/>
            </w:tcBorders>
            <w:vAlign w:val="center"/>
          </w:tcPr>
          <w:p w14:paraId="65E74334" w14:textId="6A67EDF4" w:rsidR="00A3330C" w:rsidRPr="001D1C07" w:rsidRDefault="00A3330C" w:rsidP="00006E75">
            <w:pPr>
              <w:jc w:val="center"/>
              <w:rPr>
                <w:i/>
                <w:sz w:val="12"/>
                <w:szCs w:val="10"/>
                <w:lang w:val="es-BO"/>
              </w:rPr>
            </w:pPr>
            <w:r w:rsidRPr="001D1C07">
              <w:rPr>
                <w:i/>
                <w:sz w:val="12"/>
                <w:szCs w:val="10"/>
                <w:lang w:val="es-BO"/>
              </w:rPr>
              <w:t>Apellido Materno</w:t>
            </w:r>
          </w:p>
        </w:tc>
        <w:tc>
          <w:tcPr>
            <w:tcW w:w="275" w:type="dxa"/>
            <w:vAlign w:val="center"/>
          </w:tcPr>
          <w:p w14:paraId="740A058B" w14:textId="77777777" w:rsidR="00A3330C" w:rsidRPr="001D1C07" w:rsidRDefault="00A3330C" w:rsidP="00006E75">
            <w:pPr>
              <w:jc w:val="center"/>
              <w:rPr>
                <w:i/>
                <w:sz w:val="12"/>
                <w:szCs w:val="10"/>
                <w:lang w:val="es-BO"/>
              </w:rPr>
            </w:pPr>
          </w:p>
        </w:tc>
        <w:tc>
          <w:tcPr>
            <w:tcW w:w="2696" w:type="dxa"/>
            <w:gridSpan w:val="10"/>
            <w:tcBorders>
              <w:top w:val="single" w:sz="4" w:space="0" w:color="auto"/>
              <w:bottom w:val="single" w:sz="4" w:space="0" w:color="auto"/>
            </w:tcBorders>
            <w:vAlign w:val="center"/>
          </w:tcPr>
          <w:p w14:paraId="3F8395AA" w14:textId="3020A427" w:rsidR="00A3330C" w:rsidRPr="001D1C07" w:rsidRDefault="00A3330C" w:rsidP="00006E75">
            <w:pPr>
              <w:jc w:val="center"/>
              <w:rPr>
                <w:i/>
                <w:sz w:val="12"/>
                <w:szCs w:val="10"/>
                <w:lang w:val="es-BO"/>
              </w:rPr>
            </w:pPr>
            <w:r w:rsidRPr="001D1C07">
              <w:rPr>
                <w:i/>
                <w:sz w:val="12"/>
                <w:szCs w:val="10"/>
                <w:lang w:val="es-BO"/>
              </w:rPr>
              <w:t>Nombre(s)</w:t>
            </w:r>
          </w:p>
        </w:tc>
        <w:tc>
          <w:tcPr>
            <w:tcW w:w="305" w:type="dxa"/>
            <w:vAlign w:val="center"/>
          </w:tcPr>
          <w:p w14:paraId="36117173" w14:textId="77777777" w:rsidR="00A3330C" w:rsidRPr="001D1C07" w:rsidRDefault="00A3330C" w:rsidP="00A3330C">
            <w:pPr>
              <w:jc w:val="center"/>
              <w:rPr>
                <w:i/>
                <w:sz w:val="12"/>
                <w:szCs w:val="10"/>
                <w:lang w:val="es-BO"/>
              </w:rPr>
            </w:pPr>
          </w:p>
        </w:tc>
        <w:tc>
          <w:tcPr>
            <w:tcW w:w="2409" w:type="dxa"/>
            <w:gridSpan w:val="9"/>
            <w:tcBorders>
              <w:top w:val="single" w:sz="4" w:space="0" w:color="auto"/>
              <w:bottom w:val="single" w:sz="4" w:space="0" w:color="auto"/>
            </w:tcBorders>
            <w:vAlign w:val="center"/>
          </w:tcPr>
          <w:p w14:paraId="563A28AF" w14:textId="6F4635F8" w:rsidR="00A3330C" w:rsidRPr="001D1C07" w:rsidRDefault="00A3330C" w:rsidP="00A3330C">
            <w:pPr>
              <w:jc w:val="center"/>
              <w:rPr>
                <w:i/>
                <w:sz w:val="12"/>
                <w:szCs w:val="10"/>
                <w:lang w:val="es-BO"/>
              </w:rPr>
            </w:pPr>
            <w:r w:rsidRPr="001D1C07">
              <w:rPr>
                <w:i/>
                <w:sz w:val="12"/>
                <w:szCs w:val="10"/>
                <w:lang w:val="es-BO"/>
              </w:rPr>
              <w:t>Cargo</w:t>
            </w:r>
          </w:p>
        </w:tc>
        <w:tc>
          <w:tcPr>
            <w:tcW w:w="257" w:type="dxa"/>
            <w:tcBorders>
              <w:right w:val="single" w:sz="12" w:space="0" w:color="244061" w:themeColor="accent1" w:themeShade="80"/>
            </w:tcBorders>
          </w:tcPr>
          <w:p w14:paraId="1037AE99" w14:textId="77777777" w:rsidR="00A3330C" w:rsidRPr="003C0DD8" w:rsidRDefault="00A3330C" w:rsidP="00A3330C">
            <w:pPr>
              <w:rPr>
                <w:rFonts w:ascii="Arial" w:hAnsi="Arial" w:cs="Arial"/>
                <w:sz w:val="10"/>
                <w:szCs w:val="10"/>
                <w:lang w:val="es-BO"/>
              </w:rPr>
            </w:pPr>
          </w:p>
        </w:tc>
      </w:tr>
      <w:tr w:rsidR="00006E75" w:rsidRPr="003C0DD8" w14:paraId="6B16DBF3" w14:textId="77777777" w:rsidTr="001D1C07">
        <w:trPr>
          <w:jc w:val="center"/>
        </w:trPr>
        <w:tc>
          <w:tcPr>
            <w:tcW w:w="256" w:type="dxa"/>
            <w:tcBorders>
              <w:left w:val="single" w:sz="12" w:space="0" w:color="244061" w:themeColor="accent1" w:themeShade="80"/>
              <w:right w:val="single" w:sz="4" w:space="0" w:color="auto"/>
            </w:tcBorders>
            <w:vAlign w:val="center"/>
          </w:tcPr>
          <w:p w14:paraId="6BBAB91C" w14:textId="77777777" w:rsidR="00006E75" w:rsidRPr="003C0DD8" w:rsidRDefault="00006E75" w:rsidP="00006E75">
            <w:pPr>
              <w:jc w:val="right"/>
              <w:rPr>
                <w:rFonts w:ascii="Arial" w:hAnsi="Arial" w:cs="Arial"/>
                <w:b/>
                <w:sz w:val="10"/>
                <w:szCs w:val="10"/>
                <w:lang w:val="es-BO"/>
              </w:rPr>
            </w:pPr>
          </w:p>
        </w:tc>
        <w:tc>
          <w:tcPr>
            <w:tcW w:w="1580"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55C4893" w14:textId="3F8FDF3A" w:rsidR="00006E75" w:rsidRPr="00006E75" w:rsidRDefault="00006E75" w:rsidP="00006E75">
            <w:pPr>
              <w:jc w:val="center"/>
              <w:rPr>
                <w:rFonts w:ascii="Arial" w:hAnsi="Arial" w:cs="Arial"/>
                <w:b/>
                <w:sz w:val="14"/>
                <w:szCs w:val="14"/>
                <w:lang w:val="es-BO"/>
              </w:rPr>
            </w:pPr>
            <w:r w:rsidRPr="00006E75">
              <w:rPr>
                <w:rFonts w:ascii="Arial" w:hAnsi="Arial" w:cs="Arial"/>
                <w:sz w:val="14"/>
                <w:szCs w:val="14"/>
              </w:rPr>
              <w:t>Terrazas</w:t>
            </w:r>
          </w:p>
        </w:tc>
        <w:tc>
          <w:tcPr>
            <w:tcW w:w="323" w:type="dxa"/>
            <w:tcBorders>
              <w:left w:val="single" w:sz="4" w:space="0" w:color="auto"/>
              <w:right w:val="single" w:sz="4" w:space="0" w:color="auto"/>
            </w:tcBorders>
            <w:vAlign w:val="center"/>
          </w:tcPr>
          <w:p w14:paraId="705934B2" w14:textId="77777777" w:rsidR="00006E75" w:rsidRPr="00006E75" w:rsidRDefault="00006E75" w:rsidP="00006E75">
            <w:pPr>
              <w:jc w:val="center"/>
              <w:rPr>
                <w:rFonts w:ascii="Arial" w:hAnsi="Arial" w:cs="Arial"/>
                <w:sz w:val="14"/>
                <w:szCs w:val="14"/>
                <w:lang w:val="es-BO"/>
              </w:rPr>
            </w:pPr>
          </w:p>
        </w:tc>
        <w:tc>
          <w:tcPr>
            <w:tcW w:w="180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9479643" w14:textId="46C5D40A" w:rsidR="00006E75" w:rsidRPr="00006E75" w:rsidRDefault="00006E75" w:rsidP="00006E75">
            <w:pPr>
              <w:jc w:val="center"/>
              <w:rPr>
                <w:rFonts w:ascii="Arial" w:hAnsi="Arial" w:cs="Arial"/>
                <w:i/>
                <w:sz w:val="14"/>
                <w:szCs w:val="14"/>
                <w:lang w:val="es-BO"/>
              </w:rPr>
            </w:pPr>
            <w:r w:rsidRPr="00006E75">
              <w:rPr>
                <w:rFonts w:ascii="Arial" w:hAnsi="Arial" w:cs="Arial"/>
                <w:sz w:val="14"/>
                <w:szCs w:val="14"/>
              </w:rPr>
              <w:t>Galatoire</w:t>
            </w:r>
          </w:p>
        </w:tc>
        <w:tc>
          <w:tcPr>
            <w:tcW w:w="275" w:type="dxa"/>
            <w:tcBorders>
              <w:left w:val="single" w:sz="4" w:space="0" w:color="auto"/>
              <w:right w:val="single" w:sz="4" w:space="0" w:color="auto"/>
            </w:tcBorders>
            <w:vAlign w:val="center"/>
          </w:tcPr>
          <w:p w14:paraId="3A5C5D16" w14:textId="77777777" w:rsidR="00006E75" w:rsidRPr="00006E75" w:rsidRDefault="00006E75" w:rsidP="00006E75">
            <w:pPr>
              <w:jc w:val="center"/>
              <w:rPr>
                <w:rFonts w:ascii="Arial" w:hAnsi="Arial" w:cs="Arial"/>
                <w:sz w:val="14"/>
                <w:szCs w:val="14"/>
                <w:lang w:val="es-BO"/>
              </w:rPr>
            </w:pPr>
          </w:p>
        </w:tc>
        <w:tc>
          <w:tcPr>
            <w:tcW w:w="2696"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46BD92E" w14:textId="057C0A82" w:rsidR="00006E75" w:rsidRPr="00006E75" w:rsidRDefault="00006E75" w:rsidP="00006E75">
            <w:pPr>
              <w:jc w:val="center"/>
              <w:rPr>
                <w:rFonts w:ascii="Arial" w:hAnsi="Arial" w:cs="Arial"/>
                <w:i/>
                <w:sz w:val="14"/>
                <w:szCs w:val="14"/>
                <w:lang w:val="es-BO"/>
              </w:rPr>
            </w:pPr>
            <w:r w:rsidRPr="00006E75">
              <w:rPr>
                <w:rFonts w:ascii="Arial" w:hAnsi="Arial" w:cs="Arial"/>
                <w:sz w:val="14"/>
                <w:szCs w:val="14"/>
              </w:rPr>
              <w:t>Jasmi Esther</w:t>
            </w:r>
          </w:p>
        </w:tc>
        <w:tc>
          <w:tcPr>
            <w:tcW w:w="305" w:type="dxa"/>
            <w:tcBorders>
              <w:left w:val="single" w:sz="4" w:space="0" w:color="auto"/>
              <w:right w:val="single" w:sz="4" w:space="0" w:color="auto"/>
            </w:tcBorders>
            <w:vAlign w:val="center"/>
          </w:tcPr>
          <w:p w14:paraId="3877786D" w14:textId="77777777" w:rsidR="00006E75" w:rsidRPr="003C0DD8" w:rsidRDefault="00006E75" w:rsidP="00006E75">
            <w:pPr>
              <w:jc w:val="center"/>
              <w:rPr>
                <w:rFonts w:ascii="Arial" w:hAnsi="Arial" w:cs="Arial"/>
                <w:sz w:val="10"/>
                <w:szCs w:val="10"/>
                <w:lang w:val="es-BO"/>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A53C8B6" w14:textId="229EB767" w:rsidR="00006E75" w:rsidRPr="00006E75" w:rsidRDefault="00006E75" w:rsidP="00006E75">
            <w:pPr>
              <w:jc w:val="center"/>
              <w:rPr>
                <w:rFonts w:ascii="Arial" w:hAnsi="Arial" w:cs="Arial"/>
                <w:sz w:val="16"/>
                <w:szCs w:val="16"/>
                <w:lang w:eastAsia="es-BO"/>
              </w:rPr>
            </w:pPr>
            <w:r>
              <w:rPr>
                <w:rFonts w:ascii="Arial" w:hAnsi="Arial" w:cs="Arial"/>
                <w:sz w:val="16"/>
                <w:szCs w:val="16"/>
              </w:rPr>
              <w:t>Director General de Operaciones</w:t>
            </w:r>
          </w:p>
        </w:tc>
        <w:tc>
          <w:tcPr>
            <w:tcW w:w="257" w:type="dxa"/>
            <w:tcBorders>
              <w:left w:val="single" w:sz="4" w:space="0" w:color="auto"/>
              <w:right w:val="single" w:sz="12" w:space="0" w:color="244061" w:themeColor="accent1" w:themeShade="80"/>
            </w:tcBorders>
          </w:tcPr>
          <w:p w14:paraId="5B47C329" w14:textId="77777777" w:rsidR="00006E75" w:rsidRPr="003C0DD8" w:rsidRDefault="00006E75" w:rsidP="00006E75">
            <w:pPr>
              <w:rPr>
                <w:rFonts w:ascii="Arial" w:hAnsi="Arial" w:cs="Arial"/>
                <w:sz w:val="10"/>
                <w:szCs w:val="10"/>
                <w:lang w:val="es-BO"/>
              </w:rPr>
            </w:pPr>
          </w:p>
        </w:tc>
      </w:tr>
      <w:tr w:rsidR="00A3330C" w:rsidRPr="003C0DD8" w14:paraId="0F852A68" w14:textId="77777777" w:rsidTr="001D1C07">
        <w:trPr>
          <w:jc w:val="center"/>
        </w:trPr>
        <w:tc>
          <w:tcPr>
            <w:tcW w:w="256" w:type="dxa"/>
            <w:tcBorders>
              <w:left w:val="single" w:sz="12" w:space="0" w:color="244061" w:themeColor="accent1" w:themeShade="80"/>
            </w:tcBorders>
            <w:vAlign w:val="center"/>
          </w:tcPr>
          <w:p w14:paraId="6700F43C" w14:textId="77777777" w:rsidR="00A3330C" w:rsidRPr="003C0DD8" w:rsidRDefault="00A3330C" w:rsidP="00A3330C">
            <w:pPr>
              <w:jc w:val="right"/>
              <w:rPr>
                <w:rFonts w:ascii="Arial" w:hAnsi="Arial" w:cs="Arial"/>
                <w:b/>
                <w:sz w:val="10"/>
                <w:szCs w:val="10"/>
                <w:lang w:val="es-BO"/>
              </w:rPr>
            </w:pPr>
          </w:p>
        </w:tc>
        <w:tc>
          <w:tcPr>
            <w:tcW w:w="1580" w:type="dxa"/>
            <w:gridSpan w:val="7"/>
            <w:tcBorders>
              <w:top w:val="single" w:sz="4" w:space="0" w:color="auto"/>
              <w:bottom w:val="single" w:sz="4" w:space="0" w:color="auto"/>
            </w:tcBorders>
            <w:vAlign w:val="center"/>
          </w:tcPr>
          <w:p w14:paraId="2AA67E7C" w14:textId="6B87B604" w:rsidR="00A3330C" w:rsidRPr="001D1C07" w:rsidRDefault="00A3330C" w:rsidP="00006E75">
            <w:pPr>
              <w:jc w:val="center"/>
              <w:rPr>
                <w:i/>
                <w:sz w:val="12"/>
                <w:szCs w:val="10"/>
                <w:lang w:val="es-BO"/>
              </w:rPr>
            </w:pPr>
            <w:r w:rsidRPr="001D1C07">
              <w:rPr>
                <w:i/>
                <w:sz w:val="12"/>
                <w:szCs w:val="10"/>
                <w:lang w:val="es-BO"/>
              </w:rPr>
              <w:t>Apellido Paterno</w:t>
            </w:r>
          </w:p>
        </w:tc>
        <w:tc>
          <w:tcPr>
            <w:tcW w:w="323" w:type="dxa"/>
            <w:vAlign w:val="center"/>
          </w:tcPr>
          <w:p w14:paraId="504F28F9" w14:textId="77777777" w:rsidR="00A3330C" w:rsidRPr="001D1C07" w:rsidRDefault="00A3330C" w:rsidP="00006E75">
            <w:pPr>
              <w:jc w:val="center"/>
              <w:rPr>
                <w:i/>
                <w:sz w:val="12"/>
                <w:szCs w:val="10"/>
                <w:lang w:val="es-BO"/>
              </w:rPr>
            </w:pPr>
          </w:p>
        </w:tc>
        <w:tc>
          <w:tcPr>
            <w:tcW w:w="1804" w:type="dxa"/>
            <w:gridSpan w:val="8"/>
            <w:tcBorders>
              <w:top w:val="single" w:sz="4" w:space="0" w:color="auto"/>
              <w:bottom w:val="single" w:sz="4" w:space="0" w:color="auto"/>
            </w:tcBorders>
            <w:vAlign w:val="center"/>
          </w:tcPr>
          <w:p w14:paraId="07E3AEB4" w14:textId="505E9E1B" w:rsidR="00A3330C" w:rsidRPr="001D1C07" w:rsidRDefault="00A3330C" w:rsidP="00006E75">
            <w:pPr>
              <w:jc w:val="center"/>
              <w:rPr>
                <w:i/>
                <w:sz w:val="12"/>
                <w:szCs w:val="10"/>
                <w:lang w:val="es-BO"/>
              </w:rPr>
            </w:pPr>
            <w:r w:rsidRPr="001D1C07">
              <w:rPr>
                <w:i/>
                <w:sz w:val="12"/>
                <w:szCs w:val="10"/>
                <w:lang w:val="es-BO"/>
              </w:rPr>
              <w:t>Apellido Materno</w:t>
            </w:r>
          </w:p>
        </w:tc>
        <w:tc>
          <w:tcPr>
            <w:tcW w:w="275" w:type="dxa"/>
            <w:vAlign w:val="center"/>
          </w:tcPr>
          <w:p w14:paraId="44B1E57D" w14:textId="77777777" w:rsidR="00A3330C" w:rsidRPr="001D1C07" w:rsidRDefault="00A3330C" w:rsidP="00006E75">
            <w:pPr>
              <w:jc w:val="center"/>
              <w:rPr>
                <w:i/>
                <w:sz w:val="12"/>
                <w:szCs w:val="10"/>
                <w:lang w:val="es-BO"/>
              </w:rPr>
            </w:pPr>
          </w:p>
        </w:tc>
        <w:tc>
          <w:tcPr>
            <w:tcW w:w="2696" w:type="dxa"/>
            <w:gridSpan w:val="10"/>
            <w:tcBorders>
              <w:top w:val="single" w:sz="4" w:space="0" w:color="auto"/>
              <w:bottom w:val="single" w:sz="4" w:space="0" w:color="auto"/>
            </w:tcBorders>
            <w:vAlign w:val="center"/>
          </w:tcPr>
          <w:p w14:paraId="77BDCBCA" w14:textId="58E445F4" w:rsidR="00A3330C" w:rsidRPr="001D1C07" w:rsidRDefault="00A3330C" w:rsidP="00006E75">
            <w:pPr>
              <w:jc w:val="center"/>
              <w:rPr>
                <w:i/>
                <w:sz w:val="12"/>
                <w:szCs w:val="10"/>
                <w:lang w:val="es-BO"/>
              </w:rPr>
            </w:pPr>
            <w:r w:rsidRPr="001D1C07">
              <w:rPr>
                <w:i/>
                <w:sz w:val="12"/>
                <w:szCs w:val="10"/>
                <w:lang w:val="es-BO"/>
              </w:rPr>
              <w:t>Nombre(s)</w:t>
            </w:r>
          </w:p>
        </w:tc>
        <w:tc>
          <w:tcPr>
            <w:tcW w:w="305" w:type="dxa"/>
            <w:vAlign w:val="center"/>
          </w:tcPr>
          <w:p w14:paraId="47400D5A" w14:textId="77777777" w:rsidR="00A3330C" w:rsidRPr="001D1C07" w:rsidRDefault="00A3330C" w:rsidP="00A3330C">
            <w:pPr>
              <w:jc w:val="center"/>
              <w:rPr>
                <w:i/>
                <w:sz w:val="12"/>
                <w:szCs w:val="10"/>
                <w:lang w:val="es-BO"/>
              </w:rPr>
            </w:pPr>
          </w:p>
        </w:tc>
        <w:tc>
          <w:tcPr>
            <w:tcW w:w="2409" w:type="dxa"/>
            <w:gridSpan w:val="9"/>
            <w:tcBorders>
              <w:top w:val="single" w:sz="4" w:space="0" w:color="auto"/>
              <w:bottom w:val="single" w:sz="4" w:space="0" w:color="auto"/>
            </w:tcBorders>
            <w:vAlign w:val="center"/>
          </w:tcPr>
          <w:p w14:paraId="7F4D1108" w14:textId="485C7ACE" w:rsidR="00A3330C" w:rsidRPr="001D1C07" w:rsidRDefault="00A3330C" w:rsidP="00A3330C">
            <w:pPr>
              <w:jc w:val="center"/>
              <w:rPr>
                <w:i/>
                <w:sz w:val="12"/>
                <w:szCs w:val="10"/>
                <w:lang w:val="es-BO"/>
              </w:rPr>
            </w:pPr>
            <w:r w:rsidRPr="001D1C07">
              <w:rPr>
                <w:i/>
                <w:sz w:val="12"/>
                <w:szCs w:val="10"/>
                <w:lang w:val="es-BO"/>
              </w:rPr>
              <w:t>Cargo</w:t>
            </w:r>
          </w:p>
        </w:tc>
        <w:tc>
          <w:tcPr>
            <w:tcW w:w="257" w:type="dxa"/>
            <w:tcBorders>
              <w:right w:val="single" w:sz="12" w:space="0" w:color="244061" w:themeColor="accent1" w:themeShade="80"/>
            </w:tcBorders>
          </w:tcPr>
          <w:p w14:paraId="4A9349DB" w14:textId="77777777" w:rsidR="00A3330C" w:rsidRPr="003C0DD8" w:rsidRDefault="00A3330C" w:rsidP="00A3330C">
            <w:pPr>
              <w:rPr>
                <w:rFonts w:ascii="Arial" w:hAnsi="Arial" w:cs="Arial"/>
                <w:sz w:val="10"/>
                <w:szCs w:val="10"/>
                <w:lang w:val="es-BO"/>
              </w:rPr>
            </w:pPr>
          </w:p>
        </w:tc>
      </w:tr>
      <w:tr w:rsidR="00006E75" w:rsidRPr="003C0DD8" w14:paraId="22B055C2" w14:textId="77777777" w:rsidTr="001D1C07">
        <w:trPr>
          <w:jc w:val="center"/>
        </w:trPr>
        <w:tc>
          <w:tcPr>
            <w:tcW w:w="256" w:type="dxa"/>
            <w:tcBorders>
              <w:left w:val="single" w:sz="12" w:space="0" w:color="244061" w:themeColor="accent1" w:themeShade="80"/>
              <w:right w:val="single" w:sz="4" w:space="0" w:color="auto"/>
            </w:tcBorders>
            <w:vAlign w:val="center"/>
          </w:tcPr>
          <w:p w14:paraId="02B89514" w14:textId="77777777" w:rsidR="00006E75" w:rsidRPr="003C0DD8" w:rsidRDefault="00006E75" w:rsidP="00006E75">
            <w:pPr>
              <w:jc w:val="right"/>
              <w:rPr>
                <w:rFonts w:ascii="Arial" w:hAnsi="Arial" w:cs="Arial"/>
                <w:b/>
                <w:sz w:val="10"/>
                <w:szCs w:val="10"/>
                <w:lang w:val="es-BO"/>
              </w:rPr>
            </w:pPr>
          </w:p>
        </w:tc>
        <w:tc>
          <w:tcPr>
            <w:tcW w:w="1580"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E3BC3B4" w14:textId="10C59969" w:rsidR="00006E75" w:rsidRPr="00006E75" w:rsidRDefault="00006E75" w:rsidP="00006E75">
            <w:pPr>
              <w:jc w:val="center"/>
              <w:rPr>
                <w:rFonts w:ascii="Arial" w:hAnsi="Arial" w:cs="Arial"/>
                <w:b/>
                <w:sz w:val="14"/>
                <w:szCs w:val="14"/>
                <w:lang w:val="es-BO"/>
              </w:rPr>
            </w:pPr>
            <w:r w:rsidRPr="00006E75">
              <w:rPr>
                <w:rFonts w:ascii="Arial" w:hAnsi="Arial" w:cs="Arial"/>
                <w:sz w:val="14"/>
                <w:szCs w:val="14"/>
              </w:rPr>
              <w:t>Castillo</w:t>
            </w:r>
          </w:p>
        </w:tc>
        <w:tc>
          <w:tcPr>
            <w:tcW w:w="323" w:type="dxa"/>
            <w:tcBorders>
              <w:left w:val="single" w:sz="4" w:space="0" w:color="auto"/>
              <w:right w:val="single" w:sz="4" w:space="0" w:color="auto"/>
            </w:tcBorders>
            <w:vAlign w:val="center"/>
          </w:tcPr>
          <w:p w14:paraId="55CFCD5F" w14:textId="77777777" w:rsidR="00006E75" w:rsidRPr="00006E75" w:rsidRDefault="00006E75" w:rsidP="00006E75">
            <w:pPr>
              <w:jc w:val="center"/>
              <w:rPr>
                <w:rFonts w:ascii="Arial" w:hAnsi="Arial" w:cs="Arial"/>
                <w:sz w:val="14"/>
                <w:szCs w:val="14"/>
                <w:lang w:val="es-BO"/>
              </w:rPr>
            </w:pPr>
          </w:p>
        </w:tc>
        <w:tc>
          <w:tcPr>
            <w:tcW w:w="180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006A588" w14:textId="621E2D25" w:rsidR="00006E75" w:rsidRPr="00006E75" w:rsidRDefault="00006E75" w:rsidP="00006E75">
            <w:pPr>
              <w:jc w:val="center"/>
              <w:rPr>
                <w:rFonts w:ascii="Arial" w:hAnsi="Arial" w:cs="Arial"/>
                <w:i/>
                <w:sz w:val="14"/>
                <w:szCs w:val="14"/>
                <w:lang w:val="es-BO"/>
              </w:rPr>
            </w:pPr>
            <w:r w:rsidRPr="00006E75">
              <w:rPr>
                <w:rFonts w:ascii="Arial" w:hAnsi="Arial" w:cs="Arial"/>
                <w:sz w:val="14"/>
                <w:szCs w:val="14"/>
              </w:rPr>
              <w:t>Carvalho</w:t>
            </w:r>
          </w:p>
        </w:tc>
        <w:tc>
          <w:tcPr>
            <w:tcW w:w="275" w:type="dxa"/>
            <w:tcBorders>
              <w:left w:val="single" w:sz="4" w:space="0" w:color="auto"/>
              <w:right w:val="single" w:sz="4" w:space="0" w:color="auto"/>
            </w:tcBorders>
            <w:vAlign w:val="center"/>
          </w:tcPr>
          <w:p w14:paraId="3A091B16" w14:textId="77777777" w:rsidR="00006E75" w:rsidRPr="00006E75" w:rsidRDefault="00006E75" w:rsidP="00006E75">
            <w:pPr>
              <w:jc w:val="center"/>
              <w:rPr>
                <w:rFonts w:ascii="Arial" w:hAnsi="Arial" w:cs="Arial"/>
                <w:sz w:val="14"/>
                <w:szCs w:val="14"/>
                <w:lang w:val="es-BO"/>
              </w:rPr>
            </w:pPr>
          </w:p>
        </w:tc>
        <w:tc>
          <w:tcPr>
            <w:tcW w:w="2696"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A60FC2E" w14:textId="3185B90C" w:rsidR="00006E75" w:rsidRPr="00006E75" w:rsidRDefault="00006E75" w:rsidP="00006E75">
            <w:pPr>
              <w:jc w:val="center"/>
              <w:rPr>
                <w:rFonts w:ascii="Arial" w:hAnsi="Arial" w:cs="Arial"/>
                <w:i/>
                <w:sz w:val="14"/>
                <w:szCs w:val="14"/>
                <w:lang w:val="es-BO"/>
              </w:rPr>
            </w:pPr>
            <w:r w:rsidRPr="00006E75">
              <w:rPr>
                <w:rFonts w:ascii="Arial" w:hAnsi="Arial" w:cs="Arial"/>
                <w:sz w:val="14"/>
                <w:szCs w:val="14"/>
              </w:rPr>
              <w:t>Wilson Dioni</w:t>
            </w:r>
          </w:p>
        </w:tc>
        <w:tc>
          <w:tcPr>
            <w:tcW w:w="305" w:type="dxa"/>
            <w:tcBorders>
              <w:left w:val="single" w:sz="4" w:space="0" w:color="auto"/>
              <w:right w:val="single" w:sz="4" w:space="0" w:color="auto"/>
            </w:tcBorders>
            <w:vAlign w:val="center"/>
          </w:tcPr>
          <w:p w14:paraId="45B71460" w14:textId="77777777" w:rsidR="00006E75" w:rsidRPr="003C0DD8" w:rsidRDefault="00006E75" w:rsidP="00006E75">
            <w:pPr>
              <w:jc w:val="center"/>
              <w:rPr>
                <w:rFonts w:ascii="Arial" w:hAnsi="Arial" w:cs="Arial"/>
                <w:sz w:val="10"/>
                <w:szCs w:val="10"/>
                <w:lang w:val="es-BO"/>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B959266" w14:textId="26047DC1" w:rsidR="00006E75" w:rsidRPr="00006E75" w:rsidRDefault="00006E75" w:rsidP="00006E75">
            <w:pPr>
              <w:jc w:val="center"/>
              <w:rPr>
                <w:rFonts w:ascii="Arial" w:hAnsi="Arial" w:cs="Arial"/>
                <w:sz w:val="16"/>
                <w:szCs w:val="16"/>
                <w:lang w:eastAsia="es-BO"/>
              </w:rPr>
            </w:pPr>
            <w:r>
              <w:rPr>
                <w:rFonts w:ascii="Arial" w:hAnsi="Arial" w:cs="Arial"/>
                <w:sz w:val="16"/>
                <w:szCs w:val="16"/>
              </w:rPr>
              <w:t>Director General Técnico</w:t>
            </w:r>
          </w:p>
        </w:tc>
        <w:tc>
          <w:tcPr>
            <w:tcW w:w="257" w:type="dxa"/>
            <w:tcBorders>
              <w:left w:val="single" w:sz="4" w:space="0" w:color="auto"/>
              <w:right w:val="single" w:sz="12" w:space="0" w:color="244061" w:themeColor="accent1" w:themeShade="80"/>
            </w:tcBorders>
          </w:tcPr>
          <w:p w14:paraId="541E1FA1" w14:textId="77777777" w:rsidR="00006E75" w:rsidRPr="003C0DD8" w:rsidRDefault="00006E75" w:rsidP="00006E75">
            <w:pPr>
              <w:rPr>
                <w:rFonts w:ascii="Arial" w:hAnsi="Arial" w:cs="Arial"/>
                <w:sz w:val="10"/>
                <w:szCs w:val="10"/>
                <w:lang w:val="es-BO"/>
              </w:rPr>
            </w:pPr>
          </w:p>
        </w:tc>
      </w:tr>
      <w:tr w:rsidR="00A3330C" w:rsidRPr="003C0DD8" w14:paraId="0E44E994" w14:textId="77777777" w:rsidTr="001D1C07">
        <w:trPr>
          <w:jc w:val="center"/>
        </w:trPr>
        <w:tc>
          <w:tcPr>
            <w:tcW w:w="256" w:type="dxa"/>
            <w:tcBorders>
              <w:left w:val="single" w:sz="12" w:space="0" w:color="244061" w:themeColor="accent1" w:themeShade="80"/>
            </w:tcBorders>
            <w:vAlign w:val="center"/>
          </w:tcPr>
          <w:p w14:paraId="61D6A707" w14:textId="77777777" w:rsidR="00A3330C" w:rsidRPr="003C0DD8" w:rsidRDefault="00A3330C" w:rsidP="00A3330C">
            <w:pPr>
              <w:jc w:val="right"/>
              <w:rPr>
                <w:rFonts w:ascii="Arial" w:hAnsi="Arial" w:cs="Arial"/>
                <w:b/>
                <w:sz w:val="10"/>
                <w:szCs w:val="10"/>
                <w:lang w:val="es-BO"/>
              </w:rPr>
            </w:pPr>
          </w:p>
        </w:tc>
        <w:tc>
          <w:tcPr>
            <w:tcW w:w="1580" w:type="dxa"/>
            <w:gridSpan w:val="7"/>
            <w:tcBorders>
              <w:top w:val="single" w:sz="4" w:space="0" w:color="auto"/>
              <w:bottom w:val="single" w:sz="4" w:space="0" w:color="auto"/>
            </w:tcBorders>
            <w:vAlign w:val="center"/>
          </w:tcPr>
          <w:p w14:paraId="02D29030" w14:textId="57EDFD3C" w:rsidR="00A3330C" w:rsidRPr="001D1C07" w:rsidRDefault="00A3330C" w:rsidP="00006E75">
            <w:pPr>
              <w:jc w:val="center"/>
              <w:rPr>
                <w:i/>
                <w:sz w:val="12"/>
                <w:szCs w:val="10"/>
                <w:lang w:val="es-BO"/>
              </w:rPr>
            </w:pPr>
            <w:r w:rsidRPr="001D1C07">
              <w:rPr>
                <w:i/>
                <w:sz w:val="12"/>
                <w:szCs w:val="10"/>
                <w:lang w:val="es-BO"/>
              </w:rPr>
              <w:t>Apellido Paterno</w:t>
            </w:r>
          </w:p>
        </w:tc>
        <w:tc>
          <w:tcPr>
            <w:tcW w:w="323" w:type="dxa"/>
            <w:vAlign w:val="center"/>
          </w:tcPr>
          <w:p w14:paraId="62F23057" w14:textId="77777777" w:rsidR="00A3330C" w:rsidRPr="001D1C07" w:rsidRDefault="00A3330C" w:rsidP="00006E75">
            <w:pPr>
              <w:jc w:val="center"/>
              <w:rPr>
                <w:i/>
                <w:sz w:val="12"/>
                <w:szCs w:val="10"/>
                <w:lang w:val="es-BO"/>
              </w:rPr>
            </w:pPr>
          </w:p>
        </w:tc>
        <w:tc>
          <w:tcPr>
            <w:tcW w:w="1804" w:type="dxa"/>
            <w:gridSpan w:val="8"/>
            <w:tcBorders>
              <w:top w:val="single" w:sz="4" w:space="0" w:color="auto"/>
              <w:bottom w:val="single" w:sz="4" w:space="0" w:color="auto"/>
            </w:tcBorders>
            <w:vAlign w:val="center"/>
          </w:tcPr>
          <w:p w14:paraId="00356E93" w14:textId="6018C009" w:rsidR="00A3330C" w:rsidRPr="001D1C07" w:rsidRDefault="00A3330C" w:rsidP="00006E75">
            <w:pPr>
              <w:jc w:val="center"/>
              <w:rPr>
                <w:i/>
                <w:sz w:val="12"/>
                <w:szCs w:val="10"/>
                <w:lang w:val="es-BO"/>
              </w:rPr>
            </w:pPr>
            <w:r w:rsidRPr="001D1C07">
              <w:rPr>
                <w:i/>
                <w:sz w:val="12"/>
                <w:szCs w:val="10"/>
                <w:lang w:val="es-BO"/>
              </w:rPr>
              <w:t>Apellido Materno</w:t>
            </w:r>
          </w:p>
        </w:tc>
        <w:tc>
          <w:tcPr>
            <w:tcW w:w="275" w:type="dxa"/>
            <w:vAlign w:val="center"/>
          </w:tcPr>
          <w:p w14:paraId="1CDFB647" w14:textId="77777777" w:rsidR="00A3330C" w:rsidRPr="001D1C07" w:rsidRDefault="00A3330C" w:rsidP="00006E75">
            <w:pPr>
              <w:jc w:val="center"/>
              <w:rPr>
                <w:i/>
                <w:sz w:val="12"/>
                <w:szCs w:val="10"/>
                <w:lang w:val="es-BO"/>
              </w:rPr>
            </w:pPr>
          </w:p>
        </w:tc>
        <w:tc>
          <w:tcPr>
            <w:tcW w:w="2696" w:type="dxa"/>
            <w:gridSpan w:val="10"/>
            <w:tcBorders>
              <w:top w:val="single" w:sz="4" w:space="0" w:color="auto"/>
              <w:bottom w:val="single" w:sz="4" w:space="0" w:color="auto"/>
            </w:tcBorders>
            <w:vAlign w:val="center"/>
          </w:tcPr>
          <w:p w14:paraId="4D60701A" w14:textId="308BFFEC" w:rsidR="00A3330C" w:rsidRPr="001D1C07" w:rsidRDefault="00A3330C" w:rsidP="00006E75">
            <w:pPr>
              <w:jc w:val="center"/>
              <w:rPr>
                <w:i/>
                <w:sz w:val="12"/>
                <w:szCs w:val="10"/>
                <w:lang w:val="es-BO"/>
              </w:rPr>
            </w:pPr>
            <w:r w:rsidRPr="001D1C07">
              <w:rPr>
                <w:i/>
                <w:sz w:val="12"/>
                <w:szCs w:val="10"/>
                <w:lang w:val="es-BO"/>
              </w:rPr>
              <w:t>Nombre(s)</w:t>
            </w:r>
          </w:p>
        </w:tc>
        <w:tc>
          <w:tcPr>
            <w:tcW w:w="305" w:type="dxa"/>
            <w:vAlign w:val="center"/>
          </w:tcPr>
          <w:p w14:paraId="07B9610D" w14:textId="77777777" w:rsidR="00A3330C" w:rsidRPr="001D1C07" w:rsidRDefault="00A3330C" w:rsidP="00A3330C">
            <w:pPr>
              <w:jc w:val="center"/>
              <w:rPr>
                <w:i/>
                <w:sz w:val="12"/>
                <w:szCs w:val="10"/>
                <w:lang w:val="es-BO"/>
              </w:rPr>
            </w:pPr>
          </w:p>
        </w:tc>
        <w:tc>
          <w:tcPr>
            <w:tcW w:w="2409" w:type="dxa"/>
            <w:gridSpan w:val="9"/>
            <w:tcBorders>
              <w:top w:val="single" w:sz="4" w:space="0" w:color="auto"/>
              <w:bottom w:val="single" w:sz="4" w:space="0" w:color="auto"/>
            </w:tcBorders>
            <w:vAlign w:val="center"/>
          </w:tcPr>
          <w:p w14:paraId="6DCCEDC3" w14:textId="05E5D4BC" w:rsidR="00A3330C" w:rsidRPr="001D1C07" w:rsidRDefault="00A3330C" w:rsidP="00A3330C">
            <w:pPr>
              <w:jc w:val="center"/>
              <w:rPr>
                <w:i/>
                <w:sz w:val="12"/>
                <w:szCs w:val="10"/>
                <w:lang w:val="es-BO"/>
              </w:rPr>
            </w:pPr>
            <w:r w:rsidRPr="001D1C07">
              <w:rPr>
                <w:i/>
                <w:sz w:val="12"/>
                <w:szCs w:val="10"/>
                <w:lang w:val="es-BO"/>
              </w:rPr>
              <w:t>Cargo</w:t>
            </w:r>
          </w:p>
        </w:tc>
        <w:tc>
          <w:tcPr>
            <w:tcW w:w="257" w:type="dxa"/>
            <w:tcBorders>
              <w:right w:val="single" w:sz="12" w:space="0" w:color="244061" w:themeColor="accent1" w:themeShade="80"/>
            </w:tcBorders>
          </w:tcPr>
          <w:p w14:paraId="69CA3AF6" w14:textId="77777777" w:rsidR="00A3330C" w:rsidRPr="003C0DD8" w:rsidRDefault="00A3330C" w:rsidP="00A3330C">
            <w:pPr>
              <w:rPr>
                <w:rFonts w:ascii="Arial" w:hAnsi="Arial" w:cs="Arial"/>
                <w:sz w:val="10"/>
                <w:szCs w:val="10"/>
                <w:lang w:val="es-BO"/>
              </w:rPr>
            </w:pPr>
          </w:p>
        </w:tc>
      </w:tr>
      <w:tr w:rsidR="00006E75" w:rsidRPr="003C0DD8" w14:paraId="748818DC" w14:textId="77777777" w:rsidTr="001D1C07">
        <w:trPr>
          <w:jc w:val="center"/>
        </w:trPr>
        <w:tc>
          <w:tcPr>
            <w:tcW w:w="256" w:type="dxa"/>
            <w:tcBorders>
              <w:left w:val="single" w:sz="12" w:space="0" w:color="244061" w:themeColor="accent1" w:themeShade="80"/>
              <w:right w:val="single" w:sz="4" w:space="0" w:color="auto"/>
            </w:tcBorders>
            <w:vAlign w:val="center"/>
          </w:tcPr>
          <w:p w14:paraId="04C19010" w14:textId="77777777" w:rsidR="00006E75" w:rsidRPr="003C0DD8" w:rsidRDefault="00006E75" w:rsidP="00006E75">
            <w:pPr>
              <w:jc w:val="right"/>
              <w:rPr>
                <w:rFonts w:ascii="Arial" w:hAnsi="Arial" w:cs="Arial"/>
                <w:b/>
                <w:sz w:val="10"/>
                <w:szCs w:val="10"/>
                <w:lang w:val="es-BO"/>
              </w:rPr>
            </w:pPr>
          </w:p>
        </w:tc>
        <w:tc>
          <w:tcPr>
            <w:tcW w:w="1580"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0C05942" w14:textId="4E012D99" w:rsidR="00006E75" w:rsidRPr="00006E75" w:rsidRDefault="00006E75" w:rsidP="00006E75">
            <w:pPr>
              <w:jc w:val="center"/>
              <w:rPr>
                <w:rFonts w:ascii="Arial" w:hAnsi="Arial" w:cs="Arial"/>
                <w:b/>
                <w:sz w:val="14"/>
                <w:szCs w:val="14"/>
                <w:lang w:val="es-BO"/>
              </w:rPr>
            </w:pPr>
            <w:r w:rsidRPr="00006E75">
              <w:rPr>
                <w:rFonts w:ascii="Arial" w:hAnsi="Arial" w:cs="Arial"/>
                <w:sz w:val="14"/>
                <w:szCs w:val="14"/>
              </w:rPr>
              <w:t>Wilkinson</w:t>
            </w:r>
          </w:p>
        </w:tc>
        <w:tc>
          <w:tcPr>
            <w:tcW w:w="323" w:type="dxa"/>
            <w:tcBorders>
              <w:left w:val="single" w:sz="4" w:space="0" w:color="auto"/>
              <w:right w:val="single" w:sz="4" w:space="0" w:color="auto"/>
            </w:tcBorders>
            <w:vAlign w:val="center"/>
          </w:tcPr>
          <w:p w14:paraId="3E2CE93B" w14:textId="77777777" w:rsidR="00006E75" w:rsidRPr="00006E75" w:rsidRDefault="00006E75" w:rsidP="00006E75">
            <w:pPr>
              <w:jc w:val="center"/>
              <w:rPr>
                <w:rFonts w:ascii="Arial" w:hAnsi="Arial" w:cs="Arial"/>
                <w:sz w:val="14"/>
                <w:szCs w:val="14"/>
                <w:lang w:val="es-BO"/>
              </w:rPr>
            </w:pPr>
          </w:p>
        </w:tc>
        <w:tc>
          <w:tcPr>
            <w:tcW w:w="180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BFC555F" w14:textId="7A693743" w:rsidR="00006E75" w:rsidRPr="00006E75" w:rsidRDefault="00006E75" w:rsidP="00006E75">
            <w:pPr>
              <w:jc w:val="center"/>
              <w:rPr>
                <w:rFonts w:ascii="Arial" w:hAnsi="Arial" w:cs="Arial"/>
                <w:i/>
                <w:sz w:val="14"/>
                <w:szCs w:val="14"/>
                <w:lang w:val="es-BO"/>
              </w:rPr>
            </w:pPr>
            <w:r w:rsidRPr="00006E75">
              <w:rPr>
                <w:rFonts w:ascii="Arial" w:hAnsi="Arial" w:cs="Arial"/>
                <w:sz w:val="14"/>
                <w:szCs w:val="14"/>
              </w:rPr>
              <w:t>Ortiz</w:t>
            </w:r>
          </w:p>
        </w:tc>
        <w:tc>
          <w:tcPr>
            <w:tcW w:w="275" w:type="dxa"/>
            <w:tcBorders>
              <w:left w:val="single" w:sz="4" w:space="0" w:color="auto"/>
              <w:right w:val="single" w:sz="4" w:space="0" w:color="auto"/>
            </w:tcBorders>
            <w:vAlign w:val="center"/>
          </w:tcPr>
          <w:p w14:paraId="7A640EA6" w14:textId="77777777" w:rsidR="00006E75" w:rsidRPr="00006E75" w:rsidRDefault="00006E75" w:rsidP="00006E75">
            <w:pPr>
              <w:jc w:val="center"/>
              <w:rPr>
                <w:rFonts w:ascii="Arial" w:hAnsi="Arial" w:cs="Arial"/>
                <w:sz w:val="14"/>
                <w:szCs w:val="14"/>
                <w:lang w:val="es-BO"/>
              </w:rPr>
            </w:pPr>
          </w:p>
        </w:tc>
        <w:tc>
          <w:tcPr>
            <w:tcW w:w="2696"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B930125" w14:textId="0CA3630C" w:rsidR="00006E75" w:rsidRPr="00006E75" w:rsidRDefault="00006E75" w:rsidP="00006E75">
            <w:pPr>
              <w:jc w:val="center"/>
              <w:rPr>
                <w:rFonts w:ascii="Arial" w:hAnsi="Arial" w:cs="Arial"/>
                <w:i/>
                <w:sz w:val="14"/>
                <w:szCs w:val="14"/>
                <w:lang w:val="es-BO"/>
              </w:rPr>
            </w:pPr>
            <w:r w:rsidRPr="00006E75">
              <w:rPr>
                <w:rFonts w:ascii="Arial" w:hAnsi="Arial" w:cs="Arial"/>
                <w:sz w:val="14"/>
                <w:szCs w:val="14"/>
              </w:rPr>
              <w:t>Mary Sonia</w:t>
            </w:r>
          </w:p>
        </w:tc>
        <w:tc>
          <w:tcPr>
            <w:tcW w:w="305" w:type="dxa"/>
            <w:tcBorders>
              <w:left w:val="single" w:sz="4" w:space="0" w:color="auto"/>
              <w:right w:val="single" w:sz="4" w:space="0" w:color="auto"/>
            </w:tcBorders>
            <w:vAlign w:val="center"/>
          </w:tcPr>
          <w:p w14:paraId="019FD89D" w14:textId="77777777" w:rsidR="00006E75" w:rsidRPr="003C0DD8" w:rsidRDefault="00006E75" w:rsidP="00006E75">
            <w:pPr>
              <w:jc w:val="center"/>
              <w:rPr>
                <w:rFonts w:ascii="Arial" w:hAnsi="Arial" w:cs="Arial"/>
                <w:sz w:val="10"/>
                <w:szCs w:val="10"/>
                <w:lang w:val="es-BO"/>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C45AF5D" w14:textId="3163D972" w:rsidR="00006E75" w:rsidRPr="00006E75" w:rsidRDefault="00006E75" w:rsidP="00006E75">
            <w:pPr>
              <w:jc w:val="center"/>
              <w:rPr>
                <w:rFonts w:ascii="Arial" w:hAnsi="Arial" w:cs="Arial"/>
                <w:sz w:val="16"/>
                <w:szCs w:val="16"/>
                <w:lang w:eastAsia="es-BO"/>
              </w:rPr>
            </w:pPr>
            <w:r>
              <w:rPr>
                <w:rFonts w:ascii="Arial" w:hAnsi="Arial" w:cs="Arial"/>
                <w:sz w:val="16"/>
                <w:szCs w:val="16"/>
              </w:rPr>
              <w:t>Director De Asuntos Jurídicos</w:t>
            </w:r>
          </w:p>
        </w:tc>
        <w:tc>
          <w:tcPr>
            <w:tcW w:w="257" w:type="dxa"/>
            <w:tcBorders>
              <w:left w:val="single" w:sz="4" w:space="0" w:color="auto"/>
              <w:right w:val="single" w:sz="12" w:space="0" w:color="244061" w:themeColor="accent1" w:themeShade="80"/>
            </w:tcBorders>
          </w:tcPr>
          <w:p w14:paraId="486562B2" w14:textId="77777777" w:rsidR="00006E75" w:rsidRPr="003C0DD8" w:rsidRDefault="00006E75" w:rsidP="00006E75">
            <w:pPr>
              <w:rPr>
                <w:rFonts w:ascii="Arial" w:hAnsi="Arial" w:cs="Arial"/>
                <w:sz w:val="10"/>
                <w:szCs w:val="10"/>
                <w:lang w:val="es-BO"/>
              </w:rPr>
            </w:pPr>
          </w:p>
        </w:tc>
      </w:tr>
      <w:tr w:rsidR="00A3330C" w:rsidRPr="003C0DD8" w14:paraId="0CDBDF08" w14:textId="77777777" w:rsidTr="001D1C07">
        <w:trPr>
          <w:jc w:val="center"/>
        </w:trPr>
        <w:tc>
          <w:tcPr>
            <w:tcW w:w="256" w:type="dxa"/>
            <w:tcBorders>
              <w:left w:val="single" w:sz="12" w:space="0" w:color="244061" w:themeColor="accent1" w:themeShade="80"/>
            </w:tcBorders>
            <w:vAlign w:val="center"/>
          </w:tcPr>
          <w:p w14:paraId="242E93BA" w14:textId="77777777" w:rsidR="00A3330C" w:rsidRPr="003C0DD8" w:rsidRDefault="00A3330C" w:rsidP="00A3330C">
            <w:pPr>
              <w:jc w:val="right"/>
              <w:rPr>
                <w:rFonts w:ascii="Arial" w:hAnsi="Arial" w:cs="Arial"/>
                <w:b/>
                <w:sz w:val="10"/>
                <w:szCs w:val="10"/>
                <w:lang w:val="es-BO"/>
              </w:rPr>
            </w:pPr>
          </w:p>
        </w:tc>
        <w:tc>
          <w:tcPr>
            <w:tcW w:w="1580" w:type="dxa"/>
            <w:gridSpan w:val="7"/>
            <w:tcBorders>
              <w:top w:val="single" w:sz="4" w:space="0" w:color="auto"/>
              <w:bottom w:val="single" w:sz="4" w:space="0" w:color="auto"/>
            </w:tcBorders>
            <w:vAlign w:val="center"/>
          </w:tcPr>
          <w:p w14:paraId="29E61E50" w14:textId="4D495BEC" w:rsidR="00A3330C" w:rsidRPr="001D1C07" w:rsidRDefault="00A3330C" w:rsidP="00006E75">
            <w:pPr>
              <w:jc w:val="center"/>
              <w:rPr>
                <w:i/>
                <w:sz w:val="12"/>
                <w:szCs w:val="10"/>
                <w:lang w:val="es-BO"/>
              </w:rPr>
            </w:pPr>
            <w:r w:rsidRPr="001D1C07">
              <w:rPr>
                <w:i/>
                <w:sz w:val="12"/>
                <w:szCs w:val="10"/>
                <w:lang w:val="es-BO"/>
              </w:rPr>
              <w:t>Apellido Paterno</w:t>
            </w:r>
          </w:p>
        </w:tc>
        <w:tc>
          <w:tcPr>
            <w:tcW w:w="323" w:type="dxa"/>
            <w:vAlign w:val="center"/>
          </w:tcPr>
          <w:p w14:paraId="7C25B16F" w14:textId="77777777" w:rsidR="00A3330C" w:rsidRPr="001D1C07" w:rsidRDefault="00A3330C" w:rsidP="00006E75">
            <w:pPr>
              <w:jc w:val="center"/>
              <w:rPr>
                <w:i/>
                <w:sz w:val="12"/>
                <w:szCs w:val="10"/>
                <w:lang w:val="es-BO"/>
              </w:rPr>
            </w:pPr>
          </w:p>
        </w:tc>
        <w:tc>
          <w:tcPr>
            <w:tcW w:w="1804" w:type="dxa"/>
            <w:gridSpan w:val="8"/>
            <w:tcBorders>
              <w:top w:val="single" w:sz="4" w:space="0" w:color="auto"/>
              <w:bottom w:val="single" w:sz="4" w:space="0" w:color="auto"/>
            </w:tcBorders>
            <w:vAlign w:val="center"/>
          </w:tcPr>
          <w:p w14:paraId="4D14EF60" w14:textId="12585A95" w:rsidR="00A3330C" w:rsidRPr="001D1C07" w:rsidRDefault="00A3330C" w:rsidP="00006E75">
            <w:pPr>
              <w:jc w:val="center"/>
              <w:rPr>
                <w:i/>
                <w:sz w:val="12"/>
                <w:szCs w:val="10"/>
                <w:lang w:val="es-BO"/>
              </w:rPr>
            </w:pPr>
            <w:r w:rsidRPr="001D1C07">
              <w:rPr>
                <w:i/>
                <w:sz w:val="12"/>
                <w:szCs w:val="10"/>
                <w:lang w:val="es-BO"/>
              </w:rPr>
              <w:t>Apellido Materno</w:t>
            </w:r>
          </w:p>
        </w:tc>
        <w:tc>
          <w:tcPr>
            <w:tcW w:w="275" w:type="dxa"/>
            <w:vAlign w:val="center"/>
          </w:tcPr>
          <w:p w14:paraId="3730200D" w14:textId="77777777" w:rsidR="00A3330C" w:rsidRPr="001D1C07" w:rsidRDefault="00A3330C" w:rsidP="00006E75">
            <w:pPr>
              <w:jc w:val="center"/>
              <w:rPr>
                <w:i/>
                <w:sz w:val="12"/>
                <w:szCs w:val="10"/>
                <w:lang w:val="es-BO"/>
              </w:rPr>
            </w:pPr>
          </w:p>
        </w:tc>
        <w:tc>
          <w:tcPr>
            <w:tcW w:w="2696" w:type="dxa"/>
            <w:gridSpan w:val="10"/>
            <w:tcBorders>
              <w:top w:val="single" w:sz="4" w:space="0" w:color="auto"/>
              <w:bottom w:val="single" w:sz="4" w:space="0" w:color="auto"/>
            </w:tcBorders>
            <w:vAlign w:val="center"/>
          </w:tcPr>
          <w:p w14:paraId="4C4A54F5" w14:textId="6297C48B" w:rsidR="00A3330C" w:rsidRPr="001D1C07" w:rsidRDefault="00A3330C" w:rsidP="00006E75">
            <w:pPr>
              <w:jc w:val="center"/>
              <w:rPr>
                <w:i/>
                <w:sz w:val="12"/>
                <w:szCs w:val="10"/>
                <w:lang w:val="es-BO"/>
              </w:rPr>
            </w:pPr>
            <w:r w:rsidRPr="001D1C07">
              <w:rPr>
                <w:i/>
                <w:sz w:val="12"/>
                <w:szCs w:val="10"/>
                <w:lang w:val="es-BO"/>
              </w:rPr>
              <w:t>Nombre(s)</w:t>
            </w:r>
          </w:p>
        </w:tc>
        <w:tc>
          <w:tcPr>
            <w:tcW w:w="305" w:type="dxa"/>
            <w:vAlign w:val="center"/>
          </w:tcPr>
          <w:p w14:paraId="5AAA2AB8" w14:textId="77777777" w:rsidR="00A3330C" w:rsidRPr="001D1C07" w:rsidRDefault="00A3330C" w:rsidP="00A3330C">
            <w:pPr>
              <w:jc w:val="center"/>
              <w:rPr>
                <w:i/>
                <w:sz w:val="12"/>
                <w:szCs w:val="10"/>
                <w:lang w:val="es-BO"/>
              </w:rPr>
            </w:pPr>
          </w:p>
        </w:tc>
        <w:tc>
          <w:tcPr>
            <w:tcW w:w="2409" w:type="dxa"/>
            <w:gridSpan w:val="9"/>
            <w:tcBorders>
              <w:top w:val="single" w:sz="4" w:space="0" w:color="auto"/>
              <w:bottom w:val="single" w:sz="4" w:space="0" w:color="auto"/>
            </w:tcBorders>
            <w:vAlign w:val="center"/>
          </w:tcPr>
          <w:p w14:paraId="4D35CE61" w14:textId="735BEE19" w:rsidR="00A3330C" w:rsidRPr="001D1C07" w:rsidRDefault="00A3330C" w:rsidP="00A3330C">
            <w:pPr>
              <w:jc w:val="center"/>
              <w:rPr>
                <w:i/>
                <w:sz w:val="12"/>
                <w:szCs w:val="10"/>
                <w:lang w:val="es-BO"/>
              </w:rPr>
            </w:pPr>
            <w:r w:rsidRPr="001D1C07">
              <w:rPr>
                <w:i/>
                <w:sz w:val="12"/>
                <w:szCs w:val="10"/>
                <w:lang w:val="es-BO"/>
              </w:rPr>
              <w:t>Cargo</w:t>
            </w:r>
          </w:p>
        </w:tc>
        <w:tc>
          <w:tcPr>
            <w:tcW w:w="257" w:type="dxa"/>
            <w:tcBorders>
              <w:right w:val="single" w:sz="12" w:space="0" w:color="244061" w:themeColor="accent1" w:themeShade="80"/>
            </w:tcBorders>
          </w:tcPr>
          <w:p w14:paraId="243B2A8B" w14:textId="77777777" w:rsidR="00A3330C" w:rsidRPr="003C0DD8" w:rsidRDefault="00A3330C" w:rsidP="00A3330C">
            <w:pPr>
              <w:rPr>
                <w:rFonts w:ascii="Arial" w:hAnsi="Arial" w:cs="Arial"/>
                <w:sz w:val="10"/>
                <w:szCs w:val="10"/>
                <w:lang w:val="es-BO"/>
              </w:rPr>
            </w:pPr>
          </w:p>
        </w:tc>
      </w:tr>
      <w:tr w:rsidR="00006E75" w:rsidRPr="003C0DD8" w14:paraId="23FE7974" w14:textId="77777777" w:rsidTr="001D1C07">
        <w:trPr>
          <w:jc w:val="center"/>
        </w:trPr>
        <w:tc>
          <w:tcPr>
            <w:tcW w:w="256" w:type="dxa"/>
            <w:tcBorders>
              <w:left w:val="single" w:sz="12" w:space="0" w:color="244061" w:themeColor="accent1" w:themeShade="80"/>
              <w:right w:val="single" w:sz="4" w:space="0" w:color="auto"/>
            </w:tcBorders>
            <w:vAlign w:val="center"/>
          </w:tcPr>
          <w:p w14:paraId="6A07E2C9" w14:textId="77777777" w:rsidR="00006E75" w:rsidRPr="003C0DD8" w:rsidRDefault="00006E75" w:rsidP="00006E75">
            <w:pPr>
              <w:jc w:val="right"/>
              <w:rPr>
                <w:rFonts w:ascii="Arial" w:hAnsi="Arial" w:cs="Arial"/>
                <w:b/>
                <w:sz w:val="10"/>
                <w:szCs w:val="10"/>
                <w:lang w:val="es-BO"/>
              </w:rPr>
            </w:pPr>
          </w:p>
        </w:tc>
        <w:tc>
          <w:tcPr>
            <w:tcW w:w="1580"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B9431A7" w14:textId="089BC2A3" w:rsidR="00006E75" w:rsidRPr="00006E75" w:rsidRDefault="00006E75" w:rsidP="00006E75">
            <w:pPr>
              <w:jc w:val="center"/>
              <w:rPr>
                <w:rFonts w:ascii="Arial" w:hAnsi="Arial" w:cs="Arial"/>
                <w:b/>
                <w:sz w:val="14"/>
                <w:szCs w:val="14"/>
                <w:lang w:val="es-BO"/>
              </w:rPr>
            </w:pPr>
            <w:r w:rsidRPr="00006E75">
              <w:rPr>
                <w:rFonts w:ascii="Arial" w:hAnsi="Arial" w:cs="Arial"/>
                <w:sz w:val="14"/>
                <w:szCs w:val="14"/>
              </w:rPr>
              <w:t>Strauss</w:t>
            </w:r>
          </w:p>
        </w:tc>
        <w:tc>
          <w:tcPr>
            <w:tcW w:w="323" w:type="dxa"/>
            <w:tcBorders>
              <w:left w:val="single" w:sz="4" w:space="0" w:color="auto"/>
              <w:right w:val="single" w:sz="4" w:space="0" w:color="auto"/>
            </w:tcBorders>
            <w:vAlign w:val="center"/>
          </w:tcPr>
          <w:p w14:paraId="0F41BE72" w14:textId="77777777" w:rsidR="00006E75" w:rsidRPr="00006E75" w:rsidRDefault="00006E75" w:rsidP="00006E75">
            <w:pPr>
              <w:jc w:val="center"/>
              <w:rPr>
                <w:rFonts w:ascii="Arial" w:hAnsi="Arial" w:cs="Arial"/>
                <w:sz w:val="14"/>
                <w:szCs w:val="14"/>
                <w:lang w:val="es-BO"/>
              </w:rPr>
            </w:pPr>
          </w:p>
        </w:tc>
        <w:tc>
          <w:tcPr>
            <w:tcW w:w="180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833C8AB" w14:textId="786F1F77" w:rsidR="00006E75" w:rsidRPr="00006E75" w:rsidRDefault="00006E75" w:rsidP="00006E75">
            <w:pPr>
              <w:jc w:val="center"/>
              <w:rPr>
                <w:rFonts w:ascii="Arial" w:hAnsi="Arial" w:cs="Arial"/>
                <w:i/>
                <w:sz w:val="14"/>
                <w:szCs w:val="14"/>
                <w:lang w:val="es-BO"/>
              </w:rPr>
            </w:pPr>
            <w:r w:rsidRPr="00006E75">
              <w:rPr>
                <w:rFonts w:ascii="Arial" w:hAnsi="Arial" w:cs="Arial"/>
                <w:sz w:val="14"/>
                <w:szCs w:val="14"/>
              </w:rPr>
              <w:t>Quintela</w:t>
            </w:r>
          </w:p>
        </w:tc>
        <w:tc>
          <w:tcPr>
            <w:tcW w:w="275" w:type="dxa"/>
            <w:tcBorders>
              <w:left w:val="single" w:sz="4" w:space="0" w:color="auto"/>
              <w:right w:val="single" w:sz="4" w:space="0" w:color="auto"/>
            </w:tcBorders>
            <w:vAlign w:val="center"/>
          </w:tcPr>
          <w:p w14:paraId="25A63D3C" w14:textId="77777777" w:rsidR="00006E75" w:rsidRPr="00006E75" w:rsidRDefault="00006E75" w:rsidP="00006E75">
            <w:pPr>
              <w:jc w:val="center"/>
              <w:rPr>
                <w:rFonts w:ascii="Arial" w:hAnsi="Arial" w:cs="Arial"/>
                <w:sz w:val="14"/>
                <w:szCs w:val="14"/>
                <w:lang w:val="es-BO"/>
              </w:rPr>
            </w:pPr>
          </w:p>
        </w:tc>
        <w:tc>
          <w:tcPr>
            <w:tcW w:w="2696"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587FCF6" w14:textId="76A56920" w:rsidR="00006E75" w:rsidRPr="00006E75" w:rsidRDefault="00006E75" w:rsidP="00006E75">
            <w:pPr>
              <w:jc w:val="center"/>
              <w:rPr>
                <w:rFonts w:ascii="Arial" w:hAnsi="Arial" w:cs="Arial"/>
                <w:i/>
                <w:sz w:val="14"/>
                <w:szCs w:val="14"/>
                <w:lang w:val="es-BO"/>
              </w:rPr>
            </w:pPr>
            <w:r w:rsidRPr="00006E75">
              <w:rPr>
                <w:rFonts w:ascii="Arial" w:hAnsi="Arial" w:cs="Arial"/>
                <w:sz w:val="14"/>
                <w:szCs w:val="14"/>
              </w:rPr>
              <w:t>Fabio Williams</w:t>
            </w:r>
          </w:p>
        </w:tc>
        <w:tc>
          <w:tcPr>
            <w:tcW w:w="305" w:type="dxa"/>
            <w:tcBorders>
              <w:left w:val="single" w:sz="4" w:space="0" w:color="auto"/>
              <w:right w:val="single" w:sz="4" w:space="0" w:color="auto"/>
            </w:tcBorders>
            <w:vAlign w:val="center"/>
          </w:tcPr>
          <w:p w14:paraId="7D006538" w14:textId="77777777" w:rsidR="00006E75" w:rsidRPr="003C0DD8" w:rsidRDefault="00006E75" w:rsidP="00006E75">
            <w:pPr>
              <w:jc w:val="center"/>
              <w:rPr>
                <w:rFonts w:ascii="Arial" w:hAnsi="Arial" w:cs="Arial"/>
                <w:sz w:val="10"/>
                <w:szCs w:val="10"/>
                <w:lang w:val="es-BO"/>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3381F4A" w14:textId="6009BD63" w:rsidR="00006E75" w:rsidRPr="00006E75" w:rsidRDefault="00006E75" w:rsidP="00006E75">
            <w:pPr>
              <w:jc w:val="center"/>
              <w:rPr>
                <w:rFonts w:ascii="Arial" w:hAnsi="Arial" w:cs="Arial"/>
                <w:sz w:val="16"/>
                <w:szCs w:val="16"/>
                <w:lang w:eastAsia="es-BO"/>
              </w:rPr>
            </w:pPr>
            <w:r>
              <w:rPr>
                <w:rFonts w:ascii="Arial" w:hAnsi="Arial" w:cs="Arial"/>
                <w:sz w:val="16"/>
                <w:szCs w:val="16"/>
              </w:rPr>
              <w:t>Director De La Defensoría del Consumidor Financiero</w:t>
            </w:r>
          </w:p>
        </w:tc>
        <w:tc>
          <w:tcPr>
            <w:tcW w:w="257" w:type="dxa"/>
            <w:tcBorders>
              <w:left w:val="single" w:sz="4" w:space="0" w:color="auto"/>
              <w:right w:val="single" w:sz="12" w:space="0" w:color="244061" w:themeColor="accent1" w:themeShade="80"/>
            </w:tcBorders>
          </w:tcPr>
          <w:p w14:paraId="6B151CCB" w14:textId="77777777" w:rsidR="00006E75" w:rsidRPr="003C0DD8" w:rsidRDefault="00006E75" w:rsidP="00006E75">
            <w:pPr>
              <w:rPr>
                <w:rFonts w:ascii="Arial" w:hAnsi="Arial" w:cs="Arial"/>
                <w:sz w:val="10"/>
                <w:szCs w:val="10"/>
                <w:lang w:val="es-BO"/>
              </w:rPr>
            </w:pPr>
          </w:p>
        </w:tc>
      </w:tr>
      <w:tr w:rsidR="00A3330C" w:rsidRPr="003C0DD8" w14:paraId="695968AF" w14:textId="77777777" w:rsidTr="001D1C07">
        <w:trPr>
          <w:jc w:val="center"/>
        </w:trPr>
        <w:tc>
          <w:tcPr>
            <w:tcW w:w="256" w:type="dxa"/>
            <w:tcBorders>
              <w:left w:val="single" w:sz="12" w:space="0" w:color="244061" w:themeColor="accent1" w:themeShade="80"/>
            </w:tcBorders>
            <w:vAlign w:val="center"/>
          </w:tcPr>
          <w:p w14:paraId="74862B95" w14:textId="77777777" w:rsidR="00A3330C" w:rsidRPr="003C0DD8" w:rsidRDefault="00A3330C" w:rsidP="00A3330C">
            <w:pPr>
              <w:jc w:val="right"/>
              <w:rPr>
                <w:rFonts w:ascii="Arial" w:hAnsi="Arial" w:cs="Arial"/>
                <w:b/>
                <w:sz w:val="10"/>
                <w:szCs w:val="10"/>
                <w:lang w:val="es-BO"/>
              </w:rPr>
            </w:pPr>
          </w:p>
        </w:tc>
        <w:tc>
          <w:tcPr>
            <w:tcW w:w="1580" w:type="dxa"/>
            <w:gridSpan w:val="7"/>
            <w:tcBorders>
              <w:top w:val="single" w:sz="4" w:space="0" w:color="auto"/>
              <w:bottom w:val="single" w:sz="4" w:space="0" w:color="auto"/>
            </w:tcBorders>
            <w:vAlign w:val="center"/>
          </w:tcPr>
          <w:p w14:paraId="5A42E82A" w14:textId="639C325D" w:rsidR="00A3330C" w:rsidRPr="001D1C07" w:rsidRDefault="00A3330C" w:rsidP="00006E75">
            <w:pPr>
              <w:jc w:val="center"/>
              <w:rPr>
                <w:i/>
                <w:sz w:val="12"/>
                <w:szCs w:val="10"/>
                <w:lang w:val="es-BO"/>
              </w:rPr>
            </w:pPr>
            <w:r w:rsidRPr="001D1C07">
              <w:rPr>
                <w:i/>
                <w:sz w:val="12"/>
                <w:szCs w:val="10"/>
                <w:lang w:val="es-BO"/>
              </w:rPr>
              <w:t>Apellido Paterno</w:t>
            </w:r>
          </w:p>
        </w:tc>
        <w:tc>
          <w:tcPr>
            <w:tcW w:w="323" w:type="dxa"/>
            <w:vAlign w:val="center"/>
          </w:tcPr>
          <w:p w14:paraId="53D188F8" w14:textId="77777777" w:rsidR="00A3330C" w:rsidRPr="001D1C07" w:rsidRDefault="00A3330C" w:rsidP="00006E75">
            <w:pPr>
              <w:jc w:val="center"/>
              <w:rPr>
                <w:i/>
                <w:sz w:val="12"/>
                <w:szCs w:val="10"/>
                <w:lang w:val="es-BO"/>
              </w:rPr>
            </w:pPr>
          </w:p>
        </w:tc>
        <w:tc>
          <w:tcPr>
            <w:tcW w:w="1804" w:type="dxa"/>
            <w:gridSpan w:val="8"/>
            <w:tcBorders>
              <w:top w:val="single" w:sz="4" w:space="0" w:color="auto"/>
              <w:bottom w:val="single" w:sz="4" w:space="0" w:color="auto"/>
            </w:tcBorders>
            <w:vAlign w:val="center"/>
          </w:tcPr>
          <w:p w14:paraId="288079A5" w14:textId="7A45156A" w:rsidR="00A3330C" w:rsidRPr="001D1C07" w:rsidRDefault="00A3330C" w:rsidP="00006E75">
            <w:pPr>
              <w:jc w:val="center"/>
              <w:rPr>
                <w:i/>
                <w:sz w:val="12"/>
                <w:szCs w:val="10"/>
                <w:lang w:val="es-BO"/>
              </w:rPr>
            </w:pPr>
            <w:r w:rsidRPr="001D1C07">
              <w:rPr>
                <w:i/>
                <w:sz w:val="12"/>
                <w:szCs w:val="10"/>
                <w:lang w:val="es-BO"/>
              </w:rPr>
              <w:t>Apellido Materno</w:t>
            </w:r>
          </w:p>
        </w:tc>
        <w:tc>
          <w:tcPr>
            <w:tcW w:w="275" w:type="dxa"/>
            <w:vAlign w:val="center"/>
          </w:tcPr>
          <w:p w14:paraId="63C789D4" w14:textId="77777777" w:rsidR="00A3330C" w:rsidRPr="001D1C07" w:rsidRDefault="00A3330C" w:rsidP="00006E75">
            <w:pPr>
              <w:jc w:val="center"/>
              <w:rPr>
                <w:i/>
                <w:sz w:val="12"/>
                <w:szCs w:val="10"/>
                <w:lang w:val="es-BO"/>
              </w:rPr>
            </w:pPr>
          </w:p>
        </w:tc>
        <w:tc>
          <w:tcPr>
            <w:tcW w:w="2696" w:type="dxa"/>
            <w:gridSpan w:val="10"/>
            <w:tcBorders>
              <w:top w:val="single" w:sz="4" w:space="0" w:color="auto"/>
              <w:bottom w:val="single" w:sz="4" w:space="0" w:color="auto"/>
            </w:tcBorders>
            <w:vAlign w:val="center"/>
          </w:tcPr>
          <w:p w14:paraId="78FF7084" w14:textId="47537879" w:rsidR="00A3330C" w:rsidRPr="001D1C07" w:rsidRDefault="00A3330C" w:rsidP="00006E75">
            <w:pPr>
              <w:jc w:val="center"/>
              <w:rPr>
                <w:i/>
                <w:sz w:val="12"/>
                <w:szCs w:val="10"/>
                <w:lang w:val="es-BO"/>
              </w:rPr>
            </w:pPr>
            <w:r w:rsidRPr="001D1C07">
              <w:rPr>
                <w:i/>
                <w:sz w:val="12"/>
                <w:szCs w:val="10"/>
                <w:lang w:val="es-BO"/>
              </w:rPr>
              <w:t>Nombre(s)</w:t>
            </w:r>
          </w:p>
        </w:tc>
        <w:tc>
          <w:tcPr>
            <w:tcW w:w="305" w:type="dxa"/>
            <w:vAlign w:val="center"/>
          </w:tcPr>
          <w:p w14:paraId="7A8C645F" w14:textId="77777777" w:rsidR="00A3330C" w:rsidRPr="001D1C07" w:rsidRDefault="00A3330C" w:rsidP="00A3330C">
            <w:pPr>
              <w:jc w:val="center"/>
              <w:rPr>
                <w:i/>
                <w:sz w:val="12"/>
                <w:szCs w:val="10"/>
                <w:lang w:val="es-BO"/>
              </w:rPr>
            </w:pPr>
          </w:p>
        </w:tc>
        <w:tc>
          <w:tcPr>
            <w:tcW w:w="2409" w:type="dxa"/>
            <w:gridSpan w:val="9"/>
            <w:tcBorders>
              <w:top w:val="single" w:sz="4" w:space="0" w:color="auto"/>
              <w:bottom w:val="single" w:sz="4" w:space="0" w:color="auto"/>
            </w:tcBorders>
            <w:vAlign w:val="center"/>
          </w:tcPr>
          <w:p w14:paraId="76F38A6B" w14:textId="68418243" w:rsidR="00A3330C" w:rsidRPr="001D1C07" w:rsidRDefault="00A3330C" w:rsidP="00A3330C">
            <w:pPr>
              <w:jc w:val="center"/>
              <w:rPr>
                <w:i/>
                <w:sz w:val="12"/>
                <w:szCs w:val="10"/>
                <w:lang w:val="es-BO"/>
              </w:rPr>
            </w:pPr>
            <w:r w:rsidRPr="001D1C07">
              <w:rPr>
                <w:i/>
                <w:sz w:val="12"/>
                <w:szCs w:val="10"/>
                <w:lang w:val="es-BO"/>
              </w:rPr>
              <w:t>Cargo</w:t>
            </w:r>
          </w:p>
        </w:tc>
        <w:tc>
          <w:tcPr>
            <w:tcW w:w="257" w:type="dxa"/>
            <w:tcBorders>
              <w:right w:val="single" w:sz="12" w:space="0" w:color="244061" w:themeColor="accent1" w:themeShade="80"/>
            </w:tcBorders>
          </w:tcPr>
          <w:p w14:paraId="78121916" w14:textId="77777777" w:rsidR="00A3330C" w:rsidRPr="003C0DD8" w:rsidRDefault="00A3330C" w:rsidP="00A3330C">
            <w:pPr>
              <w:rPr>
                <w:rFonts w:ascii="Arial" w:hAnsi="Arial" w:cs="Arial"/>
                <w:sz w:val="10"/>
                <w:szCs w:val="10"/>
                <w:lang w:val="es-BO"/>
              </w:rPr>
            </w:pPr>
          </w:p>
        </w:tc>
      </w:tr>
      <w:tr w:rsidR="00006E75" w:rsidRPr="003C0DD8" w14:paraId="51292F6F" w14:textId="77777777" w:rsidTr="001D1C07">
        <w:trPr>
          <w:jc w:val="center"/>
        </w:trPr>
        <w:tc>
          <w:tcPr>
            <w:tcW w:w="256" w:type="dxa"/>
            <w:tcBorders>
              <w:left w:val="single" w:sz="12" w:space="0" w:color="244061" w:themeColor="accent1" w:themeShade="80"/>
              <w:right w:val="single" w:sz="4" w:space="0" w:color="auto"/>
            </w:tcBorders>
            <w:vAlign w:val="center"/>
          </w:tcPr>
          <w:p w14:paraId="2611FFFB" w14:textId="77777777" w:rsidR="00006E75" w:rsidRPr="003C0DD8" w:rsidRDefault="00006E75" w:rsidP="00006E75">
            <w:pPr>
              <w:jc w:val="right"/>
              <w:rPr>
                <w:rFonts w:ascii="Arial" w:hAnsi="Arial" w:cs="Arial"/>
                <w:b/>
                <w:sz w:val="10"/>
                <w:szCs w:val="10"/>
                <w:lang w:val="es-BO"/>
              </w:rPr>
            </w:pPr>
          </w:p>
        </w:tc>
        <w:tc>
          <w:tcPr>
            <w:tcW w:w="1580"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B960412" w14:textId="1422500A" w:rsidR="00006E75" w:rsidRPr="00006E75" w:rsidRDefault="00006E75" w:rsidP="00006E75">
            <w:pPr>
              <w:jc w:val="center"/>
              <w:rPr>
                <w:rFonts w:ascii="Arial" w:hAnsi="Arial" w:cs="Arial"/>
                <w:b/>
                <w:sz w:val="14"/>
                <w:szCs w:val="14"/>
                <w:lang w:val="es-BO"/>
              </w:rPr>
            </w:pPr>
            <w:r w:rsidRPr="00006E75">
              <w:rPr>
                <w:rFonts w:ascii="Arial" w:hAnsi="Arial" w:cs="Arial"/>
                <w:sz w:val="14"/>
                <w:szCs w:val="14"/>
              </w:rPr>
              <w:t>Asturizaga</w:t>
            </w:r>
          </w:p>
        </w:tc>
        <w:tc>
          <w:tcPr>
            <w:tcW w:w="323" w:type="dxa"/>
            <w:tcBorders>
              <w:left w:val="single" w:sz="4" w:space="0" w:color="auto"/>
              <w:right w:val="single" w:sz="4" w:space="0" w:color="auto"/>
            </w:tcBorders>
            <w:vAlign w:val="center"/>
          </w:tcPr>
          <w:p w14:paraId="6526EFBE" w14:textId="77777777" w:rsidR="00006E75" w:rsidRPr="00006E75" w:rsidRDefault="00006E75" w:rsidP="00006E75">
            <w:pPr>
              <w:jc w:val="center"/>
              <w:rPr>
                <w:rFonts w:ascii="Arial" w:hAnsi="Arial" w:cs="Arial"/>
                <w:sz w:val="14"/>
                <w:szCs w:val="14"/>
                <w:lang w:val="es-BO"/>
              </w:rPr>
            </w:pPr>
          </w:p>
        </w:tc>
        <w:tc>
          <w:tcPr>
            <w:tcW w:w="180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1C8379F" w14:textId="5F9E3FC5" w:rsidR="00006E75" w:rsidRPr="00006E75" w:rsidRDefault="00006E75" w:rsidP="00006E75">
            <w:pPr>
              <w:jc w:val="center"/>
              <w:rPr>
                <w:rFonts w:ascii="Arial" w:hAnsi="Arial" w:cs="Arial"/>
                <w:i/>
                <w:sz w:val="14"/>
                <w:szCs w:val="14"/>
                <w:lang w:val="es-BO"/>
              </w:rPr>
            </w:pPr>
            <w:r w:rsidRPr="00006E75">
              <w:rPr>
                <w:rFonts w:ascii="Arial" w:hAnsi="Arial" w:cs="Arial"/>
                <w:sz w:val="14"/>
                <w:szCs w:val="14"/>
              </w:rPr>
              <w:t>Sagarnaga</w:t>
            </w:r>
          </w:p>
        </w:tc>
        <w:tc>
          <w:tcPr>
            <w:tcW w:w="275" w:type="dxa"/>
            <w:tcBorders>
              <w:left w:val="single" w:sz="4" w:space="0" w:color="auto"/>
              <w:right w:val="single" w:sz="4" w:space="0" w:color="auto"/>
            </w:tcBorders>
            <w:vAlign w:val="center"/>
          </w:tcPr>
          <w:p w14:paraId="190AA24F" w14:textId="77777777" w:rsidR="00006E75" w:rsidRPr="00006E75" w:rsidRDefault="00006E75" w:rsidP="00006E75">
            <w:pPr>
              <w:jc w:val="center"/>
              <w:rPr>
                <w:rFonts w:ascii="Arial" w:hAnsi="Arial" w:cs="Arial"/>
                <w:sz w:val="14"/>
                <w:szCs w:val="14"/>
                <w:lang w:val="es-BO"/>
              </w:rPr>
            </w:pPr>
          </w:p>
        </w:tc>
        <w:tc>
          <w:tcPr>
            <w:tcW w:w="2696"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801787B" w14:textId="0C4AE20A" w:rsidR="00006E75" w:rsidRPr="00006E75" w:rsidRDefault="00006E75" w:rsidP="00006E75">
            <w:pPr>
              <w:jc w:val="center"/>
              <w:rPr>
                <w:rFonts w:ascii="Arial" w:hAnsi="Arial" w:cs="Arial"/>
                <w:i/>
                <w:sz w:val="14"/>
                <w:szCs w:val="14"/>
                <w:lang w:val="es-BO"/>
              </w:rPr>
            </w:pPr>
            <w:r w:rsidRPr="00006E75">
              <w:rPr>
                <w:rFonts w:ascii="Arial" w:hAnsi="Arial" w:cs="Arial"/>
                <w:sz w:val="14"/>
                <w:szCs w:val="14"/>
              </w:rPr>
              <w:t>Pedro Martin</w:t>
            </w:r>
          </w:p>
        </w:tc>
        <w:tc>
          <w:tcPr>
            <w:tcW w:w="305" w:type="dxa"/>
            <w:tcBorders>
              <w:left w:val="single" w:sz="4" w:space="0" w:color="auto"/>
              <w:right w:val="single" w:sz="4" w:space="0" w:color="auto"/>
            </w:tcBorders>
            <w:vAlign w:val="center"/>
          </w:tcPr>
          <w:p w14:paraId="7B77E0F8" w14:textId="77777777" w:rsidR="00006E75" w:rsidRPr="003C0DD8" w:rsidRDefault="00006E75" w:rsidP="00006E75">
            <w:pPr>
              <w:jc w:val="center"/>
              <w:rPr>
                <w:rFonts w:ascii="Arial" w:hAnsi="Arial" w:cs="Arial"/>
                <w:sz w:val="10"/>
                <w:szCs w:val="10"/>
                <w:lang w:val="es-BO"/>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0FE8593" w14:textId="679F3A11" w:rsidR="00006E75" w:rsidRPr="00006E75" w:rsidRDefault="00006E75" w:rsidP="00006E75">
            <w:pPr>
              <w:jc w:val="center"/>
              <w:rPr>
                <w:rFonts w:ascii="Arial" w:hAnsi="Arial" w:cs="Arial"/>
                <w:sz w:val="16"/>
                <w:szCs w:val="16"/>
                <w:lang w:eastAsia="es-BO"/>
              </w:rPr>
            </w:pPr>
            <w:r>
              <w:rPr>
                <w:rFonts w:ascii="Arial" w:hAnsi="Arial" w:cs="Arial"/>
                <w:sz w:val="16"/>
                <w:szCs w:val="16"/>
              </w:rPr>
              <w:t>Director De Estudios Y Publicaciones</w:t>
            </w:r>
          </w:p>
        </w:tc>
        <w:tc>
          <w:tcPr>
            <w:tcW w:w="257" w:type="dxa"/>
            <w:tcBorders>
              <w:left w:val="single" w:sz="4" w:space="0" w:color="auto"/>
              <w:right w:val="single" w:sz="12" w:space="0" w:color="244061" w:themeColor="accent1" w:themeShade="80"/>
            </w:tcBorders>
          </w:tcPr>
          <w:p w14:paraId="7F573F6D" w14:textId="77777777" w:rsidR="00006E75" w:rsidRPr="003C0DD8" w:rsidRDefault="00006E75" w:rsidP="00006E75">
            <w:pPr>
              <w:rPr>
                <w:rFonts w:ascii="Arial" w:hAnsi="Arial" w:cs="Arial"/>
                <w:sz w:val="10"/>
                <w:szCs w:val="10"/>
                <w:lang w:val="es-BO"/>
              </w:rPr>
            </w:pPr>
          </w:p>
        </w:tc>
      </w:tr>
      <w:tr w:rsidR="00A3330C" w:rsidRPr="003C0DD8" w14:paraId="1300FC68" w14:textId="77777777" w:rsidTr="001D1C07">
        <w:trPr>
          <w:jc w:val="center"/>
        </w:trPr>
        <w:tc>
          <w:tcPr>
            <w:tcW w:w="256" w:type="dxa"/>
            <w:tcBorders>
              <w:left w:val="single" w:sz="12" w:space="0" w:color="244061" w:themeColor="accent1" w:themeShade="80"/>
            </w:tcBorders>
            <w:vAlign w:val="center"/>
          </w:tcPr>
          <w:p w14:paraId="340D9276" w14:textId="77777777" w:rsidR="00A3330C" w:rsidRPr="003C0DD8" w:rsidRDefault="00A3330C" w:rsidP="00A3330C">
            <w:pPr>
              <w:jc w:val="right"/>
              <w:rPr>
                <w:rFonts w:ascii="Arial" w:hAnsi="Arial" w:cs="Arial"/>
                <w:b/>
                <w:sz w:val="10"/>
                <w:szCs w:val="10"/>
                <w:lang w:val="es-BO"/>
              </w:rPr>
            </w:pPr>
          </w:p>
        </w:tc>
        <w:tc>
          <w:tcPr>
            <w:tcW w:w="1580" w:type="dxa"/>
            <w:gridSpan w:val="7"/>
            <w:tcBorders>
              <w:top w:val="single" w:sz="4" w:space="0" w:color="auto"/>
              <w:bottom w:val="single" w:sz="4" w:space="0" w:color="auto"/>
            </w:tcBorders>
            <w:vAlign w:val="center"/>
          </w:tcPr>
          <w:p w14:paraId="07B88A3E" w14:textId="727A749F" w:rsidR="00A3330C" w:rsidRPr="001D1C07" w:rsidRDefault="00A3330C" w:rsidP="00006E75">
            <w:pPr>
              <w:jc w:val="center"/>
              <w:rPr>
                <w:i/>
                <w:sz w:val="12"/>
                <w:szCs w:val="10"/>
                <w:lang w:val="es-BO"/>
              </w:rPr>
            </w:pPr>
            <w:r w:rsidRPr="001D1C07">
              <w:rPr>
                <w:i/>
                <w:sz w:val="12"/>
                <w:szCs w:val="10"/>
                <w:lang w:val="es-BO"/>
              </w:rPr>
              <w:t>Apellido Paterno</w:t>
            </w:r>
          </w:p>
        </w:tc>
        <w:tc>
          <w:tcPr>
            <w:tcW w:w="323" w:type="dxa"/>
            <w:vAlign w:val="center"/>
          </w:tcPr>
          <w:p w14:paraId="4D9C2A0A" w14:textId="77777777" w:rsidR="00A3330C" w:rsidRPr="001D1C07" w:rsidRDefault="00A3330C" w:rsidP="00006E75">
            <w:pPr>
              <w:jc w:val="center"/>
              <w:rPr>
                <w:i/>
                <w:sz w:val="12"/>
                <w:szCs w:val="10"/>
                <w:lang w:val="es-BO"/>
              </w:rPr>
            </w:pPr>
          </w:p>
        </w:tc>
        <w:tc>
          <w:tcPr>
            <w:tcW w:w="1804" w:type="dxa"/>
            <w:gridSpan w:val="8"/>
            <w:tcBorders>
              <w:top w:val="single" w:sz="4" w:space="0" w:color="auto"/>
              <w:bottom w:val="single" w:sz="4" w:space="0" w:color="auto"/>
            </w:tcBorders>
            <w:vAlign w:val="center"/>
          </w:tcPr>
          <w:p w14:paraId="7B05A057" w14:textId="5ED8F6D7" w:rsidR="00A3330C" w:rsidRPr="001D1C07" w:rsidRDefault="00A3330C" w:rsidP="00006E75">
            <w:pPr>
              <w:jc w:val="center"/>
              <w:rPr>
                <w:i/>
                <w:sz w:val="12"/>
                <w:szCs w:val="10"/>
                <w:lang w:val="es-BO"/>
              </w:rPr>
            </w:pPr>
            <w:r w:rsidRPr="001D1C07">
              <w:rPr>
                <w:i/>
                <w:sz w:val="12"/>
                <w:szCs w:val="10"/>
                <w:lang w:val="es-BO"/>
              </w:rPr>
              <w:t>Apellido Materno</w:t>
            </w:r>
          </w:p>
        </w:tc>
        <w:tc>
          <w:tcPr>
            <w:tcW w:w="275" w:type="dxa"/>
            <w:vAlign w:val="center"/>
          </w:tcPr>
          <w:p w14:paraId="21E51A3A" w14:textId="77777777" w:rsidR="00A3330C" w:rsidRPr="001D1C07" w:rsidRDefault="00A3330C" w:rsidP="00006E75">
            <w:pPr>
              <w:jc w:val="center"/>
              <w:rPr>
                <w:i/>
                <w:sz w:val="12"/>
                <w:szCs w:val="10"/>
                <w:lang w:val="es-BO"/>
              </w:rPr>
            </w:pPr>
          </w:p>
        </w:tc>
        <w:tc>
          <w:tcPr>
            <w:tcW w:w="2696" w:type="dxa"/>
            <w:gridSpan w:val="10"/>
            <w:tcBorders>
              <w:top w:val="single" w:sz="4" w:space="0" w:color="auto"/>
              <w:bottom w:val="single" w:sz="4" w:space="0" w:color="auto"/>
            </w:tcBorders>
            <w:vAlign w:val="center"/>
          </w:tcPr>
          <w:p w14:paraId="6D2BD6D8" w14:textId="44827258" w:rsidR="00A3330C" w:rsidRPr="001D1C07" w:rsidRDefault="00A3330C" w:rsidP="00006E75">
            <w:pPr>
              <w:jc w:val="center"/>
              <w:rPr>
                <w:i/>
                <w:sz w:val="12"/>
                <w:szCs w:val="10"/>
                <w:lang w:val="es-BO"/>
              </w:rPr>
            </w:pPr>
            <w:r w:rsidRPr="001D1C07">
              <w:rPr>
                <w:i/>
                <w:sz w:val="12"/>
                <w:szCs w:val="10"/>
                <w:lang w:val="es-BO"/>
              </w:rPr>
              <w:t>Nombre(s)</w:t>
            </w:r>
          </w:p>
        </w:tc>
        <w:tc>
          <w:tcPr>
            <w:tcW w:w="305" w:type="dxa"/>
            <w:vAlign w:val="center"/>
          </w:tcPr>
          <w:p w14:paraId="45DE0A04" w14:textId="77777777" w:rsidR="00A3330C" w:rsidRPr="001D1C07" w:rsidRDefault="00A3330C" w:rsidP="00A3330C">
            <w:pPr>
              <w:jc w:val="center"/>
              <w:rPr>
                <w:i/>
                <w:sz w:val="12"/>
                <w:szCs w:val="10"/>
                <w:lang w:val="es-BO"/>
              </w:rPr>
            </w:pPr>
          </w:p>
        </w:tc>
        <w:tc>
          <w:tcPr>
            <w:tcW w:w="2409" w:type="dxa"/>
            <w:gridSpan w:val="9"/>
            <w:tcBorders>
              <w:top w:val="single" w:sz="4" w:space="0" w:color="auto"/>
              <w:bottom w:val="single" w:sz="4" w:space="0" w:color="auto"/>
            </w:tcBorders>
            <w:vAlign w:val="center"/>
          </w:tcPr>
          <w:p w14:paraId="72330481" w14:textId="5B696472" w:rsidR="00A3330C" w:rsidRPr="001D1C07" w:rsidRDefault="00A3330C" w:rsidP="00A3330C">
            <w:pPr>
              <w:jc w:val="center"/>
              <w:rPr>
                <w:i/>
                <w:sz w:val="12"/>
                <w:szCs w:val="10"/>
                <w:lang w:val="es-BO"/>
              </w:rPr>
            </w:pPr>
            <w:r w:rsidRPr="001D1C07">
              <w:rPr>
                <w:i/>
                <w:sz w:val="12"/>
                <w:szCs w:val="10"/>
                <w:lang w:val="es-BO"/>
              </w:rPr>
              <w:t>Cargo</w:t>
            </w:r>
          </w:p>
        </w:tc>
        <w:tc>
          <w:tcPr>
            <w:tcW w:w="257" w:type="dxa"/>
            <w:tcBorders>
              <w:right w:val="single" w:sz="12" w:space="0" w:color="244061" w:themeColor="accent1" w:themeShade="80"/>
            </w:tcBorders>
          </w:tcPr>
          <w:p w14:paraId="2A40CCE3" w14:textId="77777777" w:rsidR="00A3330C" w:rsidRPr="003C0DD8" w:rsidRDefault="00A3330C" w:rsidP="00A3330C">
            <w:pPr>
              <w:rPr>
                <w:rFonts w:ascii="Arial" w:hAnsi="Arial" w:cs="Arial"/>
                <w:sz w:val="10"/>
                <w:szCs w:val="10"/>
                <w:lang w:val="es-BO"/>
              </w:rPr>
            </w:pPr>
          </w:p>
        </w:tc>
      </w:tr>
      <w:tr w:rsidR="00006E75" w:rsidRPr="003C0DD8" w14:paraId="28966168" w14:textId="77777777" w:rsidTr="001D1C07">
        <w:trPr>
          <w:jc w:val="center"/>
        </w:trPr>
        <w:tc>
          <w:tcPr>
            <w:tcW w:w="256" w:type="dxa"/>
            <w:tcBorders>
              <w:left w:val="single" w:sz="12" w:space="0" w:color="244061" w:themeColor="accent1" w:themeShade="80"/>
              <w:right w:val="single" w:sz="4" w:space="0" w:color="auto"/>
            </w:tcBorders>
            <w:vAlign w:val="center"/>
          </w:tcPr>
          <w:p w14:paraId="27DFD063" w14:textId="77777777" w:rsidR="00006E75" w:rsidRPr="003C0DD8" w:rsidRDefault="00006E75" w:rsidP="00006E75">
            <w:pPr>
              <w:jc w:val="right"/>
              <w:rPr>
                <w:rFonts w:ascii="Arial" w:hAnsi="Arial" w:cs="Arial"/>
                <w:b/>
                <w:sz w:val="10"/>
                <w:szCs w:val="10"/>
                <w:lang w:val="es-BO"/>
              </w:rPr>
            </w:pPr>
          </w:p>
        </w:tc>
        <w:tc>
          <w:tcPr>
            <w:tcW w:w="1580"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04A3F0E" w14:textId="568C7C1F" w:rsidR="00006E75" w:rsidRPr="00006E75" w:rsidRDefault="00006E75" w:rsidP="00006E75">
            <w:pPr>
              <w:jc w:val="center"/>
              <w:rPr>
                <w:rFonts w:ascii="Arial" w:hAnsi="Arial" w:cs="Arial"/>
                <w:b/>
                <w:sz w:val="14"/>
                <w:szCs w:val="14"/>
                <w:lang w:val="es-BO"/>
              </w:rPr>
            </w:pPr>
            <w:r w:rsidRPr="00006E75">
              <w:rPr>
                <w:rFonts w:ascii="Arial" w:hAnsi="Arial" w:cs="Arial"/>
                <w:sz w:val="14"/>
                <w:szCs w:val="14"/>
              </w:rPr>
              <w:t>Untiveros</w:t>
            </w:r>
          </w:p>
        </w:tc>
        <w:tc>
          <w:tcPr>
            <w:tcW w:w="323" w:type="dxa"/>
            <w:tcBorders>
              <w:left w:val="single" w:sz="4" w:space="0" w:color="auto"/>
              <w:right w:val="single" w:sz="4" w:space="0" w:color="auto"/>
            </w:tcBorders>
            <w:vAlign w:val="center"/>
          </w:tcPr>
          <w:p w14:paraId="4B61D4CD" w14:textId="77777777" w:rsidR="00006E75" w:rsidRPr="00006E75" w:rsidRDefault="00006E75" w:rsidP="00006E75">
            <w:pPr>
              <w:jc w:val="center"/>
              <w:rPr>
                <w:rFonts w:ascii="Arial" w:hAnsi="Arial" w:cs="Arial"/>
                <w:sz w:val="14"/>
                <w:szCs w:val="14"/>
                <w:lang w:val="es-BO"/>
              </w:rPr>
            </w:pPr>
          </w:p>
        </w:tc>
        <w:tc>
          <w:tcPr>
            <w:tcW w:w="180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32D98B7" w14:textId="388F7C96" w:rsidR="00006E75" w:rsidRPr="00006E75" w:rsidRDefault="00006E75" w:rsidP="00006E75">
            <w:pPr>
              <w:jc w:val="center"/>
              <w:rPr>
                <w:rFonts w:ascii="Arial" w:hAnsi="Arial" w:cs="Arial"/>
                <w:i/>
                <w:sz w:val="14"/>
                <w:szCs w:val="14"/>
                <w:lang w:val="es-BO"/>
              </w:rPr>
            </w:pPr>
            <w:r w:rsidRPr="00006E75">
              <w:rPr>
                <w:rFonts w:ascii="Arial" w:hAnsi="Arial" w:cs="Arial"/>
                <w:sz w:val="14"/>
                <w:szCs w:val="14"/>
              </w:rPr>
              <w:t>Iriarte</w:t>
            </w:r>
          </w:p>
        </w:tc>
        <w:tc>
          <w:tcPr>
            <w:tcW w:w="275" w:type="dxa"/>
            <w:tcBorders>
              <w:left w:val="single" w:sz="4" w:space="0" w:color="auto"/>
              <w:right w:val="single" w:sz="4" w:space="0" w:color="auto"/>
            </w:tcBorders>
            <w:vAlign w:val="center"/>
          </w:tcPr>
          <w:p w14:paraId="0748489A" w14:textId="77777777" w:rsidR="00006E75" w:rsidRPr="00006E75" w:rsidRDefault="00006E75" w:rsidP="00006E75">
            <w:pPr>
              <w:jc w:val="center"/>
              <w:rPr>
                <w:rFonts w:ascii="Arial" w:hAnsi="Arial" w:cs="Arial"/>
                <w:sz w:val="14"/>
                <w:szCs w:val="14"/>
                <w:lang w:val="es-BO"/>
              </w:rPr>
            </w:pPr>
          </w:p>
        </w:tc>
        <w:tc>
          <w:tcPr>
            <w:tcW w:w="2696"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B15DE30" w14:textId="3FF6675F" w:rsidR="00006E75" w:rsidRPr="00006E75" w:rsidRDefault="00006E75" w:rsidP="00006E75">
            <w:pPr>
              <w:jc w:val="center"/>
              <w:rPr>
                <w:rFonts w:ascii="Arial" w:hAnsi="Arial" w:cs="Arial"/>
                <w:i/>
                <w:sz w:val="14"/>
                <w:szCs w:val="14"/>
                <w:lang w:val="es-BO"/>
              </w:rPr>
            </w:pPr>
            <w:r w:rsidRPr="00006E75">
              <w:rPr>
                <w:rFonts w:ascii="Arial" w:hAnsi="Arial" w:cs="Arial"/>
                <w:sz w:val="14"/>
                <w:szCs w:val="14"/>
              </w:rPr>
              <w:t>Ditha Juana</w:t>
            </w:r>
          </w:p>
        </w:tc>
        <w:tc>
          <w:tcPr>
            <w:tcW w:w="305" w:type="dxa"/>
            <w:tcBorders>
              <w:left w:val="single" w:sz="4" w:space="0" w:color="auto"/>
              <w:right w:val="single" w:sz="4" w:space="0" w:color="auto"/>
            </w:tcBorders>
            <w:vAlign w:val="center"/>
          </w:tcPr>
          <w:p w14:paraId="10F9C8A6" w14:textId="77777777" w:rsidR="00006E75" w:rsidRPr="003C0DD8" w:rsidRDefault="00006E75" w:rsidP="00006E75">
            <w:pPr>
              <w:jc w:val="center"/>
              <w:rPr>
                <w:rFonts w:ascii="Arial" w:hAnsi="Arial" w:cs="Arial"/>
                <w:sz w:val="10"/>
                <w:szCs w:val="10"/>
                <w:lang w:val="es-BO"/>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933E2D" w14:textId="06AAF39F" w:rsidR="00006E75" w:rsidRPr="00006E75" w:rsidRDefault="00006E75" w:rsidP="00006E75">
            <w:pPr>
              <w:jc w:val="center"/>
              <w:rPr>
                <w:rFonts w:ascii="Arial" w:hAnsi="Arial" w:cs="Arial"/>
                <w:sz w:val="16"/>
                <w:szCs w:val="16"/>
                <w:lang w:eastAsia="es-BO"/>
              </w:rPr>
            </w:pPr>
            <w:r>
              <w:rPr>
                <w:rFonts w:ascii="Arial" w:hAnsi="Arial" w:cs="Arial"/>
                <w:sz w:val="16"/>
                <w:szCs w:val="16"/>
              </w:rPr>
              <w:t>Director De Supervisión De Servicios Financieros Complementarios</w:t>
            </w:r>
          </w:p>
        </w:tc>
        <w:tc>
          <w:tcPr>
            <w:tcW w:w="257" w:type="dxa"/>
            <w:tcBorders>
              <w:left w:val="single" w:sz="4" w:space="0" w:color="auto"/>
              <w:right w:val="single" w:sz="12" w:space="0" w:color="244061" w:themeColor="accent1" w:themeShade="80"/>
            </w:tcBorders>
          </w:tcPr>
          <w:p w14:paraId="00C53532" w14:textId="77777777" w:rsidR="00006E75" w:rsidRPr="003C0DD8" w:rsidRDefault="00006E75" w:rsidP="00006E75">
            <w:pPr>
              <w:rPr>
                <w:rFonts w:ascii="Arial" w:hAnsi="Arial" w:cs="Arial"/>
                <w:sz w:val="10"/>
                <w:szCs w:val="10"/>
                <w:lang w:val="es-BO"/>
              </w:rPr>
            </w:pPr>
          </w:p>
        </w:tc>
      </w:tr>
      <w:tr w:rsidR="00A3330C" w:rsidRPr="003C0DD8" w14:paraId="180B7EC4" w14:textId="77777777" w:rsidTr="001D1C07">
        <w:trPr>
          <w:jc w:val="center"/>
        </w:trPr>
        <w:tc>
          <w:tcPr>
            <w:tcW w:w="256" w:type="dxa"/>
            <w:tcBorders>
              <w:left w:val="single" w:sz="12" w:space="0" w:color="244061" w:themeColor="accent1" w:themeShade="80"/>
            </w:tcBorders>
            <w:vAlign w:val="center"/>
          </w:tcPr>
          <w:p w14:paraId="0AF7CB32" w14:textId="77777777" w:rsidR="00A3330C" w:rsidRPr="003C0DD8" w:rsidRDefault="00A3330C" w:rsidP="00A3330C">
            <w:pPr>
              <w:jc w:val="right"/>
              <w:rPr>
                <w:rFonts w:ascii="Arial" w:hAnsi="Arial" w:cs="Arial"/>
                <w:b/>
                <w:sz w:val="10"/>
                <w:szCs w:val="10"/>
                <w:lang w:val="es-BO"/>
              </w:rPr>
            </w:pPr>
          </w:p>
        </w:tc>
        <w:tc>
          <w:tcPr>
            <w:tcW w:w="1580" w:type="dxa"/>
            <w:gridSpan w:val="7"/>
            <w:tcBorders>
              <w:top w:val="single" w:sz="4" w:space="0" w:color="auto"/>
              <w:bottom w:val="single" w:sz="4" w:space="0" w:color="auto"/>
            </w:tcBorders>
            <w:vAlign w:val="center"/>
          </w:tcPr>
          <w:p w14:paraId="5F3AF3DC" w14:textId="0AD35511" w:rsidR="00A3330C" w:rsidRPr="001D1C07" w:rsidRDefault="00A3330C" w:rsidP="00006E75">
            <w:pPr>
              <w:jc w:val="center"/>
              <w:rPr>
                <w:i/>
                <w:sz w:val="12"/>
                <w:szCs w:val="10"/>
                <w:lang w:val="es-BO"/>
              </w:rPr>
            </w:pPr>
            <w:r w:rsidRPr="001D1C07">
              <w:rPr>
                <w:i/>
                <w:sz w:val="12"/>
                <w:szCs w:val="10"/>
                <w:lang w:val="es-BO"/>
              </w:rPr>
              <w:t>Apellido Paterno</w:t>
            </w:r>
          </w:p>
        </w:tc>
        <w:tc>
          <w:tcPr>
            <w:tcW w:w="323" w:type="dxa"/>
            <w:vAlign w:val="center"/>
          </w:tcPr>
          <w:p w14:paraId="73AA2FB0" w14:textId="77777777" w:rsidR="00A3330C" w:rsidRPr="001D1C07" w:rsidRDefault="00A3330C" w:rsidP="00006E75">
            <w:pPr>
              <w:jc w:val="center"/>
              <w:rPr>
                <w:i/>
                <w:sz w:val="12"/>
                <w:szCs w:val="10"/>
                <w:lang w:val="es-BO"/>
              </w:rPr>
            </w:pPr>
          </w:p>
        </w:tc>
        <w:tc>
          <w:tcPr>
            <w:tcW w:w="1804" w:type="dxa"/>
            <w:gridSpan w:val="8"/>
            <w:tcBorders>
              <w:top w:val="single" w:sz="4" w:space="0" w:color="auto"/>
              <w:bottom w:val="single" w:sz="4" w:space="0" w:color="auto"/>
            </w:tcBorders>
            <w:vAlign w:val="center"/>
          </w:tcPr>
          <w:p w14:paraId="62F45AF0" w14:textId="68731CFA" w:rsidR="00A3330C" w:rsidRPr="001D1C07" w:rsidRDefault="00A3330C" w:rsidP="00006E75">
            <w:pPr>
              <w:jc w:val="center"/>
              <w:rPr>
                <w:i/>
                <w:sz w:val="12"/>
                <w:szCs w:val="10"/>
                <w:lang w:val="es-BO"/>
              </w:rPr>
            </w:pPr>
            <w:r w:rsidRPr="001D1C07">
              <w:rPr>
                <w:i/>
                <w:sz w:val="12"/>
                <w:szCs w:val="10"/>
                <w:lang w:val="es-BO"/>
              </w:rPr>
              <w:t>Apellido Materno</w:t>
            </w:r>
          </w:p>
        </w:tc>
        <w:tc>
          <w:tcPr>
            <w:tcW w:w="275" w:type="dxa"/>
            <w:vAlign w:val="center"/>
          </w:tcPr>
          <w:p w14:paraId="53518785" w14:textId="77777777" w:rsidR="00A3330C" w:rsidRPr="001D1C07" w:rsidRDefault="00A3330C" w:rsidP="00006E75">
            <w:pPr>
              <w:jc w:val="center"/>
              <w:rPr>
                <w:i/>
                <w:sz w:val="12"/>
                <w:szCs w:val="10"/>
                <w:lang w:val="es-BO"/>
              </w:rPr>
            </w:pPr>
          </w:p>
        </w:tc>
        <w:tc>
          <w:tcPr>
            <w:tcW w:w="2696" w:type="dxa"/>
            <w:gridSpan w:val="10"/>
            <w:tcBorders>
              <w:top w:val="single" w:sz="4" w:space="0" w:color="auto"/>
              <w:bottom w:val="single" w:sz="4" w:space="0" w:color="auto"/>
            </w:tcBorders>
            <w:vAlign w:val="center"/>
          </w:tcPr>
          <w:p w14:paraId="79C8ED74" w14:textId="232B9EAE" w:rsidR="00A3330C" w:rsidRPr="001D1C07" w:rsidRDefault="00A3330C" w:rsidP="00006E75">
            <w:pPr>
              <w:jc w:val="center"/>
              <w:rPr>
                <w:i/>
                <w:sz w:val="12"/>
                <w:szCs w:val="10"/>
                <w:lang w:val="es-BO"/>
              </w:rPr>
            </w:pPr>
            <w:r w:rsidRPr="001D1C07">
              <w:rPr>
                <w:i/>
                <w:sz w:val="12"/>
                <w:szCs w:val="10"/>
                <w:lang w:val="es-BO"/>
              </w:rPr>
              <w:t>Nombre(s)</w:t>
            </w:r>
          </w:p>
        </w:tc>
        <w:tc>
          <w:tcPr>
            <w:tcW w:w="305" w:type="dxa"/>
            <w:vAlign w:val="center"/>
          </w:tcPr>
          <w:p w14:paraId="2C4A69D0" w14:textId="77777777" w:rsidR="00A3330C" w:rsidRPr="001D1C07" w:rsidRDefault="00A3330C" w:rsidP="00A3330C">
            <w:pPr>
              <w:jc w:val="center"/>
              <w:rPr>
                <w:i/>
                <w:sz w:val="12"/>
                <w:szCs w:val="10"/>
                <w:lang w:val="es-BO"/>
              </w:rPr>
            </w:pPr>
          </w:p>
        </w:tc>
        <w:tc>
          <w:tcPr>
            <w:tcW w:w="2409" w:type="dxa"/>
            <w:gridSpan w:val="9"/>
            <w:tcBorders>
              <w:top w:val="single" w:sz="4" w:space="0" w:color="auto"/>
              <w:bottom w:val="single" w:sz="4" w:space="0" w:color="auto"/>
            </w:tcBorders>
            <w:vAlign w:val="center"/>
          </w:tcPr>
          <w:p w14:paraId="3DCA0EFA" w14:textId="5B73365A" w:rsidR="00A3330C" w:rsidRPr="001D1C07" w:rsidRDefault="00A3330C" w:rsidP="00A3330C">
            <w:pPr>
              <w:jc w:val="center"/>
              <w:rPr>
                <w:i/>
                <w:sz w:val="12"/>
                <w:szCs w:val="10"/>
                <w:lang w:val="es-BO"/>
              </w:rPr>
            </w:pPr>
            <w:r w:rsidRPr="001D1C07">
              <w:rPr>
                <w:i/>
                <w:sz w:val="12"/>
                <w:szCs w:val="10"/>
                <w:lang w:val="es-BO"/>
              </w:rPr>
              <w:t>Cargo</w:t>
            </w:r>
          </w:p>
        </w:tc>
        <w:tc>
          <w:tcPr>
            <w:tcW w:w="257" w:type="dxa"/>
            <w:tcBorders>
              <w:right w:val="single" w:sz="12" w:space="0" w:color="244061" w:themeColor="accent1" w:themeShade="80"/>
            </w:tcBorders>
          </w:tcPr>
          <w:p w14:paraId="0BAD726D" w14:textId="77777777" w:rsidR="00A3330C" w:rsidRPr="003C0DD8" w:rsidRDefault="00A3330C" w:rsidP="00A3330C">
            <w:pPr>
              <w:rPr>
                <w:rFonts w:ascii="Arial" w:hAnsi="Arial" w:cs="Arial"/>
                <w:sz w:val="10"/>
                <w:szCs w:val="10"/>
                <w:lang w:val="es-BO"/>
              </w:rPr>
            </w:pPr>
          </w:p>
        </w:tc>
      </w:tr>
      <w:tr w:rsidR="00006E75" w:rsidRPr="003C0DD8" w14:paraId="2B89067F" w14:textId="77777777" w:rsidTr="001D1C07">
        <w:trPr>
          <w:jc w:val="center"/>
        </w:trPr>
        <w:tc>
          <w:tcPr>
            <w:tcW w:w="256" w:type="dxa"/>
            <w:tcBorders>
              <w:left w:val="single" w:sz="12" w:space="0" w:color="244061" w:themeColor="accent1" w:themeShade="80"/>
              <w:right w:val="single" w:sz="4" w:space="0" w:color="auto"/>
            </w:tcBorders>
            <w:vAlign w:val="center"/>
          </w:tcPr>
          <w:p w14:paraId="0C0ADD67" w14:textId="77777777" w:rsidR="00006E75" w:rsidRPr="003C0DD8" w:rsidRDefault="00006E75" w:rsidP="00006E75">
            <w:pPr>
              <w:jc w:val="right"/>
              <w:rPr>
                <w:rFonts w:ascii="Arial" w:hAnsi="Arial" w:cs="Arial"/>
                <w:b/>
                <w:sz w:val="10"/>
                <w:szCs w:val="10"/>
                <w:lang w:val="es-BO"/>
              </w:rPr>
            </w:pPr>
          </w:p>
        </w:tc>
        <w:tc>
          <w:tcPr>
            <w:tcW w:w="1580"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7DC74BD" w14:textId="3D995BBA" w:rsidR="00006E75" w:rsidRPr="00006E75" w:rsidRDefault="00006E75" w:rsidP="00006E75">
            <w:pPr>
              <w:jc w:val="center"/>
              <w:rPr>
                <w:rFonts w:ascii="Arial" w:hAnsi="Arial" w:cs="Arial"/>
                <w:b/>
                <w:sz w:val="14"/>
                <w:szCs w:val="14"/>
                <w:lang w:val="es-BO"/>
              </w:rPr>
            </w:pPr>
            <w:r w:rsidRPr="00006E75">
              <w:rPr>
                <w:rFonts w:ascii="Arial" w:hAnsi="Arial" w:cs="Arial"/>
                <w:sz w:val="14"/>
                <w:szCs w:val="14"/>
              </w:rPr>
              <w:t>García</w:t>
            </w:r>
          </w:p>
        </w:tc>
        <w:tc>
          <w:tcPr>
            <w:tcW w:w="323" w:type="dxa"/>
            <w:tcBorders>
              <w:left w:val="single" w:sz="4" w:space="0" w:color="auto"/>
              <w:right w:val="single" w:sz="4" w:space="0" w:color="auto"/>
            </w:tcBorders>
            <w:vAlign w:val="center"/>
          </w:tcPr>
          <w:p w14:paraId="7F773299" w14:textId="77777777" w:rsidR="00006E75" w:rsidRPr="00006E75" w:rsidRDefault="00006E75" w:rsidP="00006E75">
            <w:pPr>
              <w:jc w:val="center"/>
              <w:rPr>
                <w:rFonts w:ascii="Arial" w:hAnsi="Arial" w:cs="Arial"/>
                <w:sz w:val="14"/>
                <w:szCs w:val="14"/>
                <w:lang w:val="es-BO"/>
              </w:rPr>
            </w:pPr>
          </w:p>
        </w:tc>
        <w:tc>
          <w:tcPr>
            <w:tcW w:w="180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ADD23C7" w14:textId="7CADB011" w:rsidR="00006E75" w:rsidRPr="00006E75" w:rsidRDefault="00006E75" w:rsidP="00006E75">
            <w:pPr>
              <w:jc w:val="center"/>
              <w:rPr>
                <w:rFonts w:ascii="Arial" w:hAnsi="Arial" w:cs="Arial"/>
                <w:i/>
                <w:sz w:val="14"/>
                <w:szCs w:val="14"/>
                <w:lang w:val="es-BO"/>
              </w:rPr>
            </w:pPr>
            <w:r w:rsidRPr="00006E75">
              <w:rPr>
                <w:rFonts w:ascii="Arial" w:hAnsi="Arial" w:cs="Arial"/>
                <w:sz w:val="14"/>
                <w:szCs w:val="14"/>
              </w:rPr>
              <w:t>Aranibar</w:t>
            </w:r>
          </w:p>
        </w:tc>
        <w:tc>
          <w:tcPr>
            <w:tcW w:w="275" w:type="dxa"/>
            <w:tcBorders>
              <w:left w:val="single" w:sz="4" w:space="0" w:color="auto"/>
              <w:right w:val="single" w:sz="4" w:space="0" w:color="auto"/>
            </w:tcBorders>
            <w:vAlign w:val="center"/>
          </w:tcPr>
          <w:p w14:paraId="30B23713" w14:textId="77777777" w:rsidR="00006E75" w:rsidRPr="00006E75" w:rsidRDefault="00006E75" w:rsidP="00006E75">
            <w:pPr>
              <w:jc w:val="center"/>
              <w:rPr>
                <w:rFonts w:ascii="Arial" w:hAnsi="Arial" w:cs="Arial"/>
                <w:sz w:val="14"/>
                <w:szCs w:val="14"/>
                <w:lang w:val="es-BO"/>
              </w:rPr>
            </w:pPr>
          </w:p>
        </w:tc>
        <w:tc>
          <w:tcPr>
            <w:tcW w:w="2696"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FF7AD11" w14:textId="678B2F33" w:rsidR="00006E75" w:rsidRPr="00006E75" w:rsidRDefault="00006E75" w:rsidP="00006E75">
            <w:pPr>
              <w:jc w:val="center"/>
              <w:rPr>
                <w:rFonts w:ascii="Arial" w:hAnsi="Arial" w:cs="Arial"/>
                <w:i/>
                <w:sz w:val="14"/>
                <w:szCs w:val="14"/>
                <w:lang w:val="es-BO"/>
              </w:rPr>
            </w:pPr>
            <w:r w:rsidRPr="00006E75">
              <w:rPr>
                <w:rFonts w:ascii="Arial" w:hAnsi="Arial" w:cs="Arial"/>
                <w:sz w:val="14"/>
                <w:szCs w:val="14"/>
              </w:rPr>
              <w:t>Guido Humberto</w:t>
            </w:r>
          </w:p>
        </w:tc>
        <w:tc>
          <w:tcPr>
            <w:tcW w:w="305" w:type="dxa"/>
            <w:tcBorders>
              <w:left w:val="single" w:sz="4" w:space="0" w:color="auto"/>
              <w:right w:val="single" w:sz="4" w:space="0" w:color="auto"/>
            </w:tcBorders>
            <w:vAlign w:val="center"/>
          </w:tcPr>
          <w:p w14:paraId="1BB744DD" w14:textId="77777777" w:rsidR="00006E75" w:rsidRPr="003C0DD8" w:rsidRDefault="00006E75" w:rsidP="00006E75">
            <w:pPr>
              <w:jc w:val="center"/>
              <w:rPr>
                <w:rFonts w:ascii="Arial" w:hAnsi="Arial" w:cs="Arial"/>
                <w:sz w:val="10"/>
                <w:szCs w:val="10"/>
                <w:lang w:val="es-BO"/>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0D98409" w14:textId="445A53C6" w:rsidR="00006E75" w:rsidRPr="00006E75" w:rsidRDefault="00006E75" w:rsidP="00006E75">
            <w:pPr>
              <w:jc w:val="center"/>
              <w:rPr>
                <w:rFonts w:ascii="Arial" w:hAnsi="Arial" w:cs="Arial"/>
                <w:sz w:val="16"/>
                <w:szCs w:val="16"/>
                <w:lang w:eastAsia="es-BO"/>
              </w:rPr>
            </w:pPr>
            <w:r>
              <w:rPr>
                <w:rFonts w:ascii="Arial" w:hAnsi="Arial" w:cs="Arial"/>
                <w:sz w:val="16"/>
                <w:szCs w:val="16"/>
              </w:rPr>
              <w:t>Director De Soluciones Y Liquidaciones</w:t>
            </w:r>
          </w:p>
        </w:tc>
        <w:tc>
          <w:tcPr>
            <w:tcW w:w="257" w:type="dxa"/>
            <w:tcBorders>
              <w:left w:val="single" w:sz="4" w:space="0" w:color="auto"/>
              <w:right w:val="single" w:sz="12" w:space="0" w:color="244061" w:themeColor="accent1" w:themeShade="80"/>
            </w:tcBorders>
          </w:tcPr>
          <w:p w14:paraId="13AB3E7D" w14:textId="77777777" w:rsidR="00006E75" w:rsidRPr="003C0DD8" w:rsidRDefault="00006E75" w:rsidP="00006E75">
            <w:pPr>
              <w:rPr>
                <w:rFonts w:ascii="Arial" w:hAnsi="Arial" w:cs="Arial"/>
                <w:sz w:val="10"/>
                <w:szCs w:val="10"/>
                <w:lang w:val="es-BO"/>
              </w:rPr>
            </w:pPr>
          </w:p>
        </w:tc>
      </w:tr>
      <w:tr w:rsidR="00A3330C" w:rsidRPr="003C0DD8" w14:paraId="2CE0176C" w14:textId="77777777" w:rsidTr="001D1C07">
        <w:trPr>
          <w:jc w:val="center"/>
        </w:trPr>
        <w:tc>
          <w:tcPr>
            <w:tcW w:w="256" w:type="dxa"/>
            <w:tcBorders>
              <w:left w:val="single" w:sz="12" w:space="0" w:color="244061" w:themeColor="accent1" w:themeShade="80"/>
            </w:tcBorders>
            <w:vAlign w:val="center"/>
          </w:tcPr>
          <w:p w14:paraId="42CAFBBF" w14:textId="77777777" w:rsidR="00A3330C" w:rsidRPr="003C0DD8" w:rsidRDefault="00A3330C" w:rsidP="00A3330C">
            <w:pPr>
              <w:jc w:val="right"/>
              <w:rPr>
                <w:rFonts w:ascii="Arial" w:hAnsi="Arial" w:cs="Arial"/>
                <w:b/>
                <w:sz w:val="10"/>
                <w:szCs w:val="10"/>
                <w:lang w:val="es-BO"/>
              </w:rPr>
            </w:pPr>
          </w:p>
        </w:tc>
        <w:tc>
          <w:tcPr>
            <w:tcW w:w="1580" w:type="dxa"/>
            <w:gridSpan w:val="7"/>
            <w:tcBorders>
              <w:top w:val="single" w:sz="4" w:space="0" w:color="auto"/>
              <w:bottom w:val="single" w:sz="4" w:space="0" w:color="auto"/>
            </w:tcBorders>
            <w:vAlign w:val="center"/>
          </w:tcPr>
          <w:p w14:paraId="00289E6A" w14:textId="1B9A6FBA" w:rsidR="00A3330C" w:rsidRPr="001D1C07" w:rsidRDefault="00A3330C" w:rsidP="00006E75">
            <w:pPr>
              <w:jc w:val="center"/>
              <w:rPr>
                <w:i/>
                <w:sz w:val="12"/>
                <w:szCs w:val="10"/>
                <w:lang w:val="es-BO"/>
              </w:rPr>
            </w:pPr>
            <w:r w:rsidRPr="001D1C07">
              <w:rPr>
                <w:i/>
                <w:sz w:val="12"/>
                <w:szCs w:val="10"/>
                <w:lang w:val="es-BO"/>
              </w:rPr>
              <w:t>Apellido Paterno</w:t>
            </w:r>
          </w:p>
        </w:tc>
        <w:tc>
          <w:tcPr>
            <w:tcW w:w="323" w:type="dxa"/>
            <w:vAlign w:val="center"/>
          </w:tcPr>
          <w:p w14:paraId="3151FBAF" w14:textId="77777777" w:rsidR="00A3330C" w:rsidRPr="001D1C07" w:rsidRDefault="00A3330C" w:rsidP="00006E75">
            <w:pPr>
              <w:jc w:val="center"/>
              <w:rPr>
                <w:i/>
                <w:sz w:val="12"/>
                <w:szCs w:val="10"/>
                <w:lang w:val="es-BO"/>
              </w:rPr>
            </w:pPr>
          </w:p>
        </w:tc>
        <w:tc>
          <w:tcPr>
            <w:tcW w:w="1804" w:type="dxa"/>
            <w:gridSpan w:val="8"/>
            <w:tcBorders>
              <w:top w:val="single" w:sz="4" w:space="0" w:color="auto"/>
              <w:bottom w:val="single" w:sz="4" w:space="0" w:color="auto"/>
            </w:tcBorders>
            <w:vAlign w:val="center"/>
          </w:tcPr>
          <w:p w14:paraId="313144BD" w14:textId="0EBCF782" w:rsidR="00A3330C" w:rsidRPr="001D1C07" w:rsidRDefault="00A3330C" w:rsidP="00006E75">
            <w:pPr>
              <w:jc w:val="center"/>
              <w:rPr>
                <w:i/>
                <w:sz w:val="12"/>
                <w:szCs w:val="10"/>
                <w:lang w:val="es-BO"/>
              </w:rPr>
            </w:pPr>
            <w:r w:rsidRPr="001D1C07">
              <w:rPr>
                <w:i/>
                <w:sz w:val="12"/>
                <w:szCs w:val="10"/>
                <w:lang w:val="es-BO"/>
              </w:rPr>
              <w:t>Apellido Materno</w:t>
            </w:r>
          </w:p>
        </w:tc>
        <w:tc>
          <w:tcPr>
            <w:tcW w:w="275" w:type="dxa"/>
            <w:vAlign w:val="center"/>
          </w:tcPr>
          <w:p w14:paraId="4A26D88E" w14:textId="77777777" w:rsidR="00A3330C" w:rsidRPr="001D1C07" w:rsidRDefault="00A3330C" w:rsidP="00006E75">
            <w:pPr>
              <w:jc w:val="center"/>
              <w:rPr>
                <w:i/>
                <w:sz w:val="12"/>
                <w:szCs w:val="10"/>
                <w:lang w:val="es-BO"/>
              </w:rPr>
            </w:pPr>
          </w:p>
        </w:tc>
        <w:tc>
          <w:tcPr>
            <w:tcW w:w="2696" w:type="dxa"/>
            <w:gridSpan w:val="10"/>
            <w:tcBorders>
              <w:top w:val="single" w:sz="4" w:space="0" w:color="auto"/>
              <w:bottom w:val="single" w:sz="4" w:space="0" w:color="auto"/>
            </w:tcBorders>
            <w:vAlign w:val="center"/>
          </w:tcPr>
          <w:p w14:paraId="4F4EADE1" w14:textId="026FEDE7" w:rsidR="00A3330C" w:rsidRPr="001D1C07" w:rsidRDefault="00A3330C" w:rsidP="00006E75">
            <w:pPr>
              <w:jc w:val="center"/>
              <w:rPr>
                <w:i/>
                <w:sz w:val="12"/>
                <w:szCs w:val="10"/>
                <w:lang w:val="es-BO"/>
              </w:rPr>
            </w:pPr>
            <w:r w:rsidRPr="001D1C07">
              <w:rPr>
                <w:i/>
                <w:sz w:val="12"/>
                <w:szCs w:val="10"/>
                <w:lang w:val="es-BO"/>
              </w:rPr>
              <w:t>Nombre(s)</w:t>
            </w:r>
          </w:p>
        </w:tc>
        <w:tc>
          <w:tcPr>
            <w:tcW w:w="305" w:type="dxa"/>
            <w:vAlign w:val="center"/>
          </w:tcPr>
          <w:p w14:paraId="187178F7" w14:textId="77777777" w:rsidR="00A3330C" w:rsidRPr="001D1C07" w:rsidRDefault="00A3330C" w:rsidP="00A3330C">
            <w:pPr>
              <w:jc w:val="center"/>
              <w:rPr>
                <w:i/>
                <w:sz w:val="12"/>
                <w:szCs w:val="10"/>
                <w:lang w:val="es-BO"/>
              </w:rPr>
            </w:pPr>
          </w:p>
        </w:tc>
        <w:tc>
          <w:tcPr>
            <w:tcW w:w="2409" w:type="dxa"/>
            <w:gridSpan w:val="9"/>
            <w:tcBorders>
              <w:top w:val="single" w:sz="4" w:space="0" w:color="auto"/>
              <w:bottom w:val="single" w:sz="4" w:space="0" w:color="auto"/>
            </w:tcBorders>
            <w:vAlign w:val="center"/>
          </w:tcPr>
          <w:p w14:paraId="543A689B" w14:textId="1B0668D3" w:rsidR="00A3330C" w:rsidRPr="001D1C07" w:rsidRDefault="00A3330C" w:rsidP="00A3330C">
            <w:pPr>
              <w:jc w:val="center"/>
              <w:rPr>
                <w:i/>
                <w:sz w:val="12"/>
                <w:szCs w:val="10"/>
                <w:lang w:val="es-BO"/>
              </w:rPr>
            </w:pPr>
            <w:r w:rsidRPr="001D1C07">
              <w:rPr>
                <w:i/>
                <w:sz w:val="12"/>
                <w:szCs w:val="10"/>
                <w:lang w:val="es-BO"/>
              </w:rPr>
              <w:t>Cargo</w:t>
            </w:r>
          </w:p>
        </w:tc>
        <w:tc>
          <w:tcPr>
            <w:tcW w:w="257" w:type="dxa"/>
            <w:tcBorders>
              <w:right w:val="single" w:sz="12" w:space="0" w:color="244061" w:themeColor="accent1" w:themeShade="80"/>
            </w:tcBorders>
          </w:tcPr>
          <w:p w14:paraId="5FCBEA15" w14:textId="77777777" w:rsidR="00A3330C" w:rsidRPr="003C0DD8" w:rsidRDefault="00A3330C" w:rsidP="00A3330C">
            <w:pPr>
              <w:rPr>
                <w:rFonts w:ascii="Arial" w:hAnsi="Arial" w:cs="Arial"/>
                <w:sz w:val="10"/>
                <w:szCs w:val="10"/>
                <w:lang w:val="es-BO"/>
              </w:rPr>
            </w:pPr>
          </w:p>
        </w:tc>
      </w:tr>
      <w:tr w:rsidR="00006E75" w:rsidRPr="003C0DD8" w14:paraId="6AEDABDA" w14:textId="77777777" w:rsidTr="001D1C07">
        <w:trPr>
          <w:jc w:val="center"/>
        </w:trPr>
        <w:tc>
          <w:tcPr>
            <w:tcW w:w="256" w:type="dxa"/>
            <w:tcBorders>
              <w:left w:val="single" w:sz="12" w:space="0" w:color="244061" w:themeColor="accent1" w:themeShade="80"/>
              <w:right w:val="single" w:sz="4" w:space="0" w:color="auto"/>
            </w:tcBorders>
            <w:vAlign w:val="center"/>
          </w:tcPr>
          <w:p w14:paraId="2BEF6460" w14:textId="77777777" w:rsidR="00006E75" w:rsidRPr="003C0DD8" w:rsidRDefault="00006E75" w:rsidP="00006E75">
            <w:pPr>
              <w:jc w:val="right"/>
              <w:rPr>
                <w:rFonts w:ascii="Arial" w:hAnsi="Arial" w:cs="Arial"/>
                <w:b/>
                <w:sz w:val="10"/>
                <w:szCs w:val="10"/>
                <w:lang w:val="es-BO"/>
              </w:rPr>
            </w:pPr>
          </w:p>
        </w:tc>
        <w:tc>
          <w:tcPr>
            <w:tcW w:w="1580"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9EA7E0F" w14:textId="48E72378" w:rsidR="00006E75" w:rsidRPr="00006E75" w:rsidRDefault="00006E75" w:rsidP="00006E75">
            <w:pPr>
              <w:jc w:val="center"/>
              <w:rPr>
                <w:rFonts w:ascii="Arial" w:hAnsi="Arial" w:cs="Arial"/>
                <w:b/>
                <w:sz w:val="14"/>
                <w:szCs w:val="14"/>
                <w:lang w:val="es-BO"/>
              </w:rPr>
            </w:pPr>
            <w:r w:rsidRPr="00006E75">
              <w:rPr>
                <w:rFonts w:ascii="Arial" w:hAnsi="Arial" w:cs="Arial"/>
                <w:sz w:val="14"/>
                <w:szCs w:val="14"/>
              </w:rPr>
              <w:t>Quispe</w:t>
            </w:r>
          </w:p>
        </w:tc>
        <w:tc>
          <w:tcPr>
            <w:tcW w:w="323" w:type="dxa"/>
            <w:tcBorders>
              <w:left w:val="single" w:sz="4" w:space="0" w:color="auto"/>
              <w:right w:val="single" w:sz="4" w:space="0" w:color="auto"/>
            </w:tcBorders>
            <w:vAlign w:val="center"/>
          </w:tcPr>
          <w:p w14:paraId="53F2CE5B" w14:textId="77777777" w:rsidR="00006E75" w:rsidRPr="00006E75" w:rsidRDefault="00006E75" w:rsidP="00006E75">
            <w:pPr>
              <w:jc w:val="center"/>
              <w:rPr>
                <w:rFonts w:ascii="Arial" w:hAnsi="Arial" w:cs="Arial"/>
                <w:sz w:val="14"/>
                <w:szCs w:val="14"/>
                <w:lang w:val="es-BO"/>
              </w:rPr>
            </w:pPr>
          </w:p>
        </w:tc>
        <w:tc>
          <w:tcPr>
            <w:tcW w:w="180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4E348C9" w14:textId="09F81C36" w:rsidR="00006E75" w:rsidRPr="00006E75" w:rsidRDefault="00006E75" w:rsidP="00006E75">
            <w:pPr>
              <w:jc w:val="center"/>
              <w:rPr>
                <w:rFonts w:ascii="Arial" w:hAnsi="Arial" w:cs="Arial"/>
                <w:i/>
                <w:sz w:val="14"/>
                <w:szCs w:val="14"/>
                <w:lang w:val="es-BO"/>
              </w:rPr>
            </w:pPr>
            <w:r w:rsidRPr="00006E75">
              <w:rPr>
                <w:rFonts w:ascii="Arial" w:hAnsi="Arial" w:cs="Arial"/>
                <w:sz w:val="14"/>
                <w:szCs w:val="14"/>
              </w:rPr>
              <w:t>Rivera</w:t>
            </w:r>
          </w:p>
        </w:tc>
        <w:tc>
          <w:tcPr>
            <w:tcW w:w="275" w:type="dxa"/>
            <w:tcBorders>
              <w:left w:val="single" w:sz="4" w:space="0" w:color="auto"/>
              <w:right w:val="single" w:sz="4" w:space="0" w:color="auto"/>
            </w:tcBorders>
            <w:vAlign w:val="center"/>
          </w:tcPr>
          <w:p w14:paraId="3E6C04B0" w14:textId="77777777" w:rsidR="00006E75" w:rsidRPr="00006E75" w:rsidRDefault="00006E75" w:rsidP="00006E75">
            <w:pPr>
              <w:jc w:val="center"/>
              <w:rPr>
                <w:rFonts w:ascii="Arial" w:hAnsi="Arial" w:cs="Arial"/>
                <w:sz w:val="14"/>
                <w:szCs w:val="14"/>
                <w:lang w:val="es-BO"/>
              </w:rPr>
            </w:pPr>
          </w:p>
        </w:tc>
        <w:tc>
          <w:tcPr>
            <w:tcW w:w="2696"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0FC9A38" w14:textId="1DFE2ABD" w:rsidR="00006E75" w:rsidRPr="00006E75" w:rsidRDefault="00006E75" w:rsidP="00006E75">
            <w:pPr>
              <w:jc w:val="center"/>
              <w:rPr>
                <w:rFonts w:ascii="Arial" w:hAnsi="Arial" w:cs="Arial"/>
                <w:i/>
                <w:sz w:val="14"/>
                <w:szCs w:val="14"/>
                <w:lang w:val="es-BO"/>
              </w:rPr>
            </w:pPr>
            <w:r w:rsidRPr="00006E75">
              <w:rPr>
                <w:rFonts w:ascii="Arial" w:hAnsi="Arial" w:cs="Arial"/>
                <w:sz w:val="14"/>
                <w:szCs w:val="14"/>
              </w:rPr>
              <w:t>Jorge Carlos</w:t>
            </w:r>
          </w:p>
        </w:tc>
        <w:tc>
          <w:tcPr>
            <w:tcW w:w="305" w:type="dxa"/>
            <w:tcBorders>
              <w:left w:val="single" w:sz="4" w:space="0" w:color="auto"/>
              <w:right w:val="single" w:sz="4" w:space="0" w:color="auto"/>
            </w:tcBorders>
            <w:vAlign w:val="center"/>
          </w:tcPr>
          <w:p w14:paraId="05B53EB9" w14:textId="77777777" w:rsidR="00006E75" w:rsidRPr="003C0DD8" w:rsidRDefault="00006E75" w:rsidP="00006E75">
            <w:pPr>
              <w:jc w:val="center"/>
              <w:rPr>
                <w:rFonts w:ascii="Arial" w:hAnsi="Arial" w:cs="Arial"/>
                <w:sz w:val="10"/>
                <w:szCs w:val="10"/>
                <w:lang w:val="es-BO"/>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533F3A9" w14:textId="598B941E" w:rsidR="00006E75" w:rsidRPr="00006E75" w:rsidRDefault="00006E75" w:rsidP="00006E75">
            <w:pPr>
              <w:jc w:val="center"/>
              <w:rPr>
                <w:rFonts w:ascii="Arial" w:hAnsi="Arial" w:cs="Arial"/>
                <w:sz w:val="16"/>
                <w:szCs w:val="16"/>
                <w:lang w:eastAsia="es-BO"/>
              </w:rPr>
            </w:pPr>
            <w:r>
              <w:rPr>
                <w:rFonts w:ascii="Arial" w:hAnsi="Arial" w:cs="Arial"/>
                <w:sz w:val="16"/>
                <w:szCs w:val="16"/>
              </w:rPr>
              <w:t>Director De Supervisión De Riesgos I</w:t>
            </w:r>
          </w:p>
        </w:tc>
        <w:tc>
          <w:tcPr>
            <w:tcW w:w="257" w:type="dxa"/>
            <w:tcBorders>
              <w:left w:val="single" w:sz="4" w:space="0" w:color="auto"/>
              <w:right w:val="single" w:sz="12" w:space="0" w:color="244061" w:themeColor="accent1" w:themeShade="80"/>
            </w:tcBorders>
          </w:tcPr>
          <w:p w14:paraId="05175392" w14:textId="77777777" w:rsidR="00006E75" w:rsidRPr="003C0DD8" w:rsidRDefault="00006E75" w:rsidP="00006E75">
            <w:pPr>
              <w:rPr>
                <w:rFonts w:ascii="Arial" w:hAnsi="Arial" w:cs="Arial"/>
                <w:sz w:val="10"/>
                <w:szCs w:val="10"/>
                <w:lang w:val="es-BO"/>
              </w:rPr>
            </w:pPr>
          </w:p>
        </w:tc>
      </w:tr>
      <w:tr w:rsidR="00A3330C" w:rsidRPr="003C0DD8" w14:paraId="37876021" w14:textId="77777777" w:rsidTr="001D1C07">
        <w:trPr>
          <w:jc w:val="center"/>
        </w:trPr>
        <w:tc>
          <w:tcPr>
            <w:tcW w:w="256" w:type="dxa"/>
            <w:tcBorders>
              <w:left w:val="single" w:sz="12" w:space="0" w:color="244061" w:themeColor="accent1" w:themeShade="80"/>
            </w:tcBorders>
            <w:vAlign w:val="center"/>
          </w:tcPr>
          <w:p w14:paraId="080CC1E1" w14:textId="77777777" w:rsidR="00A3330C" w:rsidRPr="003C0DD8" w:rsidRDefault="00A3330C" w:rsidP="00A3330C">
            <w:pPr>
              <w:jc w:val="right"/>
              <w:rPr>
                <w:rFonts w:ascii="Arial" w:hAnsi="Arial" w:cs="Arial"/>
                <w:b/>
                <w:sz w:val="10"/>
                <w:szCs w:val="10"/>
                <w:lang w:val="es-BO"/>
              </w:rPr>
            </w:pPr>
          </w:p>
        </w:tc>
        <w:tc>
          <w:tcPr>
            <w:tcW w:w="1580" w:type="dxa"/>
            <w:gridSpan w:val="7"/>
            <w:tcBorders>
              <w:top w:val="single" w:sz="4" w:space="0" w:color="auto"/>
              <w:bottom w:val="single" w:sz="4" w:space="0" w:color="auto"/>
            </w:tcBorders>
            <w:vAlign w:val="center"/>
          </w:tcPr>
          <w:p w14:paraId="6C7682BE" w14:textId="6C714B8D" w:rsidR="00A3330C" w:rsidRPr="001D1C07" w:rsidRDefault="00A3330C" w:rsidP="00006E75">
            <w:pPr>
              <w:jc w:val="center"/>
              <w:rPr>
                <w:i/>
                <w:sz w:val="12"/>
                <w:szCs w:val="10"/>
                <w:lang w:val="es-BO"/>
              </w:rPr>
            </w:pPr>
            <w:r w:rsidRPr="001D1C07">
              <w:rPr>
                <w:i/>
                <w:sz w:val="12"/>
                <w:szCs w:val="10"/>
                <w:lang w:val="es-BO"/>
              </w:rPr>
              <w:t>Apellido Paterno</w:t>
            </w:r>
          </w:p>
        </w:tc>
        <w:tc>
          <w:tcPr>
            <w:tcW w:w="323" w:type="dxa"/>
            <w:vAlign w:val="center"/>
          </w:tcPr>
          <w:p w14:paraId="1982A119" w14:textId="77777777" w:rsidR="00A3330C" w:rsidRPr="001D1C07" w:rsidRDefault="00A3330C" w:rsidP="00006E75">
            <w:pPr>
              <w:jc w:val="center"/>
              <w:rPr>
                <w:i/>
                <w:sz w:val="12"/>
                <w:szCs w:val="10"/>
                <w:lang w:val="es-BO"/>
              </w:rPr>
            </w:pPr>
          </w:p>
        </w:tc>
        <w:tc>
          <w:tcPr>
            <w:tcW w:w="1804" w:type="dxa"/>
            <w:gridSpan w:val="8"/>
            <w:tcBorders>
              <w:top w:val="single" w:sz="4" w:space="0" w:color="auto"/>
              <w:bottom w:val="single" w:sz="4" w:space="0" w:color="auto"/>
            </w:tcBorders>
            <w:vAlign w:val="center"/>
          </w:tcPr>
          <w:p w14:paraId="436AE91D" w14:textId="516C5AE1" w:rsidR="00A3330C" w:rsidRPr="001D1C07" w:rsidRDefault="00A3330C" w:rsidP="00006E75">
            <w:pPr>
              <w:jc w:val="center"/>
              <w:rPr>
                <w:i/>
                <w:sz w:val="12"/>
                <w:szCs w:val="10"/>
                <w:lang w:val="es-BO"/>
              </w:rPr>
            </w:pPr>
            <w:r w:rsidRPr="001D1C07">
              <w:rPr>
                <w:i/>
                <w:sz w:val="12"/>
                <w:szCs w:val="10"/>
                <w:lang w:val="es-BO"/>
              </w:rPr>
              <w:t>Apellido Materno</w:t>
            </w:r>
          </w:p>
        </w:tc>
        <w:tc>
          <w:tcPr>
            <w:tcW w:w="275" w:type="dxa"/>
            <w:vAlign w:val="center"/>
          </w:tcPr>
          <w:p w14:paraId="777DDDBD" w14:textId="77777777" w:rsidR="00A3330C" w:rsidRPr="001D1C07" w:rsidRDefault="00A3330C" w:rsidP="00006E75">
            <w:pPr>
              <w:jc w:val="center"/>
              <w:rPr>
                <w:i/>
                <w:sz w:val="12"/>
                <w:szCs w:val="10"/>
                <w:lang w:val="es-BO"/>
              </w:rPr>
            </w:pPr>
          </w:p>
        </w:tc>
        <w:tc>
          <w:tcPr>
            <w:tcW w:w="2696" w:type="dxa"/>
            <w:gridSpan w:val="10"/>
            <w:tcBorders>
              <w:top w:val="single" w:sz="4" w:space="0" w:color="auto"/>
              <w:bottom w:val="single" w:sz="4" w:space="0" w:color="auto"/>
            </w:tcBorders>
            <w:vAlign w:val="center"/>
          </w:tcPr>
          <w:p w14:paraId="32B0A48E" w14:textId="44E750EA" w:rsidR="00A3330C" w:rsidRPr="001D1C07" w:rsidRDefault="00A3330C" w:rsidP="00006E75">
            <w:pPr>
              <w:jc w:val="center"/>
              <w:rPr>
                <w:i/>
                <w:sz w:val="12"/>
                <w:szCs w:val="10"/>
                <w:lang w:val="es-BO"/>
              </w:rPr>
            </w:pPr>
            <w:r w:rsidRPr="001D1C07">
              <w:rPr>
                <w:i/>
                <w:sz w:val="12"/>
                <w:szCs w:val="10"/>
                <w:lang w:val="es-BO"/>
              </w:rPr>
              <w:t>Nombre(s)</w:t>
            </w:r>
          </w:p>
        </w:tc>
        <w:tc>
          <w:tcPr>
            <w:tcW w:w="305" w:type="dxa"/>
            <w:vAlign w:val="center"/>
          </w:tcPr>
          <w:p w14:paraId="3DA5B008" w14:textId="77777777" w:rsidR="00A3330C" w:rsidRPr="001D1C07" w:rsidRDefault="00A3330C" w:rsidP="00A3330C">
            <w:pPr>
              <w:jc w:val="center"/>
              <w:rPr>
                <w:i/>
                <w:sz w:val="12"/>
                <w:szCs w:val="10"/>
                <w:lang w:val="es-BO"/>
              </w:rPr>
            </w:pPr>
          </w:p>
        </w:tc>
        <w:tc>
          <w:tcPr>
            <w:tcW w:w="2409" w:type="dxa"/>
            <w:gridSpan w:val="9"/>
            <w:tcBorders>
              <w:top w:val="single" w:sz="4" w:space="0" w:color="auto"/>
              <w:bottom w:val="single" w:sz="4" w:space="0" w:color="auto"/>
            </w:tcBorders>
            <w:vAlign w:val="center"/>
          </w:tcPr>
          <w:p w14:paraId="185EF195" w14:textId="7917FF6A" w:rsidR="00A3330C" w:rsidRPr="001D1C07" w:rsidRDefault="00A3330C" w:rsidP="00A3330C">
            <w:pPr>
              <w:jc w:val="center"/>
              <w:rPr>
                <w:i/>
                <w:sz w:val="12"/>
                <w:szCs w:val="10"/>
                <w:lang w:val="es-BO"/>
              </w:rPr>
            </w:pPr>
            <w:r w:rsidRPr="001D1C07">
              <w:rPr>
                <w:i/>
                <w:sz w:val="12"/>
                <w:szCs w:val="10"/>
                <w:lang w:val="es-BO"/>
              </w:rPr>
              <w:t>Cargo</w:t>
            </w:r>
          </w:p>
        </w:tc>
        <w:tc>
          <w:tcPr>
            <w:tcW w:w="257" w:type="dxa"/>
            <w:tcBorders>
              <w:right w:val="single" w:sz="12" w:space="0" w:color="244061" w:themeColor="accent1" w:themeShade="80"/>
            </w:tcBorders>
          </w:tcPr>
          <w:p w14:paraId="0D66B055" w14:textId="77777777" w:rsidR="00A3330C" w:rsidRPr="003C0DD8" w:rsidRDefault="00A3330C" w:rsidP="00A3330C">
            <w:pPr>
              <w:rPr>
                <w:rFonts w:ascii="Arial" w:hAnsi="Arial" w:cs="Arial"/>
                <w:sz w:val="10"/>
                <w:szCs w:val="10"/>
                <w:lang w:val="es-BO"/>
              </w:rPr>
            </w:pPr>
          </w:p>
        </w:tc>
      </w:tr>
      <w:tr w:rsidR="00006E75" w:rsidRPr="003C0DD8" w14:paraId="77A6C68B" w14:textId="77777777" w:rsidTr="001D1C07">
        <w:trPr>
          <w:jc w:val="center"/>
        </w:trPr>
        <w:tc>
          <w:tcPr>
            <w:tcW w:w="256" w:type="dxa"/>
            <w:tcBorders>
              <w:left w:val="single" w:sz="12" w:space="0" w:color="244061" w:themeColor="accent1" w:themeShade="80"/>
              <w:right w:val="single" w:sz="4" w:space="0" w:color="auto"/>
            </w:tcBorders>
            <w:vAlign w:val="center"/>
          </w:tcPr>
          <w:p w14:paraId="5F7FB51E" w14:textId="77777777" w:rsidR="00006E75" w:rsidRPr="003C0DD8" w:rsidRDefault="00006E75" w:rsidP="00006E75">
            <w:pPr>
              <w:jc w:val="right"/>
              <w:rPr>
                <w:rFonts w:ascii="Arial" w:hAnsi="Arial" w:cs="Arial"/>
                <w:b/>
                <w:sz w:val="10"/>
                <w:szCs w:val="10"/>
                <w:lang w:val="es-BO"/>
              </w:rPr>
            </w:pPr>
          </w:p>
        </w:tc>
        <w:tc>
          <w:tcPr>
            <w:tcW w:w="1580"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15425A7" w14:textId="5ACA4148" w:rsidR="00006E75" w:rsidRPr="00006E75" w:rsidRDefault="00006E75" w:rsidP="00006E75">
            <w:pPr>
              <w:jc w:val="center"/>
              <w:rPr>
                <w:rFonts w:ascii="Arial" w:hAnsi="Arial" w:cs="Arial"/>
                <w:b/>
                <w:sz w:val="14"/>
                <w:szCs w:val="14"/>
                <w:lang w:val="es-BO"/>
              </w:rPr>
            </w:pPr>
            <w:r w:rsidRPr="00006E75">
              <w:rPr>
                <w:rFonts w:ascii="Arial" w:hAnsi="Arial" w:cs="Arial"/>
                <w:sz w:val="14"/>
                <w:szCs w:val="14"/>
              </w:rPr>
              <w:t>Salazar</w:t>
            </w:r>
          </w:p>
        </w:tc>
        <w:tc>
          <w:tcPr>
            <w:tcW w:w="323" w:type="dxa"/>
            <w:tcBorders>
              <w:left w:val="single" w:sz="4" w:space="0" w:color="auto"/>
              <w:right w:val="single" w:sz="4" w:space="0" w:color="auto"/>
            </w:tcBorders>
            <w:vAlign w:val="center"/>
          </w:tcPr>
          <w:p w14:paraId="543544C5" w14:textId="77777777" w:rsidR="00006E75" w:rsidRPr="00006E75" w:rsidRDefault="00006E75" w:rsidP="00006E75">
            <w:pPr>
              <w:jc w:val="center"/>
              <w:rPr>
                <w:rFonts w:ascii="Arial" w:hAnsi="Arial" w:cs="Arial"/>
                <w:sz w:val="14"/>
                <w:szCs w:val="14"/>
                <w:lang w:val="es-BO"/>
              </w:rPr>
            </w:pPr>
          </w:p>
        </w:tc>
        <w:tc>
          <w:tcPr>
            <w:tcW w:w="180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A9C0FE3" w14:textId="1348D453" w:rsidR="00006E75" w:rsidRPr="00006E75" w:rsidRDefault="00006E75" w:rsidP="00006E75">
            <w:pPr>
              <w:jc w:val="center"/>
              <w:rPr>
                <w:rFonts w:ascii="Arial" w:hAnsi="Arial" w:cs="Arial"/>
                <w:i/>
                <w:sz w:val="14"/>
                <w:szCs w:val="14"/>
                <w:lang w:val="es-BO"/>
              </w:rPr>
            </w:pPr>
            <w:r w:rsidRPr="00006E75">
              <w:rPr>
                <w:rFonts w:ascii="Arial" w:hAnsi="Arial" w:cs="Arial"/>
                <w:sz w:val="14"/>
                <w:szCs w:val="14"/>
              </w:rPr>
              <w:t>Ballesteros</w:t>
            </w:r>
          </w:p>
        </w:tc>
        <w:tc>
          <w:tcPr>
            <w:tcW w:w="275" w:type="dxa"/>
            <w:tcBorders>
              <w:left w:val="single" w:sz="4" w:space="0" w:color="auto"/>
              <w:right w:val="single" w:sz="4" w:space="0" w:color="auto"/>
            </w:tcBorders>
            <w:vAlign w:val="center"/>
          </w:tcPr>
          <w:p w14:paraId="701A3487" w14:textId="77777777" w:rsidR="00006E75" w:rsidRPr="00006E75" w:rsidRDefault="00006E75" w:rsidP="00006E75">
            <w:pPr>
              <w:jc w:val="center"/>
              <w:rPr>
                <w:rFonts w:ascii="Arial" w:hAnsi="Arial" w:cs="Arial"/>
                <w:sz w:val="14"/>
                <w:szCs w:val="14"/>
                <w:lang w:val="es-BO"/>
              </w:rPr>
            </w:pPr>
          </w:p>
        </w:tc>
        <w:tc>
          <w:tcPr>
            <w:tcW w:w="2696"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85E20AB" w14:textId="4E8F5FC0" w:rsidR="00006E75" w:rsidRPr="00006E75" w:rsidRDefault="00006E75" w:rsidP="00006E75">
            <w:pPr>
              <w:jc w:val="center"/>
              <w:rPr>
                <w:rFonts w:ascii="Arial" w:hAnsi="Arial" w:cs="Arial"/>
                <w:i/>
                <w:sz w:val="14"/>
                <w:szCs w:val="14"/>
                <w:lang w:val="es-BO"/>
              </w:rPr>
            </w:pPr>
            <w:r w:rsidRPr="00006E75">
              <w:rPr>
                <w:rFonts w:ascii="Arial" w:hAnsi="Arial" w:cs="Arial"/>
                <w:sz w:val="14"/>
                <w:szCs w:val="14"/>
              </w:rPr>
              <w:t>Raúl Roger</w:t>
            </w:r>
          </w:p>
        </w:tc>
        <w:tc>
          <w:tcPr>
            <w:tcW w:w="305" w:type="dxa"/>
            <w:tcBorders>
              <w:left w:val="single" w:sz="4" w:space="0" w:color="auto"/>
              <w:right w:val="single" w:sz="4" w:space="0" w:color="auto"/>
            </w:tcBorders>
            <w:vAlign w:val="center"/>
          </w:tcPr>
          <w:p w14:paraId="0E182341" w14:textId="77777777" w:rsidR="00006E75" w:rsidRPr="003C0DD8" w:rsidRDefault="00006E75" w:rsidP="00006E75">
            <w:pPr>
              <w:jc w:val="center"/>
              <w:rPr>
                <w:rFonts w:ascii="Arial" w:hAnsi="Arial" w:cs="Arial"/>
                <w:sz w:val="10"/>
                <w:szCs w:val="10"/>
                <w:lang w:val="es-BO"/>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F0D3401" w14:textId="1A4F4F69" w:rsidR="00006E75" w:rsidRPr="00006E75" w:rsidRDefault="00006E75" w:rsidP="00006E75">
            <w:pPr>
              <w:jc w:val="center"/>
              <w:rPr>
                <w:rFonts w:ascii="Arial" w:hAnsi="Arial" w:cs="Arial"/>
                <w:sz w:val="16"/>
                <w:szCs w:val="16"/>
                <w:lang w:eastAsia="es-BO"/>
              </w:rPr>
            </w:pPr>
            <w:r>
              <w:rPr>
                <w:rFonts w:ascii="Arial" w:hAnsi="Arial" w:cs="Arial"/>
                <w:sz w:val="16"/>
                <w:szCs w:val="16"/>
              </w:rPr>
              <w:t>Director De Supervisión De Riesgos II</w:t>
            </w:r>
          </w:p>
        </w:tc>
        <w:tc>
          <w:tcPr>
            <w:tcW w:w="257" w:type="dxa"/>
            <w:tcBorders>
              <w:left w:val="single" w:sz="4" w:space="0" w:color="auto"/>
              <w:right w:val="single" w:sz="12" w:space="0" w:color="244061" w:themeColor="accent1" w:themeShade="80"/>
            </w:tcBorders>
          </w:tcPr>
          <w:p w14:paraId="4890D777" w14:textId="77777777" w:rsidR="00006E75" w:rsidRPr="003C0DD8" w:rsidRDefault="00006E75" w:rsidP="00006E75">
            <w:pPr>
              <w:rPr>
                <w:rFonts w:ascii="Arial" w:hAnsi="Arial" w:cs="Arial"/>
                <w:sz w:val="10"/>
                <w:szCs w:val="10"/>
                <w:lang w:val="es-BO"/>
              </w:rPr>
            </w:pPr>
          </w:p>
        </w:tc>
      </w:tr>
      <w:tr w:rsidR="00A3330C" w:rsidRPr="003C0DD8" w14:paraId="007AD0BC" w14:textId="77777777" w:rsidTr="001D1C07">
        <w:trPr>
          <w:jc w:val="center"/>
        </w:trPr>
        <w:tc>
          <w:tcPr>
            <w:tcW w:w="256" w:type="dxa"/>
            <w:tcBorders>
              <w:left w:val="single" w:sz="12" w:space="0" w:color="244061" w:themeColor="accent1" w:themeShade="80"/>
            </w:tcBorders>
            <w:vAlign w:val="center"/>
          </w:tcPr>
          <w:p w14:paraId="541BCC4A" w14:textId="77777777" w:rsidR="00A3330C" w:rsidRPr="003C0DD8" w:rsidRDefault="00A3330C" w:rsidP="00A3330C">
            <w:pPr>
              <w:jc w:val="right"/>
              <w:rPr>
                <w:rFonts w:ascii="Arial" w:hAnsi="Arial" w:cs="Arial"/>
                <w:b/>
                <w:sz w:val="10"/>
                <w:szCs w:val="10"/>
                <w:lang w:val="es-BO"/>
              </w:rPr>
            </w:pPr>
          </w:p>
        </w:tc>
        <w:tc>
          <w:tcPr>
            <w:tcW w:w="1580" w:type="dxa"/>
            <w:gridSpan w:val="7"/>
            <w:tcBorders>
              <w:top w:val="single" w:sz="4" w:space="0" w:color="auto"/>
              <w:bottom w:val="single" w:sz="4" w:space="0" w:color="auto"/>
            </w:tcBorders>
            <w:vAlign w:val="center"/>
          </w:tcPr>
          <w:p w14:paraId="49790E38" w14:textId="6431F602" w:rsidR="00A3330C" w:rsidRPr="001D1C07" w:rsidRDefault="00A3330C" w:rsidP="00006E75">
            <w:pPr>
              <w:jc w:val="center"/>
              <w:rPr>
                <w:i/>
                <w:sz w:val="12"/>
                <w:szCs w:val="10"/>
                <w:lang w:val="es-BO"/>
              </w:rPr>
            </w:pPr>
            <w:r w:rsidRPr="001D1C07">
              <w:rPr>
                <w:i/>
                <w:sz w:val="12"/>
                <w:szCs w:val="10"/>
                <w:lang w:val="es-BO"/>
              </w:rPr>
              <w:t>Apellido Paterno</w:t>
            </w:r>
          </w:p>
        </w:tc>
        <w:tc>
          <w:tcPr>
            <w:tcW w:w="323" w:type="dxa"/>
            <w:vAlign w:val="center"/>
          </w:tcPr>
          <w:p w14:paraId="4423644B" w14:textId="77777777" w:rsidR="00A3330C" w:rsidRPr="001D1C07" w:rsidRDefault="00A3330C" w:rsidP="00006E75">
            <w:pPr>
              <w:jc w:val="center"/>
              <w:rPr>
                <w:i/>
                <w:sz w:val="12"/>
                <w:szCs w:val="10"/>
                <w:lang w:val="es-BO"/>
              </w:rPr>
            </w:pPr>
          </w:p>
        </w:tc>
        <w:tc>
          <w:tcPr>
            <w:tcW w:w="1804" w:type="dxa"/>
            <w:gridSpan w:val="8"/>
            <w:tcBorders>
              <w:top w:val="single" w:sz="4" w:space="0" w:color="auto"/>
              <w:bottom w:val="single" w:sz="4" w:space="0" w:color="auto"/>
            </w:tcBorders>
            <w:vAlign w:val="center"/>
          </w:tcPr>
          <w:p w14:paraId="1CCB64F2" w14:textId="6BB79652" w:rsidR="00A3330C" w:rsidRPr="001D1C07" w:rsidRDefault="00A3330C" w:rsidP="00006E75">
            <w:pPr>
              <w:jc w:val="center"/>
              <w:rPr>
                <w:i/>
                <w:sz w:val="12"/>
                <w:szCs w:val="10"/>
                <w:lang w:val="es-BO"/>
              </w:rPr>
            </w:pPr>
            <w:r w:rsidRPr="001D1C07">
              <w:rPr>
                <w:i/>
                <w:sz w:val="12"/>
                <w:szCs w:val="10"/>
                <w:lang w:val="es-BO"/>
              </w:rPr>
              <w:t>Apellido Materno</w:t>
            </w:r>
          </w:p>
        </w:tc>
        <w:tc>
          <w:tcPr>
            <w:tcW w:w="275" w:type="dxa"/>
            <w:vAlign w:val="center"/>
          </w:tcPr>
          <w:p w14:paraId="41EC4745" w14:textId="77777777" w:rsidR="00A3330C" w:rsidRPr="001D1C07" w:rsidRDefault="00A3330C" w:rsidP="00006E75">
            <w:pPr>
              <w:jc w:val="center"/>
              <w:rPr>
                <w:i/>
                <w:sz w:val="12"/>
                <w:szCs w:val="10"/>
                <w:lang w:val="es-BO"/>
              </w:rPr>
            </w:pPr>
          </w:p>
        </w:tc>
        <w:tc>
          <w:tcPr>
            <w:tcW w:w="2696" w:type="dxa"/>
            <w:gridSpan w:val="10"/>
            <w:tcBorders>
              <w:top w:val="single" w:sz="4" w:space="0" w:color="auto"/>
              <w:bottom w:val="single" w:sz="4" w:space="0" w:color="auto"/>
            </w:tcBorders>
            <w:vAlign w:val="center"/>
          </w:tcPr>
          <w:p w14:paraId="2076F41D" w14:textId="7D0EC1B2" w:rsidR="00A3330C" w:rsidRPr="001D1C07" w:rsidRDefault="00A3330C" w:rsidP="00006E75">
            <w:pPr>
              <w:jc w:val="center"/>
              <w:rPr>
                <w:i/>
                <w:sz w:val="12"/>
                <w:szCs w:val="10"/>
                <w:lang w:val="es-BO"/>
              </w:rPr>
            </w:pPr>
            <w:r w:rsidRPr="001D1C07">
              <w:rPr>
                <w:i/>
                <w:sz w:val="12"/>
                <w:szCs w:val="10"/>
                <w:lang w:val="es-BO"/>
              </w:rPr>
              <w:t>Nombre(s)</w:t>
            </w:r>
          </w:p>
        </w:tc>
        <w:tc>
          <w:tcPr>
            <w:tcW w:w="305" w:type="dxa"/>
            <w:vAlign w:val="center"/>
          </w:tcPr>
          <w:p w14:paraId="0E7FD268" w14:textId="77777777" w:rsidR="00A3330C" w:rsidRPr="001D1C07" w:rsidRDefault="00A3330C" w:rsidP="00A3330C">
            <w:pPr>
              <w:jc w:val="center"/>
              <w:rPr>
                <w:i/>
                <w:sz w:val="12"/>
                <w:szCs w:val="10"/>
                <w:lang w:val="es-BO"/>
              </w:rPr>
            </w:pPr>
          </w:p>
        </w:tc>
        <w:tc>
          <w:tcPr>
            <w:tcW w:w="2409" w:type="dxa"/>
            <w:gridSpan w:val="9"/>
            <w:tcBorders>
              <w:top w:val="single" w:sz="4" w:space="0" w:color="auto"/>
              <w:bottom w:val="single" w:sz="4" w:space="0" w:color="auto"/>
            </w:tcBorders>
            <w:vAlign w:val="center"/>
          </w:tcPr>
          <w:p w14:paraId="58B79966" w14:textId="3A29B7E2" w:rsidR="00A3330C" w:rsidRPr="001D1C07" w:rsidRDefault="00A3330C" w:rsidP="00A3330C">
            <w:pPr>
              <w:jc w:val="center"/>
              <w:rPr>
                <w:i/>
                <w:sz w:val="12"/>
                <w:szCs w:val="10"/>
                <w:lang w:val="es-BO"/>
              </w:rPr>
            </w:pPr>
            <w:r w:rsidRPr="001D1C07">
              <w:rPr>
                <w:i/>
                <w:sz w:val="12"/>
                <w:szCs w:val="10"/>
                <w:lang w:val="es-BO"/>
              </w:rPr>
              <w:t>Cargo</w:t>
            </w:r>
          </w:p>
        </w:tc>
        <w:tc>
          <w:tcPr>
            <w:tcW w:w="257" w:type="dxa"/>
            <w:tcBorders>
              <w:right w:val="single" w:sz="12" w:space="0" w:color="244061" w:themeColor="accent1" w:themeShade="80"/>
            </w:tcBorders>
          </w:tcPr>
          <w:p w14:paraId="1684D20C" w14:textId="77777777" w:rsidR="00A3330C" w:rsidRPr="003C0DD8" w:rsidRDefault="00A3330C" w:rsidP="00A3330C">
            <w:pPr>
              <w:rPr>
                <w:rFonts w:ascii="Arial" w:hAnsi="Arial" w:cs="Arial"/>
                <w:sz w:val="10"/>
                <w:szCs w:val="10"/>
                <w:lang w:val="es-BO"/>
              </w:rPr>
            </w:pPr>
          </w:p>
        </w:tc>
      </w:tr>
      <w:tr w:rsidR="00006E75" w:rsidRPr="003C0DD8" w14:paraId="69A85287" w14:textId="77777777" w:rsidTr="001D1C07">
        <w:trPr>
          <w:jc w:val="center"/>
        </w:trPr>
        <w:tc>
          <w:tcPr>
            <w:tcW w:w="256" w:type="dxa"/>
            <w:tcBorders>
              <w:left w:val="single" w:sz="12" w:space="0" w:color="244061" w:themeColor="accent1" w:themeShade="80"/>
              <w:right w:val="single" w:sz="4" w:space="0" w:color="auto"/>
            </w:tcBorders>
            <w:vAlign w:val="center"/>
          </w:tcPr>
          <w:p w14:paraId="02A65C85" w14:textId="77777777" w:rsidR="00006E75" w:rsidRPr="003C0DD8" w:rsidRDefault="00006E75" w:rsidP="00006E75">
            <w:pPr>
              <w:jc w:val="right"/>
              <w:rPr>
                <w:rFonts w:ascii="Arial" w:hAnsi="Arial" w:cs="Arial"/>
                <w:b/>
                <w:sz w:val="10"/>
                <w:szCs w:val="10"/>
                <w:lang w:val="es-BO"/>
              </w:rPr>
            </w:pPr>
          </w:p>
        </w:tc>
        <w:tc>
          <w:tcPr>
            <w:tcW w:w="1580"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33811D7" w14:textId="183E20B5" w:rsidR="00006E75" w:rsidRPr="00006E75" w:rsidRDefault="00006E75" w:rsidP="00006E75">
            <w:pPr>
              <w:jc w:val="center"/>
              <w:rPr>
                <w:rFonts w:ascii="Arial" w:hAnsi="Arial" w:cs="Arial"/>
                <w:b/>
                <w:sz w:val="14"/>
                <w:szCs w:val="14"/>
                <w:lang w:val="es-BO"/>
              </w:rPr>
            </w:pPr>
            <w:r w:rsidRPr="00006E75">
              <w:rPr>
                <w:rFonts w:ascii="Arial" w:hAnsi="Arial" w:cs="Arial"/>
                <w:sz w:val="14"/>
                <w:szCs w:val="14"/>
              </w:rPr>
              <w:t>Villarreal</w:t>
            </w:r>
          </w:p>
        </w:tc>
        <w:tc>
          <w:tcPr>
            <w:tcW w:w="323" w:type="dxa"/>
            <w:tcBorders>
              <w:left w:val="single" w:sz="4" w:space="0" w:color="auto"/>
              <w:right w:val="single" w:sz="4" w:space="0" w:color="auto"/>
            </w:tcBorders>
            <w:vAlign w:val="center"/>
          </w:tcPr>
          <w:p w14:paraId="59113AEF" w14:textId="77777777" w:rsidR="00006E75" w:rsidRPr="00006E75" w:rsidRDefault="00006E75" w:rsidP="00006E75">
            <w:pPr>
              <w:jc w:val="center"/>
              <w:rPr>
                <w:rFonts w:ascii="Arial" w:hAnsi="Arial" w:cs="Arial"/>
                <w:sz w:val="14"/>
                <w:szCs w:val="14"/>
                <w:lang w:val="es-BO"/>
              </w:rPr>
            </w:pPr>
          </w:p>
        </w:tc>
        <w:tc>
          <w:tcPr>
            <w:tcW w:w="180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50EBB8B" w14:textId="2AA214F3" w:rsidR="00006E75" w:rsidRPr="00006E75" w:rsidRDefault="00006E75" w:rsidP="00006E75">
            <w:pPr>
              <w:jc w:val="center"/>
              <w:rPr>
                <w:rFonts w:ascii="Arial" w:hAnsi="Arial" w:cs="Arial"/>
                <w:i/>
                <w:sz w:val="14"/>
                <w:szCs w:val="14"/>
                <w:lang w:val="es-BO"/>
              </w:rPr>
            </w:pPr>
            <w:r w:rsidRPr="00006E75">
              <w:rPr>
                <w:rFonts w:ascii="Arial" w:hAnsi="Arial" w:cs="Arial"/>
                <w:sz w:val="14"/>
                <w:szCs w:val="14"/>
              </w:rPr>
              <w:t>Waiwa</w:t>
            </w:r>
          </w:p>
        </w:tc>
        <w:tc>
          <w:tcPr>
            <w:tcW w:w="275" w:type="dxa"/>
            <w:tcBorders>
              <w:left w:val="single" w:sz="4" w:space="0" w:color="auto"/>
              <w:right w:val="single" w:sz="4" w:space="0" w:color="auto"/>
            </w:tcBorders>
            <w:vAlign w:val="center"/>
          </w:tcPr>
          <w:p w14:paraId="213D795F" w14:textId="77777777" w:rsidR="00006E75" w:rsidRPr="00006E75" w:rsidRDefault="00006E75" w:rsidP="00006E75">
            <w:pPr>
              <w:jc w:val="center"/>
              <w:rPr>
                <w:rFonts w:ascii="Arial" w:hAnsi="Arial" w:cs="Arial"/>
                <w:sz w:val="14"/>
                <w:szCs w:val="14"/>
                <w:lang w:val="es-BO"/>
              </w:rPr>
            </w:pPr>
          </w:p>
        </w:tc>
        <w:tc>
          <w:tcPr>
            <w:tcW w:w="2696"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E65FBFD" w14:textId="5E0EDD25" w:rsidR="00006E75" w:rsidRPr="00006E75" w:rsidRDefault="00006E75" w:rsidP="00006E75">
            <w:pPr>
              <w:jc w:val="center"/>
              <w:rPr>
                <w:rFonts w:ascii="Arial" w:hAnsi="Arial" w:cs="Arial"/>
                <w:i/>
                <w:sz w:val="14"/>
                <w:szCs w:val="14"/>
                <w:lang w:val="es-BO"/>
              </w:rPr>
            </w:pPr>
            <w:r w:rsidRPr="00006E75">
              <w:rPr>
                <w:rFonts w:ascii="Arial" w:hAnsi="Arial" w:cs="Arial"/>
                <w:sz w:val="14"/>
                <w:szCs w:val="14"/>
              </w:rPr>
              <w:t>Efrén Oscar</w:t>
            </w:r>
          </w:p>
        </w:tc>
        <w:tc>
          <w:tcPr>
            <w:tcW w:w="305" w:type="dxa"/>
            <w:tcBorders>
              <w:left w:val="single" w:sz="4" w:space="0" w:color="auto"/>
              <w:right w:val="single" w:sz="4" w:space="0" w:color="auto"/>
            </w:tcBorders>
            <w:vAlign w:val="center"/>
          </w:tcPr>
          <w:p w14:paraId="398107E1" w14:textId="77777777" w:rsidR="00006E75" w:rsidRPr="003C0DD8" w:rsidRDefault="00006E75" w:rsidP="00006E75">
            <w:pPr>
              <w:jc w:val="center"/>
              <w:rPr>
                <w:rFonts w:ascii="Arial" w:hAnsi="Arial" w:cs="Arial"/>
                <w:sz w:val="10"/>
                <w:szCs w:val="10"/>
                <w:lang w:val="es-BO"/>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6181CF4" w14:textId="63872398" w:rsidR="00006E75" w:rsidRPr="00006E75" w:rsidRDefault="00006E75" w:rsidP="00006E75">
            <w:pPr>
              <w:jc w:val="center"/>
              <w:rPr>
                <w:rFonts w:ascii="Arial" w:hAnsi="Arial" w:cs="Arial"/>
                <w:sz w:val="16"/>
                <w:szCs w:val="16"/>
                <w:lang w:eastAsia="es-BO"/>
              </w:rPr>
            </w:pPr>
            <w:r>
              <w:rPr>
                <w:rFonts w:ascii="Arial" w:hAnsi="Arial" w:cs="Arial"/>
                <w:sz w:val="16"/>
                <w:szCs w:val="16"/>
              </w:rPr>
              <w:t>Director De Supervisión De Riesgos III a.i.</w:t>
            </w:r>
          </w:p>
        </w:tc>
        <w:tc>
          <w:tcPr>
            <w:tcW w:w="257" w:type="dxa"/>
            <w:tcBorders>
              <w:left w:val="single" w:sz="4" w:space="0" w:color="auto"/>
              <w:right w:val="single" w:sz="12" w:space="0" w:color="244061" w:themeColor="accent1" w:themeShade="80"/>
            </w:tcBorders>
          </w:tcPr>
          <w:p w14:paraId="061B8ACB" w14:textId="77777777" w:rsidR="00006E75" w:rsidRPr="003C0DD8" w:rsidRDefault="00006E75" w:rsidP="00006E75">
            <w:pPr>
              <w:rPr>
                <w:rFonts w:ascii="Arial" w:hAnsi="Arial" w:cs="Arial"/>
                <w:sz w:val="10"/>
                <w:szCs w:val="10"/>
                <w:lang w:val="es-BO"/>
              </w:rPr>
            </w:pPr>
          </w:p>
        </w:tc>
      </w:tr>
      <w:tr w:rsidR="00A3330C" w:rsidRPr="003C0DD8" w14:paraId="40BC76A2" w14:textId="77777777" w:rsidTr="001D1C07">
        <w:trPr>
          <w:jc w:val="center"/>
        </w:trPr>
        <w:tc>
          <w:tcPr>
            <w:tcW w:w="256" w:type="dxa"/>
            <w:tcBorders>
              <w:left w:val="single" w:sz="12" w:space="0" w:color="244061" w:themeColor="accent1" w:themeShade="80"/>
            </w:tcBorders>
            <w:vAlign w:val="center"/>
          </w:tcPr>
          <w:p w14:paraId="7972FB80" w14:textId="77777777" w:rsidR="00A3330C" w:rsidRPr="003C0DD8" w:rsidRDefault="00A3330C" w:rsidP="00A3330C">
            <w:pPr>
              <w:jc w:val="right"/>
              <w:rPr>
                <w:rFonts w:ascii="Arial" w:hAnsi="Arial" w:cs="Arial"/>
                <w:b/>
                <w:sz w:val="10"/>
                <w:szCs w:val="10"/>
                <w:lang w:val="es-BO"/>
              </w:rPr>
            </w:pPr>
          </w:p>
        </w:tc>
        <w:tc>
          <w:tcPr>
            <w:tcW w:w="1580" w:type="dxa"/>
            <w:gridSpan w:val="7"/>
            <w:tcBorders>
              <w:top w:val="single" w:sz="4" w:space="0" w:color="auto"/>
              <w:bottom w:val="single" w:sz="4" w:space="0" w:color="auto"/>
            </w:tcBorders>
            <w:vAlign w:val="center"/>
          </w:tcPr>
          <w:p w14:paraId="4B27645F" w14:textId="3C276954" w:rsidR="00A3330C" w:rsidRPr="001D1C07" w:rsidRDefault="00A3330C" w:rsidP="00006E75">
            <w:pPr>
              <w:jc w:val="center"/>
              <w:rPr>
                <w:i/>
                <w:sz w:val="12"/>
                <w:szCs w:val="10"/>
                <w:lang w:val="es-BO"/>
              </w:rPr>
            </w:pPr>
            <w:r w:rsidRPr="001D1C07">
              <w:rPr>
                <w:i/>
                <w:sz w:val="12"/>
                <w:szCs w:val="10"/>
                <w:lang w:val="es-BO"/>
              </w:rPr>
              <w:t>Apellido Paterno</w:t>
            </w:r>
          </w:p>
        </w:tc>
        <w:tc>
          <w:tcPr>
            <w:tcW w:w="323" w:type="dxa"/>
            <w:vAlign w:val="center"/>
          </w:tcPr>
          <w:p w14:paraId="4142688D" w14:textId="77777777" w:rsidR="00A3330C" w:rsidRPr="001D1C07" w:rsidRDefault="00A3330C" w:rsidP="00006E75">
            <w:pPr>
              <w:jc w:val="center"/>
              <w:rPr>
                <w:i/>
                <w:sz w:val="12"/>
                <w:szCs w:val="10"/>
                <w:lang w:val="es-BO"/>
              </w:rPr>
            </w:pPr>
          </w:p>
        </w:tc>
        <w:tc>
          <w:tcPr>
            <w:tcW w:w="1804" w:type="dxa"/>
            <w:gridSpan w:val="8"/>
            <w:tcBorders>
              <w:top w:val="single" w:sz="4" w:space="0" w:color="auto"/>
              <w:bottom w:val="single" w:sz="4" w:space="0" w:color="auto"/>
            </w:tcBorders>
            <w:vAlign w:val="center"/>
          </w:tcPr>
          <w:p w14:paraId="2BB1D379" w14:textId="4F008F0F" w:rsidR="00A3330C" w:rsidRPr="001D1C07" w:rsidRDefault="00A3330C" w:rsidP="00006E75">
            <w:pPr>
              <w:jc w:val="center"/>
              <w:rPr>
                <w:i/>
                <w:sz w:val="12"/>
                <w:szCs w:val="10"/>
                <w:lang w:val="es-BO"/>
              </w:rPr>
            </w:pPr>
            <w:r w:rsidRPr="001D1C07">
              <w:rPr>
                <w:i/>
                <w:sz w:val="12"/>
                <w:szCs w:val="10"/>
                <w:lang w:val="es-BO"/>
              </w:rPr>
              <w:t>Apellido Materno</w:t>
            </w:r>
          </w:p>
        </w:tc>
        <w:tc>
          <w:tcPr>
            <w:tcW w:w="275" w:type="dxa"/>
            <w:vAlign w:val="center"/>
          </w:tcPr>
          <w:p w14:paraId="600A9229" w14:textId="77777777" w:rsidR="00A3330C" w:rsidRPr="001D1C07" w:rsidRDefault="00A3330C" w:rsidP="00006E75">
            <w:pPr>
              <w:jc w:val="center"/>
              <w:rPr>
                <w:i/>
                <w:sz w:val="12"/>
                <w:szCs w:val="10"/>
                <w:lang w:val="es-BO"/>
              </w:rPr>
            </w:pPr>
          </w:p>
        </w:tc>
        <w:tc>
          <w:tcPr>
            <w:tcW w:w="2696" w:type="dxa"/>
            <w:gridSpan w:val="10"/>
            <w:tcBorders>
              <w:top w:val="single" w:sz="4" w:space="0" w:color="auto"/>
              <w:bottom w:val="single" w:sz="4" w:space="0" w:color="auto"/>
            </w:tcBorders>
            <w:vAlign w:val="center"/>
          </w:tcPr>
          <w:p w14:paraId="10961A7F" w14:textId="637D2098" w:rsidR="00A3330C" w:rsidRPr="001D1C07" w:rsidRDefault="00A3330C" w:rsidP="00006E75">
            <w:pPr>
              <w:jc w:val="center"/>
              <w:rPr>
                <w:i/>
                <w:sz w:val="12"/>
                <w:szCs w:val="10"/>
                <w:lang w:val="es-BO"/>
              </w:rPr>
            </w:pPr>
            <w:r w:rsidRPr="001D1C07">
              <w:rPr>
                <w:i/>
                <w:sz w:val="12"/>
                <w:szCs w:val="10"/>
                <w:lang w:val="es-BO"/>
              </w:rPr>
              <w:t>Nombre(s)</w:t>
            </w:r>
          </w:p>
        </w:tc>
        <w:tc>
          <w:tcPr>
            <w:tcW w:w="305" w:type="dxa"/>
            <w:vAlign w:val="center"/>
          </w:tcPr>
          <w:p w14:paraId="69832751" w14:textId="77777777" w:rsidR="00A3330C" w:rsidRPr="001D1C07" w:rsidRDefault="00A3330C" w:rsidP="00A3330C">
            <w:pPr>
              <w:jc w:val="center"/>
              <w:rPr>
                <w:i/>
                <w:sz w:val="12"/>
                <w:szCs w:val="10"/>
                <w:lang w:val="es-BO"/>
              </w:rPr>
            </w:pPr>
          </w:p>
        </w:tc>
        <w:tc>
          <w:tcPr>
            <w:tcW w:w="2409" w:type="dxa"/>
            <w:gridSpan w:val="9"/>
            <w:tcBorders>
              <w:top w:val="single" w:sz="4" w:space="0" w:color="auto"/>
              <w:bottom w:val="single" w:sz="4" w:space="0" w:color="auto"/>
            </w:tcBorders>
            <w:vAlign w:val="center"/>
          </w:tcPr>
          <w:p w14:paraId="67883C91" w14:textId="52584182" w:rsidR="00A3330C" w:rsidRPr="001D1C07" w:rsidRDefault="00A3330C" w:rsidP="00A3330C">
            <w:pPr>
              <w:jc w:val="center"/>
              <w:rPr>
                <w:i/>
                <w:sz w:val="12"/>
                <w:szCs w:val="10"/>
                <w:lang w:val="es-BO"/>
              </w:rPr>
            </w:pPr>
            <w:r w:rsidRPr="001D1C07">
              <w:rPr>
                <w:i/>
                <w:sz w:val="12"/>
                <w:szCs w:val="10"/>
                <w:lang w:val="es-BO"/>
              </w:rPr>
              <w:t>Cargo</w:t>
            </w:r>
          </w:p>
        </w:tc>
        <w:tc>
          <w:tcPr>
            <w:tcW w:w="257" w:type="dxa"/>
            <w:tcBorders>
              <w:right w:val="single" w:sz="12" w:space="0" w:color="244061" w:themeColor="accent1" w:themeShade="80"/>
            </w:tcBorders>
          </w:tcPr>
          <w:p w14:paraId="70888753" w14:textId="77777777" w:rsidR="00A3330C" w:rsidRPr="003C0DD8" w:rsidRDefault="00A3330C" w:rsidP="00A3330C">
            <w:pPr>
              <w:rPr>
                <w:rFonts w:ascii="Arial" w:hAnsi="Arial" w:cs="Arial"/>
                <w:sz w:val="10"/>
                <w:szCs w:val="10"/>
                <w:lang w:val="es-BO"/>
              </w:rPr>
            </w:pPr>
          </w:p>
        </w:tc>
      </w:tr>
      <w:tr w:rsidR="00006E75" w:rsidRPr="003C0DD8" w14:paraId="6DF09F85" w14:textId="77777777" w:rsidTr="001D1C07">
        <w:trPr>
          <w:jc w:val="center"/>
        </w:trPr>
        <w:tc>
          <w:tcPr>
            <w:tcW w:w="256" w:type="dxa"/>
            <w:tcBorders>
              <w:left w:val="single" w:sz="12" w:space="0" w:color="244061" w:themeColor="accent1" w:themeShade="80"/>
              <w:right w:val="single" w:sz="4" w:space="0" w:color="auto"/>
            </w:tcBorders>
            <w:vAlign w:val="center"/>
          </w:tcPr>
          <w:p w14:paraId="1C9BF512" w14:textId="77777777" w:rsidR="00006E75" w:rsidRPr="003C0DD8" w:rsidRDefault="00006E75" w:rsidP="00006E75">
            <w:pPr>
              <w:jc w:val="right"/>
              <w:rPr>
                <w:rFonts w:ascii="Arial" w:hAnsi="Arial" w:cs="Arial"/>
                <w:b/>
                <w:sz w:val="10"/>
                <w:szCs w:val="10"/>
                <w:lang w:val="es-BO"/>
              </w:rPr>
            </w:pPr>
          </w:p>
        </w:tc>
        <w:tc>
          <w:tcPr>
            <w:tcW w:w="1580"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6156598" w14:textId="6CB6C83C" w:rsidR="00006E75" w:rsidRPr="00006E75" w:rsidRDefault="00006E75" w:rsidP="00006E75">
            <w:pPr>
              <w:jc w:val="center"/>
              <w:rPr>
                <w:rFonts w:ascii="Arial" w:hAnsi="Arial" w:cs="Arial"/>
                <w:b/>
                <w:sz w:val="14"/>
                <w:szCs w:val="14"/>
                <w:lang w:val="es-BO"/>
              </w:rPr>
            </w:pPr>
            <w:r w:rsidRPr="00006E75">
              <w:rPr>
                <w:rFonts w:ascii="Arial" w:hAnsi="Arial" w:cs="Arial"/>
                <w:sz w:val="14"/>
                <w:szCs w:val="14"/>
              </w:rPr>
              <w:t>Aramayo</w:t>
            </w:r>
          </w:p>
        </w:tc>
        <w:tc>
          <w:tcPr>
            <w:tcW w:w="323" w:type="dxa"/>
            <w:tcBorders>
              <w:left w:val="single" w:sz="4" w:space="0" w:color="auto"/>
              <w:right w:val="single" w:sz="4" w:space="0" w:color="auto"/>
            </w:tcBorders>
            <w:vAlign w:val="center"/>
          </w:tcPr>
          <w:p w14:paraId="1DE73896" w14:textId="77777777" w:rsidR="00006E75" w:rsidRPr="00006E75" w:rsidRDefault="00006E75" w:rsidP="00006E75">
            <w:pPr>
              <w:jc w:val="center"/>
              <w:rPr>
                <w:rFonts w:ascii="Arial" w:hAnsi="Arial" w:cs="Arial"/>
                <w:sz w:val="14"/>
                <w:szCs w:val="14"/>
                <w:lang w:val="es-BO"/>
              </w:rPr>
            </w:pPr>
          </w:p>
        </w:tc>
        <w:tc>
          <w:tcPr>
            <w:tcW w:w="180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A728717" w14:textId="36C18F99" w:rsidR="00006E75" w:rsidRPr="00006E75" w:rsidRDefault="00006E75" w:rsidP="00006E75">
            <w:pPr>
              <w:jc w:val="center"/>
              <w:rPr>
                <w:rFonts w:ascii="Arial" w:hAnsi="Arial" w:cs="Arial"/>
                <w:i/>
                <w:sz w:val="14"/>
                <w:szCs w:val="14"/>
                <w:lang w:val="es-BO"/>
              </w:rPr>
            </w:pPr>
            <w:r w:rsidRPr="00006E75">
              <w:rPr>
                <w:rFonts w:ascii="Arial" w:hAnsi="Arial" w:cs="Arial"/>
                <w:sz w:val="14"/>
                <w:szCs w:val="14"/>
              </w:rPr>
              <w:t>Cortez</w:t>
            </w:r>
          </w:p>
        </w:tc>
        <w:tc>
          <w:tcPr>
            <w:tcW w:w="275" w:type="dxa"/>
            <w:tcBorders>
              <w:left w:val="single" w:sz="4" w:space="0" w:color="auto"/>
              <w:right w:val="single" w:sz="4" w:space="0" w:color="auto"/>
            </w:tcBorders>
            <w:vAlign w:val="center"/>
          </w:tcPr>
          <w:p w14:paraId="26B56AD4" w14:textId="77777777" w:rsidR="00006E75" w:rsidRPr="00006E75" w:rsidRDefault="00006E75" w:rsidP="00006E75">
            <w:pPr>
              <w:jc w:val="center"/>
              <w:rPr>
                <w:rFonts w:ascii="Arial" w:hAnsi="Arial" w:cs="Arial"/>
                <w:sz w:val="14"/>
                <w:szCs w:val="14"/>
                <w:lang w:val="es-BO"/>
              </w:rPr>
            </w:pPr>
          </w:p>
        </w:tc>
        <w:tc>
          <w:tcPr>
            <w:tcW w:w="2696"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8D008F5" w14:textId="564C98AF" w:rsidR="00006E75" w:rsidRPr="00006E75" w:rsidRDefault="00006E75" w:rsidP="00006E75">
            <w:pPr>
              <w:jc w:val="center"/>
              <w:rPr>
                <w:rFonts w:ascii="Arial" w:hAnsi="Arial" w:cs="Arial"/>
                <w:i/>
                <w:sz w:val="14"/>
                <w:szCs w:val="14"/>
                <w:lang w:val="es-BO"/>
              </w:rPr>
            </w:pPr>
            <w:r w:rsidRPr="00006E75">
              <w:rPr>
                <w:rFonts w:ascii="Arial" w:hAnsi="Arial" w:cs="Arial"/>
                <w:sz w:val="14"/>
                <w:szCs w:val="14"/>
              </w:rPr>
              <w:t>Raúl Antonio</w:t>
            </w:r>
          </w:p>
        </w:tc>
        <w:tc>
          <w:tcPr>
            <w:tcW w:w="305" w:type="dxa"/>
            <w:tcBorders>
              <w:left w:val="single" w:sz="4" w:space="0" w:color="auto"/>
              <w:right w:val="single" w:sz="4" w:space="0" w:color="auto"/>
            </w:tcBorders>
            <w:vAlign w:val="center"/>
          </w:tcPr>
          <w:p w14:paraId="7FF44C7B" w14:textId="77777777" w:rsidR="00006E75" w:rsidRPr="003C0DD8" w:rsidRDefault="00006E75" w:rsidP="00006E75">
            <w:pPr>
              <w:jc w:val="center"/>
              <w:rPr>
                <w:rFonts w:ascii="Arial" w:hAnsi="Arial" w:cs="Arial"/>
                <w:sz w:val="10"/>
                <w:szCs w:val="10"/>
                <w:lang w:val="es-BO"/>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A2714B3" w14:textId="04F0720E" w:rsidR="00006E75" w:rsidRPr="00006E75" w:rsidRDefault="00006E75" w:rsidP="00006E75">
            <w:pPr>
              <w:jc w:val="center"/>
              <w:rPr>
                <w:rFonts w:ascii="Arial" w:hAnsi="Arial" w:cs="Arial"/>
                <w:sz w:val="16"/>
                <w:szCs w:val="16"/>
                <w:lang w:eastAsia="es-BO"/>
              </w:rPr>
            </w:pPr>
            <w:r>
              <w:rPr>
                <w:rFonts w:ascii="Arial" w:hAnsi="Arial" w:cs="Arial"/>
                <w:sz w:val="16"/>
                <w:szCs w:val="16"/>
              </w:rPr>
              <w:t>Director De Supervisión De Riesgos IV</w:t>
            </w:r>
          </w:p>
        </w:tc>
        <w:tc>
          <w:tcPr>
            <w:tcW w:w="257" w:type="dxa"/>
            <w:tcBorders>
              <w:left w:val="single" w:sz="4" w:space="0" w:color="auto"/>
              <w:right w:val="single" w:sz="12" w:space="0" w:color="244061" w:themeColor="accent1" w:themeShade="80"/>
            </w:tcBorders>
          </w:tcPr>
          <w:p w14:paraId="28520759" w14:textId="77777777" w:rsidR="00006E75" w:rsidRPr="003C0DD8" w:rsidRDefault="00006E75" w:rsidP="00006E75">
            <w:pPr>
              <w:rPr>
                <w:rFonts w:ascii="Arial" w:hAnsi="Arial" w:cs="Arial"/>
                <w:sz w:val="10"/>
                <w:szCs w:val="10"/>
                <w:lang w:val="es-BO"/>
              </w:rPr>
            </w:pPr>
          </w:p>
        </w:tc>
      </w:tr>
      <w:tr w:rsidR="00A3330C" w:rsidRPr="003C0DD8" w14:paraId="15172883" w14:textId="77777777" w:rsidTr="001D1C07">
        <w:trPr>
          <w:jc w:val="center"/>
        </w:trPr>
        <w:tc>
          <w:tcPr>
            <w:tcW w:w="256" w:type="dxa"/>
            <w:tcBorders>
              <w:left w:val="single" w:sz="12" w:space="0" w:color="244061" w:themeColor="accent1" w:themeShade="80"/>
            </w:tcBorders>
            <w:vAlign w:val="center"/>
          </w:tcPr>
          <w:p w14:paraId="4324A861" w14:textId="77777777" w:rsidR="00A3330C" w:rsidRPr="003C0DD8" w:rsidRDefault="00A3330C" w:rsidP="00A3330C">
            <w:pPr>
              <w:jc w:val="right"/>
              <w:rPr>
                <w:rFonts w:ascii="Arial" w:hAnsi="Arial" w:cs="Arial"/>
                <w:b/>
                <w:sz w:val="10"/>
                <w:szCs w:val="10"/>
                <w:lang w:val="es-BO"/>
              </w:rPr>
            </w:pPr>
          </w:p>
        </w:tc>
        <w:tc>
          <w:tcPr>
            <w:tcW w:w="1580" w:type="dxa"/>
            <w:gridSpan w:val="7"/>
            <w:tcBorders>
              <w:top w:val="single" w:sz="4" w:space="0" w:color="auto"/>
              <w:bottom w:val="single" w:sz="4" w:space="0" w:color="auto"/>
            </w:tcBorders>
            <w:vAlign w:val="center"/>
          </w:tcPr>
          <w:p w14:paraId="705C5CD7" w14:textId="1A0D328E" w:rsidR="00A3330C" w:rsidRPr="001D1C07" w:rsidRDefault="00A3330C" w:rsidP="00006E75">
            <w:pPr>
              <w:jc w:val="center"/>
              <w:rPr>
                <w:i/>
                <w:sz w:val="12"/>
                <w:szCs w:val="10"/>
                <w:lang w:val="es-BO"/>
              </w:rPr>
            </w:pPr>
            <w:r w:rsidRPr="001D1C07">
              <w:rPr>
                <w:i/>
                <w:sz w:val="12"/>
                <w:szCs w:val="10"/>
                <w:lang w:val="es-BO"/>
              </w:rPr>
              <w:t>Apellido Paterno</w:t>
            </w:r>
          </w:p>
        </w:tc>
        <w:tc>
          <w:tcPr>
            <w:tcW w:w="323" w:type="dxa"/>
            <w:vAlign w:val="center"/>
          </w:tcPr>
          <w:p w14:paraId="22628883" w14:textId="77777777" w:rsidR="00A3330C" w:rsidRPr="001D1C07" w:rsidRDefault="00A3330C" w:rsidP="00006E75">
            <w:pPr>
              <w:jc w:val="center"/>
              <w:rPr>
                <w:i/>
                <w:sz w:val="12"/>
                <w:szCs w:val="10"/>
                <w:lang w:val="es-BO"/>
              </w:rPr>
            </w:pPr>
          </w:p>
        </w:tc>
        <w:tc>
          <w:tcPr>
            <w:tcW w:w="1804" w:type="dxa"/>
            <w:gridSpan w:val="8"/>
            <w:tcBorders>
              <w:top w:val="single" w:sz="4" w:space="0" w:color="auto"/>
              <w:bottom w:val="single" w:sz="4" w:space="0" w:color="auto"/>
            </w:tcBorders>
            <w:vAlign w:val="center"/>
          </w:tcPr>
          <w:p w14:paraId="391BCC5A" w14:textId="07592777" w:rsidR="00A3330C" w:rsidRPr="001D1C07" w:rsidRDefault="00A3330C" w:rsidP="00006E75">
            <w:pPr>
              <w:jc w:val="center"/>
              <w:rPr>
                <w:i/>
                <w:sz w:val="12"/>
                <w:szCs w:val="10"/>
                <w:lang w:val="es-BO"/>
              </w:rPr>
            </w:pPr>
            <w:r w:rsidRPr="001D1C07">
              <w:rPr>
                <w:i/>
                <w:sz w:val="12"/>
                <w:szCs w:val="10"/>
                <w:lang w:val="es-BO"/>
              </w:rPr>
              <w:t>Apellido Materno</w:t>
            </w:r>
          </w:p>
        </w:tc>
        <w:tc>
          <w:tcPr>
            <w:tcW w:w="275" w:type="dxa"/>
            <w:vAlign w:val="center"/>
          </w:tcPr>
          <w:p w14:paraId="7A7B6C76" w14:textId="77777777" w:rsidR="00A3330C" w:rsidRPr="001D1C07" w:rsidRDefault="00A3330C" w:rsidP="00006E75">
            <w:pPr>
              <w:jc w:val="center"/>
              <w:rPr>
                <w:i/>
                <w:sz w:val="12"/>
                <w:szCs w:val="10"/>
                <w:lang w:val="es-BO"/>
              </w:rPr>
            </w:pPr>
          </w:p>
        </w:tc>
        <w:tc>
          <w:tcPr>
            <w:tcW w:w="2696" w:type="dxa"/>
            <w:gridSpan w:val="10"/>
            <w:tcBorders>
              <w:top w:val="single" w:sz="4" w:space="0" w:color="auto"/>
              <w:bottom w:val="single" w:sz="4" w:space="0" w:color="auto"/>
            </w:tcBorders>
            <w:vAlign w:val="center"/>
          </w:tcPr>
          <w:p w14:paraId="6BFCEDEA" w14:textId="024BA45A" w:rsidR="00A3330C" w:rsidRPr="001D1C07" w:rsidRDefault="00A3330C" w:rsidP="00006E75">
            <w:pPr>
              <w:jc w:val="center"/>
              <w:rPr>
                <w:i/>
                <w:sz w:val="12"/>
                <w:szCs w:val="10"/>
                <w:lang w:val="es-BO"/>
              </w:rPr>
            </w:pPr>
            <w:r w:rsidRPr="001D1C07">
              <w:rPr>
                <w:i/>
                <w:sz w:val="12"/>
                <w:szCs w:val="10"/>
                <w:lang w:val="es-BO"/>
              </w:rPr>
              <w:t>Nombre(s)</w:t>
            </w:r>
          </w:p>
        </w:tc>
        <w:tc>
          <w:tcPr>
            <w:tcW w:w="305" w:type="dxa"/>
            <w:vAlign w:val="center"/>
          </w:tcPr>
          <w:p w14:paraId="61401E5F" w14:textId="77777777" w:rsidR="00A3330C" w:rsidRPr="001D1C07" w:rsidRDefault="00A3330C" w:rsidP="00A3330C">
            <w:pPr>
              <w:jc w:val="center"/>
              <w:rPr>
                <w:i/>
                <w:sz w:val="12"/>
                <w:szCs w:val="10"/>
                <w:lang w:val="es-BO"/>
              </w:rPr>
            </w:pPr>
          </w:p>
        </w:tc>
        <w:tc>
          <w:tcPr>
            <w:tcW w:w="2409" w:type="dxa"/>
            <w:gridSpan w:val="9"/>
            <w:tcBorders>
              <w:top w:val="single" w:sz="4" w:space="0" w:color="auto"/>
              <w:bottom w:val="single" w:sz="4" w:space="0" w:color="auto"/>
            </w:tcBorders>
            <w:vAlign w:val="center"/>
          </w:tcPr>
          <w:p w14:paraId="73D9FFCB" w14:textId="2AECB2F0" w:rsidR="00A3330C" w:rsidRPr="001D1C07" w:rsidRDefault="00A3330C" w:rsidP="00A3330C">
            <w:pPr>
              <w:jc w:val="center"/>
              <w:rPr>
                <w:i/>
                <w:sz w:val="12"/>
                <w:szCs w:val="10"/>
                <w:lang w:val="es-BO"/>
              </w:rPr>
            </w:pPr>
            <w:r w:rsidRPr="001D1C07">
              <w:rPr>
                <w:i/>
                <w:sz w:val="12"/>
                <w:szCs w:val="10"/>
                <w:lang w:val="es-BO"/>
              </w:rPr>
              <w:t>Cargo</w:t>
            </w:r>
          </w:p>
        </w:tc>
        <w:tc>
          <w:tcPr>
            <w:tcW w:w="257" w:type="dxa"/>
            <w:tcBorders>
              <w:right w:val="single" w:sz="12" w:space="0" w:color="244061" w:themeColor="accent1" w:themeShade="80"/>
            </w:tcBorders>
          </w:tcPr>
          <w:p w14:paraId="0D37146C" w14:textId="77777777" w:rsidR="00A3330C" w:rsidRPr="003C0DD8" w:rsidRDefault="00A3330C" w:rsidP="00A3330C">
            <w:pPr>
              <w:rPr>
                <w:rFonts w:ascii="Arial" w:hAnsi="Arial" w:cs="Arial"/>
                <w:sz w:val="10"/>
                <w:szCs w:val="10"/>
                <w:lang w:val="es-BO"/>
              </w:rPr>
            </w:pPr>
          </w:p>
        </w:tc>
      </w:tr>
      <w:tr w:rsidR="00006E75" w:rsidRPr="003C0DD8" w14:paraId="3FC145A3" w14:textId="77777777" w:rsidTr="001D1C07">
        <w:trPr>
          <w:jc w:val="center"/>
        </w:trPr>
        <w:tc>
          <w:tcPr>
            <w:tcW w:w="256" w:type="dxa"/>
            <w:tcBorders>
              <w:left w:val="single" w:sz="12" w:space="0" w:color="244061" w:themeColor="accent1" w:themeShade="80"/>
              <w:right w:val="single" w:sz="4" w:space="0" w:color="auto"/>
            </w:tcBorders>
            <w:vAlign w:val="center"/>
          </w:tcPr>
          <w:p w14:paraId="3479E2B0" w14:textId="77777777" w:rsidR="00006E75" w:rsidRPr="003C0DD8" w:rsidRDefault="00006E75" w:rsidP="00006E75">
            <w:pPr>
              <w:jc w:val="right"/>
              <w:rPr>
                <w:rFonts w:ascii="Arial" w:hAnsi="Arial" w:cs="Arial"/>
                <w:b/>
                <w:sz w:val="10"/>
                <w:szCs w:val="10"/>
                <w:lang w:val="es-BO"/>
              </w:rPr>
            </w:pPr>
          </w:p>
        </w:tc>
        <w:tc>
          <w:tcPr>
            <w:tcW w:w="1580"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2FA3D26" w14:textId="48605188" w:rsidR="00006E75" w:rsidRPr="00006E75" w:rsidRDefault="00006E75" w:rsidP="00006E75">
            <w:pPr>
              <w:jc w:val="center"/>
              <w:rPr>
                <w:rFonts w:ascii="Arial" w:hAnsi="Arial" w:cs="Arial"/>
                <w:b/>
                <w:sz w:val="14"/>
                <w:szCs w:val="14"/>
                <w:lang w:val="es-BO"/>
              </w:rPr>
            </w:pPr>
            <w:r w:rsidRPr="00006E75">
              <w:rPr>
                <w:rFonts w:ascii="Arial" w:hAnsi="Arial" w:cs="Arial"/>
                <w:sz w:val="14"/>
                <w:szCs w:val="14"/>
              </w:rPr>
              <w:t>Vargas</w:t>
            </w:r>
          </w:p>
        </w:tc>
        <w:tc>
          <w:tcPr>
            <w:tcW w:w="323" w:type="dxa"/>
            <w:tcBorders>
              <w:left w:val="single" w:sz="4" w:space="0" w:color="auto"/>
              <w:right w:val="single" w:sz="4" w:space="0" w:color="auto"/>
            </w:tcBorders>
            <w:vAlign w:val="center"/>
          </w:tcPr>
          <w:p w14:paraId="1508B206" w14:textId="77777777" w:rsidR="00006E75" w:rsidRPr="00006E75" w:rsidRDefault="00006E75" w:rsidP="00006E75">
            <w:pPr>
              <w:jc w:val="center"/>
              <w:rPr>
                <w:rFonts w:ascii="Arial" w:hAnsi="Arial" w:cs="Arial"/>
                <w:sz w:val="14"/>
                <w:szCs w:val="14"/>
                <w:lang w:val="es-BO"/>
              </w:rPr>
            </w:pPr>
          </w:p>
        </w:tc>
        <w:tc>
          <w:tcPr>
            <w:tcW w:w="180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9A25425" w14:textId="442C00FD" w:rsidR="00006E75" w:rsidRPr="00006E75" w:rsidRDefault="00006E75" w:rsidP="00006E75">
            <w:pPr>
              <w:jc w:val="center"/>
              <w:rPr>
                <w:rFonts w:ascii="Arial" w:hAnsi="Arial" w:cs="Arial"/>
                <w:i/>
                <w:sz w:val="14"/>
                <w:szCs w:val="14"/>
                <w:lang w:val="es-BO"/>
              </w:rPr>
            </w:pPr>
            <w:r w:rsidRPr="00006E75">
              <w:rPr>
                <w:rFonts w:ascii="Arial" w:hAnsi="Arial" w:cs="Arial"/>
                <w:sz w:val="14"/>
                <w:szCs w:val="14"/>
              </w:rPr>
              <w:t>Ríos</w:t>
            </w:r>
          </w:p>
        </w:tc>
        <w:tc>
          <w:tcPr>
            <w:tcW w:w="275" w:type="dxa"/>
            <w:tcBorders>
              <w:left w:val="single" w:sz="4" w:space="0" w:color="auto"/>
              <w:right w:val="single" w:sz="4" w:space="0" w:color="auto"/>
            </w:tcBorders>
            <w:vAlign w:val="center"/>
          </w:tcPr>
          <w:p w14:paraId="3382B941" w14:textId="77777777" w:rsidR="00006E75" w:rsidRPr="00006E75" w:rsidRDefault="00006E75" w:rsidP="00006E75">
            <w:pPr>
              <w:jc w:val="center"/>
              <w:rPr>
                <w:rFonts w:ascii="Arial" w:hAnsi="Arial" w:cs="Arial"/>
                <w:sz w:val="14"/>
                <w:szCs w:val="14"/>
                <w:lang w:val="es-BO"/>
              </w:rPr>
            </w:pPr>
          </w:p>
        </w:tc>
        <w:tc>
          <w:tcPr>
            <w:tcW w:w="2696"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909B3BA" w14:textId="44C0964E" w:rsidR="00006E75" w:rsidRPr="00006E75" w:rsidRDefault="00006E75" w:rsidP="00006E75">
            <w:pPr>
              <w:jc w:val="center"/>
              <w:rPr>
                <w:rFonts w:ascii="Arial" w:hAnsi="Arial" w:cs="Arial"/>
                <w:i/>
                <w:sz w:val="14"/>
                <w:szCs w:val="14"/>
                <w:lang w:val="es-BO"/>
              </w:rPr>
            </w:pPr>
            <w:r w:rsidRPr="00006E75">
              <w:rPr>
                <w:rFonts w:ascii="Arial" w:hAnsi="Arial" w:cs="Arial"/>
                <w:sz w:val="14"/>
                <w:szCs w:val="14"/>
              </w:rPr>
              <w:t>Jorge Alberto</w:t>
            </w:r>
          </w:p>
        </w:tc>
        <w:tc>
          <w:tcPr>
            <w:tcW w:w="305" w:type="dxa"/>
            <w:tcBorders>
              <w:left w:val="single" w:sz="4" w:space="0" w:color="auto"/>
              <w:right w:val="single" w:sz="4" w:space="0" w:color="auto"/>
            </w:tcBorders>
            <w:vAlign w:val="center"/>
          </w:tcPr>
          <w:p w14:paraId="4440BA7D" w14:textId="77777777" w:rsidR="00006E75" w:rsidRPr="003C0DD8" w:rsidRDefault="00006E75" w:rsidP="00006E75">
            <w:pPr>
              <w:jc w:val="center"/>
              <w:rPr>
                <w:rFonts w:ascii="Arial" w:hAnsi="Arial" w:cs="Arial"/>
                <w:sz w:val="10"/>
                <w:szCs w:val="10"/>
                <w:lang w:val="es-BO"/>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23F380A" w14:textId="09448260" w:rsidR="00006E75" w:rsidRPr="00006E75" w:rsidRDefault="00006E75" w:rsidP="00006E75">
            <w:pPr>
              <w:jc w:val="center"/>
              <w:rPr>
                <w:rFonts w:ascii="Arial" w:hAnsi="Arial" w:cs="Arial"/>
                <w:sz w:val="16"/>
                <w:szCs w:val="16"/>
                <w:lang w:eastAsia="es-BO"/>
              </w:rPr>
            </w:pPr>
            <w:r>
              <w:rPr>
                <w:rFonts w:ascii="Arial" w:hAnsi="Arial" w:cs="Arial"/>
                <w:sz w:val="16"/>
                <w:szCs w:val="16"/>
              </w:rPr>
              <w:t>Director De Supervisión De Valores Y Sociedades Controladoras De Grupos Financieros</w:t>
            </w:r>
          </w:p>
        </w:tc>
        <w:tc>
          <w:tcPr>
            <w:tcW w:w="257" w:type="dxa"/>
            <w:tcBorders>
              <w:left w:val="single" w:sz="4" w:space="0" w:color="auto"/>
              <w:right w:val="single" w:sz="12" w:space="0" w:color="244061" w:themeColor="accent1" w:themeShade="80"/>
            </w:tcBorders>
          </w:tcPr>
          <w:p w14:paraId="4E5576F4" w14:textId="77777777" w:rsidR="00006E75" w:rsidRPr="003C0DD8" w:rsidRDefault="00006E75" w:rsidP="00006E75">
            <w:pPr>
              <w:rPr>
                <w:rFonts w:ascii="Arial" w:hAnsi="Arial" w:cs="Arial"/>
                <w:sz w:val="10"/>
                <w:szCs w:val="10"/>
                <w:lang w:val="es-BO"/>
              </w:rPr>
            </w:pPr>
          </w:p>
        </w:tc>
      </w:tr>
      <w:tr w:rsidR="00A3330C" w:rsidRPr="003C0DD8" w14:paraId="35D51FDA" w14:textId="77777777" w:rsidTr="001D1C07">
        <w:trPr>
          <w:jc w:val="center"/>
        </w:trPr>
        <w:tc>
          <w:tcPr>
            <w:tcW w:w="256" w:type="dxa"/>
            <w:tcBorders>
              <w:left w:val="single" w:sz="12" w:space="0" w:color="244061" w:themeColor="accent1" w:themeShade="80"/>
            </w:tcBorders>
            <w:vAlign w:val="center"/>
          </w:tcPr>
          <w:p w14:paraId="74994445" w14:textId="77777777" w:rsidR="00A3330C" w:rsidRPr="003C0DD8" w:rsidRDefault="00A3330C" w:rsidP="00A3330C">
            <w:pPr>
              <w:jc w:val="right"/>
              <w:rPr>
                <w:rFonts w:ascii="Arial" w:hAnsi="Arial" w:cs="Arial"/>
                <w:b/>
                <w:sz w:val="10"/>
                <w:szCs w:val="10"/>
                <w:lang w:val="es-BO"/>
              </w:rPr>
            </w:pPr>
          </w:p>
        </w:tc>
        <w:tc>
          <w:tcPr>
            <w:tcW w:w="1580" w:type="dxa"/>
            <w:gridSpan w:val="7"/>
            <w:tcBorders>
              <w:top w:val="single" w:sz="4" w:space="0" w:color="auto"/>
              <w:bottom w:val="single" w:sz="4" w:space="0" w:color="auto"/>
            </w:tcBorders>
            <w:vAlign w:val="center"/>
          </w:tcPr>
          <w:p w14:paraId="36DD04E7" w14:textId="2D59887C" w:rsidR="00A3330C" w:rsidRPr="001D1C07" w:rsidRDefault="00A3330C" w:rsidP="00006E75">
            <w:pPr>
              <w:jc w:val="center"/>
              <w:rPr>
                <w:i/>
                <w:sz w:val="12"/>
                <w:szCs w:val="10"/>
                <w:lang w:val="es-BO"/>
              </w:rPr>
            </w:pPr>
            <w:r w:rsidRPr="001D1C07">
              <w:rPr>
                <w:i/>
                <w:sz w:val="12"/>
                <w:szCs w:val="10"/>
                <w:lang w:val="es-BO"/>
              </w:rPr>
              <w:t>Apellido Paterno</w:t>
            </w:r>
          </w:p>
        </w:tc>
        <w:tc>
          <w:tcPr>
            <w:tcW w:w="323" w:type="dxa"/>
          </w:tcPr>
          <w:p w14:paraId="5811D2E1" w14:textId="77777777" w:rsidR="00A3330C" w:rsidRPr="001D1C07" w:rsidRDefault="00A3330C" w:rsidP="00006E75">
            <w:pPr>
              <w:jc w:val="center"/>
              <w:rPr>
                <w:i/>
                <w:sz w:val="12"/>
                <w:szCs w:val="10"/>
                <w:lang w:val="es-BO"/>
              </w:rPr>
            </w:pPr>
          </w:p>
        </w:tc>
        <w:tc>
          <w:tcPr>
            <w:tcW w:w="1804" w:type="dxa"/>
            <w:gridSpan w:val="8"/>
            <w:tcBorders>
              <w:top w:val="single" w:sz="4" w:space="0" w:color="auto"/>
              <w:bottom w:val="single" w:sz="4" w:space="0" w:color="auto"/>
            </w:tcBorders>
          </w:tcPr>
          <w:p w14:paraId="3ED3EE16" w14:textId="5ED5BF35" w:rsidR="00A3330C" w:rsidRPr="001D1C07" w:rsidRDefault="00A3330C" w:rsidP="00006E75">
            <w:pPr>
              <w:jc w:val="center"/>
              <w:rPr>
                <w:i/>
                <w:sz w:val="12"/>
                <w:szCs w:val="10"/>
                <w:lang w:val="es-BO"/>
              </w:rPr>
            </w:pPr>
            <w:r w:rsidRPr="001D1C07">
              <w:rPr>
                <w:i/>
                <w:sz w:val="12"/>
                <w:szCs w:val="10"/>
                <w:lang w:val="es-BO"/>
              </w:rPr>
              <w:t>Apellido Materno</w:t>
            </w:r>
          </w:p>
        </w:tc>
        <w:tc>
          <w:tcPr>
            <w:tcW w:w="275" w:type="dxa"/>
          </w:tcPr>
          <w:p w14:paraId="63618E7E" w14:textId="77777777" w:rsidR="00A3330C" w:rsidRPr="001D1C07" w:rsidRDefault="00A3330C" w:rsidP="00006E75">
            <w:pPr>
              <w:jc w:val="center"/>
              <w:rPr>
                <w:i/>
                <w:sz w:val="12"/>
                <w:szCs w:val="10"/>
                <w:lang w:val="es-BO"/>
              </w:rPr>
            </w:pPr>
          </w:p>
        </w:tc>
        <w:tc>
          <w:tcPr>
            <w:tcW w:w="2696" w:type="dxa"/>
            <w:gridSpan w:val="10"/>
            <w:tcBorders>
              <w:top w:val="single" w:sz="4" w:space="0" w:color="auto"/>
              <w:bottom w:val="single" w:sz="4" w:space="0" w:color="auto"/>
            </w:tcBorders>
          </w:tcPr>
          <w:p w14:paraId="30A46312" w14:textId="49153D01" w:rsidR="00A3330C" w:rsidRPr="001D1C07" w:rsidRDefault="00A3330C" w:rsidP="00006E75">
            <w:pPr>
              <w:jc w:val="center"/>
              <w:rPr>
                <w:i/>
                <w:sz w:val="12"/>
                <w:szCs w:val="10"/>
                <w:lang w:val="es-BO"/>
              </w:rPr>
            </w:pPr>
            <w:r w:rsidRPr="001D1C07">
              <w:rPr>
                <w:i/>
                <w:sz w:val="12"/>
                <w:szCs w:val="10"/>
                <w:lang w:val="es-BO"/>
              </w:rPr>
              <w:t>Nombre(s)</w:t>
            </w:r>
          </w:p>
        </w:tc>
        <w:tc>
          <w:tcPr>
            <w:tcW w:w="305" w:type="dxa"/>
          </w:tcPr>
          <w:p w14:paraId="2D798793" w14:textId="77777777" w:rsidR="00A3330C" w:rsidRPr="001D1C07" w:rsidRDefault="00A3330C" w:rsidP="00A3330C">
            <w:pPr>
              <w:jc w:val="center"/>
              <w:rPr>
                <w:i/>
                <w:sz w:val="12"/>
                <w:szCs w:val="10"/>
                <w:lang w:val="es-BO"/>
              </w:rPr>
            </w:pPr>
          </w:p>
        </w:tc>
        <w:tc>
          <w:tcPr>
            <w:tcW w:w="2409" w:type="dxa"/>
            <w:gridSpan w:val="9"/>
            <w:tcBorders>
              <w:top w:val="single" w:sz="4" w:space="0" w:color="auto"/>
              <w:bottom w:val="single" w:sz="4" w:space="0" w:color="auto"/>
            </w:tcBorders>
          </w:tcPr>
          <w:p w14:paraId="2A52EAAB" w14:textId="4ED226A7" w:rsidR="00A3330C" w:rsidRPr="001D1C07" w:rsidRDefault="00A3330C" w:rsidP="00A3330C">
            <w:pPr>
              <w:jc w:val="center"/>
              <w:rPr>
                <w:i/>
                <w:sz w:val="12"/>
                <w:szCs w:val="10"/>
                <w:lang w:val="es-BO"/>
              </w:rPr>
            </w:pPr>
            <w:r w:rsidRPr="001D1C07">
              <w:rPr>
                <w:i/>
                <w:sz w:val="12"/>
                <w:szCs w:val="10"/>
                <w:lang w:val="es-BO"/>
              </w:rPr>
              <w:t>Cargo</w:t>
            </w:r>
          </w:p>
        </w:tc>
        <w:tc>
          <w:tcPr>
            <w:tcW w:w="257" w:type="dxa"/>
            <w:tcBorders>
              <w:right w:val="single" w:sz="12" w:space="0" w:color="244061" w:themeColor="accent1" w:themeShade="80"/>
            </w:tcBorders>
          </w:tcPr>
          <w:p w14:paraId="4A017AE9" w14:textId="77777777" w:rsidR="00A3330C" w:rsidRPr="003C0DD8" w:rsidRDefault="00A3330C" w:rsidP="00A3330C">
            <w:pPr>
              <w:rPr>
                <w:rFonts w:ascii="Arial" w:hAnsi="Arial" w:cs="Arial"/>
                <w:sz w:val="10"/>
                <w:szCs w:val="10"/>
                <w:lang w:val="es-BO"/>
              </w:rPr>
            </w:pPr>
          </w:p>
        </w:tc>
      </w:tr>
      <w:tr w:rsidR="00006E75" w:rsidRPr="003C0DD8" w14:paraId="175A9BFE" w14:textId="77777777" w:rsidTr="001D1C07">
        <w:trPr>
          <w:jc w:val="center"/>
        </w:trPr>
        <w:tc>
          <w:tcPr>
            <w:tcW w:w="256" w:type="dxa"/>
            <w:tcBorders>
              <w:left w:val="single" w:sz="12" w:space="0" w:color="244061" w:themeColor="accent1" w:themeShade="80"/>
              <w:right w:val="single" w:sz="4" w:space="0" w:color="auto"/>
            </w:tcBorders>
            <w:vAlign w:val="center"/>
          </w:tcPr>
          <w:p w14:paraId="7027158E" w14:textId="77777777" w:rsidR="00006E75" w:rsidRPr="003C0DD8" w:rsidRDefault="00006E75" w:rsidP="00006E75">
            <w:pPr>
              <w:jc w:val="right"/>
              <w:rPr>
                <w:rFonts w:ascii="Arial" w:hAnsi="Arial" w:cs="Arial"/>
                <w:b/>
                <w:sz w:val="10"/>
                <w:szCs w:val="10"/>
                <w:lang w:val="es-BO"/>
              </w:rPr>
            </w:pPr>
          </w:p>
        </w:tc>
        <w:tc>
          <w:tcPr>
            <w:tcW w:w="1580"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672CF3D" w14:textId="046C3755" w:rsidR="00006E75" w:rsidRPr="00331EFA" w:rsidRDefault="00331EFA" w:rsidP="00EF36A8">
            <w:pPr>
              <w:jc w:val="center"/>
              <w:rPr>
                <w:rFonts w:ascii="Arial" w:hAnsi="Arial" w:cs="Arial"/>
                <w:sz w:val="14"/>
                <w:szCs w:val="14"/>
              </w:rPr>
            </w:pPr>
            <w:r w:rsidRPr="00331EFA">
              <w:rPr>
                <w:rFonts w:ascii="Arial" w:hAnsi="Arial" w:cs="Arial"/>
                <w:sz w:val="14"/>
                <w:szCs w:val="14"/>
              </w:rPr>
              <w:t>Gemio</w:t>
            </w:r>
          </w:p>
        </w:tc>
        <w:tc>
          <w:tcPr>
            <w:tcW w:w="323" w:type="dxa"/>
            <w:tcBorders>
              <w:left w:val="single" w:sz="4" w:space="0" w:color="auto"/>
              <w:right w:val="single" w:sz="4" w:space="0" w:color="auto"/>
            </w:tcBorders>
            <w:vAlign w:val="center"/>
          </w:tcPr>
          <w:p w14:paraId="1D852B4F" w14:textId="55F97EAE" w:rsidR="00006E75" w:rsidRPr="00331EFA" w:rsidRDefault="00006E75" w:rsidP="00EF36A8">
            <w:pPr>
              <w:jc w:val="center"/>
              <w:rPr>
                <w:rFonts w:ascii="Arial" w:hAnsi="Arial" w:cs="Arial"/>
                <w:sz w:val="14"/>
                <w:szCs w:val="14"/>
              </w:rPr>
            </w:pPr>
          </w:p>
        </w:tc>
        <w:tc>
          <w:tcPr>
            <w:tcW w:w="180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8DB2881" w14:textId="79AA2A1E" w:rsidR="00006E75" w:rsidRPr="00331EFA" w:rsidRDefault="00331EFA" w:rsidP="00EF36A8">
            <w:pPr>
              <w:jc w:val="center"/>
              <w:rPr>
                <w:rFonts w:ascii="Arial" w:hAnsi="Arial" w:cs="Arial"/>
                <w:sz w:val="14"/>
                <w:szCs w:val="14"/>
              </w:rPr>
            </w:pPr>
            <w:r w:rsidRPr="00331EFA">
              <w:rPr>
                <w:rFonts w:ascii="Arial" w:hAnsi="Arial" w:cs="Arial"/>
                <w:sz w:val="14"/>
                <w:szCs w:val="14"/>
              </w:rPr>
              <w:t>Montes de Oca</w:t>
            </w:r>
          </w:p>
        </w:tc>
        <w:tc>
          <w:tcPr>
            <w:tcW w:w="275" w:type="dxa"/>
            <w:tcBorders>
              <w:left w:val="single" w:sz="4" w:space="0" w:color="auto"/>
              <w:right w:val="single" w:sz="4" w:space="0" w:color="auto"/>
            </w:tcBorders>
            <w:vAlign w:val="center"/>
          </w:tcPr>
          <w:p w14:paraId="2AAD962F" w14:textId="5F7DCB8D" w:rsidR="00006E75" w:rsidRPr="00331EFA" w:rsidRDefault="00006E75" w:rsidP="00EF36A8">
            <w:pPr>
              <w:jc w:val="center"/>
              <w:rPr>
                <w:rFonts w:ascii="Arial" w:hAnsi="Arial" w:cs="Arial"/>
                <w:sz w:val="14"/>
                <w:szCs w:val="14"/>
              </w:rPr>
            </w:pPr>
          </w:p>
        </w:tc>
        <w:tc>
          <w:tcPr>
            <w:tcW w:w="2696"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0676130" w14:textId="79A8292F" w:rsidR="00006E75" w:rsidRPr="00331EFA" w:rsidRDefault="00331EFA" w:rsidP="00EF36A8">
            <w:pPr>
              <w:jc w:val="center"/>
              <w:rPr>
                <w:rFonts w:ascii="Arial" w:hAnsi="Arial" w:cs="Arial"/>
                <w:sz w:val="14"/>
                <w:szCs w:val="14"/>
              </w:rPr>
            </w:pPr>
            <w:r w:rsidRPr="00331EFA">
              <w:rPr>
                <w:rFonts w:ascii="Arial" w:hAnsi="Arial" w:cs="Arial"/>
                <w:sz w:val="14"/>
                <w:szCs w:val="14"/>
              </w:rPr>
              <w:t>Julio Cesar</w:t>
            </w:r>
          </w:p>
        </w:tc>
        <w:tc>
          <w:tcPr>
            <w:tcW w:w="305" w:type="dxa"/>
            <w:tcBorders>
              <w:left w:val="single" w:sz="4" w:space="0" w:color="auto"/>
              <w:right w:val="single" w:sz="4" w:space="0" w:color="auto"/>
            </w:tcBorders>
          </w:tcPr>
          <w:p w14:paraId="79085FA7" w14:textId="77777777" w:rsidR="00006E75" w:rsidRPr="00331EFA" w:rsidRDefault="00006E75" w:rsidP="00EF36A8">
            <w:pPr>
              <w:jc w:val="center"/>
              <w:rPr>
                <w:rFonts w:ascii="Arial" w:hAnsi="Arial" w:cs="Arial"/>
                <w:sz w:val="14"/>
                <w:szCs w:val="14"/>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14A751D" w14:textId="2739CFF3" w:rsidR="00006E75" w:rsidRPr="00331EFA" w:rsidRDefault="00331EFA" w:rsidP="00331EFA">
            <w:pPr>
              <w:jc w:val="center"/>
              <w:rPr>
                <w:rFonts w:ascii="Arial" w:hAnsi="Arial" w:cs="Arial"/>
                <w:sz w:val="14"/>
                <w:szCs w:val="14"/>
              </w:rPr>
            </w:pPr>
            <w:r w:rsidRPr="00331EFA">
              <w:rPr>
                <w:rFonts w:ascii="Arial" w:hAnsi="Arial" w:cs="Arial"/>
                <w:sz w:val="14"/>
                <w:szCs w:val="14"/>
              </w:rPr>
              <w:t>Jefe Legal de Análisis y Gestión</w:t>
            </w:r>
          </w:p>
        </w:tc>
        <w:tc>
          <w:tcPr>
            <w:tcW w:w="257" w:type="dxa"/>
            <w:tcBorders>
              <w:left w:val="single" w:sz="4" w:space="0" w:color="auto"/>
              <w:right w:val="single" w:sz="12" w:space="0" w:color="244061" w:themeColor="accent1" w:themeShade="80"/>
            </w:tcBorders>
          </w:tcPr>
          <w:p w14:paraId="307BC5A8" w14:textId="77777777" w:rsidR="00006E75" w:rsidRPr="003C0DD8" w:rsidRDefault="00006E75" w:rsidP="00006E75">
            <w:pPr>
              <w:rPr>
                <w:rFonts w:ascii="Arial" w:hAnsi="Arial" w:cs="Arial"/>
                <w:sz w:val="10"/>
                <w:szCs w:val="10"/>
                <w:lang w:val="es-BO"/>
              </w:rPr>
            </w:pPr>
          </w:p>
        </w:tc>
      </w:tr>
      <w:tr w:rsidR="00A3330C" w:rsidRPr="003C0DD8" w14:paraId="70647001" w14:textId="77777777" w:rsidTr="001D1C07">
        <w:trPr>
          <w:jc w:val="center"/>
        </w:trPr>
        <w:tc>
          <w:tcPr>
            <w:tcW w:w="256" w:type="dxa"/>
            <w:tcBorders>
              <w:left w:val="single" w:sz="12" w:space="0" w:color="244061" w:themeColor="accent1" w:themeShade="80"/>
            </w:tcBorders>
            <w:vAlign w:val="center"/>
          </w:tcPr>
          <w:p w14:paraId="0A1F3093" w14:textId="77777777" w:rsidR="00A3330C" w:rsidRPr="003C0DD8" w:rsidRDefault="00A3330C" w:rsidP="00A3330C">
            <w:pPr>
              <w:jc w:val="right"/>
              <w:rPr>
                <w:rFonts w:ascii="Arial" w:hAnsi="Arial" w:cs="Arial"/>
                <w:b/>
                <w:sz w:val="10"/>
                <w:szCs w:val="10"/>
                <w:lang w:val="es-BO"/>
              </w:rPr>
            </w:pPr>
          </w:p>
        </w:tc>
        <w:tc>
          <w:tcPr>
            <w:tcW w:w="1580" w:type="dxa"/>
            <w:gridSpan w:val="7"/>
            <w:tcBorders>
              <w:top w:val="single" w:sz="4" w:space="0" w:color="auto"/>
              <w:bottom w:val="single" w:sz="4" w:space="0" w:color="auto"/>
            </w:tcBorders>
            <w:vAlign w:val="center"/>
          </w:tcPr>
          <w:p w14:paraId="69972DF3" w14:textId="65626B99" w:rsidR="00A3330C" w:rsidRPr="001D1C07" w:rsidRDefault="00A3330C" w:rsidP="00EF36A8">
            <w:pPr>
              <w:jc w:val="center"/>
              <w:rPr>
                <w:i/>
                <w:sz w:val="12"/>
                <w:szCs w:val="10"/>
                <w:lang w:val="es-BO"/>
              </w:rPr>
            </w:pPr>
            <w:r w:rsidRPr="001D1C07">
              <w:rPr>
                <w:i/>
                <w:sz w:val="12"/>
                <w:szCs w:val="10"/>
                <w:lang w:val="es-BO"/>
              </w:rPr>
              <w:t>Apellido Paterno</w:t>
            </w:r>
          </w:p>
        </w:tc>
        <w:tc>
          <w:tcPr>
            <w:tcW w:w="323" w:type="dxa"/>
          </w:tcPr>
          <w:p w14:paraId="67CAA61B" w14:textId="77777777" w:rsidR="00A3330C" w:rsidRPr="001D1C07" w:rsidRDefault="00A3330C" w:rsidP="00EF36A8">
            <w:pPr>
              <w:jc w:val="center"/>
              <w:rPr>
                <w:i/>
                <w:sz w:val="12"/>
                <w:szCs w:val="10"/>
                <w:lang w:val="es-BO"/>
              </w:rPr>
            </w:pPr>
          </w:p>
        </w:tc>
        <w:tc>
          <w:tcPr>
            <w:tcW w:w="1804" w:type="dxa"/>
            <w:gridSpan w:val="8"/>
            <w:tcBorders>
              <w:top w:val="single" w:sz="4" w:space="0" w:color="auto"/>
              <w:bottom w:val="single" w:sz="4" w:space="0" w:color="auto"/>
            </w:tcBorders>
          </w:tcPr>
          <w:p w14:paraId="64534A0D" w14:textId="0BC6C0A6" w:rsidR="00A3330C" w:rsidRPr="001D1C07" w:rsidRDefault="00A3330C" w:rsidP="00EF36A8">
            <w:pPr>
              <w:jc w:val="center"/>
              <w:rPr>
                <w:i/>
                <w:sz w:val="12"/>
                <w:szCs w:val="10"/>
                <w:lang w:val="es-BO"/>
              </w:rPr>
            </w:pPr>
            <w:r w:rsidRPr="001D1C07">
              <w:rPr>
                <w:i/>
                <w:sz w:val="12"/>
                <w:szCs w:val="10"/>
                <w:lang w:val="es-BO"/>
              </w:rPr>
              <w:t>Apellido Materno</w:t>
            </w:r>
          </w:p>
        </w:tc>
        <w:tc>
          <w:tcPr>
            <w:tcW w:w="275" w:type="dxa"/>
          </w:tcPr>
          <w:p w14:paraId="6A4CB24E" w14:textId="77777777" w:rsidR="00A3330C" w:rsidRPr="001D1C07" w:rsidRDefault="00A3330C" w:rsidP="00EF36A8">
            <w:pPr>
              <w:jc w:val="center"/>
              <w:rPr>
                <w:i/>
                <w:sz w:val="12"/>
                <w:szCs w:val="10"/>
                <w:lang w:val="es-BO"/>
              </w:rPr>
            </w:pPr>
          </w:p>
        </w:tc>
        <w:tc>
          <w:tcPr>
            <w:tcW w:w="2696" w:type="dxa"/>
            <w:gridSpan w:val="10"/>
            <w:tcBorders>
              <w:top w:val="single" w:sz="4" w:space="0" w:color="auto"/>
              <w:bottom w:val="single" w:sz="4" w:space="0" w:color="auto"/>
            </w:tcBorders>
          </w:tcPr>
          <w:p w14:paraId="1B615585" w14:textId="62D961A4" w:rsidR="00A3330C" w:rsidRPr="001D1C07" w:rsidRDefault="00A3330C" w:rsidP="00EF36A8">
            <w:pPr>
              <w:jc w:val="center"/>
              <w:rPr>
                <w:i/>
                <w:sz w:val="12"/>
                <w:szCs w:val="10"/>
                <w:lang w:val="es-BO"/>
              </w:rPr>
            </w:pPr>
            <w:r w:rsidRPr="001D1C07">
              <w:rPr>
                <w:i/>
                <w:sz w:val="12"/>
                <w:szCs w:val="10"/>
                <w:lang w:val="es-BO"/>
              </w:rPr>
              <w:t>Nombre(s)</w:t>
            </w:r>
          </w:p>
        </w:tc>
        <w:tc>
          <w:tcPr>
            <w:tcW w:w="305" w:type="dxa"/>
          </w:tcPr>
          <w:p w14:paraId="001A9A79" w14:textId="77777777" w:rsidR="00A3330C" w:rsidRPr="001D1C07" w:rsidRDefault="00A3330C" w:rsidP="00EF36A8">
            <w:pPr>
              <w:jc w:val="center"/>
              <w:rPr>
                <w:i/>
                <w:sz w:val="12"/>
                <w:szCs w:val="10"/>
                <w:lang w:val="es-BO"/>
              </w:rPr>
            </w:pPr>
          </w:p>
        </w:tc>
        <w:tc>
          <w:tcPr>
            <w:tcW w:w="2409" w:type="dxa"/>
            <w:gridSpan w:val="9"/>
            <w:tcBorders>
              <w:top w:val="single" w:sz="4" w:space="0" w:color="auto"/>
              <w:bottom w:val="single" w:sz="4" w:space="0" w:color="auto"/>
            </w:tcBorders>
          </w:tcPr>
          <w:p w14:paraId="17A4CE8E" w14:textId="4883B967" w:rsidR="00A3330C" w:rsidRPr="001D1C07" w:rsidRDefault="00A3330C" w:rsidP="00EF36A8">
            <w:pPr>
              <w:jc w:val="center"/>
              <w:rPr>
                <w:i/>
                <w:sz w:val="12"/>
                <w:szCs w:val="10"/>
                <w:lang w:val="es-BO"/>
              </w:rPr>
            </w:pPr>
            <w:r w:rsidRPr="001D1C07">
              <w:rPr>
                <w:i/>
                <w:sz w:val="12"/>
                <w:szCs w:val="10"/>
                <w:lang w:val="es-BO"/>
              </w:rPr>
              <w:t>Cargo</w:t>
            </w:r>
          </w:p>
        </w:tc>
        <w:tc>
          <w:tcPr>
            <w:tcW w:w="257" w:type="dxa"/>
            <w:tcBorders>
              <w:right w:val="single" w:sz="12" w:space="0" w:color="244061" w:themeColor="accent1" w:themeShade="80"/>
            </w:tcBorders>
          </w:tcPr>
          <w:p w14:paraId="2894D2B7" w14:textId="77777777" w:rsidR="00A3330C" w:rsidRPr="003C0DD8" w:rsidRDefault="00A3330C" w:rsidP="00A3330C">
            <w:pPr>
              <w:jc w:val="center"/>
              <w:rPr>
                <w:rFonts w:ascii="Arial" w:hAnsi="Arial" w:cs="Arial"/>
                <w:sz w:val="10"/>
                <w:szCs w:val="10"/>
                <w:lang w:val="es-BO"/>
              </w:rPr>
            </w:pPr>
          </w:p>
        </w:tc>
      </w:tr>
      <w:tr w:rsidR="00006E75" w:rsidRPr="003C0DD8" w14:paraId="594795B0" w14:textId="77777777" w:rsidTr="001D1C07">
        <w:trPr>
          <w:jc w:val="center"/>
        </w:trPr>
        <w:tc>
          <w:tcPr>
            <w:tcW w:w="256" w:type="dxa"/>
            <w:tcBorders>
              <w:left w:val="single" w:sz="12" w:space="0" w:color="244061" w:themeColor="accent1" w:themeShade="80"/>
              <w:right w:val="single" w:sz="4" w:space="0" w:color="auto"/>
            </w:tcBorders>
            <w:vAlign w:val="center"/>
          </w:tcPr>
          <w:p w14:paraId="5829CB40" w14:textId="77777777" w:rsidR="00006E75" w:rsidRPr="003C0DD8" w:rsidRDefault="00006E75" w:rsidP="00006E75">
            <w:pPr>
              <w:jc w:val="right"/>
              <w:rPr>
                <w:rFonts w:ascii="Arial" w:hAnsi="Arial" w:cs="Arial"/>
                <w:b/>
                <w:sz w:val="10"/>
                <w:szCs w:val="10"/>
                <w:lang w:val="es-BO"/>
              </w:rPr>
            </w:pPr>
          </w:p>
        </w:tc>
        <w:tc>
          <w:tcPr>
            <w:tcW w:w="1580"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6673DE0" w14:textId="137E830C" w:rsidR="00006E75" w:rsidRPr="00331EFA" w:rsidRDefault="00331EFA" w:rsidP="00EF36A8">
            <w:pPr>
              <w:jc w:val="center"/>
              <w:rPr>
                <w:rFonts w:ascii="Arial" w:hAnsi="Arial" w:cs="Arial"/>
                <w:sz w:val="14"/>
                <w:szCs w:val="14"/>
              </w:rPr>
            </w:pPr>
            <w:r w:rsidRPr="00331EFA">
              <w:rPr>
                <w:rFonts w:ascii="Arial" w:hAnsi="Arial" w:cs="Arial"/>
                <w:sz w:val="14"/>
                <w:szCs w:val="14"/>
              </w:rPr>
              <w:t>Aguilera</w:t>
            </w:r>
          </w:p>
        </w:tc>
        <w:tc>
          <w:tcPr>
            <w:tcW w:w="323" w:type="dxa"/>
            <w:tcBorders>
              <w:left w:val="single" w:sz="4" w:space="0" w:color="auto"/>
              <w:right w:val="single" w:sz="4" w:space="0" w:color="auto"/>
            </w:tcBorders>
          </w:tcPr>
          <w:p w14:paraId="51BD9C3B" w14:textId="77777777" w:rsidR="00006E75" w:rsidRPr="00331EFA" w:rsidRDefault="00006E75" w:rsidP="00EF36A8">
            <w:pPr>
              <w:jc w:val="center"/>
              <w:rPr>
                <w:rFonts w:ascii="Arial" w:hAnsi="Arial" w:cs="Arial"/>
                <w:sz w:val="14"/>
                <w:szCs w:val="14"/>
              </w:rPr>
            </w:pPr>
          </w:p>
        </w:tc>
        <w:tc>
          <w:tcPr>
            <w:tcW w:w="180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21F65D0" w14:textId="0845A232" w:rsidR="00006E75" w:rsidRPr="00331EFA" w:rsidRDefault="00331EFA" w:rsidP="00EF36A8">
            <w:pPr>
              <w:jc w:val="center"/>
              <w:rPr>
                <w:rFonts w:ascii="Arial" w:hAnsi="Arial" w:cs="Arial"/>
                <w:sz w:val="14"/>
                <w:szCs w:val="14"/>
              </w:rPr>
            </w:pPr>
            <w:r w:rsidRPr="00331EFA">
              <w:rPr>
                <w:rFonts w:ascii="Arial" w:hAnsi="Arial" w:cs="Arial"/>
                <w:sz w:val="14"/>
                <w:szCs w:val="14"/>
              </w:rPr>
              <w:t>Gutiérrez</w:t>
            </w:r>
          </w:p>
        </w:tc>
        <w:tc>
          <w:tcPr>
            <w:tcW w:w="275" w:type="dxa"/>
            <w:tcBorders>
              <w:left w:val="single" w:sz="4" w:space="0" w:color="auto"/>
              <w:right w:val="single" w:sz="4" w:space="0" w:color="auto"/>
            </w:tcBorders>
          </w:tcPr>
          <w:p w14:paraId="3991C95C" w14:textId="77777777" w:rsidR="00006E75" w:rsidRPr="00331EFA" w:rsidRDefault="00006E75" w:rsidP="00EF36A8">
            <w:pPr>
              <w:jc w:val="center"/>
              <w:rPr>
                <w:rFonts w:ascii="Arial" w:hAnsi="Arial" w:cs="Arial"/>
                <w:sz w:val="14"/>
                <w:szCs w:val="14"/>
              </w:rPr>
            </w:pPr>
          </w:p>
        </w:tc>
        <w:tc>
          <w:tcPr>
            <w:tcW w:w="2696"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8E69E5F" w14:textId="0A1F6F72" w:rsidR="00006E75" w:rsidRPr="00331EFA" w:rsidRDefault="00331EFA" w:rsidP="00EF36A8">
            <w:pPr>
              <w:jc w:val="center"/>
              <w:rPr>
                <w:rFonts w:ascii="Arial" w:hAnsi="Arial" w:cs="Arial"/>
                <w:sz w:val="14"/>
                <w:szCs w:val="14"/>
              </w:rPr>
            </w:pPr>
            <w:r w:rsidRPr="00331EFA">
              <w:rPr>
                <w:rFonts w:ascii="Arial" w:hAnsi="Arial" w:cs="Arial"/>
                <w:sz w:val="14"/>
                <w:szCs w:val="14"/>
              </w:rPr>
              <w:t>Heidi Martha</w:t>
            </w:r>
          </w:p>
        </w:tc>
        <w:tc>
          <w:tcPr>
            <w:tcW w:w="305" w:type="dxa"/>
            <w:tcBorders>
              <w:left w:val="single" w:sz="4" w:space="0" w:color="auto"/>
              <w:right w:val="single" w:sz="4" w:space="0" w:color="auto"/>
            </w:tcBorders>
          </w:tcPr>
          <w:p w14:paraId="32567515" w14:textId="77777777" w:rsidR="00006E75" w:rsidRPr="00331EFA" w:rsidRDefault="00006E75" w:rsidP="00EF36A8">
            <w:pPr>
              <w:jc w:val="center"/>
              <w:rPr>
                <w:rFonts w:ascii="Arial" w:hAnsi="Arial" w:cs="Arial"/>
                <w:sz w:val="14"/>
                <w:szCs w:val="14"/>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9D686EA" w14:textId="2F2C0E5F" w:rsidR="00006E75" w:rsidRPr="00331EFA" w:rsidRDefault="00331EFA" w:rsidP="00331EFA">
            <w:pPr>
              <w:jc w:val="center"/>
              <w:rPr>
                <w:rFonts w:ascii="Arial" w:hAnsi="Arial" w:cs="Arial"/>
                <w:sz w:val="14"/>
                <w:szCs w:val="14"/>
              </w:rPr>
            </w:pPr>
            <w:r w:rsidRPr="00331EFA">
              <w:rPr>
                <w:rFonts w:ascii="Arial" w:hAnsi="Arial" w:cs="Arial"/>
                <w:sz w:val="14"/>
                <w:szCs w:val="14"/>
              </w:rPr>
              <w:t>Jefe Legal de Asuntos Técnicos</w:t>
            </w:r>
          </w:p>
        </w:tc>
        <w:tc>
          <w:tcPr>
            <w:tcW w:w="257" w:type="dxa"/>
            <w:tcBorders>
              <w:left w:val="single" w:sz="4" w:space="0" w:color="auto"/>
              <w:right w:val="single" w:sz="12" w:space="0" w:color="244061" w:themeColor="accent1" w:themeShade="80"/>
            </w:tcBorders>
          </w:tcPr>
          <w:p w14:paraId="76028224" w14:textId="77777777" w:rsidR="00006E75" w:rsidRPr="003C0DD8" w:rsidRDefault="00006E75" w:rsidP="00006E75">
            <w:pPr>
              <w:jc w:val="center"/>
              <w:rPr>
                <w:rFonts w:ascii="Arial" w:hAnsi="Arial" w:cs="Arial"/>
                <w:sz w:val="10"/>
                <w:szCs w:val="10"/>
                <w:lang w:val="es-BO"/>
              </w:rPr>
            </w:pPr>
          </w:p>
        </w:tc>
      </w:tr>
      <w:tr w:rsidR="00A3330C" w:rsidRPr="003C0DD8" w14:paraId="4F9F461E" w14:textId="77777777" w:rsidTr="001D1C07">
        <w:trPr>
          <w:jc w:val="center"/>
        </w:trPr>
        <w:tc>
          <w:tcPr>
            <w:tcW w:w="256" w:type="dxa"/>
            <w:tcBorders>
              <w:left w:val="single" w:sz="12" w:space="0" w:color="244061" w:themeColor="accent1" w:themeShade="80"/>
            </w:tcBorders>
            <w:vAlign w:val="center"/>
          </w:tcPr>
          <w:p w14:paraId="2A466F75" w14:textId="77777777" w:rsidR="00A3330C" w:rsidRPr="003C0DD8" w:rsidRDefault="00A3330C" w:rsidP="00A3330C">
            <w:pPr>
              <w:jc w:val="right"/>
              <w:rPr>
                <w:rFonts w:ascii="Arial" w:hAnsi="Arial" w:cs="Arial"/>
                <w:b/>
                <w:sz w:val="10"/>
                <w:szCs w:val="10"/>
                <w:lang w:val="es-BO"/>
              </w:rPr>
            </w:pPr>
          </w:p>
        </w:tc>
        <w:tc>
          <w:tcPr>
            <w:tcW w:w="1580" w:type="dxa"/>
            <w:gridSpan w:val="7"/>
            <w:tcBorders>
              <w:top w:val="single" w:sz="4" w:space="0" w:color="auto"/>
              <w:bottom w:val="single" w:sz="4" w:space="0" w:color="auto"/>
            </w:tcBorders>
            <w:vAlign w:val="center"/>
          </w:tcPr>
          <w:p w14:paraId="6B2EB245" w14:textId="080657F5" w:rsidR="00A3330C" w:rsidRPr="001D1C07" w:rsidRDefault="00A3330C" w:rsidP="00EF36A8">
            <w:pPr>
              <w:jc w:val="center"/>
              <w:rPr>
                <w:i/>
                <w:sz w:val="12"/>
                <w:szCs w:val="10"/>
                <w:lang w:val="es-BO"/>
              </w:rPr>
            </w:pPr>
            <w:r w:rsidRPr="001D1C07">
              <w:rPr>
                <w:i/>
                <w:sz w:val="12"/>
                <w:szCs w:val="10"/>
                <w:lang w:val="es-BO"/>
              </w:rPr>
              <w:t>Apellido Paterno</w:t>
            </w:r>
          </w:p>
        </w:tc>
        <w:tc>
          <w:tcPr>
            <w:tcW w:w="323" w:type="dxa"/>
          </w:tcPr>
          <w:p w14:paraId="7979E7F1" w14:textId="77777777" w:rsidR="00A3330C" w:rsidRPr="001D1C07" w:rsidRDefault="00A3330C" w:rsidP="00EF36A8">
            <w:pPr>
              <w:jc w:val="center"/>
              <w:rPr>
                <w:i/>
                <w:sz w:val="12"/>
                <w:szCs w:val="10"/>
                <w:lang w:val="es-BO"/>
              </w:rPr>
            </w:pPr>
          </w:p>
        </w:tc>
        <w:tc>
          <w:tcPr>
            <w:tcW w:w="1804" w:type="dxa"/>
            <w:gridSpan w:val="8"/>
            <w:tcBorders>
              <w:top w:val="single" w:sz="4" w:space="0" w:color="auto"/>
              <w:bottom w:val="single" w:sz="4" w:space="0" w:color="auto"/>
            </w:tcBorders>
          </w:tcPr>
          <w:p w14:paraId="54C3F186" w14:textId="7668FFC8" w:rsidR="00A3330C" w:rsidRPr="001D1C07" w:rsidRDefault="00A3330C" w:rsidP="00EF36A8">
            <w:pPr>
              <w:jc w:val="center"/>
              <w:rPr>
                <w:i/>
                <w:sz w:val="12"/>
                <w:szCs w:val="10"/>
                <w:lang w:val="es-BO"/>
              </w:rPr>
            </w:pPr>
            <w:r w:rsidRPr="001D1C07">
              <w:rPr>
                <w:i/>
                <w:sz w:val="12"/>
                <w:szCs w:val="10"/>
                <w:lang w:val="es-BO"/>
              </w:rPr>
              <w:t>Apellido Materno</w:t>
            </w:r>
          </w:p>
        </w:tc>
        <w:tc>
          <w:tcPr>
            <w:tcW w:w="275" w:type="dxa"/>
          </w:tcPr>
          <w:p w14:paraId="7C158DF3" w14:textId="77777777" w:rsidR="00A3330C" w:rsidRPr="001D1C07" w:rsidRDefault="00A3330C" w:rsidP="00EF36A8">
            <w:pPr>
              <w:jc w:val="center"/>
              <w:rPr>
                <w:i/>
                <w:sz w:val="12"/>
                <w:szCs w:val="10"/>
                <w:lang w:val="es-BO"/>
              </w:rPr>
            </w:pPr>
          </w:p>
        </w:tc>
        <w:tc>
          <w:tcPr>
            <w:tcW w:w="2696" w:type="dxa"/>
            <w:gridSpan w:val="10"/>
            <w:tcBorders>
              <w:top w:val="single" w:sz="4" w:space="0" w:color="auto"/>
              <w:bottom w:val="single" w:sz="4" w:space="0" w:color="auto"/>
            </w:tcBorders>
          </w:tcPr>
          <w:p w14:paraId="61F38F2C" w14:textId="35299B2F" w:rsidR="00A3330C" w:rsidRPr="001D1C07" w:rsidRDefault="00A3330C" w:rsidP="00EF36A8">
            <w:pPr>
              <w:jc w:val="center"/>
              <w:rPr>
                <w:i/>
                <w:sz w:val="12"/>
                <w:szCs w:val="10"/>
                <w:lang w:val="es-BO"/>
              </w:rPr>
            </w:pPr>
            <w:r w:rsidRPr="001D1C07">
              <w:rPr>
                <w:i/>
                <w:sz w:val="12"/>
                <w:szCs w:val="10"/>
                <w:lang w:val="es-BO"/>
              </w:rPr>
              <w:t>Nombre(s)</w:t>
            </w:r>
          </w:p>
        </w:tc>
        <w:tc>
          <w:tcPr>
            <w:tcW w:w="305" w:type="dxa"/>
          </w:tcPr>
          <w:p w14:paraId="57C87A67" w14:textId="77777777" w:rsidR="00A3330C" w:rsidRPr="001D1C07" w:rsidRDefault="00A3330C" w:rsidP="00EF36A8">
            <w:pPr>
              <w:jc w:val="center"/>
              <w:rPr>
                <w:i/>
                <w:sz w:val="12"/>
                <w:szCs w:val="10"/>
                <w:lang w:val="es-BO"/>
              </w:rPr>
            </w:pPr>
          </w:p>
        </w:tc>
        <w:tc>
          <w:tcPr>
            <w:tcW w:w="2409" w:type="dxa"/>
            <w:gridSpan w:val="9"/>
            <w:tcBorders>
              <w:top w:val="single" w:sz="4" w:space="0" w:color="auto"/>
              <w:bottom w:val="single" w:sz="4" w:space="0" w:color="auto"/>
            </w:tcBorders>
          </w:tcPr>
          <w:p w14:paraId="410C9F14" w14:textId="183339E9" w:rsidR="00A3330C" w:rsidRPr="001D1C07" w:rsidRDefault="00A3330C" w:rsidP="00EF36A8">
            <w:pPr>
              <w:jc w:val="center"/>
              <w:rPr>
                <w:i/>
                <w:sz w:val="12"/>
                <w:szCs w:val="10"/>
                <w:lang w:val="es-BO"/>
              </w:rPr>
            </w:pPr>
            <w:r w:rsidRPr="001D1C07">
              <w:rPr>
                <w:i/>
                <w:sz w:val="12"/>
                <w:szCs w:val="10"/>
                <w:lang w:val="es-BO"/>
              </w:rPr>
              <w:t>Cargo</w:t>
            </w:r>
          </w:p>
        </w:tc>
        <w:tc>
          <w:tcPr>
            <w:tcW w:w="257" w:type="dxa"/>
            <w:tcBorders>
              <w:right w:val="single" w:sz="12" w:space="0" w:color="244061" w:themeColor="accent1" w:themeShade="80"/>
            </w:tcBorders>
          </w:tcPr>
          <w:p w14:paraId="1C3F9E0E" w14:textId="77777777" w:rsidR="00A3330C" w:rsidRPr="003C0DD8" w:rsidRDefault="00A3330C" w:rsidP="00A3330C">
            <w:pPr>
              <w:jc w:val="center"/>
              <w:rPr>
                <w:rFonts w:ascii="Arial" w:hAnsi="Arial" w:cs="Arial"/>
                <w:sz w:val="10"/>
                <w:szCs w:val="10"/>
                <w:lang w:val="es-BO"/>
              </w:rPr>
            </w:pPr>
          </w:p>
        </w:tc>
      </w:tr>
      <w:tr w:rsidR="00006E75" w:rsidRPr="003C0DD8" w14:paraId="0EC77681" w14:textId="77777777" w:rsidTr="001D1C07">
        <w:trPr>
          <w:jc w:val="center"/>
        </w:trPr>
        <w:tc>
          <w:tcPr>
            <w:tcW w:w="256" w:type="dxa"/>
            <w:tcBorders>
              <w:left w:val="single" w:sz="12" w:space="0" w:color="244061" w:themeColor="accent1" w:themeShade="80"/>
              <w:right w:val="single" w:sz="4" w:space="0" w:color="auto"/>
            </w:tcBorders>
            <w:vAlign w:val="center"/>
          </w:tcPr>
          <w:p w14:paraId="2C51CE3B" w14:textId="77777777" w:rsidR="00006E75" w:rsidRPr="003C0DD8" w:rsidRDefault="00006E75" w:rsidP="00006E75">
            <w:pPr>
              <w:jc w:val="right"/>
              <w:rPr>
                <w:rFonts w:ascii="Arial" w:hAnsi="Arial" w:cs="Arial"/>
                <w:b/>
                <w:sz w:val="10"/>
                <w:szCs w:val="10"/>
                <w:lang w:val="es-BO"/>
              </w:rPr>
            </w:pPr>
          </w:p>
        </w:tc>
        <w:tc>
          <w:tcPr>
            <w:tcW w:w="1580"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9618566" w14:textId="19EFB4E2" w:rsidR="00006E75" w:rsidRPr="00331EFA" w:rsidRDefault="00331EFA" w:rsidP="00EF36A8">
            <w:pPr>
              <w:jc w:val="center"/>
              <w:rPr>
                <w:rFonts w:ascii="Arial" w:hAnsi="Arial" w:cs="Arial"/>
                <w:sz w:val="14"/>
                <w:szCs w:val="14"/>
              </w:rPr>
            </w:pPr>
            <w:r w:rsidRPr="00331EFA">
              <w:rPr>
                <w:rFonts w:ascii="Arial" w:hAnsi="Arial" w:cs="Arial"/>
                <w:sz w:val="14"/>
                <w:szCs w:val="14"/>
              </w:rPr>
              <w:t>Sandoval</w:t>
            </w:r>
          </w:p>
        </w:tc>
        <w:tc>
          <w:tcPr>
            <w:tcW w:w="323" w:type="dxa"/>
            <w:tcBorders>
              <w:left w:val="single" w:sz="4" w:space="0" w:color="auto"/>
              <w:right w:val="single" w:sz="4" w:space="0" w:color="auto"/>
            </w:tcBorders>
          </w:tcPr>
          <w:p w14:paraId="0D477D57" w14:textId="77777777" w:rsidR="00006E75" w:rsidRPr="00331EFA" w:rsidRDefault="00006E75" w:rsidP="00EF36A8">
            <w:pPr>
              <w:jc w:val="center"/>
              <w:rPr>
                <w:rFonts w:ascii="Arial" w:hAnsi="Arial" w:cs="Arial"/>
                <w:sz w:val="14"/>
                <w:szCs w:val="14"/>
              </w:rPr>
            </w:pPr>
          </w:p>
        </w:tc>
        <w:tc>
          <w:tcPr>
            <w:tcW w:w="180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AA01992" w14:textId="05448519" w:rsidR="00006E75" w:rsidRPr="00331EFA" w:rsidRDefault="00331EFA" w:rsidP="00EF36A8">
            <w:pPr>
              <w:jc w:val="center"/>
              <w:rPr>
                <w:rFonts w:ascii="Arial" w:hAnsi="Arial" w:cs="Arial"/>
                <w:sz w:val="14"/>
                <w:szCs w:val="14"/>
              </w:rPr>
            </w:pPr>
            <w:r w:rsidRPr="00331EFA">
              <w:rPr>
                <w:rFonts w:ascii="Arial" w:hAnsi="Arial" w:cs="Arial"/>
                <w:sz w:val="14"/>
                <w:szCs w:val="14"/>
              </w:rPr>
              <w:t>Gómez</w:t>
            </w:r>
          </w:p>
        </w:tc>
        <w:tc>
          <w:tcPr>
            <w:tcW w:w="275" w:type="dxa"/>
            <w:tcBorders>
              <w:left w:val="single" w:sz="4" w:space="0" w:color="auto"/>
              <w:right w:val="single" w:sz="4" w:space="0" w:color="auto"/>
            </w:tcBorders>
          </w:tcPr>
          <w:p w14:paraId="3B01BAE6" w14:textId="77777777" w:rsidR="00006E75" w:rsidRPr="00331EFA" w:rsidRDefault="00006E75" w:rsidP="00EF36A8">
            <w:pPr>
              <w:jc w:val="center"/>
              <w:rPr>
                <w:rFonts w:ascii="Arial" w:hAnsi="Arial" w:cs="Arial"/>
                <w:sz w:val="14"/>
                <w:szCs w:val="14"/>
              </w:rPr>
            </w:pPr>
          </w:p>
        </w:tc>
        <w:tc>
          <w:tcPr>
            <w:tcW w:w="2696"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C6BE09F" w14:textId="76E67166" w:rsidR="00006E75" w:rsidRPr="00331EFA" w:rsidRDefault="00331EFA" w:rsidP="00EF36A8">
            <w:pPr>
              <w:jc w:val="center"/>
              <w:rPr>
                <w:rFonts w:ascii="Arial" w:hAnsi="Arial" w:cs="Arial"/>
                <w:sz w:val="14"/>
                <w:szCs w:val="14"/>
              </w:rPr>
            </w:pPr>
            <w:r w:rsidRPr="00331EFA">
              <w:rPr>
                <w:rFonts w:ascii="Arial" w:hAnsi="Arial" w:cs="Arial"/>
                <w:sz w:val="14"/>
                <w:szCs w:val="14"/>
              </w:rPr>
              <w:t>Jessica Viviana</w:t>
            </w:r>
          </w:p>
        </w:tc>
        <w:tc>
          <w:tcPr>
            <w:tcW w:w="305" w:type="dxa"/>
            <w:tcBorders>
              <w:left w:val="single" w:sz="4" w:space="0" w:color="auto"/>
              <w:right w:val="single" w:sz="4" w:space="0" w:color="auto"/>
            </w:tcBorders>
          </w:tcPr>
          <w:p w14:paraId="61951026" w14:textId="77777777" w:rsidR="00006E75" w:rsidRPr="00331EFA" w:rsidRDefault="00006E75" w:rsidP="00EF36A8">
            <w:pPr>
              <w:jc w:val="center"/>
              <w:rPr>
                <w:rFonts w:ascii="Arial" w:hAnsi="Arial" w:cs="Arial"/>
                <w:sz w:val="14"/>
                <w:szCs w:val="14"/>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E995A39" w14:textId="349A35A0" w:rsidR="00006E75" w:rsidRPr="00331EFA" w:rsidRDefault="00331EFA" w:rsidP="00331EFA">
            <w:pPr>
              <w:jc w:val="center"/>
              <w:rPr>
                <w:rFonts w:ascii="Arial" w:hAnsi="Arial" w:cs="Arial"/>
                <w:sz w:val="14"/>
                <w:szCs w:val="14"/>
              </w:rPr>
            </w:pPr>
            <w:r w:rsidRPr="00331EFA">
              <w:rPr>
                <w:rFonts w:ascii="Arial" w:hAnsi="Arial" w:cs="Arial"/>
                <w:sz w:val="14"/>
                <w:szCs w:val="14"/>
              </w:rPr>
              <w:t>Jefe de Educación Financiera</w:t>
            </w:r>
          </w:p>
        </w:tc>
        <w:tc>
          <w:tcPr>
            <w:tcW w:w="257" w:type="dxa"/>
            <w:tcBorders>
              <w:left w:val="single" w:sz="4" w:space="0" w:color="auto"/>
              <w:right w:val="single" w:sz="12" w:space="0" w:color="244061" w:themeColor="accent1" w:themeShade="80"/>
            </w:tcBorders>
          </w:tcPr>
          <w:p w14:paraId="4C26FD12" w14:textId="77777777" w:rsidR="00006E75" w:rsidRPr="003C0DD8" w:rsidRDefault="00006E75" w:rsidP="00006E75">
            <w:pPr>
              <w:jc w:val="center"/>
              <w:rPr>
                <w:rFonts w:ascii="Arial" w:hAnsi="Arial" w:cs="Arial"/>
                <w:sz w:val="10"/>
                <w:szCs w:val="10"/>
                <w:lang w:val="es-BO"/>
              </w:rPr>
            </w:pPr>
          </w:p>
        </w:tc>
      </w:tr>
      <w:tr w:rsidR="00304DBB" w:rsidRPr="003C0DD8" w14:paraId="30ED9B9F" w14:textId="77777777" w:rsidTr="001D1C07">
        <w:trPr>
          <w:jc w:val="center"/>
        </w:trPr>
        <w:tc>
          <w:tcPr>
            <w:tcW w:w="256" w:type="dxa"/>
            <w:tcBorders>
              <w:left w:val="single" w:sz="12" w:space="0" w:color="244061" w:themeColor="accent1" w:themeShade="80"/>
            </w:tcBorders>
            <w:vAlign w:val="center"/>
          </w:tcPr>
          <w:p w14:paraId="3CFB1CD9" w14:textId="77777777" w:rsidR="00304DBB" w:rsidRPr="003C0DD8" w:rsidRDefault="00304DBB" w:rsidP="00304DBB">
            <w:pPr>
              <w:jc w:val="right"/>
              <w:rPr>
                <w:rFonts w:ascii="Arial" w:hAnsi="Arial" w:cs="Arial"/>
                <w:b/>
                <w:sz w:val="10"/>
                <w:szCs w:val="10"/>
                <w:lang w:val="es-BO"/>
              </w:rPr>
            </w:pPr>
          </w:p>
        </w:tc>
        <w:tc>
          <w:tcPr>
            <w:tcW w:w="1580" w:type="dxa"/>
            <w:gridSpan w:val="7"/>
            <w:tcBorders>
              <w:top w:val="single" w:sz="4" w:space="0" w:color="auto"/>
              <w:bottom w:val="single" w:sz="4" w:space="0" w:color="auto"/>
            </w:tcBorders>
            <w:vAlign w:val="center"/>
          </w:tcPr>
          <w:p w14:paraId="088E97B6" w14:textId="2B53048E" w:rsidR="00304DBB" w:rsidRPr="001D1C07" w:rsidRDefault="00304DBB" w:rsidP="00EF36A8">
            <w:pPr>
              <w:jc w:val="center"/>
              <w:rPr>
                <w:i/>
                <w:sz w:val="12"/>
                <w:szCs w:val="10"/>
                <w:lang w:val="es-BO"/>
              </w:rPr>
            </w:pPr>
            <w:r w:rsidRPr="001D1C07">
              <w:rPr>
                <w:i/>
                <w:sz w:val="12"/>
                <w:szCs w:val="10"/>
                <w:lang w:val="es-BO"/>
              </w:rPr>
              <w:t>Apellido Paterno</w:t>
            </w:r>
          </w:p>
        </w:tc>
        <w:tc>
          <w:tcPr>
            <w:tcW w:w="323" w:type="dxa"/>
          </w:tcPr>
          <w:p w14:paraId="615EE3A7" w14:textId="77777777" w:rsidR="00304DBB" w:rsidRPr="001D1C07" w:rsidRDefault="00304DBB" w:rsidP="00EF36A8">
            <w:pPr>
              <w:jc w:val="center"/>
              <w:rPr>
                <w:i/>
                <w:sz w:val="12"/>
                <w:szCs w:val="10"/>
                <w:lang w:val="es-BO"/>
              </w:rPr>
            </w:pPr>
          </w:p>
        </w:tc>
        <w:tc>
          <w:tcPr>
            <w:tcW w:w="1804" w:type="dxa"/>
            <w:gridSpan w:val="8"/>
            <w:tcBorders>
              <w:top w:val="single" w:sz="4" w:space="0" w:color="auto"/>
              <w:bottom w:val="single" w:sz="4" w:space="0" w:color="auto"/>
            </w:tcBorders>
          </w:tcPr>
          <w:p w14:paraId="105062E6" w14:textId="2AE29760" w:rsidR="00304DBB" w:rsidRPr="001D1C07" w:rsidRDefault="00304DBB" w:rsidP="00EF36A8">
            <w:pPr>
              <w:jc w:val="center"/>
              <w:rPr>
                <w:i/>
                <w:sz w:val="12"/>
                <w:szCs w:val="10"/>
                <w:lang w:val="es-BO"/>
              </w:rPr>
            </w:pPr>
            <w:r w:rsidRPr="001D1C07">
              <w:rPr>
                <w:i/>
                <w:sz w:val="12"/>
                <w:szCs w:val="10"/>
                <w:lang w:val="es-BO"/>
              </w:rPr>
              <w:t>Apellido Materno</w:t>
            </w:r>
          </w:p>
        </w:tc>
        <w:tc>
          <w:tcPr>
            <w:tcW w:w="275" w:type="dxa"/>
          </w:tcPr>
          <w:p w14:paraId="76EED43D" w14:textId="77777777" w:rsidR="00304DBB" w:rsidRPr="001D1C07" w:rsidRDefault="00304DBB" w:rsidP="00EF36A8">
            <w:pPr>
              <w:jc w:val="center"/>
              <w:rPr>
                <w:i/>
                <w:sz w:val="12"/>
                <w:szCs w:val="10"/>
                <w:lang w:val="es-BO"/>
              </w:rPr>
            </w:pPr>
          </w:p>
        </w:tc>
        <w:tc>
          <w:tcPr>
            <w:tcW w:w="2696" w:type="dxa"/>
            <w:gridSpan w:val="10"/>
            <w:tcBorders>
              <w:top w:val="single" w:sz="4" w:space="0" w:color="auto"/>
              <w:bottom w:val="single" w:sz="4" w:space="0" w:color="auto"/>
            </w:tcBorders>
          </w:tcPr>
          <w:p w14:paraId="43511B53" w14:textId="51D604E8" w:rsidR="00304DBB" w:rsidRPr="001D1C07" w:rsidRDefault="00304DBB" w:rsidP="00EF36A8">
            <w:pPr>
              <w:jc w:val="center"/>
              <w:rPr>
                <w:i/>
                <w:sz w:val="12"/>
                <w:szCs w:val="10"/>
                <w:lang w:val="es-BO"/>
              </w:rPr>
            </w:pPr>
            <w:r w:rsidRPr="001D1C07">
              <w:rPr>
                <w:i/>
                <w:sz w:val="12"/>
                <w:szCs w:val="10"/>
                <w:lang w:val="es-BO"/>
              </w:rPr>
              <w:t>Nombre(s)</w:t>
            </w:r>
          </w:p>
        </w:tc>
        <w:tc>
          <w:tcPr>
            <w:tcW w:w="305" w:type="dxa"/>
          </w:tcPr>
          <w:p w14:paraId="1992200A" w14:textId="77777777" w:rsidR="00304DBB" w:rsidRPr="001D1C07" w:rsidRDefault="00304DBB" w:rsidP="00EF36A8">
            <w:pPr>
              <w:jc w:val="center"/>
              <w:rPr>
                <w:i/>
                <w:sz w:val="12"/>
                <w:szCs w:val="10"/>
                <w:lang w:val="es-BO"/>
              </w:rPr>
            </w:pPr>
          </w:p>
        </w:tc>
        <w:tc>
          <w:tcPr>
            <w:tcW w:w="2409" w:type="dxa"/>
            <w:gridSpan w:val="9"/>
            <w:tcBorders>
              <w:top w:val="single" w:sz="4" w:space="0" w:color="auto"/>
              <w:bottom w:val="single" w:sz="4" w:space="0" w:color="auto"/>
            </w:tcBorders>
          </w:tcPr>
          <w:p w14:paraId="15E3CDCB" w14:textId="1A87199E" w:rsidR="00304DBB" w:rsidRPr="001D1C07" w:rsidRDefault="00304DBB" w:rsidP="00EF36A8">
            <w:pPr>
              <w:jc w:val="center"/>
              <w:rPr>
                <w:i/>
                <w:sz w:val="12"/>
                <w:szCs w:val="10"/>
                <w:lang w:val="es-BO"/>
              </w:rPr>
            </w:pPr>
            <w:r w:rsidRPr="001D1C07">
              <w:rPr>
                <w:i/>
                <w:sz w:val="12"/>
                <w:szCs w:val="10"/>
                <w:lang w:val="es-BO"/>
              </w:rPr>
              <w:t>Cargo</w:t>
            </w:r>
          </w:p>
        </w:tc>
        <w:tc>
          <w:tcPr>
            <w:tcW w:w="257" w:type="dxa"/>
            <w:tcBorders>
              <w:right w:val="single" w:sz="12" w:space="0" w:color="244061" w:themeColor="accent1" w:themeShade="80"/>
            </w:tcBorders>
          </w:tcPr>
          <w:p w14:paraId="5F5A9406" w14:textId="77777777" w:rsidR="00304DBB" w:rsidRPr="003C0DD8" w:rsidRDefault="00304DBB" w:rsidP="00304DBB">
            <w:pPr>
              <w:jc w:val="center"/>
              <w:rPr>
                <w:rFonts w:ascii="Arial" w:hAnsi="Arial" w:cs="Arial"/>
                <w:sz w:val="10"/>
                <w:szCs w:val="10"/>
                <w:lang w:val="es-BO"/>
              </w:rPr>
            </w:pPr>
          </w:p>
        </w:tc>
      </w:tr>
      <w:tr w:rsidR="00006E75" w:rsidRPr="003C0DD8" w14:paraId="1398A487" w14:textId="77777777" w:rsidTr="001D1C07">
        <w:trPr>
          <w:trHeight w:val="317"/>
          <w:jc w:val="center"/>
        </w:trPr>
        <w:tc>
          <w:tcPr>
            <w:tcW w:w="256" w:type="dxa"/>
            <w:tcBorders>
              <w:left w:val="single" w:sz="12" w:space="0" w:color="244061" w:themeColor="accent1" w:themeShade="80"/>
              <w:right w:val="single" w:sz="4" w:space="0" w:color="auto"/>
            </w:tcBorders>
            <w:vAlign w:val="center"/>
          </w:tcPr>
          <w:p w14:paraId="2677FCC1" w14:textId="77777777" w:rsidR="00006E75" w:rsidRPr="003C0DD8" w:rsidRDefault="00006E75" w:rsidP="00006E75">
            <w:pPr>
              <w:jc w:val="right"/>
              <w:rPr>
                <w:rFonts w:ascii="Arial" w:hAnsi="Arial" w:cs="Arial"/>
                <w:b/>
                <w:sz w:val="10"/>
                <w:szCs w:val="10"/>
                <w:lang w:val="es-BO"/>
              </w:rPr>
            </w:pPr>
          </w:p>
        </w:tc>
        <w:tc>
          <w:tcPr>
            <w:tcW w:w="1580"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428315B" w14:textId="29D9F943" w:rsidR="00006E75" w:rsidRPr="00331EFA" w:rsidRDefault="00331EFA" w:rsidP="00EF36A8">
            <w:pPr>
              <w:jc w:val="center"/>
              <w:rPr>
                <w:rFonts w:ascii="Arial" w:hAnsi="Arial" w:cs="Arial"/>
                <w:sz w:val="14"/>
                <w:szCs w:val="14"/>
              </w:rPr>
            </w:pPr>
            <w:r w:rsidRPr="00331EFA">
              <w:rPr>
                <w:rFonts w:ascii="Arial" w:hAnsi="Arial" w:cs="Arial"/>
                <w:sz w:val="14"/>
                <w:szCs w:val="14"/>
              </w:rPr>
              <w:t>Vargas</w:t>
            </w:r>
          </w:p>
        </w:tc>
        <w:tc>
          <w:tcPr>
            <w:tcW w:w="323" w:type="dxa"/>
            <w:tcBorders>
              <w:left w:val="single" w:sz="4" w:space="0" w:color="auto"/>
              <w:right w:val="single" w:sz="4" w:space="0" w:color="auto"/>
            </w:tcBorders>
            <w:vAlign w:val="center"/>
          </w:tcPr>
          <w:p w14:paraId="74FA6791" w14:textId="77F6C11A" w:rsidR="00006E75" w:rsidRPr="00331EFA" w:rsidRDefault="00006E75" w:rsidP="00EF36A8">
            <w:pPr>
              <w:jc w:val="center"/>
              <w:rPr>
                <w:rFonts w:ascii="Arial" w:hAnsi="Arial" w:cs="Arial"/>
                <w:sz w:val="14"/>
                <w:szCs w:val="14"/>
              </w:rPr>
            </w:pPr>
          </w:p>
        </w:tc>
        <w:tc>
          <w:tcPr>
            <w:tcW w:w="180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5641B03" w14:textId="659569A5" w:rsidR="00006E75" w:rsidRPr="00331EFA" w:rsidRDefault="00331EFA" w:rsidP="00EF36A8">
            <w:pPr>
              <w:jc w:val="center"/>
              <w:rPr>
                <w:rFonts w:ascii="Arial" w:hAnsi="Arial" w:cs="Arial"/>
                <w:sz w:val="14"/>
                <w:szCs w:val="14"/>
              </w:rPr>
            </w:pPr>
            <w:r w:rsidRPr="00331EFA">
              <w:rPr>
                <w:rFonts w:ascii="Arial" w:hAnsi="Arial" w:cs="Arial"/>
                <w:sz w:val="14"/>
                <w:szCs w:val="14"/>
              </w:rPr>
              <w:t>Betancourt</w:t>
            </w:r>
          </w:p>
        </w:tc>
        <w:tc>
          <w:tcPr>
            <w:tcW w:w="275" w:type="dxa"/>
            <w:tcBorders>
              <w:left w:val="single" w:sz="4" w:space="0" w:color="auto"/>
              <w:right w:val="single" w:sz="4" w:space="0" w:color="auto"/>
            </w:tcBorders>
            <w:vAlign w:val="center"/>
          </w:tcPr>
          <w:p w14:paraId="2C6D2D50" w14:textId="505AFD54" w:rsidR="00006E75" w:rsidRPr="00331EFA" w:rsidRDefault="00006E75" w:rsidP="00EF36A8">
            <w:pPr>
              <w:jc w:val="center"/>
              <w:rPr>
                <w:rFonts w:ascii="Arial" w:hAnsi="Arial" w:cs="Arial"/>
                <w:sz w:val="14"/>
                <w:szCs w:val="14"/>
              </w:rPr>
            </w:pPr>
          </w:p>
        </w:tc>
        <w:tc>
          <w:tcPr>
            <w:tcW w:w="2696"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3702D20" w14:textId="742F9A0C" w:rsidR="00006E75" w:rsidRPr="00331EFA" w:rsidRDefault="00331EFA" w:rsidP="00EF36A8">
            <w:pPr>
              <w:jc w:val="center"/>
              <w:rPr>
                <w:rFonts w:ascii="Arial" w:hAnsi="Arial" w:cs="Arial"/>
                <w:sz w:val="14"/>
                <w:szCs w:val="14"/>
              </w:rPr>
            </w:pPr>
            <w:r w:rsidRPr="00331EFA">
              <w:rPr>
                <w:rFonts w:ascii="Arial" w:hAnsi="Arial" w:cs="Arial"/>
                <w:sz w:val="14"/>
                <w:szCs w:val="14"/>
              </w:rPr>
              <w:t>Alejandro</w:t>
            </w:r>
          </w:p>
        </w:tc>
        <w:tc>
          <w:tcPr>
            <w:tcW w:w="305" w:type="dxa"/>
            <w:tcBorders>
              <w:left w:val="single" w:sz="4" w:space="0" w:color="auto"/>
              <w:right w:val="single" w:sz="4" w:space="0" w:color="auto"/>
            </w:tcBorders>
          </w:tcPr>
          <w:p w14:paraId="31802760" w14:textId="77777777" w:rsidR="00006E75" w:rsidRPr="00331EFA" w:rsidRDefault="00006E75" w:rsidP="00EF36A8">
            <w:pPr>
              <w:jc w:val="center"/>
              <w:rPr>
                <w:rFonts w:ascii="Arial" w:hAnsi="Arial" w:cs="Arial"/>
                <w:sz w:val="14"/>
                <w:szCs w:val="14"/>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C73665E" w14:textId="57832EC7" w:rsidR="00006E75" w:rsidRPr="00331EFA" w:rsidRDefault="00331EFA" w:rsidP="00331EFA">
            <w:pPr>
              <w:jc w:val="center"/>
              <w:rPr>
                <w:rFonts w:ascii="Arial" w:hAnsi="Arial" w:cs="Arial"/>
                <w:sz w:val="14"/>
                <w:szCs w:val="14"/>
              </w:rPr>
            </w:pPr>
            <w:r w:rsidRPr="00331EFA">
              <w:rPr>
                <w:rFonts w:ascii="Arial" w:hAnsi="Arial" w:cs="Arial"/>
                <w:sz w:val="14"/>
                <w:szCs w:val="14"/>
              </w:rPr>
              <w:t>Jefe de Protección y Defensa a.i.</w:t>
            </w:r>
          </w:p>
        </w:tc>
        <w:tc>
          <w:tcPr>
            <w:tcW w:w="257" w:type="dxa"/>
            <w:tcBorders>
              <w:left w:val="single" w:sz="4" w:space="0" w:color="auto"/>
              <w:right w:val="single" w:sz="12" w:space="0" w:color="244061" w:themeColor="accent1" w:themeShade="80"/>
            </w:tcBorders>
          </w:tcPr>
          <w:p w14:paraId="122AEB7C" w14:textId="77777777" w:rsidR="00006E75" w:rsidRPr="003C0DD8" w:rsidRDefault="00006E75" w:rsidP="00006E75">
            <w:pPr>
              <w:jc w:val="center"/>
              <w:rPr>
                <w:rFonts w:ascii="Arial" w:hAnsi="Arial" w:cs="Arial"/>
                <w:sz w:val="10"/>
                <w:szCs w:val="10"/>
                <w:lang w:val="es-BO"/>
              </w:rPr>
            </w:pPr>
          </w:p>
        </w:tc>
      </w:tr>
      <w:tr w:rsidR="00304DBB" w:rsidRPr="003C0DD8" w14:paraId="6ECE4A8D" w14:textId="77777777" w:rsidTr="001D1C07">
        <w:trPr>
          <w:jc w:val="center"/>
        </w:trPr>
        <w:tc>
          <w:tcPr>
            <w:tcW w:w="256" w:type="dxa"/>
            <w:tcBorders>
              <w:left w:val="single" w:sz="12" w:space="0" w:color="244061" w:themeColor="accent1" w:themeShade="80"/>
            </w:tcBorders>
            <w:vAlign w:val="center"/>
          </w:tcPr>
          <w:p w14:paraId="61EC9686" w14:textId="77777777" w:rsidR="00304DBB" w:rsidRPr="003C0DD8" w:rsidRDefault="00304DBB" w:rsidP="00304DBB">
            <w:pPr>
              <w:jc w:val="right"/>
              <w:rPr>
                <w:rFonts w:ascii="Arial" w:hAnsi="Arial" w:cs="Arial"/>
                <w:b/>
                <w:sz w:val="10"/>
                <w:szCs w:val="10"/>
                <w:lang w:val="es-BO"/>
              </w:rPr>
            </w:pPr>
          </w:p>
        </w:tc>
        <w:tc>
          <w:tcPr>
            <w:tcW w:w="1580" w:type="dxa"/>
            <w:gridSpan w:val="7"/>
            <w:tcBorders>
              <w:top w:val="single" w:sz="4" w:space="0" w:color="auto"/>
              <w:bottom w:val="single" w:sz="4" w:space="0" w:color="auto"/>
            </w:tcBorders>
            <w:vAlign w:val="center"/>
          </w:tcPr>
          <w:p w14:paraId="4C577775" w14:textId="0AC7A9C1" w:rsidR="00304DBB" w:rsidRPr="001D1C07" w:rsidRDefault="00304DBB" w:rsidP="00EF36A8">
            <w:pPr>
              <w:jc w:val="center"/>
              <w:rPr>
                <w:i/>
                <w:sz w:val="12"/>
                <w:szCs w:val="10"/>
                <w:lang w:val="es-BO"/>
              </w:rPr>
            </w:pPr>
            <w:r w:rsidRPr="001D1C07">
              <w:rPr>
                <w:i/>
                <w:sz w:val="12"/>
                <w:szCs w:val="10"/>
                <w:lang w:val="es-BO"/>
              </w:rPr>
              <w:t>Apellido Paterno</w:t>
            </w:r>
          </w:p>
        </w:tc>
        <w:tc>
          <w:tcPr>
            <w:tcW w:w="323" w:type="dxa"/>
          </w:tcPr>
          <w:p w14:paraId="528EA91B" w14:textId="77777777" w:rsidR="00304DBB" w:rsidRPr="001D1C07" w:rsidRDefault="00304DBB" w:rsidP="00EF36A8">
            <w:pPr>
              <w:jc w:val="center"/>
              <w:rPr>
                <w:i/>
                <w:sz w:val="12"/>
                <w:szCs w:val="10"/>
                <w:lang w:val="es-BO"/>
              </w:rPr>
            </w:pPr>
          </w:p>
        </w:tc>
        <w:tc>
          <w:tcPr>
            <w:tcW w:w="1804" w:type="dxa"/>
            <w:gridSpan w:val="8"/>
            <w:tcBorders>
              <w:top w:val="single" w:sz="4" w:space="0" w:color="auto"/>
              <w:bottom w:val="single" w:sz="4" w:space="0" w:color="auto"/>
            </w:tcBorders>
          </w:tcPr>
          <w:p w14:paraId="45FA5656" w14:textId="28C7F4EE" w:rsidR="00304DBB" w:rsidRPr="001D1C07" w:rsidRDefault="00304DBB" w:rsidP="00EF36A8">
            <w:pPr>
              <w:jc w:val="center"/>
              <w:rPr>
                <w:i/>
                <w:sz w:val="12"/>
                <w:szCs w:val="10"/>
                <w:lang w:val="es-BO"/>
              </w:rPr>
            </w:pPr>
            <w:r w:rsidRPr="001D1C07">
              <w:rPr>
                <w:i/>
                <w:sz w:val="12"/>
                <w:szCs w:val="10"/>
                <w:lang w:val="es-BO"/>
              </w:rPr>
              <w:t>Apellido Materno</w:t>
            </w:r>
          </w:p>
        </w:tc>
        <w:tc>
          <w:tcPr>
            <w:tcW w:w="275" w:type="dxa"/>
          </w:tcPr>
          <w:p w14:paraId="2FCEFFCE" w14:textId="77777777" w:rsidR="00304DBB" w:rsidRPr="001D1C07" w:rsidRDefault="00304DBB" w:rsidP="00EF36A8">
            <w:pPr>
              <w:jc w:val="center"/>
              <w:rPr>
                <w:i/>
                <w:sz w:val="12"/>
                <w:szCs w:val="10"/>
                <w:lang w:val="es-BO"/>
              </w:rPr>
            </w:pPr>
          </w:p>
        </w:tc>
        <w:tc>
          <w:tcPr>
            <w:tcW w:w="2696" w:type="dxa"/>
            <w:gridSpan w:val="10"/>
            <w:tcBorders>
              <w:top w:val="single" w:sz="4" w:space="0" w:color="auto"/>
              <w:bottom w:val="single" w:sz="4" w:space="0" w:color="auto"/>
            </w:tcBorders>
          </w:tcPr>
          <w:p w14:paraId="33383E28" w14:textId="1A0C218F" w:rsidR="00304DBB" w:rsidRPr="001D1C07" w:rsidRDefault="00304DBB" w:rsidP="00EF36A8">
            <w:pPr>
              <w:jc w:val="center"/>
              <w:rPr>
                <w:i/>
                <w:sz w:val="12"/>
                <w:szCs w:val="10"/>
                <w:lang w:val="es-BO"/>
              </w:rPr>
            </w:pPr>
            <w:r w:rsidRPr="001D1C07">
              <w:rPr>
                <w:i/>
                <w:sz w:val="12"/>
                <w:szCs w:val="10"/>
                <w:lang w:val="es-BO"/>
              </w:rPr>
              <w:t>Nombre(s)</w:t>
            </w:r>
          </w:p>
        </w:tc>
        <w:tc>
          <w:tcPr>
            <w:tcW w:w="305" w:type="dxa"/>
          </w:tcPr>
          <w:p w14:paraId="0FB5407A" w14:textId="77777777" w:rsidR="00304DBB" w:rsidRPr="001D1C07" w:rsidRDefault="00304DBB" w:rsidP="00EF36A8">
            <w:pPr>
              <w:jc w:val="center"/>
              <w:rPr>
                <w:i/>
                <w:sz w:val="12"/>
                <w:szCs w:val="10"/>
                <w:lang w:val="es-BO"/>
              </w:rPr>
            </w:pPr>
          </w:p>
        </w:tc>
        <w:tc>
          <w:tcPr>
            <w:tcW w:w="2409" w:type="dxa"/>
            <w:gridSpan w:val="9"/>
            <w:tcBorders>
              <w:top w:val="single" w:sz="4" w:space="0" w:color="auto"/>
              <w:bottom w:val="single" w:sz="4" w:space="0" w:color="auto"/>
            </w:tcBorders>
          </w:tcPr>
          <w:p w14:paraId="377747C9" w14:textId="5E702F48" w:rsidR="00304DBB" w:rsidRPr="001D1C07" w:rsidRDefault="00304DBB" w:rsidP="00EF36A8">
            <w:pPr>
              <w:jc w:val="center"/>
              <w:rPr>
                <w:i/>
                <w:sz w:val="12"/>
                <w:szCs w:val="10"/>
                <w:lang w:val="es-BO"/>
              </w:rPr>
            </w:pPr>
            <w:r w:rsidRPr="001D1C07">
              <w:rPr>
                <w:i/>
                <w:sz w:val="12"/>
                <w:szCs w:val="10"/>
                <w:lang w:val="es-BO"/>
              </w:rPr>
              <w:t>Cargo</w:t>
            </w:r>
          </w:p>
        </w:tc>
        <w:tc>
          <w:tcPr>
            <w:tcW w:w="257" w:type="dxa"/>
            <w:tcBorders>
              <w:right w:val="single" w:sz="12" w:space="0" w:color="244061" w:themeColor="accent1" w:themeShade="80"/>
            </w:tcBorders>
          </w:tcPr>
          <w:p w14:paraId="7609BE16" w14:textId="77777777" w:rsidR="00304DBB" w:rsidRPr="003C0DD8" w:rsidRDefault="00304DBB" w:rsidP="00304DBB">
            <w:pPr>
              <w:jc w:val="center"/>
              <w:rPr>
                <w:rFonts w:ascii="Arial" w:hAnsi="Arial" w:cs="Arial"/>
                <w:sz w:val="10"/>
                <w:szCs w:val="10"/>
                <w:lang w:val="es-BO"/>
              </w:rPr>
            </w:pPr>
          </w:p>
        </w:tc>
      </w:tr>
      <w:tr w:rsidR="00006E75" w:rsidRPr="003C0DD8" w14:paraId="7EF90B10" w14:textId="77777777" w:rsidTr="001D1C07">
        <w:trPr>
          <w:jc w:val="center"/>
        </w:trPr>
        <w:tc>
          <w:tcPr>
            <w:tcW w:w="256" w:type="dxa"/>
            <w:tcBorders>
              <w:left w:val="single" w:sz="12" w:space="0" w:color="244061" w:themeColor="accent1" w:themeShade="80"/>
              <w:right w:val="single" w:sz="4" w:space="0" w:color="auto"/>
            </w:tcBorders>
            <w:vAlign w:val="center"/>
          </w:tcPr>
          <w:p w14:paraId="7B0EE719" w14:textId="77777777" w:rsidR="00006E75" w:rsidRPr="003C0DD8" w:rsidRDefault="00006E75" w:rsidP="00006E75">
            <w:pPr>
              <w:jc w:val="right"/>
              <w:rPr>
                <w:rFonts w:ascii="Arial" w:hAnsi="Arial" w:cs="Arial"/>
                <w:b/>
                <w:sz w:val="10"/>
                <w:szCs w:val="10"/>
                <w:lang w:val="es-BO"/>
              </w:rPr>
            </w:pPr>
          </w:p>
        </w:tc>
        <w:tc>
          <w:tcPr>
            <w:tcW w:w="1580"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5C4AF3C" w14:textId="2AD9E867" w:rsidR="00006E75" w:rsidRPr="00331EFA" w:rsidRDefault="00331EFA" w:rsidP="00EF36A8">
            <w:pPr>
              <w:jc w:val="center"/>
              <w:rPr>
                <w:rFonts w:ascii="Arial" w:hAnsi="Arial" w:cs="Arial"/>
                <w:sz w:val="14"/>
                <w:szCs w:val="14"/>
              </w:rPr>
            </w:pPr>
            <w:r w:rsidRPr="00331EFA">
              <w:rPr>
                <w:rFonts w:ascii="Arial" w:hAnsi="Arial" w:cs="Arial"/>
                <w:sz w:val="14"/>
                <w:szCs w:val="14"/>
              </w:rPr>
              <w:t>Quintanilla</w:t>
            </w:r>
          </w:p>
        </w:tc>
        <w:tc>
          <w:tcPr>
            <w:tcW w:w="323" w:type="dxa"/>
            <w:tcBorders>
              <w:left w:val="single" w:sz="4" w:space="0" w:color="auto"/>
              <w:right w:val="single" w:sz="4" w:space="0" w:color="auto"/>
            </w:tcBorders>
            <w:vAlign w:val="center"/>
          </w:tcPr>
          <w:p w14:paraId="65833BBB" w14:textId="4DB55528" w:rsidR="00006E75" w:rsidRPr="00331EFA" w:rsidRDefault="00006E75" w:rsidP="00EF36A8">
            <w:pPr>
              <w:jc w:val="center"/>
              <w:rPr>
                <w:rFonts w:ascii="Arial" w:hAnsi="Arial" w:cs="Arial"/>
                <w:sz w:val="14"/>
                <w:szCs w:val="14"/>
              </w:rPr>
            </w:pPr>
          </w:p>
        </w:tc>
        <w:tc>
          <w:tcPr>
            <w:tcW w:w="180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69751D7" w14:textId="42C0B799" w:rsidR="00006E75" w:rsidRPr="00331EFA" w:rsidRDefault="00331EFA" w:rsidP="00EF36A8">
            <w:pPr>
              <w:jc w:val="center"/>
              <w:rPr>
                <w:rFonts w:ascii="Arial" w:hAnsi="Arial" w:cs="Arial"/>
                <w:sz w:val="14"/>
                <w:szCs w:val="14"/>
              </w:rPr>
            </w:pPr>
            <w:r w:rsidRPr="00331EFA">
              <w:rPr>
                <w:rFonts w:ascii="Arial" w:hAnsi="Arial" w:cs="Arial"/>
                <w:sz w:val="14"/>
                <w:szCs w:val="14"/>
              </w:rPr>
              <w:t>Murillo</w:t>
            </w:r>
          </w:p>
        </w:tc>
        <w:tc>
          <w:tcPr>
            <w:tcW w:w="275" w:type="dxa"/>
            <w:tcBorders>
              <w:left w:val="single" w:sz="4" w:space="0" w:color="auto"/>
              <w:right w:val="single" w:sz="4" w:space="0" w:color="auto"/>
            </w:tcBorders>
            <w:vAlign w:val="center"/>
          </w:tcPr>
          <w:p w14:paraId="262BAE4D" w14:textId="4090D0F9" w:rsidR="00006E75" w:rsidRPr="00331EFA" w:rsidRDefault="00006E75" w:rsidP="00EF36A8">
            <w:pPr>
              <w:jc w:val="center"/>
              <w:rPr>
                <w:rFonts w:ascii="Arial" w:hAnsi="Arial" w:cs="Arial"/>
                <w:sz w:val="14"/>
                <w:szCs w:val="14"/>
              </w:rPr>
            </w:pPr>
          </w:p>
        </w:tc>
        <w:tc>
          <w:tcPr>
            <w:tcW w:w="2696"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4CA89ED" w14:textId="76F04540" w:rsidR="00006E75" w:rsidRPr="00331EFA" w:rsidRDefault="00331EFA" w:rsidP="00EF36A8">
            <w:pPr>
              <w:jc w:val="center"/>
              <w:rPr>
                <w:rFonts w:ascii="Arial" w:hAnsi="Arial" w:cs="Arial"/>
                <w:sz w:val="14"/>
                <w:szCs w:val="14"/>
              </w:rPr>
            </w:pPr>
            <w:r w:rsidRPr="00331EFA">
              <w:rPr>
                <w:rFonts w:ascii="Arial" w:hAnsi="Arial" w:cs="Arial"/>
                <w:sz w:val="14"/>
                <w:szCs w:val="14"/>
              </w:rPr>
              <w:t>Carlos Hugo</w:t>
            </w:r>
          </w:p>
        </w:tc>
        <w:tc>
          <w:tcPr>
            <w:tcW w:w="305" w:type="dxa"/>
            <w:tcBorders>
              <w:left w:val="single" w:sz="4" w:space="0" w:color="auto"/>
              <w:right w:val="single" w:sz="4" w:space="0" w:color="auto"/>
            </w:tcBorders>
          </w:tcPr>
          <w:p w14:paraId="191A2DA7" w14:textId="77777777" w:rsidR="00006E75" w:rsidRPr="00331EFA" w:rsidRDefault="00006E75" w:rsidP="00EF36A8">
            <w:pPr>
              <w:jc w:val="center"/>
              <w:rPr>
                <w:rFonts w:ascii="Arial" w:hAnsi="Arial" w:cs="Arial"/>
                <w:sz w:val="14"/>
                <w:szCs w:val="14"/>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C563085" w14:textId="51BE1038" w:rsidR="00006E75" w:rsidRPr="00331EFA" w:rsidRDefault="00331EFA" w:rsidP="00331EFA">
            <w:pPr>
              <w:jc w:val="center"/>
              <w:rPr>
                <w:rFonts w:ascii="Arial" w:hAnsi="Arial" w:cs="Arial"/>
                <w:sz w:val="14"/>
                <w:szCs w:val="14"/>
              </w:rPr>
            </w:pPr>
            <w:r w:rsidRPr="00331EFA">
              <w:rPr>
                <w:rFonts w:ascii="Arial" w:hAnsi="Arial" w:cs="Arial"/>
                <w:sz w:val="14"/>
                <w:szCs w:val="14"/>
              </w:rPr>
              <w:t>Jefe de Estadísticas, Publicaciones y Multas</w:t>
            </w:r>
          </w:p>
        </w:tc>
        <w:tc>
          <w:tcPr>
            <w:tcW w:w="257" w:type="dxa"/>
            <w:tcBorders>
              <w:left w:val="single" w:sz="4" w:space="0" w:color="auto"/>
              <w:right w:val="single" w:sz="12" w:space="0" w:color="244061" w:themeColor="accent1" w:themeShade="80"/>
            </w:tcBorders>
          </w:tcPr>
          <w:p w14:paraId="3190116B" w14:textId="77777777" w:rsidR="00006E75" w:rsidRPr="003C0DD8" w:rsidRDefault="00006E75" w:rsidP="00006E75">
            <w:pPr>
              <w:jc w:val="center"/>
              <w:rPr>
                <w:rFonts w:ascii="Arial" w:hAnsi="Arial" w:cs="Arial"/>
                <w:sz w:val="10"/>
                <w:szCs w:val="10"/>
                <w:lang w:val="es-BO"/>
              </w:rPr>
            </w:pPr>
          </w:p>
        </w:tc>
      </w:tr>
      <w:tr w:rsidR="00304DBB" w:rsidRPr="003C0DD8" w14:paraId="40815049" w14:textId="77777777" w:rsidTr="001D1C07">
        <w:trPr>
          <w:jc w:val="center"/>
        </w:trPr>
        <w:tc>
          <w:tcPr>
            <w:tcW w:w="256" w:type="dxa"/>
            <w:tcBorders>
              <w:left w:val="single" w:sz="12" w:space="0" w:color="244061" w:themeColor="accent1" w:themeShade="80"/>
            </w:tcBorders>
            <w:vAlign w:val="center"/>
          </w:tcPr>
          <w:p w14:paraId="332A52CF" w14:textId="77777777" w:rsidR="00304DBB" w:rsidRPr="003C0DD8" w:rsidRDefault="00304DBB" w:rsidP="00304DBB">
            <w:pPr>
              <w:jc w:val="right"/>
              <w:rPr>
                <w:rFonts w:ascii="Arial" w:hAnsi="Arial" w:cs="Arial"/>
                <w:b/>
                <w:sz w:val="10"/>
                <w:szCs w:val="10"/>
                <w:lang w:val="es-BO"/>
              </w:rPr>
            </w:pPr>
          </w:p>
        </w:tc>
        <w:tc>
          <w:tcPr>
            <w:tcW w:w="1580" w:type="dxa"/>
            <w:gridSpan w:val="7"/>
            <w:tcBorders>
              <w:top w:val="single" w:sz="4" w:space="0" w:color="auto"/>
              <w:bottom w:val="single" w:sz="4" w:space="0" w:color="auto"/>
            </w:tcBorders>
            <w:vAlign w:val="center"/>
          </w:tcPr>
          <w:p w14:paraId="79B79B8C" w14:textId="177D20A2" w:rsidR="00304DBB" w:rsidRPr="001D1C07" w:rsidRDefault="00304DBB" w:rsidP="00EF36A8">
            <w:pPr>
              <w:jc w:val="center"/>
              <w:rPr>
                <w:i/>
                <w:sz w:val="12"/>
                <w:szCs w:val="10"/>
                <w:lang w:val="es-BO"/>
              </w:rPr>
            </w:pPr>
            <w:r w:rsidRPr="001D1C07">
              <w:rPr>
                <w:i/>
                <w:sz w:val="12"/>
                <w:szCs w:val="10"/>
                <w:lang w:val="es-BO"/>
              </w:rPr>
              <w:t>Apellido Paterno</w:t>
            </w:r>
          </w:p>
        </w:tc>
        <w:tc>
          <w:tcPr>
            <w:tcW w:w="323" w:type="dxa"/>
          </w:tcPr>
          <w:p w14:paraId="13D74D96" w14:textId="77777777" w:rsidR="00304DBB" w:rsidRPr="001D1C07" w:rsidRDefault="00304DBB" w:rsidP="00EF36A8">
            <w:pPr>
              <w:jc w:val="center"/>
              <w:rPr>
                <w:i/>
                <w:sz w:val="12"/>
                <w:szCs w:val="10"/>
                <w:lang w:val="es-BO"/>
              </w:rPr>
            </w:pPr>
          </w:p>
        </w:tc>
        <w:tc>
          <w:tcPr>
            <w:tcW w:w="1804" w:type="dxa"/>
            <w:gridSpan w:val="8"/>
            <w:tcBorders>
              <w:top w:val="single" w:sz="4" w:space="0" w:color="auto"/>
              <w:bottom w:val="single" w:sz="4" w:space="0" w:color="auto"/>
            </w:tcBorders>
          </w:tcPr>
          <w:p w14:paraId="45C8338E" w14:textId="365991F0" w:rsidR="00304DBB" w:rsidRPr="001D1C07" w:rsidRDefault="00304DBB" w:rsidP="00EF36A8">
            <w:pPr>
              <w:jc w:val="center"/>
              <w:rPr>
                <w:i/>
                <w:sz w:val="12"/>
                <w:szCs w:val="10"/>
                <w:lang w:val="es-BO"/>
              </w:rPr>
            </w:pPr>
            <w:r w:rsidRPr="001D1C07">
              <w:rPr>
                <w:i/>
                <w:sz w:val="12"/>
                <w:szCs w:val="10"/>
                <w:lang w:val="es-BO"/>
              </w:rPr>
              <w:t>Apellido Materno</w:t>
            </w:r>
          </w:p>
        </w:tc>
        <w:tc>
          <w:tcPr>
            <w:tcW w:w="275" w:type="dxa"/>
          </w:tcPr>
          <w:p w14:paraId="2C6EB40A" w14:textId="77777777" w:rsidR="00304DBB" w:rsidRPr="001D1C07" w:rsidRDefault="00304DBB" w:rsidP="00EF36A8">
            <w:pPr>
              <w:jc w:val="center"/>
              <w:rPr>
                <w:i/>
                <w:sz w:val="12"/>
                <w:szCs w:val="10"/>
                <w:lang w:val="es-BO"/>
              </w:rPr>
            </w:pPr>
          </w:p>
        </w:tc>
        <w:tc>
          <w:tcPr>
            <w:tcW w:w="2696" w:type="dxa"/>
            <w:gridSpan w:val="10"/>
            <w:tcBorders>
              <w:top w:val="single" w:sz="4" w:space="0" w:color="auto"/>
              <w:bottom w:val="single" w:sz="4" w:space="0" w:color="auto"/>
            </w:tcBorders>
          </w:tcPr>
          <w:p w14:paraId="2DFDBB3A" w14:textId="254068AD" w:rsidR="00304DBB" w:rsidRPr="001D1C07" w:rsidRDefault="00304DBB" w:rsidP="00EF36A8">
            <w:pPr>
              <w:jc w:val="center"/>
              <w:rPr>
                <w:i/>
                <w:sz w:val="12"/>
                <w:szCs w:val="10"/>
                <w:lang w:val="es-BO"/>
              </w:rPr>
            </w:pPr>
            <w:r w:rsidRPr="001D1C07">
              <w:rPr>
                <w:i/>
                <w:sz w:val="12"/>
                <w:szCs w:val="10"/>
                <w:lang w:val="es-BO"/>
              </w:rPr>
              <w:t>Nombre(s)</w:t>
            </w:r>
          </w:p>
        </w:tc>
        <w:tc>
          <w:tcPr>
            <w:tcW w:w="305" w:type="dxa"/>
          </w:tcPr>
          <w:p w14:paraId="7A046081" w14:textId="77777777" w:rsidR="00304DBB" w:rsidRPr="001D1C07" w:rsidRDefault="00304DBB" w:rsidP="00EF36A8">
            <w:pPr>
              <w:jc w:val="center"/>
              <w:rPr>
                <w:i/>
                <w:sz w:val="12"/>
                <w:szCs w:val="10"/>
                <w:lang w:val="es-BO"/>
              </w:rPr>
            </w:pPr>
          </w:p>
        </w:tc>
        <w:tc>
          <w:tcPr>
            <w:tcW w:w="2409" w:type="dxa"/>
            <w:gridSpan w:val="9"/>
            <w:tcBorders>
              <w:top w:val="single" w:sz="4" w:space="0" w:color="auto"/>
              <w:bottom w:val="single" w:sz="4" w:space="0" w:color="auto"/>
            </w:tcBorders>
          </w:tcPr>
          <w:p w14:paraId="14F73D29" w14:textId="32FC6913" w:rsidR="00304DBB" w:rsidRPr="001D1C07" w:rsidRDefault="00304DBB" w:rsidP="00EF36A8">
            <w:pPr>
              <w:jc w:val="center"/>
              <w:rPr>
                <w:i/>
                <w:sz w:val="12"/>
                <w:szCs w:val="10"/>
                <w:lang w:val="es-BO"/>
              </w:rPr>
            </w:pPr>
            <w:r w:rsidRPr="001D1C07">
              <w:rPr>
                <w:i/>
                <w:sz w:val="12"/>
                <w:szCs w:val="10"/>
                <w:lang w:val="es-BO"/>
              </w:rPr>
              <w:t>Cargo</w:t>
            </w:r>
          </w:p>
        </w:tc>
        <w:tc>
          <w:tcPr>
            <w:tcW w:w="257" w:type="dxa"/>
            <w:tcBorders>
              <w:right w:val="single" w:sz="12" w:space="0" w:color="244061" w:themeColor="accent1" w:themeShade="80"/>
            </w:tcBorders>
          </w:tcPr>
          <w:p w14:paraId="6BF210F4" w14:textId="77777777" w:rsidR="00304DBB" w:rsidRPr="003C0DD8" w:rsidRDefault="00304DBB" w:rsidP="00304DBB">
            <w:pPr>
              <w:jc w:val="center"/>
              <w:rPr>
                <w:rFonts w:ascii="Arial" w:hAnsi="Arial" w:cs="Arial"/>
                <w:sz w:val="10"/>
                <w:szCs w:val="10"/>
                <w:lang w:val="es-BO"/>
              </w:rPr>
            </w:pPr>
          </w:p>
        </w:tc>
      </w:tr>
      <w:tr w:rsidR="00006E75" w:rsidRPr="003C0DD8" w14:paraId="7FE5A564" w14:textId="77777777" w:rsidTr="001D1C07">
        <w:trPr>
          <w:jc w:val="center"/>
        </w:trPr>
        <w:tc>
          <w:tcPr>
            <w:tcW w:w="256" w:type="dxa"/>
            <w:tcBorders>
              <w:left w:val="single" w:sz="12" w:space="0" w:color="244061" w:themeColor="accent1" w:themeShade="80"/>
              <w:right w:val="single" w:sz="4" w:space="0" w:color="auto"/>
            </w:tcBorders>
            <w:vAlign w:val="center"/>
          </w:tcPr>
          <w:p w14:paraId="3BF1CCDF" w14:textId="77777777" w:rsidR="00006E75" w:rsidRPr="003C0DD8" w:rsidRDefault="00006E75" w:rsidP="00006E75">
            <w:pPr>
              <w:jc w:val="right"/>
              <w:rPr>
                <w:rFonts w:ascii="Arial" w:hAnsi="Arial" w:cs="Arial"/>
                <w:b/>
                <w:sz w:val="10"/>
                <w:szCs w:val="10"/>
                <w:lang w:val="es-BO"/>
              </w:rPr>
            </w:pPr>
          </w:p>
        </w:tc>
        <w:tc>
          <w:tcPr>
            <w:tcW w:w="1580"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64D645F" w14:textId="550BD49A" w:rsidR="00006E75" w:rsidRPr="00331EFA" w:rsidRDefault="00331EFA" w:rsidP="00EF36A8">
            <w:pPr>
              <w:jc w:val="center"/>
              <w:rPr>
                <w:rFonts w:ascii="Arial" w:hAnsi="Arial" w:cs="Arial"/>
                <w:sz w:val="14"/>
                <w:szCs w:val="14"/>
              </w:rPr>
            </w:pPr>
            <w:r w:rsidRPr="00331EFA">
              <w:rPr>
                <w:rFonts w:ascii="Arial" w:hAnsi="Arial" w:cs="Arial"/>
                <w:sz w:val="14"/>
                <w:szCs w:val="14"/>
              </w:rPr>
              <w:t>Godoy</w:t>
            </w:r>
          </w:p>
        </w:tc>
        <w:tc>
          <w:tcPr>
            <w:tcW w:w="323" w:type="dxa"/>
            <w:tcBorders>
              <w:left w:val="single" w:sz="4" w:space="0" w:color="auto"/>
              <w:right w:val="single" w:sz="4" w:space="0" w:color="auto"/>
            </w:tcBorders>
            <w:vAlign w:val="center"/>
          </w:tcPr>
          <w:p w14:paraId="221076CA" w14:textId="0EADBA73" w:rsidR="00006E75" w:rsidRPr="00331EFA" w:rsidRDefault="00006E75" w:rsidP="00EF36A8">
            <w:pPr>
              <w:jc w:val="center"/>
              <w:rPr>
                <w:rFonts w:ascii="Arial" w:hAnsi="Arial" w:cs="Arial"/>
                <w:sz w:val="14"/>
                <w:szCs w:val="14"/>
              </w:rPr>
            </w:pPr>
          </w:p>
        </w:tc>
        <w:tc>
          <w:tcPr>
            <w:tcW w:w="180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CA9FAE6" w14:textId="7A89B9CF" w:rsidR="00006E75" w:rsidRPr="00331EFA" w:rsidRDefault="00331EFA" w:rsidP="00EF36A8">
            <w:pPr>
              <w:jc w:val="center"/>
              <w:rPr>
                <w:rFonts w:ascii="Arial" w:hAnsi="Arial" w:cs="Arial"/>
                <w:sz w:val="14"/>
                <w:szCs w:val="14"/>
              </w:rPr>
            </w:pPr>
            <w:r w:rsidRPr="00331EFA">
              <w:rPr>
                <w:rFonts w:ascii="Arial" w:hAnsi="Arial" w:cs="Arial"/>
                <w:sz w:val="14"/>
                <w:szCs w:val="14"/>
              </w:rPr>
              <w:t>Quisbert</w:t>
            </w:r>
          </w:p>
        </w:tc>
        <w:tc>
          <w:tcPr>
            <w:tcW w:w="275" w:type="dxa"/>
            <w:tcBorders>
              <w:left w:val="single" w:sz="4" w:space="0" w:color="auto"/>
              <w:right w:val="single" w:sz="4" w:space="0" w:color="auto"/>
            </w:tcBorders>
            <w:vAlign w:val="center"/>
          </w:tcPr>
          <w:p w14:paraId="500B2963" w14:textId="39D68706" w:rsidR="00006E75" w:rsidRPr="00331EFA" w:rsidRDefault="00006E75" w:rsidP="00EF36A8">
            <w:pPr>
              <w:jc w:val="center"/>
              <w:rPr>
                <w:rFonts w:ascii="Arial" w:hAnsi="Arial" w:cs="Arial"/>
                <w:sz w:val="14"/>
                <w:szCs w:val="14"/>
              </w:rPr>
            </w:pPr>
          </w:p>
        </w:tc>
        <w:tc>
          <w:tcPr>
            <w:tcW w:w="2696"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73FA117" w14:textId="6FD2A112" w:rsidR="00006E75" w:rsidRPr="00331EFA" w:rsidRDefault="00331EFA" w:rsidP="00EF36A8">
            <w:pPr>
              <w:jc w:val="center"/>
              <w:rPr>
                <w:rFonts w:ascii="Arial" w:hAnsi="Arial" w:cs="Arial"/>
                <w:sz w:val="14"/>
                <w:szCs w:val="14"/>
              </w:rPr>
            </w:pPr>
            <w:r w:rsidRPr="00331EFA">
              <w:rPr>
                <w:rFonts w:ascii="Arial" w:hAnsi="Arial" w:cs="Arial"/>
                <w:sz w:val="14"/>
                <w:szCs w:val="14"/>
              </w:rPr>
              <w:t>Sergio Adolfo</w:t>
            </w:r>
          </w:p>
        </w:tc>
        <w:tc>
          <w:tcPr>
            <w:tcW w:w="305" w:type="dxa"/>
            <w:tcBorders>
              <w:left w:val="single" w:sz="4" w:space="0" w:color="auto"/>
              <w:right w:val="single" w:sz="4" w:space="0" w:color="auto"/>
            </w:tcBorders>
          </w:tcPr>
          <w:p w14:paraId="3F13DF4C" w14:textId="77777777" w:rsidR="00006E75" w:rsidRPr="00331EFA" w:rsidRDefault="00006E75" w:rsidP="00EF36A8">
            <w:pPr>
              <w:jc w:val="center"/>
              <w:rPr>
                <w:rFonts w:ascii="Arial" w:hAnsi="Arial" w:cs="Arial"/>
                <w:sz w:val="14"/>
                <w:szCs w:val="14"/>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86A4EAF" w14:textId="310B51E6" w:rsidR="00006E75" w:rsidRPr="00331EFA" w:rsidRDefault="00331EFA" w:rsidP="00331EFA">
            <w:pPr>
              <w:jc w:val="center"/>
              <w:rPr>
                <w:rFonts w:ascii="Arial" w:hAnsi="Arial" w:cs="Arial"/>
                <w:sz w:val="14"/>
                <w:szCs w:val="14"/>
              </w:rPr>
            </w:pPr>
            <w:r w:rsidRPr="00331EFA">
              <w:rPr>
                <w:rFonts w:ascii="Arial" w:hAnsi="Arial" w:cs="Arial"/>
                <w:sz w:val="14"/>
                <w:szCs w:val="14"/>
              </w:rPr>
              <w:t>Jefe de Estudios e Investigaciones</w:t>
            </w:r>
          </w:p>
        </w:tc>
        <w:tc>
          <w:tcPr>
            <w:tcW w:w="257" w:type="dxa"/>
            <w:tcBorders>
              <w:left w:val="single" w:sz="4" w:space="0" w:color="auto"/>
              <w:right w:val="single" w:sz="12" w:space="0" w:color="244061" w:themeColor="accent1" w:themeShade="80"/>
            </w:tcBorders>
          </w:tcPr>
          <w:p w14:paraId="215974E1" w14:textId="77777777" w:rsidR="00006E75" w:rsidRPr="003C0DD8" w:rsidRDefault="00006E75" w:rsidP="00006E75">
            <w:pPr>
              <w:jc w:val="center"/>
              <w:rPr>
                <w:rFonts w:ascii="Arial" w:hAnsi="Arial" w:cs="Arial"/>
                <w:sz w:val="10"/>
                <w:szCs w:val="10"/>
                <w:lang w:val="es-BO"/>
              </w:rPr>
            </w:pPr>
          </w:p>
        </w:tc>
      </w:tr>
      <w:tr w:rsidR="00304DBB" w:rsidRPr="003C0DD8" w14:paraId="167FD2AF" w14:textId="77777777" w:rsidTr="001D1C07">
        <w:trPr>
          <w:jc w:val="center"/>
        </w:trPr>
        <w:tc>
          <w:tcPr>
            <w:tcW w:w="256" w:type="dxa"/>
            <w:tcBorders>
              <w:left w:val="single" w:sz="12" w:space="0" w:color="244061" w:themeColor="accent1" w:themeShade="80"/>
            </w:tcBorders>
            <w:vAlign w:val="center"/>
          </w:tcPr>
          <w:p w14:paraId="2806DC60" w14:textId="77777777" w:rsidR="00304DBB" w:rsidRPr="003C0DD8" w:rsidRDefault="00304DBB" w:rsidP="00304DBB">
            <w:pPr>
              <w:jc w:val="right"/>
              <w:rPr>
                <w:rFonts w:ascii="Arial" w:hAnsi="Arial" w:cs="Arial"/>
                <w:b/>
                <w:sz w:val="10"/>
                <w:szCs w:val="10"/>
                <w:lang w:val="es-BO"/>
              </w:rPr>
            </w:pPr>
          </w:p>
        </w:tc>
        <w:tc>
          <w:tcPr>
            <w:tcW w:w="1580" w:type="dxa"/>
            <w:gridSpan w:val="7"/>
            <w:tcBorders>
              <w:top w:val="single" w:sz="4" w:space="0" w:color="auto"/>
              <w:bottom w:val="single" w:sz="4" w:space="0" w:color="auto"/>
            </w:tcBorders>
            <w:vAlign w:val="center"/>
          </w:tcPr>
          <w:p w14:paraId="2A4109D8" w14:textId="4F71BB21" w:rsidR="00304DBB" w:rsidRPr="001D1C07" w:rsidRDefault="00304DBB" w:rsidP="00EF36A8">
            <w:pPr>
              <w:jc w:val="center"/>
              <w:rPr>
                <w:i/>
                <w:sz w:val="12"/>
                <w:szCs w:val="10"/>
                <w:lang w:val="es-BO"/>
              </w:rPr>
            </w:pPr>
            <w:r w:rsidRPr="001D1C07">
              <w:rPr>
                <w:i/>
                <w:sz w:val="12"/>
                <w:szCs w:val="10"/>
                <w:lang w:val="es-BO"/>
              </w:rPr>
              <w:t>Apellido Paterno</w:t>
            </w:r>
          </w:p>
        </w:tc>
        <w:tc>
          <w:tcPr>
            <w:tcW w:w="323" w:type="dxa"/>
          </w:tcPr>
          <w:p w14:paraId="1C237B70" w14:textId="77777777" w:rsidR="00304DBB" w:rsidRPr="001D1C07" w:rsidRDefault="00304DBB" w:rsidP="00EF36A8">
            <w:pPr>
              <w:jc w:val="center"/>
              <w:rPr>
                <w:i/>
                <w:sz w:val="12"/>
                <w:szCs w:val="10"/>
                <w:lang w:val="es-BO"/>
              </w:rPr>
            </w:pPr>
          </w:p>
        </w:tc>
        <w:tc>
          <w:tcPr>
            <w:tcW w:w="1804" w:type="dxa"/>
            <w:gridSpan w:val="8"/>
            <w:tcBorders>
              <w:top w:val="single" w:sz="4" w:space="0" w:color="auto"/>
              <w:bottom w:val="single" w:sz="4" w:space="0" w:color="auto"/>
            </w:tcBorders>
          </w:tcPr>
          <w:p w14:paraId="1843349B" w14:textId="5924BA60" w:rsidR="00304DBB" w:rsidRPr="001D1C07" w:rsidRDefault="00304DBB" w:rsidP="00EF36A8">
            <w:pPr>
              <w:jc w:val="center"/>
              <w:rPr>
                <w:i/>
                <w:sz w:val="12"/>
                <w:szCs w:val="10"/>
                <w:lang w:val="es-BO"/>
              </w:rPr>
            </w:pPr>
            <w:r w:rsidRPr="001D1C07">
              <w:rPr>
                <w:i/>
                <w:sz w:val="12"/>
                <w:szCs w:val="10"/>
                <w:lang w:val="es-BO"/>
              </w:rPr>
              <w:t>Apellido Materno</w:t>
            </w:r>
          </w:p>
        </w:tc>
        <w:tc>
          <w:tcPr>
            <w:tcW w:w="275" w:type="dxa"/>
          </w:tcPr>
          <w:p w14:paraId="6545EBA2" w14:textId="77777777" w:rsidR="00304DBB" w:rsidRPr="001D1C07" w:rsidRDefault="00304DBB" w:rsidP="00EF36A8">
            <w:pPr>
              <w:jc w:val="center"/>
              <w:rPr>
                <w:i/>
                <w:sz w:val="12"/>
                <w:szCs w:val="10"/>
                <w:lang w:val="es-BO"/>
              </w:rPr>
            </w:pPr>
          </w:p>
        </w:tc>
        <w:tc>
          <w:tcPr>
            <w:tcW w:w="2696" w:type="dxa"/>
            <w:gridSpan w:val="10"/>
            <w:tcBorders>
              <w:top w:val="single" w:sz="4" w:space="0" w:color="auto"/>
              <w:bottom w:val="single" w:sz="4" w:space="0" w:color="auto"/>
            </w:tcBorders>
          </w:tcPr>
          <w:p w14:paraId="466D9113" w14:textId="710EE976" w:rsidR="00304DBB" w:rsidRPr="001D1C07" w:rsidRDefault="00304DBB" w:rsidP="00EF36A8">
            <w:pPr>
              <w:jc w:val="center"/>
              <w:rPr>
                <w:i/>
                <w:sz w:val="12"/>
                <w:szCs w:val="10"/>
                <w:lang w:val="es-BO"/>
              </w:rPr>
            </w:pPr>
            <w:r w:rsidRPr="001D1C07">
              <w:rPr>
                <w:i/>
                <w:sz w:val="12"/>
                <w:szCs w:val="10"/>
                <w:lang w:val="es-BO"/>
              </w:rPr>
              <w:t>Nombre(s)</w:t>
            </w:r>
          </w:p>
        </w:tc>
        <w:tc>
          <w:tcPr>
            <w:tcW w:w="305" w:type="dxa"/>
          </w:tcPr>
          <w:p w14:paraId="74635CF7" w14:textId="77777777" w:rsidR="00304DBB" w:rsidRPr="001D1C07" w:rsidRDefault="00304DBB" w:rsidP="00EF36A8">
            <w:pPr>
              <w:jc w:val="center"/>
              <w:rPr>
                <w:i/>
                <w:sz w:val="12"/>
                <w:szCs w:val="10"/>
                <w:lang w:val="es-BO"/>
              </w:rPr>
            </w:pPr>
          </w:p>
        </w:tc>
        <w:tc>
          <w:tcPr>
            <w:tcW w:w="2409" w:type="dxa"/>
            <w:gridSpan w:val="9"/>
            <w:tcBorders>
              <w:top w:val="single" w:sz="4" w:space="0" w:color="auto"/>
              <w:bottom w:val="single" w:sz="4" w:space="0" w:color="auto"/>
            </w:tcBorders>
          </w:tcPr>
          <w:p w14:paraId="22F2727C" w14:textId="641F45FB" w:rsidR="00304DBB" w:rsidRPr="001D1C07" w:rsidRDefault="00304DBB" w:rsidP="00EF36A8">
            <w:pPr>
              <w:jc w:val="center"/>
              <w:rPr>
                <w:i/>
                <w:sz w:val="12"/>
                <w:szCs w:val="10"/>
                <w:lang w:val="es-BO"/>
              </w:rPr>
            </w:pPr>
            <w:r w:rsidRPr="001D1C07">
              <w:rPr>
                <w:i/>
                <w:sz w:val="12"/>
                <w:szCs w:val="10"/>
                <w:lang w:val="es-BO"/>
              </w:rPr>
              <w:t>Cargo</w:t>
            </w:r>
          </w:p>
        </w:tc>
        <w:tc>
          <w:tcPr>
            <w:tcW w:w="257" w:type="dxa"/>
            <w:tcBorders>
              <w:right w:val="single" w:sz="12" w:space="0" w:color="244061" w:themeColor="accent1" w:themeShade="80"/>
            </w:tcBorders>
          </w:tcPr>
          <w:p w14:paraId="4A1EB12C" w14:textId="77777777" w:rsidR="00304DBB" w:rsidRPr="003C0DD8" w:rsidRDefault="00304DBB" w:rsidP="00304DBB">
            <w:pPr>
              <w:jc w:val="center"/>
              <w:rPr>
                <w:rFonts w:ascii="Arial" w:hAnsi="Arial" w:cs="Arial"/>
                <w:sz w:val="10"/>
                <w:szCs w:val="10"/>
                <w:lang w:val="es-BO"/>
              </w:rPr>
            </w:pPr>
          </w:p>
        </w:tc>
      </w:tr>
      <w:tr w:rsidR="00006E75" w:rsidRPr="003C0DD8" w14:paraId="0AAEBB2B" w14:textId="77777777" w:rsidTr="001D1C07">
        <w:trPr>
          <w:jc w:val="center"/>
        </w:trPr>
        <w:tc>
          <w:tcPr>
            <w:tcW w:w="256" w:type="dxa"/>
            <w:tcBorders>
              <w:left w:val="single" w:sz="12" w:space="0" w:color="244061" w:themeColor="accent1" w:themeShade="80"/>
              <w:right w:val="single" w:sz="4" w:space="0" w:color="auto"/>
            </w:tcBorders>
            <w:vAlign w:val="center"/>
          </w:tcPr>
          <w:p w14:paraId="40C2340E" w14:textId="77777777" w:rsidR="00006E75" w:rsidRPr="003C0DD8" w:rsidRDefault="00006E75" w:rsidP="00006E75">
            <w:pPr>
              <w:jc w:val="right"/>
              <w:rPr>
                <w:rFonts w:ascii="Arial" w:hAnsi="Arial" w:cs="Arial"/>
                <w:b/>
                <w:sz w:val="10"/>
                <w:szCs w:val="10"/>
                <w:lang w:val="es-BO"/>
              </w:rPr>
            </w:pPr>
          </w:p>
        </w:tc>
        <w:tc>
          <w:tcPr>
            <w:tcW w:w="1580"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553C491" w14:textId="0972010B" w:rsidR="00006E75" w:rsidRPr="00331EFA" w:rsidRDefault="00331EFA" w:rsidP="00EF36A8">
            <w:pPr>
              <w:jc w:val="center"/>
              <w:rPr>
                <w:rFonts w:ascii="Arial" w:hAnsi="Arial" w:cs="Arial"/>
                <w:sz w:val="14"/>
                <w:szCs w:val="14"/>
              </w:rPr>
            </w:pPr>
            <w:r w:rsidRPr="00331EFA">
              <w:rPr>
                <w:rFonts w:ascii="Arial" w:hAnsi="Arial" w:cs="Arial"/>
                <w:sz w:val="14"/>
                <w:szCs w:val="14"/>
              </w:rPr>
              <w:t>Gonzales</w:t>
            </w:r>
          </w:p>
        </w:tc>
        <w:tc>
          <w:tcPr>
            <w:tcW w:w="323" w:type="dxa"/>
            <w:tcBorders>
              <w:left w:val="single" w:sz="4" w:space="0" w:color="auto"/>
              <w:right w:val="single" w:sz="4" w:space="0" w:color="auto"/>
            </w:tcBorders>
            <w:vAlign w:val="center"/>
          </w:tcPr>
          <w:p w14:paraId="29A8D375" w14:textId="7606C253" w:rsidR="00006E75" w:rsidRPr="00331EFA" w:rsidRDefault="00006E75" w:rsidP="00EF36A8">
            <w:pPr>
              <w:jc w:val="center"/>
              <w:rPr>
                <w:rFonts w:ascii="Arial" w:hAnsi="Arial" w:cs="Arial"/>
                <w:sz w:val="14"/>
                <w:szCs w:val="14"/>
              </w:rPr>
            </w:pPr>
          </w:p>
        </w:tc>
        <w:tc>
          <w:tcPr>
            <w:tcW w:w="180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CC4EED1" w14:textId="6583095A" w:rsidR="00006E75" w:rsidRPr="00331EFA" w:rsidRDefault="00331EFA" w:rsidP="00EF36A8">
            <w:pPr>
              <w:jc w:val="center"/>
              <w:rPr>
                <w:rFonts w:ascii="Arial" w:hAnsi="Arial" w:cs="Arial"/>
                <w:sz w:val="14"/>
                <w:szCs w:val="14"/>
              </w:rPr>
            </w:pPr>
            <w:r w:rsidRPr="00331EFA">
              <w:rPr>
                <w:rFonts w:ascii="Arial" w:hAnsi="Arial" w:cs="Arial"/>
                <w:sz w:val="14"/>
                <w:szCs w:val="14"/>
              </w:rPr>
              <w:t>Lima</w:t>
            </w:r>
          </w:p>
        </w:tc>
        <w:tc>
          <w:tcPr>
            <w:tcW w:w="275" w:type="dxa"/>
            <w:tcBorders>
              <w:left w:val="single" w:sz="4" w:space="0" w:color="auto"/>
              <w:right w:val="single" w:sz="4" w:space="0" w:color="auto"/>
            </w:tcBorders>
            <w:vAlign w:val="center"/>
          </w:tcPr>
          <w:p w14:paraId="3A0AB46C" w14:textId="7C59DF7D" w:rsidR="00006E75" w:rsidRPr="00331EFA" w:rsidRDefault="00006E75" w:rsidP="00EF36A8">
            <w:pPr>
              <w:jc w:val="center"/>
              <w:rPr>
                <w:rFonts w:ascii="Arial" w:hAnsi="Arial" w:cs="Arial"/>
                <w:sz w:val="14"/>
                <w:szCs w:val="14"/>
              </w:rPr>
            </w:pPr>
          </w:p>
        </w:tc>
        <w:tc>
          <w:tcPr>
            <w:tcW w:w="2696"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7B86DAC" w14:textId="49F6812C" w:rsidR="00006E75" w:rsidRPr="00331EFA" w:rsidRDefault="00331EFA" w:rsidP="00EF36A8">
            <w:pPr>
              <w:jc w:val="center"/>
              <w:rPr>
                <w:rFonts w:ascii="Arial" w:hAnsi="Arial" w:cs="Arial"/>
                <w:sz w:val="14"/>
                <w:szCs w:val="14"/>
              </w:rPr>
            </w:pPr>
            <w:r w:rsidRPr="00331EFA">
              <w:rPr>
                <w:rFonts w:ascii="Arial" w:hAnsi="Arial" w:cs="Arial"/>
                <w:sz w:val="14"/>
                <w:szCs w:val="14"/>
              </w:rPr>
              <w:t>Amílcar</w:t>
            </w:r>
          </w:p>
        </w:tc>
        <w:tc>
          <w:tcPr>
            <w:tcW w:w="305" w:type="dxa"/>
            <w:tcBorders>
              <w:left w:val="single" w:sz="4" w:space="0" w:color="auto"/>
              <w:right w:val="single" w:sz="4" w:space="0" w:color="auto"/>
            </w:tcBorders>
          </w:tcPr>
          <w:p w14:paraId="0954428B" w14:textId="77777777" w:rsidR="00006E75" w:rsidRPr="00331EFA" w:rsidRDefault="00006E75" w:rsidP="00EF36A8">
            <w:pPr>
              <w:jc w:val="center"/>
              <w:rPr>
                <w:rFonts w:ascii="Arial" w:hAnsi="Arial" w:cs="Arial"/>
                <w:sz w:val="14"/>
                <w:szCs w:val="14"/>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08986EC" w14:textId="7D5E34A6" w:rsidR="00006E75" w:rsidRPr="00331EFA" w:rsidRDefault="00331EFA" w:rsidP="00331EFA">
            <w:pPr>
              <w:jc w:val="center"/>
              <w:rPr>
                <w:rFonts w:ascii="Arial" w:hAnsi="Arial" w:cs="Arial"/>
                <w:sz w:val="14"/>
                <w:szCs w:val="14"/>
              </w:rPr>
            </w:pPr>
            <w:r w:rsidRPr="00331EFA">
              <w:rPr>
                <w:rFonts w:ascii="Arial" w:hAnsi="Arial" w:cs="Arial"/>
                <w:sz w:val="14"/>
                <w:szCs w:val="14"/>
              </w:rPr>
              <w:t>Jefe de Normas y Principios Contables</w:t>
            </w:r>
          </w:p>
        </w:tc>
        <w:tc>
          <w:tcPr>
            <w:tcW w:w="257" w:type="dxa"/>
            <w:tcBorders>
              <w:left w:val="single" w:sz="4" w:space="0" w:color="auto"/>
              <w:right w:val="single" w:sz="12" w:space="0" w:color="244061" w:themeColor="accent1" w:themeShade="80"/>
            </w:tcBorders>
          </w:tcPr>
          <w:p w14:paraId="3709B698" w14:textId="77777777" w:rsidR="00006E75" w:rsidRPr="003C0DD8" w:rsidRDefault="00006E75" w:rsidP="00006E75">
            <w:pPr>
              <w:jc w:val="center"/>
              <w:rPr>
                <w:rFonts w:ascii="Arial" w:hAnsi="Arial" w:cs="Arial"/>
                <w:sz w:val="10"/>
                <w:szCs w:val="10"/>
                <w:lang w:val="es-BO"/>
              </w:rPr>
            </w:pPr>
          </w:p>
        </w:tc>
      </w:tr>
      <w:tr w:rsidR="00304DBB" w:rsidRPr="003C0DD8" w14:paraId="666DE510" w14:textId="77777777" w:rsidTr="001D1C07">
        <w:trPr>
          <w:jc w:val="center"/>
        </w:trPr>
        <w:tc>
          <w:tcPr>
            <w:tcW w:w="256" w:type="dxa"/>
            <w:tcBorders>
              <w:left w:val="single" w:sz="12" w:space="0" w:color="244061" w:themeColor="accent1" w:themeShade="80"/>
            </w:tcBorders>
            <w:vAlign w:val="center"/>
          </w:tcPr>
          <w:p w14:paraId="6C4F064F" w14:textId="77777777" w:rsidR="00304DBB" w:rsidRPr="003C0DD8" w:rsidRDefault="00304DBB" w:rsidP="00304DBB">
            <w:pPr>
              <w:jc w:val="right"/>
              <w:rPr>
                <w:rFonts w:ascii="Arial" w:hAnsi="Arial" w:cs="Arial"/>
                <w:b/>
                <w:sz w:val="10"/>
                <w:szCs w:val="10"/>
                <w:lang w:val="es-BO"/>
              </w:rPr>
            </w:pPr>
          </w:p>
        </w:tc>
        <w:tc>
          <w:tcPr>
            <w:tcW w:w="1580" w:type="dxa"/>
            <w:gridSpan w:val="7"/>
            <w:tcBorders>
              <w:top w:val="single" w:sz="4" w:space="0" w:color="auto"/>
              <w:bottom w:val="single" w:sz="4" w:space="0" w:color="auto"/>
            </w:tcBorders>
            <w:vAlign w:val="center"/>
          </w:tcPr>
          <w:p w14:paraId="2EB1EC8D" w14:textId="50996703" w:rsidR="00304DBB" w:rsidRPr="001D1C07" w:rsidRDefault="00304DBB" w:rsidP="00EF36A8">
            <w:pPr>
              <w:jc w:val="center"/>
              <w:rPr>
                <w:i/>
                <w:sz w:val="12"/>
                <w:szCs w:val="10"/>
                <w:lang w:val="es-BO"/>
              </w:rPr>
            </w:pPr>
            <w:r w:rsidRPr="001D1C07">
              <w:rPr>
                <w:i/>
                <w:sz w:val="12"/>
                <w:szCs w:val="10"/>
                <w:lang w:val="es-BO"/>
              </w:rPr>
              <w:t>Apellido Paterno</w:t>
            </w:r>
          </w:p>
        </w:tc>
        <w:tc>
          <w:tcPr>
            <w:tcW w:w="323" w:type="dxa"/>
          </w:tcPr>
          <w:p w14:paraId="7ACCADC4" w14:textId="77777777" w:rsidR="00304DBB" w:rsidRPr="001D1C07" w:rsidRDefault="00304DBB" w:rsidP="00EF36A8">
            <w:pPr>
              <w:jc w:val="center"/>
              <w:rPr>
                <w:i/>
                <w:sz w:val="12"/>
                <w:szCs w:val="10"/>
                <w:lang w:val="es-BO"/>
              </w:rPr>
            </w:pPr>
          </w:p>
        </w:tc>
        <w:tc>
          <w:tcPr>
            <w:tcW w:w="1804" w:type="dxa"/>
            <w:gridSpan w:val="8"/>
            <w:tcBorders>
              <w:top w:val="single" w:sz="4" w:space="0" w:color="auto"/>
              <w:bottom w:val="single" w:sz="4" w:space="0" w:color="auto"/>
            </w:tcBorders>
          </w:tcPr>
          <w:p w14:paraId="19334286" w14:textId="2811BCA7" w:rsidR="00304DBB" w:rsidRPr="001D1C07" w:rsidRDefault="00304DBB" w:rsidP="00EF36A8">
            <w:pPr>
              <w:jc w:val="center"/>
              <w:rPr>
                <w:i/>
                <w:sz w:val="12"/>
                <w:szCs w:val="10"/>
                <w:lang w:val="es-BO"/>
              </w:rPr>
            </w:pPr>
            <w:r w:rsidRPr="001D1C07">
              <w:rPr>
                <w:i/>
                <w:sz w:val="12"/>
                <w:szCs w:val="10"/>
                <w:lang w:val="es-BO"/>
              </w:rPr>
              <w:t>Apellido Materno</w:t>
            </w:r>
          </w:p>
        </w:tc>
        <w:tc>
          <w:tcPr>
            <w:tcW w:w="275" w:type="dxa"/>
          </w:tcPr>
          <w:p w14:paraId="5E8BCE24" w14:textId="77777777" w:rsidR="00304DBB" w:rsidRPr="001D1C07" w:rsidRDefault="00304DBB" w:rsidP="00EF36A8">
            <w:pPr>
              <w:jc w:val="center"/>
              <w:rPr>
                <w:i/>
                <w:sz w:val="12"/>
                <w:szCs w:val="10"/>
                <w:lang w:val="es-BO"/>
              </w:rPr>
            </w:pPr>
          </w:p>
        </w:tc>
        <w:tc>
          <w:tcPr>
            <w:tcW w:w="2696" w:type="dxa"/>
            <w:gridSpan w:val="10"/>
            <w:tcBorders>
              <w:top w:val="single" w:sz="4" w:space="0" w:color="auto"/>
              <w:bottom w:val="single" w:sz="4" w:space="0" w:color="auto"/>
            </w:tcBorders>
          </w:tcPr>
          <w:p w14:paraId="34703583" w14:textId="4B7F0EFC" w:rsidR="00304DBB" w:rsidRPr="001D1C07" w:rsidRDefault="00304DBB" w:rsidP="00EF36A8">
            <w:pPr>
              <w:jc w:val="center"/>
              <w:rPr>
                <w:i/>
                <w:sz w:val="12"/>
                <w:szCs w:val="10"/>
                <w:lang w:val="es-BO"/>
              </w:rPr>
            </w:pPr>
            <w:r w:rsidRPr="001D1C07">
              <w:rPr>
                <w:i/>
                <w:sz w:val="12"/>
                <w:szCs w:val="10"/>
                <w:lang w:val="es-BO"/>
              </w:rPr>
              <w:t>Nombre(s)</w:t>
            </w:r>
          </w:p>
        </w:tc>
        <w:tc>
          <w:tcPr>
            <w:tcW w:w="305" w:type="dxa"/>
          </w:tcPr>
          <w:p w14:paraId="4FC1B4C9" w14:textId="77777777" w:rsidR="00304DBB" w:rsidRPr="001D1C07" w:rsidRDefault="00304DBB" w:rsidP="00EF36A8">
            <w:pPr>
              <w:jc w:val="center"/>
              <w:rPr>
                <w:i/>
                <w:sz w:val="12"/>
                <w:szCs w:val="10"/>
                <w:lang w:val="es-BO"/>
              </w:rPr>
            </w:pPr>
          </w:p>
        </w:tc>
        <w:tc>
          <w:tcPr>
            <w:tcW w:w="2409" w:type="dxa"/>
            <w:gridSpan w:val="9"/>
            <w:tcBorders>
              <w:top w:val="single" w:sz="4" w:space="0" w:color="auto"/>
              <w:bottom w:val="single" w:sz="4" w:space="0" w:color="auto"/>
            </w:tcBorders>
          </w:tcPr>
          <w:p w14:paraId="554166D3" w14:textId="646EBBDA" w:rsidR="00304DBB" w:rsidRPr="001D1C07" w:rsidRDefault="00304DBB" w:rsidP="00EF36A8">
            <w:pPr>
              <w:jc w:val="center"/>
              <w:rPr>
                <w:i/>
                <w:sz w:val="12"/>
                <w:szCs w:val="10"/>
                <w:lang w:val="es-BO"/>
              </w:rPr>
            </w:pPr>
            <w:r w:rsidRPr="001D1C07">
              <w:rPr>
                <w:i/>
                <w:sz w:val="12"/>
                <w:szCs w:val="10"/>
                <w:lang w:val="es-BO"/>
              </w:rPr>
              <w:t>Cargo</w:t>
            </w:r>
          </w:p>
        </w:tc>
        <w:tc>
          <w:tcPr>
            <w:tcW w:w="257" w:type="dxa"/>
            <w:tcBorders>
              <w:right w:val="single" w:sz="12" w:space="0" w:color="244061" w:themeColor="accent1" w:themeShade="80"/>
            </w:tcBorders>
          </w:tcPr>
          <w:p w14:paraId="49128465" w14:textId="77777777" w:rsidR="00304DBB" w:rsidRPr="003C0DD8" w:rsidRDefault="00304DBB" w:rsidP="00304DBB">
            <w:pPr>
              <w:jc w:val="center"/>
              <w:rPr>
                <w:rFonts w:ascii="Arial" w:hAnsi="Arial" w:cs="Arial"/>
                <w:sz w:val="10"/>
                <w:szCs w:val="10"/>
                <w:lang w:val="es-BO"/>
              </w:rPr>
            </w:pPr>
          </w:p>
        </w:tc>
      </w:tr>
      <w:tr w:rsidR="00006E75" w:rsidRPr="003C0DD8" w14:paraId="561BD8AD" w14:textId="77777777" w:rsidTr="001D1C07">
        <w:trPr>
          <w:jc w:val="center"/>
        </w:trPr>
        <w:tc>
          <w:tcPr>
            <w:tcW w:w="256" w:type="dxa"/>
            <w:tcBorders>
              <w:left w:val="single" w:sz="12" w:space="0" w:color="244061" w:themeColor="accent1" w:themeShade="80"/>
              <w:right w:val="single" w:sz="4" w:space="0" w:color="auto"/>
            </w:tcBorders>
            <w:vAlign w:val="center"/>
          </w:tcPr>
          <w:p w14:paraId="20F996DE" w14:textId="77777777" w:rsidR="00006E75" w:rsidRPr="003C0DD8" w:rsidRDefault="00006E75" w:rsidP="00006E75">
            <w:pPr>
              <w:jc w:val="right"/>
              <w:rPr>
                <w:rFonts w:ascii="Arial" w:hAnsi="Arial" w:cs="Arial"/>
                <w:b/>
                <w:sz w:val="10"/>
                <w:szCs w:val="10"/>
                <w:lang w:val="es-BO"/>
              </w:rPr>
            </w:pPr>
          </w:p>
        </w:tc>
        <w:tc>
          <w:tcPr>
            <w:tcW w:w="1580"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21D8663" w14:textId="209D1D98" w:rsidR="00006E75" w:rsidRPr="00331EFA" w:rsidRDefault="00331EFA" w:rsidP="00EF36A8">
            <w:pPr>
              <w:jc w:val="center"/>
              <w:rPr>
                <w:rFonts w:ascii="Arial" w:hAnsi="Arial" w:cs="Arial"/>
                <w:sz w:val="14"/>
                <w:szCs w:val="14"/>
              </w:rPr>
            </w:pPr>
            <w:r w:rsidRPr="00331EFA">
              <w:rPr>
                <w:rFonts w:ascii="Arial" w:hAnsi="Arial" w:cs="Arial"/>
                <w:sz w:val="14"/>
                <w:szCs w:val="14"/>
              </w:rPr>
              <w:t>Rojas</w:t>
            </w:r>
          </w:p>
        </w:tc>
        <w:tc>
          <w:tcPr>
            <w:tcW w:w="323" w:type="dxa"/>
            <w:tcBorders>
              <w:left w:val="single" w:sz="4" w:space="0" w:color="auto"/>
              <w:right w:val="single" w:sz="4" w:space="0" w:color="auto"/>
            </w:tcBorders>
            <w:vAlign w:val="center"/>
          </w:tcPr>
          <w:p w14:paraId="61B93F3B" w14:textId="1EDFA9A3" w:rsidR="00006E75" w:rsidRPr="00331EFA" w:rsidRDefault="00006E75" w:rsidP="00EF36A8">
            <w:pPr>
              <w:jc w:val="center"/>
              <w:rPr>
                <w:rFonts w:ascii="Arial" w:hAnsi="Arial" w:cs="Arial"/>
                <w:sz w:val="14"/>
                <w:szCs w:val="14"/>
              </w:rPr>
            </w:pPr>
          </w:p>
        </w:tc>
        <w:tc>
          <w:tcPr>
            <w:tcW w:w="180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ABBAE46" w14:textId="798F4273" w:rsidR="00006E75" w:rsidRPr="00331EFA" w:rsidRDefault="00331EFA" w:rsidP="00EF36A8">
            <w:pPr>
              <w:jc w:val="center"/>
              <w:rPr>
                <w:rFonts w:ascii="Arial" w:hAnsi="Arial" w:cs="Arial"/>
                <w:sz w:val="14"/>
                <w:szCs w:val="14"/>
              </w:rPr>
            </w:pPr>
            <w:r w:rsidRPr="00331EFA">
              <w:rPr>
                <w:rFonts w:ascii="Arial" w:hAnsi="Arial" w:cs="Arial"/>
                <w:sz w:val="14"/>
                <w:szCs w:val="14"/>
              </w:rPr>
              <w:t>Chirinos</w:t>
            </w:r>
          </w:p>
        </w:tc>
        <w:tc>
          <w:tcPr>
            <w:tcW w:w="275" w:type="dxa"/>
            <w:tcBorders>
              <w:left w:val="single" w:sz="4" w:space="0" w:color="auto"/>
              <w:right w:val="single" w:sz="4" w:space="0" w:color="auto"/>
            </w:tcBorders>
            <w:vAlign w:val="center"/>
          </w:tcPr>
          <w:p w14:paraId="2D19863A" w14:textId="057B82FF" w:rsidR="00006E75" w:rsidRPr="00331EFA" w:rsidRDefault="00006E75" w:rsidP="00EF36A8">
            <w:pPr>
              <w:jc w:val="center"/>
              <w:rPr>
                <w:rFonts w:ascii="Arial" w:hAnsi="Arial" w:cs="Arial"/>
                <w:sz w:val="14"/>
                <w:szCs w:val="14"/>
              </w:rPr>
            </w:pPr>
          </w:p>
        </w:tc>
        <w:tc>
          <w:tcPr>
            <w:tcW w:w="2696"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73F2DE5" w14:textId="66E51BC1" w:rsidR="00006E75" w:rsidRPr="00331EFA" w:rsidRDefault="00331EFA" w:rsidP="00EF36A8">
            <w:pPr>
              <w:jc w:val="center"/>
              <w:rPr>
                <w:rFonts w:ascii="Arial" w:hAnsi="Arial" w:cs="Arial"/>
                <w:sz w:val="14"/>
                <w:szCs w:val="14"/>
              </w:rPr>
            </w:pPr>
            <w:r w:rsidRPr="00331EFA">
              <w:rPr>
                <w:rFonts w:ascii="Arial" w:hAnsi="Arial" w:cs="Arial"/>
                <w:sz w:val="14"/>
                <w:szCs w:val="14"/>
              </w:rPr>
              <w:t>Vania</w:t>
            </w:r>
          </w:p>
        </w:tc>
        <w:tc>
          <w:tcPr>
            <w:tcW w:w="305" w:type="dxa"/>
            <w:tcBorders>
              <w:left w:val="single" w:sz="4" w:space="0" w:color="auto"/>
              <w:right w:val="single" w:sz="4" w:space="0" w:color="auto"/>
            </w:tcBorders>
          </w:tcPr>
          <w:p w14:paraId="5DD08753" w14:textId="77777777" w:rsidR="00006E75" w:rsidRPr="00331EFA" w:rsidRDefault="00006E75" w:rsidP="00EF36A8">
            <w:pPr>
              <w:jc w:val="center"/>
              <w:rPr>
                <w:rFonts w:ascii="Arial" w:hAnsi="Arial" w:cs="Arial"/>
                <w:sz w:val="14"/>
                <w:szCs w:val="14"/>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3E472E4" w14:textId="42CBAB06" w:rsidR="00006E75" w:rsidRPr="00331EFA" w:rsidRDefault="00331EFA" w:rsidP="00EF36A8">
            <w:pPr>
              <w:jc w:val="center"/>
              <w:rPr>
                <w:rFonts w:ascii="Arial" w:hAnsi="Arial" w:cs="Arial"/>
                <w:sz w:val="14"/>
                <w:szCs w:val="14"/>
              </w:rPr>
            </w:pPr>
            <w:r w:rsidRPr="00331EFA">
              <w:rPr>
                <w:rFonts w:ascii="Arial" w:hAnsi="Arial" w:cs="Arial"/>
                <w:sz w:val="14"/>
                <w:szCs w:val="14"/>
              </w:rPr>
              <w:t>Jefe de regulación de riesgos</w:t>
            </w:r>
          </w:p>
        </w:tc>
        <w:tc>
          <w:tcPr>
            <w:tcW w:w="257" w:type="dxa"/>
            <w:tcBorders>
              <w:left w:val="single" w:sz="4" w:space="0" w:color="auto"/>
              <w:right w:val="single" w:sz="12" w:space="0" w:color="244061" w:themeColor="accent1" w:themeShade="80"/>
            </w:tcBorders>
          </w:tcPr>
          <w:p w14:paraId="0E185259" w14:textId="77777777" w:rsidR="00006E75" w:rsidRPr="003C0DD8" w:rsidRDefault="00006E75" w:rsidP="00006E75">
            <w:pPr>
              <w:jc w:val="center"/>
              <w:rPr>
                <w:rFonts w:ascii="Arial" w:hAnsi="Arial" w:cs="Arial"/>
                <w:sz w:val="10"/>
                <w:szCs w:val="10"/>
                <w:lang w:val="es-BO"/>
              </w:rPr>
            </w:pPr>
          </w:p>
        </w:tc>
      </w:tr>
      <w:tr w:rsidR="00304DBB" w:rsidRPr="003C0DD8" w14:paraId="3CEB4B96" w14:textId="77777777" w:rsidTr="001D1C07">
        <w:trPr>
          <w:jc w:val="center"/>
        </w:trPr>
        <w:tc>
          <w:tcPr>
            <w:tcW w:w="256" w:type="dxa"/>
            <w:tcBorders>
              <w:left w:val="single" w:sz="12" w:space="0" w:color="244061" w:themeColor="accent1" w:themeShade="80"/>
            </w:tcBorders>
            <w:vAlign w:val="center"/>
          </w:tcPr>
          <w:p w14:paraId="05545578" w14:textId="77777777" w:rsidR="00304DBB" w:rsidRPr="003C0DD8" w:rsidRDefault="00304DBB" w:rsidP="00304DBB">
            <w:pPr>
              <w:jc w:val="right"/>
              <w:rPr>
                <w:rFonts w:ascii="Arial" w:hAnsi="Arial" w:cs="Arial"/>
                <w:b/>
                <w:sz w:val="10"/>
                <w:szCs w:val="10"/>
                <w:lang w:val="es-BO"/>
              </w:rPr>
            </w:pPr>
          </w:p>
        </w:tc>
        <w:tc>
          <w:tcPr>
            <w:tcW w:w="1580" w:type="dxa"/>
            <w:gridSpan w:val="7"/>
            <w:tcBorders>
              <w:top w:val="single" w:sz="4" w:space="0" w:color="auto"/>
              <w:bottom w:val="single" w:sz="4" w:space="0" w:color="auto"/>
            </w:tcBorders>
            <w:vAlign w:val="center"/>
          </w:tcPr>
          <w:p w14:paraId="0F5F904C" w14:textId="268B662D" w:rsidR="00304DBB" w:rsidRPr="001D1C07" w:rsidRDefault="00304DBB" w:rsidP="00EF36A8">
            <w:pPr>
              <w:jc w:val="center"/>
              <w:rPr>
                <w:i/>
                <w:sz w:val="12"/>
                <w:szCs w:val="10"/>
                <w:lang w:val="es-BO"/>
              </w:rPr>
            </w:pPr>
            <w:r w:rsidRPr="001D1C07">
              <w:rPr>
                <w:i/>
                <w:sz w:val="12"/>
                <w:szCs w:val="10"/>
                <w:lang w:val="es-BO"/>
              </w:rPr>
              <w:t>Apellido Paterno</w:t>
            </w:r>
          </w:p>
        </w:tc>
        <w:tc>
          <w:tcPr>
            <w:tcW w:w="323" w:type="dxa"/>
          </w:tcPr>
          <w:p w14:paraId="602F73D2" w14:textId="77777777" w:rsidR="00304DBB" w:rsidRPr="001D1C07" w:rsidRDefault="00304DBB" w:rsidP="00EF36A8">
            <w:pPr>
              <w:jc w:val="center"/>
              <w:rPr>
                <w:i/>
                <w:sz w:val="12"/>
                <w:szCs w:val="10"/>
                <w:lang w:val="es-BO"/>
              </w:rPr>
            </w:pPr>
          </w:p>
        </w:tc>
        <w:tc>
          <w:tcPr>
            <w:tcW w:w="1804" w:type="dxa"/>
            <w:gridSpan w:val="8"/>
            <w:tcBorders>
              <w:top w:val="single" w:sz="4" w:space="0" w:color="auto"/>
              <w:bottom w:val="single" w:sz="4" w:space="0" w:color="auto"/>
            </w:tcBorders>
          </w:tcPr>
          <w:p w14:paraId="177B32AE" w14:textId="4CDB9088" w:rsidR="00304DBB" w:rsidRPr="001D1C07" w:rsidRDefault="00304DBB" w:rsidP="00EF36A8">
            <w:pPr>
              <w:jc w:val="center"/>
              <w:rPr>
                <w:i/>
                <w:sz w:val="12"/>
                <w:szCs w:val="10"/>
                <w:lang w:val="es-BO"/>
              </w:rPr>
            </w:pPr>
            <w:r w:rsidRPr="001D1C07">
              <w:rPr>
                <w:i/>
                <w:sz w:val="12"/>
                <w:szCs w:val="10"/>
                <w:lang w:val="es-BO"/>
              </w:rPr>
              <w:t>Apellido Materno</w:t>
            </w:r>
          </w:p>
        </w:tc>
        <w:tc>
          <w:tcPr>
            <w:tcW w:w="275" w:type="dxa"/>
          </w:tcPr>
          <w:p w14:paraId="6C540C8F" w14:textId="77777777" w:rsidR="00304DBB" w:rsidRPr="001D1C07" w:rsidRDefault="00304DBB" w:rsidP="00EF36A8">
            <w:pPr>
              <w:jc w:val="center"/>
              <w:rPr>
                <w:i/>
                <w:sz w:val="12"/>
                <w:szCs w:val="10"/>
                <w:lang w:val="es-BO"/>
              </w:rPr>
            </w:pPr>
          </w:p>
        </w:tc>
        <w:tc>
          <w:tcPr>
            <w:tcW w:w="2696" w:type="dxa"/>
            <w:gridSpan w:val="10"/>
            <w:tcBorders>
              <w:top w:val="single" w:sz="4" w:space="0" w:color="auto"/>
              <w:bottom w:val="single" w:sz="4" w:space="0" w:color="auto"/>
            </w:tcBorders>
          </w:tcPr>
          <w:p w14:paraId="6F72B17F" w14:textId="1E44967D" w:rsidR="00304DBB" w:rsidRPr="001D1C07" w:rsidRDefault="00304DBB" w:rsidP="00EF36A8">
            <w:pPr>
              <w:jc w:val="center"/>
              <w:rPr>
                <w:i/>
                <w:sz w:val="12"/>
                <w:szCs w:val="10"/>
                <w:lang w:val="es-BO"/>
              </w:rPr>
            </w:pPr>
            <w:r w:rsidRPr="001D1C07">
              <w:rPr>
                <w:i/>
                <w:sz w:val="12"/>
                <w:szCs w:val="10"/>
                <w:lang w:val="es-BO"/>
              </w:rPr>
              <w:t>Nombre(s)</w:t>
            </w:r>
          </w:p>
        </w:tc>
        <w:tc>
          <w:tcPr>
            <w:tcW w:w="305" w:type="dxa"/>
          </w:tcPr>
          <w:p w14:paraId="1E10568A" w14:textId="77777777" w:rsidR="00304DBB" w:rsidRPr="001D1C07" w:rsidRDefault="00304DBB" w:rsidP="00EF36A8">
            <w:pPr>
              <w:jc w:val="center"/>
              <w:rPr>
                <w:i/>
                <w:sz w:val="12"/>
                <w:szCs w:val="10"/>
                <w:lang w:val="es-BO"/>
              </w:rPr>
            </w:pPr>
          </w:p>
        </w:tc>
        <w:tc>
          <w:tcPr>
            <w:tcW w:w="2409" w:type="dxa"/>
            <w:gridSpan w:val="9"/>
            <w:tcBorders>
              <w:top w:val="single" w:sz="4" w:space="0" w:color="auto"/>
              <w:bottom w:val="single" w:sz="4" w:space="0" w:color="auto"/>
            </w:tcBorders>
          </w:tcPr>
          <w:p w14:paraId="73D4BA48" w14:textId="484DEE29" w:rsidR="00304DBB" w:rsidRPr="001D1C07" w:rsidRDefault="00304DBB" w:rsidP="00EF36A8">
            <w:pPr>
              <w:jc w:val="center"/>
              <w:rPr>
                <w:i/>
                <w:sz w:val="12"/>
                <w:szCs w:val="10"/>
                <w:lang w:val="es-BO"/>
              </w:rPr>
            </w:pPr>
            <w:r w:rsidRPr="001D1C07">
              <w:rPr>
                <w:i/>
                <w:sz w:val="12"/>
                <w:szCs w:val="10"/>
                <w:lang w:val="es-BO"/>
              </w:rPr>
              <w:t>Cargo</w:t>
            </w:r>
          </w:p>
        </w:tc>
        <w:tc>
          <w:tcPr>
            <w:tcW w:w="257" w:type="dxa"/>
            <w:tcBorders>
              <w:right w:val="single" w:sz="12" w:space="0" w:color="244061" w:themeColor="accent1" w:themeShade="80"/>
            </w:tcBorders>
          </w:tcPr>
          <w:p w14:paraId="42FB474E" w14:textId="77777777" w:rsidR="00304DBB" w:rsidRPr="003C0DD8" w:rsidRDefault="00304DBB" w:rsidP="00304DBB">
            <w:pPr>
              <w:jc w:val="center"/>
              <w:rPr>
                <w:rFonts w:ascii="Arial" w:hAnsi="Arial" w:cs="Arial"/>
                <w:sz w:val="10"/>
                <w:szCs w:val="10"/>
                <w:lang w:val="es-BO"/>
              </w:rPr>
            </w:pPr>
          </w:p>
        </w:tc>
      </w:tr>
      <w:tr w:rsidR="00006E75" w:rsidRPr="003C0DD8" w14:paraId="5F0E7082" w14:textId="77777777" w:rsidTr="001D1C07">
        <w:trPr>
          <w:jc w:val="center"/>
        </w:trPr>
        <w:tc>
          <w:tcPr>
            <w:tcW w:w="256" w:type="dxa"/>
            <w:tcBorders>
              <w:left w:val="single" w:sz="12" w:space="0" w:color="244061" w:themeColor="accent1" w:themeShade="80"/>
              <w:right w:val="single" w:sz="4" w:space="0" w:color="auto"/>
            </w:tcBorders>
            <w:vAlign w:val="center"/>
          </w:tcPr>
          <w:p w14:paraId="29BF8193" w14:textId="77777777" w:rsidR="00006E75" w:rsidRPr="003C0DD8" w:rsidRDefault="00006E75" w:rsidP="00006E75">
            <w:pPr>
              <w:jc w:val="right"/>
              <w:rPr>
                <w:rFonts w:ascii="Arial" w:hAnsi="Arial" w:cs="Arial"/>
                <w:b/>
                <w:sz w:val="10"/>
                <w:szCs w:val="10"/>
                <w:lang w:val="es-BO"/>
              </w:rPr>
            </w:pPr>
          </w:p>
        </w:tc>
        <w:tc>
          <w:tcPr>
            <w:tcW w:w="1580"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2DAB434" w14:textId="6F4D1DE3" w:rsidR="00006E75" w:rsidRPr="00331EFA" w:rsidRDefault="00331EFA" w:rsidP="00EF36A8">
            <w:pPr>
              <w:jc w:val="center"/>
              <w:rPr>
                <w:rFonts w:ascii="Arial" w:hAnsi="Arial" w:cs="Arial"/>
                <w:sz w:val="14"/>
                <w:szCs w:val="14"/>
              </w:rPr>
            </w:pPr>
            <w:r w:rsidRPr="00331EFA">
              <w:rPr>
                <w:rFonts w:ascii="Arial" w:hAnsi="Arial" w:cs="Arial"/>
                <w:sz w:val="14"/>
                <w:szCs w:val="14"/>
              </w:rPr>
              <w:t>Ayala</w:t>
            </w:r>
          </w:p>
        </w:tc>
        <w:tc>
          <w:tcPr>
            <w:tcW w:w="323" w:type="dxa"/>
            <w:tcBorders>
              <w:left w:val="single" w:sz="4" w:space="0" w:color="auto"/>
              <w:right w:val="single" w:sz="4" w:space="0" w:color="auto"/>
            </w:tcBorders>
            <w:vAlign w:val="center"/>
          </w:tcPr>
          <w:p w14:paraId="0B3FF387" w14:textId="6E5D2DA0" w:rsidR="00006E75" w:rsidRPr="00331EFA" w:rsidRDefault="00006E75" w:rsidP="00EF36A8">
            <w:pPr>
              <w:jc w:val="center"/>
              <w:rPr>
                <w:rFonts w:ascii="Arial" w:hAnsi="Arial" w:cs="Arial"/>
                <w:sz w:val="14"/>
                <w:szCs w:val="14"/>
              </w:rPr>
            </w:pPr>
          </w:p>
        </w:tc>
        <w:tc>
          <w:tcPr>
            <w:tcW w:w="180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F6E4435" w14:textId="671E9507" w:rsidR="00006E75" w:rsidRPr="00331EFA" w:rsidRDefault="00331EFA" w:rsidP="00EF36A8">
            <w:pPr>
              <w:jc w:val="center"/>
              <w:rPr>
                <w:rFonts w:ascii="Arial" w:hAnsi="Arial" w:cs="Arial"/>
                <w:sz w:val="14"/>
                <w:szCs w:val="14"/>
              </w:rPr>
            </w:pPr>
            <w:r w:rsidRPr="00331EFA">
              <w:rPr>
                <w:rFonts w:ascii="Arial" w:hAnsi="Arial" w:cs="Arial"/>
                <w:sz w:val="14"/>
                <w:szCs w:val="14"/>
              </w:rPr>
              <w:t>Asebey</w:t>
            </w:r>
          </w:p>
        </w:tc>
        <w:tc>
          <w:tcPr>
            <w:tcW w:w="275" w:type="dxa"/>
            <w:tcBorders>
              <w:left w:val="single" w:sz="4" w:space="0" w:color="auto"/>
              <w:right w:val="single" w:sz="4" w:space="0" w:color="auto"/>
            </w:tcBorders>
            <w:vAlign w:val="center"/>
          </w:tcPr>
          <w:p w14:paraId="343B67A4" w14:textId="07AC4DC9" w:rsidR="00006E75" w:rsidRPr="00331EFA" w:rsidRDefault="00006E75" w:rsidP="00EF36A8">
            <w:pPr>
              <w:jc w:val="center"/>
              <w:rPr>
                <w:rFonts w:ascii="Arial" w:hAnsi="Arial" w:cs="Arial"/>
                <w:sz w:val="14"/>
                <w:szCs w:val="14"/>
              </w:rPr>
            </w:pPr>
          </w:p>
        </w:tc>
        <w:tc>
          <w:tcPr>
            <w:tcW w:w="2696"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603D5DE" w14:textId="3EDD4BF5" w:rsidR="00006E75" w:rsidRPr="00331EFA" w:rsidRDefault="00331EFA" w:rsidP="00EF36A8">
            <w:pPr>
              <w:jc w:val="center"/>
              <w:rPr>
                <w:rFonts w:ascii="Arial" w:hAnsi="Arial" w:cs="Arial"/>
                <w:sz w:val="14"/>
                <w:szCs w:val="14"/>
              </w:rPr>
            </w:pPr>
            <w:r w:rsidRPr="00331EFA">
              <w:rPr>
                <w:rFonts w:ascii="Arial" w:hAnsi="Arial" w:cs="Arial"/>
                <w:sz w:val="14"/>
                <w:szCs w:val="14"/>
              </w:rPr>
              <w:t>Javier Eugenio</w:t>
            </w:r>
          </w:p>
        </w:tc>
        <w:tc>
          <w:tcPr>
            <w:tcW w:w="305" w:type="dxa"/>
            <w:tcBorders>
              <w:left w:val="single" w:sz="4" w:space="0" w:color="auto"/>
              <w:right w:val="single" w:sz="4" w:space="0" w:color="auto"/>
            </w:tcBorders>
          </w:tcPr>
          <w:p w14:paraId="3C3096F1" w14:textId="77777777" w:rsidR="00006E75" w:rsidRPr="00331EFA" w:rsidRDefault="00006E75" w:rsidP="00EF36A8">
            <w:pPr>
              <w:jc w:val="center"/>
              <w:rPr>
                <w:rFonts w:ascii="Arial" w:hAnsi="Arial" w:cs="Arial"/>
                <w:sz w:val="14"/>
                <w:szCs w:val="14"/>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F1B679B" w14:textId="61FC2545" w:rsidR="00006E75" w:rsidRPr="00331EFA" w:rsidRDefault="00331EFA" w:rsidP="00EF36A8">
            <w:pPr>
              <w:jc w:val="center"/>
              <w:rPr>
                <w:rFonts w:ascii="Arial" w:hAnsi="Arial" w:cs="Arial"/>
                <w:sz w:val="14"/>
                <w:szCs w:val="14"/>
              </w:rPr>
            </w:pPr>
            <w:r w:rsidRPr="00331EFA">
              <w:rPr>
                <w:rFonts w:ascii="Arial" w:hAnsi="Arial" w:cs="Arial"/>
                <w:sz w:val="14"/>
                <w:szCs w:val="14"/>
              </w:rPr>
              <w:t>Jefe de Supervisión de Riesgos</w:t>
            </w:r>
          </w:p>
        </w:tc>
        <w:tc>
          <w:tcPr>
            <w:tcW w:w="257" w:type="dxa"/>
            <w:tcBorders>
              <w:left w:val="single" w:sz="4" w:space="0" w:color="auto"/>
              <w:right w:val="single" w:sz="12" w:space="0" w:color="244061" w:themeColor="accent1" w:themeShade="80"/>
            </w:tcBorders>
          </w:tcPr>
          <w:p w14:paraId="496266CC" w14:textId="77777777" w:rsidR="00006E75" w:rsidRPr="003C0DD8" w:rsidRDefault="00006E75" w:rsidP="00006E75">
            <w:pPr>
              <w:jc w:val="center"/>
              <w:rPr>
                <w:rFonts w:ascii="Arial" w:hAnsi="Arial" w:cs="Arial"/>
                <w:sz w:val="10"/>
                <w:szCs w:val="10"/>
                <w:lang w:val="es-BO"/>
              </w:rPr>
            </w:pPr>
          </w:p>
        </w:tc>
      </w:tr>
      <w:tr w:rsidR="00304DBB" w:rsidRPr="003C0DD8" w14:paraId="6CA379EE" w14:textId="77777777" w:rsidTr="001D1C07">
        <w:trPr>
          <w:jc w:val="center"/>
        </w:trPr>
        <w:tc>
          <w:tcPr>
            <w:tcW w:w="256" w:type="dxa"/>
            <w:tcBorders>
              <w:left w:val="single" w:sz="12" w:space="0" w:color="244061" w:themeColor="accent1" w:themeShade="80"/>
            </w:tcBorders>
            <w:vAlign w:val="center"/>
          </w:tcPr>
          <w:p w14:paraId="47FF013E" w14:textId="77777777" w:rsidR="00304DBB" w:rsidRPr="003C0DD8" w:rsidRDefault="00304DBB" w:rsidP="00304DBB">
            <w:pPr>
              <w:jc w:val="right"/>
              <w:rPr>
                <w:rFonts w:ascii="Arial" w:hAnsi="Arial" w:cs="Arial"/>
                <w:b/>
                <w:sz w:val="10"/>
                <w:szCs w:val="10"/>
                <w:lang w:val="es-BO"/>
              </w:rPr>
            </w:pPr>
          </w:p>
        </w:tc>
        <w:tc>
          <w:tcPr>
            <w:tcW w:w="1580" w:type="dxa"/>
            <w:gridSpan w:val="7"/>
            <w:tcBorders>
              <w:top w:val="single" w:sz="4" w:space="0" w:color="auto"/>
              <w:bottom w:val="single" w:sz="4" w:space="0" w:color="auto"/>
            </w:tcBorders>
            <w:vAlign w:val="center"/>
          </w:tcPr>
          <w:p w14:paraId="1CDF9572" w14:textId="0915B693" w:rsidR="00304DBB" w:rsidRPr="001D1C07" w:rsidRDefault="00304DBB" w:rsidP="00EF36A8">
            <w:pPr>
              <w:jc w:val="center"/>
              <w:rPr>
                <w:i/>
                <w:sz w:val="12"/>
                <w:szCs w:val="10"/>
                <w:lang w:val="es-BO"/>
              </w:rPr>
            </w:pPr>
            <w:r w:rsidRPr="001D1C07">
              <w:rPr>
                <w:i/>
                <w:sz w:val="12"/>
                <w:szCs w:val="10"/>
                <w:lang w:val="es-BO"/>
              </w:rPr>
              <w:t>Apellido Paterno</w:t>
            </w:r>
          </w:p>
        </w:tc>
        <w:tc>
          <w:tcPr>
            <w:tcW w:w="323" w:type="dxa"/>
          </w:tcPr>
          <w:p w14:paraId="4874FBCC" w14:textId="77777777" w:rsidR="00304DBB" w:rsidRPr="001D1C07" w:rsidRDefault="00304DBB" w:rsidP="00EF36A8">
            <w:pPr>
              <w:jc w:val="center"/>
              <w:rPr>
                <w:i/>
                <w:sz w:val="12"/>
                <w:szCs w:val="10"/>
                <w:lang w:val="es-BO"/>
              </w:rPr>
            </w:pPr>
          </w:p>
        </w:tc>
        <w:tc>
          <w:tcPr>
            <w:tcW w:w="1804" w:type="dxa"/>
            <w:gridSpan w:val="8"/>
            <w:tcBorders>
              <w:top w:val="single" w:sz="4" w:space="0" w:color="auto"/>
              <w:bottom w:val="single" w:sz="4" w:space="0" w:color="auto"/>
            </w:tcBorders>
          </w:tcPr>
          <w:p w14:paraId="4AECA297" w14:textId="2109D68F" w:rsidR="00304DBB" w:rsidRPr="001D1C07" w:rsidRDefault="00304DBB" w:rsidP="00EF36A8">
            <w:pPr>
              <w:jc w:val="center"/>
              <w:rPr>
                <w:i/>
                <w:sz w:val="12"/>
                <w:szCs w:val="10"/>
                <w:lang w:val="es-BO"/>
              </w:rPr>
            </w:pPr>
            <w:r w:rsidRPr="001D1C07">
              <w:rPr>
                <w:i/>
                <w:sz w:val="12"/>
                <w:szCs w:val="10"/>
                <w:lang w:val="es-BO"/>
              </w:rPr>
              <w:t>Apellido Materno</w:t>
            </w:r>
          </w:p>
        </w:tc>
        <w:tc>
          <w:tcPr>
            <w:tcW w:w="275" w:type="dxa"/>
          </w:tcPr>
          <w:p w14:paraId="732660C1" w14:textId="77777777" w:rsidR="00304DBB" w:rsidRPr="001D1C07" w:rsidRDefault="00304DBB" w:rsidP="00EF36A8">
            <w:pPr>
              <w:jc w:val="center"/>
              <w:rPr>
                <w:i/>
                <w:sz w:val="12"/>
                <w:szCs w:val="10"/>
                <w:lang w:val="es-BO"/>
              </w:rPr>
            </w:pPr>
          </w:p>
        </w:tc>
        <w:tc>
          <w:tcPr>
            <w:tcW w:w="2696" w:type="dxa"/>
            <w:gridSpan w:val="10"/>
            <w:tcBorders>
              <w:top w:val="single" w:sz="4" w:space="0" w:color="auto"/>
              <w:bottom w:val="single" w:sz="4" w:space="0" w:color="auto"/>
            </w:tcBorders>
          </w:tcPr>
          <w:p w14:paraId="225ACD84" w14:textId="1178E56C" w:rsidR="00304DBB" w:rsidRPr="001D1C07" w:rsidRDefault="00304DBB" w:rsidP="00EF36A8">
            <w:pPr>
              <w:jc w:val="center"/>
              <w:rPr>
                <w:i/>
                <w:sz w:val="12"/>
                <w:szCs w:val="10"/>
                <w:lang w:val="es-BO"/>
              </w:rPr>
            </w:pPr>
            <w:r w:rsidRPr="001D1C07">
              <w:rPr>
                <w:i/>
                <w:sz w:val="12"/>
                <w:szCs w:val="10"/>
                <w:lang w:val="es-BO"/>
              </w:rPr>
              <w:t>Nombre(s)</w:t>
            </w:r>
          </w:p>
        </w:tc>
        <w:tc>
          <w:tcPr>
            <w:tcW w:w="305" w:type="dxa"/>
          </w:tcPr>
          <w:p w14:paraId="108B0F1B" w14:textId="77777777" w:rsidR="00304DBB" w:rsidRPr="001D1C07" w:rsidRDefault="00304DBB" w:rsidP="00EF36A8">
            <w:pPr>
              <w:jc w:val="center"/>
              <w:rPr>
                <w:i/>
                <w:sz w:val="12"/>
                <w:szCs w:val="10"/>
                <w:lang w:val="es-BO"/>
              </w:rPr>
            </w:pPr>
          </w:p>
        </w:tc>
        <w:tc>
          <w:tcPr>
            <w:tcW w:w="2409" w:type="dxa"/>
            <w:gridSpan w:val="9"/>
            <w:tcBorders>
              <w:top w:val="single" w:sz="4" w:space="0" w:color="auto"/>
              <w:bottom w:val="single" w:sz="4" w:space="0" w:color="auto"/>
            </w:tcBorders>
          </w:tcPr>
          <w:p w14:paraId="41CF4398" w14:textId="66061FEC" w:rsidR="00304DBB" w:rsidRPr="001D1C07" w:rsidRDefault="00304DBB" w:rsidP="00EF36A8">
            <w:pPr>
              <w:jc w:val="center"/>
              <w:rPr>
                <w:i/>
                <w:sz w:val="12"/>
                <w:szCs w:val="10"/>
                <w:lang w:val="es-BO"/>
              </w:rPr>
            </w:pPr>
            <w:r w:rsidRPr="001D1C07">
              <w:rPr>
                <w:i/>
                <w:sz w:val="12"/>
                <w:szCs w:val="10"/>
                <w:lang w:val="es-BO"/>
              </w:rPr>
              <w:t>Cargo</w:t>
            </w:r>
          </w:p>
        </w:tc>
        <w:tc>
          <w:tcPr>
            <w:tcW w:w="257" w:type="dxa"/>
            <w:tcBorders>
              <w:right w:val="single" w:sz="12" w:space="0" w:color="244061" w:themeColor="accent1" w:themeShade="80"/>
            </w:tcBorders>
          </w:tcPr>
          <w:p w14:paraId="4760EE51" w14:textId="77777777" w:rsidR="00304DBB" w:rsidRPr="003C0DD8" w:rsidRDefault="00304DBB" w:rsidP="00304DBB">
            <w:pPr>
              <w:jc w:val="center"/>
              <w:rPr>
                <w:rFonts w:ascii="Arial" w:hAnsi="Arial" w:cs="Arial"/>
                <w:sz w:val="10"/>
                <w:szCs w:val="10"/>
                <w:lang w:val="es-BO"/>
              </w:rPr>
            </w:pPr>
          </w:p>
        </w:tc>
      </w:tr>
      <w:tr w:rsidR="00006E75" w:rsidRPr="003C0DD8" w14:paraId="163DB85D" w14:textId="77777777" w:rsidTr="001D1C07">
        <w:trPr>
          <w:jc w:val="center"/>
        </w:trPr>
        <w:tc>
          <w:tcPr>
            <w:tcW w:w="256" w:type="dxa"/>
            <w:tcBorders>
              <w:left w:val="single" w:sz="12" w:space="0" w:color="244061" w:themeColor="accent1" w:themeShade="80"/>
              <w:right w:val="single" w:sz="4" w:space="0" w:color="auto"/>
            </w:tcBorders>
            <w:vAlign w:val="center"/>
          </w:tcPr>
          <w:p w14:paraId="56899DDD" w14:textId="77777777" w:rsidR="00006E75" w:rsidRPr="003C0DD8" w:rsidRDefault="00006E75" w:rsidP="00006E75">
            <w:pPr>
              <w:jc w:val="right"/>
              <w:rPr>
                <w:rFonts w:ascii="Arial" w:hAnsi="Arial" w:cs="Arial"/>
                <w:b/>
                <w:sz w:val="10"/>
                <w:szCs w:val="10"/>
                <w:lang w:val="es-BO"/>
              </w:rPr>
            </w:pPr>
          </w:p>
        </w:tc>
        <w:tc>
          <w:tcPr>
            <w:tcW w:w="1580"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87A119B" w14:textId="036E33BF" w:rsidR="00006E75" w:rsidRPr="00331EFA" w:rsidRDefault="00F45B11" w:rsidP="00EF36A8">
            <w:pPr>
              <w:jc w:val="center"/>
              <w:rPr>
                <w:rFonts w:ascii="Arial" w:hAnsi="Arial" w:cs="Arial"/>
                <w:sz w:val="14"/>
                <w:szCs w:val="14"/>
              </w:rPr>
            </w:pPr>
            <w:r w:rsidRPr="00331EFA">
              <w:rPr>
                <w:rFonts w:ascii="Arial" w:hAnsi="Arial" w:cs="Arial"/>
                <w:sz w:val="14"/>
                <w:szCs w:val="14"/>
              </w:rPr>
              <w:t>Guzmán</w:t>
            </w:r>
          </w:p>
        </w:tc>
        <w:tc>
          <w:tcPr>
            <w:tcW w:w="323" w:type="dxa"/>
            <w:tcBorders>
              <w:left w:val="single" w:sz="4" w:space="0" w:color="auto"/>
              <w:right w:val="single" w:sz="4" w:space="0" w:color="auto"/>
            </w:tcBorders>
            <w:vAlign w:val="center"/>
          </w:tcPr>
          <w:p w14:paraId="7E025DD7" w14:textId="7830D8D4" w:rsidR="00006E75" w:rsidRPr="00331EFA" w:rsidRDefault="00006E75" w:rsidP="00EF36A8">
            <w:pPr>
              <w:jc w:val="center"/>
              <w:rPr>
                <w:rFonts w:ascii="Arial" w:hAnsi="Arial" w:cs="Arial"/>
                <w:sz w:val="14"/>
                <w:szCs w:val="14"/>
              </w:rPr>
            </w:pPr>
          </w:p>
        </w:tc>
        <w:tc>
          <w:tcPr>
            <w:tcW w:w="180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BD70F18" w14:textId="4076D490" w:rsidR="00006E75" w:rsidRPr="00331EFA" w:rsidRDefault="00331EFA" w:rsidP="00EF36A8">
            <w:pPr>
              <w:jc w:val="center"/>
              <w:rPr>
                <w:rFonts w:ascii="Arial" w:hAnsi="Arial" w:cs="Arial"/>
                <w:sz w:val="14"/>
                <w:szCs w:val="14"/>
              </w:rPr>
            </w:pPr>
            <w:r w:rsidRPr="00331EFA">
              <w:rPr>
                <w:rFonts w:ascii="Arial" w:hAnsi="Arial" w:cs="Arial"/>
                <w:sz w:val="14"/>
                <w:szCs w:val="14"/>
              </w:rPr>
              <w:t>Mollinedo</w:t>
            </w:r>
          </w:p>
        </w:tc>
        <w:tc>
          <w:tcPr>
            <w:tcW w:w="275" w:type="dxa"/>
            <w:tcBorders>
              <w:left w:val="single" w:sz="4" w:space="0" w:color="auto"/>
              <w:right w:val="single" w:sz="4" w:space="0" w:color="auto"/>
            </w:tcBorders>
            <w:vAlign w:val="center"/>
          </w:tcPr>
          <w:p w14:paraId="446AEDA6" w14:textId="04FB41CB" w:rsidR="00006E75" w:rsidRPr="00331EFA" w:rsidRDefault="00006E75" w:rsidP="00EF36A8">
            <w:pPr>
              <w:jc w:val="center"/>
              <w:rPr>
                <w:rFonts w:ascii="Arial" w:hAnsi="Arial" w:cs="Arial"/>
                <w:sz w:val="14"/>
                <w:szCs w:val="14"/>
              </w:rPr>
            </w:pPr>
          </w:p>
        </w:tc>
        <w:tc>
          <w:tcPr>
            <w:tcW w:w="2696"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52BE2A7" w14:textId="4C96C327" w:rsidR="00006E75" w:rsidRPr="00331EFA" w:rsidRDefault="00331EFA" w:rsidP="00EF36A8">
            <w:pPr>
              <w:jc w:val="center"/>
              <w:rPr>
                <w:rFonts w:ascii="Arial" w:hAnsi="Arial" w:cs="Arial"/>
                <w:sz w:val="14"/>
                <w:szCs w:val="14"/>
              </w:rPr>
            </w:pPr>
            <w:r w:rsidRPr="00331EFA">
              <w:rPr>
                <w:rFonts w:ascii="Arial" w:hAnsi="Arial" w:cs="Arial"/>
                <w:sz w:val="14"/>
                <w:szCs w:val="14"/>
              </w:rPr>
              <w:t>Lucrecia Karina</w:t>
            </w:r>
          </w:p>
        </w:tc>
        <w:tc>
          <w:tcPr>
            <w:tcW w:w="305" w:type="dxa"/>
            <w:tcBorders>
              <w:left w:val="single" w:sz="4" w:space="0" w:color="auto"/>
              <w:right w:val="single" w:sz="4" w:space="0" w:color="auto"/>
            </w:tcBorders>
          </w:tcPr>
          <w:p w14:paraId="0FA30959" w14:textId="77777777" w:rsidR="00006E75" w:rsidRPr="00331EFA" w:rsidRDefault="00006E75" w:rsidP="00EF36A8">
            <w:pPr>
              <w:jc w:val="center"/>
              <w:rPr>
                <w:rFonts w:ascii="Arial" w:hAnsi="Arial" w:cs="Arial"/>
                <w:sz w:val="14"/>
                <w:szCs w:val="14"/>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CAA454A" w14:textId="2263BE35" w:rsidR="00006E75" w:rsidRPr="00331EFA" w:rsidRDefault="00331EFA" w:rsidP="00EF36A8">
            <w:pPr>
              <w:jc w:val="center"/>
              <w:rPr>
                <w:rFonts w:ascii="Arial" w:hAnsi="Arial" w:cs="Arial"/>
                <w:sz w:val="14"/>
                <w:szCs w:val="14"/>
              </w:rPr>
            </w:pPr>
            <w:r w:rsidRPr="00331EFA">
              <w:rPr>
                <w:rFonts w:ascii="Arial" w:hAnsi="Arial" w:cs="Arial"/>
                <w:sz w:val="14"/>
                <w:szCs w:val="14"/>
              </w:rPr>
              <w:t>Jefe de Supervisión de Riesgos</w:t>
            </w:r>
          </w:p>
        </w:tc>
        <w:tc>
          <w:tcPr>
            <w:tcW w:w="257" w:type="dxa"/>
            <w:tcBorders>
              <w:left w:val="single" w:sz="4" w:space="0" w:color="auto"/>
              <w:right w:val="single" w:sz="12" w:space="0" w:color="244061" w:themeColor="accent1" w:themeShade="80"/>
            </w:tcBorders>
          </w:tcPr>
          <w:p w14:paraId="2B311D4C" w14:textId="77777777" w:rsidR="00006E75" w:rsidRPr="003C0DD8" w:rsidRDefault="00006E75" w:rsidP="00006E75">
            <w:pPr>
              <w:jc w:val="center"/>
              <w:rPr>
                <w:rFonts w:ascii="Arial" w:hAnsi="Arial" w:cs="Arial"/>
                <w:sz w:val="10"/>
                <w:szCs w:val="10"/>
                <w:lang w:val="es-BO"/>
              </w:rPr>
            </w:pPr>
          </w:p>
        </w:tc>
      </w:tr>
      <w:tr w:rsidR="00304DBB" w:rsidRPr="003C0DD8" w14:paraId="5EEB7BD9" w14:textId="77777777" w:rsidTr="001D1C07">
        <w:trPr>
          <w:jc w:val="center"/>
        </w:trPr>
        <w:tc>
          <w:tcPr>
            <w:tcW w:w="256" w:type="dxa"/>
            <w:tcBorders>
              <w:left w:val="single" w:sz="12" w:space="0" w:color="244061" w:themeColor="accent1" w:themeShade="80"/>
            </w:tcBorders>
            <w:vAlign w:val="center"/>
          </w:tcPr>
          <w:p w14:paraId="58D693C3" w14:textId="77777777" w:rsidR="00304DBB" w:rsidRPr="003C0DD8" w:rsidRDefault="00304DBB" w:rsidP="00304DBB">
            <w:pPr>
              <w:jc w:val="right"/>
              <w:rPr>
                <w:rFonts w:ascii="Arial" w:hAnsi="Arial" w:cs="Arial"/>
                <w:b/>
                <w:sz w:val="10"/>
                <w:szCs w:val="10"/>
                <w:lang w:val="es-BO"/>
              </w:rPr>
            </w:pPr>
          </w:p>
        </w:tc>
        <w:tc>
          <w:tcPr>
            <w:tcW w:w="1580" w:type="dxa"/>
            <w:gridSpan w:val="7"/>
            <w:tcBorders>
              <w:top w:val="single" w:sz="4" w:space="0" w:color="auto"/>
              <w:bottom w:val="single" w:sz="4" w:space="0" w:color="auto"/>
            </w:tcBorders>
            <w:vAlign w:val="center"/>
          </w:tcPr>
          <w:p w14:paraId="3AEF80B9" w14:textId="6977376E" w:rsidR="00304DBB" w:rsidRPr="001D1C07" w:rsidRDefault="00304DBB" w:rsidP="00EF36A8">
            <w:pPr>
              <w:jc w:val="center"/>
              <w:rPr>
                <w:i/>
                <w:sz w:val="12"/>
                <w:szCs w:val="10"/>
                <w:lang w:val="es-BO"/>
              </w:rPr>
            </w:pPr>
            <w:r w:rsidRPr="001D1C07">
              <w:rPr>
                <w:i/>
                <w:sz w:val="12"/>
                <w:szCs w:val="10"/>
                <w:lang w:val="es-BO"/>
              </w:rPr>
              <w:t>Apellido Paterno</w:t>
            </w:r>
          </w:p>
        </w:tc>
        <w:tc>
          <w:tcPr>
            <w:tcW w:w="323" w:type="dxa"/>
          </w:tcPr>
          <w:p w14:paraId="112A0DBB" w14:textId="77777777" w:rsidR="00304DBB" w:rsidRPr="001D1C07" w:rsidRDefault="00304DBB" w:rsidP="00EF36A8">
            <w:pPr>
              <w:jc w:val="center"/>
              <w:rPr>
                <w:i/>
                <w:sz w:val="12"/>
                <w:szCs w:val="10"/>
                <w:lang w:val="es-BO"/>
              </w:rPr>
            </w:pPr>
          </w:p>
        </w:tc>
        <w:tc>
          <w:tcPr>
            <w:tcW w:w="1804" w:type="dxa"/>
            <w:gridSpan w:val="8"/>
            <w:tcBorders>
              <w:top w:val="single" w:sz="4" w:space="0" w:color="auto"/>
              <w:bottom w:val="single" w:sz="4" w:space="0" w:color="auto"/>
            </w:tcBorders>
          </w:tcPr>
          <w:p w14:paraId="155D6E37" w14:textId="1D967478" w:rsidR="00304DBB" w:rsidRPr="001D1C07" w:rsidRDefault="00304DBB" w:rsidP="00EF36A8">
            <w:pPr>
              <w:jc w:val="center"/>
              <w:rPr>
                <w:i/>
                <w:sz w:val="12"/>
                <w:szCs w:val="10"/>
                <w:lang w:val="es-BO"/>
              </w:rPr>
            </w:pPr>
            <w:r w:rsidRPr="001D1C07">
              <w:rPr>
                <w:i/>
                <w:sz w:val="12"/>
                <w:szCs w:val="10"/>
                <w:lang w:val="es-BO"/>
              </w:rPr>
              <w:t>Apellido Materno</w:t>
            </w:r>
          </w:p>
        </w:tc>
        <w:tc>
          <w:tcPr>
            <w:tcW w:w="275" w:type="dxa"/>
          </w:tcPr>
          <w:p w14:paraId="3C59FF0F" w14:textId="77777777" w:rsidR="00304DBB" w:rsidRPr="001D1C07" w:rsidRDefault="00304DBB" w:rsidP="00EF36A8">
            <w:pPr>
              <w:jc w:val="center"/>
              <w:rPr>
                <w:i/>
                <w:sz w:val="12"/>
                <w:szCs w:val="10"/>
                <w:lang w:val="es-BO"/>
              </w:rPr>
            </w:pPr>
          </w:p>
        </w:tc>
        <w:tc>
          <w:tcPr>
            <w:tcW w:w="2696" w:type="dxa"/>
            <w:gridSpan w:val="10"/>
            <w:tcBorders>
              <w:top w:val="single" w:sz="4" w:space="0" w:color="auto"/>
              <w:bottom w:val="single" w:sz="4" w:space="0" w:color="auto"/>
            </w:tcBorders>
          </w:tcPr>
          <w:p w14:paraId="639ABC70" w14:textId="2FFEDC96" w:rsidR="00304DBB" w:rsidRPr="001D1C07" w:rsidRDefault="00304DBB" w:rsidP="00EF36A8">
            <w:pPr>
              <w:jc w:val="center"/>
              <w:rPr>
                <w:i/>
                <w:sz w:val="12"/>
                <w:szCs w:val="10"/>
                <w:lang w:val="es-BO"/>
              </w:rPr>
            </w:pPr>
            <w:r w:rsidRPr="001D1C07">
              <w:rPr>
                <w:i/>
                <w:sz w:val="12"/>
                <w:szCs w:val="10"/>
                <w:lang w:val="es-BO"/>
              </w:rPr>
              <w:t>Nombre(s)</w:t>
            </w:r>
          </w:p>
        </w:tc>
        <w:tc>
          <w:tcPr>
            <w:tcW w:w="305" w:type="dxa"/>
          </w:tcPr>
          <w:p w14:paraId="423BF44C" w14:textId="77777777" w:rsidR="00304DBB" w:rsidRPr="001D1C07" w:rsidRDefault="00304DBB" w:rsidP="00EF36A8">
            <w:pPr>
              <w:jc w:val="center"/>
              <w:rPr>
                <w:i/>
                <w:sz w:val="12"/>
                <w:szCs w:val="10"/>
                <w:lang w:val="es-BO"/>
              </w:rPr>
            </w:pPr>
          </w:p>
        </w:tc>
        <w:tc>
          <w:tcPr>
            <w:tcW w:w="2409" w:type="dxa"/>
            <w:gridSpan w:val="9"/>
            <w:tcBorders>
              <w:top w:val="single" w:sz="4" w:space="0" w:color="auto"/>
              <w:bottom w:val="single" w:sz="4" w:space="0" w:color="auto"/>
            </w:tcBorders>
          </w:tcPr>
          <w:p w14:paraId="1117D8C3" w14:textId="5F613AC9" w:rsidR="00304DBB" w:rsidRPr="001D1C07" w:rsidRDefault="00304DBB" w:rsidP="00EF36A8">
            <w:pPr>
              <w:jc w:val="center"/>
              <w:rPr>
                <w:i/>
                <w:sz w:val="12"/>
                <w:szCs w:val="10"/>
                <w:lang w:val="es-BO"/>
              </w:rPr>
            </w:pPr>
            <w:r w:rsidRPr="001D1C07">
              <w:rPr>
                <w:i/>
                <w:sz w:val="12"/>
                <w:szCs w:val="10"/>
                <w:lang w:val="es-BO"/>
              </w:rPr>
              <w:t>Cargo</w:t>
            </w:r>
          </w:p>
        </w:tc>
        <w:tc>
          <w:tcPr>
            <w:tcW w:w="257" w:type="dxa"/>
            <w:tcBorders>
              <w:right w:val="single" w:sz="12" w:space="0" w:color="244061" w:themeColor="accent1" w:themeShade="80"/>
            </w:tcBorders>
          </w:tcPr>
          <w:p w14:paraId="5AE35973" w14:textId="77777777" w:rsidR="00304DBB" w:rsidRPr="003C0DD8" w:rsidRDefault="00304DBB" w:rsidP="00304DBB">
            <w:pPr>
              <w:jc w:val="center"/>
              <w:rPr>
                <w:rFonts w:ascii="Arial" w:hAnsi="Arial" w:cs="Arial"/>
                <w:sz w:val="10"/>
                <w:szCs w:val="10"/>
                <w:lang w:val="es-BO"/>
              </w:rPr>
            </w:pPr>
          </w:p>
        </w:tc>
      </w:tr>
      <w:tr w:rsidR="00006E75" w:rsidRPr="003C0DD8" w14:paraId="3957F70E" w14:textId="77777777" w:rsidTr="001D1C07">
        <w:trPr>
          <w:jc w:val="center"/>
        </w:trPr>
        <w:tc>
          <w:tcPr>
            <w:tcW w:w="256" w:type="dxa"/>
            <w:tcBorders>
              <w:left w:val="single" w:sz="12" w:space="0" w:color="244061" w:themeColor="accent1" w:themeShade="80"/>
              <w:right w:val="single" w:sz="4" w:space="0" w:color="auto"/>
            </w:tcBorders>
            <w:vAlign w:val="center"/>
          </w:tcPr>
          <w:p w14:paraId="0AFB2354" w14:textId="77777777" w:rsidR="00006E75" w:rsidRPr="003C0DD8" w:rsidRDefault="00006E75" w:rsidP="00006E75">
            <w:pPr>
              <w:jc w:val="right"/>
              <w:rPr>
                <w:rFonts w:ascii="Arial" w:hAnsi="Arial" w:cs="Arial"/>
                <w:b/>
                <w:sz w:val="10"/>
                <w:szCs w:val="10"/>
                <w:lang w:val="es-BO"/>
              </w:rPr>
            </w:pPr>
          </w:p>
        </w:tc>
        <w:tc>
          <w:tcPr>
            <w:tcW w:w="1580"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F870BC8" w14:textId="200BCB14" w:rsidR="00006E75" w:rsidRPr="00331EFA" w:rsidRDefault="00331EFA" w:rsidP="00EF36A8">
            <w:pPr>
              <w:jc w:val="center"/>
              <w:rPr>
                <w:rFonts w:ascii="Arial" w:hAnsi="Arial" w:cs="Arial"/>
                <w:sz w:val="14"/>
                <w:szCs w:val="14"/>
              </w:rPr>
            </w:pPr>
            <w:r w:rsidRPr="00331EFA">
              <w:rPr>
                <w:rFonts w:ascii="Arial" w:hAnsi="Arial" w:cs="Arial"/>
                <w:sz w:val="14"/>
                <w:szCs w:val="14"/>
              </w:rPr>
              <w:t>Ali</w:t>
            </w:r>
          </w:p>
        </w:tc>
        <w:tc>
          <w:tcPr>
            <w:tcW w:w="323" w:type="dxa"/>
            <w:tcBorders>
              <w:left w:val="single" w:sz="4" w:space="0" w:color="auto"/>
              <w:right w:val="single" w:sz="4" w:space="0" w:color="auto"/>
            </w:tcBorders>
            <w:vAlign w:val="center"/>
          </w:tcPr>
          <w:p w14:paraId="5ADBCF52" w14:textId="3617B721" w:rsidR="00006E75" w:rsidRPr="00331EFA" w:rsidRDefault="00006E75" w:rsidP="00EF36A8">
            <w:pPr>
              <w:jc w:val="center"/>
              <w:rPr>
                <w:rFonts w:ascii="Arial" w:hAnsi="Arial" w:cs="Arial"/>
                <w:sz w:val="14"/>
                <w:szCs w:val="14"/>
              </w:rPr>
            </w:pPr>
          </w:p>
        </w:tc>
        <w:tc>
          <w:tcPr>
            <w:tcW w:w="180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DAD6A8F" w14:textId="18E2E6C2" w:rsidR="00006E75" w:rsidRPr="00331EFA" w:rsidRDefault="00331EFA" w:rsidP="00EF36A8">
            <w:pPr>
              <w:jc w:val="center"/>
              <w:rPr>
                <w:rFonts w:ascii="Arial" w:hAnsi="Arial" w:cs="Arial"/>
                <w:sz w:val="14"/>
                <w:szCs w:val="14"/>
              </w:rPr>
            </w:pPr>
            <w:r w:rsidRPr="00331EFA">
              <w:rPr>
                <w:rFonts w:ascii="Arial" w:hAnsi="Arial" w:cs="Arial"/>
                <w:sz w:val="14"/>
                <w:szCs w:val="14"/>
              </w:rPr>
              <w:t>Arenas</w:t>
            </w:r>
          </w:p>
        </w:tc>
        <w:tc>
          <w:tcPr>
            <w:tcW w:w="275" w:type="dxa"/>
            <w:tcBorders>
              <w:left w:val="single" w:sz="4" w:space="0" w:color="auto"/>
              <w:right w:val="single" w:sz="4" w:space="0" w:color="auto"/>
            </w:tcBorders>
            <w:vAlign w:val="center"/>
          </w:tcPr>
          <w:p w14:paraId="40DDCDC2" w14:textId="46D9312C" w:rsidR="00006E75" w:rsidRPr="00331EFA" w:rsidRDefault="00006E75" w:rsidP="00EF36A8">
            <w:pPr>
              <w:jc w:val="center"/>
              <w:rPr>
                <w:rFonts w:ascii="Arial" w:hAnsi="Arial" w:cs="Arial"/>
                <w:sz w:val="14"/>
                <w:szCs w:val="14"/>
              </w:rPr>
            </w:pPr>
          </w:p>
        </w:tc>
        <w:tc>
          <w:tcPr>
            <w:tcW w:w="2696"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82B7534" w14:textId="32E15B1D" w:rsidR="00006E75" w:rsidRPr="00331EFA" w:rsidRDefault="00331EFA" w:rsidP="00EF36A8">
            <w:pPr>
              <w:jc w:val="center"/>
              <w:rPr>
                <w:rFonts w:ascii="Arial" w:hAnsi="Arial" w:cs="Arial"/>
                <w:sz w:val="14"/>
                <w:szCs w:val="14"/>
              </w:rPr>
            </w:pPr>
            <w:r w:rsidRPr="00331EFA">
              <w:rPr>
                <w:rFonts w:ascii="Arial" w:hAnsi="Arial" w:cs="Arial"/>
                <w:sz w:val="14"/>
                <w:szCs w:val="14"/>
              </w:rPr>
              <w:t>Gisel Marcela</w:t>
            </w:r>
          </w:p>
        </w:tc>
        <w:tc>
          <w:tcPr>
            <w:tcW w:w="305" w:type="dxa"/>
            <w:tcBorders>
              <w:left w:val="single" w:sz="4" w:space="0" w:color="auto"/>
              <w:right w:val="single" w:sz="4" w:space="0" w:color="auto"/>
            </w:tcBorders>
          </w:tcPr>
          <w:p w14:paraId="563C0AAE" w14:textId="77777777" w:rsidR="00006E75" w:rsidRPr="00331EFA" w:rsidRDefault="00006E75" w:rsidP="00EF36A8">
            <w:pPr>
              <w:jc w:val="center"/>
              <w:rPr>
                <w:rFonts w:ascii="Arial" w:hAnsi="Arial" w:cs="Arial"/>
                <w:sz w:val="14"/>
                <w:szCs w:val="14"/>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872974A" w14:textId="65523ED4" w:rsidR="00006E75" w:rsidRPr="00331EFA" w:rsidRDefault="00331EFA" w:rsidP="00EF36A8">
            <w:pPr>
              <w:jc w:val="center"/>
              <w:rPr>
                <w:rFonts w:ascii="Arial" w:hAnsi="Arial" w:cs="Arial"/>
                <w:sz w:val="14"/>
                <w:szCs w:val="14"/>
              </w:rPr>
            </w:pPr>
            <w:r w:rsidRPr="00331EFA">
              <w:rPr>
                <w:rFonts w:ascii="Arial" w:hAnsi="Arial" w:cs="Arial"/>
                <w:sz w:val="14"/>
                <w:szCs w:val="14"/>
              </w:rPr>
              <w:t>Jefe Legal de Soluciones y Liquidaciones</w:t>
            </w:r>
          </w:p>
        </w:tc>
        <w:tc>
          <w:tcPr>
            <w:tcW w:w="257" w:type="dxa"/>
            <w:tcBorders>
              <w:left w:val="single" w:sz="4" w:space="0" w:color="auto"/>
              <w:right w:val="single" w:sz="12" w:space="0" w:color="244061" w:themeColor="accent1" w:themeShade="80"/>
            </w:tcBorders>
          </w:tcPr>
          <w:p w14:paraId="3F22E92B" w14:textId="77777777" w:rsidR="00006E75" w:rsidRPr="003C0DD8" w:rsidRDefault="00006E75" w:rsidP="00006E75">
            <w:pPr>
              <w:jc w:val="center"/>
              <w:rPr>
                <w:rFonts w:ascii="Arial" w:hAnsi="Arial" w:cs="Arial"/>
                <w:sz w:val="10"/>
                <w:szCs w:val="10"/>
                <w:lang w:val="es-BO"/>
              </w:rPr>
            </w:pPr>
          </w:p>
        </w:tc>
      </w:tr>
      <w:tr w:rsidR="00304DBB" w:rsidRPr="003C0DD8" w14:paraId="26443F87" w14:textId="77777777" w:rsidTr="001D1C07">
        <w:trPr>
          <w:jc w:val="center"/>
        </w:trPr>
        <w:tc>
          <w:tcPr>
            <w:tcW w:w="256" w:type="dxa"/>
            <w:tcBorders>
              <w:left w:val="single" w:sz="12" w:space="0" w:color="244061" w:themeColor="accent1" w:themeShade="80"/>
            </w:tcBorders>
            <w:vAlign w:val="center"/>
          </w:tcPr>
          <w:p w14:paraId="1519F9F9" w14:textId="77777777" w:rsidR="00304DBB" w:rsidRPr="003C0DD8" w:rsidRDefault="00304DBB" w:rsidP="00304DBB">
            <w:pPr>
              <w:jc w:val="right"/>
              <w:rPr>
                <w:rFonts w:ascii="Arial" w:hAnsi="Arial" w:cs="Arial"/>
                <w:b/>
                <w:sz w:val="10"/>
                <w:szCs w:val="10"/>
                <w:lang w:val="es-BO"/>
              </w:rPr>
            </w:pPr>
          </w:p>
        </w:tc>
        <w:tc>
          <w:tcPr>
            <w:tcW w:w="1580" w:type="dxa"/>
            <w:gridSpan w:val="7"/>
            <w:tcBorders>
              <w:top w:val="single" w:sz="4" w:space="0" w:color="auto"/>
              <w:bottom w:val="single" w:sz="4" w:space="0" w:color="auto"/>
            </w:tcBorders>
            <w:vAlign w:val="center"/>
          </w:tcPr>
          <w:p w14:paraId="20978765" w14:textId="7A73DA04" w:rsidR="00304DBB" w:rsidRPr="001D1C07" w:rsidRDefault="00304DBB" w:rsidP="00EF36A8">
            <w:pPr>
              <w:jc w:val="center"/>
              <w:rPr>
                <w:i/>
                <w:sz w:val="12"/>
                <w:szCs w:val="10"/>
                <w:lang w:val="es-BO"/>
              </w:rPr>
            </w:pPr>
            <w:r w:rsidRPr="001D1C07">
              <w:rPr>
                <w:i/>
                <w:sz w:val="12"/>
                <w:szCs w:val="10"/>
                <w:lang w:val="es-BO"/>
              </w:rPr>
              <w:t>Apellido Paterno</w:t>
            </w:r>
          </w:p>
        </w:tc>
        <w:tc>
          <w:tcPr>
            <w:tcW w:w="323" w:type="dxa"/>
          </w:tcPr>
          <w:p w14:paraId="70320189" w14:textId="77777777" w:rsidR="00304DBB" w:rsidRPr="001D1C07" w:rsidRDefault="00304DBB" w:rsidP="00EF36A8">
            <w:pPr>
              <w:jc w:val="center"/>
              <w:rPr>
                <w:i/>
                <w:sz w:val="12"/>
                <w:szCs w:val="10"/>
                <w:lang w:val="es-BO"/>
              </w:rPr>
            </w:pPr>
          </w:p>
        </w:tc>
        <w:tc>
          <w:tcPr>
            <w:tcW w:w="1804" w:type="dxa"/>
            <w:gridSpan w:val="8"/>
            <w:tcBorders>
              <w:top w:val="single" w:sz="4" w:space="0" w:color="auto"/>
              <w:bottom w:val="single" w:sz="4" w:space="0" w:color="auto"/>
            </w:tcBorders>
          </w:tcPr>
          <w:p w14:paraId="4971C86D" w14:textId="497FCC2E" w:rsidR="00304DBB" w:rsidRPr="001D1C07" w:rsidRDefault="00304DBB" w:rsidP="00EF36A8">
            <w:pPr>
              <w:jc w:val="center"/>
              <w:rPr>
                <w:i/>
                <w:sz w:val="12"/>
                <w:szCs w:val="10"/>
                <w:lang w:val="es-BO"/>
              </w:rPr>
            </w:pPr>
            <w:r w:rsidRPr="001D1C07">
              <w:rPr>
                <w:i/>
                <w:sz w:val="12"/>
                <w:szCs w:val="10"/>
                <w:lang w:val="es-BO"/>
              </w:rPr>
              <w:t>Apellido Materno</w:t>
            </w:r>
          </w:p>
        </w:tc>
        <w:tc>
          <w:tcPr>
            <w:tcW w:w="275" w:type="dxa"/>
          </w:tcPr>
          <w:p w14:paraId="2D22C78E" w14:textId="77777777" w:rsidR="00304DBB" w:rsidRPr="001D1C07" w:rsidRDefault="00304DBB" w:rsidP="00EF36A8">
            <w:pPr>
              <w:jc w:val="center"/>
              <w:rPr>
                <w:i/>
                <w:sz w:val="12"/>
                <w:szCs w:val="10"/>
                <w:lang w:val="es-BO"/>
              </w:rPr>
            </w:pPr>
          </w:p>
        </w:tc>
        <w:tc>
          <w:tcPr>
            <w:tcW w:w="2696" w:type="dxa"/>
            <w:gridSpan w:val="10"/>
            <w:tcBorders>
              <w:top w:val="single" w:sz="4" w:space="0" w:color="auto"/>
              <w:bottom w:val="single" w:sz="4" w:space="0" w:color="auto"/>
            </w:tcBorders>
          </w:tcPr>
          <w:p w14:paraId="2A4E50C7" w14:textId="46C8DCF3" w:rsidR="00304DBB" w:rsidRPr="001D1C07" w:rsidRDefault="00304DBB" w:rsidP="00EF36A8">
            <w:pPr>
              <w:jc w:val="center"/>
              <w:rPr>
                <w:i/>
                <w:sz w:val="12"/>
                <w:szCs w:val="10"/>
                <w:lang w:val="es-BO"/>
              </w:rPr>
            </w:pPr>
            <w:r w:rsidRPr="001D1C07">
              <w:rPr>
                <w:i/>
                <w:sz w:val="12"/>
                <w:szCs w:val="10"/>
                <w:lang w:val="es-BO"/>
              </w:rPr>
              <w:t>Nombre(s)</w:t>
            </w:r>
          </w:p>
        </w:tc>
        <w:tc>
          <w:tcPr>
            <w:tcW w:w="305" w:type="dxa"/>
          </w:tcPr>
          <w:p w14:paraId="197DB2FE" w14:textId="77777777" w:rsidR="00304DBB" w:rsidRPr="001D1C07" w:rsidRDefault="00304DBB" w:rsidP="00EF36A8">
            <w:pPr>
              <w:jc w:val="center"/>
              <w:rPr>
                <w:i/>
                <w:sz w:val="12"/>
                <w:szCs w:val="10"/>
                <w:lang w:val="es-BO"/>
              </w:rPr>
            </w:pPr>
          </w:p>
        </w:tc>
        <w:tc>
          <w:tcPr>
            <w:tcW w:w="2409" w:type="dxa"/>
            <w:gridSpan w:val="9"/>
            <w:tcBorders>
              <w:top w:val="single" w:sz="4" w:space="0" w:color="auto"/>
              <w:bottom w:val="single" w:sz="4" w:space="0" w:color="auto"/>
            </w:tcBorders>
          </w:tcPr>
          <w:p w14:paraId="064885CE" w14:textId="22D120C2" w:rsidR="00304DBB" w:rsidRPr="001D1C07" w:rsidRDefault="00304DBB" w:rsidP="00EF36A8">
            <w:pPr>
              <w:jc w:val="center"/>
              <w:rPr>
                <w:i/>
                <w:sz w:val="12"/>
                <w:szCs w:val="10"/>
                <w:lang w:val="es-BO"/>
              </w:rPr>
            </w:pPr>
            <w:r w:rsidRPr="001D1C07">
              <w:rPr>
                <w:i/>
                <w:sz w:val="12"/>
                <w:szCs w:val="10"/>
                <w:lang w:val="es-BO"/>
              </w:rPr>
              <w:t>Cargo</w:t>
            </w:r>
          </w:p>
        </w:tc>
        <w:tc>
          <w:tcPr>
            <w:tcW w:w="257" w:type="dxa"/>
            <w:tcBorders>
              <w:right w:val="single" w:sz="12" w:space="0" w:color="244061" w:themeColor="accent1" w:themeShade="80"/>
            </w:tcBorders>
          </w:tcPr>
          <w:p w14:paraId="2741E6E9" w14:textId="77777777" w:rsidR="00304DBB" w:rsidRPr="003C0DD8" w:rsidRDefault="00304DBB" w:rsidP="00304DBB">
            <w:pPr>
              <w:jc w:val="center"/>
              <w:rPr>
                <w:rFonts w:ascii="Arial" w:hAnsi="Arial" w:cs="Arial"/>
                <w:sz w:val="10"/>
                <w:szCs w:val="10"/>
                <w:lang w:val="es-BO"/>
              </w:rPr>
            </w:pPr>
          </w:p>
        </w:tc>
      </w:tr>
      <w:tr w:rsidR="00006E75" w:rsidRPr="003C0DD8" w14:paraId="51D5F46B" w14:textId="77777777" w:rsidTr="001D1C07">
        <w:trPr>
          <w:jc w:val="center"/>
        </w:trPr>
        <w:tc>
          <w:tcPr>
            <w:tcW w:w="256" w:type="dxa"/>
            <w:tcBorders>
              <w:left w:val="single" w:sz="12" w:space="0" w:color="244061" w:themeColor="accent1" w:themeShade="80"/>
              <w:right w:val="single" w:sz="4" w:space="0" w:color="auto"/>
            </w:tcBorders>
            <w:vAlign w:val="center"/>
          </w:tcPr>
          <w:p w14:paraId="2345F171" w14:textId="77777777" w:rsidR="00006E75" w:rsidRPr="003C0DD8" w:rsidRDefault="00006E75" w:rsidP="00006E75">
            <w:pPr>
              <w:jc w:val="right"/>
              <w:rPr>
                <w:rFonts w:ascii="Arial" w:hAnsi="Arial" w:cs="Arial"/>
                <w:b/>
                <w:sz w:val="10"/>
                <w:szCs w:val="10"/>
                <w:lang w:val="es-BO"/>
              </w:rPr>
            </w:pPr>
          </w:p>
        </w:tc>
        <w:tc>
          <w:tcPr>
            <w:tcW w:w="1580"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D4C35E5" w14:textId="0CE94A75" w:rsidR="00006E75" w:rsidRPr="00331EFA" w:rsidRDefault="00331EFA" w:rsidP="00EF36A8">
            <w:pPr>
              <w:jc w:val="center"/>
              <w:rPr>
                <w:rFonts w:ascii="Arial" w:hAnsi="Arial" w:cs="Arial"/>
                <w:sz w:val="14"/>
                <w:szCs w:val="14"/>
              </w:rPr>
            </w:pPr>
            <w:r w:rsidRPr="00331EFA">
              <w:rPr>
                <w:rFonts w:ascii="Arial" w:hAnsi="Arial" w:cs="Arial"/>
                <w:sz w:val="14"/>
                <w:szCs w:val="14"/>
              </w:rPr>
              <w:t>Vega</w:t>
            </w:r>
          </w:p>
        </w:tc>
        <w:tc>
          <w:tcPr>
            <w:tcW w:w="323" w:type="dxa"/>
            <w:tcBorders>
              <w:left w:val="single" w:sz="4" w:space="0" w:color="auto"/>
              <w:right w:val="single" w:sz="4" w:space="0" w:color="auto"/>
            </w:tcBorders>
            <w:vAlign w:val="center"/>
          </w:tcPr>
          <w:p w14:paraId="7FBC74B8" w14:textId="15404A11" w:rsidR="00006E75" w:rsidRPr="00331EFA" w:rsidRDefault="00006E75" w:rsidP="00EF36A8">
            <w:pPr>
              <w:jc w:val="center"/>
              <w:rPr>
                <w:rFonts w:ascii="Arial" w:hAnsi="Arial" w:cs="Arial"/>
                <w:sz w:val="14"/>
                <w:szCs w:val="14"/>
              </w:rPr>
            </w:pPr>
          </w:p>
        </w:tc>
        <w:tc>
          <w:tcPr>
            <w:tcW w:w="180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BD6B193" w14:textId="06C87758" w:rsidR="00006E75" w:rsidRPr="00331EFA" w:rsidRDefault="00331EFA" w:rsidP="00EF36A8">
            <w:pPr>
              <w:jc w:val="center"/>
              <w:rPr>
                <w:rFonts w:ascii="Arial" w:hAnsi="Arial" w:cs="Arial"/>
                <w:sz w:val="14"/>
                <w:szCs w:val="14"/>
              </w:rPr>
            </w:pPr>
            <w:r w:rsidRPr="00331EFA">
              <w:rPr>
                <w:rFonts w:ascii="Arial" w:hAnsi="Arial" w:cs="Arial"/>
                <w:sz w:val="14"/>
                <w:szCs w:val="14"/>
              </w:rPr>
              <w:t>Oblitas</w:t>
            </w:r>
          </w:p>
        </w:tc>
        <w:tc>
          <w:tcPr>
            <w:tcW w:w="275" w:type="dxa"/>
            <w:tcBorders>
              <w:left w:val="single" w:sz="4" w:space="0" w:color="auto"/>
              <w:right w:val="single" w:sz="4" w:space="0" w:color="auto"/>
            </w:tcBorders>
            <w:vAlign w:val="center"/>
          </w:tcPr>
          <w:p w14:paraId="7667429E" w14:textId="5E6622EC" w:rsidR="00006E75" w:rsidRPr="00331EFA" w:rsidRDefault="00006E75" w:rsidP="00EF36A8">
            <w:pPr>
              <w:jc w:val="center"/>
              <w:rPr>
                <w:rFonts w:ascii="Arial" w:hAnsi="Arial" w:cs="Arial"/>
                <w:sz w:val="14"/>
                <w:szCs w:val="14"/>
              </w:rPr>
            </w:pPr>
          </w:p>
        </w:tc>
        <w:tc>
          <w:tcPr>
            <w:tcW w:w="2696"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273AF17" w14:textId="31E35502" w:rsidR="00006E75" w:rsidRPr="00331EFA" w:rsidRDefault="00331EFA" w:rsidP="00EF36A8">
            <w:pPr>
              <w:jc w:val="center"/>
              <w:rPr>
                <w:rFonts w:ascii="Arial" w:hAnsi="Arial" w:cs="Arial"/>
                <w:sz w:val="14"/>
                <w:szCs w:val="14"/>
              </w:rPr>
            </w:pPr>
            <w:r w:rsidRPr="00331EFA">
              <w:rPr>
                <w:rFonts w:ascii="Arial" w:hAnsi="Arial" w:cs="Arial"/>
                <w:sz w:val="14"/>
                <w:szCs w:val="14"/>
              </w:rPr>
              <w:t>Ronald Rodolfo</w:t>
            </w:r>
          </w:p>
        </w:tc>
        <w:tc>
          <w:tcPr>
            <w:tcW w:w="305" w:type="dxa"/>
            <w:tcBorders>
              <w:left w:val="single" w:sz="4" w:space="0" w:color="auto"/>
              <w:right w:val="single" w:sz="4" w:space="0" w:color="auto"/>
            </w:tcBorders>
          </w:tcPr>
          <w:p w14:paraId="5B1103C2" w14:textId="77777777" w:rsidR="00006E75" w:rsidRPr="00331EFA" w:rsidRDefault="00006E75" w:rsidP="00EF36A8">
            <w:pPr>
              <w:jc w:val="center"/>
              <w:rPr>
                <w:rFonts w:ascii="Arial" w:hAnsi="Arial" w:cs="Arial"/>
                <w:sz w:val="14"/>
                <w:szCs w:val="14"/>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6CA13CD" w14:textId="45C6BB53" w:rsidR="00006E75" w:rsidRPr="00331EFA" w:rsidRDefault="00331EFA" w:rsidP="00EF36A8">
            <w:pPr>
              <w:jc w:val="center"/>
              <w:rPr>
                <w:rFonts w:ascii="Arial" w:hAnsi="Arial" w:cs="Arial"/>
                <w:sz w:val="14"/>
                <w:szCs w:val="14"/>
              </w:rPr>
            </w:pPr>
            <w:r w:rsidRPr="00331EFA">
              <w:rPr>
                <w:rFonts w:ascii="Arial" w:hAnsi="Arial" w:cs="Arial"/>
                <w:sz w:val="14"/>
                <w:szCs w:val="14"/>
              </w:rPr>
              <w:t>Jefe Técnico de Soluciones y Liquidaciones</w:t>
            </w:r>
          </w:p>
        </w:tc>
        <w:tc>
          <w:tcPr>
            <w:tcW w:w="257" w:type="dxa"/>
            <w:tcBorders>
              <w:left w:val="single" w:sz="4" w:space="0" w:color="auto"/>
              <w:right w:val="single" w:sz="12" w:space="0" w:color="244061" w:themeColor="accent1" w:themeShade="80"/>
            </w:tcBorders>
          </w:tcPr>
          <w:p w14:paraId="01666FA6" w14:textId="77777777" w:rsidR="00006E75" w:rsidRPr="003C0DD8" w:rsidRDefault="00006E75" w:rsidP="00006E75">
            <w:pPr>
              <w:jc w:val="center"/>
              <w:rPr>
                <w:rFonts w:ascii="Arial" w:hAnsi="Arial" w:cs="Arial"/>
                <w:sz w:val="10"/>
                <w:szCs w:val="10"/>
                <w:lang w:val="es-BO"/>
              </w:rPr>
            </w:pPr>
          </w:p>
        </w:tc>
      </w:tr>
      <w:tr w:rsidR="00304DBB" w:rsidRPr="003C0DD8" w14:paraId="27B06C1E" w14:textId="77777777" w:rsidTr="001D1C07">
        <w:trPr>
          <w:jc w:val="center"/>
        </w:trPr>
        <w:tc>
          <w:tcPr>
            <w:tcW w:w="256" w:type="dxa"/>
            <w:tcBorders>
              <w:left w:val="single" w:sz="12" w:space="0" w:color="244061" w:themeColor="accent1" w:themeShade="80"/>
            </w:tcBorders>
            <w:vAlign w:val="center"/>
          </w:tcPr>
          <w:p w14:paraId="180E80CB" w14:textId="77777777" w:rsidR="00304DBB" w:rsidRPr="003C0DD8" w:rsidRDefault="00304DBB" w:rsidP="00304DBB">
            <w:pPr>
              <w:jc w:val="right"/>
              <w:rPr>
                <w:rFonts w:ascii="Arial" w:hAnsi="Arial" w:cs="Arial"/>
                <w:b/>
                <w:sz w:val="10"/>
                <w:szCs w:val="10"/>
                <w:lang w:val="es-BO"/>
              </w:rPr>
            </w:pPr>
          </w:p>
        </w:tc>
        <w:tc>
          <w:tcPr>
            <w:tcW w:w="1580" w:type="dxa"/>
            <w:gridSpan w:val="7"/>
            <w:tcBorders>
              <w:top w:val="single" w:sz="4" w:space="0" w:color="auto"/>
              <w:bottom w:val="single" w:sz="4" w:space="0" w:color="auto"/>
            </w:tcBorders>
            <w:vAlign w:val="center"/>
          </w:tcPr>
          <w:p w14:paraId="7F6FBB77" w14:textId="03A0DCE8" w:rsidR="00304DBB" w:rsidRPr="001D1C07" w:rsidRDefault="00304DBB" w:rsidP="00EF36A8">
            <w:pPr>
              <w:jc w:val="center"/>
              <w:rPr>
                <w:i/>
                <w:sz w:val="12"/>
                <w:szCs w:val="10"/>
                <w:lang w:val="es-BO"/>
              </w:rPr>
            </w:pPr>
            <w:r w:rsidRPr="001D1C07">
              <w:rPr>
                <w:i/>
                <w:sz w:val="12"/>
                <w:szCs w:val="10"/>
                <w:lang w:val="es-BO"/>
              </w:rPr>
              <w:t>Apellido Paterno</w:t>
            </w:r>
          </w:p>
        </w:tc>
        <w:tc>
          <w:tcPr>
            <w:tcW w:w="323" w:type="dxa"/>
          </w:tcPr>
          <w:p w14:paraId="7C77CE9F" w14:textId="77777777" w:rsidR="00304DBB" w:rsidRPr="001D1C07" w:rsidRDefault="00304DBB" w:rsidP="00EF36A8">
            <w:pPr>
              <w:jc w:val="center"/>
              <w:rPr>
                <w:i/>
                <w:sz w:val="12"/>
                <w:szCs w:val="10"/>
                <w:lang w:val="es-BO"/>
              </w:rPr>
            </w:pPr>
          </w:p>
        </w:tc>
        <w:tc>
          <w:tcPr>
            <w:tcW w:w="1804" w:type="dxa"/>
            <w:gridSpan w:val="8"/>
            <w:tcBorders>
              <w:top w:val="single" w:sz="4" w:space="0" w:color="auto"/>
              <w:bottom w:val="single" w:sz="4" w:space="0" w:color="auto"/>
            </w:tcBorders>
          </w:tcPr>
          <w:p w14:paraId="1B3E967C" w14:textId="4D475525" w:rsidR="00304DBB" w:rsidRPr="001D1C07" w:rsidRDefault="00304DBB" w:rsidP="00EF36A8">
            <w:pPr>
              <w:jc w:val="center"/>
              <w:rPr>
                <w:i/>
                <w:sz w:val="12"/>
                <w:szCs w:val="10"/>
                <w:lang w:val="es-BO"/>
              </w:rPr>
            </w:pPr>
            <w:r w:rsidRPr="001D1C07">
              <w:rPr>
                <w:i/>
                <w:sz w:val="12"/>
                <w:szCs w:val="10"/>
                <w:lang w:val="es-BO"/>
              </w:rPr>
              <w:t>Apellido Materno</w:t>
            </w:r>
          </w:p>
        </w:tc>
        <w:tc>
          <w:tcPr>
            <w:tcW w:w="275" w:type="dxa"/>
          </w:tcPr>
          <w:p w14:paraId="4B1FDC1A" w14:textId="77777777" w:rsidR="00304DBB" w:rsidRPr="001D1C07" w:rsidRDefault="00304DBB" w:rsidP="00EF36A8">
            <w:pPr>
              <w:jc w:val="center"/>
              <w:rPr>
                <w:i/>
                <w:sz w:val="12"/>
                <w:szCs w:val="10"/>
                <w:lang w:val="es-BO"/>
              </w:rPr>
            </w:pPr>
          </w:p>
        </w:tc>
        <w:tc>
          <w:tcPr>
            <w:tcW w:w="2696" w:type="dxa"/>
            <w:gridSpan w:val="10"/>
            <w:tcBorders>
              <w:top w:val="single" w:sz="4" w:space="0" w:color="auto"/>
              <w:bottom w:val="single" w:sz="4" w:space="0" w:color="auto"/>
            </w:tcBorders>
          </w:tcPr>
          <w:p w14:paraId="204BAF1C" w14:textId="449A545E" w:rsidR="00304DBB" w:rsidRPr="001D1C07" w:rsidRDefault="00304DBB" w:rsidP="00EF36A8">
            <w:pPr>
              <w:jc w:val="center"/>
              <w:rPr>
                <w:i/>
                <w:sz w:val="12"/>
                <w:szCs w:val="10"/>
                <w:lang w:val="es-BO"/>
              </w:rPr>
            </w:pPr>
            <w:r w:rsidRPr="001D1C07">
              <w:rPr>
                <w:i/>
                <w:sz w:val="12"/>
                <w:szCs w:val="10"/>
                <w:lang w:val="es-BO"/>
              </w:rPr>
              <w:t>Nombre(s)</w:t>
            </w:r>
          </w:p>
        </w:tc>
        <w:tc>
          <w:tcPr>
            <w:tcW w:w="305" w:type="dxa"/>
          </w:tcPr>
          <w:p w14:paraId="12897A99" w14:textId="77777777" w:rsidR="00304DBB" w:rsidRPr="001D1C07" w:rsidRDefault="00304DBB" w:rsidP="00EF36A8">
            <w:pPr>
              <w:jc w:val="center"/>
              <w:rPr>
                <w:i/>
                <w:sz w:val="12"/>
                <w:szCs w:val="10"/>
                <w:lang w:val="es-BO"/>
              </w:rPr>
            </w:pPr>
          </w:p>
        </w:tc>
        <w:tc>
          <w:tcPr>
            <w:tcW w:w="2409" w:type="dxa"/>
            <w:gridSpan w:val="9"/>
            <w:tcBorders>
              <w:top w:val="single" w:sz="4" w:space="0" w:color="auto"/>
              <w:bottom w:val="single" w:sz="4" w:space="0" w:color="auto"/>
            </w:tcBorders>
          </w:tcPr>
          <w:p w14:paraId="3F31069D" w14:textId="6FA37183" w:rsidR="00304DBB" w:rsidRPr="001D1C07" w:rsidRDefault="00304DBB" w:rsidP="00EF36A8">
            <w:pPr>
              <w:jc w:val="center"/>
              <w:rPr>
                <w:i/>
                <w:sz w:val="12"/>
                <w:szCs w:val="10"/>
                <w:lang w:val="es-BO"/>
              </w:rPr>
            </w:pPr>
            <w:r w:rsidRPr="001D1C07">
              <w:rPr>
                <w:i/>
                <w:sz w:val="12"/>
                <w:szCs w:val="10"/>
                <w:lang w:val="es-BO"/>
              </w:rPr>
              <w:t>Cargo</w:t>
            </w:r>
          </w:p>
        </w:tc>
        <w:tc>
          <w:tcPr>
            <w:tcW w:w="257" w:type="dxa"/>
            <w:tcBorders>
              <w:right w:val="single" w:sz="12" w:space="0" w:color="244061" w:themeColor="accent1" w:themeShade="80"/>
            </w:tcBorders>
          </w:tcPr>
          <w:p w14:paraId="56D7965E" w14:textId="77777777" w:rsidR="00304DBB" w:rsidRPr="003C0DD8" w:rsidRDefault="00304DBB" w:rsidP="00304DBB">
            <w:pPr>
              <w:jc w:val="center"/>
              <w:rPr>
                <w:rFonts w:ascii="Arial" w:hAnsi="Arial" w:cs="Arial"/>
                <w:sz w:val="10"/>
                <w:szCs w:val="10"/>
                <w:lang w:val="es-BO"/>
              </w:rPr>
            </w:pPr>
          </w:p>
        </w:tc>
      </w:tr>
      <w:tr w:rsidR="00006E75" w:rsidRPr="003C0DD8" w14:paraId="6CB09D9B" w14:textId="77777777" w:rsidTr="001D1C07">
        <w:trPr>
          <w:jc w:val="center"/>
        </w:trPr>
        <w:tc>
          <w:tcPr>
            <w:tcW w:w="256" w:type="dxa"/>
            <w:tcBorders>
              <w:left w:val="single" w:sz="12" w:space="0" w:color="244061" w:themeColor="accent1" w:themeShade="80"/>
              <w:right w:val="single" w:sz="4" w:space="0" w:color="auto"/>
            </w:tcBorders>
            <w:vAlign w:val="center"/>
          </w:tcPr>
          <w:p w14:paraId="363077D1" w14:textId="77777777" w:rsidR="00006E75" w:rsidRPr="003C0DD8" w:rsidRDefault="00006E75" w:rsidP="00006E75">
            <w:pPr>
              <w:jc w:val="right"/>
              <w:rPr>
                <w:rFonts w:ascii="Arial" w:hAnsi="Arial" w:cs="Arial"/>
                <w:b/>
                <w:sz w:val="10"/>
                <w:szCs w:val="10"/>
                <w:lang w:val="es-BO"/>
              </w:rPr>
            </w:pPr>
          </w:p>
        </w:tc>
        <w:tc>
          <w:tcPr>
            <w:tcW w:w="1580"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C715A40" w14:textId="72B1AB70" w:rsidR="00006E75" w:rsidRPr="00331EFA" w:rsidRDefault="00331EFA" w:rsidP="00EF36A8">
            <w:pPr>
              <w:jc w:val="center"/>
              <w:rPr>
                <w:rFonts w:ascii="Arial" w:hAnsi="Arial" w:cs="Arial"/>
                <w:sz w:val="14"/>
                <w:szCs w:val="14"/>
              </w:rPr>
            </w:pPr>
            <w:r w:rsidRPr="00331EFA">
              <w:rPr>
                <w:rFonts w:ascii="Arial" w:hAnsi="Arial" w:cs="Arial"/>
                <w:sz w:val="14"/>
                <w:szCs w:val="14"/>
              </w:rPr>
              <w:t>Loayza</w:t>
            </w:r>
          </w:p>
        </w:tc>
        <w:tc>
          <w:tcPr>
            <w:tcW w:w="323" w:type="dxa"/>
            <w:tcBorders>
              <w:left w:val="single" w:sz="4" w:space="0" w:color="auto"/>
              <w:right w:val="single" w:sz="4" w:space="0" w:color="auto"/>
            </w:tcBorders>
            <w:vAlign w:val="center"/>
          </w:tcPr>
          <w:p w14:paraId="23A03479" w14:textId="0F56B325" w:rsidR="00006E75" w:rsidRPr="00331EFA" w:rsidRDefault="00006E75" w:rsidP="00EF36A8">
            <w:pPr>
              <w:jc w:val="center"/>
              <w:rPr>
                <w:rFonts w:ascii="Arial" w:hAnsi="Arial" w:cs="Arial"/>
                <w:sz w:val="14"/>
                <w:szCs w:val="14"/>
              </w:rPr>
            </w:pPr>
          </w:p>
        </w:tc>
        <w:tc>
          <w:tcPr>
            <w:tcW w:w="180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409DD19" w14:textId="06A2235E" w:rsidR="00006E75" w:rsidRPr="00331EFA" w:rsidRDefault="00F45B11" w:rsidP="00EF36A8">
            <w:pPr>
              <w:jc w:val="center"/>
              <w:rPr>
                <w:rFonts w:ascii="Arial" w:hAnsi="Arial" w:cs="Arial"/>
                <w:sz w:val="14"/>
                <w:szCs w:val="14"/>
              </w:rPr>
            </w:pPr>
            <w:r w:rsidRPr="00331EFA">
              <w:rPr>
                <w:rFonts w:ascii="Arial" w:hAnsi="Arial" w:cs="Arial"/>
                <w:sz w:val="14"/>
                <w:szCs w:val="14"/>
              </w:rPr>
              <w:t>Pérez</w:t>
            </w:r>
          </w:p>
        </w:tc>
        <w:tc>
          <w:tcPr>
            <w:tcW w:w="275" w:type="dxa"/>
            <w:tcBorders>
              <w:left w:val="single" w:sz="4" w:space="0" w:color="auto"/>
              <w:right w:val="single" w:sz="4" w:space="0" w:color="auto"/>
            </w:tcBorders>
            <w:vAlign w:val="center"/>
          </w:tcPr>
          <w:p w14:paraId="1973EB71" w14:textId="0C234C24" w:rsidR="00006E75" w:rsidRPr="00331EFA" w:rsidRDefault="00006E75" w:rsidP="00EF36A8">
            <w:pPr>
              <w:jc w:val="center"/>
              <w:rPr>
                <w:rFonts w:ascii="Arial" w:hAnsi="Arial" w:cs="Arial"/>
                <w:sz w:val="14"/>
                <w:szCs w:val="14"/>
              </w:rPr>
            </w:pPr>
          </w:p>
        </w:tc>
        <w:tc>
          <w:tcPr>
            <w:tcW w:w="2696"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F1BFBFC" w14:textId="7B97463C" w:rsidR="00006E75" w:rsidRPr="00331EFA" w:rsidRDefault="00331EFA" w:rsidP="00EF36A8">
            <w:pPr>
              <w:jc w:val="center"/>
              <w:rPr>
                <w:rFonts w:ascii="Arial" w:hAnsi="Arial" w:cs="Arial"/>
                <w:sz w:val="14"/>
                <w:szCs w:val="14"/>
              </w:rPr>
            </w:pPr>
            <w:r w:rsidRPr="00331EFA">
              <w:rPr>
                <w:rFonts w:ascii="Arial" w:hAnsi="Arial" w:cs="Arial"/>
                <w:sz w:val="14"/>
                <w:szCs w:val="14"/>
              </w:rPr>
              <w:t>Carla Lissette</w:t>
            </w:r>
          </w:p>
        </w:tc>
        <w:tc>
          <w:tcPr>
            <w:tcW w:w="305" w:type="dxa"/>
            <w:tcBorders>
              <w:left w:val="single" w:sz="4" w:space="0" w:color="auto"/>
              <w:right w:val="single" w:sz="4" w:space="0" w:color="auto"/>
            </w:tcBorders>
          </w:tcPr>
          <w:p w14:paraId="3F9EB349" w14:textId="77777777" w:rsidR="00006E75" w:rsidRPr="00331EFA" w:rsidRDefault="00006E75" w:rsidP="00EF36A8">
            <w:pPr>
              <w:jc w:val="center"/>
              <w:rPr>
                <w:rFonts w:ascii="Arial" w:hAnsi="Arial" w:cs="Arial"/>
                <w:sz w:val="14"/>
                <w:szCs w:val="14"/>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650CEF6" w14:textId="1303EA76" w:rsidR="00006E75" w:rsidRPr="00331EFA" w:rsidRDefault="00331EFA" w:rsidP="00EF36A8">
            <w:pPr>
              <w:jc w:val="center"/>
              <w:rPr>
                <w:rFonts w:ascii="Arial" w:hAnsi="Arial" w:cs="Arial"/>
                <w:sz w:val="14"/>
                <w:szCs w:val="14"/>
              </w:rPr>
            </w:pPr>
            <w:r w:rsidRPr="00331EFA">
              <w:rPr>
                <w:rFonts w:ascii="Arial" w:hAnsi="Arial" w:cs="Arial"/>
                <w:sz w:val="14"/>
                <w:szCs w:val="14"/>
              </w:rPr>
              <w:t>Jefe de Supervisión de Riesgos</w:t>
            </w:r>
          </w:p>
        </w:tc>
        <w:tc>
          <w:tcPr>
            <w:tcW w:w="257" w:type="dxa"/>
            <w:tcBorders>
              <w:left w:val="single" w:sz="4" w:space="0" w:color="auto"/>
              <w:right w:val="single" w:sz="12" w:space="0" w:color="244061" w:themeColor="accent1" w:themeShade="80"/>
            </w:tcBorders>
          </w:tcPr>
          <w:p w14:paraId="25208C3C" w14:textId="77777777" w:rsidR="00006E75" w:rsidRPr="003C0DD8" w:rsidRDefault="00006E75" w:rsidP="00006E75">
            <w:pPr>
              <w:jc w:val="center"/>
              <w:rPr>
                <w:rFonts w:ascii="Arial" w:hAnsi="Arial" w:cs="Arial"/>
                <w:sz w:val="10"/>
                <w:szCs w:val="10"/>
                <w:lang w:val="es-BO"/>
              </w:rPr>
            </w:pPr>
          </w:p>
        </w:tc>
      </w:tr>
      <w:tr w:rsidR="00304DBB" w:rsidRPr="003C0DD8" w14:paraId="1CDC7C89" w14:textId="77777777" w:rsidTr="001D1C07">
        <w:trPr>
          <w:jc w:val="center"/>
        </w:trPr>
        <w:tc>
          <w:tcPr>
            <w:tcW w:w="256" w:type="dxa"/>
            <w:tcBorders>
              <w:left w:val="single" w:sz="12" w:space="0" w:color="244061" w:themeColor="accent1" w:themeShade="80"/>
            </w:tcBorders>
            <w:vAlign w:val="center"/>
          </w:tcPr>
          <w:p w14:paraId="4E9B2BE8" w14:textId="77777777" w:rsidR="00304DBB" w:rsidRPr="003C0DD8" w:rsidRDefault="00304DBB" w:rsidP="00304DBB">
            <w:pPr>
              <w:jc w:val="right"/>
              <w:rPr>
                <w:rFonts w:ascii="Arial" w:hAnsi="Arial" w:cs="Arial"/>
                <w:b/>
                <w:sz w:val="10"/>
                <w:szCs w:val="10"/>
                <w:lang w:val="es-BO"/>
              </w:rPr>
            </w:pPr>
          </w:p>
        </w:tc>
        <w:tc>
          <w:tcPr>
            <w:tcW w:w="1580" w:type="dxa"/>
            <w:gridSpan w:val="7"/>
            <w:tcBorders>
              <w:top w:val="single" w:sz="4" w:space="0" w:color="auto"/>
              <w:bottom w:val="single" w:sz="4" w:space="0" w:color="auto"/>
            </w:tcBorders>
            <w:vAlign w:val="center"/>
          </w:tcPr>
          <w:p w14:paraId="31F05300" w14:textId="7B31A8EF" w:rsidR="00304DBB" w:rsidRPr="001D1C07" w:rsidRDefault="00304DBB" w:rsidP="00EF36A8">
            <w:pPr>
              <w:jc w:val="center"/>
              <w:rPr>
                <w:i/>
                <w:sz w:val="12"/>
                <w:szCs w:val="10"/>
                <w:lang w:val="es-BO"/>
              </w:rPr>
            </w:pPr>
            <w:r w:rsidRPr="001D1C07">
              <w:rPr>
                <w:i/>
                <w:sz w:val="12"/>
                <w:szCs w:val="10"/>
                <w:lang w:val="es-BO"/>
              </w:rPr>
              <w:t>Apellido Paterno</w:t>
            </w:r>
          </w:p>
        </w:tc>
        <w:tc>
          <w:tcPr>
            <w:tcW w:w="323" w:type="dxa"/>
          </w:tcPr>
          <w:p w14:paraId="6BACFA2B" w14:textId="77777777" w:rsidR="00304DBB" w:rsidRPr="001D1C07" w:rsidRDefault="00304DBB" w:rsidP="00EF36A8">
            <w:pPr>
              <w:jc w:val="center"/>
              <w:rPr>
                <w:i/>
                <w:sz w:val="12"/>
                <w:szCs w:val="10"/>
                <w:lang w:val="es-BO"/>
              </w:rPr>
            </w:pPr>
          </w:p>
        </w:tc>
        <w:tc>
          <w:tcPr>
            <w:tcW w:w="1804" w:type="dxa"/>
            <w:gridSpan w:val="8"/>
            <w:tcBorders>
              <w:top w:val="single" w:sz="4" w:space="0" w:color="auto"/>
              <w:bottom w:val="single" w:sz="4" w:space="0" w:color="auto"/>
            </w:tcBorders>
          </w:tcPr>
          <w:p w14:paraId="66063549" w14:textId="3B2AC131" w:rsidR="00304DBB" w:rsidRPr="001D1C07" w:rsidRDefault="00304DBB" w:rsidP="00EF36A8">
            <w:pPr>
              <w:jc w:val="center"/>
              <w:rPr>
                <w:i/>
                <w:sz w:val="12"/>
                <w:szCs w:val="10"/>
                <w:lang w:val="es-BO"/>
              </w:rPr>
            </w:pPr>
            <w:r w:rsidRPr="001D1C07">
              <w:rPr>
                <w:i/>
                <w:sz w:val="12"/>
                <w:szCs w:val="10"/>
                <w:lang w:val="es-BO"/>
              </w:rPr>
              <w:t>Apellido Materno</w:t>
            </w:r>
          </w:p>
        </w:tc>
        <w:tc>
          <w:tcPr>
            <w:tcW w:w="275" w:type="dxa"/>
          </w:tcPr>
          <w:p w14:paraId="1737207E" w14:textId="77777777" w:rsidR="00304DBB" w:rsidRPr="001D1C07" w:rsidRDefault="00304DBB" w:rsidP="00EF36A8">
            <w:pPr>
              <w:jc w:val="center"/>
              <w:rPr>
                <w:i/>
                <w:sz w:val="12"/>
                <w:szCs w:val="10"/>
                <w:lang w:val="es-BO"/>
              </w:rPr>
            </w:pPr>
          </w:p>
        </w:tc>
        <w:tc>
          <w:tcPr>
            <w:tcW w:w="2696" w:type="dxa"/>
            <w:gridSpan w:val="10"/>
            <w:tcBorders>
              <w:top w:val="single" w:sz="4" w:space="0" w:color="auto"/>
              <w:bottom w:val="single" w:sz="4" w:space="0" w:color="auto"/>
            </w:tcBorders>
          </w:tcPr>
          <w:p w14:paraId="38E635A0" w14:textId="72424067" w:rsidR="00304DBB" w:rsidRPr="001D1C07" w:rsidRDefault="00304DBB" w:rsidP="00EF36A8">
            <w:pPr>
              <w:jc w:val="center"/>
              <w:rPr>
                <w:i/>
                <w:sz w:val="12"/>
                <w:szCs w:val="10"/>
                <w:lang w:val="es-BO"/>
              </w:rPr>
            </w:pPr>
            <w:r w:rsidRPr="001D1C07">
              <w:rPr>
                <w:i/>
                <w:sz w:val="12"/>
                <w:szCs w:val="10"/>
                <w:lang w:val="es-BO"/>
              </w:rPr>
              <w:t>Nombre(s)</w:t>
            </w:r>
          </w:p>
        </w:tc>
        <w:tc>
          <w:tcPr>
            <w:tcW w:w="305" w:type="dxa"/>
          </w:tcPr>
          <w:p w14:paraId="72A40946" w14:textId="77777777" w:rsidR="00304DBB" w:rsidRPr="001D1C07" w:rsidRDefault="00304DBB" w:rsidP="00EF36A8">
            <w:pPr>
              <w:jc w:val="center"/>
              <w:rPr>
                <w:i/>
                <w:sz w:val="12"/>
                <w:szCs w:val="10"/>
                <w:lang w:val="es-BO"/>
              </w:rPr>
            </w:pPr>
          </w:p>
        </w:tc>
        <w:tc>
          <w:tcPr>
            <w:tcW w:w="2409" w:type="dxa"/>
            <w:gridSpan w:val="9"/>
            <w:tcBorders>
              <w:top w:val="single" w:sz="4" w:space="0" w:color="auto"/>
              <w:bottom w:val="single" w:sz="4" w:space="0" w:color="auto"/>
            </w:tcBorders>
          </w:tcPr>
          <w:p w14:paraId="1A04AD94" w14:textId="72AD93D2" w:rsidR="00304DBB" w:rsidRPr="001D1C07" w:rsidRDefault="00304DBB" w:rsidP="00EF36A8">
            <w:pPr>
              <w:jc w:val="center"/>
              <w:rPr>
                <w:i/>
                <w:sz w:val="12"/>
                <w:szCs w:val="10"/>
                <w:lang w:val="es-BO"/>
              </w:rPr>
            </w:pPr>
            <w:r w:rsidRPr="001D1C07">
              <w:rPr>
                <w:i/>
                <w:sz w:val="12"/>
                <w:szCs w:val="10"/>
                <w:lang w:val="es-BO"/>
              </w:rPr>
              <w:t>Cargo</w:t>
            </w:r>
          </w:p>
        </w:tc>
        <w:tc>
          <w:tcPr>
            <w:tcW w:w="257" w:type="dxa"/>
            <w:tcBorders>
              <w:right w:val="single" w:sz="12" w:space="0" w:color="244061" w:themeColor="accent1" w:themeShade="80"/>
            </w:tcBorders>
          </w:tcPr>
          <w:p w14:paraId="4083D704" w14:textId="77777777" w:rsidR="00304DBB" w:rsidRPr="003C0DD8" w:rsidRDefault="00304DBB" w:rsidP="00304DBB">
            <w:pPr>
              <w:jc w:val="center"/>
              <w:rPr>
                <w:rFonts w:ascii="Arial" w:hAnsi="Arial" w:cs="Arial"/>
                <w:sz w:val="10"/>
                <w:szCs w:val="10"/>
                <w:lang w:val="es-BO"/>
              </w:rPr>
            </w:pPr>
          </w:p>
        </w:tc>
      </w:tr>
      <w:tr w:rsidR="00006E75" w:rsidRPr="003C0DD8" w14:paraId="52286D9E" w14:textId="77777777" w:rsidTr="001D1C07">
        <w:trPr>
          <w:jc w:val="center"/>
        </w:trPr>
        <w:tc>
          <w:tcPr>
            <w:tcW w:w="256" w:type="dxa"/>
            <w:tcBorders>
              <w:left w:val="single" w:sz="12" w:space="0" w:color="244061" w:themeColor="accent1" w:themeShade="80"/>
              <w:right w:val="single" w:sz="4" w:space="0" w:color="auto"/>
            </w:tcBorders>
            <w:vAlign w:val="center"/>
          </w:tcPr>
          <w:p w14:paraId="4C33B48D" w14:textId="77777777" w:rsidR="00006E75" w:rsidRPr="003C0DD8" w:rsidRDefault="00006E75" w:rsidP="00006E75">
            <w:pPr>
              <w:jc w:val="right"/>
              <w:rPr>
                <w:rFonts w:ascii="Arial" w:hAnsi="Arial" w:cs="Arial"/>
                <w:b/>
                <w:sz w:val="10"/>
                <w:szCs w:val="10"/>
                <w:lang w:val="es-BO"/>
              </w:rPr>
            </w:pPr>
          </w:p>
        </w:tc>
        <w:tc>
          <w:tcPr>
            <w:tcW w:w="1580"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6A27490" w14:textId="41BB63AC" w:rsidR="00006E75" w:rsidRPr="00331EFA" w:rsidRDefault="00331EFA" w:rsidP="00EF36A8">
            <w:pPr>
              <w:jc w:val="center"/>
              <w:rPr>
                <w:rFonts w:ascii="Arial" w:hAnsi="Arial" w:cs="Arial"/>
                <w:sz w:val="14"/>
                <w:szCs w:val="14"/>
              </w:rPr>
            </w:pPr>
            <w:r w:rsidRPr="00331EFA">
              <w:rPr>
                <w:rFonts w:ascii="Arial" w:hAnsi="Arial" w:cs="Arial"/>
                <w:sz w:val="14"/>
                <w:szCs w:val="14"/>
              </w:rPr>
              <w:t>Prado</w:t>
            </w:r>
          </w:p>
        </w:tc>
        <w:tc>
          <w:tcPr>
            <w:tcW w:w="323" w:type="dxa"/>
            <w:tcBorders>
              <w:left w:val="single" w:sz="4" w:space="0" w:color="auto"/>
              <w:right w:val="single" w:sz="4" w:space="0" w:color="auto"/>
            </w:tcBorders>
            <w:vAlign w:val="center"/>
          </w:tcPr>
          <w:p w14:paraId="515EB55E" w14:textId="412CAF4F" w:rsidR="00006E75" w:rsidRPr="00331EFA" w:rsidRDefault="00006E75" w:rsidP="00EF36A8">
            <w:pPr>
              <w:jc w:val="center"/>
              <w:rPr>
                <w:rFonts w:ascii="Arial" w:hAnsi="Arial" w:cs="Arial"/>
                <w:sz w:val="14"/>
                <w:szCs w:val="14"/>
              </w:rPr>
            </w:pPr>
          </w:p>
        </w:tc>
        <w:tc>
          <w:tcPr>
            <w:tcW w:w="180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960B722" w14:textId="0458857E" w:rsidR="00006E75" w:rsidRPr="00331EFA" w:rsidRDefault="00331EFA" w:rsidP="00EF36A8">
            <w:pPr>
              <w:jc w:val="center"/>
              <w:rPr>
                <w:rFonts w:ascii="Arial" w:hAnsi="Arial" w:cs="Arial"/>
                <w:sz w:val="14"/>
                <w:szCs w:val="14"/>
              </w:rPr>
            </w:pPr>
            <w:r w:rsidRPr="00331EFA">
              <w:rPr>
                <w:rFonts w:ascii="Arial" w:hAnsi="Arial" w:cs="Arial"/>
                <w:sz w:val="14"/>
                <w:szCs w:val="14"/>
              </w:rPr>
              <w:t>Franco</w:t>
            </w:r>
          </w:p>
        </w:tc>
        <w:tc>
          <w:tcPr>
            <w:tcW w:w="275" w:type="dxa"/>
            <w:tcBorders>
              <w:left w:val="single" w:sz="4" w:space="0" w:color="auto"/>
              <w:right w:val="single" w:sz="4" w:space="0" w:color="auto"/>
            </w:tcBorders>
            <w:vAlign w:val="center"/>
          </w:tcPr>
          <w:p w14:paraId="4E5E60FA" w14:textId="6A4E464F" w:rsidR="00006E75" w:rsidRPr="00331EFA" w:rsidRDefault="00006E75" w:rsidP="00EF36A8">
            <w:pPr>
              <w:jc w:val="center"/>
              <w:rPr>
                <w:rFonts w:ascii="Arial" w:hAnsi="Arial" w:cs="Arial"/>
                <w:sz w:val="14"/>
                <w:szCs w:val="14"/>
              </w:rPr>
            </w:pPr>
          </w:p>
        </w:tc>
        <w:tc>
          <w:tcPr>
            <w:tcW w:w="2696"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5BB378E" w14:textId="025CB9B5" w:rsidR="00006E75" w:rsidRPr="00331EFA" w:rsidRDefault="00F45B11" w:rsidP="00EF36A8">
            <w:pPr>
              <w:jc w:val="center"/>
              <w:rPr>
                <w:rFonts w:ascii="Arial" w:hAnsi="Arial" w:cs="Arial"/>
                <w:sz w:val="14"/>
                <w:szCs w:val="14"/>
              </w:rPr>
            </w:pPr>
            <w:r w:rsidRPr="00331EFA">
              <w:rPr>
                <w:rFonts w:ascii="Arial" w:hAnsi="Arial" w:cs="Arial"/>
                <w:sz w:val="14"/>
                <w:szCs w:val="14"/>
              </w:rPr>
              <w:t>María</w:t>
            </w:r>
            <w:r w:rsidR="00331EFA" w:rsidRPr="00331EFA">
              <w:rPr>
                <w:rFonts w:ascii="Arial" w:hAnsi="Arial" w:cs="Arial"/>
                <w:sz w:val="14"/>
                <w:szCs w:val="14"/>
              </w:rPr>
              <w:t xml:space="preserve"> Conzuelo</w:t>
            </w:r>
          </w:p>
        </w:tc>
        <w:tc>
          <w:tcPr>
            <w:tcW w:w="305" w:type="dxa"/>
            <w:tcBorders>
              <w:left w:val="single" w:sz="4" w:space="0" w:color="auto"/>
              <w:right w:val="single" w:sz="4" w:space="0" w:color="auto"/>
            </w:tcBorders>
          </w:tcPr>
          <w:p w14:paraId="4A4F092B" w14:textId="77777777" w:rsidR="00006E75" w:rsidRPr="00331EFA" w:rsidRDefault="00006E75" w:rsidP="00EF36A8">
            <w:pPr>
              <w:jc w:val="center"/>
              <w:rPr>
                <w:rFonts w:ascii="Arial" w:hAnsi="Arial" w:cs="Arial"/>
                <w:sz w:val="14"/>
                <w:szCs w:val="14"/>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51F9481" w14:textId="1C8B60AC" w:rsidR="00006E75" w:rsidRPr="00331EFA" w:rsidRDefault="00331EFA" w:rsidP="00EF36A8">
            <w:pPr>
              <w:jc w:val="center"/>
              <w:rPr>
                <w:rFonts w:ascii="Arial" w:hAnsi="Arial" w:cs="Arial"/>
                <w:sz w:val="14"/>
                <w:szCs w:val="14"/>
              </w:rPr>
            </w:pPr>
            <w:r w:rsidRPr="00331EFA">
              <w:rPr>
                <w:rFonts w:ascii="Arial" w:hAnsi="Arial" w:cs="Arial"/>
                <w:sz w:val="14"/>
                <w:szCs w:val="14"/>
              </w:rPr>
              <w:t>Jefe de Supervisión de Riesgos</w:t>
            </w:r>
          </w:p>
        </w:tc>
        <w:tc>
          <w:tcPr>
            <w:tcW w:w="257" w:type="dxa"/>
            <w:tcBorders>
              <w:left w:val="single" w:sz="4" w:space="0" w:color="auto"/>
              <w:right w:val="single" w:sz="12" w:space="0" w:color="244061" w:themeColor="accent1" w:themeShade="80"/>
            </w:tcBorders>
          </w:tcPr>
          <w:p w14:paraId="3791098E" w14:textId="77777777" w:rsidR="00006E75" w:rsidRPr="003C0DD8" w:rsidRDefault="00006E75" w:rsidP="00006E75">
            <w:pPr>
              <w:jc w:val="center"/>
              <w:rPr>
                <w:rFonts w:ascii="Arial" w:hAnsi="Arial" w:cs="Arial"/>
                <w:sz w:val="10"/>
                <w:szCs w:val="10"/>
                <w:lang w:val="es-BO"/>
              </w:rPr>
            </w:pPr>
          </w:p>
        </w:tc>
      </w:tr>
      <w:tr w:rsidR="00304DBB" w:rsidRPr="003C0DD8" w14:paraId="45837970" w14:textId="77777777" w:rsidTr="001D1C07">
        <w:trPr>
          <w:jc w:val="center"/>
        </w:trPr>
        <w:tc>
          <w:tcPr>
            <w:tcW w:w="256" w:type="dxa"/>
            <w:tcBorders>
              <w:left w:val="single" w:sz="12" w:space="0" w:color="244061" w:themeColor="accent1" w:themeShade="80"/>
            </w:tcBorders>
            <w:vAlign w:val="center"/>
          </w:tcPr>
          <w:p w14:paraId="1B690DE2" w14:textId="77777777" w:rsidR="00304DBB" w:rsidRPr="003C0DD8" w:rsidRDefault="00304DBB" w:rsidP="00304DBB">
            <w:pPr>
              <w:jc w:val="right"/>
              <w:rPr>
                <w:rFonts w:ascii="Arial" w:hAnsi="Arial" w:cs="Arial"/>
                <w:b/>
                <w:sz w:val="10"/>
                <w:szCs w:val="10"/>
                <w:lang w:val="es-BO"/>
              </w:rPr>
            </w:pPr>
          </w:p>
        </w:tc>
        <w:tc>
          <w:tcPr>
            <w:tcW w:w="1580" w:type="dxa"/>
            <w:gridSpan w:val="7"/>
            <w:tcBorders>
              <w:top w:val="single" w:sz="4" w:space="0" w:color="auto"/>
              <w:bottom w:val="single" w:sz="4" w:space="0" w:color="auto"/>
            </w:tcBorders>
            <w:vAlign w:val="center"/>
          </w:tcPr>
          <w:p w14:paraId="28464CD4" w14:textId="5C1B4CE7" w:rsidR="00304DBB" w:rsidRPr="001D1C07" w:rsidRDefault="00304DBB" w:rsidP="00EF36A8">
            <w:pPr>
              <w:jc w:val="center"/>
              <w:rPr>
                <w:i/>
                <w:sz w:val="12"/>
                <w:szCs w:val="10"/>
                <w:lang w:val="es-BO"/>
              </w:rPr>
            </w:pPr>
            <w:r w:rsidRPr="001D1C07">
              <w:rPr>
                <w:i/>
                <w:sz w:val="12"/>
                <w:szCs w:val="10"/>
                <w:lang w:val="es-BO"/>
              </w:rPr>
              <w:t>Apellido Paterno</w:t>
            </w:r>
          </w:p>
        </w:tc>
        <w:tc>
          <w:tcPr>
            <w:tcW w:w="323" w:type="dxa"/>
          </w:tcPr>
          <w:p w14:paraId="2BFE1D8F" w14:textId="77777777" w:rsidR="00304DBB" w:rsidRPr="001D1C07" w:rsidRDefault="00304DBB" w:rsidP="00EF36A8">
            <w:pPr>
              <w:jc w:val="center"/>
              <w:rPr>
                <w:i/>
                <w:sz w:val="12"/>
                <w:szCs w:val="10"/>
                <w:lang w:val="es-BO"/>
              </w:rPr>
            </w:pPr>
          </w:p>
        </w:tc>
        <w:tc>
          <w:tcPr>
            <w:tcW w:w="1804" w:type="dxa"/>
            <w:gridSpan w:val="8"/>
            <w:tcBorders>
              <w:top w:val="single" w:sz="4" w:space="0" w:color="auto"/>
              <w:bottom w:val="single" w:sz="4" w:space="0" w:color="auto"/>
            </w:tcBorders>
          </w:tcPr>
          <w:p w14:paraId="4EC0C7CC" w14:textId="1E62121D" w:rsidR="00304DBB" w:rsidRPr="001D1C07" w:rsidRDefault="00304DBB" w:rsidP="00EF36A8">
            <w:pPr>
              <w:jc w:val="center"/>
              <w:rPr>
                <w:i/>
                <w:sz w:val="12"/>
                <w:szCs w:val="10"/>
                <w:lang w:val="es-BO"/>
              </w:rPr>
            </w:pPr>
            <w:r w:rsidRPr="001D1C07">
              <w:rPr>
                <w:i/>
                <w:sz w:val="12"/>
                <w:szCs w:val="10"/>
                <w:lang w:val="es-BO"/>
              </w:rPr>
              <w:t>Apellido Materno</w:t>
            </w:r>
          </w:p>
        </w:tc>
        <w:tc>
          <w:tcPr>
            <w:tcW w:w="275" w:type="dxa"/>
          </w:tcPr>
          <w:p w14:paraId="54BDB693" w14:textId="77777777" w:rsidR="00304DBB" w:rsidRPr="001D1C07" w:rsidRDefault="00304DBB" w:rsidP="00EF36A8">
            <w:pPr>
              <w:jc w:val="center"/>
              <w:rPr>
                <w:i/>
                <w:sz w:val="12"/>
                <w:szCs w:val="10"/>
                <w:lang w:val="es-BO"/>
              </w:rPr>
            </w:pPr>
          </w:p>
        </w:tc>
        <w:tc>
          <w:tcPr>
            <w:tcW w:w="2696" w:type="dxa"/>
            <w:gridSpan w:val="10"/>
            <w:tcBorders>
              <w:top w:val="single" w:sz="4" w:space="0" w:color="auto"/>
              <w:bottom w:val="single" w:sz="4" w:space="0" w:color="auto"/>
            </w:tcBorders>
          </w:tcPr>
          <w:p w14:paraId="0D11FA99" w14:textId="335D9975" w:rsidR="00304DBB" w:rsidRPr="001D1C07" w:rsidRDefault="00304DBB" w:rsidP="00EF36A8">
            <w:pPr>
              <w:jc w:val="center"/>
              <w:rPr>
                <w:i/>
                <w:sz w:val="12"/>
                <w:szCs w:val="10"/>
                <w:lang w:val="es-BO"/>
              </w:rPr>
            </w:pPr>
            <w:r w:rsidRPr="001D1C07">
              <w:rPr>
                <w:i/>
                <w:sz w:val="12"/>
                <w:szCs w:val="10"/>
                <w:lang w:val="es-BO"/>
              </w:rPr>
              <w:t>Nombre(s)</w:t>
            </w:r>
          </w:p>
        </w:tc>
        <w:tc>
          <w:tcPr>
            <w:tcW w:w="305" w:type="dxa"/>
          </w:tcPr>
          <w:p w14:paraId="05C78738" w14:textId="77777777" w:rsidR="00304DBB" w:rsidRPr="001D1C07" w:rsidRDefault="00304DBB" w:rsidP="00EF36A8">
            <w:pPr>
              <w:jc w:val="center"/>
              <w:rPr>
                <w:i/>
                <w:sz w:val="12"/>
                <w:szCs w:val="10"/>
                <w:lang w:val="es-BO"/>
              </w:rPr>
            </w:pPr>
          </w:p>
        </w:tc>
        <w:tc>
          <w:tcPr>
            <w:tcW w:w="2409" w:type="dxa"/>
            <w:gridSpan w:val="9"/>
            <w:tcBorders>
              <w:top w:val="single" w:sz="4" w:space="0" w:color="auto"/>
              <w:bottom w:val="single" w:sz="4" w:space="0" w:color="auto"/>
            </w:tcBorders>
          </w:tcPr>
          <w:p w14:paraId="529B1555" w14:textId="28D4FCD0" w:rsidR="00304DBB" w:rsidRPr="001D1C07" w:rsidRDefault="00304DBB" w:rsidP="00EF36A8">
            <w:pPr>
              <w:jc w:val="center"/>
              <w:rPr>
                <w:i/>
                <w:sz w:val="12"/>
                <w:szCs w:val="10"/>
                <w:lang w:val="es-BO"/>
              </w:rPr>
            </w:pPr>
            <w:r w:rsidRPr="001D1C07">
              <w:rPr>
                <w:i/>
                <w:sz w:val="12"/>
                <w:szCs w:val="10"/>
                <w:lang w:val="es-BO"/>
              </w:rPr>
              <w:t>Cargo</w:t>
            </w:r>
          </w:p>
        </w:tc>
        <w:tc>
          <w:tcPr>
            <w:tcW w:w="257" w:type="dxa"/>
            <w:tcBorders>
              <w:right w:val="single" w:sz="12" w:space="0" w:color="244061" w:themeColor="accent1" w:themeShade="80"/>
            </w:tcBorders>
          </w:tcPr>
          <w:p w14:paraId="228E3B3E" w14:textId="77777777" w:rsidR="00304DBB" w:rsidRPr="003C0DD8" w:rsidRDefault="00304DBB" w:rsidP="00304DBB">
            <w:pPr>
              <w:jc w:val="center"/>
              <w:rPr>
                <w:rFonts w:ascii="Arial" w:hAnsi="Arial" w:cs="Arial"/>
                <w:sz w:val="10"/>
                <w:szCs w:val="10"/>
                <w:lang w:val="es-BO"/>
              </w:rPr>
            </w:pPr>
          </w:p>
        </w:tc>
      </w:tr>
      <w:tr w:rsidR="00006E75" w:rsidRPr="003C0DD8" w14:paraId="434DB6DB" w14:textId="77777777" w:rsidTr="001D1C07">
        <w:trPr>
          <w:jc w:val="center"/>
        </w:trPr>
        <w:tc>
          <w:tcPr>
            <w:tcW w:w="256" w:type="dxa"/>
            <w:tcBorders>
              <w:left w:val="single" w:sz="12" w:space="0" w:color="244061" w:themeColor="accent1" w:themeShade="80"/>
              <w:right w:val="single" w:sz="4" w:space="0" w:color="auto"/>
            </w:tcBorders>
            <w:vAlign w:val="center"/>
          </w:tcPr>
          <w:p w14:paraId="5FD69534" w14:textId="77777777" w:rsidR="00006E75" w:rsidRPr="003C0DD8" w:rsidRDefault="00006E75" w:rsidP="00006E75">
            <w:pPr>
              <w:jc w:val="right"/>
              <w:rPr>
                <w:rFonts w:ascii="Arial" w:hAnsi="Arial" w:cs="Arial"/>
                <w:b/>
                <w:sz w:val="10"/>
                <w:szCs w:val="10"/>
                <w:lang w:val="es-BO"/>
              </w:rPr>
            </w:pPr>
          </w:p>
        </w:tc>
        <w:tc>
          <w:tcPr>
            <w:tcW w:w="1580"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626CBB9" w14:textId="601A95EC" w:rsidR="00006E75" w:rsidRPr="00331EFA" w:rsidRDefault="00331EFA" w:rsidP="00EF36A8">
            <w:pPr>
              <w:jc w:val="center"/>
              <w:rPr>
                <w:rFonts w:ascii="Arial" w:hAnsi="Arial" w:cs="Arial"/>
                <w:sz w:val="14"/>
                <w:szCs w:val="14"/>
              </w:rPr>
            </w:pPr>
            <w:r w:rsidRPr="00331EFA">
              <w:rPr>
                <w:rFonts w:ascii="Arial" w:hAnsi="Arial" w:cs="Arial"/>
                <w:sz w:val="14"/>
                <w:szCs w:val="14"/>
              </w:rPr>
              <w:t>Portugal</w:t>
            </w:r>
          </w:p>
        </w:tc>
        <w:tc>
          <w:tcPr>
            <w:tcW w:w="323" w:type="dxa"/>
            <w:tcBorders>
              <w:left w:val="single" w:sz="4" w:space="0" w:color="auto"/>
              <w:right w:val="single" w:sz="4" w:space="0" w:color="auto"/>
            </w:tcBorders>
            <w:vAlign w:val="center"/>
          </w:tcPr>
          <w:p w14:paraId="59625E42" w14:textId="57EC3205" w:rsidR="00006E75" w:rsidRPr="00331EFA" w:rsidRDefault="00006E75" w:rsidP="00EF36A8">
            <w:pPr>
              <w:jc w:val="center"/>
              <w:rPr>
                <w:rFonts w:ascii="Arial" w:hAnsi="Arial" w:cs="Arial"/>
                <w:i/>
                <w:sz w:val="14"/>
                <w:szCs w:val="14"/>
                <w:lang w:val="es-BO"/>
              </w:rPr>
            </w:pPr>
          </w:p>
        </w:tc>
        <w:tc>
          <w:tcPr>
            <w:tcW w:w="180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DC6F2F4" w14:textId="687F19B8" w:rsidR="00006E75" w:rsidRPr="00331EFA" w:rsidRDefault="00331EFA" w:rsidP="00EF36A8">
            <w:pPr>
              <w:jc w:val="center"/>
              <w:rPr>
                <w:rFonts w:ascii="Arial" w:hAnsi="Arial" w:cs="Arial"/>
                <w:sz w:val="14"/>
                <w:szCs w:val="14"/>
              </w:rPr>
            </w:pPr>
            <w:r w:rsidRPr="00331EFA">
              <w:rPr>
                <w:rFonts w:ascii="Arial" w:hAnsi="Arial" w:cs="Arial"/>
                <w:sz w:val="14"/>
                <w:szCs w:val="14"/>
              </w:rPr>
              <w:t>Mariaca</w:t>
            </w:r>
          </w:p>
        </w:tc>
        <w:tc>
          <w:tcPr>
            <w:tcW w:w="275" w:type="dxa"/>
            <w:tcBorders>
              <w:left w:val="single" w:sz="4" w:space="0" w:color="auto"/>
              <w:right w:val="single" w:sz="4" w:space="0" w:color="auto"/>
            </w:tcBorders>
            <w:vAlign w:val="center"/>
          </w:tcPr>
          <w:p w14:paraId="44634079" w14:textId="1B47C42F" w:rsidR="00006E75" w:rsidRPr="00331EFA" w:rsidRDefault="00006E75" w:rsidP="00EF36A8">
            <w:pPr>
              <w:jc w:val="center"/>
              <w:rPr>
                <w:rFonts w:ascii="Arial" w:hAnsi="Arial" w:cs="Arial"/>
                <w:i/>
                <w:sz w:val="14"/>
                <w:szCs w:val="14"/>
                <w:lang w:val="es-BO"/>
              </w:rPr>
            </w:pPr>
          </w:p>
        </w:tc>
        <w:tc>
          <w:tcPr>
            <w:tcW w:w="2696"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EAD46E3" w14:textId="248D5CA1" w:rsidR="00006E75" w:rsidRPr="00331EFA" w:rsidRDefault="00331EFA" w:rsidP="00EF36A8">
            <w:pPr>
              <w:jc w:val="center"/>
              <w:rPr>
                <w:rFonts w:ascii="Arial" w:hAnsi="Arial" w:cs="Arial"/>
                <w:sz w:val="14"/>
                <w:szCs w:val="14"/>
              </w:rPr>
            </w:pPr>
            <w:r w:rsidRPr="00331EFA">
              <w:rPr>
                <w:rFonts w:ascii="Arial" w:hAnsi="Arial" w:cs="Arial"/>
                <w:sz w:val="14"/>
                <w:szCs w:val="14"/>
              </w:rPr>
              <w:t>Ericka Carla</w:t>
            </w:r>
          </w:p>
        </w:tc>
        <w:tc>
          <w:tcPr>
            <w:tcW w:w="305" w:type="dxa"/>
            <w:tcBorders>
              <w:left w:val="single" w:sz="4" w:space="0" w:color="auto"/>
              <w:right w:val="single" w:sz="4" w:space="0" w:color="auto"/>
            </w:tcBorders>
          </w:tcPr>
          <w:p w14:paraId="48853FA4" w14:textId="77777777" w:rsidR="00006E75" w:rsidRPr="00331EFA" w:rsidRDefault="00006E75" w:rsidP="00EF36A8">
            <w:pPr>
              <w:jc w:val="center"/>
              <w:rPr>
                <w:rFonts w:ascii="Arial" w:hAnsi="Arial" w:cs="Arial"/>
                <w:i/>
                <w:sz w:val="14"/>
                <w:szCs w:val="14"/>
                <w:lang w:val="es-BO"/>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AE753DD" w14:textId="5FCA61DF" w:rsidR="00006E75" w:rsidRPr="00331EFA" w:rsidRDefault="00331EFA" w:rsidP="00EF36A8">
            <w:pPr>
              <w:jc w:val="center"/>
              <w:rPr>
                <w:rFonts w:ascii="Arial" w:hAnsi="Arial" w:cs="Arial"/>
                <w:sz w:val="14"/>
                <w:szCs w:val="14"/>
              </w:rPr>
            </w:pPr>
            <w:r w:rsidRPr="00331EFA">
              <w:rPr>
                <w:rFonts w:ascii="Arial" w:hAnsi="Arial" w:cs="Arial"/>
                <w:sz w:val="14"/>
                <w:szCs w:val="14"/>
              </w:rPr>
              <w:t>Jefe de Supervisión de Riesgos</w:t>
            </w:r>
          </w:p>
        </w:tc>
        <w:tc>
          <w:tcPr>
            <w:tcW w:w="257" w:type="dxa"/>
            <w:tcBorders>
              <w:left w:val="single" w:sz="4" w:space="0" w:color="auto"/>
              <w:right w:val="single" w:sz="12" w:space="0" w:color="244061" w:themeColor="accent1" w:themeShade="80"/>
            </w:tcBorders>
          </w:tcPr>
          <w:p w14:paraId="57892498" w14:textId="77777777" w:rsidR="00006E75" w:rsidRPr="003C0DD8" w:rsidRDefault="00006E75" w:rsidP="00006E75">
            <w:pPr>
              <w:jc w:val="center"/>
              <w:rPr>
                <w:rFonts w:ascii="Arial" w:hAnsi="Arial" w:cs="Arial"/>
                <w:sz w:val="10"/>
                <w:szCs w:val="10"/>
                <w:lang w:val="es-BO"/>
              </w:rPr>
            </w:pPr>
          </w:p>
        </w:tc>
      </w:tr>
      <w:tr w:rsidR="00304DBB" w:rsidRPr="003C0DD8" w14:paraId="21182323" w14:textId="77777777" w:rsidTr="001D1C07">
        <w:trPr>
          <w:jc w:val="center"/>
        </w:trPr>
        <w:tc>
          <w:tcPr>
            <w:tcW w:w="256" w:type="dxa"/>
            <w:tcBorders>
              <w:left w:val="single" w:sz="12" w:space="0" w:color="244061" w:themeColor="accent1" w:themeShade="80"/>
            </w:tcBorders>
            <w:vAlign w:val="center"/>
          </w:tcPr>
          <w:p w14:paraId="176CCF05" w14:textId="77777777" w:rsidR="00304DBB" w:rsidRPr="003C0DD8" w:rsidRDefault="00304DBB" w:rsidP="00304DBB">
            <w:pPr>
              <w:jc w:val="right"/>
              <w:rPr>
                <w:rFonts w:ascii="Arial" w:hAnsi="Arial" w:cs="Arial"/>
                <w:b/>
                <w:sz w:val="10"/>
                <w:szCs w:val="10"/>
                <w:lang w:val="es-BO"/>
              </w:rPr>
            </w:pPr>
          </w:p>
        </w:tc>
        <w:tc>
          <w:tcPr>
            <w:tcW w:w="1580" w:type="dxa"/>
            <w:gridSpan w:val="7"/>
            <w:tcBorders>
              <w:top w:val="single" w:sz="4" w:space="0" w:color="auto"/>
              <w:bottom w:val="single" w:sz="4" w:space="0" w:color="auto"/>
            </w:tcBorders>
            <w:vAlign w:val="center"/>
          </w:tcPr>
          <w:p w14:paraId="444EB607" w14:textId="4C98A6D7" w:rsidR="00304DBB" w:rsidRPr="001D1C07" w:rsidRDefault="00304DBB" w:rsidP="00EF36A8">
            <w:pPr>
              <w:jc w:val="center"/>
              <w:rPr>
                <w:i/>
                <w:sz w:val="12"/>
                <w:szCs w:val="10"/>
                <w:lang w:val="es-BO"/>
              </w:rPr>
            </w:pPr>
            <w:r w:rsidRPr="001D1C07">
              <w:rPr>
                <w:i/>
                <w:sz w:val="12"/>
                <w:szCs w:val="10"/>
                <w:lang w:val="es-BO"/>
              </w:rPr>
              <w:t>Apellido Paterno</w:t>
            </w:r>
          </w:p>
        </w:tc>
        <w:tc>
          <w:tcPr>
            <w:tcW w:w="323" w:type="dxa"/>
          </w:tcPr>
          <w:p w14:paraId="1AAA01C3" w14:textId="77777777" w:rsidR="00304DBB" w:rsidRPr="001D1C07" w:rsidRDefault="00304DBB" w:rsidP="00EF36A8">
            <w:pPr>
              <w:jc w:val="center"/>
              <w:rPr>
                <w:i/>
                <w:sz w:val="12"/>
                <w:szCs w:val="10"/>
                <w:lang w:val="es-BO"/>
              </w:rPr>
            </w:pPr>
          </w:p>
        </w:tc>
        <w:tc>
          <w:tcPr>
            <w:tcW w:w="1804" w:type="dxa"/>
            <w:gridSpan w:val="8"/>
            <w:tcBorders>
              <w:top w:val="single" w:sz="4" w:space="0" w:color="auto"/>
              <w:bottom w:val="single" w:sz="4" w:space="0" w:color="auto"/>
            </w:tcBorders>
          </w:tcPr>
          <w:p w14:paraId="071259CE" w14:textId="17456EB5" w:rsidR="00304DBB" w:rsidRPr="001D1C07" w:rsidRDefault="00304DBB" w:rsidP="00EF36A8">
            <w:pPr>
              <w:jc w:val="center"/>
              <w:rPr>
                <w:i/>
                <w:sz w:val="12"/>
                <w:szCs w:val="10"/>
                <w:lang w:val="es-BO"/>
              </w:rPr>
            </w:pPr>
            <w:r w:rsidRPr="001D1C07">
              <w:rPr>
                <w:i/>
                <w:sz w:val="12"/>
                <w:szCs w:val="10"/>
                <w:lang w:val="es-BO"/>
              </w:rPr>
              <w:t>Apellido Materno</w:t>
            </w:r>
          </w:p>
        </w:tc>
        <w:tc>
          <w:tcPr>
            <w:tcW w:w="275" w:type="dxa"/>
          </w:tcPr>
          <w:p w14:paraId="660BDDA5" w14:textId="77777777" w:rsidR="00304DBB" w:rsidRPr="001D1C07" w:rsidRDefault="00304DBB" w:rsidP="00EF36A8">
            <w:pPr>
              <w:jc w:val="center"/>
              <w:rPr>
                <w:i/>
                <w:sz w:val="12"/>
                <w:szCs w:val="10"/>
                <w:lang w:val="es-BO"/>
              </w:rPr>
            </w:pPr>
          </w:p>
        </w:tc>
        <w:tc>
          <w:tcPr>
            <w:tcW w:w="2696" w:type="dxa"/>
            <w:gridSpan w:val="10"/>
            <w:tcBorders>
              <w:top w:val="single" w:sz="4" w:space="0" w:color="auto"/>
              <w:bottom w:val="single" w:sz="4" w:space="0" w:color="auto"/>
            </w:tcBorders>
          </w:tcPr>
          <w:p w14:paraId="7042EA6A" w14:textId="5DB4DF1B" w:rsidR="00304DBB" w:rsidRPr="001D1C07" w:rsidRDefault="00304DBB" w:rsidP="00EF36A8">
            <w:pPr>
              <w:jc w:val="center"/>
              <w:rPr>
                <w:i/>
                <w:sz w:val="12"/>
                <w:szCs w:val="10"/>
                <w:lang w:val="es-BO"/>
              </w:rPr>
            </w:pPr>
            <w:r w:rsidRPr="001D1C07">
              <w:rPr>
                <w:i/>
                <w:sz w:val="12"/>
                <w:szCs w:val="10"/>
                <w:lang w:val="es-BO"/>
              </w:rPr>
              <w:t>Nombre(s)</w:t>
            </w:r>
          </w:p>
        </w:tc>
        <w:tc>
          <w:tcPr>
            <w:tcW w:w="305" w:type="dxa"/>
          </w:tcPr>
          <w:p w14:paraId="5227DECA" w14:textId="77777777" w:rsidR="00304DBB" w:rsidRPr="001D1C07" w:rsidRDefault="00304DBB" w:rsidP="00EF36A8">
            <w:pPr>
              <w:jc w:val="center"/>
              <w:rPr>
                <w:i/>
                <w:sz w:val="12"/>
                <w:szCs w:val="10"/>
                <w:lang w:val="es-BO"/>
              </w:rPr>
            </w:pPr>
          </w:p>
        </w:tc>
        <w:tc>
          <w:tcPr>
            <w:tcW w:w="2409" w:type="dxa"/>
            <w:gridSpan w:val="9"/>
            <w:tcBorders>
              <w:top w:val="single" w:sz="4" w:space="0" w:color="auto"/>
              <w:bottom w:val="single" w:sz="4" w:space="0" w:color="auto"/>
            </w:tcBorders>
          </w:tcPr>
          <w:p w14:paraId="5E9AD601" w14:textId="7EE00857" w:rsidR="00304DBB" w:rsidRPr="001D1C07" w:rsidRDefault="00304DBB" w:rsidP="00EF36A8">
            <w:pPr>
              <w:jc w:val="center"/>
              <w:rPr>
                <w:i/>
                <w:sz w:val="12"/>
                <w:szCs w:val="10"/>
                <w:lang w:val="es-BO"/>
              </w:rPr>
            </w:pPr>
            <w:r w:rsidRPr="001D1C07">
              <w:rPr>
                <w:i/>
                <w:sz w:val="12"/>
                <w:szCs w:val="10"/>
                <w:lang w:val="es-BO"/>
              </w:rPr>
              <w:t>Cargo</w:t>
            </w:r>
          </w:p>
        </w:tc>
        <w:tc>
          <w:tcPr>
            <w:tcW w:w="257" w:type="dxa"/>
            <w:tcBorders>
              <w:right w:val="single" w:sz="12" w:space="0" w:color="244061" w:themeColor="accent1" w:themeShade="80"/>
            </w:tcBorders>
          </w:tcPr>
          <w:p w14:paraId="7510D068" w14:textId="77777777" w:rsidR="00304DBB" w:rsidRPr="003C0DD8" w:rsidRDefault="00304DBB" w:rsidP="00304DBB">
            <w:pPr>
              <w:rPr>
                <w:rFonts w:ascii="Arial" w:hAnsi="Arial" w:cs="Arial"/>
                <w:sz w:val="10"/>
                <w:szCs w:val="10"/>
                <w:lang w:val="es-BO"/>
              </w:rPr>
            </w:pPr>
          </w:p>
        </w:tc>
      </w:tr>
      <w:tr w:rsidR="00006E75" w:rsidRPr="003C0DD8" w14:paraId="5F75A970" w14:textId="77777777" w:rsidTr="001D1C07">
        <w:trPr>
          <w:jc w:val="center"/>
        </w:trPr>
        <w:tc>
          <w:tcPr>
            <w:tcW w:w="256" w:type="dxa"/>
            <w:tcBorders>
              <w:left w:val="single" w:sz="12" w:space="0" w:color="244061" w:themeColor="accent1" w:themeShade="80"/>
              <w:right w:val="single" w:sz="4" w:space="0" w:color="auto"/>
            </w:tcBorders>
            <w:vAlign w:val="center"/>
          </w:tcPr>
          <w:p w14:paraId="3608CB35" w14:textId="77777777" w:rsidR="00006E75" w:rsidRPr="003C0DD8" w:rsidRDefault="00006E75" w:rsidP="00006E75">
            <w:pPr>
              <w:jc w:val="right"/>
              <w:rPr>
                <w:rFonts w:ascii="Arial" w:hAnsi="Arial" w:cs="Arial"/>
                <w:b/>
                <w:sz w:val="10"/>
                <w:szCs w:val="10"/>
                <w:lang w:val="es-BO"/>
              </w:rPr>
            </w:pPr>
          </w:p>
        </w:tc>
        <w:tc>
          <w:tcPr>
            <w:tcW w:w="1580"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A6893C3" w14:textId="30B6B7BB" w:rsidR="00006E75" w:rsidRPr="00331EFA" w:rsidRDefault="00331EFA" w:rsidP="00EF36A8">
            <w:pPr>
              <w:jc w:val="center"/>
              <w:rPr>
                <w:rFonts w:ascii="Arial" w:hAnsi="Arial" w:cs="Arial"/>
                <w:sz w:val="14"/>
                <w:szCs w:val="14"/>
              </w:rPr>
            </w:pPr>
            <w:r w:rsidRPr="00331EFA">
              <w:rPr>
                <w:rFonts w:ascii="Arial" w:hAnsi="Arial" w:cs="Arial"/>
                <w:sz w:val="14"/>
                <w:szCs w:val="14"/>
              </w:rPr>
              <w:t>Rojas</w:t>
            </w:r>
          </w:p>
        </w:tc>
        <w:tc>
          <w:tcPr>
            <w:tcW w:w="323" w:type="dxa"/>
            <w:tcBorders>
              <w:left w:val="single" w:sz="4" w:space="0" w:color="auto"/>
              <w:right w:val="single" w:sz="4" w:space="0" w:color="auto"/>
            </w:tcBorders>
            <w:vAlign w:val="center"/>
          </w:tcPr>
          <w:p w14:paraId="68F95BB5" w14:textId="2B3DF4CD" w:rsidR="00006E75" w:rsidRPr="00331EFA" w:rsidRDefault="00006E75" w:rsidP="00EF36A8">
            <w:pPr>
              <w:jc w:val="center"/>
              <w:rPr>
                <w:rFonts w:ascii="Arial" w:hAnsi="Arial" w:cs="Arial"/>
                <w:sz w:val="14"/>
                <w:szCs w:val="14"/>
              </w:rPr>
            </w:pPr>
          </w:p>
        </w:tc>
        <w:tc>
          <w:tcPr>
            <w:tcW w:w="180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1400D9D" w14:textId="387A466C" w:rsidR="00006E75" w:rsidRPr="00331EFA" w:rsidRDefault="00331EFA" w:rsidP="00EF36A8">
            <w:pPr>
              <w:jc w:val="center"/>
              <w:rPr>
                <w:rFonts w:ascii="Arial" w:hAnsi="Arial" w:cs="Arial"/>
                <w:sz w:val="14"/>
                <w:szCs w:val="14"/>
              </w:rPr>
            </w:pPr>
            <w:r w:rsidRPr="00331EFA">
              <w:rPr>
                <w:rFonts w:ascii="Arial" w:hAnsi="Arial" w:cs="Arial"/>
                <w:sz w:val="14"/>
                <w:szCs w:val="14"/>
              </w:rPr>
              <w:t>Cordero</w:t>
            </w:r>
          </w:p>
        </w:tc>
        <w:tc>
          <w:tcPr>
            <w:tcW w:w="275" w:type="dxa"/>
            <w:tcBorders>
              <w:left w:val="single" w:sz="4" w:space="0" w:color="auto"/>
              <w:right w:val="single" w:sz="4" w:space="0" w:color="auto"/>
            </w:tcBorders>
            <w:vAlign w:val="center"/>
          </w:tcPr>
          <w:p w14:paraId="5157183A" w14:textId="02E51905" w:rsidR="00006E75" w:rsidRPr="00331EFA" w:rsidRDefault="00006E75" w:rsidP="00EF36A8">
            <w:pPr>
              <w:jc w:val="center"/>
              <w:rPr>
                <w:rFonts w:ascii="Arial" w:hAnsi="Arial" w:cs="Arial"/>
                <w:sz w:val="14"/>
                <w:szCs w:val="14"/>
              </w:rPr>
            </w:pPr>
          </w:p>
        </w:tc>
        <w:tc>
          <w:tcPr>
            <w:tcW w:w="2696"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5493AE5" w14:textId="246C7DE1" w:rsidR="00006E75" w:rsidRPr="00331EFA" w:rsidRDefault="00331EFA" w:rsidP="00EF36A8">
            <w:pPr>
              <w:jc w:val="center"/>
              <w:rPr>
                <w:rFonts w:ascii="Arial" w:hAnsi="Arial" w:cs="Arial"/>
                <w:sz w:val="14"/>
                <w:szCs w:val="14"/>
              </w:rPr>
            </w:pPr>
            <w:r w:rsidRPr="00331EFA">
              <w:rPr>
                <w:rFonts w:ascii="Arial" w:hAnsi="Arial" w:cs="Arial"/>
                <w:sz w:val="14"/>
                <w:szCs w:val="14"/>
              </w:rPr>
              <w:t>Alberto Samuel</w:t>
            </w:r>
          </w:p>
        </w:tc>
        <w:tc>
          <w:tcPr>
            <w:tcW w:w="305" w:type="dxa"/>
            <w:tcBorders>
              <w:left w:val="single" w:sz="4" w:space="0" w:color="auto"/>
              <w:right w:val="single" w:sz="4" w:space="0" w:color="auto"/>
            </w:tcBorders>
          </w:tcPr>
          <w:p w14:paraId="35652428" w14:textId="77777777" w:rsidR="00006E75" w:rsidRPr="00331EFA" w:rsidRDefault="00006E75" w:rsidP="00EF36A8">
            <w:pPr>
              <w:jc w:val="center"/>
              <w:rPr>
                <w:rFonts w:ascii="Arial" w:hAnsi="Arial" w:cs="Arial"/>
                <w:sz w:val="14"/>
                <w:szCs w:val="14"/>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428D885" w14:textId="35673B50" w:rsidR="00006E75" w:rsidRPr="00331EFA" w:rsidRDefault="00331EFA" w:rsidP="00EF36A8">
            <w:pPr>
              <w:jc w:val="center"/>
              <w:rPr>
                <w:rFonts w:ascii="Arial" w:hAnsi="Arial" w:cs="Arial"/>
                <w:sz w:val="14"/>
                <w:szCs w:val="14"/>
              </w:rPr>
            </w:pPr>
            <w:r w:rsidRPr="00331EFA">
              <w:rPr>
                <w:rFonts w:ascii="Arial" w:hAnsi="Arial" w:cs="Arial"/>
                <w:sz w:val="14"/>
                <w:szCs w:val="14"/>
              </w:rPr>
              <w:t>Jefe de Supervisión de Riesgos</w:t>
            </w:r>
          </w:p>
        </w:tc>
        <w:tc>
          <w:tcPr>
            <w:tcW w:w="257" w:type="dxa"/>
            <w:tcBorders>
              <w:left w:val="single" w:sz="4" w:space="0" w:color="auto"/>
              <w:right w:val="single" w:sz="12" w:space="0" w:color="244061" w:themeColor="accent1" w:themeShade="80"/>
            </w:tcBorders>
          </w:tcPr>
          <w:p w14:paraId="2E070C75" w14:textId="77777777" w:rsidR="00006E75" w:rsidRPr="003C0DD8" w:rsidRDefault="00006E75" w:rsidP="00006E75">
            <w:pPr>
              <w:rPr>
                <w:rFonts w:ascii="Arial" w:hAnsi="Arial" w:cs="Arial"/>
                <w:sz w:val="10"/>
                <w:szCs w:val="10"/>
                <w:lang w:val="es-BO"/>
              </w:rPr>
            </w:pPr>
          </w:p>
        </w:tc>
      </w:tr>
      <w:tr w:rsidR="00304DBB" w:rsidRPr="003C0DD8" w14:paraId="2F7BF156" w14:textId="77777777" w:rsidTr="001D1C07">
        <w:trPr>
          <w:jc w:val="center"/>
        </w:trPr>
        <w:tc>
          <w:tcPr>
            <w:tcW w:w="256" w:type="dxa"/>
            <w:tcBorders>
              <w:left w:val="single" w:sz="12" w:space="0" w:color="244061" w:themeColor="accent1" w:themeShade="80"/>
            </w:tcBorders>
            <w:vAlign w:val="center"/>
          </w:tcPr>
          <w:p w14:paraId="7002F404" w14:textId="77777777" w:rsidR="00304DBB" w:rsidRPr="003C0DD8" w:rsidRDefault="00304DBB" w:rsidP="00304DBB">
            <w:pPr>
              <w:jc w:val="right"/>
              <w:rPr>
                <w:rFonts w:ascii="Arial" w:hAnsi="Arial" w:cs="Arial"/>
                <w:b/>
                <w:sz w:val="10"/>
                <w:szCs w:val="10"/>
                <w:lang w:val="es-BO"/>
              </w:rPr>
            </w:pPr>
          </w:p>
        </w:tc>
        <w:tc>
          <w:tcPr>
            <w:tcW w:w="1580" w:type="dxa"/>
            <w:gridSpan w:val="7"/>
            <w:tcBorders>
              <w:top w:val="single" w:sz="4" w:space="0" w:color="auto"/>
              <w:bottom w:val="single" w:sz="4" w:space="0" w:color="auto"/>
            </w:tcBorders>
            <w:vAlign w:val="center"/>
          </w:tcPr>
          <w:p w14:paraId="3C582B60" w14:textId="38E5008C" w:rsidR="00304DBB" w:rsidRPr="001D1C07" w:rsidRDefault="00304DBB" w:rsidP="00EF36A8">
            <w:pPr>
              <w:jc w:val="center"/>
              <w:rPr>
                <w:i/>
                <w:sz w:val="12"/>
                <w:szCs w:val="10"/>
                <w:lang w:val="es-BO"/>
              </w:rPr>
            </w:pPr>
            <w:r w:rsidRPr="001D1C07">
              <w:rPr>
                <w:i/>
                <w:sz w:val="12"/>
                <w:szCs w:val="10"/>
                <w:lang w:val="es-BO"/>
              </w:rPr>
              <w:t>Apellido Paterno</w:t>
            </w:r>
          </w:p>
        </w:tc>
        <w:tc>
          <w:tcPr>
            <w:tcW w:w="323" w:type="dxa"/>
          </w:tcPr>
          <w:p w14:paraId="1D84C756" w14:textId="77777777" w:rsidR="00304DBB" w:rsidRPr="001D1C07" w:rsidRDefault="00304DBB" w:rsidP="00EF36A8">
            <w:pPr>
              <w:jc w:val="center"/>
              <w:rPr>
                <w:i/>
                <w:sz w:val="12"/>
                <w:szCs w:val="10"/>
                <w:lang w:val="es-BO"/>
              </w:rPr>
            </w:pPr>
          </w:p>
        </w:tc>
        <w:tc>
          <w:tcPr>
            <w:tcW w:w="1804" w:type="dxa"/>
            <w:gridSpan w:val="8"/>
            <w:tcBorders>
              <w:top w:val="single" w:sz="4" w:space="0" w:color="auto"/>
              <w:bottom w:val="single" w:sz="4" w:space="0" w:color="auto"/>
            </w:tcBorders>
          </w:tcPr>
          <w:p w14:paraId="09DFF055" w14:textId="4452BC46" w:rsidR="00304DBB" w:rsidRPr="001D1C07" w:rsidRDefault="00304DBB" w:rsidP="00EF36A8">
            <w:pPr>
              <w:jc w:val="center"/>
              <w:rPr>
                <w:i/>
                <w:sz w:val="12"/>
                <w:szCs w:val="10"/>
                <w:lang w:val="es-BO"/>
              </w:rPr>
            </w:pPr>
            <w:r w:rsidRPr="001D1C07">
              <w:rPr>
                <w:i/>
                <w:sz w:val="12"/>
                <w:szCs w:val="10"/>
                <w:lang w:val="es-BO"/>
              </w:rPr>
              <w:t>Apellido Materno</w:t>
            </w:r>
          </w:p>
        </w:tc>
        <w:tc>
          <w:tcPr>
            <w:tcW w:w="275" w:type="dxa"/>
          </w:tcPr>
          <w:p w14:paraId="6F13A84B" w14:textId="77777777" w:rsidR="00304DBB" w:rsidRPr="001D1C07" w:rsidRDefault="00304DBB" w:rsidP="00EF36A8">
            <w:pPr>
              <w:jc w:val="center"/>
              <w:rPr>
                <w:i/>
                <w:sz w:val="12"/>
                <w:szCs w:val="10"/>
                <w:lang w:val="es-BO"/>
              </w:rPr>
            </w:pPr>
          </w:p>
        </w:tc>
        <w:tc>
          <w:tcPr>
            <w:tcW w:w="2696" w:type="dxa"/>
            <w:gridSpan w:val="10"/>
            <w:tcBorders>
              <w:top w:val="single" w:sz="4" w:space="0" w:color="auto"/>
              <w:bottom w:val="single" w:sz="4" w:space="0" w:color="auto"/>
            </w:tcBorders>
          </w:tcPr>
          <w:p w14:paraId="602C4705" w14:textId="350D92DC" w:rsidR="00304DBB" w:rsidRPr="001D1C07" w:rsidRDefault="00304DBB" w:rsidP="00EF36A8">
            <w:pPr>
              <w:jc w:val="center"/>
              <w:rPr>
                <w:i/>
                <w:sz w:val="12"/>
                <w:szCs w:val="10"/>
                <w:lang w:val="es-BO"/>
              </w:rPr>
            </w:pPr>
            <w:r w:rsidRPr="001D1C07">
              <w:rPr>
                <w:i/>
                <w:sz w:val="12"/>
                <w:szCs w:val="10"/>
                <w:lang w:val="es-BO"/>
              </w:rPr>
              <w:t>Nombre(s)</w:t>
            </w:r>
          </w:p>
        </w:tc>
        <w:tc>
          <w:tcPr>
            <w:tcW w:w="305" w:type="dxa"/>
          </w:tcPr>
          <w:p w14:paraId="1DAD7BBC" w14:textId="77777777" w:rsidR="00304DBB" w:rsidRPr="001D1C07" w:rsidRDefault="00304DBB" w:rsidP="00EF36A8">
            <w:pPr>
              <w:jc w:val="center"/>
              <w:rPr>
                <w:i/>
                <w:sz w:val="12"/>
                <w:szCs w:val="10"/>
                <w:lang w:val="es-BO"/>
              </w:rPr>
            </w:pPr>
          </w:p>
        </w:tc>
        <w:tc>
          <w:tcPr>
            <w:tcW w:w="2409" w:type="dxa"/>
            <w:gridSpan w:val="9"/>
            <w:tcBorders>
              <w:top w:val="single" w:sz="4" w:space="0" w:color="auto"/>
              <w:bottom w:val="single" w:sz="4" w:space="0" w:color="auto"/>
            </w:tcBorders>
          </w:tcPr>
          <w:p w14:paraId="2370AADF" w14:textId="64C7DC0F" w:rsidR="00304DBB" w:rsidRPr="001D1C07" w:rsidRDefault="00304DBB" w:rsidP="00EF36A8">
            <w:pPr>
              <w:jc w:val="center"/>
              <w:rPr>
                <w:i/>
                <w:sz w:val="12"/>
                <w:szCs w:val="10"/>
                <w:lang w:val="es-BO"/>
              </w:rPr>
            </w:pPr>
            <w:r w:rsidRPr="001D1C07">
              <w:rPr>
                <w:i/>
                <w:sz w:val="12"/>
                <w:szCs w:val="10"/>
                <w:lang w:val="es-BO"/>
              </w:rPr>
              <w:t>Cargo</w:t>
            </w:r>
          </w:p>
        </w:tc>
        <w:tc>
          <w:tcPr>
            <w:tcW w:w="257" w:type="dxa"/>
            <w:tcBorders>
              <w:right w:val="single" w:sz="12" w:space="0" w:color="244061" w:themeColor="accent1" w:themeShade="80"/>
            </w:tcBorders>
          </w:tcPr>
          <w:p w14:paraId="3458031B" w14:textId="77777777" w:rsidR="00304DBB" w:rsidRPr="003C0DD8" w:rsidRDefault="00304DBB" w:rsidP="00304DBB">
            <w:pPr>
              <w:rPr>
                <w:rFonts w:ascii="Arial" w:hAnsi="Arial" w:cs="Arial"/>
                <w:sz w:val="10"/>
                <w:szCs w:val="10"/>
                <w:lang w:val="es-BO"/>
              </w:rPr>
            </w:pPr>
          </w:p>
        </w:tc>
      </w:tr>
      <w:tr w:rsidR="00006E75" w:rsidRPr="003C0DD8" w14:paraId="01899B76" w14:textId="77777777" w:rsidTr="001D1C07">
        <w:trPr>
          <w:jc w:val="center"/>
        </w:trPr>
        <w:tc>
          <w:tcPr>
            <w:tcW w:w="256" w:type="dxa"/>
            <w:tcBorders>
              <w:left w:val="single" w:sz="12" w:space="0" w:color="244061" w:themeColor="accent1" w:themeShade="80"/>
              <w:right w:val="single" w:sz="4" w:space="0" w:color="auto"/>
            </w:tcBorders>
            <w:vAlign w:val="center"/>
          </w:tcPr>
          <w:p w14:paraId="3FF20BB9" w14:textId="77777777" w:rsidR="00006E75" w:rsidRPr="003C0DD8" w:rsidRDefault="00006E75" w:rsidP="00006E75">
            <w:pPr>
              <w:jc w:val="right"/>
              <w:rPr>
                <w:rFonts w:ascii="Arial" w:hAnsi="Arial" w:cs="Arial"/>
                <w:b/>
                <w:sz w:val="10"/>
                <w:szCs w:val="10"/>
                <w:lang w:val="es-BO"/>
              </w:rPr>
            </w:pPr>
          </w:p>
        </w:tc>
        <w:tc>
          <w:tcPr>
            <w:tcW w:w="1580"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3B89079" w14:textId="3ACC1D03" w:rsidR="00006E75" w:rsidRPr="00331EFA" w:rsidRDefault="00331EFA" w:rsidP="00EF36A8">
            <w:pPr>
              <w:jc w:val="center"/>
              <w:rPr>
                <w:rFonts w:ascii="Arial" w:hAnsi="Arial" w:cs="Arial"/>
                <w:sz w:val="14"/>
                <w:szCs w:val="14"/>
              </w:rPr>
            </w:pPr>
            <w:r w:rsidRPr="00331EFA">
              <w:rPr>
                <w:rFonts w:ascii="Arial" w:hAnsi="Arial" w:cs="Arial"/>
                <w:sz w:val="14"/>
                <w:szCs w:val="14"/>
              </w:rPr>
              <w:t>Gonzales</w:t>
            </w:r>
          </w:p>
        </w:tc>
        <w:tc>
          <w:tcPr>
            <w:tcW w:w="323" w:type="dxa"/>
            <w:tcBorders>
              <w:left w:val="single" w:sz="4" w:space="0" w:color="auto"/>
              <w:right w:val="single" w:sz="4" w:space="0" w:color="auto"/>
            </w:tcBorders>
            <w:vAlign w:val="center"/>
          </w:tcPr>
          <w:p w14:paraId="1A8B4AC0" w14:textId="29FD7F4D" w:rsidR="00006E75" w:rsidRPr="00331EFA" w:rsidRDefault="00006E75" w:rsidP="00EF36A8">
            <w:pPr>
              <w:jc w:val="center"/>
              <w:rPr>
                <w:rFonts w:ascii="Arial" w:hAnsi="Arial" w:cs="Arial"/>
                <w:sz w:val="14"/>
                <w:szCs w:val="14"/>
              </w:rPr>
            </w:pPr>
          </w:p>
        </w:tc>
        <w:tc>
          <w:tcPr>
            <w:tcW w:w="180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CBF6497" w14:textId="677FF70D" w:rsidR="00006E75" w:rsidRPr="00331EFA" w:rsidRDefault="00331EFA" w:rsidP="00EF36A8">
            <w:pPr>
              <w:jc w:val="center"/>
              <w:rPr>
                <w:rFonts w:ascii="Arial" w:hAnsi="Arial" w:cs="Arial"/>
                <w:sz w:val="14"/>
                <w:szCs w:val="14"/>
              </w:rPr>
            </w:pPr>
            <w:r w:rsidRPr="00331EFA">
              <w:rPr>
                <w:rFonts w:ascii="Arial" w:hAnsi="Arial" w:cs="Arial"/>
                <w:sz w:val="14"/>
                <w:szCs w:val="14"/>
              </w:rPr>
              <w:t>Mora</w:t>
            </w:r>
          </w:p>
        </w:tc>
        <w:tc>
          <w:tcPr>
            <w:tcW w:w="275" w:type="dxa"/>
            <w:tcBorders>
              <w:left w:val="single" w:sz="4" w:space="0" w:color="auto"/>
              <w:right w:val="single" w:sz="4" w:space="0" w:color="auto"/>
            </w:tcBorders>
            <w:vAlign w:val="center"/>
          </w:tcPr>
          <w:p w14:paraId="0582E195" w14:textId="7D098670" w:rsidR="00006E75" w:rsidRPr="00331EFA" w:rsidRDefault="00006E75" w:rsidP="00EF36A8">
            <w:pPr>
              <w:jc w:val="center"/>
              <w:rPr>
                <w:rFonts w:ascii="Arial" w:hAnsi="Arial" w:cs="Arial"/>
                <w:sz w:val="14"/>
                <w:szCs w:val="14"/>
              </w:rPr>
            </w:pPr>
          </w:p>
        </w:tc>
        <w:tc>
          <w:tcPr>
            <w:tcW w:w="2696"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914B3D3" w14:textId="2BCB5877" w:rsidR="00006E75" w:rsidRPr="00331EFA" w:rsidRDefault="00331EFA" w:rsidP="00EF36A8">
            <w:pPr>
              <w:jc w:val="center"/>
              <w:rPr>
                <w:rFonts w:ascii="Arial" w:hAnsi="Arial" w:cs="Arial"/>
                <w:sz w:val="14"/>
                <w:szCs w:val="14"/>
              </w:rPr>
            </w:pPr>
            <w:r w:rsidRPr="00331EFA">
              <w:rPr>
                <w:rFonts w:ascii="Arial" w:hAnsi="Arial" w:cs="Arial"/>
                <w:sz w:val="14"/>
                <w:szCs w:val="14"/>
              </w:rPr>
              <w:t>Omar Lesly</w:t>
            </w:r>
          </w:p>
        </w:tc>
        <w:tc>
          <w:tcPr>
            <w:tcW w:w="305" w:type="dxa"/>
            <w:tcBorders>
              <w:left w:val="single" w:sz="4" w:space="0" w:color="auto"/>
              <w:right w:val="single" w:sz="4" w:space="0" w:color="auto"/>
            </w:tcBorders>
          </w:tcPr>
          <w:p w14:paraId="7A435CF2" w14:textId="77777777" w:rsidR="00006E75" w:rsidRPr="00331EFA" w:rsidRDefault="00006E75" w:rsidP="00EF36A8">
            <w:pPr>
              <w:jc w:val="center"/>
              <w:rPr>
                <w:rFonts w:ascii="Arial" w:hAnsi="Arial" w:cs="Arial"/>
                <w:sz w:val="14"/>
                <w:szCs w:val="14"/>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551B212" w14:textId="140463BE" w:rsidR="00006E75" w:rsidRPr="00331EFA" w:rsidRDefault="00331EFA" w:rsidP="00EF36A8">
            <w:pPr>
              <w:jc w:val="center"/>
              <w:rPr>
                <w:rFonts w:ascii="Arial" w:hAnsi="Arial" w:cs="Arial"/>
                <w:sz w:val="14"/>
                <w:szCs w:val="14"/>
              </w:rPr>
            </w:pPr>
            <w:r w:rsidRPr="00331EFA">
              <w:rPr>
                <w:rFonts w:ascii="Arial" w:hAnsi="Arial" w:cs="Arial"/>
                <w:sz w:val="14"/>
                <w:szCs w:val="14"/>
              </w:rPr>
              <w:t>Jefe de Supervisión de Riesgos</w:t>
            </w:r>
          </w:p>
        </w:tc>
        <w:tc>
          <w:tcPr>
            <w:tcW w:w="257" w:type="dxa"/>
            <w:tcBorders>
              <w:left w:val="single" w:sz="4" w:space="0" w:color="auto"/>
              <w:right w:val="single" w:sz="12" w:space="0" w:color="244061" w:themeColor="accent1" w:themeShade="80"/>
            </w:tcBorders>
          </w:tcPr>
          <w:p w14:paraId="2A28FD49" w14:textId="77777777" w:rsidR="00006E75" w:rsidRPr="003C0DD8" w:rsidRDefault="00006E75" w:rsidP="00006E75">
            <w:pPr>
              <w:rPr>
                <w:rFonts w:ascii="Arial" w:hAnsi="Arial" w:cs="Arial"/>
                <w:sz w:val="10"/>
                <w:szCs w:val="10"/>
                <w:lang w:val="es-BO"/>
              </w:rPr>
            </w:pPr>
          </w:p>
        </w:tc>
      </w:tr>
      <w:tr w:rsidR="00EF36A8" w:rsidRPr="003C0DD8" w14:paraId="2FF51C23" w14:textId="77777777" w:rsidTr="001D1C07">
        <w:trPr>
          <w:jc w:val="center"/>
        </w:trPr>
        <w:tc>
          <w:tcPr>
            <w:tcW w:w="256" w:type="dxa"/>
            <w:tcBorders>
              <w:left w:val="single" w:sz="12" w:space="0" w:color="244061" w:themeColor="accent1" w:themeShade="80"/>
            </w:tcBorders>
            <w:vAlign w:val="center"/>
          </w:tcPr>
          <w:p w14:paraId="254C8044" w14:textId="77777777" w:rsidR="00EF36A8" w:rsidRPr="003C0DD8" w:rsidRDefault="00EF36A8" w:rsidP="00EF36A8">
            <w:pPr>
              <w:jc w:val="right"/>
              <w:rPr>
                <w:rFonts w:ascii="Arial" w:hAnsi="Arial" w:cs="Arial"/>
                <w:b/>
                <w:sz w:val="10"/>
                <w:szCs w:val="10"/>
                <w:lang w:val="es-BO"/>
              </w:rPr>
            </w:pPr>
          </w:p>
        </w:tc>
        <w:tc>
          <w:tcPr>
            <w:tcW w:w="1580" w:type="dxa"/>
            <w:gridSpan w:val="7"/>
            <w:tcBorders>
              <w:top w:val="single" w:sz="4" w:space="0" w:color="auto"/>
              <w:bottom w:val="single" w:sz="4" w:space="0" w:color="auto"/>
            </w:tcBorders>
            <w:vAlign w:val="center"/>
          </w:tcPr>
          <w:p w14:paraId="02E16E73" w14:textId="5AB46288" w:rsidR="00EF36A8" w:rsidRPr="001D1C07" w:rsidRDefault="00EF36A8" w:rsidP="00EF36A8">
            <w:pPr>
              <w:jc w:val="center"/>
              <w:rPr>
                <w:i/>
                <w:sz w:val="12"/>
                <w:szCs w:val="10"/>
                <w:lang w:val="es-BO"/>
              </w:rPr>
            </w:pPr>
            <w:r w:rsidRPr="001D1C07">
              <w:rPr>
                <w:i/>
                <w:sz w:val="12"/>
                <w:szCs w:val="10"/>
                <w:lang w:val="es-BO"/>
              </w:rPr>
              <w:t>Apellido Paterno</w:t>
            </w:r>
          </w:p>
        </w:tc>
        <w:tc>
          <w:tcPr>
            <w:tcW w:w="323" w:type="dxa"/>
          </w:tcPr>
          <w:p w14:paraId="1D56D8AB" w14:textId="77777777" w:rsidR="00EF36A8" w:rsidRPr="001D1C07" w:rsidRDefault="00EF36A8" w:rsidP="00EF36A8">
            <w:pPr>
              <w:jc w:val="center"/>
              <w:rPr>
                <w:i/>
                <w:sz w:val="12"/>
                <w:szCs w:val="10"/>
                <w:lang w:val="es-BO"/>
              </w:rPr>
            </w:pPr>
          </w:p>
        </w:tc>
        <w:tc>
          <w:tcPr>
            <w:tcW w:w="1804" w:type="dxa"/>
            <w:gridSpan w:val="8"/>
            <w:tcBorders>
              <w:top w:val="single" w:sz="4" w:space="0" w:color="auto"/>
              <w:bottom w:val="single" w:sz="4" w:space="0" w:color="auto"/>
            </w:tcBorders>
          </w:tcPr>
          <w:p w14:paraId="27C2D604" w14:textId="5534CF66" w:rsidR="00EF36A8" w:rsidRPr="001D1C07" w:rsidRDefault="00EF36A8" w:rsidP="00EF36A8">
            <w:pPr>
              <w:jc w:val="center"/>
              <w:rPr>
                <w:i/>
                <w:sz w:val="12"/>
                <w:szCs w:val="10"/>
                <w:lang w:val="es-BO"/>
              </w:rPr>
            </w:pPr>
            <w:r w:rsidRPr="001D1C07">
              <w:rPr>
                <w:i/>
                <w:sz w:val="12"/>
                <w:szCs w:val="10"/>
                <w:lang w:val="es-BO"/>
              </w:rPr>
              <w:t>Apellido Materno</w:t>
            </w:r>
          </w:p>
        </w:tc>
        <w:tc>
          <w:tcPr>
            <w:tcW w:w="275" w:type="dxa"/>
          </w:tcPr>
          <w:p w14:paraId="78992347" w14:textId="77777777" w:rsidR="00EF36A8" w:rsidRPr="001D1C07" w:rsidRDefault="00EF36A8" w:rsidP="00EF36A8">
            <w:pPr>
              <w:jc w:val="center"/>
              <w:rPr>
                <w:i/>
                <w:sz w:val="12"/>
                <w:szCs w:val="10"/>
                <w:lang w:val="es-BO"/>
              </w:rPr>
            </w:pPr>
          </w:p>
        </w:tc>
        <w:tc>
          <w:tcPr>
            <w:tcW w:w="2696" w:type="dxa"/>
            <w:gridSpan w:val="10"/>
            <w:tcBorders>
              <w:top w:val="single" w:sz="4" w:space="0" w:color="auto"/>
              <w:bottom w:val="single" w:sz="4" w:space="0" w:color="auto"/>
            </w:tcBorders>
          </w:tcPr>
          <w:p w14:paraId="25EB541B" w14:textId="66056DA5" w:rsidR="00EF36A8" w:rsidRPr="001D1C07" w:rsidRDefault="00EF36A8" w:rsidP="00EF36A8">
            <w:pPr>
              <w:jc w:val="center"/>
              <w:rPr>
                <w:i/>
                <w:sz w:val="12"/>
                <w:szCs w:val="10"/>
                <w:lang w:val="es-BO"/>
              </w:rPr>
            </w:pPr>
            <w:r w:rsidRPr="001D1C07">
              <w:rPr>
                <w:i/>
                <w:sz w:val="12"/>
                <w:szCs w:val="10"/>
                <w:lang w:val="es-BO"/>
              </w:rPr>
              <w:t>Nombre(s)</w:t>
            </w:r>
          </w:p>
        </w:tc>
        <w:tc>
          <w:tcPr>
            <w:tcW w:w="305" w:type="dxa"/>
          </w:tcPr>
          <w:p w14:paraId="50064648" w14:textId="77777777" w:rsidR="00EF36A8" w:rsidRPr="001D1C07" w:rsidRDefault="00EF36A8" w:rsidP="00EF36A8">
            <w:pPr>
              <w:jc w:val="center"/>
              <w:rPr>
                <w:i/>
                <w:sz w:val="12"/>
                <w:szCs w:val="10"/>
                <w:lang w:val="es-BO"/>
              </w:rPr>
            </w:pPr>
          </w:p>
        </w:tc>
        <w:tc>
          <w:tcPr>
            <w:tcW w:w="2409" w:type="dxa"/>
            <w:gridSpan w:val="9"/>
            <w:tcBorders>
              <w:top w:val="single" w:sz="4" w:space="0" w:color="auto"/>
              <w:bottom w:val="single" w:sz="4" w:space="0" w:color="auto"/>
            </w:tcBorders>
          </w:tcPr>
          <w:p w14:paraId="1BC31405" w14:textId="794C3ADD" w:rsidR="00EF36A8" w:rsidRPr="001D1C07" w:rsidRDefault="00EF36A8" w:rsidP="00EF36A8">
            <w:pPr>
              <w:jc w:val="center"/>
              <w:rPr>
                <w:i/>
                <w:sz w:val="12"/>
                <w:szCs w:val="10"/>
                <w:lang w:val="es-BO"/>
              </w:rPr>
            </w:pPr>
            <w:r w:rsidRPr="001D1C07">
              <w:rPr>
                <w:i/>
                <w:sz w:val="12"/>
                <w:szCs w:val="10"/>
                <w:lang w:val="es-BO"/>
              </w:rPr>
              <w:t>Cargo</w:t>
            </w:r>
          </w:p>
        </w:tc>
        <w:tc>
          <w:tcPr>
            <w:tcW w:w="257" w:type="dxa"/>
            <w:tcBorders>
              <w:right w:val="single" w:sz="12" w:space="0" w:color="244061" w:themeColor="accent1" w:themeShade="80"/>
            </w:tcBorders>
          </w:tcPr>
          <w:p w14:paraId="25E3D1D2" w14:textId="77777777" w:rsidR="00EF36A8" w:rsidRPr="003C0DD8" w:rsidRDefault="00EF36A8" w:rsidP="00EF36A8">
            <w:pPr>
              <w:rPr>
                <w:rFonts w:ascii="Arial" w:hAnsi="Arial" w:cs="Arial"/>
                <w:sz w:val="10"/>
                <w:szCs w:val="10"/>
                <w:lang w:val="es-BO"/>
              </w:rPr>
            </w:pPr>
          </w:p>
        </w:tc>
      </w:tr>
      <w:tr w:rsidR="00EF36A8" w:rsidRPr="003C0DD8" w14:paraId="63132480" w14:textId="77777777" w:rsidTr="001D1C07">
        <w:trPr>
          <w:jc w:val="center"/>
        </w:trPr>
        <w:tc>
          <w:tcPr>
            <w:tcW w:w="256" w:type="dxa"/>
            <w:tcBorders>
              <w:left w:val="single" w:sz="12" w:space="0" w:color="244061" w:themeColor="accent1" w:themeShade="80"/>
              <w:right w:val="single" w:sz="4" w:space="0" w:color="auto"/>
            </w:tcBorders>
            <w:vAlign w:val="center"/>
          </w:tcPr>
          <w:p w14:paraId="6945430E" w14:textId="77777777" w:rsidR="00EF36A8" w:rsidRPr="003C0DD8" w:rsidRDefault="00EF36A8" w:rsidP="00EF36A8">
            <w:pPr>
              <w:jc w:val="right"/>
              <w:rPr>
                <w:rFonts w:ascii="Arial" w:hAnsi="Arial" w:cs="Arial"/>
                <w:b/>
                <w:sz w:val="10"/>
                <w:szCs w:val="10"/>
                <w:lang w:val="es-BO"/>
              </w:rPr>
            </w:pPr>
          </w:p>
        </w:tc>
        <w:tc>
          <w:tcPr>
            <w:tcW w:w="1580"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12A4FD9" w14:textId="624E5F2E" w:rsidR="00EF36A8" w:rsidRPr="00EF36A8" w:rsidRDefault="00331EFA" w:rsidP="00EF36A8">
            <w:pPr>
              <w:jc w:val="center"/>
              <w:rPr>
                <w:rFonts w:ascii="Arial" w:hAnsi="Arial" w:cs="Arial"/>
                <w:sz w:val="14"/>
                <w:szCs w:val="14"/>
              </w:rPr>
            </w:pPr>
            <w:r w:rsidRPr="00331EFA">
              <w:rPr>
                <w:rFonts w:ascii="Arial" w:hAnsi="Arial" w:cs="Arial"/>
                <w:sz w:val="14"/>
                <w:szCs w:val="14"/>
              </w:rPr>
              <w:t>Villarreal</w:t>
            </w:r>
          </w:p>
        </w:tc>
        <w:tc>
          <w:tcPr>
            <w:tcW w:w="323" w:type="dxa"/>
            <w:tcBorders>
              <w:left w:val="single" w:sz="4" w:space="0" w:color="auto"/>
              <w:right w:val="single" w:sz="4" w:space="0" w:color="auto"/>
            </w:tcBorders>
            <w:vAlign w:val="center"/>
          </w:tcPr>
          <w:p w14:paraId="6F45F08D" w14:textId="717762E2" w:rsidR="00EF36A8" w:rsidRPr="00EF36A8" w:rsidRDefault="00EF36A8" w:rsidP="00EF36A8">
            <w:pPr>
              <w:jc w:val="center"/>
              <w:rPr>
                <w:rFonts w:ascii="Arial" w:hAnsi="Arial" w:cs="Arial"/>
                <w:sz w:val="14"/>
                <w:szCs w:val="14"/>
              </w:rPr>
            </w:pPr>
          </w:p>
        </w:tc>
        <w:tc>
          <w:tcPr>
            <w:tcW w:w="180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92A3E51" w14:textId="4EF94FB1" w:rsidR="00EF36A8" w:rsidRPr="00EF36A8" w:rsidRDefault="00331EFA" w:rsidP="00EF36A8">
            <w:pPr>
              <w:jc w:val="center"/>
              <w:rPr>
                <w:rFonts w:ascii="Arial" w:hAnsi="Arial" w:cs="Arial"/>
                <w:sz w:val="14"/>
                <w:szCs w:val="14"/>
              </w:rPr>
            </w:pPr>
            <w:r w:rsidRPr="00331EFA">
              <w:rPr>
                <w:rFonts w:ascii="Arial" w:hAnsi="Arial" w:cs="Arial"/>
                <w:sz w:val="14"/>
                <w:szCs w:val="14"/>
              </w:rPr>
              <w:t>Waiwa</w:t>
            </w:r>
          </w:p>
        </w:tc>
        <w:tc>
          <w:tcPr>
            <w:tcW w:w="275" w:type="dxa"/>
            <w:tcBorders>
              <w:left w:val="single" w:sz="4" w:space="0" w:color="auto"/>
              <w:right w:val="single" w:sz="4" w:space="0" w:color="auto"/>
            </w:tcBorders>
            <w:vAlign w:val="center"/>
          </w:tcPr>
          <w:p w14:paraId="14A59540" w14:textId="0C195D09" w:rsidR="00EF36A8" w:rsidRPr="00EF36A8" w:rsidRDefault="00EF36A8" w:rsidP="00EF36A8">
            <w:pPr>
              <w:jc w:val="center"/>
              <w:rPr>
                <w:rFonts w:ascii="Arial" w:hAnsi="Arial" w:cs="Arial"/>
                <w:sz w:val="14"/>
                <w:szCs w:val="14"/>
              </w:rPr>
            </w:pPr>
          </w:p>
        </w:tc>
        <w:tc>
          <w:tcPr>
            <w:tcW w:w="2696"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F5B7A57" w14:textId="5FE689DC" w:rsidR="00EF36A8" w:rsidRPr="00EF36A8" w:rsidRDefault="00F45B11" w:rsidP="00EF36A8">
            <w:pPr>
              <w:jc w:val="center"/>
              <w:rPr>
                <w:rFonts w:ascii="Arial" w:hAnsi="Arial" w:cs="Arial"/>
                <w:sz w:val="14"/>
                <w:szCs w:val="14"/>
              </w:rPr>
            </w:pPr>
            <w:r w:rsidRPr="00331EFA">
              <w:rPr>
                <w:rFonts w:ascii="Arial" w:hAnsi="Arial" w:cs="Arial"/>
                <w:sz w:val="14"/>
                <w:szCs w:val="14"/>
              </w:rPr>
              <w:t>Efrén</w:t>
            </w:r>
            <w:r w:rsidR="00331EFA" w:rsidRPr="00331EFA">
              <w:rPr>
                <w:rFonts w:ascii="Arial" w:hAnsi="Arial" w:cs="Arial"/>
                <w:sz w:val="14"/>
                <w:szCs w:val="14"/>
              </w:rPr>
              <w:t xml:space="preserve"> Oscar</w:t>
            </w:r>
          </w:p>
        </w:tc>
        <w:tc>
          <w:tcPr>
            <w:tcW w:w="305" w:type="dxa"/>
            <w:tcBorders>
              <w:left w:val="single" w:sz="4" w:space="0" w:color="auto"/>
              <w:right w:val="single" w:sz="4" w:space="0" w:color="auto"/>
            </w:tcBorders>
          </w:tcPr>
          <w:p w14:paraId="63711706" w14:textId="77777777" w:rsidR="00EF36A8" w:rsidRPr="00EF36A8" w:rsidRDefault="00EF36A8" w:rsidP="00EF36A8">
            <w:pPr>
              <w:jc w:val="center"/>
              <w:rPr>
                <w:rFonts w:ascii="Arial" w:hAnsi="Arial" w:cs="Arial"/>
                <w:sz w:val="14"/>
                <w:szCs w:val="14"/>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48D1C99" w14:textId="4E54D235" w:rsidR="00EF36A8" w:rsidRPr="00331EFA" w:rsidRDefault="00331EFA" w:rsidP="00EF36A8">
            <w:pPr>
              <w:jc w:val="center"/>
              <w:rPr>
                <w:rFonts w:ascii="Arial" w:hAnsi="Arial" w:cs="Arial"/>
                <w:sz w:val="14"/>
                <w:szCs w:val="14"/>
              </w:rPr>
            </w:pPr>
            <w:r w:rsidRPr="00331EFA">
              <w:rPr>
                <w:rFonts w:ascii="Arial" w:hAnsi="Arial" w:cs="Arial"/>
                <w:sz w:val="14"/>
                <w:szCs w:val="14"/>
              </w:rPr>
              <w:t>Jefe de Supervisión de Riesgos</w:t>
            </w:r>
          </w:p>
        </w:tc>
        <w:tc>
          <w:tcPr>
            <w:tcW w:w="257" w:type="dxa"/>
            <w:tcBorders>
              <w:left w:val="single" w:sz="4" w:space="0" w:color="auto"/>
              <w:right w:val="single" w:sz="12" w:space="0" w:color="244061" w:themeColor="accent1" w:themeShade="80"/>
            </w:tcBorders>
          </w:tcPr>
          <w:p w14:paraId="348EBDC6" w14:textId="77777777" w:rsidR="00EF36A8" w:rsidRPr="003C0DD8" w:rsidRDefault="00EF36A8" w:rsidP="00EF36A8">
            <w:pPr>
              <w:rPr>
                <w:rFonts w:ascii="Arial" w:hAnsi="Arial" w:cs="Arial"/>
                <w:sz w:val="10"/>
                <w:szCs w:val="10"/>
                <w:lang w:val="es-BO"/>
              </w:rPr>
            </w:pPr>
          </w:p>
        </w:tc>
      </w:tr>
      <w:tr w:rsidR="00EF36A8" w:rsidRPr="003C0DD8" w14:paraId="5263D6CC" w14:textId="77777777" w:rsidTr="001D1C07">
        <w:trPr>
          <w:jc w:val="center"/>
        </w:trPr>
        <w:tc>
          <w:tcPr>
            <w:tcW w:w="256" w:type="dxa"/>
            <w:tcBorders>
              <w:left w:val="single" w:sz="12" w:space="0" w:color="244061" w:themeColor="accent1" w:themeShade="80"/>
            </w:tcBorders>
            <w:vAlign w:val="center"/>
          </w:tcPr>
          <w:p w14:paraId="706C3EF4" w14:textId="77777777" w:rsidR="00EF36A8" w:rsidRPr="003C0DD8" w:rsidRDefault="00EF36A8" w:rsidP="00EF36A8">
            <w:pPr>
              <w:jc w:val="right"/>
              <w:rPr>
                <w:rFonts w:ascii="Arial" w:hAnsi="Arial" w:cs="Arial"/>
                <w:b/>
                <w:sz w:val="10"/>
                <w:szCs w:val="10"/>
                <w:lang w:val="es-BO"/>
              </w:rPr>
            </w:pPr>
          </w:p>
        </w:tc>
        <w:tc>
          <w:tcPr>
            <w:tcW w:w="1580" w:type="dxa"/>
            <w:gridSpan w:val="7"/>
            <w:tcBorders>
              <w:top w:val="single" w:sz="4" w:space="0" w:color="auto"/>
              <w:bottom w:val="single" w:sz="4" w:space="0" w:color="auto"/>
            </w:tcBorders>
            <w:vAlign w:val="center"/>
          </w:tcPr>
          <w:p w14:paraId="03B80B88" w14:textId="03396D2F" w:rsidR="00EF36A8" w:rsidRPr="001D1C07" w:rsidRDefault="00EF36A8" w:rsidP="00EF36A8">
            <w:pPr>
              <w:jc w:val="center"/>
              <w:rPr>
                <w:i/>
                <w:sz w:val="12"/>
                <w:szCs w:val="10"/>
                <w:lang w:val="es-BO"/>
              </w:rPr>
            </w:pPr>
            <w:r w:rsidRPr="001D1C07">
              <w:rPr>
                <w:i/>
                <w:sz w:val="12"/>
                <w:szCs w:val="10"/>
                <w:lang w:val="es-BO"/>
              </w:rPr>
              <w:t>Apellido Paterno</w:t>
            </w:r>
          </w:p>
        </w:tc>
        <w:tc>
          <w:tcPr>
            <w:tcW w:w="323" w:type="dxa"/>
          </w:tcPr>
          <w:p w14:paraId="469F21AB" w14:textId="77777777" w:rsidR="00EF36A8" w:rsidRPr="001D1C07" w:rsidRDefault="00EF36A8" w:rsidP="00EF36A8">
            <w:pPr>
              <w:jc w:val="center"/>
              <w:rPr>
                <w:i/>
                <w:sz w:val="12"/>
                <w:szCs w:val="10"/>
                <w:lang w:val="es-BO"/>
              </w:rPr>
            </w:pPr>
          </w:p>
        </w:tc>
        <w:tc>
          <w:tcPr>
            <w:tcW w:w="1804" w:type="dxa"/>
            <w:gridSpan w:val="8"/>
            <w:tcBorders>
              <w:top w:val="single" w:sz="4" w:space="0" w:color="auto"/>
              <w:bottom w:val="single" w:sz="4" w:space="0" w:color="auto"/>
            </w:tcBorders>
          </w:tcPr>
          <w:p w14:paraId="61DB7EFA" w14:textId="4D1E4A23" w:rsidR="00EF36A8" w:rsidRPr="001D1C07" w:rsidRDefault="00EF36A8" w:rsidP="00EF36A8">
            <w:pPr>
              <w:jc w:val="center"/>
              <w:rPr>
                <w:i/>
                <w:sz w:val="12"/>
                <w:szCs w:val="10"/>
                <w:lang w:val="es-BO"/>
              </w:rPr>
            </w:pPr>
            <w:r w:rsidRPr="001D1C07">
              <w:rPr>
                <w:i/>
                <w:sz w:val="12"/>
                <w:szCs w:val="10"/>
                <w:lang w:val="es-BO"/>
              </w:rPr>
              <w:t>Apellido Materno</w:t>
            </w:r>
          </w:p>
        </w:tc>
        <w:tc>
          <w:tcPr>
            <w:tcW w:w="275" w:type="dxa"/>
          </w:tcPr>
          <w:p w14:paraId="3CA31F34" w14:textId="77777777" w:rsidR="00EF36A8" w:rsidRPr="001D1C07" w:rsidRDefault="00EF36A8" w:rsidP="00EF36A8">
            <w:pPr>
              <w:jc w:val="center"/>
              <w:rPr>
                <w:i/>
                <w:sz w:val="12"/>
                <w:szCs w:val="10"/>
                <w:lang w:val="es-BO"/>
              </w:rPr>
            </w:pPr>
          </w:p>
        </w:tc>
        <w:tc>
          <w:tcPr>
            <w:tcW w:w="2696" w:type="dxa"/>
            <w:gridSpan w:val="10"/>
            <w:tcBorders>
              <w:top w:val="single" w:sz="4" w:space="0" w:color="auto"/>
              <w:bottom w:val="single" w:sz="4" w:space="0" w:color="auto"/>
            </w:tcBorders>
          </w:tcPr>
          <w:p w14:paraId="58F0D452" w14:textId="1E0F050C" w:rsidR="00EF36A8" w:rsidRPr="001D1C07" w:rsidRDefault="00EF36A8" w:rsidP="00EF36A8">
            <w:pPr>
              <w:jc w:val="center"/>
              <w:rPr>
                <w:i/>
                <w:sz w:val="12"/>
                <w:szCs w:val="10"/>
                <w:lang w:val="es-BO"/>
              </w:rPr>
            </w:pPr>
            <w:r w:rsidRPr="001D1C07">
              <w:rPr>
                <w:i/>
                <w:sz w:val="12"/>
                <w:szCs w:val="10"/>
                <w:lang w:val="es-BO"/>
              </w:rPr>
              <w:t>Nombre(s)</w:t>
            </w:r>
          </w:p>
        </w:tc>
        <w:tc>
          <w:tcPr>
            <w:tcW w:w="305" w:type="dxa"/>
          </w:tcPr>
          <w:p w14:paraId="2A0E441A" w14:textId="77777777" w:rsidR="00EF36A8" w:rsidRPr="001D1C07" w:rsidRDefault="00EF36A8" w:rsidP="00EF36A8">
            <w:pPr>
              <w:jc w:val="center"/>
              <w:rPr>
                <w:i/>
                <w:sz w:val="12"/>
                <w:szCs w:val="10"/>
                <w:lang w:val="es-BO"/>
              </w:rPr>
            </w:pPr>
          </w:p>
        </w:tc>
        <w:tc>
          <w:tcPr>
            <w:tcW w:w="2409" w:type="dxa"/>
            <w:gridSpan w:val="9"/>
            <w:tcBorders>
              <w:top w:val="single" w:sz="4" w:space="0" w:color="auto"/>
              <w:bottom w:val="single" w:sz="4" w:space="0" w:color="auto"/>
            </w:tcBorders>
          </w:tcPr>
          <w:p w14:paraId="00576C05" w14:textId="41417028" w:rsidR="00EF36A8" w:rsidRPr="001D1C07" w:rsidRDefault="00EF36A8" w:rsidP="00EF36A8">
            <w:pPr>
              <w:jc w:val="center"/>
              <w:rPr>
                <w:i/>
                <w:sz w:val="12"/>
                <w:szCs w:val="10"/>
                <w:lang w:val="es-BO"/>
              </w:rPr>
            </w:pPr>
            <w:r w:rsidRPr="001D1C07">
              <w:rPr>
                <w:i/>
                <w:sz w:val="12"/>
                <w:szCs w:val="10"/>
                <w:lang w:val="es-BO"/>
              </w:rPr>
              <w:t>Cargo</w:t>
            </w:r>
          </w:p>
        </w:tc>
        <w:tc>
          <w:tcPr>
            <w:tcW w:w="257" w:type="dxa"/>
            <w:tcBorders>
              <w:right w:val="single" w:sz="12" w:space="0" w:color="244061" w:themeColor="accent1" w:themeShade="80"/>
            </w:tcBorders>
          </w:tcPr>
          <w:p w14:paraId="34D7B5BD" w14:textId="77777777" w:rsidR="00EF36A8" w:rsidRPr="003C0DD8" w:rsidRDefault="00EF36A8" w:rsidP="00EF36A8">
            <w:pPr>
              <w:rPr>
                <w:rFonts w:ascii="Arial" w:hAnsi="Arial" w:cs="Arial"/>
                <w:sz w:val="10"/>
                <w:szCs w:val="10"/>
                <w:lang w:val="es-BO"/>
              </w:rPr>
            </w:pPr>
          </w:p>
        </w:tc>
      </w:tr>
      <w:tr w:rsidR="00EF36A8" w:rsidRPr="003C0DD8" w14:paraId="0037F6EA" w14:textId="77777777" w:rsidTr="001D1C07">
        <w:trPr>
          <w:jc w:val="center"/>
        </w:trPr>
        <w:tc>
          <w:tcPr>
            <w:tcW w:w="256" w:type="dxa"/>
            <w:tcBorders>
              <w:left w:val="single" w:sz="12" w:space="0" w:color="244061" w:themeColor="accent1" w:themeShade="80"/>
              <w:right w:val="single" w:sz="4" w:space="0" w:color="auto"/>
            </w:tcBorders>
            <w:vAlign w:val="center"/>
          </w:tcPr>
          <w:p w14:paraId="5B342EBE" w14:textId="77777777" w:rsidR="00EF36A8" w:rsidRPr="003C0DD8" w:rsidRDefault="00EF36A8" w:rsidP="00EF36A8">
            <w:pPr>
              <w:jc w:val="right"/>
              <w:rPr>
                <w:rFonts w:ascii="Arial" w:hAnsi="Arial" w:cs="Arial"/>
                <w:b/>
                <w:sz w:val="10"/>
                <w:szCs w:val="10"/>
                <w:lang w:val="es-BO"/>
              </w:rPr>
            </w:pPr>
          </w:p>
        </w:tc>
        <w:tc>
          <w:tcPr>
            <w:tcW w:w="1580"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BF218AB" w14:textId="23274637" w:rsidR="00EF36A8" w:rsidRPr="00331EFA" w:rsidRDefault="00331EFA" w:rsidP="00EF36A8">
            <w:pPr>
              <w:jc w:val="center"/>
              <w:rPr>
                <w:rFonts w:ascii="Arial" w:hAnsi="Arial" w:cs="Arial"/>
                <w:sz w:val="14"/>
                <w:szCs w:val="14"/>
              </w:rPr>
            </w:pPr>
            <w:r w:rsidRPr="00331EFA">
              <w:rPr>
                <w:rFonts w:ascii="Arial" w:hAnsi="Arial" w:cs="Arial"/>
                <w:sz w:val="14"/>
                <w:szCs w:val="14"/>
              </w:rPr>
              <w:t>Ovando</w:t>
            </w:r>
          </w:p>
        </w:tc>
        <w:tc>
          <w:tcPr>
            <w:tcW w:w="323" w:type="dxa"/>
            <w:tcBorders>
              <w:left w:val="single" w:sz="4" w:space="0" w:color="auto"/>
              <w:right w:val="single" w:sz="4" w:space="0" w:color="auto"/>
            </w:tcBorders>
            <w:vAlign w:val="center"/>
          </w:tcPr>
          <w:p w14:paraId="11A95CAC" w14:textId="4412C928" w:rsidR="00EF36A8" w:rsidRPr="00331EFA" w:rsidRDefault="00EF36A8" w:rsidP="00EF36A8">
            <w:pPr>
              <w:jc w:val="center"/>
              <w:rPr>
                <w:rFonts w:ascii="Arial" w:hAnsi="Arial" w:cs="Arial"/>
                <w:sz w:val="14"/>
                <w:szCs w:val="14"/>
              </w:rPr>
            </w:pPr>
          </w:p>
        </w:tc>
        <w:tc>
          <w:tcPr>
            <w:tcW w:w="180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954F266" w14:textId="62F4FB4A" w:rsidR="00EF36A8" w:rsidRPr="00331EFA" w:rsidRDefault="00331EFA" w:rsidP="00EF36A8">
            <w:pPr>
              <w:jc w:val="center"/>
              <w:rPr>
                <w:rFonts w:ascii="Arial" w:hAnsi="Arial" w:cs="Arial"/>
                <w:sz w:val="14"/>
                <w:szCs w:val="14"/>
              </w:rPr>
            </w:pPr>
            <w:r w:rsidRPr="00331EFA">
              <w:rPr>
                <w:rFonts w:ascii="Arial" w:hAnsi="Arial" w:cs="Arial"/>
                <w:sz w:val="14"/>
                <w:szCs w:val="14"/>
              </w:rPr>
              <w:t>Buhezo</w:t>
            </w:r>
          </w:p>
        </w:tc>
        <w:tc>
          <w:tcPr>
            <w:tcW w:w="275" w:type="dxa"/>
            <w:tcBorders>
              <w:left w:val="single" w:sz="4" w:space="0" w:color="auto"/>
              <w:right w:val="single" w:sz="4" w:space="0" w:color="auto"/>
            </w:tcBorders>
            <w:vAlign w:val="center"/>
          </w:tcPr>
          <w:p w14:paraId="3AE40A92" w14:textId="1FBBE7CA" w:rsidR="00EF36A8" w:rsidRPr="00331EFA" w:rsidRDefault="00EF36A8" w:rsidP="00EF36A8">
            <w:pPr>
              <w:jc w:val="center"/>
              <w:rPr>
                <w:rFonts w:ascii="Arial" w:hAnsi="Arial" w:cs="Arial"/>
                <w:sz w:val="14"/>
                <w:szCs w:val="14"/>
              </w:rPr>
            </w:pPr>
          </w:p>
        </w:tc>
        <w:tc>
          <w:tcPr>
            <w:tcW w:w="2696"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7662DF" w14:textId="59FC9602" w:rsidR="00EF36A8" w:rsidRPr="00331EFA" w:rsidRDefault="00331EFA" w:rsidP="00EF36A8">
            <w:pPr>
              <w:jc w:val="center"/>
              <w:rPr>
                <w:rFonts w:ascii="Arial" w:hAnsi="Arial" w:cs="Arial"/>
                <w:sz w:val="14"/>
                <w:szCs w:val="14"/>
              </w:rPr>
            </w:pPr>
            <w:r w:rsidRPr="00331EFA">
              <w:rPr>
                <w:rFonts w:ascii="Arial" w:hAnsi="Arial" w:cs="Arial"/>
                <w:sz w:val="14"/>
                <w:szCs w:val="14"/>
              </w:rPr>
              <w:t>Edgar</w:t>
            </w:r>
          </w:p>
        </w:tc>
        <w:tc>
          <w:tcPr>
            <w:tcW w:w="305" w:type="dxa"/>
            <w:tcBorders>
              <w:left w:val="single" w:sz="4" w:space="0" w:color="auto"/>
              <w:right w:val="single" w:sz="4" w:space="0" w:color="auto"/>
            </w:tcBorders>
          </w:tcPr>
          <w:p w14:paraId="2DBBEB11" w14:textId="77777777" w:rsidR="00EF36A8" w:rsidRPr="00331EFA" w:rsidRDefault="00EF36A8" w:rsidP="00EF36A8">
            <w:pPr>
              <w:jc w:val="center"/>
              <w:rPr>
                <w:rFonts w:ascii="Arial" w:hAnsi="Arial" w:cs="Arial"/>
                <w:sz w:val="14"/>
                <w:szCs w:val="14"/>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D35ADCA" w14:textId="6A1EDF7A" w:rsidR="00EF36A8" w:rsidRPr="00331EFA" w:rsidRDefault="00331EFA" w:rsidP="00EF36A8">
            <w:pPr>
              <w:jc w:val="center"/>
              <w:rPr>
                <w:rFonts w:ascii="Arial" w:hAnsi="Arial" w:cs="Arial"/>
                <w:sz w:val="14"/>
                <w:szCs w:val="14"/>
              </w:rPr>
            </w:pPr>
            <w:r w:rsidRPr="00331EFA">
              <w:rPr>
                <w:rFonts w:ascii="Arial" w:hAnsi="Arial" w:cs="Arial"/>
                <w:sz w:val="14"/>
                <w:szCs w:val="14"/>
              </w:rPr>
              <w:t>Jefe de Supervisión de Riesgos</w:t>
            </w:r>
          </w:p>
        </w:tc>
        <w:tc>
          <w:tcPr>
            <w:tcW w:w="257" w:type="dxa"/>
            <w:tcBorders>
              <w:left w:val="single" w:sz="4" w:space="0" w:color="auto"/>
              <w:right w:val="single" w:sz="12" w:space="0" w:color="244061" w:themeColor="accent1" w:themeShade="80"/>
            </w:tcBorders>
          </w:tcPr>
          <w:p w14:paraId="2F58E438" w14:textId="77777777" w:rsidR="00EF36A8" w:rsidRPr="003C0DD8" w:rsidRDefault="00EF36A8" w:rsidP="00EF36A8">
            <w:pPr>
              <w:rPr>
                <w:rFonts w:ascii="Arial" w:hAnsi="Arial" w:cs="Arial"/>
                <w:sz w:val="10"/>
                <w:szCs w:val="10"/>
                <w:lang w:val="es-BO"/>
              </w:rPr>
            </w:pPr>
          </w:p>
        </w:tc>
      </w:tr>
      <w:tr w:rsidR="00EF36A8" w:rsidRPr="003C0DD8" w14:paraId="40373A6C" w14:textId="77777777" w:rsidTr="001D1C07">
        <w:trPr>
          <w:jc w:val="center"/>
        </w:trPr>
        <w:tc>
          <w:tcPr>
            <w:tcW w:w="256" w:type="dxa"/>
            <w:tcBorders>
              <w:left w:val="single" w:sz="12" w:space="0" w:color="244061" w:themeColor="accent1" w:themeShade="80"/>
            </w:tcBorders>
            <w:vAlign w:val="center"/>
          </w:tcPr>
          <w:p w14:paraId="4AD6CE02" w14:textId="77777777" w:rsidR="00EF36A8" w:rsidRPr="003C0DD8" w:rsidRDefault="00EF36A8" w:rsidP="00EF36A8">
            <w:pPr>
              <w:jc w:val="right"/>
              <w:rPr>
                <w:rFonts w:ascii="Arial" w:hAnsi="Arial" w:cs="Arial"/>
                <w:b/>
                <w:sz w:val="10"/>
                <w:szCs w:val="10"/>
                <w:lang w:val="es-BO"/>
              </w:rPr>
            </w:pPr>
          </w:p>
        </w:tc>
        <w:tc>
          <w:tcPr>
            <w:tcW w:w="1580" w:type="dxa"/>
            <w:gridSpan w:val="7"/>
            <w:tcBorders>
              <w:top w:val="single" w:sz="4" w:space="0" w:color="auto"/>
              <w:bottom w:val="single" w:sz="4" w:space="0" w:color="auto"/>
            </w:tcBorders>
            <w:vAlign w:val="center"/>
          </w:tcPr>
          <w:p w14:paraId="2DA9F96C" w14:textId="55B1146E" w:rsidR="00EF36A8" w:rsidRPr="001D1C07" w:rsidRDefault="00EF36A8" w:rsidP="00EF36A8">
            <w:pPr>
              <w:jc w:val="center"/>
              <w:rPr>
                <w:i/>
                <w:sz w:val="12"/>
                <w:szCs w:val="10"/>
                <w:lang w:val="es-BO"/>
              </w:rPr>
            </w:pPr>
            <w:r w:rsidRPr="001D1C07">
              <w:rPr>
                <w:i/>
                <w:sz w:val="12"/>
                <w:szCs w:val="10"/>
                <w:lang w:val="es-BO"/>
              </w:rPr>
              <w:t>Apellido Paterno</w:t>
            </w:r>
          </w:p>
        </w:tc>
        <w:tc>
          <w:tcPr>
            <w:tcW w:w="323" w:type="dxa"/>
          </w:tcPr>
          <w:p w14:paraId="6CD25DC7" w14:textId="77777777" w:rsidR="00EF36A8" w:rsidRPr="001D1C07" w:rsidRDefault="00EF36A8" w:rsidP="00EF36A8">
            <w:pPr>
              <w:jc w:val="center"/>
              <w:rPr>
                <w:i/>
                <w:sz w:val="12"/>
                <w:szCs w:val="10"/>
                <w:lang w:val="es-BO"/>
              </w:rPr>
            </w:pPr>
          </w:p>
        </w:tc>
        <w:tc>
          <w:tcPr>
            <w:tcW w:w="1804" w:type="dxa"/>
            <w:gridSpan w:val="8"/>
            <w:tcBorders>
              <w:top w:val="single" w:sz="4" w:space="0" w:color="auto"/>
              <w:bottom w:val="single" w:sz="4" w:space="0" w:color="auto"/>
            </w:tcBorders>
          </w:tcPr>
          <w:p w14:paraId="5D648850" w14:textId="0569AF88" w:rsidR="00EF36A8" w:rsidRPr="001D1C07" w:rsidRDefault="00EF36A8" w:rsidP="00EF36A8">
            <w:pPr>
              <w:jc w:val="center"/>
              <w:rPr>
                <w:i/>
                <w:sz w:val="12"/>
                <w:szCs w:val="10"/>
                <w:lang w:val="es-BO"/>
              </w:rPr>
            </w:pPr>
            <w:r w:rsidRPr="001D1C07">
              <w:rPr>
                <w:i/>
                <w:sz w:val="12"/>
                <w:szCs w:val="10"/>
                <w:lang w:val="es-BO"/>
              </w:rPr>
              <w:t>Apellido Materno</w:t>
            </w:r>
          </w:p>
        </w:tc>
        <w:tc>
          <w:tcPr>
            <w:tcW w:w="275" w:type="dxa"/>
          </w:tcPr>
          <w:p w14:paraId="74CE49FD" w14:textId="77777777" w:rsidR="00EF36A8" w:rsidRPr="001D1C07" w:rsidRDefault="00EF36A8" w:rsidP="00EF36A8">
            <w:pPr>
              <w:jc w:val="center"/>
              <w:rPr>
                <w:i/>
                <w:sz w:val="12"/>
                <w:szCs w:val="10"/>
                <w:lang w:val="es-BO"/>
              </w:rPr>
            </w:pPr>
          </w:p>
        </w:tc>
        <w:tc>
          <w:tcPr>
            <w:tcW w:w="2696" w:type="dxa"/>
            <w:gridSpan w:val="10"/>
            <w:tcBorders>
              <w:top w:val="single" w:sz="4" w:space="0" w:color="auto"/>
              <w:bottom w:val="single" w:sz="4" w:space="0" w:color="auto"/>
            </w:tcBorders>
          </w:tcPr>
          <w:p w14:paraId="28F96274" w14:textId="427FB9A4" w:rsidR="00EF36A8" w:rsidRPr="001D1C07" w:rsidRDefault="00EF36A8" w:rsidP="00EF36A8">
            <w:pPr>
              <w:jc w:val="center"/>
              <w:rPr>
                <w:i/>
                <w:sz w:val="12"/>
                <w:szCs w:val="10"/>
                <w:lang w:val="es-BO"/>
              </w:rPr>
            </w:pPr>
            <w:r w:rsidRPr="001D1C07">
              <w:rPr>
                <w:i/>
                <w:sz w:val="12"/>
                <w:szCs w:val="10"/>
                <w:lang w:val="es-BO"/>
              </w:rPr>
              <w:t>Nombre(s)</w:t>
            </w:r>
          </w:p>
        </w:tc>
        <w:tc>
          <w:tcPr>
            <w:tcW w:w="305" w:type="dxa"/>
          </w:tcPr>
          <w:p w14:paraId="0242B338" w14:textId="77777777" w:rsidR="00EF36A8" w:rsidRPr="001D1C07" w:rsidRDefault="00EF36A8" w:rsidP="00EF36A8">
            <w:pPr>
              <w:jc w:val="center"/>
              <w:rPr>
                <w:i/>
                <w:sz w:val="12"/>
                <w:szCs w:val="10"/>
                <w:lang w:val="es-BO"/>
              </w:rPr>
            </w:pPr>
          </w:p>
        </w:tc>
        <w:tc>
          <w:tcPr>
            <w:tcW w:w="2409" w:type="dxa"/>
            <w:gridSpan w:val="9"/>
            <w:tcBorders>
              <w:top w:val="single" w:sz="4" w:space="0" w:color="auto"/>
              <w:bottom w:val="single" w:sz="4" w:space="0" w:color="auto"/>
            </w:tcBorders>
          </w:tcPr>
          <w:p w14:paraId="53E20BDD" w14:textId="39019C20" w:rsidR="00EF36A8" w:rsidRPr="001D1C07" w:rsidRDefault="00EF36A8" w:rsidP="00EF36A8">
            <w:pPr>
              <w:jc w:val="center"/>
              <w:rPr>
                <w:i/>
                <w:sz w:val="12"/>
                <w:szCs w:val="10"/>
                <w:lang w:val="es-BO"/>
              </w:rPr>
            </w:pPr>
            <w:r w:rsidRPr="001D1C07">
              <w:rPr>
                <w:i/>
                <w:sz w:val="12"/>
                <w:szCs w:val="10"/>
                <w:lang w:val="es-BO"/>
              </w:rPr>
              <w:t>Cargo</w:t>
            </w:r>
          </w:p>
        </w:tc>
        <w:tc>
          <w:tcPr>
            <w:tcW w:w="257" w:type="dxa"/>
            <w:tcBorders>
              <w:right w:val="single" w:sz="12" w:space="0" w:color="244061" w:themeColor="accent1" w:themeShade="80"/>
            </w:tcBorders>
          </w:tcPr>
          <w:p w14:paraId="21EDF0AF" w14:textId="77777777" w:rsidR="00EF36A8" w:rsidRPr="003C0DD8" w:rsidRDefault="00EF36A8" w:rsidP="00EF36A8">
            <w:pPr>
              <w:rPr>
                <w:rFonts w:ascii="Arial" w:hAnsi="Arial" w:cs="Arial"/>
                <w:sz w:val="10"/>
                <w:szCs w:val="10"/>
                <w:lang w:val="es-BO"/>
              </w:rPr>
            </w:pPr>
          </w:p>
        </w:tc>
      </w:tr>
      <w:tr w:rsidR="00EF36A8" w:rsidRPr="003C0DD8" w14:paraId="1529D694" w14:textId="77777777" w:rsidTr="001D1C07">
        <w:trPr>
          <w:jc w:val="center"/>
        </w:trPr>
        <w:tc>
          <w:tcPr>
            <w:tcW w:w="256" w:type="dxa"/>
            <w:tcBorders>
              <w:left w:val="single" w:sz="12" w:space="0" w:color="244061" w:themeColor="accent1" w:themeShade="80"/>
              <w:right w:val="single" w:sz="4" w:space="0" w:color="auto"/>
            </w:tcBorders>
            <w:vAlign w:val="center"/>
          </w:tcPr>
          <w:p w14:paraId="21C91AB3" w14:textId="77777777" w:rsidR="00EF36A8" w:rsidRPr="003C0DD8" w:rsidRDefault="00EF36A8" w:rsidP="00EF36A8">
            <w:pPr>
              <w:jc w:val="right"/>
              <w:rPr>
                <w:rFonts w:ascii="Arial" w:hAnsi="Arial" w:cs="Arial"/>
                <w:b/>
                <w:sz w:val="10"/>
                <w:szCs w:val="10"/>
                <w:lang w:val="es-BO"/>
              </w:rPr>
            </w:pPr>
          </w:p>
        </w:tc>
        <w:tc>
          <w:tcPr>
            <w:tcW w:w="1580"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B121A39" w14:textId="23409C63" w:rsidR="00EF36A8" w:rsidRPr="00331EFA" w:rsidRDefault="00331EFA" w:rsidP="00EF36A8">
            <w:pPr>
              <w:jc w:val="center"/>
              <w:rPr>
                <w:rFonts w:ascii="Arial" w:hAnsi="Arial" w:cs="Arial"/>
                <w:sz w:val="14"/>
                <w:szCs w:val="14"/>
              </w:rPr>
            </w:pPr>
            <w:r w:rsidRPr="00331EFA">
              <w:rPr>
                <w:rFonts w:ascii="Arial" w:hAnsi="Arial" w:cs="Arial"/>
                <w:sz w:val="14"/>
                <w:szCs w:val="14"/>
              </w:rPr>
              <w:t>Peñaloza</w:t>
            </w:r>
          </w:p>
        </w:tc>
        <w:tc>
          <w:tcPr>
            <w:tcW w:w="323" w:type="dxa"/>
            <w:tcBorders>
              <w:left w:val="single" w:sz="4" w:space="0" w:color="auto"/>
              <w:right w:val="single" w:sz="4" w:space="0" w:color="auto"/>
            </w:tcBorders>
            <w:vAlign w:val="center"/>
          </w:tcPr>
          <w:p w14:paraId="4084C457" w14:textId="06B7E536" w:rsidR="00EF36A8" w:rsidRPr="00331EFA" w:rsidRDefault="00EF36A8" w:rsidP="00EF36A8">
            <w:pPr>
              <w:jc w:val="center"/>
              <w:rPr>
                <w:rFonts w:ascii="Arial" w:hAnsi="Arial" w:cs="Arial"/>
                <w:sz w:val="14"/>
                <w:szCs w:val="14"/>
              </w:rPr>
            </w:pPr>
          </w:p>
        </w:tc>
        <w:tc>
          <w:tcPr>
            <w:tcW w:w="180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06D09F5" w14:textId="53BC0F49" w:rsidR="00EF36A8" w:rsidRPr="00331EFA" w:rsidRDefault="00331EFA" w:rsidP="00EF36A8">
            <w:pPr>
              <w:jc w:val="center"/>
              <w:rPr>
                <w:rFonts w:ascii="Arial" w:hAnsi="Arial" w:cs="Arial"/>
                <w:sz w:val="14"/>
                <w:szCs w:val="14"/>
              </w:rPr>
            </w:pPr>
            <w:r w:rsidRPr="00331EFA">
              <w:rPr>
                <w:rFonts w:ascii="Arial" w:hAnsi="Arial" w:cs="Arial"/>
                <w:sz w:val="14"/>
                <w:szCs w:val="14"/>
              </w:rPr>
              <w:t>Peñaloza</w:t>
            </w:r>
          </w:p>
        </w:tc>
        <w:tc>
          <w:tcPr>
            <w:tcW w:w="275" w:type="dxa"/>
            <w:tcBorders>
              <w:left w:val="single" w:sz="4" w:space="0" w:color="auto"/>
              <w:right w:val="single" w:sz="4" w:space="0" w:color="auto"/>
            </w:tcBorders>
            <w:vAlign w:val="center"/>
          </w:tcPr>
          <w:p w14:paraId="3223D95E" w14:textId="57E0FE44" w:rsidR="00EF36A8" w:rsidRPr="00331EFA" w:rsidRDefault="00EF36A8" w:rsidP="00EF36A8">
            <w:pPr>
              <w:jc w:val="center"/>
              <w:rPr>
                <w:rFonts w:ascii="Arial" w:hAnsi="Arial" w:cs="Arial"/>
                <w:sz w:val="14"/>
                <w:szCs w:val="14"/>
              </w:rPr>
            </w:pPr>
          </w:p>
        </w:tc>
        <w:tc>
          <w:tcPr>
            <w:tcW w:w="2696"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456AB10" w14:textId="66271ED5" w:rsidR="00EF36A8" w:rsidRPr="00331EFA" w:rsidRDefault="00331EFA" w:rsidP="00EF36A8">
            <w:pPr>
              <w:jc w:val="center"/>
              <w:rPr>
                <w:rFonts w:ascii="Arial" w:hAnsi="Arial" w:cs="Arial"/>
                <w:sz w:val="14"/>
                <w:szCs w:val="14"/>
              </w:rPr>
            </w:pPr>
            <w:r w:rsidRPr="00331EFA">
              <w:rPr>
                <w:rFonts w:ascii="Arial" w:hAnsi="Arial" w:cs="Arial"/>
                <w:sz w:val="14"/>
                <w:szCs w:val="14"/>
              </w:rPr>
              <w:t>Franciss Fabiana</w:t>
            </w:r>
          </w:p>
        </w:tc>
        <w:tc>
          <w:tcPr>
            <w:tcW w:w="305" w:type="dxa"/>
            <w:tcBorders>
              <w:left w:val="single" w:sz="4" w:space="0" w:color="auto"/>
              <w:right w:val="single" w:sz="4" w:space="0" w:color="auto"/>
            </w:tcBorders>
          </w:tcPr>
          <w:p w14:paraId="2BED5C55" w14:textId="77777777" w:rsidR="00EF36A8" w:rsidRPr="00331EFA" w:rsidRDefault="00EF36A8" w:rsidP="00EF36A8">
            <w:pPr>
              <w:jc w:val="center"/>
              <w:rPr>
                <w:rFonts w:ascii="Arial" w:hAnsi="Arial" w:cs="Arial"/>
                <w:sz w:val="14"/>
                <w:szCs w:val="14"/>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BFBE259" w14:textId="4F9E65AD" w:rsidR="00EF36A8" w:rsidRPr="00331EFA" w:rsidRDefault="00331EFA" w:rsidP="00EF36A8">
            <w:pPr>
              <w:jc w:val="center"/>
              <w:rPr>
                <w:rFonts w:ascii="Arial" w:hAnsi="Arial" w:cs="Arial"/>
                <w:sz w:val="14"/>
                <w:szCs w:val="14"/>
              </w:rPr>
            </w:pPr>
            <w:r w:rsidRPr="00331EFA">
              <w:rPr>
                <w:rFonts w:ascii="Arial" w:hAnsi="Arial" w:cs="Arial"/>
                <w:sz w:val="14"/>
                <w:szCs w:val="14"/>
              </w:rPr>
              <w:t>Jefe de Control de Inversiones</w:t>
            </w:r>
          </w:p>
        </w:tc>
        <w:tc>
          <w:tcPr>
            <w:tcW w:w="257" w:type="dxa"/>
            <w:tcBorders>
              <w:left w:val="single" w:sz="4" w:space="0" w:color="auto"/>
              <w:right w:val="single" w:sz="12" w:space="0" w:color="244061" w:themeColor="accent1" w:themeShade="80"/>
            </w:tcBorders>
          </w:tcPr>
          <w:p w14:paraId="19275663" w14:textId="77777777" w:rsidR="00EF36A8" w:rsidRPr="003C0DD8" w:rsidRDefault="00EF36A8" w:rsidP="00EF36A8">
            <w:pPr>
              <w:rPr>
                <w:rFonts w:ascii="Arial" w:hAnsi="Arial" w:cs="Arial"/>
                <w:sz w:val="10"/>
                <w:szCs w:val="10"/>
                <w:lang w:val="es-BO"/>
              </w:rPr>
            </w:pPr>
          </w:p>
        </w:tc>
      </w:tr>
      <w:tr w:rsidR="00EF36A8" w:rsidRPr="003C0DD8" w14:paraId="631F2DCC" w14:textId="77777777" w:rsidTr="001D1C07">
        <w:trPr>
          <w:jc w:val="center"/>
        </w:trPr>
        <w:tc>
          <w:tcPr>
            <w:tcW w:w="256" w:type="dxa"/>
            <w:tcBorders>
              <w:left w:val="single" w:sz="12" w:space="0" w:color="244061" w:themeColor="accent1" w:themeShade="80"/>
            </w:tcBorders>
            <w:vAlign w:val="center"/>
          </w:tcPr>
          <w:p w14:paraId="0119B19A" w14:textId="77777777" w:rsidR="00EF36A8" w:rsidRPr="003C0DD8" w:rsidRDefault="00EF36A8" w:rsidP="00EF36A8">
            <w:pPr>
              <w:jc w:val="right"/>
              <w:rPr>
                <w:rFonts w:ascii="Arial" w:hAnsi="Arial" w:cs="Arial"/>
                <w:b/>
                <w:sz w:val="10"/>
                <w:szCs w:val="10"/>
                <w:lang w:val="es-BO"/>
              </w:rPr>
            </w:pPr>
          </w:p>
        </w:tc>
        <w:tc>
          <w:tcPr>
            <w:tcW w:w="1580" w:type="dxa"/>
            <w:gridSpan w:val="7"/>
            <w:tcBorders>
              <w:top w:val="single" w:sz="4" w:space="0" w:color="auto"/>
              <w:bottom w:val="single" w:sz="4" w:space="0" w:color="auto"/>
            </w:tcBorders>
            <w:vAlign w:val="center"/>
          </w:tcPr>
          <w:p w14:paraId="51BF1F82" w14:textId="49CD9AC7" w:rsidR="00EF36A8" w:rsidRPr="001D1C07" w:rsidRDefault="00EF36A8" w:rsidP="00EF36A8">
            <w:pPr>
              <w:jc w:val="center"/>
              <w:rPr>
                <w:i/>
                <w:sz w:val="12"/>
                <w:szCs w:val="10"/>
                <w:lang w:val="es-BO"/>
              </w:rPr>
            </w:pPr>
            <w:r w:rsidRPr="001D1C07">
              <w:rPr>
                <w:i/>
                <w:sz w:val="12"/>
                <w:szCs w:val="10"/>
                <w:lang w:val="es-BO"/>
              </w:rPr>
              <w:t>Apellido Paterno</w:t>
            </w:r>
          </w:p>
        </w:tc>
        <w:tc>
          <w:tcPr>
            <w:tcW w:w="323" w:type="dxa"/>
          </w:tcPr>
          <w:p w14:paraId="2C28B1C5" w14:textId="77777777" w:rsidR="00EF36A8" w:rsidRPr="001D1C07" w:rsidRDefault="00EF36A8" w:rsidP="00EF36A8">
            <w:pPr>
              <w:jc w:val="center"/>
              <w:rPr>
                <w:i/>
                <w:sz w:val="12"/>
                <w:szCs w:val="10"/>
                <w:lang w:val="es-BO"/>
              </w:rPr>
            </w:pPr>
          </w:p>
        </w:tc>
        <w:tc>
          <w:tcPr>
            <w:tcW w:w="1804" w:type="dxa"/>
            <w:gridSpan w:val="8"/>
            <w:tcBorders>
              <w:top w:val="single" w:sz="4" w:space="0" w:color="auto"/>
              <w:bottom w:val="single" w:sz="4" w:space="0" w:color="auto"/>
            </w:tcBorders>
          </w:tcPr>
          <w:p w14:paraId="303894F4" w14:textId="6FB7ACBE" w:rsidR="00EF36A8" w:rsidRPr="001D1C07" w:rsidRDefault="00EF36A8" w:rsidP="00EF36A8">
            <w:pPr>
              <w:jc w:val="center"/>
              <w:rPr>
                <w:i/>
                <w:sz w:val="12"/>
                <w:szCs w:val="10"/>
                <w:lang w:val="es-BO"/>
              </w:rPr>
            </w:pPr>
            <w:r w:rsidRPr="001D1C07">
              <w:rPr>
                <w:i/>
                <w:sz w:val="12"/>
                <w:szCs w:val="10"/>
                <w:lang w:val="es-BO"/>
              </w:rPr>
              <w:t>Apellido Materno</w:t>
            </w:r>
          </w:p>
        </w:tc>
        <w:tc>
          <w:tcPr>
            <w:tcW w:w="275" w:type="dxa"/>
          </w:tcPr>
          <w:p w14:paraId="05B72BF0" w14:textId="77777777" w:rsidR="00EF36A8" w:rsidRPr="001D1C07" w:rsidRDefault="00EF36A8" w:rsidP="00EF36A8">
            <w:pPr>
              <w:jc w:val="center"/>
              <w:rPr>
                <w:i/>
                <w:sz w:val="12"/>
                <w:szCs w:val="10"/>
                <w:lang w:val="es-BO"/>
              </w:rPr>
            </w:pPr>
          </w:p>
        </w:tc>
        <w:tc>
          <w:tcPr>
            <w:tcW w:w="2696" w:type="dxa"/>
            <w:gridSpan w:val="10"/>
            <w:tcBorders>
              <w:top w:val="single" w:sz="4" w:space="0" w:color="auto"/>
              <w:bottom w:val="single" w:sz="4" w:space="0" w:color="auto"/>
            </w:tcBorders>
          </w:tcPr>
          <w:p w14:paraId="5F1D3AC0" w14:textId="746AD6CD" w:rsidR="00EF36A8" w:rsidRPr="001D1C07" w:rsidRDefault="00EF36A8" w:rsidP="00EF36A8">
            <w:pPr>
              <w:jc w:val="center"/>
              <w:rPr>
                <w:i/>
                <w:sz w:val="12"/>
                <w:szCs w:val="10"/>
                <w:lang w:val="es-BO"/>
              </w:rPr>
            </w:pPr>
            <w:r w:rsidRPr="001D1C07">
              <w:rPr>
                <w:i/>
                <w:sz w:val="12"/>
                <w:szCs w:val="10"/>
                <w:lang w:val="es-BO"/>
              </w:rPr>
              <w:t>Nombre(s)</w:t>
            </w:r>
          </w:p>
        </w:tc>
        <w:tc>
          <w:tcPr>
            <w:tcW w:w="305" w:type="dxa"/>
          </w:tcPr>
          <w:p w14:paraId="7F63CA29" w14:textId="77777777" w:rsidR="00EF36A8" w:rsidRPr="001D1C07" w:rsidRDefault="00EF36A8" w:rsidP="00EF36A8">
            <w:pPr>
              <w:jc w:val="center"/>
              <w:rPr>
                <w:i/>
                <w:sz w:val="12"/>
                <w:szCs w:val="10"/>
                <w:lang w:val="es-BO"/>
              </w:rPr>
            </w:pPr>
          </w:p>
        </w:tc>
        <w:tc>
          <w:tcPr>
            <w:tcW w:w="2409" w:type="dxa"/>
            <w:gridSpan w:val="9"/>
            <w:tcBorders>
              <w:top w:val="single" w:sz="4" w:space="0" w:color="auto"/>
              <w:bottom w:val="single" w:sz="4" w:space="0" w:color="auto"/>
            </w:tcBorders>
          </w:tcPr>
          <w:p w14:paraId="324F951C" w14:textId="41BF7853" w:rsidR="00EF36A8" w:rsidRPr="001D1C07" w:rsidRDefault="00EF36A8" w:rsidP="00EF36A8">
            <w:pPr>
              <w:jc w:val="center"/>
              <w:rPr>
                <w:i/>
                <w:sz w:val="12"/>
                <w:szCs w:val="10"/>
                <w:lang w:val="es-BO"/>
              </w:rPr>
            </w:pPr>
            <w:r w:rsidRPr="001D1C07">
              <w:rPr>
                <w:i/>
                <w:sz w:val="12"/>
                <w:szCs w:val="10"/>
                <w:lang w:val="es-BO"/>
              </w:rPr>
              <w:t>Cargo</w:t>
            </w:r>
          </w:p>
        </w:tc>
        <w:tc>
          <w:tcPr>
            <w:tcW w:w="257" w:type="dxa"/>
            <w:tcBorders>
              <w:right w:val="single" w:sz="12" w:space="0" w:color="244061" w:themeColor="accent1" w:themeShade="80"/>
            </w:tcBorders>
          </w:tcPr>
          <w:p w14:paraId="321823B9" w14:textId="77777777" w:rsidR="00EF36A8" w:rsidRPr="003C0DD8" w:rsidRDefault="00EF36A8" w:rsidP="00EF36A8">
            <w:pPr>
              <w:rPr>
                <w:rFonts w:ascii="Arial" w:hAnsi="Arial" w:cs="Arial"/>
                <w:sz w:val="10"/>
                <w:szCs w:val="10"/>
                <w:lang w:val="es-BO"/>
              </w:rPr>
            </w:pPr>
          </w:p>
        </w:tc>
      </w:tr>
      <w:tr w:rsidR="00EF36A8" w:rsidRPr="003C0DD8" w14:paraId="19108043" w14:textId="77777777" w:rsidTr="001D1C07">
        <w:trPr>
          <w:jc w:val="center"/>
        </w:trPr>
        <w:tc>
          <w:tcPr>
            <w:tcW w:w="256" w:type="dxa"/>
            <w:tcBorders>
              <w:left w:val="single" w:sz="12" w:space="0" w:color="244061" w:themeColor="accent1" w:themeShade="80"/>
              <w:right w:val="single" w:sz="4" w:space="0" w:color="auto"/>
            </w:tcBorders>
            <w:vAlign w:val="center"/>
          </w:tcPr>
          <w:p w14:paraId="3E2CD0CA" w14:textId="77777777" w:rsidR="00EF36A8" w:rsidRPr="003C0DD8" w:rsidRDefault="00EF36A8" w:rsidP="00EF36A8">
            <w:pPr>
              <w:jc w:val="right"/>
              <w:rPr>
                <w:rFonts w:ascii="Arial" w:hAnsi="Arial" w:cs="Arial"/>
                <w:b/>
                <w:sz w:val="10"/>
                <w:szCs w:val="10"/>
                <w:lang w:val="es-BO"/>
              </w:rPr>
            </w:pPr>
          </w:p>
        </w:tc>
        <w:tc>
          <w:tcPr>
            <w:tcW w:w="1580"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8529B84" w14:textId="245A3565" w:rsidR="00EF36A8" w:rsidRPr="00331EFA" w:rsidRDefault="00331EFA" w:rsidP="00EF36A8">
            <w:pPr>
              <w:jc w:val="center"/>
              <w:rPr>
                <w:rFonts w:ascii="Arial" w:hAnsi="Arial" w:cs="Arial"/>
                <w:sz w:val="14"/>
                <w:szCs w:val="14"/>
              </w:rPr>
            </w:pPr>
            <w:r w:rsidRPr="00331EFA">
              <w:rPr>
                <w:rFonts w:ascii="Arial" w:hAnsi="Arial" w:cs="Arial"/>
                <w:sz w:val="14"/>
                <w:szCs w:val="14"/>
              </w:rPr>
              <w:t>Abaroa</w:t>
            </w:r>
          </w:p>
        </w:tc>
        <w:tc>
          <w:tcPr>
            <w:tcW w:w="323" w:type="dxa"/>
            <w:tcBorders>
              <w:left w:val="single" w:sz="4" w:space="0" w:color="auto"/>
              <w:right w:val="single" w:sz="4" w:space="0" w:color="auto"/>
            </w:tcBorders>
            <w:vAlign w:val="center"/>
          </w:tcPr>
          <w:p w14:paraId="7424F164" w14:textId="6D8752A3" w:rsidR="00EF36A8" w:rsidRPr="00331EFA" w:rsidRDefault="00EF36A8" w:rsidP="00EF36A8">
            <w:pPr>
              <w:jc w:val="center"/>
              <w:rPr>
                <w:rFonts w:ascii="Arial" w:hAnsi="Arial" w:cs="Arial"/>
                <w:sz w:val="14"/>
                <w:szCs w:val="14"/>
              </w:rPr>
            </w:pPr>
          </w:p>
        </w:tc>
        <w:tc>
          <w:tcPr>
            <w:tcW w:w="180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84D6C62" w14:textId="44EE5E09" w:rsidR="00EF36A8" w:rsidRPr="00331EFA" w:rsidRDefault="00331EFA" w:rsidP="00EF36A8">
            <w:pPr>
              <w:jc w:val="center"/>
              <w:rPr>
                <w:rFonts w:ascii="Arial" w:hAnsi="Arial" w:cs="Arial"/>
                <w:sz w:val="14"/>
                <w:szCs w:val="14"/>
              </w:rPr>
            </w:pPr>
            <w:r w:rsidRPr="00331EFA">
              <w:rPr>
                <w:rFonts w:ascii="Arial" w:hAnsi="Arial" w:cs="Arial"/>
                <w:sz w:val="14"/>
                <w:szCs w:val="14"/>
              </w:rPr>
              <w:t>Campero</w:t>
            </w:r>
          </w:p>
        </w:tc>
        <w:tc>
          <w:tcPr>
            <w:tcW w:w="275" w:type="dxa"/>
            <w:tcBorders>
              <w:left w:val="single" w:sz="4" w:space="0" w:color="auto"/>
              <w:right w:val="single" w:sz="4" w:space="0" w:color="auto"/>
            </w:tcBorders>
            <w:vAlign w:val="center"/>
          </w:tcPr>
          <w:p w14:paraId="5D43CA89" w14:textId="7B7A328B" w:rsidR="00EF36A8" w:rsidRPr="00331EFA" w:rsidRDefault="00EF36A8" w:rsidP="00EF36A8">
            <w:pPr>
              <w:jc w:val="center"/>
              <w:rPr>
                <w:rFonts w:ascii="Arial" w:hAnsi="Arial" w:cs="Arial"/>
                <w:sz w:val="14"/>
                <w:szCs w:val="14"/>
              </w:rPr>
            </w:pPr>
          </w:p>
        </w:tc>
        <w:tc>
          <w:tcPr>
            <w:tcW w:w="2696"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CBDC8EF" w14:textId="0EE7C8E5" w:rsidR="00EF36A8" w:rsidRPr="00331EFA" w:rsidRDefault="00331EFA" w:rsidP="00EF36A8">
            <w:pPr>
              <w:jc w:val="center"/>
              <w:rPr>
                <w:rFonts w:ascii="Arial" w:hAnsi="Arial" w:cs="Arial"/>
                <w:sz w:val="14"/>
                <w:szCs w:val="14"/>
              </w:rPr>
            </w:pPr>
            <w:r w:rsidRPr="00331EFA">
              <w:rPr>
                <w:rFonts w:ascii="Arial" w:hAnsi="Arial" w:cs="Arial"/>
                <w:sz w:val="14"/>
                <w:szCs w:val="14"/>
              </w:rPr>
              <w:t>Mervin Eduardo</w:t>
            </w:r>
          </w:p>
        </w:tc>
        <w:tc>
          <w:tcPr>
            <w:tcW w:w="305" w:type="dxa"/>
            <w:tcBorders>
              <w:left w:val="single" w:sz="4" w:space="0" w:color="auto"/>
              <w:right w:val="single" w:sz="4" w:space="0" w:color="auto"/>
            </w:tcBorders>
          </w:tcPr>
          <w:p w14:paraId="67D22029" w14:textId="77777777" w:rsidR="00EF36A8" w:rsidRPr="00331EFA" w:rsidRDefault="00EF36A8" w:rsidP="00EF36A8">
            <w:pPr>
              <w:jc w:val="center"/>
              <w:rPr>
                <w:rFonts w:ascii="Arial" w:hAnsi="Arial" w:cs="Arial"/>
                <w:sz w:val="14"/>
                <w:szCs w:val="14"/>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328AC99" w14:textId="2609FFF4" w:rsidR="00EF36A8" w:rsidRPr="00331EFA" w:rsidRDefault="00331EFA" w:rsidP="00EF36A8">
            <w:pPr>
              <w:jc w:val="center"/>
              <w:rPr>
                <w:rFonts w:ascii="Arial" w:hAnsi="Arial" w:cs="Arial"/>
                <w:sz w:val="14"/>
                <w:szCs w:val="14"/>
              </w:rPr>
            </w:pPr>
            <w:r w:rsidRPr="00331EFA">
              <w:rPr>
                <w:rFonts w:ascii="Arial" w:hAnsi="Arial" w:cs="Arial"/>
                <w:sz w:val="14"/>
                <w:szCs w:val="14"/>
              </w:rPr>
              <w:t>Jefe de Control de Sociedades Controladoras de Grupos Financieros</w:t>
            </w:r>
          </w:p>
        </w:tc>
        <w:tc>
          <w:tcPr>
            <w:tcW w:w="257" w:type="dxa"/>
            <w:tcBorders>
              <w:left w:val="single" w:sz="4" w:space="0" w:color="auto"/>
              <w:right w:val="single" w:sz="12" w:space="0" w:color="244061" w:themeColor="accent1" w:themeShade="80"/>
            </w:tcBorders>
          </w:tcPr>
          <w:p w14:paraId="4A722C0B" w14:textId="77777777" w:rsidR="00EF36A8" w:rsidRPr="003C0DD8" w:rsidRDefault="00EF36A8" w:rsidP="00EF36A8">
            <w:pPr>
              <w:rPr>
                <w:rFonts w:ascii="Arial" w:hAnsi="Arial" w:cs="Arial"/>
                <w:sz w:val="10"/>
                <w:szCs w:val="10"/>
                <w:lang w:val="es-BO"/>
              </w:rPr>
            </w:pPr>
          </w:p>
        </w:tc>
      </w:tr>
      <w:tr w:rsidR="00EF36A8" w:rsidRPr="003C0DD8" w14:paraId="6555B1C2" w14:textId="77777777" w:rsidTr="001D1C07">
        <w:trPr>
          <w:jc w:val="center"/>
        </w:trPr>
        <w:tc>
          <w:tcPr>
            <w:tcW w:w="256" w:type="dxa"/>
            <w:tcBorders>
              <w:left w:val="single" w:sz="12" w:space="0" w:color="244061" w:themeColor="accent1" w:themeShade="80"/>
            </w:tcBorders>
            <w:vAlign w:val="center"/>
          </w:tcPr>
          <w:p w14:paraId="0B664EBC" w14:textId="77777777" w:rsidR="00EF36A8" w:rsidRPr="003C0DD8" w:rsidRDefault="00EF36A8" w:rsidP="00EF36A8">
            <w:pPr>
              <w:jc w:val="right"/>
              <w:rPr>
                <w:rFonts w:ascii="Arial" w:hAnsi="Arial" w:cs="Arial"/>
                <w:b/>
                <w:sz w:val="10"/>
                <w:szCs w:val="10"/>
                <w:lang w:val="es-BO"/>
              </w:rPr>
            </w:pPr>
          </w:p>
        </w:tc>
        <w:tc>
          <w:tcPr>
            <w:tcW w:w="1580" w:type="dxa"/>
            <w:gridSpan w:val="7"/>
            <w:tcBorders>
              <w:top w:val="single" w:sz="4" w:space="0" w:color="auto"/>
              <w:bottom w:val="single" w:sz="4" w:space="0" w:color="auto"/>
            </w:tcBorders>
            <w:vAlign w:val="center"/>
          </w:tcPr>
          <w:p w14:paraId="6EE729EE" w14:textId="65723C7F" w:rsidR="00EF36A8" w:rsidRPr="001D1C07" w:rsidRDefault="00EF36A8" w:rsidP="00EF36A8">
            <w:pPr>
              <w:jc w:val="center"/>
              <w:rPr>
                <w:i/>
                <w:sz w:val="12"/>
                <w:szCs w:val="10"/>
                <w:lang w:val="es-BO"/>
              </w:rPr>
            </w:pPr>
            <w:r w:rsidRPr="001D1C07">
              <w:rPr>
                <w:i/>
                <w:sz w:val="12"/>
                <w:szCs w:val="10"/>
                <w:lang w:val="es-BO"/>
              </w:rPr>
              <w:t>Apellido Paterno</w:t>
            </w:r>
          </w:p>
        </w:tc>
        <w:tc>
          <w:tcPr>
            <w:tcW w:w="323" w:type="dxa"/>
          </w:tcPr>
          <w:p w14:paraId="35409309" w14:textId="77777777" w:rsidR="00EF36A8" w:rsidRPr="001D1C07" w:rsidRDefault="00EF36A8" w:rsidP="00EF36A8">
            <w:pPr>
              <w:jc w:val="center"/>
              <w:rPr>
                <w:i/>
                <w:sz w:val="12"/>
                <w:szCs w:val="10"/>
                <w:lang w:val="es-BO"/>
              </w:rPr>
            </w:pPr>
          </w:p>
        </w:tc>
        <w:tc>
          <w:tcPr>
            <w:tcW w:w="1804" w:type="dxa"/>
            <w:gridSpan w:val="8"/>
            <w:tcBorders>
              <w:top w:val="single" w:sz="4" w:space="0" w:color="auto"/>
              <w:bottom w:val="single" w:sz="4" w:space="0" w:color="auto"/>
            </w:tcBorders>
          </w:tcPr>
          <w:p w14:paraId="0955989D" w14:textId="6A87B0F8" w:rsidR="00EF36A8" w:rsidRPr="001D1C07" w:rsidRDefault="00EF36A8" w:rsidP="00EF36A8">
            <w:pPr>
              <w:jc w:val="center"/>
              <w:rPr>
                <w:i/>
                <w:sz w:val="12"/>
                <w:szCs w:val="10"/>
                <w:lang w:val="es-BO"/>
              </w:rPr>
            </w:pPr>
            <w:r w:rsidRPr="001D1C07">
              <w:rPr>
                <w:i/>
                <w:sz w:val="12"/>
                <w:szCs w:val="10"/>
                <w:lang w:val="es-BO"/>
              </w:rPr>
              <w:t>Apellido Materno</w:t>
            </w:r>
          </w:p>
        </w:tc>
        <w:tc>
          <w:tcPr>
            <w:tcW w:w="275" w:type="dxa"/>
          </w:tcPr>
          <w:p w14:paraId="33CC786E" w14:textId="77777777" w:rsidR="00EF36A8" w:rsidRPr="001D1C07" w:rsidRDefault="00EF36A8" w:rsidP="00EF36A8">
            <w:pPr>
              <w:jc w:val="center"/>
              <w:rPr>
                <w:i/>
                <w:sz w:val="12"/>
                <w:szCs w:val="10"/>
                <w:lang w:val="es-BO"/>
              </w:rPr>
            </w:pPr>
          </w:p>
        </w:tc>
        <w:tc>
          <w:tcPr>
            <w:tcW w:w="2696" w:type="dxa"/>
            <w:gridSpan w:val="10"/>
            <w:tcBorders>
              <w:top w:val="single" w:sz="4" w:space="0" w:color="auto"/>
              <w:bottom w:val="single" w:sz="4" w:space="0" w:color="auto"/>
            </w:tcBorders>
          </w:tcPr>
          <w:p w14:paraId="4634F30B" w14:textId="729D1C51" w:rsidR="00EF36A8" w:rsidRPr="001D1C07" w:rsidRDefault="00EF36A8" w:rsidP="00EF36A8">
            <w:pPr>
              <w:jc w:val="center"/>
              <w:rPr>
                <w:i/>
                <w:sz w:val="12"/>
                <w:szCs w:val="10"/>
                <w:lang w:val="es-BO"/>
              </w:rPr>
            </w:pPr>
            <w:r w:rsidRPr="001D1C07">
              <w:rPr>
                <w:i/>
                <w:sz w:val="12"/>
                <w:szCs w:val="10"/>
                <w:lang w:val="es-BO"/>
              </w:rPr>
              <w:t>Nombre(s)</w:t>
            </w:r>
          </w:p>
        </w:tc>
        <w:tc>
          <w:tcPr>
            <w:tcW w:w="305" w:type="dxa"/>
          </w:tcPr>
          <w:p w14:paraId="785CDA17" w14:textId="77777777" w:rsidR="00EF36A8" w:rsidRPr="001D1C07" w:rsidRDefault="00EF36A8" w:rsidP="00EF36A8">
            <w:pPr>
              <w:jc w:val="center"/>
              <w:rPr>
                <w:i/>
                <w:sz w:val="12"/>
                <w:szCs w:val="10"/>
                <w:lang w:val="es-BO"/>
              </w:rPr>
            </w:pPr>
          </w:p>
        </w:tc>
        <w:tc>
          <w:tcPr>
            <w:tcW w:w="2409" w:type="dxa"/>
            <w:gridSpan w:val="9"/>
            <w:tcBorders>
              <w:top w:val="single" w:sz="4" w:space="0" w:color="auto"/>
              <w:bottom w:val="single" w:sz="4" w:space="0" w:color="auto"/>
            </w:tcBorders>
          </w:tcPr>
          <w:p w14:paraId="1D27902E" w14:textId="105443CB" w:rsidR="00EF36A8" w:rsidRPr="001D1C07" w:rsidRDefault="00EF36A8" w:rsidP="00EF36A8">
            <w:pPr>
              <w:jc w:val="center"/>
              <w:rPr>
                <w:i/>
                <w:sz w:val="12"/>
                <w:szCs w:val="10"/>
                <w:lang w:val="es-BO"/>
              </w:rPr>
            </w:pPr>
            <w:r w:rsidRPr="001D1C07">
              <w:rPr>
                <w:i/>
                <w:sz w:val="12"/>
                <w:szCs w:val="10"/>
                <w:lang w:val="es-BO"/>
              </w:rPr>
              <w:t>Cargo</w:t>
            </w:r>
          </w:p>
        </w:tc>
        <w:tc>
          <w:tcPr>
            <w:tcW w:w="257" w:type="dxa"/>
            <w:tcBorders>
              <w:right w:val="single" w:sz="12" w:space="0" w:color="244061" w:themeColor="accent1" w:themeShade="80"/>
            </w:tcBorders>
          </w:tcPr>
          <w:p w14:paraId="11D2F6E0" w14:textId="77777777" w:rsidR="00EF36A8" w:rsidRPr="003C0DD8" w:rsidRDefault="00EF36A8" w:rsidP="00EF36A8">
            <w:pPr>
              <w:rPr>
                <w:rFonts w:ascii="Arial" w:hAnsi="Arial" w:cs="Arial"/>
                <w:sz w:val="10"/>
                <w:szCs w:val="10"/>
                <w:lang w:val="es-BO"/>
              </w:rPr>
            </w:pPr>
          </w:p>
        </w:tc>
      </w:tr>
      <w:tr w:rsidR="00EF36A8" w:rsidRPr="003C0DD8" w14:paraId="36B23479" w14:textId="77777777" w:rsidTr="001D1C07">
        <w:trPr>
          <w:jc w:val="center"/>
        </w:trPr>
        <w:tc>
          <w:tcPr>
            <w:tcW w:w="256" w:type="dxa"/>
            <w:tcBorders>
              <w:left w:val="single" w:sz="12" w:space="0" w:color="244061" w:themeColor="accent1" w:themeShade="80"/>
              <w:right w:val="single" w:sz="4" w:space="0" w:color="auto"/>
            </w:tcBorders>
            <w:vAlign w:val="center"/>
          </w:tcPr>
          <w:p w14:paraId="23915D22" w14:textId="77777777" w:rsidR="00EF36A8" w:rsidRPr="003C0DD8" w:rsidRDefault="00EF36A8" w:rsidP="00EF36A8">
            <w:pPr>
              <w:jc w:val="right"/>
              <w:rPr>
                <w:rFonts w:ascii="Arial" w:hAnsi="Arial" w:cs="Arial"/>
                <w:b/>
                <w:sz w:val="10"/>
                <w:szCs w:val="10"/>
                <w:lang w:val="es-BO"/>
              </w:rPr>
            </w:pPr>
          </w:p>
        </w:tc>
        <w:tc>
          <w:tcPr>
            <w:tcW w:w="1580"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AAEAC48" w14:textId="4E8ED88B" w:rsidR="00EF36A8" w:rsidRPr="00331EFA" w:rsidRDefault="00F45B11" w:rsidP="00EF36A8">
            <w:pPr>
              <w:jc w:val="center"/>
              <w:rPr>
                <w:rFonts w:ascii="Arial" w:hAnsi="Arial" w:cs="Arial"/>
                <w:sz w:val="14"/>
                <w:szCs w:val="14"/>
              </w:rPr>
            </w:pPr>
            <w:r w:rsidRPr="00331EFA">
              <w:rPr>
                <w:rFonts w:ascii="Arial" w:hAnsi="Arial" w:cs="Arial"/>
                <w:sz w:val="14"/>
                <w:szCs w:val="14"/>
              </w:rPr>
              <w:t>Corrales</w:t>
            </w:r>
          </w:p>
        </w:tc>
        <w:tc>
          <w:tcPr>
            <w:tcW w:w="323" w:type="dxa"/>
            <w:tcBorders>
              <w:left w:val="single" w:sz="4" w:space="0" w:color="auto"/>
              <w:right w:val="single" w:sz="4" w:space="0" w:color="auto"/>
            </w:tcBorders>
            <w:vAlign w:val="center"/>
          </w:tcPr>
          <w:p w14:paraId="3A141236" w14:textId="19F1FE1A" w:rsidR="00EF36A8" w:rsidRPr="00331EFA" w:rsidRDefault="00EF36A8" w:rsidP="00EF36A8">
            <w:pPr>
              <w:jc w:val="center"/>
              <w:rPr>
                <w:rFonts w:ascii="Arial" w:hAnsi="Arial" w:cs="Arial"/>
                <w:sz w:val="14"/>
                <w:szCs w:val="14"/>
              </w:rPr>
            </w:pPr>
          </w:p>
        </w:tc>
        <w:tc>
          <w:tcPr>
            <w:tcW w:w="180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F0B631B" w14:textId="711FFE41" w:rsidR="00EF36A8" w:rsidRPr="00331EFA" w:rsidRDefault="00F45B11" w:rsidP="00EF36A8">
            <w:pPr>
              <w:jc w:val="center"/>
              <w:rPr>
                <w:rFonts w:ascii="Arial" w:hAnsi="Arial" w:cs="Arial"/>
                <w:sz w:val="14"/>
                <w:szCs w:val="14"/>
              </w:rPr>
            </w:pPr>
            <w:r w:rsidRPr="00331EFA">
              <w:rPr>
                <w:rFonts w:ascii="Arial" w:hAnsi="Arial" w:cs="Arial"/>
                <w:sz w:val="14"/>
                <w:szCs w:val="14"/>
              </w:rPr>
              <w:t>Dávalos</w:t>
            </w:r>
          </w:p>
        </w:tc>
        <w:tc>
          <w:tcPr>
            <w:tcW w:w="275" w:type="dxa"/>
            <w:tcBorders>
              <w:left w:val="single" w:sz="4" w:space="0" w:color="auto"/>
              <w:right w:val="single" w:sz="4" w:space="0" w:color="auto"/>
            </w:tcBorders>
            <w:vAlign w:val="center"/>
          </w:tcPr>
          <w:p w14:paraId="62E5D334" w14:textId="73ADEBCE" w:rsidR="00EF36A8" w:rsidRPr="00331EFA" w:rsidRDefault="00EF36A8" w:rsidP="00EF36A8">
            <w:pPr>
              <w:jc w:val="center"/>
              <w:rPr>
                <w:rFonts w:ascii="Arial" w:hAnsi="Arial" w:cs="Arial"/>
                <w:sz w:val="14"/>
                <w:szCs w:val="14"/>
              </w:rPr>
            </w:pPr>
          </w:p>
        </w:tc>
        <w:tc>
          <w:tcPr>
            <w:tcW w:w="2696"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5E46E46" w14:textId="445694E4" w:rsidR="00EF36A8" w:rsidRPr="00331EFA" w:rsidRDefault="00F45B11" w:rsidP="00EF36A8">
            <w:pPr>
              <w:jc w:val="center"/>
              <w:rPr>
                <w:rFonts w:ascii="Arial" w:hAnsi="Arial" w:cs="Arial"/>
                <w:sz w:val="14"/>
                <w:szCs w:val="14"/>
              </w:rPr>
            </w:pPr>
            <w:r w:rsidRPr="00331EFA">
              <w:rPr>
                <w:rFonts w:ascii="Arial" w:hAnsi="Arial" w:cs="Arial"/>
                <w:sz w:val="14"/>
                <w:szCs w:val="14"/>
              </w:rPr>
              <w:t>Claudia Amparo</w:t>
            </w:r>
          </w:p>
        </w:tc>
        <w:tc>
          <w:tcPr>
            <w:tcW w:w="305" w:type="dxa"/>
            <w:tcBorders>
              <w:left w:val="single" w:sz="4" w:space="0" w:color="auto"/>
              <w:right w:val="single" w:sz="4" w:space="0" w:color="auto"/>
            </w:tcBorders>
          </w:tcPr>
          <w:p w14:paraId="47673AFC" w14:textId="77777777" w:rsidR="00EF36A8" w:rsidRPr="00331EFA" w:rsidRDefault="00EF36A8" w:rsidP="00EF36A8">
            <w:pPr>
              <w:jc w:val="center"/>
              <w:rPr>
                <w:rFonts w:ascii="Arial" w:hAnsi="Arial" w:cs="Arial"/>
                <w:sz w:val="14"/>
                <w:szCs w:val="14"/>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E4EC14B" w14:textId="6ACC92B4" w:rsidR="00EF36A8" w:rsidRPr="00331EFA" w:rsidRDefault="00F45B11" w:rsidP="00EF36A8">
            <w:pPr>
              <w:jc w:val="center"/>
              <w:rPr>
                <w:rFonts w:ascii="Arial" w:hAnsi="Arial" w:cs="Arial"/>
                <w:sz w:val="14"/>
                <w:szCs w:val="14"/>
              </w:rPr>
            </w:pPr>
            <w:r w:rsidRPr="00331EFA">
              <w:rPr>
                <w:rFonts w:ascii="Arial" w:hAnsi="Arial" w:cs="Arial"/>
                <w:sz w:val="14"/>
                <w:szCs w:val="14"/>
              </w:rPr>
              <w:t>Jefe de Administración</w:t>
            </w:r>
          </w:p>
        </w:tc>
        <w:tc>
          <w:tcPr>
            <w:tcW w:w="257" w:type="dxa"/>
            <w:tcBorders>
              <w:left w:val="single" w:sz="4" w:space="0" w:color="auto"/>
              <w:right w:val="single" w:sz="12" w:space="0" w:color="244061" w:themeColor="accent1" w:themeShade="80"/>
            </w:tcBorders>
          </w:tcPr>
          <w:p w14:paraId="0E5A3BBB" w14:textId="77777777" w:rsidR="00EF36A8" w:rsidRPr="003C0DD8" w:rsidRDefault="00EF36A8" w:rsidP="00EF36A8">
            <w:pPr>
              <w:rPr>
                <w:rFonts w:ascii="Arial" w:hAnsi="Arial" w:cs="Arial"/>
                <w:sz w:val="10"/>
                <w:szCs w:val="10"/>
                <w:lang w:val="es-BO"/>
              </w:rPr>
            </w:pPr>
          </w:p>
        </w:tc>
      </w:tr>
      <w:tr w:rsidR="00EF36A8" w:rsidRPr="003C0DD8" w14:paraId="32D3DCBD" w14:textId="77777777" w:rsidTr="001D1C07">
        <w:trPr>
          <w:jc w:val="center"/>
        </w:trPr>
        <w:tc>
          <w:tcPr>
            <w:tcW w:w="256" w:type="dxa"/>
            <w:tcBorders>
              <w:left w:val="single" w:sz="12" w:space="0" w:color="244061" w:themeColor="accent1" w:themeShade="80"/>
            </w:tcBorders>
            <w:vAlign w:val="center"/>
          </w:tcPr>
          <w:p w14:paraId="6D93E0FE" w14:textId="77777777" w:rsidR="00EF36A8" w:rsidRPr="003C0DD8" w:rsidRDefault="00EF36A8" w:rsidP="00EF36A8">
            <w:pPr>
              <w:jc w:val="right"/>
              <w:rPr>
                <w:rFonts w:ascii="Arial" w:hAnsi="Arial" w:cs="Arial"/>
                <w:b/>
                <w:sz w:val="10"/>
                <w:szCs w:val="10"/>
                <w:lang w:val="es-BO"/>
              </w:rPr>
            </w:pPr>
          </w:p>
        </w:tc>
        <w:tc>
          <w:tcPr>
            <w:tcW w:w="1580" w:type="dxa"/>
            <w:gridSpan w:val="7"/>
            <w:tcBorders>
              <w:top w:val="single" w:sz="4" w:space="0" w:color="auto"/>
              <w:bottom w:val="single" w:sz="4" w:space="0" w:color="auto"/>
            </w:tcBorders>
            <w:vAlign w:val="center"/>
          </w:tcPr>
          <w:p w14:paraId="5D2B64B6" w14:textId="0B4132DA" w:rsidR="00EF36A8" w:rsidRPr="001D1C07" w:rsidRDefault="00EF36A8" w:rsidP="00EF36A8">
            <w:pPr>
              <w:jc w:val="center"/>
              <w:rPr>
                <w:i/>
                <w:sz w:val="12"/>
                <w:szCs w:val="10"/>
                <w:lang w:val="es-BO"/>
              </w:rPr>
            </w:pPr>
            <w:r w:rsidRPr="001D1C07">
              <w:rPr>
                <w:i/>
                <w:sz w:val="12"/>
                <w:szCs w:val="10"/>
                <w:lang w:val="es-BO"/>
              </w:rPr>
              <w:t>Apellido Paterno</w:t>
            </w:r>
          </w:p>
        </w:tc>
        <w:tc>
          <w:tcPr>
            <w:tcW w:w="323" w:type="dxa"/>
          </w:tcPr>
          <w:p w14:paraId="64C37E72" w14:textId="77777777" w:rsidR="00EF36A8" w:rsidRPr="001D1C07" w:rsidRDefault="00EF36A8" w:rsidP="00EF36A8">
            <w:pPr>
              <w:jc w:val="center"/>
              <w:rPr>
                <w:i/>
                <w:sz w:val="12"/>
                <w:szCs w:val="10"/>
                <w:lang w:val="es-BO"/>
              </w:rPr>
            </w:pPr>
          </w:p>
        </w:tc>
        <w:tc>
          <w:tcPr>
            <w:tcW w:w="1804" w:type="dxa"/>
            <w:gridSpan w:val="8"/>
            <w:tcBorders>
              <w:top w:val="single" w:sz="4" w:space="0" w:color="auto"/>
              <w:bottom w:val="single" w:sz="4" w:space="0" w:color="auto"/>
            </w:tcBorders>
          </w:tcPr>
          <w:p w14:paraId="3AD6BD92" w14:textId="5F488885" w:rsidR="00EF36A8" w:rsidRPr="001D1C07" w:rsidRDefault="00EF36A8" w:rsidP="00EF36A8">
            <w:pPr>
              <w:jc w:val="center"/>
              <w:rPr>
                <w:i/>
                <w:sz w:val="12"/>
                <w:szCs w:val="10"/>
                <w:lang w:val="es-BO"/>
              </w:rPr>
            </w:pPr>
            <w:r w:rsidRPr="001D1C07">
              <w:rPr>
                <w:i/>
                <w:sz w:val="12"/>
                <w:szCs w:val="10"/>
                <w:lang w:val="es-BO"/>
              </w:rPr>
              <w:t>Apellido Materno</w:t>
            </w:r>
          </w:p>
        </w:tc>
        <w:tc>
          <w:tcPr>
            <w:tcW w:w="275" w:type="dxa"/>
          </w:tcPr>
          <w:p w14:paraId="5B3361EE" w14:textId="77777777" w:rsidR="00EF36A8" w:rsidRPr="001D1C07" w:rsidRDefault="00EF36A8" w:rsidP="00EF36A8">
            <w:pPr>
              <w:jc w:val="center"/>
              <w:rPr>
                <w:i/>
                <w:sz w:val="12"/>
                <w:szCs w:val="10"/>
                <w:lang w:val="es-BO"/>
              </w:rPr>
            </w:pPr>
          </w:p>
        </w:tc>
        <w:tc>
          <w:tcPr>
            <w:tcW w:w="2696" w:type="dxa"/>
            <w:gridSpan w:val="10"/>
            <w:tcBorders>
              <w:top w:val="single" w:sz="4" w:space="0" w:color="auto"/>
              <w:bottom w:val="single" w:sz="4" w:space="0" w:color="auto"/>
            </w:tcBorders>
          </w:tcPr>
          <w:p w14:paraId="5D40C3C5" w14:textId="7CAA4069" w:rsidR="00EF36A8" w:rsidRPr="001D1C07" w:rsidRDefault="00EF36A8" w:rsidP="00EF36A8">
            <w:pPr>
              <w:jc w:val="center"/>
              <w:rPr>
                <w:i/>
                <w:sz w:val="12"/>
                <w:szCs w:val="10"/>
                <w:lang w:val="es-BO"/>
              </w:rPr>
            </w:pPr>
            <w:r w:rsidRPr="001D1C07">
              <w:rPr>
                <w:i/>
                <w:sz w:val="12"/>
                <w:szCs w:val="10"/>
                <w:lang w:val="es-BO"/>
              </w:rPr>
              <w:t>Nombre(s)</w:t>
            </w:r>
          </w:p>
        </w:tc>
        <w:tc>
          <w:tcPr>
            <w:tcW w:w="305" w:type="dxa"/>
          </w:tcPr>
          <w:p w14:paraId="18A35461" w14:textId="77777777" w:rsidR="00EF36A8" w:rsidRPr="001D1C07" w:rsidRDefault="00EF36A8" w:rsidP="00EF36A8">
            <w:pPr>
              <w:jc w:val="center"/>
              <w:rPr>
                <w:i/>
                <w:sz w:val="12"/>
                <w:szCs w:val="10"/>
                <w:lang w:val="es-BO"/>
              </w:rPr>
            </w:pPr>
          </w:p>
        </w:tc>
        <w:tc>
          <w:tcPr>
            <w:tcW w:w="2409" w:type="dxa"/>
            <w:gridSpan w:val="9"/>
            <w:tcBorders>
              <w:top w:val="single" w:sz="4" w:space="0" w:color="auto"/>
              <w:bottom w:val="single" w:sz="4" w:space="0" w:color="auto"/>
            </w:tcBorders>
          </w:tcPr>
          <w:p w14:paraId="4CE8D1B9" w14:textId="2A760424" w:rsidR="00EF36A8" w:rsidRPr="001D1C07" w:rsidRDefault="00EF36A8" w:rsidP="00EF36A8">
            <w:pPr>
              <w:jc w:val="center"/>
              <w:rPr>
                <w:i/>
                <w:sz w:val="12"/>
                <w:szCs w:val="10"/>
                <w:lang w:val="es-BO"/>
              </w:rPr>
            </w:pPr>
            <w:r w:rsidRPr="001D1C07">
              <w:rPr>
                <w:i/>
                <w:sz w:val="12"/>
                <w:szCs w:val="10"/>
                <w:lang w:val="es-BO"/>
              </w:rPr>
              <w:t>Cargo</w:t>
            </w:r>
          </w:p>
        </w:tc>
        <w:tc>
          <w:tcPr>
            <w:tcW w:w="257" w:type="dxa"/>
            <w:tcBorders>
              <w:right w:val="single" w:sz="12" w:space="0" w:color="244061" w:themeColor="accent1" w:themeShade="80"/>
            </w:tcBorders>
          </w:tcPr>
          <w:p w14:paraId="1AC280CC" w14:textId="77777777" w:rsidR="00EF36A8" w:rsidRPr="003C0DD8" w:rsidRDefault="00EF36A8" w:rsidP="00EF36A8">
            <w:pPr>
              <w:rPr>
                <w:rFonts w:ascii="Arial" w:hAnsi="Arial" w:cs="Arial"/>
                <w:sz w:val="10"/>
                <w:szCs w:val="10"/>
                <w:lang w:val="es-BO"/>
              </w:rPr>
            </w:pPr>
          </w:p>
        </w:tc>
      </w:tr>
      <w:tr w:rsidR="00EF36A8" w:rsidRPr="003C0DD8" w14:paraId="045D9027" w14:textId="77777777" w:rsidTr="001D1C07">
        <w:trPr>
          <w:jc w:val="center"/>
        </w:trPr>
        <w:tc>
          <w:tcPr>
            <w:tcW w:w="256" w:type="dxa"/>
            <w:tcBorders>
              <w:left w:val="single" w:sz="12" w:space="0" w:color="244061" w:themeColor="accent1" w:themeShade="80"/>
              <w:right w:val="single" w:sz="4" w:space="0" w:color="auto"/>
            </w:tcBorders>
            <w:vAlign w:val="center"/>
          </w:tcPr>
          <w:p w14:paraId="04C81535" w14:textId="77777777" w:rsidR="00EF36A8" w:rsidRPr="003C0DD8" w:rsidRDefault="00EF36A8" w:rsidP="00EF36A8">
            <w:pPr>
              <w:jc w:val="right"/>
              <w:rPr>
                <w:rFonts w:ascii="Arial" w:hAnsi="Arial" w:cs="Arial"/>
                <w:b/>
                <w:sz w:val="10"/>
                <w:szCs w:val="10"/>
                <w:lang w:val="es-BO"/>
              </w:rPr>
            </w:pPr>
          </w:p>
        </w:tc>
        <w:tc>
          <w:tcPr>
            <w:tcW w:w="1580"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AE23DDE" w14:textId="0DE50F5C" w:rsidR="00EF36A8" w:rsidRPr="00331EFA" w:rsidRDefault="00F45B11" w:rsidP="00EF36A8">
            <w:pPr>
              <w:jc w:val="center"/>
              <w:rPr>
                <w:rFonts w:ascii="Arial" w:hAnsi="Arial" w:cs="Arial"/>
                <w:sz w:val="14"/>
                <w:szCs w:val="14"/>
              </w:rPr>
            </w:pPr>
            <w:r w:rsidRPr="00331EFA">
              <w:rPr>
                <w:rFonts w:ascii="Arial" w:hAnsi="Arial" w:cs="Arial"/>
                <w:sz w:val="14"/>
                <w:szCs w:val="14"/>
              </w:rPr>
              <w:t>Ocampo</w:t>
            </w:r>
          </w:p>
        </w:tc>
        <w:tc>
          <w:tcPr>
            <w:tcW w:w="323" w:type="dxa"/>
            <w:tcBorders>
              <w:left w:val="single" w:sz="4" w:space="0" w:color="auto"/>
              <w:right w:val="single" w:sz="4" w:space="0" w:color="auto"/>
            </w:tcBorders>
            <w:vAlign w:val="center"/>
          </w:tcPr>
          <w:p w14:paraId="246C1630" w14:textId="723C3F29" w:rsidR="00EF36A8" w:rsidRPr="00331EFA" w:rsidRDefault="00EF36A8" w:rsidP="00EF36A8">
            <w:pPr>
              <w:jc w:val="center"/>
              <w:rPr>
                <w:rFonts w:ascii="Arial" w:hAnsi="Arial" w:cs="Arial"/>
                <w:sz w:val="14"/>
                <w:szCs w:val="14"/>
              </w:rPr>
            </w:pPr>
          </w:p>
        </w:tc>
        <w:tc>
          <w:tcPr>
            <w:tcW w:w="180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19BED2D" w14:textId="1A8660AF" w:rsidR="00EF36A8" w:rsidRPr="00331EFA" w:rsidRDefault="00F45B11" w:rsidP="00EF36A8">
            <w:pPr>
              <w:jc w:val="center"/>
              <w:rPr>
                <w:rFonts w:ascii="Arial" w:hAnsi="Arial" w:cs="Arial"/>
                <w:sz w:val="14"/>
                <w:szCs w:val="14"/>
              </w:rPr>
            </w:pPr>
            <w:r w:rsidRPr="00331EFA">
              <w:rPr>
                <w:rFonts w:ascii="Arial" w:hAnsi="Arial" w:cs="Arial"/>
                <w:sz w:val="14"/>
                <w:szCs w:val="14"/>
              </w:rPr>
              <w:t>Barreiro</w:t>
            </w:r>
          </w:p>
        </w:tc>
        <w:tc>
          <w:tcPr>
            <w:tcW w:w="275" w:type="dxa"/>
            <w:tcBorders>
              <w:left w:val="single" w:sz="4" w:space="0" w:color="auto"/>
              <w:right w:val="single" w:sz="4" w:space="0" w:color="auto"/>
            </w:tcBorders>
            <w:vAlign w:val="center"/>
          </w:tcPr>
          <w:p w14:paraId="35E6CAF7" w14:textId="0C4FF585" w:rsidR="00EF36A8" w:rsidRPr="00331EFA" w:rsidRDefault="00EF36A8" w:rsidP="00EF36A8">
            <w:pPr>
              <w:jc w:val="center"/>
              <w:rPr>
                <w:rFonts w:ascii="Arial" w:hAnsi="Arial" w:cs="Arial"/>
                <w:sz w:val="14"/>
                <w:szCs w:val="14"/>
              </w:rPr>
            </w:pPr>
          </w:p>
        </w:tc>
        <w:tc>
          <w:tcPr>
            <w:tcW w:w="2696"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205239E" w14:textId="68605648" w:rsidR="00EF36A8" w:rsidRPr="00331EFA" w:rsidRDefault="00F45B11" w:rsidP="00EF36A8">
            <w:pPr>
              <w:jc w:val="center"/>
              <w:rPr>
                <w:rFonts w:ascii="Arial" w:hAnsi="Arial" w:cs="Arial"/>
                <w:sz w:val="14"/>
                <w:szCs w:val="14"/>
              </w:rPr>
            </w:pPr>
            <w:r w:rsidRPr="00331EFA">
              <w:rPr>
                <w:rFonts w:ascii="Arial" w:hAnsi="Arial" w:cs="Arial"/>
                <w:sz w:val="14"/>
                <w:szCs w:val="14"/>
              </w:rPr>
              <w:t>Alejandra</w:t>
            </w:r>
          </w:p>
        </w:tc>
        <w:tc>
          <w:tcPr>
            <w:tcW w:w="305" w:type="dxa"/>
            <w:tcBorders>
              <w:left w:val="single" w:sz="4" w:space="0" w:color="auto"/>
              <w:right w:val="single" w:sz="4" w:space="0" w:color="auto"/>
            </w:tcBorders>
          </w:tcPr>
          <w:p w14:paraId="4A3465F3" w14:textId="77777777" w:rsidR="00EF36A8" w:rsidRPr="00331EFA" w:rsidRDefault="00EF36A8" w:rsidP="00EF36A8">
            <w:pPr>
              <w:jc w:val="center"/>
              <w:rPr>
                <w:rFonts w:ascii="Arial" w:hAnsi="Arial" w:cs="Arial"/>
                <w:sz w:val="14"/>
                <w:szCs w:val="14"/>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737F75D" w14:textId="1F0A9EE0" w:rsidR="00EF36A8" w:rsidRPr="00331EFA" w:rsidRDefault="00F45B11" w:rsidP="00EF36A8">
            <w:pPr>
              <w:jc w:val="center"/>
              <w:rPr>
                <w:rFonts w:ascii="Arial" w:hAnsi="Arial" w:cs="Arial"/>
                <w:sz w:val="14"/>
                <w:szCs w:val="14"/>
              </w:rPr>
            </w:pPr>
            <w:r w:rsidRPr="00331EFA">
              <w:rPr>
                <w:rFonts w:ascii="Arial" w:hAnsi="Arial" w:cs="Arial"/>
                <w:sz w:val="14"/>
                <w:szCs w:val="14"/>
              </w:rPr>
              <w:t>Jefe de Comunicación Institucional</w:t>
            </w:r>
          </w:p>
        </w:tc>
        <w:tc>
          <w:tcPr>
            <w:tcW w:w="257" w:type="dxa"/>
            <w:tcBorders>
              <w:left w:val="single" w:sz="4" w:space="0" w:color="auto"/>
              <w:right w:val="single" w:sz="12" w:space="0" w:color="244061" w:themeColor="accent1" w:themeShade="80"/>
            </w:tcBorders>
          </w:tcPr>
          <w:p w14:paraId="19198DB1" w14:textId="77777777" w:rsidR="00EF36A8" w:rsidRPr="003C0DD8" w:rsidRDefault="00EF36A8" w:rsidP="00EF36A8">
            <w:pPr>
              <w:rPr>
                <w:rFonts w:ascii="Arial" w:hAnsi="Arial" w:cs="Arial"/>
                <w:sz w:val="10"/>
                <w:szCs w:val="10"/>
                <w:lang w:val="es-BO"/>
              </w:rPr>
            </w:pPr>
          </w:p>
        </w:tc>
      </w:tr>
      <w:tr w:rsidR="00EF36A8" w:rsidRPr="003C0DD8" w14:paraId="49B6C7FE" w14:textId="77777777" w:rsidTr="001D1C07">
        <w:trPr>
          <w:jc w:val="center"/>
        </w:trPr>
        <w:tc>
          <w:tcPr>
            <w:tcW w:w="256" w:type="dxa"/>
            <w:tcBorders>
              <w:left w:val="single" w:sz="12" w:space="0" w:color="244061" w:themeColor="accent1" w:themeShade="80"/>
            </w:tcBorders>
            <w:vAlign w:val="center"/>
          </w:tcPr>
          <w:p w14:paraId="3B04ECE5" w14:textId="77777777" w:rsidR="00EF36A8" w:rsidRPr="003C0DD8" w:rsidRDefault="00EF36A8" w:rsidP="00EF36A8">
            <w:pPr>
              <w:jc w:val="right"/>
              <w:rPr>
                <w:rFonts w:ascii="Arial" w:hAnsi="Arial" w:cs="Arial"/>
                <w:b/>
                <w:sz w:val="10"/>
                <w:szCs w:val="10"/>
                <w:lang w:val="es-BO"/>
              </w:rPr>
            </w:pPr>
          </w:p>
        </w:tc>
        <w:tc>
          <w:tcPr>
            <w:tcW w:w="1580" w:type="dxa"/>
            <w:gridSpan w:val="7"/>
            <w:tcBorders>
              <w:top w:val="single" w:sz="4" w:space="0" w:color="auto"/>
              <w:bottom w:val="single" w:sz="4" w:space="0" w:color="auto"/>
            </w:tcBorders>
            <w:vAlign w:val="center"/>
          </w:tcPr>
          <w:p w14:paraId="4700DB57" w14:textId="4150E1BB" w:rsidR="00EF36A8" w:rsidRPr="001D1C07" w:rsidRDefault="00EF36A8" w:rsidP="00EF36A8">
            <w:pPr>
              <w:jc w:val="center"/>
              <w:rPr>
                <w:i/>
                <w:sz w:val="12"/>
                <w:szCs w:val="10"/>
                <w:lang w:val="es-BO"/>
              </w:rPr>
            </w:pPr>
            <w:r w:rsidRPr="001D1C07">
              <w:rPr>
                <w:i/>
                <w:sz w:val="12"/>
                <w:szCs w:val="10"/>
                <w:lang w:val="es-BO"/>
              </w:rPr>
              <w:t>Apellido Paterno</w:t>
            </w:r>
          </w:p>
        </w:tc>
        <w:tc>
          <w:tcPr>
            <w:tcW w:w="323" w:type="dxa"/>
          </w:tcPr>
          <w:p w14:paraId="06EB83C2" w14:textId="77777777" w:rsidR="00EF36A8" w:rsidRPr="001D1C07" w:rsidRDefault="00EF36A8" w:rsidP="00EF36A8">
            <w:pPr>
              <w:jc w:val="center"/>
              <w:rPr>
                <w:i/>
                <w:sz w:val="12"/>
                <w:szCs w:val="10"/>
                <w:lang w:val="es-BO"/>
              </w:rPr>
            </w:pPr>
          </w:p>
        </w:tc>
        <w:tc>
          <w:tcPr>
            <w:tcW w:w="1804" w:type="dxa"/>
            <w:gridSpan w:val="8"/>
            <w:tcBorders>
              <w:top w:val="single" w:sz="4" w:space="0" w:color="auto"/>
              <w:bottom w:val="single" w:sz="4" w:space="0" w:color="auto"/>
            </w:tcBorders>
          </w:tcPr>
          <w:p w14:paraId="142A5337" w14:textId="56F09D72" w:rsidR="00EF36A8" w:rsidRPr="001D1C07" w:rsidRDefault="00EF36A8" w:rsidP="00EF36A8">
            <w:pPr>
              <w:jc w:val="center"/>
              <w:rPr>
                <w:i/>
                <w:sz w:val="12"/>
                <w:szCs w:val="10"/>
                <w:lang w:val="es-BO"/>
              </w:rPr>
            </w:pPr>
            <w:r w:rsidRPr="001D1C07">
              <w:rPr>
                <w:i/>
                <w:sz w:val="12"/>
                <w:szCs w:val="10"/>
                <w:lang w:val="es-BO"/>
              </w:rPr>
              <w:t>Apellido Materno</w:t>
            </w:r>
          </w:p>
        </w:tc>
        <w:tc>
          <w:tcPr>
            <w:tcW w:w="275" w:type="dxa"/>
          </w:tcPr>
          <w:p w14:paraId="36C71F20" w14:textId="77777777" w:rsidR="00EF36A8" w:rsidRPr="001D1C07" w:rsidRDefault="00EF36A8" w:rsidP="00EF36A8">
            <w:pPr>
              <w:jc w:val="center"/>
              <w:rPr>
                <w:i/>
                <w:sz w:val="12"/>
                <w:szCs w:val="10"/>
                <w:lang w:val="es-BO"/>
              </w:rPr>
            </w:pPr>
          </w:p>
        </w:tc>
        <w:tc>
          <w:tcPr>
            <w:tcW w:w="2696" w:type="dxa"/>
            <w:gridSpan w:val="10"/>
            <w:tcBorders>
              <w:top w:val="single" w:sz="4" w:space="0" w:color="auto"/>
              <w:bottom w:val="single" w:sz="4" w:space="0" w:color="auto"/>
            </w:tcBorders>
          </w:tcPr>
          <w:p w14:paraId="1001E6AB" w14:textId="67D5086F" w:rsidR="00EF36A8" w:rsidRPr="001D1C07" w:rsidRDefault="00EF36A8" w:rsidP="00EF36A8">
            <w:pPr>
              <w:jc w:val="center"/>
              <w:rPr>
                <w:i/>
                <w:sz w:val="12"/>
                <w:szCs w:val="10"/>
                <w:lang w:val="es-BO"/>
              </w:rPr>
            </w:pPr>
            <w:r w:rsidRPr="001D1C07">
              <w:rPr>
                <w:i/>
                <w:sz w:val="12"/>
                <w:szCs w:val="10"/>
                <w:lang w:val="es-BO"/>
              </w:rPr>
              <w:t>Nombre(s)</w:t>
            </w:r>
          </w:p>
        </w:tc>
        <w:tc>
          <w:tcPr>
            <w:tcW w:w="305" w:type="dxa"/>
          </w:tcPr>
          <w:p w14:paraId="33FAF202" w14:textId="77777777" w:rsidR="00EF36A8" w:rsidRPr="001D1C07" w:rsidRDefault="00EF36A8" w:rsidP="00EF36A8">
            <w:pPr>
              <w:jc w:val="center"/>
              <w:rPr>
                <w:i/>
                <w:sz w:val="12"/>
                <w:szCs w:val="10"/>
                <w:lang w:val="es-BO"/>
              </w:rPr>
            </w:pPr>
          </w:p>
        </w:tc>
        <w:tc>
          <w:tcPr>
            <w:tcW w:w="2409" w:type="dxa"/>
            <w:gridSpan w:val="9"/>
            <w:tcBorders>
              <w:top w:val="single" w:sz="4" w:space="0" w:color="auto"/>
              <w:bottom w:val="single" w:sz="4" w:space="0" w:color="auto"/>
            </w:tcBorders>
          </w:tcPr>
          <w:p w14:paraId="3D22FFEF" w14:textId="72B18B59" w:rsidR="00EF36A8" w:rsidRPr="001D1C07" w:rsidRDefault="00EF36A8" w:rsidP="00EF36A8">
            <w:pPr>
              <w:jc w:val="center"/>
              <w:rPr>
                <w:i/>
                <w:sz w:val="12"/>
                <w:szCs w:val="10"/>
                <w:lang w:val="es-BO"/>
              </w:rPr>
            </w:pPr>
            <w:r w:rsidRPr="001D1C07">
              <w:rPr>
                <w:i/>
                <w:sz w:val="12"/>
                <w:szCs w:val="10"/>
                <w:lang w:val="es-BO"/>
              </w:rPr>
              <w:t>Cargo</w:t>
            </w:r>
          </w:p>
        </w:tc>
        <w:tc>
          <w:tcPr>
            <w:tcW w:w="257" w:type="dxa"/>
            <w:tcBorders>
              <w:right w:val="single" w:sz="12" w:space="0" w:color="244061" w:themeColor="accent1" w:themeShade="80"/>
            </w:tcBorders>
          </w:tcPr>
          <w:p w14:paraId="02C13910" w14:textId="77777777" w:rsidR="00EF36A8" w:rsidRPr="003C0DD8" w:rsidRDefault="00EF36A8" w:rsidP="00EF36A8">
            <w:pPr>
              <w:rPr>
                <w:rFonts w:ascii="Arial" w:hAnsi="Arial" w:cs="Arial"/>
                <w:sz w:val="10"/>
                <w:szCs w:val="10"/>
                <w:lang w:val="es-BO"/>
              </w:rPr>
            </w:pPr>
          </w:p>
        </w:tc>
      </w:tr>
      <w:tr w:rsidR="00EF36A8" w:rsidRPr="003C0DD8" w14:paraId="5AEC923E" w14:textId="77777777" w:rsidTr="001D1C07">
        <w:trPr>
          <w:jc w:val="center"/>
        </w:trPr>
        <w:tc>
          <w:tcPr>
            <w:tcW w:w="256" w:type="dxa"/>
            <w:tcBorders>
              <w:left w:val="single" w:sz="12" w:space="0" w:color="244061" w:themeColor="accent1" w:themeShade="80"/>
              <w:right w:val="single" w:sz="4" w:space="0" w:color="auto"/>
            </w:tcBorders>
            <w:vAlign w:val="center"/>
          </w:tcPr>
          <w:p w14:paraId="0423496D" w14:textId="77777777" w:rsidR="00EF36A8" w:rsidRPr="003C0DD8" w:rsidRDefault="00EF36A8" w:rsidP="00EF36A8">
            <w:pPr>
              <w:jc w:val="right"/>
              <w:rPr>
                <w:rFonts w:ascii="Arial" w:hAnsi="Arial" w:cs="Arial"/>
                <w:b/>
                <w:sz w:val="10"/>
                <w:szCs w:val="10"/>
                <w:lang w:val="es-BO"/>
              </w:rPr>
            </w:pPr>
          </w:p>
        </w:tc>
        <w:tc>
          <w:tcPr>
            <w:tcW w:w="1580"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8C47F29" w14:textId="2C19C394" w:rsidR="00EF36A8" w:rsidRPr="00331EFA" w:rsidRDefault="00F45B11" w:rsidP="00EF36A8">
            <w:pPr>
              <w:jc w:val="center"/>
              <w:rPr>
                <w:rFonts w:ascii="Arial" w:hAnsi="Arial" w:cs="Arial"/>
                <w:sz w:val="14"/>
                <w:szCs w:val="14"/>
              </w:rPr>
            </w:pPr>
            <w:r w:rsidRPr="00331EFA">
              <w:rPr>
                <w:rFonts w:ascii="Arial" w:hAnsi="Arial" w:cs="Arial"/>
                <w:sz w:val="14"/>
                <w:szCs w:val="14"/>
              </w:rPr>
              <w:t>Sánchez</w:t>
            </w:r>
          </w:p>
        </w:tc>
        <w:tc>
          <w:tcPr>
            <w:tcW w:w="323" w:type="dxa"/>
            <w:tcBorders>
              <w:left w:val="single" w:sz="4" w:space="0" w:color="auto"/>
              <w:right w:val="single" w:sz="4" w:space="0" w:color="auto"/>
            </w:tcBorders>
            <w:vAlign w:val="center"/>
          </w:tcPr>
          <w:p w14:paraId="054F3A50" w14:textId="728A98E6" w:rsidR="00EF36A8" w:rsidRPr="00331EFA" w:rsidRDefault="00EF36A8" w:rsidP="00EF36A8">
            <w:pPr>
              <w:jc w:val="center"/>
              <w:rPr>
                <w:rFonts w:ascii="Arial" w:hAnsi="Arial" w:cs="Arial"/>
                <w:sz w:val="14"/>
                <w:szCs w:val="14"/>
              </w:rPr>
            </w:pPr>
          </w:p>
        </w:tc>
        <w:tc>
          <w:tcPr>
            <w:tcW w:w="180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B7CD08D" w14:textId="31D96994" w:rsidR="00EF36A8" w:rsidRPr="00331EFA" w:rsidRDefault="00F45B11" w:rsidP="00EF36A8">
            <w:pPr>
              <w:jc w:val="center"/>
              <w:rPr>
                <w:rFonts w:ascii="Arial" w:hAnsi="Arial" w:cs="Arial"/>
                <w:sz w:val="14"/>
                <w:szCs w:val="14"/>
              </w:rPr>
            </w:pPr>
            <w:r w:rsidRPr="00331EFA">
              <w:rPr>
                <w:rFonts w:ascii="Arial" w:hAnsi="Arial" w:cs="Arial"/>
                <w:sz w:val="14"/>
                <w:szCs w:val="14"/>
              </w:rPr>
              <w:t>Infantes</w:t>
            </w:r>
          </w:p>
        </w:tc>
        <w:tc>
          <w:tcPr>
            <w:tcW w:w="275" w:type="dxa"/>
            <w:tcBorders>
              <w:left w:val="single" w:sz="4" w:space="0" w:color="auto"/>
              <w:right w:val="single" w:sz="4" w:space="0" w:color="auto"/>
            </w:tcBorders>
            <w:vAlign w:val="center"/>
          </w:tcPr>
          <w:p w14:paraId="0E5981A0" w14:textId="4A18A87D" w:rsidR="00EF36A8" w:rsidRPr="00331EFA" w:rsidRDefault="00EF36A8" w:rsidP="00EF36A8">
            <w:pPr>
              <w:jc w:val="center"/>
              <w:rPr>
                <w:rFonts w:ascii="Arial" w:hAnsi="Arial" w:cs="Arial"/>
                <w:sz w:val="14"/>
                <w:szCs w:val="14"/>
              </w:rPr>
            </w:pPr>
          </w:p>
        </w:tc>
        <w:tc>
          <w:tcPr>
            <w:tcW w:w="2696"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ACE86C8" w14:textId="53110322" w:rsidR="00EF36A8" w:rsidRPr="00331EFA" w:rsidRDefault="00F45B11" w:rsidP="00EF36A8">
            <w:pPr>
              <w:jc w:val="center"/>
              <w:rPr>
                <w:rFonts w:ascii="Arial" w:hAnsi="Arial" w:cs="Arial"/>
                <w:sz w:val="14"/>
                <w:szCs w:val="14"/>
              </w:rPr>
            </w:pPr>
            <w:r w:rsidRPr="00331EFA">
              <w:rPr>
                <w:rFonts w:ascii="Arial" w:hAnsi="Arial" w:cs="Arial"/>
                <w:sz w:val="14"/>
                <w:szCs w:val="14"/>
              </w:rPr>
              <w:t>Max David</w:t>
            </w:r>
          </w:p>
        </w:tc>
        <w:tc>
          <w:tcPr>
            <w:tcW w:w="305" w:type="dxa"/>
            <w:tcBorders>
              <w:left w:val="single" w:sz="4" w:space="0" w:color="auto"/>
              <w:right w:val="single" w:sz="4" w:space="0" w:color="auto"/>
            </w:tcBorders>
          </w:tcPr>
          <w:p w14:paraId="00156E38" w14:textId="77777777" w:rsidR="00EF36A8" w:rsidRPr="00331EFA" w:rsidRDefault="00EF36A8" w:rsidP="00EF36A8">
            <w:pPr>
              <w:jc w:val="center"/>
              <w:rPr>
                <w:rFonts w:ascii="Arial" w:hAnsi="Arial" w:cs="Arial"/>
                <w:sz w:val="14"/>
                <w:szCs w:val="14"/>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131F95D" w14:textId="7646861D" w:rsidR="00EF36A8" w:rsidRPr="00331EFA" w:rsidRDefault="00F45B11" w:rsidP="00EF36A8">
            <w:pPr>
              <w:jc w:val="center"/>
              <w:rPr>
                <w:rFonts w:ascii="Arial" w:hAnsi="Arial" w:cs="Arial"/>
                <w:sz w:val="14"/>
                <w:szCs w:val="14"/>
              </w:rPr>
            </w:pPr>
            <w:r w:rsidRPr="00331EFA">
              <w:rPr>
                <w:rFonts w:ascii="Arial" w:hAnsi="Arial" w:cs="Arial"/>
                <w:sz w:val="14"/>
                <w:szCs w:val="14"/>
              </w:rPr>
              <w:t>Jefe de Finanzas</w:t>
            </w:r>
          </w:p>
        </w:tc>
        <w:tc>
          <w:tcPr>
            <w:tcW w:w="257" w:type="dxa"/>
            <w:tcBorders>
              <w:left w:val="single" w:sz="4" w:space="0" w:color="auto"/>
              <w:right w:val="single" w:sz="12" w:space="0" w:color="244061" w:themeColor="accent1" w:themeShade="80"/>
            </w:tcBorders>
          </w:tcPr>
          <w:p w14:paraId="05384646" w14:textId="77777777" w:rsidR="00EF36A8" w:rsidRPr="003C0DD8" w:rsidRDefault="00EF36A8" w:rsidP="00EF36A8">
            <w:pPr>
              <w:rPr>
                <w:rFonts w:ascii="Arial" w:hAnsi="Arial" w:cs="Arial"/>
                <w:sz w:val="10"/>
                <w:szCs w:val="10"/>
                <w:lang w:val="es-BO"/>
              </w:rPr>
            </w:pPr>
          </w:p>
        </w:tc>
      </w:tr>
      <w:tr w:rsidR="00EF36A8" w:rsidRPr="003C0DD8" w14:paraId="01A757DA" w14:textId="77777777" w:rsidTr="001D1C07">
        <w:trPr>
          <w:jc w:val="center"/>
        </w:trPr>
        <w:tc>
          <w:tcPr>
            <w:tcW w:w="256" w:type="dxa"/>
            <w:tcBorders>
              <w:left w:val="single" w:sz="12" w:space="0" w:color="244061" w:themeColor="accent1" w:themeShade="80"/>
            </w:tcBorders>
            <w:vAlign w:val="center"/>
          </w:tcPr>
          <w:p w14:paraId="40B331CF" w14:textId="77777777" w:rsidR="00EF36A8" w:rsidRPr="003C0DD8" w:rsidRDefault="00EF36A8" w:rsidP="00EF36A8">
            <w:pPr>
              <w:jc w:val="right"/>
              <w:rPr>
                <w:rFonts w:ascii="Arial" w:hAnsi="Arial" w:cs="Arial"/>
                <w:b/>
                <w:sz w:val="10"/>
                <w:szCs w:val="10"/>
                <w:lang w:val="es-BO"/>
              </w:rPr>
            </w:pPr>
          </w:p>
        </w:tc>
        <w:tc>
          <w:tcPr>
            <w:tcW w:w="1580" w:type="dxa"/>
            <w:gridSpan w:val="7"/>
            <w:tcBorders>
              <w:top w:val="single" w:sz="4" w:space="0" w:color="auto"/>
              <w:bottom w:val="single" w:sz="4" w:space="0" w:color="auto"/>
            </w:tcBorders>
            <w:vAlign w:val="center"/>
          </w:tcPr>
          <w:p w14:paraId="358AB182" w14:textId="22C44179" w:rsidR="00EF36A8" w:rsidRPr="001D1C07" w:rsidRDefault="00EF36A8" w:rsidP="00EF36A8">
            <w:pPr>
              <w:jc w:val="center"/>
              <w:rPr>
                <w:i/>
                <w:sz w:val="12"/>
                <w:szCs w:val="10"/>
                <w:lang w:val="es-BO"/>
              </w:rPr>
            </w:pPr>
            <w:r w:rsidRPr="001D1C07">
              <w:rPr>
                <w:i/>
                <w:sz w:val="12"/>
                <w:szCs w:val="10"/>
                <w:lang w:val="es-BO"/>
              </w:rPr>
              <w:t>Apellido Paterno</w:t>
            </w:r>
          </w:p>
        </w:tc>
        <w:tc>
          <w:tcPr>
            <w:tcW w:w="323" w:type="dxa"/>
          </w:tcPr>
          <w:p w14:paraId="24C8A3DE" w14:textId="77777777" w:rsidR="00EF36A8" w:rsidRPr="001D1C07" w:rsidRDefault="00EF36A8" w:rsidP="00EF36A8">
            <w:pPr>
              <w:jc w:val="center"/>
              <w:rPr>
                <w:i/>
                <w:sz w:val="12"/>
                <w:szCs w:val="10"/>
                <w:lang w:val="es-BO"/>
              </w:rPr>
            </w:pPr>
          </w:p>
        </w:tc>
        <w:tc>
          <w:tcPr>
            <w:tcW w:w="1804" w:type="dxa"/>
            <w:gridSpan w:val="8"/>
            <w:tcBorders>
              <w:top w:val="single" w:sz="4" w:space="0" w:color="auto"/>
              <w:bottom w:val="single" w:sz="4" w:space="0" w:color="auto"/>
            </w:tcBorders>
          </w:tcPr>
          <w:p w14:paraId="404334BE" w14:textId="5E1085B0" w:rsidR="00EF36A8" w:rsidRPr="001D1C07" w:rsidRDefault="00EF36A8" w:rsidP="00EF36A8">
            <w:pPr>
              <w:jc w:val="center"/>
              <w:rPr>
                <w:i/>
                <w:sz w:val="12"/>
                <w:szCs w:val="10"/>
                <w:lang w:val="es-BO"/>
              </w:rPr>
            </w:pPr>
            <w:r w:rsidRPr="001D1C07">
              <w:rPr>
                <w:i/>
                <w:sz w:val="12"/>
                <w:szCs w:val="10"/>
                <w:lang w:val="es-BO"/>
              </w:rPr>
              <w:t>Apellido Materno</w:t>
            </w:r>
          </w:p>
        </w:tc>
        <w:tc>
          <w:tcPr>
            <w:tcW w:w="275" w:type="dxa"/>
          </w:tcPr>
          <w:p w14:paraId="6D4B4698" w14:textId="77777777" w:rsidR="00EF36A8" w:rsidRPr="001D1C07" w:rsidRDefault="00EF36A8" w:rsidP="00EF36A8">
            <w:pPr>
              <w:jc w:val="center"/>
              <w:rPr>
                <w:i/>
                <w:sz w:val="12"/>
                <w:szCs w:val="10"/>
                <w:lang w:val="es-BO"/>
              </w:rPr>
            </w:pPr>
          </w:p>
        </w:tc>
        <w:tc>
          <w:tcPr>
            <w:tcW w:w="2696" w:type="dxa"/>
            <w:gridSpan w:val="10"/>
            <w:tcBorders>
              <w:top w:val="single" w:sz="4" w:space="0" w:color="auto"/>
              <w:bottom w:val="single" w:sz="4" w:space="0" w:color="auto"/>
            </w:tcBorders>
          </w:tcPr>
          <w:p w14:paraId="7BE032CC" w14:textId="3AE59CC3" w:rsidR="00EF36A8" w:rsidRPr="001D1C07" w:rsidRDefault="00EF36A8" w:rsidP="00EF36A8">
            <w:pPr>
              <w:jc w:val="center"/>
              <w:rPr>
                <w:i/>
                <w:sz w:val="12"/>
                <w:szCs w:val="10"/>
                <w:lang w:val="es-BO"/>
              </w:rPr>
            </w:pPr>
            <w:r w:rsidRPr="001D1C07">
              <w:rPr>
                <w:i/>
                <w:sz w:val="12"/>
                <w:szCs w:val="10"/>
                <w:lang w:val="es-BO"/>
              </w:rPr>
              <w:t>Nombre(s)</w:t>
            </w:r>
          </w:p>
        </w:tc>
        <w:tc>
          <w:tcPr>
            <w:tcW w:w="305" w:type="dxa"/>
          </w:tcPr>
          <w:p w14:paraId="6309A66E" w14:textId="77777777" w:rsidR="00EF36A8" w:rsidRPr="001D1C07" w:rsidRDefault="00EF36A8" w:rsidP="00EF36A8">
            <w:pPr>
              <w:jc w:val="center"/>
              <w:rPr>
                <w:i/>
                <w:sz w:val="12"/>
                <w:szCs w:val="10"/>
                <w:lang w:val="es-BO"/>
              </w:rPr>
            </w:pPr>
          </w:p>
        </w:tc>
        <w:tc>
          <w:tcPr>
            <w:tcW w:w="2409" w:type="dxa"/>
            <w:gridSpan w:val="9"/>
            <w:tcBorders>
              <w:top w:val="single" w:sz="4" w:space="0" w:color="auto"/>
              <w:bottom w:val="single" w:sz="4" w:space="0" w:color="auto"/>
            </w:tcBorders>
          </w:tcPr>
          <w:p w14:paraId="0442C094" w14:textId="15BBA6EE" w:rsidR="00EF36A8" w:rsidRPr="001D1C07" w:rsidRDefault="00EF36A8" w:rsidP="00EF36A8">
            <w:pPr>
              <w:jc w:val="center"/>
              <w:rPr>
                <w:i/>
                <w:sz w:val="12"/>
                <w:szCs w:val="10"/>
                <w:lang w:val="es-BO"/>
              </w:rPr>
            </w:pPr>
            <w:r w:rsidRPr="001D1C07">
              <w:rPr>
                <w:i/>
                <w:sz w:val="12"/>
                <w:szCs w:val="10"/>
                <w:lang w:val="es-BO"/>
              </w:rPr>
              <w:t>Cargo</w:t>
            </w:r>
          </w:p>
        </w:tc>
        <w:tc>
          <w:tcPr>
            <w:tcW w:w="257" w:type="dxa"/>
            <w:tcBorders>
              <w:right w:val="single" w:sz="12" w:space="0" w:color="244061" w:themeColor="accent1" w:themeShade="80"/>
            </w:tcBorders>
          </w:tcPr>
          <w:p w14:paraId="0FE28F7D" w14:textId="77777777" w:rsidR="00EF36A8" w:rsidRPr="003C0DD8" w:rsidRDefault="00EF36A8" w:rsidP="00EF36A8">
            <w:pPr>
              <w:rPr>
                <w:rFonts w:ascii="Arial" w:hAnsi="Arial" w:cs="Arial"/>
                <w:sz w:val="10"/>
                <w:szCs w:val="10"/>
                <w:lang w:val="es-BO"/>
              </w:rPr>
            </w:pPr>
          </w:p>
        </w:tc>
      </w:tr>
      <w:tr w:rsidR="00EF36A8" w:rsidRPr="003C0DD8" w14:paraId="4A8CE2E4" w14:textId="77777777" w:rsidTr="001D1C07">
        <w:trPr>
          <w:jc w:val="center"/>
        </w:trPr>
        <w:tc>
          <w:tcPr>
            <w:tcW w:w="256" w:type="dxa"/>
            <w:tcBorders>
              <w:left w:val="single" w:sz="12" w:space="0" w:color="244061" w:themeColor="accent1" w:themeShade="80"/>
              <w:right w:val="single" w:sz="4" w:space="0" w:color="auto"/>
            </w:tcBorders>
            <w:vAlign w:val="center"/>
          </w:tcPr>
          <w:p w14:paraId="0BE1E478" w14:textId="77777777" w:rsidR="00EF36A8" w:rsidRPr="003C0DD8" w:rsidRDefault="00EF36A8" w:rsidP="00EF36A8">
            <w:pPr>
              <w:jc w:val="right"/>
              <w:rPr>
                <w:rFonts w:ascii="Arial" w:hAnsi="Arial" w:cs="Arial"/>
                <w:b/>
                <w:sz w:val="10"/>
                <w:szCs w:val="10"/>
                <w:lang w:val="es-BO"/>
              </w:rPr>
            </w:pPr>
          </w:p>
        </w:tc>
        <w:tc>
          <w:tcPr>
            <w:tcW w:w="1580"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40691C1" w14:textId="251C8A6A" w:rsidR="00EF36A8" w:rsidRPr="00331EFA" w:rsidRDefault="00F45B11" w:rsidP="00EF36A8">
            <w:pPr>
              <w:jc w:val="center"/>
              <w:rPr>
                <w:rFonts w:ascii="Arial" w:hAnsi="Arial" w:cs="Arial"/>
                <w:sz w:val="14"/>
                <w:szCs w:val="14"/>
              </w:rPr>
            </w:pPr>
            <w:r w:rsidRPr="00331EFA">
              <w:rPr>
                <w:rFonts w:ascii="Arial" w:hAnsi="Arial" w:cs="Arial"/>
                <w:sz w:val="14"/>
                <w:szCs w:val="14"/>
              </w:rPr>
              <w:t>Villena</w:t>
            </w:r>
          </w:p>
        </w:tc>
        <w:tc>
          <w:tcPr>
            <w:tcW w:w="323" w:type="dxa"/>
            <w:tcBorders>
              <w:left w:val="single" w:sz="4" w:space="0" w:color="auto"/>
              <w:right w:val="single" w:sz="4" w:space="0" w:color="auto"/>
            </w:tcBorders>
            <w:vAlign w:val="center"/>
          </w:tcPr>
          <w:p w14:paraId="3B128D5D" w14:textId="2F04A3D8" w:rsidR="00EF36A8" w:rsidRPr="00331EFA" w:rsidRDefault="00EF36A8" w:rsidP="00EF36A8">
            <w:pPr>
              <w:jc w:val="center"/>
              <w:rPr>
                <w:rFonts w:ascii="Arial" w:hAnsi="Arial" w:cs="Arial"/>
                <w:sz w:val="14"/>
                <w:szCs w:val="14"/>
              </w:rPr>
            </w:pPr>
          </w:p>
        </w:tc>
        <w:tc>
          <w:tcPr>
            <w:tcW w:w="180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1C60EC3" w14:textId="6027D742" w:rsidR="00EF36A8" w:rsidRPr="00331EFA" w:rsidRDefault="00F45B11" w:rsidP="00EF36A8">
            <w:pPr>
              <w:jc w:val="center"/>
              <w:rPr>
                <w:rFonts w:ascii="Arial" w:hAnsi="Arial" w:cs="Arial"/>
                <w:sz w:val="14"/>
                <w:szCs w:val="14"/>
              </w:rPr>
            </w:pPr>
            <w:r w:rsidRPr="00331EFA">
              <w:rPr>
                <w:rFonts w:ascii="Arial" w:hAnsi="Arial" w:cs="Arial"/>
                <w:sz w:val="14"/>
                <w:szCs w:val="14"/>
              </w:rPr>
              <w:t>Medrano</w:t>
            </w:r>
          </w:p>
        </w:tc>
        <w:tc>
          <w:tcPr>
            <w:tcW w:w="275" w:type="dxa"/>
            <w:tcBorders>
              <w:left w:val="single" w:sz="4" w:space="0" w:color="auto"/>
              <w:right w:val="single" w:sz="4" w:space="0" w:color="auto"/>
            </w:tcBorders>
            <w:vAlign w:val="center"/>
          </w:tcPr>
          <w:p w14:paraId="363130D9" w14:textId="600E668A" w:rsidR="00EF36A8" w:rsidRPr="00331EFA" w:rsidRDefault="00EF36A8" w:rsidP="00EF36A8">
            <w:pPr>
              <w:jc w:val="center"/>
              <w:rPr>
                <w:rFonts w:ascii="Arial" w:hAnsi="Arial" w:cs="Arial"/>
                <w:sz w:val="14"/>
                <w:szCs w:val="14"/>
              </w:rPr>
            </w:pPr>
          </w:p>
        </w:tc>
        <w:tc>
          <w:tcPr>
            <w:tcW w:w="2696"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82BBECA" w14:textId="6CC3F1AE" w:rsidR="00EF36A8" w:rsidRPr="00331EFA" w:rsidRDefault="00F45B11" w:rsidP="00EF36A8">
            <w:pPr>
              <w:jc w:val="center"/>
              <w:rPr>
                <w:rFonts w:ascii="Arial" w:hAnsi="Arial" w:cs="Arial"/>
                <w:sz w:val="14"/>
                <w:szCs w:val="14"/>
              </w:rPr>
            </w:pPr>
            <w:r w:rsidRPr="00331EFA">
              <w:rPr>
                <w:rFonts w:ascii="Arial" w:hAnsi="Arial" w:cs="Arial"/>
                <w:sz w:val="14"/>
                <w:szCs w:val="14"/>
              </w:rPr>
              <w:t>Manuel Albaro</w:t>
            </w:r>
          </w:p>
        </w:tc>
        <w:tc>
          <w:tcPr>
            <w:tcW w:w="305" w:type="dxa"/>
            <w:tcBorders>
              <w:left w:val="single" w:sz="4" w:space="0" w:color="auto"/>
              <w:right w:val="single" w:sz="4" w:space="0" w:color="auto"/>
            </w:tcBorders>
          </w:tcPr>
          <w:p w14:paraId="61430992" w14:textId="77777777" w:rsidR="00EF36A8" w:rsidRPr="00331EFA" w:rsidRDefault="00EF36A8" w:rsidP="00EF36A8">
            <w:pPr>
              <w:jc w:val="center"/>
              <w:rPr>
                <w:rFonts w:ascii="Arial" w:hAnsi="Arial" w:cs="Arial"/>
                <w:sz w:val="14"/>
                <w:szCs w:val="14"/>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3D31D19" w14:textId="6FB605B6" w:rsidR="00EF36A8" w:rsidRPr="00331EFA" w:rsidRDefault="00F45B11" w:rsidP="00EF36A8">
            <w:pPr>
              <w:jc w:val="center"/>
              <w:rPr>
                <w:rFonts w:ascii="Arial" w:hAnsi="Arial" w:cs="Arial"/>
                <w:sz w:val="14"/>
                <w:szCs w:val="14"/>
              </w:rPr>
            </w:pPr>
            <w:r w:rsidRPr="00331EFA">
              <w:rPr>
                <w:rFonts w:ascii="Arial" w:hAnsi="Arial" w:cs="Arial"/>
                <w:sz w:val="14"/>
                <w:szCs w:val="14"/>
              </w:rPr>
              <w:t>Jefe de Gestión Institucional</w:t>
            </w:r>
          </w:p>
        </w:tc>
        <w:tc>
          <w:tcPr>
            <w:tcW w:w="257" w:type="dxa"/>
            <w:tcBorders>
              <w:left w:val="single" w:sz="4" w:space="0" w:color="auto"/>
              <w:right w:val="single" w:sz="12" w:space="0" w:color="244061" w:themeColor="accent1" w:themeShade="80"/>
            </w:tcBorders>
          </w:tcPr>
          <w:p w14:paraId="351039F9" w14:textId="77777777" w:rsidR="00EF36A8" w:rsidRPr="003C0DD8" w:rsidRDefault="00EF36A8" w:rsidP="00EF36A8">
            <w:pPr>
              <w:rPr>
                <w:rFonts w:ascii="Arial" w:hAnsi="Arial" w:cs="Arial"/>
                <w:sz w:val="10"/>
                <w:szCs w:val="10"/>
                <w:lang w:val="es-BO"/>
              </w:rPr>
            </w:pPr>
          </w:p>
        </w:tc>
      </w:tr>
      <w:tr w:rsidR="00EF36A8" w:rsidRPr="003C0DD8" w14:paraId="02194606" w14:textId="77777777" w:rsidTr="001D1C07">
        <w:trPr>
          <w:jc w:val="center"/>
        </w:trPr>
        <w:tc>
          <w:tcPr>
            <w:tcW w:w="256" w:type="dxa"/>
            <w:tcBorders>
              <w:left w:val="single" w:sz="12" w:space="0" w:color="244061" w:themeColor="accent1" w:themeShade="80"/>
            </w:tcBorders>
            <w:vAlign w:val="center"/>
          </w:tcPr>
          <w:p w14:paraId="39352061" w14:textId="77777777" w:rsidR="00EF36A8" w:rsidRPr="003C0DD8" w:rsidRDefault="00EF36A8" w:rsidP="00EF36A8">
            <w:pPr>
              <w:jc w:val="right"/>
              <w:rPr>
                <w:rFonts w:ascii="Arial" w:hAnsi="Arial" w:cs="Arial"/>
                <w:b/>
                <w:sz w:val="10"/>
                <w:szCs w:val="10"/>
                <w:lang w:val="es-BO"/>
              </w:rPr>
            </w:pPr>
          </w:p>
        </w:tc>
        <w:tc>
          <w:tcPr>
            <w:tcW w:w="1580" w:type="dxa"/>
            <w:gridSpan w:val="7"/>
            <w:tcBorders>
              <w:top w:val="single" w:sz="4" w:space="0" w:color="auto"/>
              <w:bottom w:val="single" w:sz="4" w:space="0" w:color="auto"/>
            </w:tcBorders>
            <w:vAlign w:val="center"/>
          </w:tcPr>
          <w:p w14:paraId="4627F97D" w14:textId="5A3C0660" w:rsidR="00EF36A8" w:rsidRPr="001D1C07" w:rsidRDefault="00EF36A8" w:rsidP="00EF36A8">
            <w:pPr>
              <w:jc w:val="center"/>
              <w:rPr>
                <w:i/>
                <w:sz w:val="12"/>
                <w:szCs w:val="10"/>
                <w:lang w:val="es-BO"/>
              </w:rPr>
            </w:pPr>
            <w:r w:rsidRPr="001D1C07">
              <w:rPr>
                <w:i/>
                <w:sz w:val="12"/>
                <w:szCs w:val="10"/>
                <w:lang w:val="es-BO"/>
              </w:rPr>
              <w:t>Apellido Paterno</w:t>
            </w:r>
          </w:p>
        </w:tc>
        <w:tc>
          <w:tcPr>
            <w:tcW w:w="323" w:type="dxa"/>
          </w:tcPr>
          <w:p w14:paraId="069AF87F" w14:textId="77777777" w:rsidR="00EF36A8" w:rsidRPr="001D1C07" w:rsidRDefault="00EF36A8" w:rsidP="00EF36A8">
            <w:pPr>
              <w:jc w:val="center"/>
              <w:rPr>
                <w:i/>
                <w:sz w:val="12"/>
                <w:szCs w:val="10"/>
                <w:lang w:val="es-BO"/>
              </w:rPr>
            </w:pPr>
          </w:p>
        </w:tc>
        <w:tc>
          <w:tcPr>
            <w:tcW w:w="1804" w:type="dxa"/>
            <w:gridSpan w:val="8"/>
            <w:tcBorders>
              <w:top w:val="single" w:sz="4" w:space="0" w:color="auto"/>
              <w:bottom w:val="single" w:sz="4" w:space="0" w:color="auto"/>
            </w:tcBorders>
          </w:tcPr>
          <w:p w14:paraId="023BC993" w14:textId="4BCD7667" w:rsidR="00EF36A8" w:rsidRPr="001D1C07" w:rsidRDefault="00EF36A8" w:rsidP="00EF36A8">
            <w:pPr>
              <w:jc w:val="center"/>
              <w:rPr>
                <w:i/>
                <w:sz w:val="12"/>
                <w:szCs w:val="10"/>
                <w:lang w:val="es-BO"/>
              </w:rPr>
            </w:pPr>
            <w:r w:rsidRPr="001D1C07">
              <w:rPr>
                <w:i/>
                <w:sz w:val="12"/>
                <w:szCs w:val="10"/>
                <w:lang w:val="es-BO"/>
              </w:rPr>
              <w:t>Apellido Materno</w:t>
            </w:r>
          </w:p>
        </w:tc>
        <w:tc>
          <w:tcPr>
            <w:tcW w:w="275" w:type="dxa"/>
          </w:tcPr>
          <w:p w14:paraId="4AB0D109" w14:textId="77777777" w:rsidR="00EF36A8" w:rsidRPr="001D1C07" w:rsidRDefault="00EF36A8" w:rsidP="00EF36A8">
            <w:pPr>
              <w:jc w:val="center"/>
              <w:rPr>
                <w:i/>
                <w:sz w:val="12"/>
                <w:szCs w:val="10"/>
                <w:lang w:val="es-BO"/>
              </w:rPr>
            </w:pPr>
          </w:p>
        </w:tc>
        <w:tc>
          <w:tcPr>
            <w:tcW w:w="2696" w:type="dxa"/>
            <w:gridSpan w:val="10"/>
            <w:tcBorders>
              <w:top w:val="single" w:sz="4" w:space="0" w:color="auto"/>
              <w:bottom w:val="single" w:sz="4" w:space="0" w:color="auto"/>
            </w:tcBorders>
          </w:tcPr>
          <w:p w14:paraId="7C502ECB" w14:textId="24442BFB" w:rsidR="00EF36A8" w:rsidRPr="001D1C07" w:rsidRDefault="00EF36A8" w:rsidP="00EF36A8">
            <w:pPr>
              <w:jc w:val="center"/>
              <w:rPr>
                <w:i/>
                <w:sz w:val="12"/>
                <w:szCs w:val="10"/>
                <w:lang w:val="es-BO"/>
              </w:rPr>
            </w:pPr>
            <w:r w:rsidRPr="001D1C07">
              <w:rPr>
                <w:i/>
                <w:sz w:val="12"/>
                <w:szCs w:val="10"/>
                <w:lang w:val="es-BO"/>
              </w:rPr>
              <w:t>Nombre(s)</w:t>
            </w:r>
          </w:p>
        </w:tc>
        <w:tc>
          <w:tcPr>
            <w:tcW w:w="305" w:type="dxa"/>
          </w:tcPr>
          <w:p w14:paraId="2B202180" w14:textId="77777777" w:rsidR="00EF36A8" w:rsidRPr="001D1C07" w:rsidRDefault="00EF36A8" w:rsidP="00EF36A8">
            <w:pPr>
              <w:jc w:val="center"/>
              <w:rPr>
                <w:i/>
                <w:sz w:val="12"/>
                <w:szCs w:val="10"/>
                <w:lang w:val="es-BO"/>
              </w:rPr>
            </w:pPr>
          </w:p>
        </w:tc>
        <w:tc>
          <w:tcPr>
            <w:tcW w:w="2409" w:type="dxa"/>
            <w:gridSpan w:val="9"/>
            <w:tcBorders>
              <w:top w:val="single" w:sz="4" w:space="0" w:color="auto"/>
              <w:bottom w:val="single" w:sz="4" w:space="0" w:color="auto"/>
            </w:tcBorders>
          </w:tcPr>
          <w:p w14:paraId="0AB1F9CE" w14:textId="6657F880" w:rsidR="00EF36A8" w:rsidRPr="001D1C07" w:rsidRDefault="00EF36A8" w:rsidP="00EF36A8">
            <w:pPr>
              <w:jc w:val="center"/>
              <w:rPr>
                <w:i/>
                <w:sz w:val="12"/>
                <w:szCs w:val="10"/>
                <w:lang w:val="es-BO"/>
              </w:rPr>
            </w:pPr>
            <w:r w:rsidRPr="001D1C07">
              <w:rPr>
                <w:i/>
                <w:sz w:val="12"/>
                <w:szCs w:val="10"/>
                <w:lang w:val="es-BO"/>
              </w:rPr>
              <w:t>Cargo</w:t>
            </w:r>
          </w:p>
        </w:tc>
        <w:tc>
          <w:tcPr>
            <w:tcW w:w="257" w:type="dxa"/>
            <w:tcBorders>
              <w:right w:val="single" w:sz="12" w:space="0" w:color="244061" w:themeColor="accent1" w:themeShade="80"/>
            </w:tcBorders>
          </w:tcPr>
          <w:p w14:paraId="68C90031" w14:textId="77777777" w:rsidR="00EF36A8" w:rsidRPr="003C0DD8" w:rsidRDefault="00EF36A8" w:rsidP="00EF36A8">
            <w:pPr>
              <w:rPr>
                <w:rFonts w:ascii="Arial" w:hAnsi="Arial" w:cs="Arial"/>
                <w:sz w:val="10"/>
                <w:szCs w:val="10"/>
                <w:lang w:val="es-BO"/>
              </w:rPr>
            </w:pPr>
          </w:p>
        </w:tc>
      </w:tr>
      <w:tr w:rsidR="00EF36A8" w:rsidRPr="003C0DD8" w14:paraId="67B586D6" w14:textId="77777777" w:rsidTr="001D1C07">
        <w:trPr>
          <w:jc w:val="center"/>
        </w:trPr>
        <w:tc>
          <w:tcPr>
            <w:tcW w:w="256" w:type="dxa"/>
            <w:tcBorders>
              <w:left w:val="single" w:sz="12" w:space="0" w:color="244061" w:themeColor="accent1" w:themeShade="80"/>
              <w:right w:val="single" w:sz="4" w:space="0" w:color="auto"/>
            </w:tcBorders>
            <w:vAlign w:val="center"/>
          </w:tcPr>
          <w:p w14:paraId="1EA00F13" w14:textId="77777777" w:rsidR="00EF36A8" w:rsidRPr="003C0DD8" w:rsidRDefault="00EF36A8" w:rsidP="00EF36A8">
            <w:pPr>
              <w:jc w:val="right"/>
              <w:rPr>
                <w:rFonts w:ascii="Arial" w:hAnsi="Arial" w:cs="Arial"/>
                <w:b/>
                <w:sz w:val="10"/>
                <w:szCs w:val="10"/>
                <w:lang w:val="es-BO"/>
              </w:rPr>
            </w:pPr>
          </w:p>
        </w:tc>
        <w:tc>
          <w:tcPr>
            <w:tcW w:w="1580"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D6F1CE6" w14:textId="3027EE5A" w:rsidR="00EF36A8" w:rsidRPr="00331EFA" w:rsidRDefault="00F45B11" w:rsidP="00EF36A8">
            <w:pPr>
              <w:jc w:val="center"/>
              <w:rPr>
                <w:rFonts w:ascii="Arial" w:hAnsi="Arial" w:cs="Arial"/>
                <w:sz w:val="14"/>
                <w:szCs w:val="14"/>
              </w:rPr>
            </w:pPr>
            <w:r w:rsidRPr="00331EFA">
              <w:rPr>
                <w:rFonts w:ascii="Arial" w:hAnsi="Arial" w:cs="Arial"/>
                <w:sz w:val="14"/>
                <w:szCs w:val="14"/>
              </w:rPr>
              <w:t>Morales</w:t>
            </w:r>
          </w:p>
        </w:tc>
        <w:tc>
          <w:tcPr>
            <w:tcW w:w="323" w:type="dxa"/>
            <w:tcBorders>
              <w:left w:val="single" w:sz="4" w:space="0" w:color="auto"/>
              <w:right w:val="single" w:sz="4" w:space="0" w:color="auto"/>
            </w:tcBorders>
            <w:vAlign w:val="center"/>
          </w:tcPr>
          <w:p w14:paraId="2AB4A1F6" w14:textId="2380AA81" w:rsidR="00EF36A8" w:rsidRPr="00331EFA" w:rsidRDefault="00EF36A8" w:rsidP="00EF36A8">
            <w:pPr>
              <w:jc w:val="center"/>
              <w:rPr>
                <w:rFonts w:ascii="Arial" w:hAnsi="Arial" w:cs="Arial"/>
                <w:sz w:val="14"/>
                <w:szCs w:val="14"/>
              </w:rPr>
            </w:pPr>
          </w:p>
        </w:tc>
        <w:tc>
          <w:tcPr>
            <w:tcW w:w="180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EB61E53" w14:textId="36A38B2B" w:rsidR="00EF36A8" w:rsidRPr="00331EFA" w:rsidRDefault="00F45B11" w:rsidP="00EF36A8">
            <w:pPr>
              <w:jc w:val="center"/>
              <w:rPr>
                <w:rFonts w:ascii="Arial" w:hAnsi="Arial" w:cs="Arial"/>
                <w:sz w:val="14"/>
                <w:szCs w:val="14"/>
              </w:rPr>
            </w:pPr>
            <w:r w:rsidRPr="00331EFA">
              <w:rPr>
                <w:rFonts w:ascii="Arial" w:hAnsi="Arial" w:cs="Arial"/>
                <w:sz w:val="14"/>
                <w:szCs w:val="14"/>
              </w:rPr>
              <w:t>Sánchez</w:t>
            </w:r>
          </w:p>
        </w:tc>
        <w:tc>
          <w:tcPr>
            <w:tcW w:w="275" w:type="dxa"/>
            <w:tcBorders>
              <w:left w:val="single" w:sz="4" w:space="0" w:color="auto"/>
              <w:right w:val="single" w:sz="4" w:space="0" w:color="auto"/>
            </w:tcBorders>
            <w:vAlign w:val="center"/>
          </w:tcPr>
          <w:p w14:paraId="5BB64CB0" w14:textId="1A19DFB2" w:rsidR="00EF36A8" w:rsidRPr="00331EFA" w:rsidRDefault="00EF36A8" w:rsidP="00EF36A8">
            <w:pPr>
              <w:jc w:val="center"/>
              <w:rPr>
                <w:rFonts w:ascii="Arial" w:hAnsi="Arial" w:cs="Arial"/>
                <w:sz w:val="14"/>
                <w:szCs w:val="14"/>
              </w:rPr>
            </w:pPr>
          </w:p>
        </w:tc>
        <w:tc>
          <w:tcPr>
            <w:tcW w:w="2696"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BA8E38F" w14:textId="646328BE" w:rsidR="00EF36A8" w:rsidRPr="00331EFA" w:rsidRDefault="00F45B11" w:rsidP="00EF36A8">
            <w:pPr>
              <w:jc w:val="center"/>
              <w:rPr>
                <w:rFonts w:ascii="Arial" w:hAnsi="Arial" w:cs="Arial"/>
                <w:sz w:val="14"/>
                <w:szCs w:val="14"/>
              </w:rPr>
            </w:pPr>
            <w:r w:rsidRPr="00331EFA">
              <w:rPr>
                <w:rFonts w:ascii="Arial" w:hAnsi="Arial" w:cs="Arial"/>
                <w:sz w:val="14"/>
                <w:szCs w:val="14"/>
              </w:rPr>
              <w:t>Clara Alicia</w:t>
            </w:r>
          </w:p>
        </w:tc>
        <w:tc>
          <w:tcPr>
            <w:tcW w:w="305" w:type="dxa"/>
            <w:tcBorders>
              <w:left w:val="single" w:sz="4" w:space="0" w:color="auto"/>
              <w:right w:val="single" w:sz="4" w:space="0" w:color="auto"/>
            </w:tcBorders>
          </w:tcPr>
          <w:p w14:paraId="192EED2C" w14:textId="77777777" w:rsidR="00EF36A8" w:rsidRPr="00331EFA" w:rsidRDefault="00EF36A8" w:rsidP="00EF36A8">
            <w:pPr>
              <w:jc w:val="center"/>
              <w:rPr>
                <w:rFonts w:ascii="Arial" w:hAnsi="Arial" w:cs="Arial"/>
                <w:sz w:val="14"/>
                <w:szCs w:val="14"/>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84D6D27" w14:textId="5F5B9F53" w:rsidR="00EF36A8" w:rsidRPr="00331EFA" w:rsidRDefault="00F45B11" w:rsidP="00EF36A8">
            <w:pPr>
              <w:jc w:val="center"/>
              <w:rPr>
                <w:rFonts w:ascii="Arial" w:hAnsi="Arial" w:cs="Arial"/>
                <w:sz w:val="14"/>
                <w:szCs w:val="14"/>
              </w:rPr>
            </w:pPr>
            <w:r w:rsidRPr="00331EFA">
              <w:rPr>
                <w:rFonts w:ascii="Arial" w:hAnsi="Arial" w:cs="Arial"/>
                <w:sz w:val="14"/>
                <w:szCs w:val="14"/>
              </w:rPr>
              <w:t>Jefe de Recursos Humanos</w:t>
            </w:r>
          </w:p>
        </w:tc>
        <w:tc>
          <w:tcPr>
            <w:tcW w:w="257" w:type="dxa"/>
            <w:tcBorders>
              <w:left w:val="single" w:sz="4" w:space="0" w:color="auto"/>
              <w:right w:val="single" w:sz="12" w:space="0" w:color="244061" w:themeColor="accent1" w:themeShade="80"/>
            </w:tcBorders>
          </w:tcPr>
          <w:p w14:paraId="0D61458A" w14:textId="77777777" w:rsidR="00EF36A8" w:rsidRPr="003C0DD8" w:rsidRDefault="00EF36A8" w:rsidP="00EF36A8">
            <w:pPr>
              <w:rPr>
                <w:rFonts w:ascii="Arial" w:hAnsi="Arial" w:cs="Arial"/>
                <w:sz w:val="10"/>
                <w:szCs w:val="10"/>
                <w:lang w:val="es-BO"/>
              </w:rPr>
            </w:pPr>
          </w:p>
        </w:tc>
      </w:tr>
      <w:tr w:rsidR="00EF36A8" w:rsidRPr="003C0DD8" w14:paraId="0DED90AF" w14:textId="77777777" w:rsidTr="001D1C07">
        <w:trPr>
          <w:jc w:val="center"/>
        </w:trPr>
        <w:tc>
          <w:tcPr>
            <w:tcW w:w="256" w:type="dxa"/>
            <w:tcBorders>
              <w:left w:val="single" w:sz="12" w:space="0" w:color="244061" w:themeColor="accent1" w:themeShade="80"/>
            </w:tcBorders>
            <w:vAlign w:val="center"/>
          </w:tcPr>
          <w:p w14:paraId="3A02B96D" w14:textId="77777777" w:rsidR="00EF36A8" w:rsidRPr="003C0DD8" w:rsidRDefault="00EF36A8" w:rsidP="00EF36A8">
            <w:pPr>
              <w:jc w:val="right"/>
              <w:rPr>
                <w:rFonts w:ascii="Arial" w:hAnsi="Arial" w:cs="Arial"/>
                <w:b/>
                <w:sz w:val="10"/>
                <w:szCs w:val="10"/>
                <w:lang w:val="es-BO"/>
              </w:rPr>
            </w:pPr>
          </w:p>
        </w:tc>
        <w:tc>
          <w:tcPr>
            <w:tcW w:w="1580" w:type="dxa"/>
            <w:gridSpan w:val="7"/>
            <w:tcBorders>
              <w:top w:val="single" w:sz="4" w:space="0" w:color="auto"/>
              <w:bottom w:val="single" w:sz="4" w:space="0" w:color="auto"/>
            </w:tcBorders>
            <w:vAlign w:val="center"/>
          </w:tcPr>
          <w:p w14:paraId="159063D7" w14:textId="7F63AC95" w:rsidR="00EF36A8" w:rsidRPr="001D1C07" w:rsidRDefault="00EF36A8" w:rsidP="00EF36A8">
            <w:pPr>
              <w:jc w:val="center"/>
              <w:rPr>
                <w:i/>
                <w:sz w:val="12"/>
                <w:szCs w:val="10"/>
                <w:lang w:val="es-BO"/>
              </w:rPr>
            </w:pPr>
            <w:r w:rsidRPr="001D1C07">
              <w:rPr>
                <w:i/>
                <w:sz w:val="12"/>
                <w:szCs w:val="10"/>
                <w:lang w:val="es-BO"/>
              </w:rPr>
              <w:t>Apellido Paterno</w:t>
            </w:r>
          </w:p>
        </w:tc>
        <w:tc>
          <w:tcPr>
            <w:tcW w:w="323" w:type="dxa"/>
          </w:tcPr>
          <w:p w14:paraId="5F52EF64" w14:textId="77777777" w:rsidR="00EF36A8" w:rsidRPr="001D1C07" w:rsidRDefault="00EF36A8" w:rsidP="00EF36A8">
            <w:pPr>
              <w:jc w:val="center"/>
              <w:rPr>
                <w:i/>
                <w:sz w:val="12"/>
                <w:szCs w:val="10"/>
                <w:lang w:val="es-BO"/>
              </w:rPr>
            </w:pPr>
          </w:p>
        </w:tc>
        <w:tc>
          <w:tcPr>
            <w:tcW w:w="1804" w:type="dxa"/>
            <w:gridSpan w:val="8"/>
            <w:tcBorders>
              <w:top w:val="single" w:sz="4" w:space="0" w:color="auto"/>
              <w:bottom w:val="single" w:sz="4" w:space="0" w:color="auto"/>
            </w:tcBorders>
          </w:tcPr>
          <w:p w14:paraId="0BB6C9B1" w14:textId="2DE0C132" w:rsidR="00EF36A8" w:rsidRPr="001D1C07" w:rsidRDefault="00EF36A8" w:rsidP="00EF36A8">
            <w:pPr>
              <w:jc w:val="center"/>
              <w:rPr>
                <w:i/>
                <w:sz w:val="12"/>
                <w:szCs w:val="10"/>
                <w:lang w:val="es-BO"/>
              </w:rPr>
            </w:pPr>
            <w:r w:rsidRPr="001D1C07">
              <w:rPr>
                <w:i/>
                <w:sz w:val="12"/>
                <w:szCs w:val="10"/>
                <w:lang w:val="es-BO"/>
              </w:rPr>
              <w:t>Apellido Materno</w:t>
            </w:r>
          </w:p>
        </w:tc>
        <w:tc>
          <w:tcPr>
            <w:tcW w:w="275" w:type="dxa"/>
          </w:tcPr>
          <w:p w14:paraId="7E643029" w14:textId="77777777" w:rsidR="00EF36A8" w:rsidRPr="001D1C07" w:rsidRDefault="00EF36A8" w:rsidP="00EF36A8">
            <w:pPr>
              <w:jc w:val="center"/>
              <w:rPr>
                <w:i/>
                <w:sz w:val="12"/>
                <w:szCs w:val="10"/>
                <w:lang w:val="es-BO"/>
              </w:rPr>
            </w:pPr>
          </w:p>
        </w:tc>
        <w:tc>
          <w:tcPr>
            <w:tcW w:w="2696" w:type="dxa"/>
            <w:gridSpan w:val="10"/>
            <w:tcBorders>
              <w:top w:val="single" w:sz="4" w:space="0" w:color="auto"/>
              <w:bottom w:val="single" w:sz="4" w:space="0" w:color="auto"/>
            </w:tcBorders>
          </w:tcPr>
          <w:p w14:paraId="6498A32E" w14:textId="226078C0" w:rsidR="00EF36A8" w:rsidRPr="001D1C07" w:rsidRDefault="00EF36A8" w:rsidP="00EF36A8">
            <w:pPr>
              <w:jc w:val="center"/>
              <w:rPr>
                <w:i/>
                <w:sz w:val="12"/>
                <w:szCs w:val="10"/>
                <w:lang w:val="es-BO"/>
              </w:rPr>
            </w:pPr>
            <w:r w:rsidRPr="001D1C07">
              <w:rPr>
                <w:i/>
                <w:sz w:val="12"/>
                <w:szCs w:val="10"/>
                <w:lang w:val="es-BO"/>
              </w:rPr>
              <w:t>Nombre(s)</w:t>
            </w:r>
          </w:p>
        </w:tc>
        <w:tc>
          <w:tcPr>
            <w:tcW w:w="305" w:type="dxa"/>
          </w:tcPr>
          <w:p w14:paraId="4EB91984" w14:textId="77777777" w:rsidR="00EF36A8" w:rsidRPr="001D1C07" w:rsidRDefault="00EF36A8" w:rsidP="00EF36A8">
            <w:pPr>
              <w:jc w:val="center"/>
              <w:rPr>
                <w:i/>
                <w:sz w:val="12"/>
                <w:szCs w:val="10"/>
                <w:lang w:val="es-BO"/>
              </w:rPr>
            </w:pPr>
          </w:p>
        </w:tc>
        <w:tc>
          <w:tcPr>
            <w:tcW w:w="2409" w:type="dxa"/>
            <w:gridSpan w:val="9"/>
            <w:tcBorders>
              <w:top w:val="single" w:sz="4" w:space="0" w:color="auto"/>
              <w:bottom w:val="single" w:sz="4" w:space="0" w:color="auto"/>
            </w:tcBorders>
          </w:tcPr>
          <w:p w14:paraId="2E14B5D2" w14:textId="6A053291" w:rsidR="00EF36A8" w:rsidRPr="001D1C07" w:rsidRDefault="00EF36A8" w:rsidP="00EF36A8">
            <w:pPr>
              <w:jc w:val="center"/>
              <w:rPr>
                <w:i/>
                <w:sz w:val="12"/>
                <w:szCs w:val="10"/>
                <w:lang w:val="es-BO"/>
              </w:rPr>
            </w:pPr>
            <w:r w:rsidRPr="001D1C07">
              <w:rPr>
                <w:i/>
                <w:sz w:val="12"/>
                <w:szCs w:val="10"/>
                <w:lang w:val="es-BO"/>
              </w:rPr>
              <w:t>Cargo</w:t>
            </w:r>
          </w:p>
        </w:tc>
        <w:tc>
          <w:tcPr>
            <w:tcW w:w="257" w:type="dxa"/>
            <w:tcBorders>
              <w:right w:val="single" w:sz="12" w:space="0" w:color="244061" w:themeColor="accent1" w:themeShade="80"/>
            </w:tcBorders>
          </w:tcPr>
          <w:p w14:paraId="6B8FFD19" w14:textId="77777777" w:rsidR="00EF36A8" w:rsidRPr="003C0DD8" w:rsidRDefault="00EF36A8" w:rsidP="00EF36A8">
            <w:pPr>
              <w:rPr>
                <w:rFonts w:ascii="Arial" w:hAnsi="Arial" w:cs="Arial"/>
                <w:sz w:val="10"/>
                <w:szCs w:val="10"/>
                <w:lang w:val="es-BO"/>
              </w:rPr>
            </w:pPr>
          </w:p>
        </w:tc>
      </w:tr>
      <w:tr w:rsidR="00EF36A8" w:rsidRPr="003C0DD8" w14:paraId="28109843" w14:textId="77777777" w:rsidTr="001D1C07">
        <w:trPr>
          <w:jc w:val="center"/>
        </w:trPr>
        <w:tc>
          <w:tcPr>
            <w:tcW w:w="256" w:type="dxa"/>
            <w:tcBorders>
              <w:left w:val="single" w:sz="12" w:space="0" w:color="244061" w:themeColor="accent1" w:themeShade="80"/>
              <w:right w:val="single" w:sz="4" w:space="0" w:color="auto"/>
            </w:tcBorders>
            <w:vAlign w:val="center"/>
          </w:tcPr>
          <w:p w14:paraId="6DD452ED" w14:textId="77777777" w:rsidR="00EF36A8" w:rsidRPr="003C0DD8" w:rsidRDefault="00EF36A8" w:rsidP="00EF36A8">
            <w:pPr>
              <w:jc w:val="right"/>
              <w:rPr>
                <w:rFonts w:ascii="Arial" w:hAnsi="Arial" w:cs="Arial"/>
                <w:b/>
                <w:sz w:val="10"/>
                <w:szCs w:val="10"/>
                <w:lang w:val="es-BO"/>
              </w:rPr>
            </w:pPr>
          </w:p>
        </w:tc>
        <w:tc>
          <w:tcPr>
            <w:tcW w:w="1580"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57E47A3" w14:textId="11A5EEF0" w:rsidR="00EF36A8" w:rsidRPr="00331EFA" w:rsidRDefault="00F45B11" w:rsidP="00EF36A8">
            <w:pPr>
              <w:jc w:val="center"/>
              <w:rPr>
                <w:rFonts w:ascii="Arial" w:hAnsi="Arial" w:cs="Arial"/>
                <w:sz w:val="14"/>
                <w:szCs w:val="14"/>
              </w:rPr>
            </w:pPr>
            <w:r w:rsidRPr="00331EFA">
              <w:rPr>
                <w:rFonts w:ascii="Arial" w:hAnsi="Arial" w:cs="Arial"/>
                <w:sz w:val="14"/>
                <w:szCs w:val="14"/>
              </w:rPr>
              <w:t>Flores</w:t>
            </w:r>
          </w:p>
        </w:tc>
        <w:tc>
          <w:tcPr>
            <w:tcW w:w="323" w:type="dxa"/>
            <w:tcBorders>
              <w:left w:val="single" w:sz="4" w:space="0" w:color="auto"/>
              <w:right w:val="single" w:sz="4" w:space="0" w:color="auto"/>
            </w:tcBorders>
            <w:vAlign w:val="center"/>
          </w:tcPr>
          <w:p w14:paraId="588EDD4E" w14:textId="6DA7786B" w:rsidR="00EF36A8" w:rsidRPr="00331EFA" w:rsidRDefault="00EF36A8" w:rsidP="00EF36A8">
            <w:pPr>
              <w:jc w:val="center"/>
              <w:rPr>
                <w:rFonts w:ascii="Arial" w:hAnsi="Arial" w:cs="Arial"/>
                <w:sz w:val="14"/>
                <w:szCs w:val="14"/>
              </w:rPr>
            </w:pPr>
          </w:p>
        </w:tc>
        <w:tc>
          <w:tcPr>
            <w:tcW w:w="180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BCCCFCD" w14:textId="2570BFF3" w:rsidR="00EF36A8" w:rsidRPr="00331EFA" w:rsidRDefault="00F45B11" w:rsidP="00EF36A8">
            <w:pPr>
              <w:jc w:val="center"/>
              <w:rPr>
                <w:rFonts w:ascii="Arial" w:hAnsi="Arial" w:cs="Arial"/>
                <w:sz w:val="14"/>
                <w:szCs w:val="14"/>
              </w:rPr>
            </w:pPr>
            <w:r w:rsidRPr="00331EFA">
              <w:rPr>
                <w:rFonts w:ascii="Arial" w:hAnsi="Arial" w:cs="Arial"/>
                <w:sz w:val="14"/>
                <w:szCs w:val="14"/>
              </w:rPr>
              <w:t>Guerrero</w:t>
            </w:r>
          </w:p>
        </w:tc>
        <w:tc>
          <w:tcPr>
            <w:tcW w:w="275" w:type="dxa"/>
            <w:tcBorders>
              <w:left w:val="single" w:sz="4" w:space="0" w:color="auto"/>
              <w:right w:val="single" w:sz="4" w:space="0" w:color="auto"/>
            </w:tcBorders>
            <w:vAlign w:val="center"/>
          </w:tcPr>
          <w:p w14:paraId="7B4CDCD6" w14:textId="4CC38905" w:rsidR="00EF36A8" w:rsidRPr="00331EFA" w:rsidRDefault="00EF36A8" w:rsidP="00EF36A8">
            <w:pPr>
              <w:jc w:val="center"/>
              <w:rPr>
                <w:rFonts w:ascii="Arial" w:hAnsi="Arial" w:cs="Arial"/>
                <w:sz w:val="14"/>
                <w:szCs w:val="14"/>
              </w:rPr>
            </w:pPr>
          </w:p>
        </w:tc>
        <w:tc>
          <w:tcPr>
            <w:tcW w:w="2696"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EC0F733" w14:textId="4A579D25" w:rsidR="00EF36A8" w:rsidRPr="00331EFA" w:rsidRDefault="00F45B11" w:rsidP="00EF36A8">
            <w:pPr>
              <w:jc w:val="center"/>
              <w:rPr>
                <w:rFonts w:ascii="Arial" w:hAnsi="Arial" w:cs="Arial"/>
                <w:sz w:val="14"/>
                <w:szCs w:val="14"/>
              </w:rPr>
            </w:pPr>
            <w:r w:rsidRPr="00331EFA">
              <w:rPr>
                <w:rFonts w:ascii="Arial" w:hAnsi="Arial" w:cs="Arial"/>
                <w:sz w:val="14"/>
                <w:szCs w:val="14"/>
              </w:rPr>
              <w:t>José Marcial</w:t>
            </w:r>
          </w:p>
        </w:tc>
        <w:tc>
          <w:tcPr>
            <w:tcW w:w="305" w:type="dxa"/>
            <w:tcBorders>
              <w:left w:val="single" w:sz="4" w:space="0" w:color="auto"/>
              <w:right w:val="single" w:sz="4" w:space="0" w:color="auto"/>
            </w:tcBorders>
          </w:tcPr>
          <w:p w14:paraId="5BD84A4C" w14:textId="77777777" w:rsidR="00EF36A8" w:rsidRPr="00331EFA" w:rsidRDefault="00EF36A8" w:rsidP="00EF36A8">
            <w:pPr>
              <w:jc w:val="center"/>
              <w:rPr>
                <w:rFonts w:ascii="Arial" w:hAnsi="Arial" w:cs="Arial"/>
                <w:sz w:val="14"/>
                <w:szCs w:val="14"/>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3A73F98" w14:textId="12E9F9ED" w:rsidR="00EF36A8" w:rsidRPr="00331EFA" w:rsidRDefault="00F45B11" w:rsidP="00EF36A8">
            <w:pPr>
              <w:jc w:val="center"/>
              <w:rPr>
                <w:rFonts w:ascii="Arial" w:hAnsi="Arial" w:cs="Arial"/>
                <w:sz w:val="14"/>
                <w:szCs w:val="14"/>
              </w:rPr>
            </w:pPr>
            <w:r w:rsidRPr="00331EFA">
              <w:rPr>
                <w:rFonts w:ascii="Arial" w:hAnsi="Arial" w:cs="Arial"/>
                <w:sz w:val="14"/>
                <w:szCs w:val="14"/>
              </w:rPr>
              <w:t>Jefe de Tecnologías de Información y Comunicación</w:t>
            </w:r>
          </w:p>
        </w:tc>
        <w:tc>
          <w:tcPr>
            <w:tcW w:w="257" w:type="dxa"/>
            <w:tcBorders>
              <w:left w:val="single" w:sz="4" w:space="0" w:color="auto"/>
              <w:right w:val="single" w:sz="12" w:space="0" w:color="244061" w:themeColor="accent1" w:themeShade="80"/>
            </w:tcBorders>
          </w:tcPr>
          <w:p w14:paraId="123F78F9" w14:textId="77777777" w:rsidR="00EF36A8" w:rsidRPr="003C0DD8" w:rsidRDefault="00EF36A8" w:rsidP="00EF36A8">
            <w:pPr>
              <w:rPr>
                <w:rFonts w:ascii="Arial" w:hAnsi="Arial" w:cs="Arial"/>
                <w:sz w:val="10"/>
                <w:szCs w:val="10"/>
                <w:lang w:val="es-BO"/>
              </w:rPr>
            </w:pPr>
          </w:p>
        </w:tc>
      </w:tr>
      <w:tr w:rsidR="00EF36A8" w:rsidRPr="003C0DD8" w14:paraId="577DA6A5" w14:textId="77777777" w:rsidTr="001D1C07">
        <w:trPr>
          <w:jc w:val="center"/>
        </w:trPr>
        <w:tc>
          <w:tcPr>
            <w:tcW w:w="256" w:type="dxa"/>
            <w:tcBorders>
              <w:left w:val="single" w:sz="12" w:space="0" w:color="244061" w:themeColor="accent1" w:themeShade="80"/>
            </w:tcBorders>
            <w:vAlign w:val="center"/>
          </w:tcPr>
          <w:p w14:paraId="7B317F09" w14:textId="77777777" w:rsidR="00EF36A8" w:rsidRPr="003C0DD8" w:rsidRDefault="00EF36A8" w:rsidP="00EF36A8">
            <w:pPr>
              <w:jc w:val="right"/>
              <w:rPr>
                <w:rFonts w:ascii="Arial" w:hAnsi="Arial" w:cs="Arial"/>
                <w:b/>
                <w:sz w:val="10"/>
                <w:szCs w:val="10"/>
                <w:lang w:val="es-BO"/>
              </w:rPr>
            </w:pPr>
          </w:p>
        </w:tc>
        <w:tc>
          <w:tcPr>
            <w:tcW w:w="1580" w:type="dxa"/>
            <w:gridSpan w:val="7"/>
            <w:tcBorders>
              <w:top w:val="single" w:sz="4" w:space="0" w:color="auto"/>
              <w:bottom w:val="single" w:sz="4" w:space="0" w:color="auto"/>
            </w:tcBorders>
            <w:vAlign w:val="center"/>
          </w:tcPr>
          <w:p w14:paraId="34E36EB0" w14:textId="77777777" w:rsidR="00EF36A8" w:rsidRPr="001D1C07" w:rsidRDefault="00EF36A8" w:rsidP="00EF36A8">
            <w:pPr>
              <w:jc w:val="center"/>
              <w:rPr>
                <w:i/>
                <w:sz w:val="12"/>
                <w:szCs w:val="10"/>
                <w:lang w:val="es-BO"/>
              </w:rPr>
            </w:pPr>
            <w:r w:rsidRPr="001D1C07">
              <w:rPr>
                <w:i/>
                <w:sz w:val="12"/>
                <w:szCs w:val="10"/>
                <w:lang w:val="es-BO"/>
              </w:rPr>
              <w:t>Apellido Paterno</w:t>
            </w:r>
          </w:p>
        </w:tc>
        <w:tc>
          <w:tcPr>
            <w:tcW w:w="323" w:type="dxa"/>
          </w:tcPr>
          <w:p w14:paraId="141A1781" w14:textId="77777777" w:rsidR="00EF36A8" w:rsidRPr="001D1C07" w:rsidRDefault="00EF36A8" w:rsidP="00EF36A8">
            <w:pPr>
              <w:jc w:val="center"/>
              <w:rPr>
                <w:i/>
                <w:sz w:val="12"/>
                <w:szCs w:val="10"/>
                <w:lang w:val="es-BO"/>
              </w:rPr>
            </w:pPr>
          </w:p>
        </w:tc>
        <w:tc>
          <w:tcPr>
            <w:tcW w:w="1804" w:type="dxa"/>
            <w:gridSpan w:val="8"/>
            <w:tcBorders>
              <w:top w:val="single" w:sz="4" w:space="0" w:color="auto"/>
              <w:bottom w:val="single" w:sz="4" w:space="0" w:color="auto"/>
            </w:tcBorders>
          </w:tcPr>
          <w:p w14:paraId="480460DE" w14:textId="77777777" w:rsidR="00EF36A8" w:rsidRPr="001D1C07" w:rsidRDefault="00EF36A8" w:rsidP="00EF36A8">
            <w:pPr>
              <w:jc w:val="center"/>
              <w:rPr>
                <w:i/>
                <w:sz w:val="12"/>
                <w:szCs w:val="10"/>
                <w:lang w:val="es-BO"/>
              </w:rPr>
            </w:pPr>
            <w:r w:rsidRPr="001D1C07">
              <w:rPr>
                <w:i/>
                <w:sz w:val="12"/>
                <w:szCs w:val="10"/>
                <w:lang w:val="es-BO"/>
              </w:rPr>
              <w:t>Apellido Materno</w:t>
            </w:r>
          </w:p>
        </w:tc>
        <w:tc>
          <w:tcPr>
            <w:tcW w:w="275" w:type="dxa"/>
          </w:tcPr>
          <w:p w14:paraId="6B04F68B" w14:textId="77777777" w:rsidR="00EF36A8" w:rsidRPr="001D1C07" w:rsidRDefault="00EF36A8" w:rsidP="00EF36A8">
            <w:pPr>
              <w:jc w:val="center"/>
              <w:rPr>
                <w:i/>
                <w:sz w:val="12"/>
                <w:szCs w:val="10"/>
                <w:lang w:val="es-BO"/>
              </w:rPr>
            </w:pPr>
          </w:p>
        </w:tc>
        <w:tc>
          <w:tcPr>
            <w:tcW w:w="2696" w:type="dxa"/>
            <w:gridSpan w:val="10"/>
            <w:tcBorders>
              <w:top w:val="single" w:sz="4" w:space="0" w:color="auto"/>
              <w:bottom w:val="single" w:sz="4" w:space="0" w:color="auto"/>
            </w:tcBorders>
          </w:tcPr>
          <w:p w14:paraId="387320CB" w14:textId="77777777" w:rsidR="00EF36A8" w:rsidRPr="001D1C07" w:rsidRDefault="00EF36A8" w:rsidP="00EF36A8">
            <w:pPr>
              <w:jc w:val="center"/>
              <w:rPr>
                <w:i/>
                <w:sz w:val="12"/>
                <w:szCs w:val="10"/>
                <w:lang w:val="es-BO"/>
              </w:rPr>
            </w:pPr>
            <w:r w:rsidRPr="001D1C07">
              <w:rPr>
                <w:i/>
                <w:sz w:val="12"/>
                <w:szCs w:val="10"/>
                <w:lang w:val="es-BO"/>
              </w:rPr>
              <w:t>Nombre(s)</w:t>
            </w:r>
          </w:p>
        </w:tc>
        <w:tc>
          <w:tcPr>
            <w:tcW w:w="305" w:type="dxa"/>
          </w:tcPr>
          <w:p w14:paraId="33BDCD9C" w14:textId="77777777" w:rsidR="00EF36A8" w:rsidRPr="001D1C07" w:rsidRDefault="00EF36A8" w:rsidP="00EF36A8">
            <w:pPr>
              <w:jc w:val="center"/>
              <w:rPr>
                <w:i/>
                <w:sz w:val="12"/>
                <w:szCs w:val="10"/>
                <w:lang w:val="es-BO"/>
              </w:rPr>
            </w:pPr>
          </w:p>
        </w:tc>
        <w:tc>
          <w:tcPr>
            <w:tcW w:w="2409" w:type="dxa"/>
            <w:gridSpan w:val="9"/>
            <w:tcBorders>
              <w:top w:val="single" w:sz="4" w:space="0" w:color="auto"/>
              <w:bottom w:val="single" w:sz="4" w:space="0" w:color="auto"/>
            </w:tcBorders>
          </w:tcPr>
          <w:p w14:paraId="1385A68D" w14:textId="77777777" w:rsidR="00EF36A8" w:rsidRPr="001D1C07" w:rsidRDefault="00EF36A8" w:rsidP="00EF36A8">
            <w:pPr>
              <w:jc w:val="center"/>
              <w:rPr>
                <w:i/>
                <w:sz w:val="12"/>
                <w:szCs w:val="10"/>
                <w:lang w:val="es-BO"/>
              </w:rPr>
            </w:pPr>
            <w:r w:rsidRPr="001D1C07">
              <w:rPr>
                <w:i/>
                <w:sz w:val="12"/>
                <w:szCs w:val="10"/>
                <w:lang w:val="es-BO"/>
              </w:rPr>
              <w:t>Cargo</w:t>
            </w:r>
          </w:p>
        </w:tc>
        <w:tc>
          <w:tcPr>
            <w:tcW w:w="257" w:type="dxa"/>
            <w:tcBorders>
              <w:right w:val="single" w:sz="12" w:space="0" w:color="244061" w:themeColor="accent1" w:themeShade="80"/>
            </w:tcBorders>
          </w:tcPr>
          <w:p w14:paraId="095330A4" w14:textId="77777777" w:rsidR="00EF36A8" w:rsidRPr="003C0DD8" w:rsidRDefault="00EF36A8" w:rsidP="00EF36A8">
            <w:pPr>
              <w:rPr>
                <w:rFonts w:ascii="Arial" w:hAnsi="Arial" w:cs="Arial"/>
                <w:sz w:val="10"/>
                <w:szCs w:val="10"/>
                <w:lang w:val="es-BO"/>
              </w:rPr>
            </w:pPr>
          </w:p>
        </w:tc>
      </w:tr>
      <w:tr w:rsidR="00EF36A8" w:rsidRPr="003C0DD8" w14:paraId="3D58853C" w14:textId="77777777" w:rsidTr="001D1C07">
        <w:trPr>
          <w:jc w:val="center"/>
        </w:trPr>
        <w:tc>
          <w:tcPr>
            <w:tcW w:w="256" w:type="dxa"/>
            <w:tcBorders>
              <w:left w:val="single" w:sz="12" w:space="0" w:color="244061" w:themeColor="accent1" w:themeShade="80"/>
              <w:right w:val="single" w:sz="4" w:space="0" w:color="auto"/>
            </w:tcBorders>
            <w:vAlign w:val="center"/>
          </w:tcPr>
          <w:p w14:paraId="0A6EE215" w14:textId="77777777" w:rsidR="00EF36A8" w:rsidRPr="003C0DD8" w:rsidRDefault="00EF36A8" w:rsidP="00EF36A8">
            <w:pPr>
              <w:jc w:val="right"/>
              <w:rPr>
                <w:rFonts w:ascii="Arial" w:hAnsi="Arial" w:cs="Arial"/>
                <w:b/>
                <w:sz w:val="16"/>
                <w:szCs w:val="16"/>
                <w:lang w:val="es-BO"/>
              </w:rPr>
            </w:pPr>
          </w:p>
        </w:tc>
        <w:tc>
          <w:tcPr>
            <w:tcW w:w="1580"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AE406CF" w14:textId="79E49CB8" w:rsidR="00EF36A8" w:rsidRPr="00331EFA" w:rsidRDefault="00F45B11" w:rsidP="00EF36A8">
            <w:pPr>
              <w:jc w:val="center"/>
              <w:rPr>
                <w:rFonts w:ascii="Arial" w:hAnsi="Arial" w:cs="Arial"/>
                <w:sz w:val="14"/>
                <w:szCs w:val="14"/>
              </w:rPr>
            </w:pPr>
            <w:r w:rsidRPr="00331EFA">
              <w:rPr>
                <w:rFonts w:ascii="Arial" w:hAnsi="Arial" w:cs="Arial"/>
                <w:sz w:val="14"/>
                <w:szCs w:val="14"/>
              </w:rPr>
              <w:t>Lazarte</w:t>
            </w:r>
          </w:p>
        </w:tc>
        <w:tc>
          <w:tcPr>
            <w:tcW w:w="323" w:type="dxa"/>
            <w:tcBorders>
              <w:left w:val="single" w:sz="4" w:space="0" w:color="auto"/>
              <w:right w:val="single" w:sz="4" w:space="0" w:color="auto"/>
            </w:tcBorders>
            <w:vAlign w:val="center"/>
          </w:tcPr>
          <w:p w14:paraId="78E62277" w14:textId="046C713E" w:rsidR="00EF36A8" w:rsidRPr="00331EFA" w:rsidRDefault="00EF36A8" w:rsidP="00EF36A8">
            <w:pPr>
              <w:jc w:val="center"/>
              <w:rPr>
                <w:rFonts w:ascii="Arial" w:hAnsi="Arial" w:cs="Arial"/>
                <w:sz w:val="14"/>
                <w:szCs w:val="14"/>
              </w:rPr>
            </w:pPr>
          </w:p>
        </w:tc>
        <w:tc>
          <w:tcPr>
            <w:tcW w:w="180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FC52552" w14:textId="5B6B8202" w:rsidR="00EF36A8" w:rsidRPr="00331EFA" w:rsidRDefault="00F45B11" w:rsidP="00EF36A8">
            <w:pPr>
              <w:jc w:val="center"/>
              <w:rPr>
                <w:rFonts w:ascii="Arial" w:hAnsi="Arial" w:cs="Arial"/>
                <w:sz w:val="14"/>
                <w:szCs w:val="14"/>
              </w:rPr>
            </w:pPr>
            <w:r w:rsidRPr="00331EFA">
              <w:rPr>
                <w:rFonts w:ascii="Arial" w:hAnsi="Arial" w:cs="Arial"/>
                <w:sz w:val="14"/>
                <w:szCs w:val="14"/>
              </w:rPr>
              <w:t>Alcón</w:t>
            </w:r>
          </w:p>
        </w:tc>
        <w:tc>
          <w:tcPr>
            <w:tcW w:w="275" w:type="dxa"/>
            <w:tcBorders>
              <w:left w:val="single" w:sz="4" w:space="0" w:color="auto"/>
              <w:right w:val="single" w:sz="4" w:space="0" w:color="auto"/>
            </w:tcBorders>
            <w:vAlign w:val="center"/>
          </w:tcPr>
          <w:p w14:paraId="39357875" w14:textId="4F4104A1" w:rsidR="00EF36A8" w:rsidRPr="00331EFA" w:rsidRDefault="00EF36A8" w:rsidP="00EF36A8">
            <w:pPr>
              <w:jc w:val="center"/>
              <w:rPr>
                <w:rFonts w:ascii="Arial" w:hAnsi="Arial" w:cs="Arial"/>
                <w:sz w:val="14"/>
                <w:szCs w:val="14"/>
              </w:rPr>
            </w:pPr>
          </w:p>
        </w:tc>
        <w:tc>
          <w:tcPr>
            <w:tcW w:w="2696"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35AE6C9" w14:textId="5C78A791" w:rsidR="00EF36A8" w:rsidRPr="00331EFA" w:rsidRDefault="00F45B11" w:rsidP="00EF36A8">
            <w:pPr>
              <w:jc w:val="center"/>
              <w:rPr>
                <w:rFonts w:ascii="Arial" w:hAnsi="Arial" w:cs="Arial"/>
                <w:sz w:val="14"/>
                <w:szCs w:val="14"/>
              </w:rPr>
            </w:pPr>
            <w:r w:rsidRPr="00331EFA">
              <w:rPr>
                <w:rFonts w:ascii="Arial" w:hAnsi="Arial" w:cs="Arial"/>
                <w:sz w:val="14"/>
                <w:szCs w:val="14"/>
              </w:rPr>
              <w:t>Ronald Yeffrey</w:t>
            </w:r>
          </w:p>
        </w:tc>
        <w:tc>
          <w:tcPr>
            <w:tcW w:w="305" w:type="dxa"/>
            <w:tcBorders>
              <w:left w:val="single" w:sz="4" w:space="0" w:color="auto"/>
              <w:right w:val="single" w:sz="4" w:space="0" w:color="auto"/>
            </w:tcBorders>
          </w:tcPr>
          <w:p w14:paraId="61549565" w14:textId="77777777" w:rsidR="00EF36A8" w:rsidRPr="00331EFA" w:rsidRDefault="00EF36A8" w:rsidP="00EF36A8">
            <w:pPr>
              <w:jc w:val="center"/>
              <w:rPr>
                <w:rFonts w:ascii="Arial" w:hAnsi="Arial" w:cs="Arial"/>
                <w:sz w:val="14"/>
                <w:szCs w:val="14"/>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4F41E82" w14:textId="05F975E3" w:rsidR="00EF36A8" w:rsidRPr="00331EFA" w:rsidRDefault="00F45B11" w:rsidP="00331EFA">
            <w:pPr>
              <w:jc w:val="center"/>
              <w:rPr>
                <w:rFonts w:ascii="Arial" w:hAnsi="Arial" w:cs="Arial"/>
                <w:sz w:val="14"/>
                <w:szCs w:val="14"/>
              </w:rPr>
            </w:pPr>
            <w:r w:rsidRPr="00331EFA">
              <w:rPr>
                <w:rFonts w:ascii="Arial" w:hAnsi="Arial" w:cs="Arial"/>
                <w:sz w:val="14"/>
                <w:szCs w:val="14"/>
              </w:rPr>
              <w:t>Jefe de la Unidad de Auditoria Interna</w:t>
            </w:r>
          </w:p>
        </w:tc>
        <w:tc>
          <w:tcPr>
            <w:tcW w:w="257" w:type="dxa"/>
            <w:tcBorders>
              <w:left w:val="single" w:sz="4" w:space="0" w:color="auto"/>
              <w:right w:val="single" w:sz="12" w:space="0" w:color="244061" w:themeColor="accent1" w:themeShade="80"/>
            </w:tcBorders>
          </w:tcPr>
          <w:p w14:paraId="24431A66" w14:textId="77777777" w:rsidR="00EF36A8" w:rsidRPr="003C0DD8" w:rsidRDefault="00EF36A8" w:rsidP="00EF36A8">
            <w:pPr>
              <w:rPr>
                <w:rFonts w:ascii="Arial" w:hAnsi="Arial" w:cs="Arial"/>
                <w:sz w:val="16"/>
                <w:szCs w:val="16"/>
                <w:lang w:val="es-BO"/>
              </w:rPr>
            </w:pPr>
          </w:p>
        </w:tc>
      </w:tr>
      <w:tr w:rsidR="00EF36A8" w:rsidRPr="003C0DD8" w14:paraId="6A88C8A4" w14:textId="77777777" w:rsidTr="001D1C07">
        <w:trPr>
          <w:jc w:val="center"/>
        </w:trPr>
        <w:tc>
          <w:tcPr>
            <w:tcW w:w="256" w:type="dxa"/>
            <w:tcBorders>
              <w:left w:val="single" w:sz="12" w:space="0" w:color="244061" w:themeColor="accent1" w:themeShade="80"/>
              <w:bottom w:val="single" w:sz="12" w:space="0" w:color="244061" w:themeColor="accent1" w:themeShade="80"/>
            </w:tcBorders>
            <w:vAlign w:val="center"/>
          </w:tcPr>
          <w:p w14:paraId="5BDBC478" w14:textId="77777777" w:rsidR="00EF36A8" w:rsidRPr="003C0DD8" w:rsidRDefault="00EF36A8" w:rsidP="00EF36A8">
            <w:pPr>
              <w:jc w:val="right"/>
              <w:rPr>
                <w:rFonts w:ascii="Arial" w:hAnsi="Arial" w:cs="Arial"/>
                <w:b/>
                <w:sz w:val="8"/>
                <w:szCs w:val="8"/>
                <w:lang w:val="es-BO"/>
              </w:rPr>
            </w:pPr>
          </w:p>
        </w:tc>
        <w:tc>
          <w:tcPr>
            <w:tcW w:w="258" w:type="dxa"/>
            <w:tcBorders>
              <w:top w:val="single" w:sz="4" w:space="0" w:color="auto"/>
              <w:bottom w:val="single" w:sz="12" w:space="0" w:color="244061" w:themeColor="accent1" w:themeShade="80"/>
            </w:tcBorders>
            <w:vAlign w:val="center"/>
          </w:tcPr>
          <w:p w14:paraId="190D07DD" w14:textId="77777777" w:rsidR="00EF36A8" w:rsidRPr="003C0DD8" w:rsidRDefault="00EF36A8" w:rsidP="00EF36A8">
            <w:pPr>
              <w:jc w:val="right"/>
              <w:rPr>
                <w:rFonts w:ascii="Arial" w:hAnsi="Arial" w:cs="Arial"/>
                <w:b/>
                <w:sz w:val="8"/>
                <w:szCs w:val="8"/>
                <w:lang w:val="es-BO"/>
              </w:rPr>
            </w:pPr>
          </w:p>
        </w:tc>
        <w:tc>
          <w:tcPr>
            <w:tcW w:w="264" w:type="dxa"/>
            <w:tcBorders>
              <w:top w:val="single" w:sz="4" w:space="0" w:color="auto"/>
              <w:bottom w:val="single" w:sz="12" w:space="0" w:color="244061" w:themeColor="accent1" w:themeShade="80"/>
            </w:tcBorders>
            <w:vAlign w:val="center"/>
          </w:tcPr>
          <w:p w14:paraId="23F35BB7" w14:textId="77777777" w:rsidR="00EF36A8" w:rsidRPr="003C0DD8" w:rsidRDefault="00EF36A8" w:rsidP="00EF36A8">
            <w:pPr>
              <w:jc w:val="right"/>
              <w:rPr>
                <w:rFonts w:ascii="Arial" w:hAnsi="Arial" w:cs="Arial"/>
                <w:b/>
                <w:sz w:val="8"/>
                <w:szCs w:val="8"/>
                <w:lang w:val="es-BO"/>
              </w:rPr>
            </w:pPr>
          </w:p>
        </w:tc>
        <w:tc>
          <w:tcPr>
            <w:tcW w:w="261" w:type="dxa"/>
            <w:tcBorders>
              <w:top w:val="single" w:sz="4" w:space="0" w:color="auto"/>
              <w:bottom w:val="single" w:sz="12" w:space="0" w:color="244061" w:themeColor="accent1" w:themeShade="80"/>
            </w:tcBorders>
            <w:vAlign w:val="center"/>
          </w:tcPr>
          <w:p w14:paraId="4A123852" w14:textId="77777777" w:rsidR="00EF36A8" w:rsidRPr="003C0DD8" w:rsidRDefault="00EF36A8" w:rsidP="00EF36A8">
            <w:pPr>
              <w:jc w:val="right"/>
              <w:rPr>
                <w:rFonts w:ascii="Arial" w:hAnsi="Arial" w:cs="Arial"/>
                <w:b/>
                <w:sz w:val="8"/>
                <w:szCs w:val="8"/>
                <w:lang w:val="es-BO"/>
              </w:rPr>
            </w:pPr>
          </w:p>
        </w:tc>
        <w:tc>
          <w:tcPr>
            <w:tcW w:w="261" w:type="dxa"/>
            <w:gridSpan w:val="2"/>
            <w:tcBorders>
              <w:top w:val="single" w:sz="4" w:space="0" w:color="auto"/>
              <w:bottom w:val="single" w:sz="12" w:space="0" w:color="244061" w:themeColor="accent1" w:themeShade="80"/>
            </w:tcBorders>
            <w:vAlign w:val="center"/>
          </w:tcPr>
          <w:p w14:paraId="38078E83" w14:textId="77777777" w:rsidR="00EF36A8" w:rsidRPr="003C0DD8" w:rsidRDefault="00EF36A8" w:rsidP="00EF36A8">
            <w:pPr>
              <w:jc w:val="right"/>
              <w:rPr>
                <w:rFonts w:ascii="Arial" w:hAnsi="Arial" w:cs="Arial"/>
                <w:b/>
                <w:sz w:val="8"/>
                <w:szCs w:val="8"/>
                <w:lang w:val="es-BO"/>
              </w:rPr>
            </w:pPr>
          </w:p>
        </w:tc>
        <w:tc>
          <w:tcPr>
            <w:tcW w:w="269" w:type="dxa"/>
            <w:tcBorders>
              <w:top w:val="single" w:sz="4" w:space="0" w:color="auto"/>
              <w:bottom w:val="single" w:sz="12" w:space="0" w:color="244061" w:themeColor="accent1" w:themeShade="80"/>
            </w:tcBorders>
            <w:vAlign w:val="center"/>
          </w:tcPr>
          <w:p w14:paraId="14F30093" w14:textId="77777777" w:rsidR="00EF36A8" w:rsidRPr="003C0DD8" w:rsidRDefault="00EF36A8" w:rsidP="00EF36A8">
            <w:pPr>
              <w:jc w:val="right"/>
              <w:rPr>
                <w:rFonts w:ascii="Arial" w:hAnsi="Arial" w:cs="Arial"/>
                <w:b/>
                <w:sz w:val="8"/>
                <w:szCs w:val="8"/>
                <w:lang w:val="es-BO"/>
              </w:rPr>
            </w:pPr>
          </w:p>
        </w:tc>
        <w:tc>
          <w:tcPr>
            <w:tcW w:w="267" w:type="dxa"/>
            <w:tcBorders>
              <w:top w:val="single" w:sz="4" w:space="0" w:color="auto"/>
              <w:bottom w:val="single" w:sz="12" w:space="0" w:color="244061" w:themeColor="accent1" w:themeShade="80"/>
            </w:tcBorders>
            <w:vAlign w:val="center"/>
          </w:tcPr>
          <w:p w14:paraId="4969B7BB" w14:textId="77777777" w:rsidR="00EF36A8" w:rsidRPr="003C0DD8" w:rsidRDefault="00EF36A8" w:rsidP="00EF36A8">
            <w:pPr>
              <w:jc w:val="right"/>
              <w:rPr>
                <w:rFonts w:ascii="Arial" w:hAnsi="Arial" w:cs="Arial"/>
                <w:b/>
                <w:sz w:val="8"/>
                <w:szCs w:val="8"/>
                <w:lang w:val="es-BO"/>
              </w:rPr>
            </w:pPr>
          </w:p>
        </w:tc>
        <w:tc>
          <w:tcPr>
            <w:tcW w:w="323" w:type="dxa"/>
            <w:tcBorders>
              <w:bottom w:val="single" w:sz="12" w:space="0" w:color="244061" w:themeColor="accent1" w:themeShade="80"/>
            </w:tcBorders>
          </w:tcPr>
          <w:p w14:paraId="77BA60D7" w14:textId="77777777" w:rsidR="00EF36A8" w:rsidRPr="003C0DD8" w:rsidRDefault="00EF36A8" w:rsidP="00EF36A8">
            <w:pPr>
              <w:rPr>
                <w:rFonts w:ascii="Arial" w:hAnsi="Arial" w:cs="Arial"/>
                <w:sz w:val="8"/>
                <w:szCs w:val="8"/>
                <w:lang w:val="es-BO"/>
              </w:rPr>
            </w:pPr>
          </w:p>
        </w:tc>
        <w:tc>
          <w:tcPr>
            <w:tcW w:w="305" w:type="dxa"/>
            <w:tcBorders>
              <w:top w:val="single" w:sz="4" w:space="0" w:color="auto"/>
              <w:bottom w:val="single" w:sz="12" w:space="0" w:color="244061" w:themeColor="accent1" w:themeShade="80"/>
            </w:tcBorders>
          </w:tcPr>
          <w:p w14:paraId="44220520" w14:textId="77777777" w:rsidR="00EF36A8" w:rsidRPr="003C0DD8" w:rsidRDefault="00EF36A8" w:rsidP="00EF36A8">
            <w:pPr>
              <w:rPr>
                <w:rFonts w:ascii="Arial" w:hAnsi="Arial" w:cs="Arial"/>
                <w:sz w:val="8"/>
                <w:szCs w:val="8"/>
                <w:lang w:val="es-BO"/>
              </w:rPr>
            </w:pPr>
          </w:p>
        </w:tc>
        <w:tc>
          <w:tcPr>
            <w:tcW w:w="279" w:type="dxa"/>
            <w:gridSpan w:val="2"/>
            <w:tcBorders>
              <w:top w:val="single" w:sz="4" w:space="0" w:color="auto"/>
              <w:bottom w:val="single" w:sz="12" w:space="0" w:color="244061" w:themeColor="accent1" w:themeShade="80"/>
            </w:tcBorders>
          </w:tcPr>
          <w:p w14:paraId="682B818D" w14:textId="77777777" w:rsidR="00EF36A8" w:rsidRPr="003C0DD8" w:rsidRDefault="00EF36A8" w:rsidP="00EF36A8">
            <w:pPr>
              <w:rPr>
                <w:rFonts w:ascii="Arial" w:hAnsi="Arial" w:cs="Arial"/>
                <w:sz w:val="8"/>
                <w:szCs w:val="8"/>
                <w:lang w:val="es-BO"/>
              </w:rPr>
            </w:pPr>
          </w:p>
        </w:tc>
        <w:tc>
          <w:tcPr>
            <w:tcW w:w="305" w:type="dxa"/>
            <w:tcBorders>
              <w:top w:val="single" w:sz="4" w:space="0" w:color="auto"/>
              <w:bottom w:val="single" w:sz="12" w:space="0" w:color="244061" w:themeColor="accent1" w:themeShade="80"/>
            </w:tcBorders>
          </w:tcPr>
          <w:p w14:paraId="6815F1C3" w14:textId="77777777" w:rsidR="00EF36A8" w:rsidRPr="003C0DD8" w:rsidRDefault="00EF36A8" w:rsidP="00EF36A8">
            <w:pPr>
              <w:rPr>
                <w:rFonts w:ascii="Arial" w:hAnsi="Arial" w:cs="Arial"/>
                <w:sz w:val="8"/>
                <w:szCs w:val="8"/>
                <w:lang w:val="es-BO"/>
              </w:rPr>
            </w:pPr>
          </w:p>
        </w:tc>
        <w:tc>
          <w:tcPr>
            <w:tcW w:w="305" w:type="dxa"/>
            <w:tcBorders>
              <w:top w:val="single" w:sz="4" w:space="0" w:color="auto"/>
              <w:bottom w:val="single" w:sz="12" w:space="0" w:color="244061" w:themeColor="accent1" w:themeShade="80"/>
            </w:tcBorders>
          </w:tcPr>
          <w:p w14:paraId="2CE8A321" w14:textId="77777777" w:rsidR="00EF36A8" w:rsidRPr="003C0DD8" w:rsidRDefault="00EF36A8" w:rsidP="00EF36A8">
            <w:pPr>
              <w:rPr>
                <w:rFonts w:ascii="Arial" w:hAnsi="Arial" w:cs="Arial"/>
                <w:sz w:val="8"/>
                <w:szCs w:val="8"/>
                <w:lang w:val="es-BO"/>
              </w:rPr>
            </w:pPr>
          </w:p>
        </w:tc>
        <w:tc>
          <w:tcPr>
            <w:tcW w:w="305" w:type="dxa"/>
            <w:tcBorders>
              <w:top w:val="single" w:sz="4" w:space="0" w:color="auto"/>
              <w:bottom w:val="single" w:sz="12" w:space="0" w:color="244061" w:themeColor="accent1" w:themeShade="80"/>
            </w:tcBorders>
          </w:tcPr>
          <w:p w14:paraId="73C6E1EE" w14:textId="77777777" w:rsidR="00EF36A8" w:rsidRPr="003C0DD8" w:rsidRDefault="00EF36A8" w:rsidP="00EF36A8">
            <w:pPr>
              <w:rPr>
                <w:rFonts w:ascii="Arial" w:hAnsi="Arial" w:cs="Arial"/>
                <w:sz w:val="8"/>
                <w:szCs w:val="8"/>
                <w:lang w:val="es-BO"/>
              </w:rPr>
            </w:pPr>
          </w:p>
        </w:tc>
        <w:tc>
          <w:tcPr>
            <w:tcW w:w="305" w:type="dxa"/>
            <w:gridSpan w:val="2"/>
            <w:tcBorders>
              <w:top w:val="single" w:sz="4" w:space="0" w:color="auto"/>
              <w:bottom w:val="single" w:sz="12" w:space="0" w:color="244061" w:themeColor="accent1" w:themeShade="80"/>
            </w:tcBorders>
          </w:tcPr>
          <w:p w14:paraId="2FD66976" w14:textId="77777777" w:rsidR="00EF36A8" w:rsidRPr="003C0DD8" w:rsidRDefault="00EF36A8" w:rsidP="00EF36A8">
            <w:pPr>
              <w:rPr>
                <w:rFonts w:ascii="Arial" w:hAnsi="Arial" w:cs="Arial"/>
                <w:sz w:val="8"/>
                <w:szCs w:val="8"/>
                <w:lang w:val="es-BO"/>
              </w:rPr>
            </w:pPr>
          </w:p>
        </w:tc>
        <w:tc>
          <w:tcPr>
            <w:tcW w:w="275" w:type="dxa"/>
            <w:tcBorders>
              <w:bottom w:val="single" w:sz="12" w:space="0" w:color="244061" w:themeColor="accent1" w:themeShade="80"/>
            </w:tcBorders>
          </w:tcPr>
          <w:p w14:paraId="4F98B366" w14:textId="77777777" w:rsidR="00EF36A8" w:rsidRPr="003C0DD8" w:rsidRDefault="00EF36A8" w:rsidP="00EF36A8">
            <w:pPr>
              <w:rPr>
                <w:rFonts w:ascii="Arial" w:hAnsi="Arial" w:cs="Arial"/>
                <w:sz w:val="8"/>
                <w:szCs w:val="8"/>
                <w:lang w:val="es-BO"/>
              </w:rPr>
            </w:pPr>
          </w:p>
        </w:tc>
        <w:tc>
          <w:tcPr>
            <w:tcW w:w="305" w:type="dxa"/>
            <w:tcBorders>
              <w:top w:val="single" w:sz="4" w:space="0" w:color="auto"/>
              <w:bottom w:val="single" w:sz="12" w:space="0" w:color="244061" w:themeColor="accent1" w:themeShade="80"/>
            </w:tcBorders>
          </w:tcPr>
          <w:p w14:paraId="30274099" w14:textId="77777777" w:rsidR="00EF36A8" w:rsidRPr="003C0DD8" w:rsidRDefault="00EF36A8" w:rsidP="00EF36A8">
            <w:pPr>
              <w:rPr>
                <w:rFonts w:ascii="Arial" w:hAnsi="Arial" w:cs="Arial"/>
                <w:sz w:val="8"/>
                <w:szCs w:val="8"/>
                <w:lang w:val="es-BO"/>
              </w:rPr>
            </w:pPr>
          </w:p>
        </w:tc>
        <w:tc>
          <w:tcPr>
            <w:tcW w:w="305" w:type="dxa"/>
            <w:tcBorders>
              <w:top w:val="single" w:sz="4" w:space="0" w:color="auto"/>
              <w:bottom w:val="single" w:sz="12" w:space="0" w:color="244061" w:themeColor="accent1" w:themeShade="80"/>
            </w:tcBorders>
          </w:tcPr>
          <w:p w14:paraId="6CE600AD" w14:textId="77777777" w:rsidR="00EF36A8" w:rsidRPr="003C0DD8" w:rsidRDefault="00EF36A8" w:rsidP="00EF36A8">
            <w:pPr>
              <w:rPr>
                <w:rFonts w:ascii="Arial" w:hAnsi="Arial" w:cs="Arial"/>
                <w:sz w:val="8"/>
                <w:szCs w:val="8"/>
                <w:lang w:val="es-BO"/>
              </w:rPr>
            </w:pPr>
          </w:p>
        </w:tc>
        <w:tc>
          <w:tcPr>
            <w:tcW w:w="272" w:type="dxa"/>
            <w:tcBorders>
              <w:top w:val="single" w:sz="4" w:space="0" w:color="auto"/>
              <w:bottom w:val="single" w:sz="12" w:space="0" w:color="244061" w:themeColor="accent1" w:themeShade="80"/>
            </w:tcBorders>
          </w:tcPr>
          <w:p w14:paraId="4EB4D78C" w14:textId="77777777" w:rsidR="00EF36A8" w:rsidRPr="003C0DD8" w:rsidRDefault="00EF36A8" w:rsidP="00EF36A8">
            <w:pPr>
              <w:rPr>
                <w:rFonts w:ascii="Arial" w:hAnsi="Arial" w:cs="Arial"/>
                <w:sz w:val="8"/>
                <w:szCs w:val="8"/>
                <w:lang w:val="es-BO"/>
              </w:rPr>
            </w:pPr>
          </w:p>
        </w:tc>
        <w:tc>
          <w:tcPr>
            <w:tcW w:w="257" w:type="dxa"/>
            <w:tcBorders>
              <w:top w:val="single" w:sz="4" w:space="0" w:color="auto"/>
              <w:bottom w:val="single" w:sz="12" w:space="0" w:color="244061" w:themeColor="accent1" w:themeShade="80"/>
            </w:tcBorders>
          </w:tcPr>
          <w:p w14:paraId="0ABDE284" w14:textId="77777777" w:rsidR="00EF36A8" w:rsidRPr="003C0DD8" w:rsidRDefault="00EF36A8" w:rsidP="00EF36A8">
            <w:pPr>
              <w:rPr>
                <w:rFonts w:ascii="Arial" w:hAnsi="Arial" w:cs="Arial"/>
                <w:sz w:val="8"/>
                <w:szCs w:val="8"/>
                <w:lang w:val="es-BO"/>
              </w:rPr>
            </w:pPr>
          </w:p>
        </w:tc>
        <w:tc>
          <w:tcPr>
            <w:tcW w:w="257" w:type="dxa"/>
            <w:tcBorders>
              <w:top w:val="single" w:sz="4" w:space="0" w:color="auto"/>
              <w:bottom w:val="single" w:sz="12" w:space="0" w:color="244061" w:themeColor="accent1" w:themeShade="80"/>
            </w:tcBorders>
          </w:tcPr>
          <w:p w14:paraId="31A78E76" w14:textId="77777777" w:rsidR="00EF36A8" w:rsidRPr="003C0DD8" w:rsidRDefault="00EF36A8" w:rsidP="00EF36A8">
            <w:pPr>
              <w:rPr>
                <w:rFonts w:ascii="Arial" w:hAnsi="Arial" w:cs="Arial"/>
                <w:sz w:val="8"/>
                <w:szCs w:val="8"/>
                <w:lang w:val="es-BO"/>
              </w:rPr>
            </w:pPr>
          </w:p>
        </w:tc>
        <w:tc>
          <w:tcPr>
            <w:tcW w:w="257" w:type="dxa"/>
            <w:tcBorders>
              <w:top w:val="single" w:sz="4" w:space="0" w:color="auto"/>
              <w:bottom w:val="single" w:sz="12" w:space="0" w:color="244061" w:themeColor="accent1" w:themeShade="80"/>
            </w:tcBorders>
          </w:tcPr>
          <w:p w14:paraId="04111AAA" w14:textId="77777777" w:rsidR="00EF36A8" w:rsidRPr="003C0DD8" w:rsidRDefault="00EF36A8" w:rsidP="00EF36A8">
            <w:pPr>
              <w:rPr>
                <w:rFonts w:ascii="Arial" w:hAnsi="Arial" w:cs="Arial"/>
                <w:sz w:val="8"/>
                <w:szCs w:val="8"/>
                <w:lang w:val="es-BO"/>
              </w:rPr>
            </w:pPr>
          </w:p>
        </w:tc>
        <w:tc>
          <w:tcPr>
            <w:tcW w:w="257" w:type="dxa"/>
            <w:tcBorders>
              <w:top w:val="single" w:sz="4" w:space="0" w:color="auto"/>
              <w:bottom w:val="single" w:sz="12" w:space="0" w:color="244061" w:themeColor="accent1" w:themeShade="80"/>
            </w:tcBorders>
          </w:tcPr>
          <w:p w14:paraId="1F389E69" w14:textId="77777777" w:rsidR="00EF36A8" w:rsidRPr="003C0DD8" w:rsidRDefault="00EF36A8" w:rsidP="00EF36A8">
            <w:pPr>
              <w:rPr>
                <w:rFonts w:ascii="Arial" w:hAnsi="Arial" w:cs="Arial"/>
                <w:sz w:val="8"/>
                <w:szCs w:val="8"/>
                <w:lang w:val="es-BO"/>
              </w:rPr>
            </w:pPr>
          </w:p>
        </w:tc>
        <w:tc>
          <w:tcPr>
            <w:tcW w:w="257" w:type="dxa"/>
            <w:tcBorders>
              <w:top w:val="single" w:sz="4" w:space="0" w:color="auto"/>
              <w:bottom w:val="single" w:sz="12" w:space="0" w:color="244061" w:themeColor="accent1" w:themeShade="80"/>
            </w:tcBorders>
          </w:tcPr>
          <w:p w14:paraId="5A21F3E4" w14:textId="77777777" w:rsidR="00EF36A8" w:rsidRPr="003C0DD8" w:rsidRDefault="00EF36A8" w:rsidP="00EF36A8">
            <w:pPr>
              <w:rPr>
                <w:rFonts w:ascii="Arial" w:hAnsi="Arial" w:cs="Arial"/>
                <w:sz w:val="8"/>
                <w:szCs w:val="8"/>
                <w:lang w:val="es-BO"/>
              </w:rPr>
            </w:pPr>
          </w:p>
        </w:tc>
        <w:tc>
          <w:tcPr>
            <w:tcW w:w="257" w:type="dxa"/>
            <w:tcBorders>
              <w:top w:val="single" w:sz="4" w:space="0" w:color="auto"/>
              <w:bottom w:val="single" w:sz="12" w:space="0" w:color="244061" w:themeColor="accent1" w:themeShade="80"/>
            </w:tcBorders>
          </w:tcPr>
          <w:p w14:paraId="6396522F" w14:textId="77777777" w:rsidR="00EF36A8" w:rsidRPr="003C0DD8" w:rsidRDefault="00EF36A8" w:rsidP="00EF36A8">
            <w:pPr>
              <w:rPr>
                <w:rFonts w:ascii="Arial" w:hAnsi="Arial" w:cs="Arial"/>
                <w:sz w:val="8"/>
                <w:szCs w:val="8"/>
                <w:lang w:val="es-BO"/>
              </w:rPr>
            </w:pPr>
          </w:p>
        </w:tc>
        <w:tc>
          <w:tcPr>
            <w:tcW w:w="272" w:type="dxa"/>
            <w:tcBorders>
              <w:top w:val="single" w:sz="4" w:space="0" w:color="auto"/>
              <w:bottom w:val="single" w:sz="12" w:space="0" w:color="244061" w:themeColor="accent1" w:themeShade="80"/>
            </w:tcBorders>
          </w:tcPr>
          <w:p w14:paraId="18DBC58B" w14:textId="77777777" w:rsidR="00EF36A8" w:rsidRPr="003C0DD8" w:rsidRDefault="00EF36A8" w:rsidP="00EF36A8">
            <w:pPr>
              <w:rPr>
                <w:rFonts w:ascii="Arial" w:hAnsi="Arial" w:cs="Arial"/>
                <w:sz w:val="8"/>
                <w:szCs w:val="8"/>
                <w:lang w:val="es-BO"/>
              </w:rPr>
            </w:pPr>
          </w:p>
        </w:tc>
        <w:tc>
          <w:tcPr>
            <w:tcW w:w="305" w:type="dxa"/>
            <w:tcBorders>
              <w:bottom w:val="single" w:sz="12" w:space="0" w:color="244061" w:themeColor="accent1" w:themeShade="80"/>
            </w:tcBorders>
          </w:tcPr>
          <w:p w14:paraId="423631A0" w14:textId="77777777" w:rsidR="00EF36A8" w:rsidRPr="003C0DD8" w:rsidRDefault="00EF36A8" w:rsidP="00EF36A8">
            <w:pPr>
              <w:rPr>
                <w:rFonts w:ascii="Arial" w:hAnsi="Arial" w:cs="Arial"/>
                <w:sz w:val="8"/>
                <w:szCs w:val="8"/>
                <w:lang w:val="es-BO"/>
              </w:rPr>
            </w:pPr>
          </w:p>
        </w:tc>
        <w:tc>
          <w:tcPr>
            <w:tcW w:w="272" w:type="dxa"/>
            <w:tcBorders>
              <w:top w:val="single" w:sz="4" w:space="0" w:color="auto"/>
              <w:bottom w:val="single" w:sz="12" w:space="0" w:color="244061" w:themeColor="accent1" w:themeShade="80"/>
            </w:tcBorders>
          </w:tcPr>
          <w:p w14:paraId="341A8F95" w14:textId="77777777" w:rsidR="00EF36A8" w:rsidRPr="003C0DD8" w:rsidRDefault="00EF36A8" w:rsidP="00EF36A8">
            <w:pPr>
              <w:rPr>
                <w:rFonts w:ascii="Arial" w:hAnsi="Arial" w:cs="Arial"/>
                <w:sz w:val="8"/>
                <w:szCs w:val="8"/>
                <w:lang w:val="es-BO"/>
              </w:rPr>
            </w:pPr>
          </w:p>
        </w:tc>
        <w:tc>
          <w:tcPr>
            <w:tcW w:w="305" w:type="dxa"/>
            <w:tcBorders>
              <w:top w:val="single" w:sz="4" w:space="0" w:color="auto"/>
              <w:bottom w:val="single" w:sz="12" w:space="0" w:color="244061" w:themeColor="accent1" w:themeShade="80"/>
            </w:tcBorders>
          </w:tcPr>
          <w:p w14:paraId="7A031367" w14:textId="77777777" w:rsidR="00EF36A8" w:rsidRPr="003C0DD8" w:rsidRDefault="00EF36A8" w:rsidP="00EF36A8">
            <w:pPr>
              <w:rPr>
                <w:rFonts w:ascii="Arial" w:hAnsi="Arial" w:cs="Arial"/>
                <w:sz w:val="8"/>
                <w:szCs w:val="8"/>
                <w:lang w:val="es-BO"/>
              </w:rPr>
            </w:pPr>
          </w:p>
        </w:tc>
        <w:tc>
          <w:tcPr>
            <w:tcW w:w="257" w:type="dxa"/>
            <w:tcBorders>
              <w:top w:val="single" w:sz="4" w:space="0" w:color="auto"/>
              <w:bottom w:val="single" w:sz="12" w:space="0" w:color="244061" w:themeColor="accent1" w:themeShade="80"/>
            </w:tcBorders>
          </w:tcPr>
          <w:p w14:paraId="630C532C" w14:textId="77777777" w:rsidR="00EF36A8" w:rsidRPr="003C0DD8" w:rsidRDefault="00EF36A8" w:rsidP="00EF36A8">
            <w:pPr>
              <w:rPr>
                <w:rFonts w:ascii="Arial" w:hAnsi="Arial" w:cs="Arial"/>
                <w:sz w:val="8"/>
                <w:szCs w:val="8"/>
                <w:lang w:val="es-BO"/>
              </w:rPr>
            </w:pPr>
          </w:p>
        </w:tc>
        <w:tc>
          <w:tcPr>
            <w:tcW w:w="271" w:type="dxa"/>
            <w:tcBorders>
              <w:top w:val="single" w:sz="4" w:space="0" w:color="auto"/>
              <w:bottom w:val="single" w:sz="12" w:space="0" w:color="244061" w:themeColor="accent1" w:themeShade="80"/>
            </w:tcBorders>
          </w:tcPr>
          <w:p w14:paraId="6ADFA975" w14:textId="77777777" w:rsidR="00EF36A8" w:rsidRPr="003C0DD8" w:rsidRDefault="00EF36A8" w:rsidP="00EF36A8">
            <w:pPr>
              <w:rPr>
                <w:rFonts w:ascii="Arial" w:hAnsi="Arial" w:cs="Arial"/>
                <w:sz w:val="8"/>
                <w:szCs w:val="8"/>
                <w:lang w:val="es-BO"/>
              </w:rPr>
            </w:pPr>
          </w:p>
        </w:tc>
        <w:tc>
          <w:tcPr>
            <w:tcW w:w="268" w:type="dxa"/>
            <w:tcBorders>
              <w:top w:val="single" w:sz="4" w:space="0" w:color="auto"/>
              <w:bottom w:val="single" w:sz="12" w:space="0" w:color="244061" w:themeColor="accent1" w:themeShade="80"/>
            </w:tcBorders>
          </w:tcPr>
          <w:p w14:paraId="2174CB9E" w14:textId="77777777" w:rsidR="00EF36A8" w:rsidRPr="003C0DD8" w:rsidRDefault="00EF36A8" w:rsidP="00EF36A8">
            <w:pPr>
              <w:rPr>
                <w:rFonts w:ascii="Arial" w:hAnsi="Arial" w:cs="Arial"/>
                <w:sz w:val="8"/>
                <w:szCs w:val="8"/>
                <w:lang w:val="es-BO"/>
              </w:rPr>
            </w:pPr>
          </w:p>
        </w:tc>
        <w:tc>
          <w:tcPr>
            <w:tcW w:w="265" w:type="dxa"/>
            <w:tcBorders>
              <w:top w:val="single" w:sz="4" w:space="0" w:color="auto"/>
              <w:bottom w:val="single" w:sz="12" w:space="0" w:color="244061" w:themeColor="accent1" w:themeShade="80"/>
            </w:tcBorders>
          </w:tcPr>
          <w:p w14:paraId="18B42546" w14:textId="77777777" w:rsidR="00EF36A8" w:rsidRPr="003C0DD8" w:rsidRDefault="00EF36A8" w:rsidP="00EF36A8">
            <w:pPr>
              <w:rPr>
                <w:rFonts w:ascii="Arial" w:hAnsi="Arial" w:cs="Arial"/>
                <w:sz w:val="8"/>
                <w:szCs w:val="8"/>
                <w:lang w:val="es-BO"/>
              </w:rPr>
            </w:pPr>
          </w:p>
        </w:tc>
        <w:tc>
          <w:tcPr>
            <w:tcW w:w="257" w:type="dxa"/>
            <w:tcBorders>
              <w:top w:val="single" w:sz="4" w:space="0" w:color="auto"/>
              <w:bottom w:val="single" w:sz="12" w:space="0" w:color="244061" w:themeColor="accent1" w:themeShade="80"/>
            </w:tcBorders>
          </w:tcPr>
          <w:p w14:paraId="52069CBC" w14:textId="77777777" w:rsidR="00EF36A8" w:rsidRPr="003C0DD8" w:rsidRDefault="00EF36A8" w:rsidP="00EF36A8">
            <w:pPr>
              <w:rPr>
                <w:rFonts w:ascii="Arial" w:hAnsi="Arial" w:cs="Arial"/>
                <w:sz w:val="8"/>
                <w:szCs w:val="8"/>
                <w:lang w:val="es-BO"/>
              </w:rPr>
            </w:pPr>
          </w:p>
        </w:tc>
        <w:tc>
          <w:tcPr>
            <w:tcW w:w="257" w:type="dxa"/>
            <w:tcBorders>
              <w:top w:val="single" w:sz="4" w:space="0" w:color="auto"/>
              <w:bottom w:val="single" w:sz="12" w:space="0" w:color="244061" w:themeColor="accent1" w:themeShade="80"/>
            </w:tcBorders>
          </w:tcPr>
          <w:p w14:paraId="62B7BBE0" w14:textId="77777777" w:rsidR="00EF36A8" w:rsidRPr="003C0DD8" w:rsidRDefault="00EF36A8" w:rsidP="00EF36A8">
            <w:pPr>
              <w:rPr>
                <w:rFonts w:ascii="Arial" w:hAnsi="Arial" w:cs="Arial"/>
                <w:sz w:val="8"/>
                <w:szCs w:val="8"/>
                <w:lang w:val="es-BO"/>
              </w:rPr>
            </w:pPr>
          </w:p>
        </w:tc>
        <w:tc>
          <w:tcPr>
            <w:tcW w:w="257" w:type="dxa"/>
            <w:tcBorders>
              <w:top w:val="single" w:sz="4" w:space="0" w:color="auto"/>
              <w:bottom w:val="single" w:sz="12" w:space="0" w:color="244061" w:themeColor="accent1" w:themeShade="80"/>
            </w:tcBorders>
          </w:tcPr>
          <w:p w14:paraId="3DAF6993" w14:textId="77777777" w:rsidR="00EF36A8" w:rsidRPr="003C0DD8" w:rsidRDefault="00EF36A8" w:rsidP="00EF36A8">
            <w:pPr>
              <w:rPr>
                <w:rFonts w:ascii="Arial" w:hAnsi="Arial" w:cs="Arial"/>
                <w:sz w:val="8"/>
                <w:szCs w:val="8"/>
                <w:lang w:val="es-BO"/>
              </w:rPr>
            </w:pPr>
          </w:p>
        </w:tc>
        <w:tc>
          <w:tcPr>
            <w:tcW w:w="257" w:type="dxa"/>
            <w:tcBorders>
              <w:bottom w:val="single" w:sz="12" w:space="0" w:color="244061" w:themeColor="accent1" w:themeShade="80"/>
              <w:right w:val="single" w:sz="12" w:space="0" w:color="244061" w:themeColor="accent1" w:themeShade="80"/>
            </w:tcBorders>
          </w:tcPr>
          <w:p w14:paraId="0D720725" w14:textId="77777777" w:rsidR="00EF36A8" w:rsidRPr="003C0DD8" w:rsidRDefault="00EF36A8" w:rsidP="00EF36A8">
            <w:pPr>
              <w:rPr>
                <w:rFonts w:ascii="Arial" w:hAnsi="Arial" w:cs="Arial"/>
                <w:sz w:val="8"/>
                <w:szCs w:val="8"/>
                <w:lang w:val="es-BO"/>
              </w:rPr>
            </w:pPr>
          </w:p>
        </w:tc>
      </w:tr>
      <w:tr w:rsidR="00EF36A8" w:rsidRPr="003C0DD8" w14:paraId="62F58D3E" w14:textId="77777777" w:rsidTr="008E394A">
        <w:trPr>
          <w:trHeight w:val="397"/>
          <w:jc w:val="center"/>
        </w:trPr>
        <w:tc>
          <w:tcPr>
            <w:tcW w:w="9905" w:type="dxa"/>
            <w:gridSpan w:val="39"/>
            <w:tcBorders>
              <w:left w:val="single" w:sz="12" w:space="0" w:color="244061" w:themeColor="accent1" w:themeShade="80"/>
              <w:right w:val="single" w:sz="12" w:space="0" w:color="244061" w:themeColor="accent1" w:themeShade="80"/>
            </w:tcBorders>
            <w:shd w:val="clear" w:color="auto" w:fill="244061" w:themeFill="accent1" w:themeFillShade="80"/>
            <w:vAlign w:val="center"/>
          </w:tcPr>
          <w:p w14:paraId="1C86303E" w14:textId="77777777" w:rsidR="00EF36A8" w:rsidRPr="003C0DD8" w:rsidRDefault="00EF36A8" w:rsidP="00DA03F5">
            <w:pPr>
              <w:pStyle w:val="Prrafodelista"/>
              <w:numPr>
                <w:ilvl w:val="0"/>
                <w:numId w:val="28"/>
              </w:numPr>
              <w:ind w:left="176" w:hanging="176"/>
              <w:contextualSpacing/>
              <w:rPr>
                <w:rFonts w:ascii="Arial" w:hAnsi="Arial" w:cs="Arial"/>
                <w:sz w:val="16"/>
                <w:szCs w:val="16"/>
                <w:lang w:val="es-BO"/>
              </w:rPr>
            </w:pPr>
            <w:r w:rsidRPr="003C0DD8">
              <w:rPr>
                <w:rFonts w:ascii="Arial" w:hAnsi="Arial" w:cs="Arial"/>
                <w:b/>
                <w:color w:val="FFFFFF" w:themeColor="background1"/>
                <w:sz w:val="16"/>
                <w:szCs w:val="16"/>
                <w:lang w:val="es-BO"/>
              </w:rPr>
              <w:t>SEGUROS QUE SE LICITAN:</w:t>
            </w:r>
          </w:p>
        </w:tc>
      </w:tr>
      <w:tr w:rsidR="00EF36A8" w:rsidRPr="003C0DD8" w14:paraId="3A325222" w14:textId="77777777" w:rsidTr="001D1C07">
        <w:trPr>
          <w:jc w:val="center"/>
        </w:trPr>
        <w:tc>
          <w:tcPr>
            <w:tcW w:w="256" w:type="dxa"/>
            <w:tcBorders>
              <w:left w:val="single" w:sz="12" w:space="0" w:color="244061" w:themeColor="accent1" w:themeShade="80"/>
            </w:tcBorders>
            <w:vAlign w:val="center"/>
          </w:tcPr>
          <w:p w14:paraId="013871BF" w14:textId="77777777" w:rsidR="00EF36A8" w:rsidRPr="003C0DD8" w:rsidRDefault="00EF36A8" w:rsidP="00EF36A8">
            <w:pPr>
              <w:jc w:val="right"/>
              <w:rPr>
                <w:rFonts w:ascii="Arial" w:hAnsi="Arial" w:cs="Arial"/>
                <w:b/>
                <w:sz w:val="2"/>
                <w:szCs w:val="2"/>
                <w:lang w:val="es-BO"/>
              </w:rPr>
            </w:pPr>
          </w:p>
        </w:tc>
        <w:tc>
          <w:tcPr>
            <w:tcW w:w="258" w:type="dxa"/>
            <w:vAlign w:val="center"/>
          </w:tcPr>
          <w:p w14:paraId="6D706747" w14:textId="77777777" w:rsidR="00EF36A8" w:rsidRPr="003C0DD8" w:rsidRDefault="00EF36A8" w:rsidP="00EF36A8">
            <w:pPr>
              <w:jc w:val="right"/>
              <w:rPr>
                <w:rFonts w:ascii="Arial" w:hAnsi="Arial" w:cs="Arial"/>
                <w:b/>
                <w:sz w:val="2"/>
                <w:szCs w:val="2"/>
                <w:lang w:val="es-BO"/>
              </w:rPr>
            </w:pPr>
          </w:p>
        </w:tc>
        <w:tc>
          <w:tcPr>
            <w:tcW w:w="264" w:type="dxa"/>
            <w:vAlign w:val="center"/>
          </w:tcPr>
          <w:p w14:paraId="0C370629" w14:textId="77777777" w:rsidR="00EF36A8" w:rsidRPr="003C0DD8" w:rsidRDefault="00EF36A8" w:rsidP="00EF36A8">
            <w:pPr>
              <w:jc w:val="right"/>
              <w:rPr>
                <w:rFonts w:ascii="Arial" w:hAnsi="Arial" w:cs="Arial"/>
                <w:b/>
                <w:sz w:val="2"/>
                <w:szCs w:val="2"/>
                <w:lang w:val="es-BO"/>
              </w:rPr>
            </w:pPr>
          </w:p>
        </w:tc>
        <w:tc>
          <w:tcPr>
            <w:tcW w:w="261" w:type="dxa"/>
            <w:vAlign w:val="center"/>
          </w:tcPr>
          <w:p w14:paraId="35F3F92F" w14:textId="77777777" w:rsidR="00EF36A8" w:rsidRPr="003C0DD8" w:rsidRDefault="00EF36A8" w:rsidP="00EF36A8">
            <w:pPr>
              <w:jc w:val="right"/>
              <w:rPr>
                <w:rFonts w:ascii="Arial" w:hAnsi="Arial" w:cs="Arial"/>
                <w:b/>
                <w:sz w:val="2"/>
                <w:szCs w:val="2"/>
                <w:lang w:val="es-BO"/>
              </w:rPr>
            </w:pPr>
          </w:p>
        </w:tc>
        <w:tc>
          <w:tcPr>
            <w:tcW w:w="261" w:type="dxa"/>
            <w:gridSpan w:val="2"/>
            <w:vAlign w:val="center"/>
          </w:tcPr>
          <w:p w14:paraId="6BAB52F1" w14:textId="77777777" w:rsidR="00EF36A8" w:rsidRPr="003C0DD8" w:rsidRDefault="00EF36A8" w:rsidP="00EF36A8">
            <w:pPr>
              <w:jc w:val="right"/>
              <w:rPr>
                <w:rFonts w:ascii="Arial" w:hAnsi="Arial" w:cs="Arial"/>
                <w:b/>
                <w:sz w:val="2"/>
                <w:szCs w:val="2"/>
                <w:lang w:val="es-BO"/>
              </w:rPr>
            </w:pPr>
          </w:p>
        </w:tc>
        <w:tc>
          <w:tcPr>
            <w:tcW w:w="269" w:type="dxa"/>
            <w:vAlign w:val="center"/>
          </w:tcPr>
          <w:p w14:paraId="2699E3B5" w14:textId="77777777" w:rsidR="00EF36A8" w:rsidRPr="003C0DD8" w:rsidRDefault="00EF36A8" w:rsidP="00EF36A8">
            <w:pPr>
              <w:jc w:val="right"/>
              <w:rPr>
                <w:rFonts w:ascii="Arial" w:hAnsi="Arial" w:cs="Arial"/>
                <w:b/>
                <w:sz w:val="2"/>
                <w:szCs w:val="2"/>
                <w:lang w:val="es-BO"/>
              </w:rPr>
            </w:pPr>
          </w:p>
        </w:tc>
        <w:tc>
          <w:tcPr>
            <w:tcW w:w="267" w:type="dxa"/>
            <w:vAlign w:val="center"/>
          </w:tcPr>
          <w:p w14:paraId="78C16FD7" w14:textId="77777777" w:rsidR="00EF36A8" w:rsidRPr="003C0DD8" w:rsidRDefault="00EF36A8" w:rsidP="00EF36A8">
            <w:pPr>
              <w:jc w:val="right"/>
              <w:rPr>
                <w:rFonts w:ascii="Arial" w:hAnsi="Arial" w:cs="Arial"/>
                <w:b/>
                <w:sz w:val="2"/>
                <w:szCs w:val="2"/>
                <w:lang w:val="es-BO"/>
              </w:rPr>
            </w:pPr>
          </w:p>
        </w:tc>
        <w:tc>
          <w:tcPr>
            <w:tcW w:w="323" w:type="dxa"/>
          </w:tcPr>
          <w:p w14:paraId="2FEC8A2F" w14:textId="77777777" w:rsidR="00EF36A8" w:rsidRPr="003C0DD8" w:rsidRDefault="00EF36A8" w:rsidP="00EF36A8">
            <w:pPr>
              <w:rPr>
                <w:rFonts w:ascii="Arial" w:hAnsi="Arial" w:cs="Arial"/>
                <w:sz w:val="2"/>
                <w:szCs w:val="2"/>
                <w:lang w:val="es-BO"/>
              </w:rPr>
            </w:pPr>
          </w:p>
        </w:tc>
        <w:tc>
          <w:tcPr>
            <w:tcW w:w="305" w:type="dxa"/>
          </w:tcPr>
          <w:p w14:paraId="207E0950" w14:textId="77777777" w:rsidR="00EF36A8" w:rsidRPr="003C0DD8" w:rsidRDefault="00EF36A8" w:rsidP="00EF36A8">
            <w:pPr>
              <w:rPr>
                <w:rFonts w:ascii="Arial" w:hAnsi="Arial" w:cs="Arial"/>
                <w:sz w:val="2"/>
                <w:szCs w:val="2"/>
                <w:lang w:val="es-BO"/>
              </w:rPr>
            </w:pPr>
          </w:p>
        </w:tc>
        <w:tc>
          <w:tcPr>
            <w:tcW w:w="279" w:type="dxa"/>
            <w:gridSpan w:val="2"/>
          </w:tcPr>
          <w:p w14:paraId="1E380C8B" w14:textId="77777777" w:rsidR="00EF36A8" w:rsidRPr="003C0DD8" w:rsidRDefault="00EF36A8" w:rsidP="00EF36A8">
            <w:pPr>
              <w:rPr>
                <w:rFonts w:ascii="Arial" w:hAnsi="Arial" w:cs="Arial"/>
                <w:sz w:val="2"/>
                <w:szCs w:val="2"/>
                <w:lang w:val="es-BO"/>
              </w:rPr>
            </w:pPr>
          </w:p>
        </w:tc>
        <w:tc>
          <w:tcPr>
            <w:tcW w:w="305" w:type="dxa"/>
          </w:tcPr>
          <w:p w14:paraId="6745F919" w14:textId="77777777" w:rsidR="00EF36A8" w:rsidRPr="003C0DD8" w:rsidRDefault="00EF36A8" w:rsidP="00EF36A8">
            <w:pPr>
              <w:rPr>
                <w:rFonts w:ascii="Arial" w:hAnsi="Arial" w:cs="Arial"/>
                <w:sz w:val="2"/>
                <w:szCs w:val="2"/>
                <w:lang w:val="es-BO"/>
              </w:rPr>
            </w:pPr>
          </w:p>
        </w:tc>
        <w:tc>
          <w:tcPr>
            <w:tcW w:w="305" w:type="dxa"/>
          </w:tcPr>
          <w:p w14:paraId="027234AA" w14:textId="77777777" w:rsidR="00EF36A8" w:rsidRPr="003C0DD8" w:rsidRDefault="00EF36A8" w:rsidP="00EF36A8">
            <w:pPr>
              <w:rPr>
                <w:rFonts w:ascii="Arial" w:hAnsi="Arial" w:cs="Arial"/>
                <w:sz w:val="2"/>
                <w:szCs w:val="2"/>
                <w:lang w:val="es-BO"/>
              </w:rPr>
            </w:pPr>
          </w:p>
        </w:tc>
        <w:tc>
          <w:tcPr>
            <w:tcW w:w="305" w:type="dxa"/>
          </w:tcPr>
          <w:p w14:paraId="725B058B" w14:textId="77777777" w:rsidR="00EF36A8" w:rsidRPr="003C0DD8" w:rsidRDefault="00EF36A8" w:rsidP="00EF36A8">
            <w:pPr>
              <w:rPr>
                <w:rFonts w:ascii="Arial" w:hAnsi="Arial" w:cs="Arial"/>
                <w:sz w:val="2"/>
                <w:szCs w:val="2"/>
                <w:lang w:val="es-BO"/>
              </w:rPr>
            </w:pPr>
          </w:p>
        </w:tc>
        <w:tc>
          <w:tcPr>
            <w:tcW w:w="305" w:type="dxa"/>
            <w:gridSpan w:val="2"/>
          </w:tcPr>
          <w:p w14:paraId="28F090A6" w14:textId="77777777" w:rsidR="00EF36A8" w:rsidRPr="003C0DD8" w:rsidRDefault="00EF36A8" w:rsidP="00EF36A8">
            <w:pPr>
              <w:rPr>
                <w:rFonts w:ascii="Arial" w:hAnsi="Arial" w:cs="Arial"/>
                <w:sz w:val="2"/>
                <w:szCs w:val="2"/>
                <w:lang w:val="es-BO"/>
              </w:rPr>
            </w:pPr>
          </w:p>
        </w:tc>
        <w:tc>
          <w:tcPr>
            <w:tcW w:w="275" w:type="dxa"/>
          </w:tcPr>
          <w:p w14:paraId="2FE9F11E" w14:textId="77777777" w:rsidR="00EF36A8" w:rsidRPr="003C0DD8" w:rsidRDefault="00EF36A8" w:rsidP="00EF36A8">
            <w:pPr>
              <w:rPr>
                <w:rFonts w:ascii="Arial" w:hAnsi="Arial" w:cs="Arial"/>
                <w:sz w:val="2"/>
                <w:szCs w:val="2"/>
                <w:lang w:val="es-BO"/>
              </w:rPr>
            </w:pPr>
          </w:p>
        </w:tc>
        <w:tc>
          <w:tcPr>
            <w:tcW w:w="305" w:type="dxa"/>
          </w:tcPr>
          <w:p w14:paraId="3CD3EA4F" w14:textId="77777777" w:rsidR="00EF36A8" w:rsidRPr="003C0DD8" w:rsidRDefault="00EF36A8" w:rsidP="00EF36A8">
            <w:pPr>
              <w:rPr>
                <w:rFonts w:ascii="Arial" w:hAnsi="Arial" w:cs="Arial"/>
                <w:sz w:val="2"/>
                <w:szCs w:val="2"/>
                <w:lang w:val="es-BO"/>
              </w:rPr>
            </w:pPr>
          </w:p>
        </w:tc>
        <w:tc>
          <w:tcPr>
            <w:tcW w:w="305" w:type="dxa"/>
          </w:tcPr>
          <w:p w14:paraId="28D0AD72" w14:textId="77777777" w:rsidR="00EF36A8" w:rsidRPr="003C0DD8" w:rsidRDefault="00EF36A8" w:rsidP="00EF36A8">
            <w:pPr>
              <w:rPr>
                <w:rFonts w:ascii="Arial" w:hAnsi="Arial" w:cs="Arial"/>
                <w:sz w:val="2"/>
                <w:szCs w:val="2"/>
                <w:lang w:val="es-BO"/>
              </w:rPr>
            </w:pPr>
          </w:p>
        </w:tc>
        <w:tc>
          <w:tcPr>
            <w:tcW w:w="272" w:type="dxa"/>
          </w:tcPr>
          <w:p w14:paraId="689AB299" w14:textId="77777777" w:rsidR="00EF36A8" w:rsidRPr="003C0DD8" w:rsidRDefault="00EF36A8" w:rsidP="00EF36A8">
            <w:pPr>
              <w:rPr>
                <w:rFonts w:ascii="Arial" w:hAnsi="Arial" w:cs="Arial"/>
                <w:sz w:val="2"/>
                <w:szCs w:val="2"/>
                <w:lang w:val="es-BO"/>
              </w:rPr>
            </w:pPr>
          </w:p>
        </w:tc>
        <w:tc>
          <w:tcPr>
            <w:tcW w:w="257" w:type="dxa"/>
          </w:tcPr>
          <w:p w14:paraId="11C27CAA" w14:textId="77777777" w:rsidR="00EF36A8" w:rsidRPr="003C0DD8" w:rsidRDefault="00EF36A8" w:rsidP="00EF36A8">
            <w:pPr>
              <w:rPr>
                <w:rFonts w:ascii="Arial" w:hAnsi="Arial" w:cs="Arial"/>
                <w:sz w:val="2"/>
                <w:szCs w:val="2"/>
                <w:lang w:val="es-BO"/>
              </w:rPr>
            </w:pPr>
          </w:p>
        </w:tc>
        <w:tc>
          <w:tcPr>
            <w:tcW w:w="257" w:type="dxa"/>
          </w:tcPr>
          <w:p w14:paraId="6D353A81" w14:textId="77777777" w:rsidR="00EF36A8" w:rsidRPr="003C0DD8" w:rsidRDefault="00EF36A8" w:rsidP="00EF36A8">
            <w:pPr>
              <w:rPr>
                <w:rFonts w:ascii="Arial" w:hAnsi="Arial" w:cs="Arial"/>
                <w:sz w:val="2"/>
                <w:szCs w:val="2"/>
                <w:lang w:val="es-BO"/>
              </w:rPr>
            </w:pPr>
          </w:p>
        </w:tc>
        <w:tc>
          <w:tcPr>
            <w:tcW w:w="257" w:type="dxa"/>
          </w:tcPr>
          <w:p w14:paraId="2E126246" w14:textId="77777777" w:rsidR="00EF36A8" w:rsidRPr="003C0DD8" w:rsidRDefault="00EF36A8" w:rsidP="00EF36A8">
            <w:pPr>
              <w:rPr>
                <w:rFonts w:ascii="Arial" w:hAnsi="Arial" w:cs="Arial"/>
                <w:sz w:val="2"/>
                <w:szCs w:val="2"/>
                <w:lang w:val="es-BO"/>
              </w:rPr>
            </w:pPr>
          </w:p>
        </w:tc>
        <w:tc>
          <w:tcPr>
            <w:tcW w:w="257" w:type="dxa"/>
          </w:tcPr>
          <w:p w14:paraId="1250D134" w14:textId="77777777" w:rsidR="00EF36A8" w:rsidRPr="003C0DD8" w:rsidRDefault="00EF36A8" w:rsidP="00EF36A8">
            <w:pPr>
              <w:rPr>
                <w:rFonts w:ascii="Arial" w:hAnsi="Arial" w:cs="Arial"/>
                <w:sz w:val="2"/>
                <w:szCs w:val="2"/>
                <w:lang w:val="es-BO"/>
              </w:rPr>
            </w:pPr>
          </w:p>
        </w:tc>
        <w:tc>
          <w:tcPr>
            <w:tcW w:w="257" w:type="dxa"/>
          </w:tcPr>
          <w:p w14:paraId="41766D17" w14:textId="77777777" w:rsidR="00EF36A8" w:rsidRPr="003C0DD8" w:rsidRDefault="00EF36A8" w:rsidP="00EF36A8">
            <w:pPr>
              <w:rPr>
                <w:rFonts w:ascii="Arial" w:hAnsi="Arial" w:cs="Arial"/>
                <w:sz w:val="2"/>
                <w:szCs w:val="2"/>
                <w:lang w:val="es-BO"/>
              </w:rPr>
            </w:pPr>
          </w:p>
        </w:tc>
        <w:tc>
          <w:tcPr>
            <w:tcW w:w="257" w:type="dxa"/>
          </w:tcPr>
          <w:p w14:paraId="7743E3D8" w14:textId="77777777" w:rsidR="00EF36A8" w:rsidRPr="003C0DD8" w:rsidRDefault="00EF36A8" w:rsidP="00EF36A8">
            <w:pPr>
              <w:rPr>
                <w:rFonts w:ascii="Arial" w:hAnsi="Arial" w:cs="Arial"/>
                <w:sz w:val="2"/>
                <w:szCs w:val="2"/>
                <w:lang w:val="es-BO"/>
              </w:rPr>
            </w:pPr>
          </w:p>
        </w:tc>
        <w:tc>
          <w:tcPr>
            <w:tcW w:w="272" w:type="dxa"/>
          </w:tcPr>
          <w:p w14:paraId="0288C32B" w14:textId="77777777" w:rsidR="00EF36A8" w:rsidRPr="003C0DD8" w:rsidRDefault="00EF36A8" w:rsidP="00EF36A8">
            <w:pPr>
              <w:rPr>
                <w:rFonts w:ascii="Arial" w:hAnsi="Arial" w:cs="Arial"/>
                <w:sz w:val="2"/>
                <w:szCs w:val="2"/>
                <w:lang w:val="es-BO"/>
              </w:rPr>
            </w:pPr>
          </w:p>
        </w:tc>
        <w:tc>
          <w:tcPr>
            <w:tcW w:w="305" w:type="dxa"/>
          </w:tcPr>
          <w:p w14:paraId="53B3F919" w14:textId="77777777" w:rsidR="00EF36A8" w:rsidRPr="003C0DD8" w:rsidRDefault="00EF36A8" w:rsidP="00EF36A8">
            <w:pPr>
              <w:rPr>
                <w:rFonts w:ascii="Arial" w:hAnsi="Arial" w:cs="Arial"/>
                <w:sz w:val="2"/>
                <w:szCs w:val="2"/>
                <w:lang w:val="es-BO"/>
              </w:rPr>
            </w:pPr>
          </w:p>
        </w:tc>
        <w:tc>
          <w:tcPr>
            <w:tcW w:w="272" w:type="dxa"/>
          </w:tcPr>
          <w:p w14:paraId="3A6821EE" w14:textId="77777777" w:rsidR="00EF36A8" w:rsidRPr="003C0DD8" w:rsidRDefault="00EF36A8" w:rsidP="00EF36A8">
            <w:pPr>
              <w:rPr>
                <w:rFonts w:ascii="Arial" w:hAnsi="Arial" w:cs="Arial"/>
                <w:sz w:val="2"/>
                <w:szCs w:val="2"/>
                <w:lang w:val="es-BO"/>
              </w:rPr>
            </w:pPr>
          </w:p>
        </w:tc>
        <w:tc>
          <w:tcPr>
            <w:tcW w:w="305" w:type="dxa"/>
          </w:tcPr>
          <w:p w14:paraId="47EA7CE1" w14:textId="77777777" w:rsidR="00EF36A8" w:rsidRPr="003C0DD8" w:rsidRDefault="00EF36A8" w:rsidP="00EF36A8">
            <w:pPr>
              <w:rPr>
                <w:rFonts w:ascii="Arial" w:hAnsi="Arial" w:cs="Arial"/>
                <w:sz w:val="2"/>
                <w:szCs w:val="2"/>
                <w:lang w:val="es-BO"/>
              </w:rPr>
            </w:pPr>
          </w:p>
        </w:tc>
        <w:tc>
          <w:tcPr>
            <w:tcW w:w="257" w:type="dxa"/>
          </w:tcPr>
          <w:p w14:paraId="09C5A047" w14:textId="77777777" w:rsidR="00EF36A8" w:rsidRPr="003C0DD8" w:rsidRDefault="00EF36A8" w:rsidP="00EF36A8">
            <w:pPr>
              <w:rPr>
                <w:rFonts w:ascii="Arial" w:hAnsi="Arial" w:cs="Arial"/>
                <w:sz w:val="2"/>
                <w:szCs w:val="2"/>
                <w:lang w:val="es-BO"/>
              </w:rPr>
            </w:pPr>
          </w:p>
        </w:tc>
        <w:tc>
          <w:tcPr>
            <w:tcW w:w="271" w:type="dxa"/>
          </w:tcPr>
          <w:p w14:paraId="7DA283C7" w14:textId="77777777" w:rsidR="00EF36A8" w:rsidRPr="003C0DD8" w:rsidRDefault="00EF36A8" w:rsidP="00EF36A8">
            <w:pPr>
              <w:rPr>
                <w:rFonts w:ascii="Arial" w:hAnsi="Arial" w:cs="Arial"/>
                <w:sz w:val="2"/>
                <w:szCs w:val="2"/>
                <w:lang w:val="es-BO"/>
              </w:rPr>
            </w:pPr>
          </w:p>
        </w:tc>
        <w:tc>
          <w:tcPr>
            <w:tcW w:w="268" w:type="dxa"/>
          </w:tcPr>
          <w:p w14:paraId="5EA66E24" w14:textId="77777777" w:rsidR="00EF36A8" w:rsidRPr="003C0DD8" w:rsidRDefault="00EF36A8" w:rsidP="00EF36A8">
            <w:pPr>
              <w:rPr>
                <w:rFonts w:ascii="Arial" w:hAnsi="Arial" w:cs="Arial"/>
                <w:sz w:val="2"/>
                <w:szCs w:val="2"/>
                <w:lang w:val="es-BO"/>
              </w:rPr>
            </w:pPr>
          </w:p>
        </w:tc>
        <w:tc>
          <w:tcPr>
            <w:tcW w:w="265" w:type="dxa"/>
          </w:tcPr>
          <w:p w14:paraId="31DC36DE" w14:textId="77777777" w:rsidR="00EF36A8" w:rsidRPr="003C0DD8" w:rsidRDefault="00EF36A8" w:rsidP="00EF36A8">
            <w:pPr>
              <w:rPr>
                <w:rFonts w:ascii="Arial" w:hAnsi="Arial" w:cs="Arial"/>
                <w:sz w:val="2"/>
                <w:szCs w:val="2"/>
                <w:lang w:val="es-BO"/>
              </w:rPr>
            </w:pPr>
          </w:p>
        </w:tc>
        <w:tc>
          <w:tcPr>
            <w:tcW w:w="257" w:type="dxa"/>
          </w:tcPr>
          <w:p w14:paraId="6831A9AE" w14:textId="77777777" w:rsidR="00EF36A8" w:rsidRPr="003C0DD8" w:rsidRDefault="00EF36A8" w:rsidP="00EF36A8">
            <w:pPr>
              <w:rPr>
                <w:rFonts w:ascii="Arial" w:hAnsi="Arial" w:cs="Arial"/>
                <w:sz w:val="2"/>
                <w:szCs w:val="2"/>
                <w:lang w:val="es-BO"/>
              </w:rPr>
            </w:pPr>
          </w:p>
        </w:tc>
        <w:tc>
          <w:tcPr>
            <w:tcW w:w="257" w:type="dxa"/>
          </w:tcPr>
          <w:p w14:paraId="5447598B" w14:textId="77777777" w:rsidR="00EF36A8" w:rsidRPr="003C0DD8" w:rsidRDefault="00EF36A8" w:rsidP="00EF36A8">
            <w:pPr>
              <w:rPr>
                <w:rFonts w:ascii="Arial" w:hAnsi="Arial" w:cs="Arial"/>
                <w:sz w:val="2"/>
                <w:szCs w:val="2"/>
                <w:lang w:val="es-BO"/>
              </w:rPr>
            </w:pPr>
          </w:p>
        </w:tc>
        <w:tc>
          <w:tcPr>
            <w:tcW w:w="257" w:type="dxa"/>
          </w:tcPr>
          <w:p w14:paraId="50430176" w14:textId="77777777" w:rsidR="00EF36A8" w:rsidRPr="003C0DD8" w:rsidRDefault="00EF36A8" w:rsidP="00EF36A8">
            <w:pPr>
              <w:rPr>
                <w:rFonts w:ascii="Arial" w:hAnsi="Arial" w:cs="Arial"/>
                <w:sz w:val="2"/>
                <w:szCs w:val="2"/>
                <w:lang w:val="es-BO"/>
              </w:rPr>
            </w:pPr>
          </w:p>
        </w:tc>
        <w:tc>
          <w:tcPr>
            <w:tcW w:w="257" w:type="dxa"/>
            <w:tcBorders>
              <w:right w:val="single" w:sz="12" w:space="0" w:color="244061" w:themeColor="accent1" w:themeShade="80"/>
            </w:tcBorders>
          </w:tcPr>
          <w:p w14:paraId="359BEF26" w14:textId="77777777" w:rsidR="00EF36A8" w:rsidRPr="003C0DD8" w:rsidRDefault="00EF36A8" w:rsidP="00EF36A8">
            <w:pPr>
              <w:rPr>
                <w:rFonts w:ascii="Arial" w:hAnsi="Arial" w:cs="Arial"/>
                <w:sz w:val="2"/>
                <w:szCs w:val="2"/>
                <w:lang w:val="es-BO"/>
              </w:rPr>
            </w:pPr>
          </w:p>
        </w:tc>
      </w:tr>
      <w:tr w:rsidR="00EF36A8" w:rsidRPr="003C0DD8" w14:paraId="1D9BAB7D" w14:textId="77777777" w:rsidTr="001D1C07">
        <w:trPr>
          <w:jc w:val="center"/>
        </w:trPr>
        <w:tc>
          <w:tcPr>
            <w:tcW w:w="256" w:type="dxa"/>
            <w:tcBorders>
              <w:left w:val="single" w:sz="12" w:space="0" w:color="244061" w:themeColor="accent1" w:themeShade="80"/>
            </w:tcBorders>
            <w:vAlign w:val="center"/>
          </w:tcPr>
          <w:p w14:paraId="3785A736" w14:textId="77777777" w:rsidR="00EF36A8" w:rsidRPr="003C0DD8" w:rsidRDefault="00EF36A8" w:rsidP="00EF36A8">
            <w:pPr>
              <w:jc w:val="right"/>
              <w:rPr>
                <w:rFonts w:asciiTheme="minorHAnsi" w:hAnsiTheme="minorHAnsi" w:cs="Arial"/>
                <w:sz w:val="14"/>
                <w:szCs w:val="10"/>
                <w:lang w:val="es-BO"/>
              </w:rPr>
            </w:pPr>
          </w:p>
        </w:tc>
        <w:tc>
          <w:tcPr>
            <w:tcW w:w="522" w:type="dxa"/>
            <w:gridSpan w:val="2"/>
            <w:tcBorders>
              <w:bottom w:val="single" w:sz="4" w:space="0" w:color="auto"/>
            </w:tcBorders>
            <w:vAlign w:val="center"/>
          </w:tcPr>
          <w:p w14:paraId="1D6C99B0" w14:textId="77777777" w:rsidR="00EF36A8" w:rsidRPr="003C0DD8" w:rsidRDefault="00EF36A8" w:rsidP="00EF36A8">
            <w:pPr>
              <w:jc w:val="center"/>
              <w:rPr>
                <w:rFonts w:asciiTheme="minorHAnsi" w:hAnsiTheme="minorHAnsi" w:cs="Arial"/>
                <w:sz w:val="14"/>
                <w:szCs w:val="10"/>
                <w:lang w:val="es-BO"/>
              </w:rPr>
            </w:pPr>
            <w:r w:rsidRPr="003C0DD8">
              <w:rPr>
                <w:rFonts w:asciiTheme="minorHAnsi" w:hAnsiTheme="minorHAnsi" w:cs="Arial"/>
                <w:sz w:val="14"/>
                <w:szCs w:val="10"/>
                <w:lang w:val="es-BO"/>
              </w:rPr>
              <w:t>N°</w:t>
            </w:r>
          </w:p>
        </w:tc>
        <w:tc>
          <w:tcPr>
            <w:tcW w:w="261" w:type="dxa"/>
            <w:shd w:val="clear" w:color="auto" w:fill="auto"/>
            <w:vAlign w:val="center"/>
          </w:tcPr>
          <w:p w14:paraId="6A50AAF5" w14:textId="77777777" w:rsidR="00EF36A8" w:rsidRPr="003C0DD8" w:rsidRDefault="00EF36A8" w:rsidP="00EF36A8">
            <w:pPr>
              <w:jc w:val="center"/>
              <w:rPr>
                <w:rFonts w:asciiTheme="minorHAnsi" w:hAnsiTheme="minorHAnsi" w:cs="Arial"/>
                <w:sz w:val="14"/>
                <w:szCs w:val="10"/>
                <w:lang w:val="es-BO"/>
              </w:rPr>
            </w:pPr>
          </w:p>
        </w:tc>
        <w:tc>
          <w:tcPr>
            <w:tcW w:w="2924" w:type="dxa"/>
            <w:gridSpan w:val="13"/>
            <w:tcBorders>
              <w:bottom w:val="single" w:sz="4" w:space="0" w:color="auto"/>
            </w:tcBorders>
            <w:vAlign w:val="center"/>
          </w:tcPr>
          <w:p w14:paraId="33BB77C9" w14:textId="77777777" w:rsidR="00EF36A8" w:rsidRPr="003C0DD8" w:rsidRDefault="00EF36A8" w:rsidP="00EF36A8">
            <w:pPr>
              <w:jc w:val="center"/>
              <w:rPr>
                <w:rFonts w:asciiTheme="minorHAnsi" w:hAnsiTheme="minorHAnsi" w:cs="Arial"/>
                <w:sz w:val="14"/>
                <w:szCs w:val="10"/>
                <w:lang w:val="es-BO"/>
              </w:rPr>
            </w:pPr>
            <w:r w:rsidRPr="003C0DD8">
              <w:rPr>
                <w:rFonts w:asciiTheme="minorHAnsi" w:hAnsiTheme="minorHAnsi" w:cs="Arial"/>
                <w:sz w:val="14"/>
                <w:szCs w:val="10"/>
                <w:lang w:val="es-BO"/>
              </w:rPr>
              <w:t>Tipo de Seguro</w:t>
            </w:r>
          </w:p>
        </w:tc>
        <w:tc>
          <w:tcPr>
            <w:tcW w:w="275" w:type="dxa"/>
          </w:tcPr>
          <w:p w14:paraId="39EF1A62" w14:textId="77777777" w:rsidR="00EF36A8" w:rsidRPr="003C0DD8" w:rsidRDefault="00EF36A8" w:rsidP="00EF36A8">
            <w:pPr>
              <w:jc w:val="center"/>
              <w:rPr>
                <w:rFonts w:asciiTheme="minorHAnsi" w:hAnsiTheme="minorHAnsi" w:cs="Arial"/>
                <w:sz w:val="14"/>
                <w:szCs w:val="10"/>
                <w:lang w:val="es-BO"/>
              </w:rPr>
            </w:pPr>
          </w:p>
        </w:tc>
        <w:tc>
          <w:tcPr>
            <w:tcW w:w="2696" w:type="dxa"/>
            <w:gridSpan w:val="10"/>
            <w:tcBorders>
              <w:bottom w:val="single" w:sz="4" w:space="0" w:color="auto"/>
            </w:tcBorders>
          </w:tcPr>
          <w:p w14:paraId="24D3FC91" w14:textId="77777777" w:rsidR="00EF36A8" w:rsidRPr="003C0DD8" w:rsidRDefault="00EF36A8" w:rsidP="00EF36A8">
            <w:pPr>
              <w:jc w:val="center"/>
              <w:rPr>
                <w:rFonts w:asciiTheme="minorHAnsi" w:hAnsiTheme="minorHAnsi" w:cs="Arial"/>
                <w:sz w:val="14"/>
                <w:szCs w:val="10"/>
                <w:lang w:val="es-BO"/>
              </w:rPr>
            </w:pPr>
            <w:r w:rsidRPr="003C0DD8">
              <w:rPr>
                <w:rFonts w:asciiTheme="minorHAnsi" w:hAnsiTheme="minorHAnsi" w:cs="Arial"/>
                <w:sz w:val="14"/>
                <w:szCs w:val="10"/>
                <w:lang w:val="es-BO"/>
              </w:rPr>
              <w:t>Observaciones</w:t>
            </w:r>
          </w:p>
        </w:tc>
        <w:tc>
          <w:tcPr>
            <w:tcW w:w="305" w:type="dxa"/>
          </w:tcPr>
          <w:p w14:paraId="738D0DC8" w14:textId="77777777" w:rsidR="00EF36A8" w:rsidRPr="003C0DD8" w:rsidRDefault="00EF36A8" w:rsidP="00EF36A8">
            <w:pPr>
              <w:jc w:val="center"/>
              <w:rPr>
                <w:rFonts w:asciiTheme="minorHAnsi" w:hAnsiTheme="minorHAnsi" w:cs="Arial"/>
                <w:sz w:val="14"/>
                <w:szCs w:val="10"/>
                <w:lang w:val="es-BO"/>
              </w:rPr>
            </w:pPr>
          </w:p>
        </w:tc>
        <w:tc>
          <w:tcPr>
            <w:tcW w:w="2409" w:type="dxa"/>
            <w:gridSpan w:val="9"/>
            <w:tcBorders>
              <w:bottom w:val="single" w:sz="4" w:space="0" w:color="auto"/>
            </w:tcBorders>
          </w:tcPr>
          <w:p w14:paraId="055699F6" w14:textId="77777777" w:rsidR="00EF36A8" w:rsidRPr="003C0DD8" w:rsidRDefault="00EF36A8" w:rsidP="00EF36A8">
            <w:pPr>
              <w:jc w:val="center"/>
              <w:rPr>
                <w:rFonts w:asciiTheme="minorHAnsi" w:hAnsiTheme="minorHAnsi" w:cs="Arial"/>
                <w:sz w:val="14"/>
                <w:szCs w:val="10"/>
                <w:lang w:val="es-BO"/>
              </w:rPr>
            </w:pPr>
            <w:r w:rsidRPr="003C0DD8">
              <w:rPr>
                <w:rFonts w:asciiTheme="minorHAnsi" w:hAnsiTheme="minorHAnsi" w:cs="Arial"/>
                <w:sz w:val="14"/>
                <w:szCs w:val="10"/>
                <w:lang w:val="es-BO"/>
              </w:rPr>
              <w:t>Inicio de vigencia (dd/mm/aa)</w:t>
            </w:r>
          </w:p>
        </w:tc>
        <w:tc>
          <w:tcPr>
            <w:tcW w:w="257" w:type="dxa"/>
            <w:tcBorders>
              <w:right w:val="single" w:sz="12" w:space="0" w:color="244061" w:themeColor="accent1" w:themeShade="80"/>
            </w:tcBorders>
          </w:tcPr>
          <w:p w14:paraId="665D1FD9" w14:textId="77777777" w:rsidR="00EF36A8" w:rsidRPr="003C0DD8" w:rsidRDefault="00EF36A8" w:rsidP="00EF36A8">
            <w:pPr>
              <w:rPr>
                <w:rFonts w:ascii="Arial" w:hAnsi="Arial" w:cs="Arial"/>
                <w:sz w:val="10"/>
                <w:szCs w:val="10"/>
                <w:lang w:val="es-BO"/>
              </w:rPr>
            </w:pPr>
          </w:p>
        </w:tc>
      </w:tr>
      <w:tr w:rsidR="00EF36A8" w:rsidRPr="003C0DD8" w14:paraId="40B7D062" w14:textId="77777777" w:rsidTr="001D1C07">
        <w:trPr>
          <w:jc w:val="center"/>
        </w:trPr>
        <w:tc>
          <w:tcPr>
            <w:tcW w:w="256" w:type="dxa"/>
            <w:tcBorders>
              <w:left w:val="single" w:sz="12" w:space="0" w:color="244061" w:themeColor="accent1" w:themeShade="80"/>
              <w:right w:val="single" w:sz="4" w:space="0" w:color="auto"/>
            </w:tcBorders>
            <w:vAlign w:val="center"/>
          </w:tcPr>
          <w:p w14:paraId="780EA436" w14:textId="77777777" w:rsidR="00EF36A8" w:rsidRPr="003C0DD8" w:rsidRDefault="00EF36A8" w:rsidP="00EF36A8">
            <w:pPr>
              <w:jc w:val="right"/>
              <w:rPr>
                <w:rFonts w:ascii="Arial" w:hAnsi="Arial" w:cs="Arial"/>
                <w:b/>
                <w:sz w:val="16"/>
                <w:szCs w:val="16"/>
                <w:lang w:val="es-BO"/>
              </w:rPr>
            </w:pPr>
          </w:p>
        </w:tc>
        <w:tc>
          <w:tcPr>
            <w:tcW w:w="522"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4BEA898" w14:textId="0DC4713A" w:rsidR="00EF36A8" w:rsidRPr="00F45B11" w:rsidRDefault="00F45B11" w:rsidP="00F45B11">
            <w:pPr>
              <w:jc w:val="center"/>
              <w:rPr>
                <w:rFonts w:ascii="Arial" w:hAnsi="Arial" w:cs="Arial"/>
                <w:sz w:val="16"/>
                <w:szCs w:val="16"/>
                <w:lang w:val="es-BO"/>
              </w:rPr>
            </w:pPr>
            <w:r w:rsidRPr="00F45B11">
              <w:rPr>
                <w:rFonts w:ascii="Arial" w:hAnsi="Arial" w:cs="Arial"/>
                <w:sz w:val="16"/>
                <w:szCs w:val="16"/>
                <w:lang w:val="es-BO"/>
              </w:rPr>
              <w:t>1</w:t>
            </w:r>
          </w:p>
        </w:tc>
        <w:tc>
          <w:tcPr>
            <w:tcW w:w="261" w:type="dxa"/>
            <w:tcBorders>
              <w:left w:val="single" w:sz="4" w:space="0" w:color="auto"/>
              <w:right w:val="single" w:sz="4" w:space="0" w:color="auto"/>
            </w:tcBorders>
            <w:shd w:val="clear" w:color="auto" w:fill="auto"/>
            <w:vAlign w:val="center"/>
          </w:tcPr>
          <w:p w14:paraId="0156CE87" w14:textId="77777777" w:rsidR="00EF36A8" w:rsidRPr="003C0DD8" w:rsidRDefault="00EF36A8" w:rsidP="00EF36A8">
            <w:pPr>
              <w:jc w:val="right"/>
              <w:rPr>
                <w:rFonts w:ascii="Arial" w:hAnsi="Arial" w:cs="Arial"/>
                <w:b/>
                <w:sz w:val="16"/>
                <w:szCs w:val="16"/>
                <w:lang w:val="es-BO"/>
              </w:rPr>
            </w:pPr>
          </w:p>
        </w:tc>
        <w:tc>
          <w:tcPr>
            <w:tcW w:w="2924" w:type="dxa"/>
            <w:gridSpan w:val="1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A3DB574" w14:textId="227772DD" w:rsidR="00EF36A8" w:rsidRPr="003C0DD8" w:rsidRDefault="00F45B11" w:rsidP="00F45B11">
            <w:pPr>
              <w:jc w:val="center"/>
              <w:rPr>
                <w:rFonts w:ascii="Arial" w:hAnsi="Arial" w:cs="Arial"/>
                <w:sz w:val="16"/>
                <w:szCs w:val="16"/>
                <w:lang w:val="es-BO"/>
              </w:rPr>
            </w:pPr>
            <w:r>
              <w:rPr>
                <w:rFonts w:ascii="Arial" w:hAnsi="Arial" w:cs="Arial"/>
                <w:sz w:val="16"/>
                <w:szCs w:val="16"/>
                <w:lang w:val="es-BO"/>
              </w:rPr>
              <w:t>Multirisego</w:t>
            </w:r>
          </w:p>
        </w:tc>
        <w:tc>
          <w:tcPr>
            <w:tcW w:w="275" w:type="dxa"/>
            <w:tcBorders>
              <w:left w:val="single" w:sz="4" w:space="0" w:color="auto"/>
              <w:right w:val="single" w:sz="4" w:space="0" w:color="auto"/>
            </w:tcBorders>
          </w:tcPr>
          <w:p w14:paraId="2C672DFC" w14:textId="77777777" w:rsidR="00EF36A8" w:rsidRPr="003C0DD8" w:rsidRDefault="00EF36A8" w:rsidP="00EF36A8">
            <w:pPr>
              <w:rPr>
                <w:rFonts w:ascii="Arial" w:hAnsi="Arial" w:cs="Arial"/>
                <w:sz w:val="16"/>
                <w:szCs w:val="16"/>
                <w:lang w:val="es-BO"/>
              </w:rPr>
            </w:pPr>
          </w:p>
        </w:tc>
        <w:tc>
          <w:tcPr>
            <w:tcW w:w="2696"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D5BF1E5" w14:textId="25E7C1F8" w:rsidR="00EF36A8" w:rsidRPr="003C0DD8" w:rsidRDefault="00F45B11" w:rsidP="00F45B11">
            <w:pPr>
              <w:jc w:val="center"/>
              <w:rPr>
                <w:rFonts w:ascii="Arial" w:hAnsi="Arial" w:cs="Arial"/>
                <w:sz w:val="16"/>
                <w:szCs w:val="16"/>
                <w:lang w:val="es-BO"/>
              </w:rPr>
            </w:pPr>
            <w:r>
              <w:rPr>
                <w:rFonts w:ascii="Arial" w:hAnsi="Arial" w:cs="Arial"/>
                <w:sz w:val="16"/>
                <w:szCs w:val="16"/>
                <w:lang w:val="es-BO"/>
              </w:rPr>
              <w:t>-</w:t>
            </w:r>
          </w:p>
        </w:tc>
        <w:tc>
          <w:tcPr>
            <w:tcW w:w="305" w:type="dxa"/>
            <w:tcBorders>
              <w:left w:val="single" w:sz="4" w:space="0" w:color="auto"/>
              <w:right w:val="single" w:sz="4" w:space="0" w:color="auto"/>
            </w:tcBorders>
          </w:tcPr>
          <w:p w14:paraId="1B5B8D66" w14:textId="77777777" w:rsidR="00EF36A8" w:rsidRPr="003C0DD8" w:rsidRDefault="00EF36A8" w:rsidP="00EF36A8">
            <w:pPr>
              <w:rPr>
                <w:rFonts w:ascii="Arial" w:hAnsi="Arial" w:cs="Arial"/>
                <w:sz w:val="16"/>
                <w:szCs w:val="16"/>
                <w:lang w:val="es-BO"/>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24C462B" w14:textId="3F6508C8" w:rsidR="00EF36A8" w:rsidRPr="003C0DD8" w:rsidRDefault="00F45B11" w:rsidP="00F45B11">
            <w:pPr>
              <w:jc w:val="center"/>
              <w:rPr>
                <w:rFonts w:ascii="Arial" w:hAnsi="Arial" w:cs="Arial"/>
                <w:sz w:val="16"/>
                <w:szCs w:val="16"/>
                <w:lang w:val="es-BO"/>
              </w:rPr>
            </w:pPr>
            <w:r>
              <w:rPr>
                <w:rFonts w:ascii="Arial" w:hAnsi="Arial" w:cs="Arial"/>
                <w:sz w:val="16"/>
                <w:szCs w:val="16"/>
                <w:lang w:val="es-BO"/>
              </w:rPr>
              <w:t>04.diciembre.2020</w:t>
            </w:r>
          </w:p>
        </w:tc>
        <w:tc>
          <w:tcPr>
            <w:tcW w:w="257" w:type="dxa"/>
            <w:tcBorders>
              <w:left w:val="single" w:sz="4" w:space="0" w:color="auto"/>
              <w:right w:val="single" w:sz="12" w:space="0" w:color="244061" w:themeColor="accent1" w:themeShade="80"/>
            </w:tcBorders>
          </w:tcPr>
          <w:p w14:paraId="632C975E" w14:textId="77777777" w:rsidR="00EF36A8" w:rsidRPr="003C0DD8" w:rsidRDefault="00EF36A8" w:rsidP="00EF36A8">
            <w:pPr>
              <w:rPr>
                <w:rFonts w:ascii="Arial" w:hAnsi="Arial" w:cs="Arial"/>
                <w:sz w:val="16"/>
                <w:szCs w:val="16"/>
                <w:lang w:val="es-BO"/>
              </w:rPr>
            </w:pPr>
          </w:p>
        </w:tc>
      </w:tr>
      <w:tr w:rsidR="00EF36A8" w:rsidRPr="003C0DD8" w14:paraId="5E3B94E6" w14:textId="77777777" w:rsidTr="001D1C07">
        <w:trPr>
          <w:jc w:val="center"/>
        </w:trPr>
        <w:tc>
          <w:tcPr>
            <w:tcW w:w="256" w:type="dxa"/>
            <w:tcBorders>
              <w:left w:val="single" w:sz="12" w:space="0" w:color="244061" w:themeColor="accent1" w:themeShade="80"/>
            </w:tcBorders>
            <w:vAlign w:val="center"/>
          </w:tcPr>
          <w:p w14:paraId="66C21445" w14:textId="77777777" w:rsidR="00EF36A8" w:rsidRPr="00F45B11" w:rsidRDefault="00EF36A8" w:rsidP="00EF36A8">
            <w:pPr>
              <w:jc w:val="right"/>
              <w:rPr>
                <w:rFonts w:ascii="Arial" w:hAnsi="Arial" w:cs="Arial"/>
                <w:b/>
                <w:sz w:val="6"/>
                <w:szCs w:val="6"/>
                <w:lang w:val="es-BO"/>
              </w:rPr>
            </w:pPr>
          </w:p>
        </w:tc>
        <w:tc>
          <w:tcPr>
            <w:tcW w:w="522" w:type="dxa"/>
            <w:gridSpan w:val="2"/>
            <w:tcBorders>
              <w:top w:val="single" w:sz="4" w:space="0" w:color="auto"/>
              <w:bottom w:val="single" w:sz="4" w:space="0" w:color="auto"/>
            </w:tcBorders>
            <w:shd w:val="clear" w:color="auto" w:fill="auto"/>
            <w:vAlign w:val="center"/>
          </w:tcPr>
          <w:p w14:paraId="3E907EA6" w14:textId="650BAB7E" w:rsidR="00EF36A8" w:rsidRPr="00F45B11" w:rsidRDefault="00EF36A8" w:rsidP="00F45B11">
            <w:pPr>
              <w:jc w:val="center"/>
              <w:rPr>
                <w:rFonts w:ascii="Arial" w:hAnsi="Arial" w:cs="Arial"/>
                <w:sz w:val="6"/>
                <w:szCs w:val="6"/>
                <w:lang w:val="es-BO"/>
              </w:rPr>
            </w:pPr>
          </w:p>
        </w:tc>
        <w:tc>
          <w:tcPr>
            <w:tcW w:w="261" w:type="dxa"/>
            <w:shd w:val="clear" w:color="auto" w:fill="auto"/>
            <w:vAlign w:val="center"/>
          </w:tcPr>
          <w:p w14:paraId="48576924" w14:textId="77777777" w:rsidR="00EF36A8" w:rsidRPr="00F45B11" w:rsidRDefault="00EF36A8" w:rsidP="00EF36A8">
            <w:pPr>
              <w:jc w:val="center"/>
              <w:rPr>
                <w:rFonts w:ascii="Arial" w:hAnsi="Arial" w:cs="Arial"/>
                <w:b/>
                <w:sz w:val="6"/>
                <w:szCs w:val="6"/>
                <w:lang w:val="es-BO"/>
              </w:rPr>
            </w:pPr>
          </w:p>
        </w:tc>
        <w:tc>
          <w:tcPr>
            <w:tcW w:w="797" w:type="dxa"/>
            <w:gridSpan w:val="4"/>
            <w:tcBorders>
              <w:top w:val="single" w:sz="4" w:space="0" w:color="auto"/>
              <w:bottom w:val="single" w:sz="4" w:space="0" w:color="auto"/>
            </w:tcBorders>
            <w:shd w:val="clear" w:color="auto" w:fill="auto"/>
            <w:vAlign w:val="center"/>
          </w:tcPr>
          <w:p w14:paraId="5C6964D1" w14:textId="77777777" w:rsidR="00EF36A8" w:rsidRPr="00F45B11" w:rsidRDefault="00EF36A8" w:rsidP="00F45B11">
            <w:pPr>
              <w:jc w:val="center"/>
              <w:rPr>
                <w:rFonts w:ascii="Arial" w:hAnsi="Arial" w:cs="Arial"/>
                <w:b/>
                <w:sz w:val="6"/>
                <w:szCs w:val="6"/>
                <w:lang w:val="es-BO"/>
              </w:rPr>
            </w:pPr>
          </w:p>
        </w:tc>
        <w:tc>
          <w:tcPr>
            <w:tcW w:w="323" w:type="dxa"/>
          </w:tcPr>
          <w:p w14:paraId="524D7E7D" w14:textId="77777777" w:rsidR="00EF36A8" w:rsidRPr="00F45B11" w:rsidRDefault="00EF36A8" w:rsidP="00F45B11">
            <w:pPr>
              <w:jc w:val="center"/>
              <w:rPr>
                <w:rFonts w:ascii="Arial" w:hAnsi="Arial" w:cs="Arial"/>
                <w:sz w:val="6"/>
                <w:szCs w:val="6"/>
                <w:lang w:val="es-BO"/>
              </w:rPr>
            </w:pPr>
          </w:p>
        </w:tc>
        <w:tc>
          <w:tcPr>
            <w:tcW w:w="1804" w:type="dxa"/>
            <w:gridSpan w:val="8"/>
            <w:tcBorders>
              <w:top w:val="single" w:sz="4" w:space="0" w:color="auto"/>
              <w:bottom w:val="single" w:sz="4" w:space="0" w:color="auto"/>
            </w:tcBorders>
          </w:tcPr>
          <w:p w14:paraId="01FA7614" w14:textId="77777777" w:rsidR="00EF36A8" w:rsidRPr="00F45B11" w:rsidRDefault="00EF36A8" w:rsidP="00F45B11">
            <w:pPr>
              <w:jc w:val="center"/>
              <w:rPr>
                <w:rFonts w:ascii="Arial" w:hAnsi="Arial" w:cs="Arial"/>
                <w:sz w:val="6"/>
                <w:szCs w:val="6"/>
                <w:lang w:val="es-BO"/>
              </w:rPr>
            </w:pPr>
          </w:p>
        </w:tc>
        <w:tc>
          <w:tcPr>
            <w:tcW w:w="275" w:type="dxa"/>
          </w:tcPr>
          <w:p w14:paraId="009089A1" w14:textId="77777777" w:rsidR="00EF36A8" w:rsidRPr="00F45B11" w:rsidRDefault="00EF36A8" w:rsidP="00EF36A8">
            <w:pPr>
              <w:jc w:val="center"/>
              <w:rPr>
                <w:rFonts w:ascii="Arial" w:hAnsi="Arial" w:cs="Arial"/>
                <w:sz w:val="6"/>
                <w:szCs w:val="6"/>
                <w:lang w:val="es-BO"/>
              </w:rPr>
            </w:pPr>
          </w:p>
        </w:tc>
        <w:tc>
          <w:tcPr>
            <w:tcW w:w="2696" w:type="dxa"/>
            <w:gridSpan w:val="10"/>
            <w:tcBorders>
              <w:top w:val="single" w:sz="4" w:space="0" w:color="auto"/>
              <w:bottom w:val="single" w:sz="4" w:space="0" w:color="auto"/>
            </w:tcBorders>
          </w:tcPr>
          <w:p w14:paraId="43FC86FC" w14:textId="77777777" w:rsidR="00EF36A8" w:rsidRPr="00F45B11" w:rsidRDefault="00EF36A8" w:rsidP="00F45B11">
            <w:pPr>
              <w:jc w:val="center"/>
              <w:rPr>
                <w:rFonts w:ascii="Arial" w:hAnsi="Arial" w:cs="Arial"/>
                <w:sz w:val="6"/>
                <w:szCs w:val="6"/>
                <w:lang w:val="es-BO"/>
              </w:rPr>
            </w:pPr>
          </w:p>
        </w:tc>
        <w:tc>
          <w:tcPr>
            <w:tcW w:w="305" w:type="dxa"/>
          </w:tcPr>
          <w:p w14:paraId="49D34370" w14:textId="77777777" w:rsidR="00EF36A8" w:rsidRPr="00F45B11" w:rsidRDefault="00EF36A8" w:rsidP="00EF36A8">
            <w:pPr>
              <w:jc w:val="center"/>
              <w:rPr>
                <w:rFonts w:ascii="Arial" w:hAnsi="Arial" w:cs="Arial"/>
                <w:sz w:val="6"/>
                <w:szCs w:val="6"/>
                <w:lang w:val="es-BO"/>
              </w:rPr>
            </w:pPr>
          </w:p>
        </w:tc>
        <w:tc>
          <w:tcPr>
            <w:tcW w:w="2409" w:type="dxa"/>
            <w:gridSpan w:val="9"/>
            <w:tcBorders>
              <w:top w:val="single" w:sz="4" w:space="0" w:color="auto"/>
              <w:bottom w:val="single" w:sz="4" w:space="0" w:color="auto"/>
            </w:tcBorders>
          </w:tcPr>
          <w:p w14:paraId="48CEFAE0" w14:textId="77777777" w:rsidR="00EF36A8" w:rsidRPr="00F45B11" w:rsidRDefault="00EF36A8" w:rsidP="00F45B11">
            <w:pPr>
              <w:jc w:val="center"/>
              <w:rPr>
                <w:rFonts w:ascii="Arial" w:hAnsi="Arial" w:cs="Arial"/>
                <w:sz w:val="6"/>
                <w:szCs w:val="6"/>
                <w:lang w:val="es-BO"/>
              </w:rPr>
            </w:pPr>
          </w:p>
        </w:tc>
        <w:tc>
          <w:tcPr>
            <w:tcW w:w="257" w:type="dxa"/>
            <w:tcBorders>
              <w:right w:val="single" w:sz="12" w:space="0" w:color="244061" w:themeColor="accent1" w:themeShade="80"/>
            </w:tcBorders>
          </w:tcPr>
          <w:p w14:paraId="477B3F63" w14:textId="77777777" w:rsidR="00EF36A8" w:rsidRPr="00F45B11" w:rsidRDefault="00EF36A8" w:rsidP="00EF36A8">
            <w:pPr>
              <w:rPr>
                <w:rFonts w:ascii="Arial" w:hAnsi="Arial" w:cs="Arial"/>
                <w:sz w:val="6"/>
                <w:szCs w:val="6"/>
                <w:lang w:val="es-BO"/>
              </w:rPr>
            </w:pPr>
          </w:p>
        </w:tc>
      </w:tr>
      <w:tr w:rsidR="00F45B11" w:rsidRPr="003C0DD8" w14:paraId="7D0415CF" w14:textId="77777777" w:rsidTr="001D1C07">
        <w:trPr>
          <w:jc w:val="center"/>
        </w:trPr>
        <w:tc>
          <w:tcPr>
            <w:tcW w:w="256" w:type="dxa"/>
            <w:tcBorders>
              <w:left w:val="single" w:sz="12" w:space="0" w:color="244061" w:themeColor="accent1" w:themeShade="80"/>
              <w:right w:val="single" w:sz="4" w:space="0" w:color="auto"/>
            </w:tcBorders>
            <w:vAlign w:val="center"/>
          </w:tcPr>
          <w:p w14:paraId="32F61576" w14:textId="77777777" w:rsidR="00F45B11" w:rsidRPr="003C0DD8" w:rsidRDefault="00F45B11" w:rsidP="00F45B11">
            <w:pPr>
              <w:jc w:val="right"/>
              <w:rPr>
                <w:rFonts w:ascii="Arial" w:hAnsi="Arial" w:cs="Arial"/>
                <w:b/>
                <w:sz w:val="16"/>
                <w:szCs w:val="16"/>
                <w:lang w:val="es-BO"/>
              </w:rPr>
            </w:pPr>
          </w:p>
        </w:tc>
        <w:tc>
          <w:tcPr>
            <w:tcW w:w="522"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5A22450" w14:textId="6B8B24FE" w:rsidR="00F45B11" w:rsidRPr="00F45B11" w:rsidRDefault="00F45B11" w:rsidP="00F45B11">
            <w:pPr>
              <w:jc w:val="center"/>
              <w:rPr>
                <w:rFonts w:ascii="Arial" w:hAnsi="Arial" w:cs="Arial"/>
                <w:sz w:val="16"/>
                <w:szCs w:val="16"/>
                <w:lang w:val="es-BO"/>
              </w:rPr>
            </w:pPr>
            <w:r w:rsidRPr="00F45B11">
              <w:rPr>
                <w:rFonts w:ascii="Arial" w:hAnsi="Arial" w:cs="Arial"/>
                <w:sz w:val="16"/>
                <w:szCs w:val="16"/>
                <w:lang w:val="es-BO"/>
              </w:rPr>
              <w:t>2</w:t>
            </w:r>
          </w:p>
        </w:tc>
        <w:tc>
          <w:tcPr>
            <w:tcW w:w="261" w:type="dxa"/>
            <w:tcBorders>
              <w:left w:val="single" w:sz="4" w:space="0" w:color="auto"/>
              <w:right w:val="single" w:sz="4" w:space="0" w:color="auto"/>
            </w:tcBorders>
            <w:shd w:val="clear" w:color="auto" w:fill="auto"/>
            <w:vAlign w:val="center"/>
          </w:tcPr>
          <w:p w14:paraId="5857DFBC" w14:textId="77777777" w:rsidR="00F45B11" w:rsidRPr="003C0DD8" w:rsidRDefault="00F45B11" w:rsidP="00F45B11">
            <w:pPr>
              <w:jc w:val="right"/>
              <w:rPr>
                <w:rFonts w:ascii="Arial" w:hAnsi="Arial" w:cs="Arial"/>
                <w:b/>
                <w:sz w:val="16"/>
                <w:szCs w:val="16"/>
                <w:lang w:val="es-BO"/>
              </w:rPr>
            </w:pPr>
          </w:p>
        </w:tc>
        <w:tc>
          <w:tcPr>
            <w:tcW w:w="2924" w:type="dxa"/>
            <w:gridSpan w:val="1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E2F24DC" w14:textId="06F4F0DB" w:rsidR="00F45B11" w:rsidRPr="003C0DD8" w:rsidRDefault="00F45B11" w:rsidP="00F45B11">
            <w:pPr>
              <w:jc w:val="center"/>
              <w:rPr>
                <w:rFonts w:ascii="Arial" w:hAnsi="Arial" w:cs="Arial"/>
                <w:sz w:val="16"/>
                <w:szCs w:val="16"/>
                <w:lang w:val="es-BO"/>
              </w:rPr>
            </w:pPr>
            <w:r>
              <w:rPr>
                <w:rFonts w:ascii="Arial" w:hAnsi="Arial" w:cs="Arial"/>
                <w:sz w:val="16"/>
                <w:szCs w:val="16"/>
                <w:lang w:val="es-BO"/>
              </w:rPr>
              <w:t>Automotor</w:t>
            </w:r>
          </w:p>
        </w:tc>
        <w:tc>
          <w:tcPr>
            <w:tcW w:w="275" w:type="dxa"/>
            <w:tcBorders>
              <w:left w:val="single" w:sz="4" w:space="0" w:color="auto"/>
              <w:right w:val="single" w:sz="4" w:space="0" w:color="auto"/>
            </w:tcBorders>
          </w:tcPr>
          <w:p w14:paraId="31A5E58A" w14:textId="77777777" w:rsidR="00F45B11" w:rsidRPr="003C0DD8" w:rsidRDefault="00F45B11" w:rsidP="00F45B11">
            <w:pPr>
              <w:rPr>
                <w:rFonts w:ascii="Arial" w:hAnsi="Arial" w:cs="Arial"/>
                <w:sz w:val="16"/>
                <w:szCs w:val="16"/>
                <w:lang w:val="es-BO"/>
              </w:rPr>
            </w:pPr>
          </w:p>
        </w:tc>
        <w:tc>
          <w:tcPr>
            <w:tcW w:w="2696"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4639BE6" w14:textId="383034DB" w:rsidR="00F45B11" w:rsidRPr="003C0DD8" w:rsidRDefault="00F45B11" w:rsidP="00F45B11">
            <w:pPr>
              <w:jc w:val="center"/>
              <w:rPr>
                <w:rFonts w:ascii="Arial" w:hAnsi="Arial" w:cs="Arial"/>
                <w:sz w:val="16"/>
                <w:szCs w:val="16"/>
                <w:lang w:val="es-BO"/>
              </w:rPr>
            </w:pPr>
            <w:r>
              <w:rPr>
                <w:rFonts w:ascii="Arial" w:hAnsi="Arial" w:cs="Arial"/>
                <w:sz w:val="16"/>
                <w:szCs w:val="16"/>
                <w:lang w:val="es-BO"/>
              </w:rPr>
              <w:t>-</w:t>
            </w:r>
          </w:p>
        </w:tc>
        <w:tc>
          <w:tcPr>
            <w:tcW w:w="305" w:type="dxa"/>
            <w:tcBorders>
              <w:left w:val="single" w:sz="4" w:space="0" w:color="auto"/>
              <w:right w:val="single" w:sz="4" w:space="0" w:color="auto"/>
            </w:tcBorders>
          </w:tcPr>
          <w:p w14:paraId="3C60AC4F" w14:textId="77777777" w:rsidR="00F45B11" w:rsidRPr="003C0DD8" w:rsidRDefault="00F45B11" w:rsidP="00F45B11">
            <w:pPr>
              <w:rPr>
                <w:rFonts w:ascii="Arial" w:hAnsi="Arial" w:cs="Arial"/>
                <w:sz w:val="16"/>
                <w:szCs w:val="16"/>
                <w:lang w:val="es-BO"/>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3BF1FCC" w14:textId="2F3AF038" w:rsidR="00F45B11" w:rsidRPr="003C0DD8" w:rsidRDefault="00F45B11" w:rsidP="00F45B11">
            <w:pPr>
              <w:jc w:val="center"/>
              <w:rPr>
                <w:rFonts w:ascii="Arial" w:hAnsi="Arial" w:cs="Arial"/>
                <w:sz w:val="16"/>
                <w:szCs w:val="16"/>
                <w:lang w:val="es-BO"/>
              </w:rPr>
            </w:pPr>
            <w:r>
              <w:rPr>
                <w:rFonts w:ascii="Arial" w:hAnsi="Arial" w:cs="Arial"/>
                <w:sz w:val="16"/>
                <w:szCs w:val="16"/>
                <w:lang w:val="es-BO"/>
              </w:rPr>
              <w:t>04.diciembre.2020</w:t>
            </w:r>
          </w:p>
        </w:tc>
        <w:tc>
          <w:tcPr>
            <w:tcW w:w="257" w:type="dxa"/>
            <w:tcBorders>
              <w:left w:val="single" w:sz="4" w:space="0" w:color="auto"/>
              <w:right w:val="single" w:sz="12" w:space="0" w:color="244061" w:themeColor="accent1" w:themeShade="80"/>
            </w:tcBorders>
          </w:tcPr>
          <w:p w14:paraId="3633D1CA" w14:textId="77777777" w:rsidR="00F45B11" w:rsidRPr="003C0DD8" w:rsidRDefault="00F45B11" w:rsidP="00F45B11">
            <w:pPr>
              <w:rPr>
                <w:rFonts w:ascii="Arial" w:hAnsi="Arial" w:cs="Arial"/>
                <w:sz w:val="16"/>
                <w:szCs w:val="16"/>
                <w:lang w:val="es-BO"/>
              </w:rPr>
            </w:pPr>
          </w:p>
        </w:tc>
      </w:tr>
      <w:tr w:rsidR="00F45B11" w:rsidRPr="003C0DD8" w14:paraId="4624B599" w14:textId="77777777" w:rsidTr="001D1C07">
        <w:trPr>
          <w:trHeight w:val="77"/>
          <w:jc w:val="center"/>
        </w:trPr>
        <w:tc>
          <w:tcPr>
            <w:tcW w:w="256" w:type="dxa"/>
            <w:tcBorders>
              <w:left w:val="single" w:sz="12" w:space="0" w:color="244061" w:themeColor="accent1" w:themeShade="80"/>
            </w:tcBorders>
            <w:vAlign w:val="center"/>
          </w:tcPr>
          <w:p w14:paraId="20C5A7D4" w14:textId="77777777" w:rsidR="00F45B11" w:rsidRPr="00F45B11" w:rsidRDefault="00F45B11" w:rsidP="00F45B11">
            <w:pPr>
              <w:jc w:val="right"/>
              <w:rPr>
                <w:rFonts w:ascii="Arial" w:hAnsi="Arial" w:cs="Arial"/>
                <w:b/>
                <w:sz w:val="6"/>
                <w:szCs w:val="6"/>
                <w:lang w:val="es-BO"/>
              </w:rPr>
            </w:pPr>
          </w:p>
        </w:tc>
        <w:tc>
          <w:tcPr>
            <w:tcW w:w="522" w:type="dxa"/>
            <w:gridSpan w:val="2"/>
            <w:tcBorders>
              <w:top w:val="single" w:sz="4" w:space="0" w:color="auto"/>
              <w:bottom w:val="single" w:sz="4" w:space="0" w:color="auto"/>
            </w:tcBorders>
            <w:shd w:val="clear" w:color="auto" w:fill="auto"/>
            <w:vAlign w:val="center"/>
          </w:tcPr>
          <w:p w14:paraId="59C42CC8" w14:textId="77777777" w:rsidR="00F45B11" w:rsidRPr="00F45B11" w:rsidRDefault="00F45B11" w:rsidP="00F45B11">
            <w:pPr>
              <w:jc w:val="center"/>
              <w:rPr>
                <w:rFonts w:ascii="Arial" w:hAnsi="Arial" w:cs="Arial"/>
                <w:sz w:val="6"/>
                <w:szCs w:val="6"/>
                <w:lang w:val="es-BO"/>
              </w:rPr>
            </w:pPr>
          </w:p>
        </w:tc>
        <w:tc>
          <w:tcPr>
            <w:tcW w:w="261" w:type="dxa"/>
            <w:tcBorders>
              <w:left w:val="nil"/>
            </w:tcBorders>
            <w:shd w:val="clear" w:color="auto" w:fill="auto"/>
            <w:vAlign w:val="center"/>
          </w:tcPr>
          <w:p w14:paraId="55F6DA68" w14:textId="77777777" w:rsidR="00F45B11" w:rsidRPr="00F45B11" w:rsidRDefault="00F45B11" w:rsidP="00F45B11">
            <w:pPr>
              <w:jc w:val="right"/>
              <w:rPr>
                <w:rFonts w:ascii="Arial" w:hAnsi="Arial" w:cs="Arial"/>
                <w:b/>
                <w:sz w:val="6"/>
                <w:szCs w:val="6"/>
                <w:lang w:val="es-BO"/>
              </w:rPr>
            </w:pPr>
          </w:p>
        </w:tc>
        <w:tc>
          <w:tcPr>
            <w:tcW w:w="2924" w:type="dxa"/>
            <w:gridSpan w:val="13"/>
            <w:tcBorders>
              <w:top w:val="single" w:sz="4" w:space="0" w:color="auto"/>
              <w:bottom w:val="single" w:sz="4" w:space="0" w:color="auto"/>
            </w:tcBorders>
            <w:shd w:val="clear" w:color="auto" w:fill="auto"/>
            <w:vAlign w:val="center"/>
          </w:tcPr>
          <w:p w14:paraId="7A25BB3E" w14:textId="77777777" w:rsidR="00F45B11" w:rsidRPr="00F45B11" w:rsidRDefault="00F45B11" w:rsidP="00F45B11">
            <w:pPr>
              <w:jc w:val="center"/>
              <w:rPr>
                <w:rFonts w:ascii="Arial" w:hAnsi="Arial" w:cs="Arial"/>
                <w:sz w:val="6"/>
                <w:szCs w:val="6"/>
                <w:lang w:val="es-BO"/>
              </w:rPr>
            </w:pPr>
          </w:p>
        </w:tc>
        <w:tc>
          <w:tcPr>
            <w:tcW w:w="275" w:type="dxa"/>
            <w:tcBorders>
              <w:left w:val="nil"/>
            </w:tcBorders>
          </w:tcPr>
          <w:p w14:paraId="148D3635" w14:textId="77777777" w:rsidR="00F45B11" w:rsidRPr="00F45B11" w:rsidRDefault="00F45B11" w:rsidP="00F45B11">
            <w:pPr>
              <w:rPr>
                <w:rFonts w:ascii="Arial" w:hAnsi="Arial" w:cs="Arial"/>
                <w:sz w:val="6"/>
                <w:szCs w:val="6"/>
                <w:lang w:val="es-BO"/>
              </w:rPr>
            </w:pPr>
          </w:p>
        </w:tc>
        <w:tc>
          <w:tcPr>
            <w:tcW w:w="2696" w:type="dxa"/>
            <w:gridSpan w:val="10"/>
            <w:tcBorders>
              <w:top w:val="single" w:sz="4" w:space="0" w:color="auto"/>
              <w:bottom w:val="single" w:sz="4" w:space="0" w:color="auto"/>
            </w:tcBorders>
            <w:shd w:val="clear" w:color="auto" w:fill="auto"/>
          </w:tcPr>
          <w:p w14:paraId="08654C53" w14:textId="77777777" w:rsidR="00F45B11" w:rsidRPr="00F45B11" w:rsidRDefault="00F45B11" w:rsidP="00F45B11">
            <w:pPr>
              <w:jc w:val="center"/>
              <w:rPr>
                <w:rFonts w:ascii="Arial" w:hAnsi="Arial" w:cs="Arial"/>
                <w:sz w:val="6"/>
                <w:szCs w:val="6"/>
                <w:lang w:val="es-BO"/>
              </w:rPr>
            </w:pPr>
          </w:p>
        </w:tc>
        <w:tc>
          <w:tcPr>
            <w:tcW w:w="305" w:type="dxa"/>
            <w:tcBorders>
              <w:left w:val="nil"/>
            </w:tcBorders>
          </w:tcPr>
          <w:p w14:paraId="312DC10E" w14:textId="77777777" w:rsidR="00F45B11" w:rsidRPr="00F45B11" w:rsidRDefault="00F45B11" w:rsidP="00F45B11">
            <w:pPr>
              <w:rPr>
                <w:rFonts w:ascii="Arial" w:hAnsi="Arial" w:cs="Arial"/>
                <w:sz w:val="6"/>
                <w:szCs w:val="6"/>
                <w:lang w:val="es-BO"/>
              </w:rPr>
            </w:pPr>
          </w:p>
        </w:tc>
        <w:tc>
          <w:tcPr>
            <w:tcW w:w="2409" w:type="dxa"/>
            <w:gridSpan w:val="9"/>
            <w:tcBorders>
              <w:top w:val="single" w:sz="4" w:space="0" w:color="auto"/>
              <w:bottom w:val="single" w:sz="4" w:space="0" w:color="auto"/>
            </w:tcBorders>
            <w:shd w:val="clear" w:color="auto" w:fill="auto"/>
          </w:tcPr>
          <w:p w14:paraId="4353F2B4" w14:textId="77777777" w:rsidR="00F45B11" w:rsidRPr="00F45B11" w:rsidRDefault="00F45B11" w:rsidP="00F45B11">
            <w:pPr>
              <w:jc w:val="center"/>
              <w:rPr>
                <w:rFonts w:ascii="Arial" w:hAnsi="Arial" w:cs="Arial"/>
                <w:sz w:val="6"/>
                <w:szCs w:val="6"/>
                <w:lang w:val="es-BO"/>
              </w:rPr>
            </w:pPr>
          </w:p>
        </w:tc>
        <w:tc>
          <w:tcPr>
            <w:tcW w:w="257" w:type="dxa"/>
            <w:tcBorders>
              <w:left w:val="nil"/>
              <w:right w:val="single" w:sz="12" w:space="0" w:color="244061" w:themeColor="accent1" w:themeShade="80"/>
            </w:tcBorders>
          </w:tcPr>
          <w:p w14:paraId="0692BB36" w14:textId="77777777" w:rsidR="00F45B11" w:rsidRPr="00F45B11" w:rsidRDefault="00F45B11" w:rsidP="00F45B11">
            <w:pPr>
              <w:rPr>
                <w:rFonts w:ascii="Arial" w:hAnsi="Arial" w:cs="Arial"/>
                <w:sz w:val="6"/>
                <w:szCs w:val="6"/>
                <w:lang w:val="es-BO"/>
              </w:rPr>
            </w:pPr>
          </w:p>
        </w:tc>
      </w:tr>
      <w:tr w:rsidR="00F45B11" w:rsidRPr="003C0DD8" w14:paraId="748F8A75" w14:textId="77777777" w:rsidTr="001D1C07">
        <w:trPr>
          <w:jc w:val="center"/>
        </w:trPr>
        <w:tc>
          <w:tcPr>
            <w:tcW w:w="256" w:type="dxa"/>
            <w:tcBorders>
              <w:left w:val="single" w:sz="12" w:space="0" w:color="244061" w:themeColor="accent1" w:themeShade="80"/>
              <w:right w:val="single" w:sz="4" w:space="0" w:color="auto"/>
            </w:tcBorders>
            <w:vAlign w:val="center"/>
          </w:tcPr>
          <w:p w14:paraId="09578427" w14:textId="77777777" w:rsidR="00F45B11" w:rsidRPr="003C0DD8" w:rsidRDefault="00F45B11" w:rsidP="00F45B11">
            <w:pPr>
              <w:jc w:val="right"/>
              <w:rPr>
                <w:rFonts w:ascii="Arial" w:hAnsi="Arial" w:cs="Arial"/>
                <w:b/>
                <w:sz w:val="16"/>
                <w:szCs w:val="16"/>
                <w:lang w:val="es-BO"/>
              </w:rPr>
            </w:pPr>
          </w:p>
        </w:tc>
        <w:tc>
          <w:tcPr>
            <w:tcW w:w="522"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D759046" w14:textId="7BECAD8A" w:rsidR="00F45B11" w:rsidRPr="00F45B11" w:rsidRDefault="00F45B11" w:rsidP="00F45B11">
            <w:pPr>
              <w:jc w:val="center"/>
              <w:rPr>
                <w:rFonts w:ascii="Arial" w:hAnsi="Arial" w:cs="Arial"/>
                <w:sz w:val="16"/>
                <w:szCs w:val="16"/>
                <w:lang w:val="es-BO"/>
              </w:rPr>
            </w:pPr>
            <w:r w:rsidRPr="00F45B11">
              <w:rPr>
                <w:rFonts w:ascii="Arial" w:hAnsi="Arial" w:cs="Arial"/>
                <w:sz w:val="16"/>
                <w:szCs w:val="16"/>
                <w:lang w:val="es-BO"/>
              </w:rPr>
              <w:t>3</w:t>
            </w:r>
          </w:p>
        </w:tc>
        <w:tc>
          <w:tcPr>
            <w:tcW w:w="261" w:type="dxa"/>
            <w:tcBorders>
              <w:left w:val="single" w:sz="4" w:space="0" w:color="auto"/>
              <w:right w:val="single" w:sz="4" w:space="0" w:color="auto"/>
            </w:tcBorders>
            <w:shd w:val="clear" w:color="auto" w:fill="auto"/>
            <w:vAlign w:val="center"/>
          </w:tcPr>
          <w:p w14:paraId="222CD1E8" w14:textId="77777777" w:rsidR="00F45B11" w:rsidRPr="003C0DD8" w:rsidRDefault="00F45B11" w:rsidP="00F45B11">
            <w:pPr>
              <w:jc w:val="right"/>
              <w:rPr>
                <w:rFonts w:ascii="Arial" w:hAnsi="Arial" w:cs="Arial"/>
                <w:b/>
                <w:sz w:val="16"/>
                <w:szCs w:val="16"/>
                <w:lang w:val="es-BO"/>
              </w:rPr>
            </w:pPr>
          </w:p>
        </w:tc>
        <w:tc>
          <w:tcPr>
            <w:tcW w:w="2924" w:type="dxa"/>
            <w:gridSpan w:val="1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C7D6A27" w14:textId="19314D98" w:rsidR="00F45B11" w:rsidRPr="003C0DD8" w:rsidRDefault="00F45B11" w:rsidP="00F45B11">
            <w:pPr>
              <w:jc w:val="center"/>
              <w:rPr>
                <w:rFonts w:ascii="Arial" w:hAnsi="Arial" w:cs="Arial"/>
                <w:sz w:val="16"/>
                <w:szCs w:val="16"/>
                <w:lang w:val="es-BO"/>
              </w:rPr>
            </w:pPr>
            <w:r>
              <w:rPr>
                <w:rFonts w:ascii="Arial" w:hAnsi="Arial" w:cs="Arial"/>
                <w:sz w:val="16"/>
                <w:szCs w:val="16"/>
                <w:lang w:val="es-BO"/>
              </w:rPr>
              <w:t>Responsabilidad Civil</w:t>
            </w:r>
          </w:p>
        </w:tc>
        <w:tc>
          <w:tcPr>
            <w:tcW w:w="275" w:type="dxa"/>
            <w:tcBorders>
              <w:left w:val="single" w:sz="4" w:space="0" w:color="auto"/>
              <w:right w:val="single" w:sz="4" w:space="0" w:color="auto"/>
            </w:tcBorders>
          </w:tcPr>
          <w:p w14:paraId="625E2ED6" w14:textId="77777777" w:rsidR="00F45B11" w:rsidRPr="003C0DD8" w:rsidRDefault="00F45B11" w:rsidP="00F45B11">
            <w:pPr>
              <w:rPr>
                <w:rFonts w:ascii="Arial" w:hAnsi="Arial" w:cs="Arial"/>
                <w:sz w:val="16"/>
                <w:szCs w:val="16"/>
                <w:lang w:val="es-BO"/>
              </w:rPr>
            </w:pPr>
          </w:p>
        </w:tc>
        <w:tc>
          <w:tcPr>
            <w:tcW w:w="2696"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237AB52" w14:textId="37969FD4" w:rsidR="00F45B11" w:rsidRPr="003C0DD8" w:rsidRDefault="00F45B11" w:rsidP="00F45B11">
            <w:pPr>
              <w:jc w:val="center"/>
              <w:rPr>
                <w:rFonts w:ascii="Arial" w:hAnsi="Arial" w:cs="Arial"/>
                <w:sz w:val="16"/>
                <w:szCs w:val="16"/>
                <w:lang w:val="es-BO"/>
              </w:rPr>
            </w:pPr>
            <w:r>
              <w:rPr>
                <w:rFonts w:ascii="Arial" w:hAnsi="Arial" w:cs="Arial"/>
                <w:sz w:val="16"/>
                <w:szCs w:val="16"/>
                <w:lang w:val="es-BO"/>
              </w:rPr>
              <w:t>-</w:t>
            </w:r>
          </w:p>
        </w:tc>
        <w:tc>
          <w:tcPr>
            <w:tcW w:w="305" w:type="dxa"/>
            <w:tcBorders>
              <w:left w:val="single" w:sz="4" w:space="0" w:color="auto"/>
              <w:right w:val="single" w:sz="4" w:space="0" w:color="auto"/>
            </w:tcBorders>
          </w:tcPr>
          <w:p w14:paraId="3CB451FD" w14:textId="77777777" w:rsidR="00F45B11" w:rsidRPr="003C0DD8" w:rsidRDefault="00F45B11" w:rsidP="00F45B11">
            <w:pPr>
              <w:rPr>
                <w:rFonts w:ascii="Arial" w:hAnsi="Arial" w:cs="Arial"/>
                <w:sz w:val="16"/>
                <w:szCs w:val="16"/>
                <w:lang w:val="es-BO"/>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CBA31A5" w14:textId="7AF0B7D8" w:rsidR="00F45B11" w:rsidRPr="003C0DD8" w:rsidRDefault="00F45B11" w:rsidP="00F45B11">
            <w:pPr>
              <w:jc w:val="center"/>
              <w:rPr>
                <w:rFonts w:ascii="Arial" w:hAnsi="Arial" w:cs="Arial"/>
                <w:sz w:val="16"/>
                <w:szCs w:val="16"/>
                <w:lang w:val="es-BO"/>
              </w:rPr>
            </w:pPr>
            <w:r>
              <w:rPr>
                <w:rFonts w:ascii="Arial" w:hAnsi="Arial" w:cs="Arial"/>
                <w:sz w:val="16"/>
                <w:szCs w:val="16"/>
                <w:lang w:val="es-BO"/>
              </w:rPr>
              <w:t>04.diciembre.2020</w:t>
            </w:r>
          </w:p>
        </w:tc>
        <w:tc>
          <w:tcPr>
            <w:tcW w:w="257" w:type="dxa"/>
            <w:tcBorders>
              <w:left w:val="single" w:sz="4" w:space="0" w:color="auto"/>
              <w:right w:val="single" w:sz="12" w:space="0" w:color="244061" w:themeColor="accent1" w:themeShade="80"/>
            </w:tcBorders>
          </w:tcPr>
          <w:p w14:paraId="3E0F85DF" w14:textId="77777777" w:rsidR="00F45B11" w:rsidRPr="003C0DD8" w:rsidRDefault="00F45B11" w:rsidP="00F45B11">
            <w:pPr>
              <w:rPr>
                <w:rFonts w:ascii="Arial" w:hAnsi="Arial" w:cs="Arial"/>
                <w:sz w:val="16"/>
                <w:szCs w:val="16"/>
                <w:lang w:val="es-BO"/>
              </w:rPr>
            </w:pPr>
          </w:p>
        </w:tc>
      </w:tr>
      <w:tr w:rsidR="00F45B11" w:rsidRPr="003C0DD8" w14:paraId="301A89CC" w14:textId="77777777" w:rsidTr="001D1C07">
        <w:trPr>
          <w:jc w:val="center"/>
        </w:trPr>
        <w:tc>
          <w:tcPr>
            <w:tcW w:w="256" w:type="dxa"/>
            <w:tcBorders>
              <w:left w:val="single" w:sz="12" w:space="0" w:color="244061" w:themeColor="accent1" w:themeShade="80"/>
            </w:tcBorders>
            <w:vAlign w:val="center"/>
          </w:tcPr>
          <w:p w14:paraId="261BBAAE" w14:textId="77777777" w:rsidR="00F45B11" w:rsidRPr="00F45B11" w:rsidRDefault="00F45B11" w:rsidP="00F45B11">
            <w:pPr>
              <w:jc w:val="right"/>
              <w:rPr>
                <w:rFonts w:ascii="Arial" w:hAnsi="Arial" w:cs="Arial"/>
                <w:b/>
                <w:sz w:val="6"/>
                <w:szCs w:val="6"/>
                <w:lang w:val="es-BO"/>
              </w:rPr>
            </w:pPr>
          </w:p>
        </w:tc>
        <w:tc>
          <w:tcPr>
            <w:tcW w:w="522" w:type="dxa"/>
            <w:gridSpan w:val="2"/>
            <w:tcBorders>
              <w:top w:val="single" w:sz="4" w:space="0" w:color="auto"/>
              <w:bottom w:val="single" w:sz="4" w:space="0" w:color="auto"/>
            </w:tcBorders>
            <w:vAlign w:val="center"/>
          </w:tcPr>
          <w:p w14:paraId="10D57B28" w14:textId="77777777" w:rsidR="00F45B11" w:rsidRPr="00F45B11" w:rsidRDefault="00F45B11" w:rsidP="00F45B11">
            <w:pPr>
              <w:jc w:val="center"/>
              <w:rPr>
                <w:rFonts w:ascii="Arial" w:hAnsi="Arial" w:cs="Arial"/>
                <w:sz w:val="6"/>
                <w:szCs w:val="6"/>
                <w:lang w:val="es-BO"/>
              </w:rPr>
            </w:pPr>
          </w:p>
        </w:tc>
        <w:tc>
          <w:tcPr>
            <w:tcW w:w="261" w:type="dxa"/>
            <w:shd w:val="clear" w:color="auto" w:fill="auto"/>
            <w:vAlign w:val="center"/>
          </w:tcPr>
          <w:p w14:paraId="68E26E1E" w14:textId="77777777" w:rsidR="00F45B11" w:rsidRPr="00F45B11" w:rsidRDefault="00F45B11" w:rsidP="00F45B11">
            <w:pPr>
              <w:jc w:val="center"/>
              <w:rPr>
                <w:rFonts w:ascii="Arial" w:hAnsi="Arial" w:cs="Arial"/>
                <w:b/>
                <w:sz w:val="6"/>
                <w:szCs w:val="6"/>
                <w:lang w:val="es-BO"/>
              </w:rPr>
            </w:pPr>
          </w:p>
        </w:tc>
        <w:tc>
          <w:tcPr>
            <w:tcW w:w="797" w:type="dxa"/>
            <w:gridSpan w:val="4"/>
            <w:tcBorders>
              <w:top w:val="single" w:sz="4" w:space="0" w:color="auto"/>
              <w:bottom w:val="single" w:sz="4" w:space="0" w:color="auto"/>
            </w:tcBorders>
            <w:vAlign w:val="center"/>
          </w:tcPr>
          <w:p w14:paraId="51A764C4" w14:textId="77777777" w:rsidR="00F45B11" w:rsidRPr="00F45B11" w:rsidRDefault="00F45B11" w:rsidP="00F45B11">
            <w:pPr>
              <w:jc w:val="center"/>
              <w:rPr>
                <w:rFonts w:ascii="Arial" w:hAnsi="Arial" w:cs="Arial"/>
                <w:b/>
                <w:sz w:val="6"/>
                <w:szCs w:val="6"/>
                <w:lang w:val="es-BO"/>
              </w:rPr>
            </w:pPr>
          </w:p>
        </w:tc>
        <w:tc>
          <w:tcPr>
            <w:tcW w:w="323" w:type="dxa"/>
          </w:tcPr>
          <w:p w14:paraId="1DD19450" w14:textId="77777777" w:rsidR="00F45B11" w:rsidRPr="00F45B11" w:rsidRDefault="00F45B11" w:rsidP="00F45B11">
            <w:pPr>
              <w:jc w:val="center"/>
              <w:rPr>
                <w:rFonts w:ascii="Arial" w:hAnsi="Arial" w:cs="Arial"/>
                <w:sz w:val="6"/>
                <w:szCs w:val="6"/>
                <w:lang w:val="es-BO"/>
              </w:rPr>
            </w:pPr>
          </w:p>
        </w:tc>
        <w:tc>
          <w:tcPr>
            <w:tcW w:w="1804" w:type="dxa"/>
            <w:gridSpan w:val="8"/>
            <w:tcBorders>
              <w:top w:val="single" w:sz="4" w:space="0" w:color="auto"/>
              <w:bottom w:val="single" w:sz="4" w:space="0" w:color="auto"/>
            </w:tcBorders>
          </w:tcPr>
          <w:p w14:paraId="0C338420" w14:textId="77777777" w:rsidR="00F45B11" w:rsidRPr="00F45B11" w:rsidRDefault="00F45B11" w:rsidP="00F45B11">
            <w:pPr>
              <w:jc w:val="center"/>
              <w:rPr>
                <w:rFonts w:ascii="Arial" w:hAnsi="Arial" w:cs="Arial"/>
                <w:sz w:val="6"/>
                <w:szCs w:val="6"/>
                <w:lang w:val="es-BO"/>
              </w:rPr>
            </w:pPr>
          </w:p>
        </w:tc>
        <w:tc>
          <w:tcPr>
            <w:tcW w:w="275" w:type="dxa"/>
          </w:tcPr>
          <w:p w14:paraId="2F6088E8" w14:textId="77777777" w:rsidR="00F45B11" w:rsidRPr="00F45B11" w:rsidRDefault="00F45B11" w:rsidP="00F45B11">
            <w:pPr>
              <w:jc w:val="center"/>
              <w:rPr>
                <w:rFonts w:ascii="Arial" w:hAnsi="Arial" w:cs="Arial"/>
                <w:sz w:val="6"/>
                <w:szCs w:val="6"/>
                <w:lang w:val="es-BO"/>
              </w:rPr>
            </w:pPr>
          </w:p>
        </w:tc>
        <w:tc>
          <w:tcPr>
            <w:tcW w:w="2696" w:type="dxa"/>
            <w:gridSpan w:val="10"/>
            <w:tcBorders>
              <w:top w:val="single" w:sz="4" w:space="0" w:color="auto"/>
              <w:bottom w:val="single" w:sz="4" w:space="0" w:color="auto"/>
            </w:tcBorders>
          </w:tcPr>
          <w:p w14:paraId="2570F87C" w14:textId="77777777" w:rsidR="00F45B11" w:rsidRPr="00F45B11" w:rsidRDefault="00F45B11" w:rsidP="00F45B11">
            <w:pPr>
              <w:jc w:val="center"/>
              <w:rPr>
                <w:rFonts w:ascii="Arial" w:hAnsi="Arial" w:cs="Arial"/>
                <w:sz w:val="6"/>
                <w:szCs w:val="6"/>
                <w:lang w:val="es-BO"/>
              </w:rPr>
            </w:pPr>
          </w:p>
        </w:tc>
        <w:tc>
          <w:tcPr>
            <w:tcW w:w="305" w:type="dxa"/>
          </w:tcPr>
          <w:p w14:paraId="79F97C78" w14:textId="77777777" w:rsidR="00F45B11" w:rsidRPr="00F45B11" w:rsidRDefault="00F45B11" w:rsidP="00F45B11">
            <w:pPr>
              <w:jc w:val="center"/>
              <w:rPr>
                <w:rFonts w:ascii="Arial" w:hAnsi="Arial" w:cs="Arial"/>
                <w:sz w:val="6"/>
                <w:szCs w:val="6"/>
                <w:lang w:val="es-BO"/>
              </w:rPr>
            </w:pPr>
          </w:p>
        </w:tc>
        <w:tc>
          <w:tcPr>
            <w:tcW w:w="2409" w:type="dxa"/>
            <w:gridSpan w:val="9"/>
            <w:tcBorders>
              <w:top w:val="single" w:sz="4" w:space="0" w:color="auto"/>
              <w:bottom w:val="single" w:sz="4" w:space="0" w:color="auto"/>
            </w:tcBorders>
          </w:tcPr>
          <w:p w14:paraId="7328F61C" w14:textId="77777777" w:rsidR="00F45B11" w:rsidRPr="00F45B11" w:rsidRDefault="00F45B11" w:rsidP="00F45B11">
            <w:pPr>
              <w:jc w:val="center"/>
              <w:rPr>
                <w:rFonts w:ascii="Arial" w:hAnsi="Arial" w:cs="Arial"/>
                <w:sz w:val="6"/>
                <w:szCs w:val="6"/>
                <w:lang w:val="es-BO"/>
              </w:rPr>
            </w:pPr>
          </w:p>
        </w:tc>
        <w:tc>
          <w:tcPr>
            <w:tcW w:w="257" w:type="dxa"/>
            <w:tcBorders>
              <w:right w:val="single" w:sz="12" w:space="0" w:color="244061" w:themeColor="accent1" w:themeShade="80"/>
            </w:tcBorders>
          </w:tcPr>
          <w:p w14:paraId="05768D62" w14:textId="77777777" w:rsidR="00F45B11" w:rsidRPr="00F45B11" w:rsidRDefault="00F45B11" w:rsidP="00F45B11">
            <w:pPr>
              <w:rPr>
                <w:rFonts w:ascii="Arial" w:hAnsi="Arial" w:cs="Arial"/>
                <w:sz w:val="6"/>
                <w:szCs w:val="6"/>
                <w:lang w:val="es-BO"/>
              </w:rPr>
            </w:pPr>
          </w:p>
        </w:tc>
      </w:tr>
      <w:tr w:rsidR="00F45B11" w:rsidRPr="003C0DD8" w14:paraId="4FAEC575" w14:textId="77777777" w:rsidTr="001D1C07">
        <w:trPr>
          <w:jc w:val="center"/>
        </w:trPr>
        <w:tc>
          <w:tcPr>
            <w:tcW w:w="256" w:type="dxa"/>
            <w:tcBorders>
              <w:left w:val="single" w:sz="12" w:space="0" w:color="244061" w:themeColor="accent1" w:themeShade="80"/>
              <w:right w:val="single" w:sz="4" w:space="0" w:color="auto"/>
            </w:tcBorders>
            <w:vAlign w:val="center"/>
          </w:tcPr>
          <w:p w14:paraId="05251C7F" w14:textId="77777777" w:rsidR="00F45B11" w:rsidRPr="003C0DD8" w:rsidRDefault="00F45B11" w:rsidP="00F45B11">
            <w:pPr>
              <w:jc w:val="right"/>
              <w:rPr>
                <w:rFonts w:ascii="Arial" w:hAnsi="Arial" w:cs="Arial"/>
                <w:b/>
                <w:sz w:val="10"/>
                <w:szCs w:val="10"/>
                <w:lang w:val="es-BO"/>
              </w:rPr>
            </w:pPr>
          </w:p>
        </w:tc>
        <w:tc>
          <w:tcPr>
            <w:tcW w:w="522"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BC2EF40" w14:textId="7DDF3DDA" w:rsidR="00F45B11" w:rsidRPr="00F45B11" w:rsidRDefault="00F45B11" w:rsidP="00F45B11">
            <w:pPr>
              <w:jc w:val="center"/>
              <w:rPr>
                <w:rFonts w:ascii="Arial" w:hAnsi="Arial" w:cs="Arial"/>
                <w:sz w:val="16"/>
                <w:szCs w:val="16"/>
                <w:lang w:val="es-BO"/>
              </w:rPr>
            </w:pPr>
            <w:r w:rsidRPr="00F45B11">
              <w:rPr>
                <w:rFonts w:ascii="Arial" w:hAnsi="Arial" w:cs="Arial"/>
                <w:sz w:val="16"/>
                <w:szCs w:val="16"/>
                <w:lang w:val="es-BO"/>
              </w:rPr>
              <w:t>4</w:t>
            </w:r>
          </w:p>
        </w:tc>
        <w:tc>
          <w:tcPr>
            <w:tcW w:w="261" w:type="dxa"/>
            <w:tcBorders>
              <w:left w:val="single" w:sz="4" w:space="0" w:color="auto"/>
              <w:right w:val="single" w:sz="4" w:space="0" w:color="auto"/>
            </w:tcBorders>
            <w:shd w:val="clear" w:color="auto" w:fill="auto"/>
            <w:vAlign w:val="center"/>
          </w:tcPr>
          <w:p w14:paraId="00617685" w14:textId="77777777" w:rsidR="00F45B11" w:rsidRPr="003C0DD8" w:rsidRDefault="00F45B11" w:rsidP="00F45B11">
            <w:pPr>
              <w:jc w:val="center"/>
              <w:rPr>
                <w:rFonts w:ascii="Arial" w:hAnsi="Arial" w:cs="Arial"/>
                <w:b/>
                <w:sz w:val="10"/>
                <w:szCs w:val="10"/>
                <w:lang w:val="es-BO"/>
              </w:rPr>
            </w:pPr>
          </w:p>
        </w:tc>
        <w:tc>
          <w:tcPr>
            <w:tcW w:w="2924" w:type="dxa"/>
            <w:gridSpan w:val="1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3D96EE6" w14:textId="3116869B" w:rsidR="00F45B11" w:rsidRPr="00F45B11" w:rsidRDefault="00F45B11" w:rsidP="00F45B11">
            <w:pPr>
              <w:jc w:val="center"/>
              <w:rPr>
                <w:rFonts w:ascii="Arial" w:hAnsi="Arial" w:cs="Arial"/>
                <w:sz w:val="16"/>
                <w:szCs w:val="16"/>
                <w:lang w:val="es-BO"/>
              </w:rPr>
            </w:pPr>
            <w:r w:rsidRPr="00F45B11">
              <w:rPr>
                <w:rFonts w:ascii="Arial" w:hAnsi="Arial" w:cs="Arial"/>
                <w:sz w:val="16"/>
                <w:szCs w:val="16"/>
                <w:lang w:val="es-BO"/>
              </w:rPr>
              <w:t>Comprensiva 3-D</w:t>
            </w:r>
          </w:p>
        </w:tc>
        <w:tc>
          <w:tcPr>
            <w:tcW w:w="275" w:type="dxa"/>
            <w:tcBorders>
              <w:left w:val="single" w:sz="4" w:space="0" w:color="auto"/>
              <w:right w:val="single" w:sz="4" w:space="0" w:color="auto"/>
            </w:tcBorders>
          </w:tcPr>
          <w:p w14:paraId="37803CFB" w14:textId="77777777" w:rsidR="00F45B11" w:rsidRPr="003C0DD8" w:rsidRDefault="00F45B11" w:rsidP="00F45B11">
            <w:pPr>
              <w:jc w:val="center"/>
              <w:rPr>
                <w:rFonts w:ascii="Arial" w:hAnsi="Arial" w:cs="Arial"/>
                <w:sz w:val="10"/>
                <w:szCs w:val="10"/>
                <w:lang w:val="es-BO"/>
              </w:rPr>
            </w:pPr>
          </w:p>
        </w:tc>
        <w:tc>
          <w:tcPr>
            <w:tcW w:w="2696"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DB03157" w14:textId="70260F77" w:rsidR="00F45B11" w:rsidRPr="00F45B11" w:rsidRDefault="00F45B11" w:rsidP="00F45B11">
            <w:pPr>
              <w:jc w:val="center"/>
              <w:rPr>
                <w:rFonts w:ascii="Arial" w:hAnsi="Arial" w:cs="Arial"/>
                <w:sz w:val="16"/>
                <w:szCs w:val="16"/>
                <w:lang w:val="es-BO"/>
              </w:rPr>
            </w:pPr>
            <w:r w:rsidRPr="00F45B11">
              <w:rPr>
                <w:rFonts w:ascii="Arial" w:hAnsi="Arial" w:cs="Arial"/>
                <w:sz w:val="16"/>
                <w:szCs w:val="16"/>
                <w:lang w:val="es-BO"/>
              </w:rPr>
              <w:t>-</w:t>
            </w:r>
          </w:p>
        </w:tc>
        <w:tc>
          <w:tcPr>
            <w:tcW w:w="305" w:type="dxa"/>
            <w:tcBorders>
              <w:left w:val="single" w:sz="4" w:space="0" w:color="auto"/>
              <w:right w:val="single" w:sz="4" w:space="0" w:color="auto"/>
            </w:tcBorders>
          </w:tcPr>
          <w:p w14:paraId="7B61AD5E" w14:textId="77777777" w:rsidR="00F45B11" w:rsidRPr="003C0DD8" w:rsidRDefault="00F45B11" w:rsidP="00F45B11">
            <w:pPr>
              <w:jc w:val="center"/>
              <w:rPr>
                <w:rFonts w:ascii="Arial" w:hAnsi="Arial" w:cs="Arial"/>
                <w:sz w:val="10"/>
                <w:szCs w:val="10"/>
                <w:lang w:val="es-BO"/>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D44FC63" w14:textId="2A6E7CF5" w:rsidR="00F45B11" w:rsidRPr="003C0DD8" w:rsidRDefault="00F45B11" w:rsidP="00F45B11">
            <w:pPr>
              <w:jc w:val="center"/>
              <w:rPr>
                <w:rFonts w:ascii="Arial" w:hAnsi="Arial" w:cs="Arial"/>
                <w:sz w:val="10"/>
                <w:szCs w:val="10"/>
                <w:lang w:val="es-BO"/>
              </w:rPr>
            </w:pPr>
            <w:r>
              <w:rPr>
                <w:rFonts w:ascii="Arial" w:hAnsi="Arial" w:cs="Arial"/>
                <w:sz w:val="16"/>
                <w:szCs w:val="16"/>
                <w:lang w:val="es-BO"/>
              </w:rPr>
              <w:t>04.diciembre.2020</w:t>
            </w:r>
          </w:p>
        </w:tc>
        <w:tc>
          <w:tcPr>
            <w:tcW w:w="257" w:type="dxa"/>
            <w:tcBorders>
              <w:left w:val="single" w:sz="4" w:space="0" w:color="auto"/>
              <w:right w:val="single" w:sz="12" w:space="0" w:color="244061" w:themeColor="accent1" w:themeShade="80"/>
            </w:tcBorders>
          </w:tcPr>
          <w:p w14:paraId="0A934AF1" w14:textId="77777777" w:rsidR="00F45B11" w:rsidRPr="003C0DD8" w:rsidRDefault="00F45B11" w:rsidP="00F45B11">
            <w:pPr>
              <w:rPr>
                <w:rFonts w:ascii="Arial" w:hAnsi="Arial" w:cs="Arial"/>
                <w:sz w:val="10"/>
                <w:szCs w:val="10"/>
                <w:lang w:val="es-BO"/>
              </w:rPr>
            </w:pPr>
          </w:p>
        </w:tc>
      </w:tr>
      <w:tr w:rsidR="00F45B11" w:rsidRPr="003C0DD8" w14:paraId="160614A2" w14:textId="77777777" w:rsidTr="001D1C07">
        <w:trPr>
          <w:jc w:val="center"/>
        </w:trPr>
        <w:tc>
          <w:tcPr>
            <w:tcW w:w="256" w:type="dxa"/>
            <w:tcBorders>
              <w:left w:val="single" w:sz="12" w:space="0" w:color="244061" w:themeColor="accent1" w:themeShade="80"/>
            </w:tcBorders>
            <w:vAlign w:val="center"/>
          </w:tcPr>
          <w:p w14:paraId="20475A03" w14:textId="77777777" w:rsidR="00F45B11" w:rsidRPr="00F45B11" w:rsidRDefault="00F45B11" w:rsidP="00F45B11">
            <w:pPr>
              <w:jc w:val="right"/>
              <w:rPr>
                <w:rFonts w:ascii="Arial" w:hAnsi="Arial" w:cs="Arial"/>
                <w:b/>
                <w:sz w:val="6"/>
                <w:szCs w:val="6"/>
                <w:lang w:val="es-BO"/>
              </w:rPr>
            </w:pPr>
          </w:p>
        </w:tc>
        <w:tc>
          <w:tcPr>
            <w:tcW w:w="522" w:type="dxa"/>
            <w:gridSpan w:val="2"/>
            <w:tcBorders>
              <w:top w:val="single" w:sz="4" w:space="0" w:color="auto"/>
              <w:bottom w:val="single" w:sz="4" w:space="0" w:color="auto"/>
            </w:tcBorders>
            <w:vAlign w:val="center"/>
          </w:tcPr>
          <w:p w14:paraId="6C54D6C4" w14:textId="77777777" w:rsidR="00F45B11" w:rsidRPr="00F45B11" w:rsidRDefault="00F45B11" w:rsidP="00F45B11">
            <w:pPr>
              <w:jc w:val="center"/>
              <w:rPr>
                <w:rFonts w:ascii="Arial" w:hAnsi="Arial" w:cs="Arial"/>
                <w:sz w:val="6"/>
                <w:szCs w:val="6"/>
                <w:lang w:val="es-BO"/>
              </w:rPr>
            </w:pPr>
          </w:p>
        </w:tc>
        <w:tc>
          <w:tcPr>
            <w:tcW w:w="261" w:type="dxa"/>
            <w:shd w:val="clear" w:color="auto" w:fill="auto"/>
            <w:vAlign w:val="center"/>
          </w:tcPr>
          <w:p w14:paraId="0DC00774" w14:textId="77777777" w:rsidR="00F45B11" w:rsidRPr="00F45B11" w:rsidRDefault="00F45B11" w:rsidP="00F45B11">
            <w:pPr>
              <w:jc w:val="center"/>
              <w:rPr>
                <w:rFonts w:ascii="Arial" w:hAnsi="Arial" w:cs="Arial"/>
                <w:b/>
                <w:sz w:val="6"/>
                <w:szCs w:val="6"/>
                <w:lang w:val="es-BO"/>
              </w:rPr>
            </w:pPr>
          </w:p>
        </w:tc>
        <w:tc>
          <w:tcPr>
            <w:tcW w:w="797" w:type="dxa"/>
            <w:gridSpan w:val="4"/>
            <w:tcBorders>
              <w:top w:val="single" w:sz="4" w:space="0" w:color="auto"/>
              <w:bottom w:val="single" w:sz="4" w:space="0" w:color="auto"/>
            </w:tcBorders>
            <w:vAlign w:val="center"/>
          </w:tcPr>
          <w:p w14:paraId="1AEAB67F" w14:textId="77777777" w:rsidR="00F45B11" w:rsidRPr="00F45B11" w:rsidRDefault="00F45B11" w:rsidP="00F45B11">
            <w:pPr>
              <w:jc w:val="center"/>
              <w:rPr>
                <w:rFonts w:ascii="Arial" w:hAnsi="Arial" w:cs="Arial"/>
                <w:b/>
                <w:sz w:val="6"/>
                <w:szCs w:val="6"/>
                <w:lang w:val="es-BO"/>
              </w:rPr>
            </w:pPr>
          </w:p>
        </w:tc>
        <w:tc>
          <w:tcPr>
            <w:tcW w:w="323" w:type="dxa"/>
          </w:tcPr>
          <w:p w14:paraId="3967F94F" w14:textId="77777777" w:rsidR="00F45B11" w:rsidRPr="00F45B11" w:rsidRDefault="00F45B11" w:rsidP="00F45B11">
            <w:pPr>
              <w:jc w:val="center"/>
              <w:rPr>
                <w:rFonts w:ascii="Arial" w:hAnsi="Arial" w:cs="Arial"/>
                <w:sz w:val="6"/>
                <w:szCs w:val="6"/>
                <w:lang w:val="es-BO"/>
              </w:rPr>
            </w:pPr>
          </w:p>
        </w:tc>
        <w:tc>
          <w:tcPr>
            <w:tcW w:w="1804" w:type="dxa"/>
            <w:gridSpan w:val="8"/>
            <w:tcBorders>
              <w:top w:val="single" w:sz="4" w:space="0" w:color="auto"/>
              <w:bottom w:val="single" w:sz="4" w:space="0" w:color="auto"/>
            </w:tcBorders>
          </w:tcPr>
          <w:p w14:paraId="64D41700" w14:textId="77777777" w:rsidR="00F45B11" w:rsidRPr="00F45B11" w:rsidRDefault="00F45B11" w:rsidP="00F45B11">
            <w:pPr>
              <w:jc w:val="center"/>
              <w:rPr>
                <w:rFonts w:ascii="Arial" w:hAnsi="Arial" w:cs="Arial"/>
                <w:sz w:val="6"/>
                <w:szCs w:val="6"/>
                <w:lang w:val="es-BO"/>
              </w:rPr>
            </w:pPr>
          </w:p>
        </w:tc>
        <w:tc>
          <w:tcPr>
            <w:tcW w:w="275" w:type="dxa"/>
          </w:tcPr>
          <w:p w14:paraId="378349E5" w14:textId="77777777" w:rsidR="00F45B11" w:rsidRPr="00F45B11" w:rsidRDefault="00F45B11" w:rsidP="00F45B11">
            <w:pPr>
              <w:jc w:val="center"/>
              <w:rPr>
                <w:rFonts w:ascii="Arial" w:hAnsi="Arial" w:cs="Arial"/>
                <w:sz w:val="6"/>
                <w:szCs w:val="6"/>
                <w:lang w:val="es-BO"/>
              </w:rPr>
            </w:pPr>
          </w:p>
        </w:tc>
        <w:tc>
          <w:tcPr>
            <w:tcW w:w="2696" w:type="dxa"/>
            <w:gridSpan w:val="10"/>
            <w:tcBorders>
              <w:top w:val="single" w:sz="4" w:space="0" w:color="auto"/>
              <w:bottom w:val="single" w:sz="4" w:space="0" w:color="auto"/>
            </w:tcBorders>
          </w:tcPr>
          <w:p w14:paraId="42B6A970" w14:textId="77777777" w:rsidR="00F45B11" w:rsidRPr="00F45B11" w:rsidRDefault="00F45B11" w:rsidP="00F45B11">
            <w:pPr>
              <w:jc w:val="center"/>
              <w:rPr>
                <w:rFonts w:ascii="Arial" w:hAnsi="Arial" w:cs="Arial"/>
                <w:sz w:val="6"/>
                <w:szCs w:val="6"/>
                <w:lang w:val="es-BO"/>
              </w:rPr>
            </w:pPr>
          </w:p>
        </w:tc>
        <w:tc>
          <w:tcPr>
            <w:tcW w:w="305" w:type="dxa"/>
          </w:tcPr>
          <w:p w14:paraId="748EFFF5" w14:textId="77777777" w:rsidR="00F45B11" w:rsidRPr="00F45B11" w:rsidRDefault="00F45B11" w:rsidP="00F45B11">
            <w:pPr>
              <w:jc w:val="center"/>
              <w:rPr>
                <w:rFonts w:ascii="Arial" w:hAnsi="Arial" w:cs="Arial"/>
                <w:sz w:val="6"/>
                <w:szCs w:val="6"/>
                <w:lang w:val="es-BO"/>
              </w:rPr>
            </w:pPr>
          </w:p>
        </w:tc>
        <w:tc>
          <w:tcPr>
            <w:tcW w:w="2409" w:type="dxa"/>
            <w:gridSpan w:val="9"/>
            <w:tcBorders>
              <w:top w:val="single" w:sz="4" w:space="0" w:color="auto"/>
              <w:bottom w:val="single" w:sz="4" w:space="0" w:color="auto"/>
            </w:tcBorders>
          </w:tcPr>
          <w:p w14:paraId="2CFE44C7" w14:textId="77777777" w:rsidR="00F45B11" w:rsidRPr="00F45B11" w:rsidRDefault="00F45B11" w:rsidP="00F45B11">
            <w:pPr>
              <w:jc w:val="center"/>
              <w:rPr>
                <w:rFonts w:ascii="Arial" w:hAnsi="Arial" w:cs="Arial"/>
                <w:sz w:val="6"/>
                <w:szCs w:val="6"/>
                <w:lang w:val="es-BO"/>
              </w:rPr>
            </w:pPr>
          </w:p>
        </w:tc>
        <w:tc>
          <w:tcPr>
            <w:tcW w:w="257" w:type="dxa"/>
            <w:tcBorders>
              <w:right w:val="single" w:sz="12" w:space="0" w:color="244061" w:themeColor="accent1" w:themeShade="80"/>
            </w:tcBorders>
          </w:tcPr>
          <w:p w14:paraId="31A159FD" w14:textId="77777777" w:rsidR="00F45B11" w:rsidRPr="00F45B11" w:rsidRDefault="00F45B11" w:rsidP="00F45B11">
            <w:pPr>
              <w:rPr>
                <w:rFonts w:ascii="Arial" w:hAnsi="Arial" w:cs="Arial"/>
                <w:sz w:val="6"/>
                <w:szCs w:val="6"/>
                <w:lang w:val="es-BO"/>
              </w:rPr>
            </w:pPr>
          </w:p>
        </w:tc>
      </w:tr>
      <w:tr w:rsidR="00F45B11" w:rsidRPr="003C0DD8" w14:paraId="4E7EE19D" w14:textId="77777777" w:rsidTr="001D1C07">
        <w:trPr>
          <w:jc w:val="center"/>
        </w:trPr>
        <w:tc>
          <w:tcPr>
            <w:tcW w:w="256" w:type="dxa"/>
            <w:tcBorders>
              <w:left w:val="single" w:sz="12" w:space="0" w:color="244061" w:themeColor="accent1" w:themeShade="80"/>
              <w:right w:val="single" w:sz="4" w:space="0" w:color="auto"/>
            </w:tcBorders>
            <w:vAlign w:val="center"/>
          </w:tcPr>
          <w:p w14:paraId="0252368A" w14:textId="77777777" w:rsidR="00F45B11" w:rsidRPr="003C0DD8" w:rsidRDefault="00F45B11" w:rsidP="00F45B11">
            <w:pPr>
              <w:jc w:val="right"/>
              <w:rPr>
                <w:rFonts w:ascii="Arial" w:hAnsi="Arial" w:cs="Arial"/>
                <w:b/>
                <w:sz w:val="16"/>
                <w:szCs w:val="16"/>
                <w:lang w:val="es-BO"/>
              </w:rPr>
            </w:pPr>
          </w:p>
        </w:tc>
        <w:tc>
          <w:tcPr>
            <w:tcW w:w="522"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702FBA4" w14:textId="7EF7745A" w:rsidR="00F45B11" w:rsidRPr="00F45B11" w:rsidRDefault="00F45B11" w:rsidP="00F45B11">
            <w:pPr>
              <w:jc w:val="center"/>
              <w:rPr>
                <w:rFonts w:ascii="Arial" w:hAnsi="Arial" w:cs="Arial"/>
                <w:sz w:val="16"/>
                <w:szCs w:val="16"/>
                <w:lang w:val="es-BO"/>
              </w:rPr>
            </w:pPr>
            <w:r w:rsidRPr="00F45B11">
              <w:rPr>
                <w:rFonts w:ascii="Arial" w:hAnsi="Arial" w:cs="Arial"/>
                <w:sz w:val="16"/>
                <w:szCs w:val="16"/>
                <w:lang w:val="es-BO"/>
              </w:rPr>
              <w:t>5</w:t>
            </w:r>
          </w:p>
        </w:tc>
        <w:tc>
          <w:tcPr>
            <w:tcW w:w="261" w:type="dxa"/>
            <w:tcBorders>
              <w:left w:val="single" w:sz="4" w:space="0" w:color="auto"/>
              <w:right w:val="single" w:sz="4" w:space="0" w:color="auto"/>
            </w:tcBorders>
            <w:shd w:val="clear" w:color="auto" w:fill="auto"/>
            <w:vAlign w:val="center"/>
          </w:tcPr>
          <w:p w14:paraId="387C7C33" w14:textId="77777777" w:rsidR="00F45B11" w:rsidRPr="003C0DD8" w:rsidRDefault="00F45B11" w:rsidP="00F45B11">
            <w:pPr>
              <w:jc w:val="right"/>
              <w:rPr>
                <w:rFonts w:ascii="Arial" w:hAnsi="Arial" w:cs="Arial"/>
                <w:b/>
                <w:sz w:val="16"/>
                <w:szCs w:val="16"/>
                <w:lang w:val="es-BO"/>
              </w:rPr>
            </w:pPr>
          </w:p>
        </w:tc>
        <w:tc>
          <w:tcPr>
            <w:tcW w:w="2924" w:type="dxa"/>
            <w:gridSpan w:val="1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AB59529" w14:textId="1C892B6B" w:rsidR="00F45B11" w:rsidRPr="003C0DD8" w:rsidRDefault="00F45B11" w:rsidP="00F45B11">
            <w:pPr>
              <w:jc w:val="center"/>
              <w:rPr>
                <w:rFonts w:ascii="Arial" w:hAnsi="Arial" w:cs="Arial"/>
                <w:sz w:val="16"/>
                <w:szCs w:val="16"/>
                <w:lang w:val="es-BO"/>
              </w:rPr>
            </w:pPr>
            <w:r>
              <w:rPr>
                <w:rFonts w:ascii="Arial" w:hAnsi="Arial" w:cs="Arial"/>
                <w:sz w:val="16"/>
                <w:szCs w:val="16"/>
                <w:lang w:val="es-BO"/>
              </w:rPr>
              <w:t>Transporte</w:t>
            </w:r>
          </w:p>
        </w:tc>
        <w:tc>
          <w:tcPr>
            <w:tcW w:w="275" w:type="dxa"/>
            <w:tcBorders>
              <w:left w:val="single" w:sz="4" w:space="0" w:color="auto"/>
              <w:right w:val="single" w:sz="4" w:space="0" w:color="auto"/>
            </w:tcBorders>
          </w:tcPr>
          <w:p w14:paraId="4327F733" w14:textId="77777777" w:rsidR="00F45B11" w:rsidRPr="003C0DD8" w:rsidRDefault="00F45B11" w:rsidP="00F45B11">
            <w:pPr>
              <w:rPr>
                <w:rFonts w:ascii="Arial" w:hAnsi="Arial" w:cs="Arial"/>
                <w:sz w:val="16"/>
                <w:szCs w:val="16"/>
                <w:lang w:val="es-BO"/>
              </w:rPr>
            </w:pPr>
          </w:p>
        </w:tc>
        <w:tc>
          <w:tcPr>
            <w:tcW w:w="2696"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F4326EE" w14:textId="5B0C00A6" w:rsidR="00F45B11" w:rsidRPr="003C0DD8" w:rsidRDefault="00F45B11" w:rsidP="00F45B11">
            <w:pPr>
              <w:jc w:val="center"/>
              <w:rPr>
                <w:rFonts w:ascii="Arial" w:hAnsi="Arial" w:cs="Arial"/>
                <w:sz w:val="16"/>
                <w:szCs w:val="16"/>
                <w:lang w:val="es-BO"/>
              </w:rPr>
            </w:pPr>
            <w:r>
              <w:rPr>
                <w:rFonts w:ascii="Arial" w:hAnsi="Arial" w:cs="Arial"/>
                <w:sz w:val="16"/>
                <w:szCs w:val="16"/>
                <w:lang w:val="es-BO"/>
              </w:rPr>
              <w:t>-</w:t>
            </w:r>
          </w:p>
        </w:tc>
        <w:tc>
          <w:tcPr>
            <w:tcW w:w="305" w:type="dxa"/>
            <w:tcBorders>
              <w:left w:val="single" w:sz="4" w:space="0" w:color="auto"/>
              <w:right w:val="single" w:sz="4" w:space="0" w:color="auto"/>
            </w:tcBorders>
          </w:tcPr>
          <w:p w14:paraId="7E397CA2" w14:textId="77777777" w:rsidR="00F45B11" w:rsidRPr="003C0DD8" w:rsidRDefault="00F45B11" w:rsidP="00F45B11">
            <w:pPr>
              <w:rPr>
                <w:rFonts w:ascii="Arial" w:hAnsi="Arial" w:cs="Arial"/>
                <w:sz w:val="16"/>
                <w:szCs w:val="16"/>
                <w:lang w:val="es-BO"/>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E6F3C92" w14:textId="7A171280" w:rsidR="00F45B11" w:rsidRPr="003C0DD8" w:rsidRDefault="00F45B11" w:rsidP="00F45B11">
            <w:pPr>
              <w:jc w:val="center"/>
              <w:rPr>
                <w:rFonts w:ascii="Arial" w:hAnsi="Arial" w:cs="Arial"/>
                <w:sz w:val="16"/>
                <w:szCs w:val="16"/>
                <w:lang w:val="es-BO"/>
              </w:rPr>
            </w:pPr>
            <w:r>
              <w:rPr>
                <w:rFonts w:ascii="Arial" w:hAnsi="Arial" w:cs="Arial"/>
                <w:sz w:val="16"/>
                <w:szCs w:val="16"/>
                <w:lang w:val="es-BO"/>
              </w:rPr>
              <w:t>04.diciembre.2020</w:t>
            </w:r>
          </w:p>
        </w:tc>
        <w:tc>
          <w:tcPr>
            <w:tcW w:w="257" w:type="dxa"/>
            <w:tcBorders>
              <w:left w:val="single" w:sz="4" w:space="0" w:color="auto"/>
              <w:right w:val="single" w:sz="12" w:space="0" w:color="244061" w:themeColor="accent1" w:themeShade="80"/>
            </w:tcBorders>
          </w:tcPr>
          <w:p w14:paraId="0C73B8A2" w14:textId="77777777" w:rsidR="00F45B11" w:rsidRPr="003C0DD8" w:rsidRDefault="00F45B11" w:rsidP="00F45B11">
            <w:pPr>
              <w:rPr>
                <w:rFonts w:ascii="Arial" w:hAnsi="Arial" w:cs="Arial"/>
                <w:sz w:val="16"/>
                <w:szCs w:val="16"/>
                <w:lang w:val="es-BO"/>
              </w:rPr>
            </w:pPr>
          </w:p>
        </w:tc>
      </w:tr>
      <w:tr w:rsidR="00F45B11" w:rsidRPr="003C0DD8" w14:paraId="3BE42149" w14:textId="77777777" w:rsidTr="001D1C07">
        <w:trPr>
          <w:jc w:val="center"/>
        </w:trPr>
        <w:tc>
          <w:tcPr>
            <w:tcW w:w="256" w:type="dxa"/>
            <w:tcBorders>
              <w:left w:val="single" w:sz="12" w:space="0" w:color="244061" w:themeColor="accent1" w:themeShade="80"/>
              <w:bottom w:val="single" w:sz="12" w:space="0" w:color="244061" w:themeColor="accent1" w:themeShade="80"/>
            </w:tcBorders>
            <w:vAlign w:val="center"/>
          </w:tcPr>
          <w:p w14:paraId="74A217CD" w14:textId="77777777" w:rsidR="00F45B11" w:rsidRPr="003C0DD8" w:rsidRDefault="00F45B11" w:rsidP="00F45B11">
            <w:pPr>
              <w:jc w:val="right"/>
              <w:rPr>
                <w:rFonts w:ascii="Arial" w:hAnsi="Arial" w:cs="Arial"/>
                <w:b/>
                <w:sz w:val="8"/>
                <w:szCs w:val="8"/>
                <w:lang w:val="es-BO"/>
              </w:rPr>
            </w:pPr>
          </w:p>
        </w:tc>
        <w:tc>
          <w:tcPr>
            <w:tcW w:w="258" w:type="dxa"/>
            <w:tcBorders>
              <w:top w:val="single" w:sz="4" w:space="0" w:color="auto"/>
              <w:bottom w:val="single" w:sz="12" w:space="0" w:color="244061" w:themeColor="accent1" w:themeShade="80"/>
            </w:tcBorders>
            <w:vAlign w:val="center"/>
          </w:tcPr>
          <w:p w14:paraId="09781687" w14:textId="77777777" w:rsidR="00F45B11" w:rsidRPr="003C0DD8" w:rsidRDefault="00F45B11" w:rsidP="00F45B11">
            <w:pPr>
              <w:jc w:val="right"/>
              <w:rPr>
                <w:rFonts w:ascii="Arial" w:hAnsi="Arial" w:cs="Arial"/>
                <w:b/>
                <w:sz w:val="8"/>
                <w:szCs w:val="8"/>
                <w:lang w:val="es-BO"/>
              </w:rPr>
            </w:pPr>
          </w:p>
        </w:tc>
        <w:tc>
          <w:tcPr>
            <w:tcW w:w="264" w:type="dxa"/>
            <w:tcBorders>
              <w:top w:val="single" w:sz="4" w:space="0" w:color="auto"/>
              <w:bottom w:val="single" w:sz="12" w:space="0" w:color="244061" w:themeColor="accent1" w:themeShade="80"/>
            </w:tcBorders>
            <w:vAlign w:val="center"/>
          </w:tcPr>
          <w:p w14:paraId="5F04E0AE" w14:textId="77777777" w:rsidR="00F45B11" w:rsidRPr="003C0DD8" w:rsidRDefault="00F45B11" w:rsidP="00F45B11">
            <w:pPr>
              <w:jc w:val="right"/>
              <w:rPr>
                <w:rFonts w:ascii="Arial" w:hAnsi="Arial" w:cs="Arial"/>
                <w:b/>
                <w:sz w:val="8"/>
                <w:szCs w:val="8"/>
                <w:lang w:val="es-BO"/>
              </w:rPr>
            </w:pPr>
          </w:p>
        </w:tc>
        <w:tc>
          <w:tcPr>
            <w:tcW w:w="261" w:type="dxa"/>
            <w:tcBorders>
              <w:bottom w:val="single" w:sz="12" w:space="0" w:color="244061" w:themeColor="accent1" w:themeShade="80"/>
            </w:tcBorders>
            <w:vAlign w:val="center"/>
          </w:tcPr>
          <w:p w14:paraId="592C506C" w14:textId="77777777" w:rsidR="00F45B11" w:rsidRPr="003C0DD8" w:rsidRDefault="00F45B11" w:rsidP="00F45B11">
            <w:pPr>
              <w:jc w:val="right"/>
              <w:rPr>
                <w:rFonts w:ascii="Arial" w:hAnsi="Arial" w:cs="Arial"/>
                <w:b/>
                <w:sz w:val="8"/>
                <w:szCs w:val="8"/>
                <w:lang w:val="es-BO"/>
              </w:rPr>
            </w:pPr>
          </w:p>
        </w:tc>
        <w:tc>
          <w:tcPr>
            <w:tcW w:w="261" w:type="dxa"/>
            <w:gridSpan w:val="2"/>
            <w:tcBorders>
              <w:bottom w:val="single" w:sz="12" w:space="0" w:color="244061" w:themeColor="accent1" w:themeShade="80"/>
            </w:tcBorders>
            <w:vAlign w:val="center"/>
          </w:tcPr>
          <w:p w14:paraId="14161794" w14:textId="77777777" w:rsidR="00F45B11" w:rsidRPr="003C0DD8" w:rsidRDefault="00F45B11" w:rsidP="00F45B11">
            <w:pPr>
              <w:jc w:val="right"/>
              <w:rPr>
                <w:rFonts w:ascii="Arial" w:hAnsi="Arial" w:cs="Arial"/>
                <w:b/>
                <w:sz w:val="8"/>
                <w:szCs w:val="8"/>
                <w:lang w:val="es-BO"/>
              </w:rPr>
            </w:pPr>
          </w:p>
        </w:tc>
        <w:tc>
          <w:tcPr>
            <w:tcW w:w="269" w:type="dxa"/>
            <w:tcBorders>
              <w:top w:val="single" w:sz="4" w:space="0" w:color="auto"/>
              <w:bottom w:val="single" w:sz="12" w:space="0" w:color="244061" w:themeColor="accent1" w:themeShade="80"/>
            </w:tcBorders>
            <w:vAlign w:val="center"/>
          </w:tcPr>
          <w:p w14:paraId="2E934229" w14:textId="77777777" w:rsidR="00F45B11" w:rsidRPr="003C0DD8" w:rsidRDefault="00F45B11" w:rsidP="00F45B11">
            <w:pPr>
              <w:jc w:val="right"/>
              <w:rPr>
                <w:rFonts w:ascii="Arial" w:hAnsi="Arial" w:cs="Arial"/>
                <w:b/>
                <w:sz w:val="8"/>
                <w:szCs w:val="8"/>
                <w:lang w:val="es-BO"/>
              </w:rPr>
            </w:pPr>
          </w:p>
        </w:tc>
        <w:tc>
          <w:tcPr>
            <w:tcW w:w="267" w:type="dxa"/>
            <w:tcBorders>
              <w:top w:val="single" w:sz="4" w:space="0" w:color="auto"/>
              <w:bottom w:val="single" w:sz="12" w:space="0" w:color="244061" w:themeColor="accent1" w:themeShade="80"/>
            </w:tcBorders>
            <w:vAlign w:val="center"/>
          </w:tcPr>
          <w:p w14:paraId="625DFDFA" w14:textId="77777777" w:rsidR="00F45B11" w:rsidRPr="003C0DD8" w:rsidRDefault="00F45B11" w:rsidP="00F45B11">
            <w:pPr>
              <w:jc w:val="right"/>
              <w:rPr>
                <w:rFonts w:ascii="Arial" w:hAnsi="Arial" w:cs="Arial"/>
                <w:b/>
                <w:sz w:val="8"/>
                <w:szCs w:val="8"/>
                <w:lang w:val="es-BO"/>
              </w:rPr>
            </w:pPr>
          </w:p>
        </w:tc>
        <w:tc>
          <w:tcPr>
            <w:tcW w:w="323" w:type="dxa"/>
            <w:tcBorders>
              <w:bottom w:val="single" w:sz="12" w:space="0" w:color="244061" w:themeColor="accent1" w:themeShade="80"/>
            </w:tcBorders>
          </w:tcPr>
          <w:p w14:paraId="4AE54CEA" w14:textId="77777777" w:rsidR="00F45B11" w:rsidRPr="003C0DD8" w:rsidRDefault="00F45B11" w:rsidP="00F45B11">
            <w:pPr>
              <w:rPr>
                <w:rFonts w:ascii="Arial" w:hAnsi="Arial" w:cs="Arial"/>
                <w:sz w:val="8"/>
                <w:szCs w:val="8"/>
                <w:lang w:val="es-BO"/>
              </w:rPr>
            </w:pPr>
          </w:p>
        </w:tc>
        <w:tc>
          <w:tcPr>
            <w:tcW w:w="305" w:type="dxa"/>
            <w:tcBorders>
              <w:top w:val="single" w:sz="4" w:space="0" w:color="auto"/>
              <w:bottom w:val="single" w:sz="12" w:space="0" w:color="244061" w:themeColor="accent1" w:themeShade="80"/>
            </w:tcBorders>
          </w:tcPr>
          <w:p w14:paraId="59C498D4" w14:textId="77777777" w:rsidR="00F45B11" w:rsidRPr="003C0DD8" w:rsidRDefault="00F45B11" w:rsidP="00F45B11">
            <w:pPr>
              <w:rPr>
                <w:rFonts w:ascii="Arial" w:hAnsi="Arial" w:cs="Arial"/>
                <w:sz w:val="8"/>
                <w:szCs w:val="8"/>
                <w:lang w:val="es-BO"/>
              </w:rPr>
            </w:pPr>
          </w:p>
        </w:tc>
        <w:tc>
          <w:tcPr>
            <w:tcW w:w="279" w:type="dxa"/>
            <w:gridSpan w:val="2"/>
            <w:tcBorders>
              <w:top w:val="single" w:sz="4" w:space="0" w:color="auto"/>
              <w:bottom w:val="single" w:sz="12" w:space="0" w:color="244061" w:themeColor="accent1" w:themeShade="80"/>
            </w:tcBorders>
          </w:tcPr>
          <w:p w14:paraId="6627E577" w14:textId="77777777" w:rsidR="00F45B11" w:rsidRPr="003C0DD8" w:rsidRDefault="00F45B11" w:rsidP="00F45B11">
            <w:pPr>
              <w:rPr>
                <w:rFonts w:ascii="Arial" w:hAnsi="Arial" w:cs="Arial"/>
                <w:sz w:val="8"/>
                <w:szCs w:val="8"/>
                <w:lang w:val="es-BO"/>
              </w:rPr>
            </w:pPr>
          </w:p>
        </w:tc>
        <w:tc>
          <w:tcPr>
            <w:tcW w:w="305" w:type="dxa"/>
            <w:tcBorders>
              <w:top w:val="single" w:sz="4" w:space="0" w:color="auto"/>
              <w:bottom w:val="single" w:sz="12" w:space="0" w:color="244061" w:themeColor="accent1" w:themeShade="80"/>
            </w:tcBorders>
          </w:tcPr>
          <w:p w14:paraId="239AE804" w14:textId="77777777" w:rsidR="00F45B11" w:rsidRPr="003C0DD8" w:rsidRDefault="00F45B11" w:rsidP="00F45B11">
            <w:pPr>
              <w:rPr>
                <w:rFonts w:ascii="Arial" w:hAnsi="Arial" w:cs="Arial"/>
                <w:sz w:val="8"/>
                <w:szCs w:val="8"/>
                <w:lang w:val="es-BO"/>
              </w:rPr>
            </w:pPr>
          </w:p>
        </w:tc>
        <w:tc>
          <w:tcPr>
            <w:tcW w:w="305" w:type="dxa"/>
            <w:tcBorders>
              <w:top w:val="single" w:sz="4" w:space="0" w:color="auto"/>
              <w:bottom w:val="single" w:sz="12" w:space="0" w:color="244061" w:themeColor="accent1" w:themeShade="80"/>
            </w:tcBorders>
          </w:tcPr>
          <w:p w14:paraId="08C39682" w14:textId="77777777" w:rsidR="00F45B11" w:rsidRPr="003C0DD8" w:rsidRDefault="00F45B11" w:rsidP="00F45B11">
            <w:pPr>
              <w:rPr>
                <w:rFonts w:ascii="Arial" w:hAnsi="Arial" w:cs="Arial"/>
                <w:sz w:val="8"/>
                <w:szCs w:val="8"/>
                <w:lang w:val="es-BO"/>
              </w:rPr>
            </w:pPr>
          </w:p>
        </w:tc>
        <w:tc>
          <w:tcPr>
            <w:tcW w:w="305" w:type="dxa"/>
            <w:tcBorders>
              <w:top w:val="single" w:sz="4" w:space="0" w:color="auto"/>
              <w:bottom w:val="single" w:sz="12" w:space="0" w:color="244061" w:themeColor="accent1" w:themeShade="80"/>
            </w:tcBorders>
          </w:tcPr>
          <w:p w14:paraId="52719D6B" w14:textId="77777777" w:rsidR="00F45B11" w:rsidRPr="003C0DD8" w:rsidRDefault="00F45B11" w:rsidP="00F45B11">
            <w:pPr>
              <w:rPr>
                <w:rFonts w:ascii="Arial" w:hAnsi="Arial" w:cs="Arial"/>
                <w:sz w:val="8"/>
                <w:szCs w:val="8"/>
                <w:lang w:val="es-BO"/>
              </w:rPr>
            </w:pPr>
          </w:p>
        </w:tc>
        <w:tc>
          <w:tcPr>
            <w:tcW w:w="305" w:type="dxa"/>
            <w:gridSpan w:val="2"/>
            <w:tcBorders>
              <w:top w:val="single" w:sz="4" w:space="0" w:color="auto"/>
              <w:bottom w:val="single" w:sz="12" w:space="0" w:color="244061" w:themeColor="accent1" w:themeShade="80"/>
            </w:tcBorders>
          </w:tcPr>
          <w:p w14:paraId="6BB0E171" w14:textId="77777777" w:rsidR="00F45B11" w:rsidRPr="003C0DD8" w:rsidRDefault="00F45B11" w:rsidP="00F45B11">
            <w:pPr>
              <w:rPr>
                <w:rFonts w:ascii="Arial" w:hAnsi="Arial" w:cs="Arial"/>
                <w:sz w:val="8"/>
                <w:szCs w:val="8"/>
                <w:lang w:val="es-BO"/>
              </w:rPr>
            </w:pPr>
          </w:p>
        </w:tc>
        <w:tc>
          <w:tcPr>
            <w:tcW w:w="275" w:type="dxa"/>
            <w:tcBorders>
              <w:bottom w:val="single" w:sz="12" w:space="0" w:color="244061" w:themeColor="accent1" w:themeShade="80"/>
            </w:tcBorders>
          </w:tcPr>
          <w:p w14:paraId="7BC5A881" w14:textId="77777777" w:rsidR="00F45B11" w:rsidRPr="003C0DD8" w:rsidRDefault="00F45B11" w:rsidP="00F45B11">
            <w:pPr>
              <w:rPr>
                <w:rFonts w:ascii="Arial" w:hAnsi="Arial" w:cs="Arial"/>
                <w:sz w:val="8"/>
                <w:szCs w:val="8"/>
                <w:lang w:val="es-BO"/>
              </w:rPr>
            </w:pPr>
          </w:p>
        </w:tc>
        <w:tc>
          <w:tcPr>
            <w:tcW w:w="305" w:type="dxa"/>
            <w:tcBorders>
              <w:top w:val="single" w:sz="4" w:space="0" w:color="auto"/>
              <w:bottom w:val="single" w:sz="12" w:space="0" w:color="244061" w:themeColor="accent1" w:themeShade="80"/>
            </w:tcBorders>
          </w:tcPr>
          <w:p w14:paraId="68DE51D3" w14:textId="77777777" w:rsidR="00F45B11" w:rsidRPr="003C0DD8" w:rsidRDefault="00F45B11" w:rsidP="00F45B11">
            <w:pPr>
              <w:rPr>
                <w:rFonts w:ascii="Arial" w:hAnsi="Arial" w:cs="Arial"/>
                <w:sz w:val="8"/>
                <w:szCs w:val="8"/>
                <w:lang w:val="es-BO"/>
              </w:rPr>
            </w:pPr>
          </w:p>
        </w:tc>
        <w:tc>
          <w:tcPr>
            <w:tcW w:w="305" w:type="dxa"/>
            <w:tcBorders>
              <w:top w:val="single" w:sz="4" w:space="0" w:color="auto"/>
              <w:bottom w:val="single" w:sz="12" w:space="0" w:color="244061" w:themeColor="accent1" w:themeShade="80"/>
            </w:tcBorders>
          </w:tcPr>
          <w:p w14:paraId="33F5FA53" w14:textId="77777777" w:rsidR="00F45B11" w:rsidRPr="003C0DD8" w:rsidRDefault="00F45B11" w:rsidP="00F45B11">
            <w:pPr>
              <w:rPr>
                <w:rFonts w:ascii="Arial" w:hAnsi="Arial" w:cs="Arial"/>
                <w:sz w:val="8"/>
                <w:szCs w:val="8"/>
                <w:lang w:val="es-BO"/>
              </w:rPr>
            </w:pPr>
          </w:p>
        </w:tc>
        <w:tc>
          <w:tcPr>
            <w:tcW w:w="272" w:type="dxa"/>
            <w:tcBorders>
              <w:top w:val="single" w:sz="4" w:space="0" w:color="auto"/>
              <w:bottom w:val="single" w:sz="12" w:space="0" w:color="244061" w:themeColor="accent1" w:themeShade="80"/>
            </w:tcBorders>
          </w:tcPr>
          <w:p w14:paraId="7E91007D" w14:textId="77777777" w:rsidR="00F45B11" w:rsidRPr="003C0DD8" w:rsidRDefault="00F45B11" w:rsidP="00F45B11">
            <w:pPr>
              <w:rPr>
                <w:rFonts w:ascii="Arial" w:hAnsi="Arial" w:cs="Arial"/>
                <w:sz w:val="8"/>
                <w:szCs w:val="8"/>
                <w:lang w:val="es-BO"/>
              </w:rPr>
            </w:pPr>
          </w:p>
        </w:tc>
        <w:tc>
          <w:tcPr>
            <w:tcW w:w="257" w:type="dxa"/>
            <w:tcBorders>
              <w:top w:val="single" w:sz="4" w:space="0" w:color="auto"/>
              <w:bottom w:val="single" w:sz="12" w:space="0" w:color="244061" w:themeColor="accent1" w:themeShade="80"/>
            </w:tcBorders>
          </w:tcPr>
          <w:p w14:paraId="1BCCC069" w14:textId="77777777" w:rsidR="00F45B11" w:rsidRPr="003C0DD8" w:rsidRDefault="00F45B11" w:rsidP="00F45B11">
            <w:pPr>
              <w:rPr>
                <w:rFonts w:ascii="Arial" w:hAnsi="Arial" w:cs="Arial"/>
                <w:sz w:val="8"/>
                <w:szCs w:val="8"/>
                <w:lang w:val="es-BO"/>
              </w:rPr>
            </w:pPr>
          </w:p>
        </w:tc>
        <w:tc>
          <w:tcPr>
            <w:tcW w:w="257" w:type="dxa"/>
            <w:tcBorders>
              <w:top w:val="single" w:sz="4" w:space="0" w:color="auto"/>
              <w:bottom w:val="single" w:sz="12" w:space="0" w:color="244061" w:themeColor="accent1" w:themeShade="80"/>
            </w:tcBorders>
          </w:tcPr>
          <w:p w14:paraId="18FE3F82" w14:textId="77777777" w:rsidR="00F45B11" w:rsidRPr="003C0DD8" w:rsidRDefault="00F45B11" w:rsidP="00F45B11">
            <w:pPr>
              <w:rPr>
                <w:rFonts w:ascii="Arial" w:hAnsi="Arial" w:cs="Arial"/>
                <w:sz w:val="8"/>
                <w:szCs w:val="8"/>
                <w:lang w:val="es-BO"/>
              </w:rPr>
            </w:pPr>
          </w:p>
        </w:tc>
        <w:tc>
          <w:tcPr>
            <w:tcW w:w="257" w:type="dxa"/>
            <w:tcBorders>
              <w:top w:val="single" w:sz="4" w:space="0" w:color="auto"/>
              <w:bottom w:val="single" w:sz="12" w:space="0" w:color="244061" w:themeColor="accent1" w:themeShade="80"/>
            </w:tcBorders>
          </w:tcPr>
          <w:p w14:paraId="6CD71D04" w14:textId="77777777" w:rsidR="00F45B11" w:rsidRPr="003C0DD8" w:rsidRDefault="00F45B11" w:rsidP="00F45B11">
            <w:pPr>
              <w:rPr>
                <w:rFonts w:ascii="Arial" w:hAnsi="Arial" w:cs="Arial"/>
                <w:sz w:val="8"/>
                <w:szCs w:val="8"/>
                <w:lang w:val="es-BO"/>
              </w:rPr>
            </w:pPr>
          </w:p>
        </w:tc>
        <w:tc>
          <w:tcPr>
            <w:tcW w:w="257" w:type="dxa"/>
            <w:tcBorders>
              <w:top w:val="single" w:sz="4" w:space="0" w:color="auto"/>
              <w:bottom w:val="single" w:sz="12" w:space="0" w:color="244061" w:themeColor="accent1" w:themeShade="80"/>
            </w:tcBorders>
          </w:tcPr>
          <w:p w14:paraId="1381048A" w14:textId="77777777" w:rsidR="00F45B11" w:rsidRPr="003C0DD8" w:rsidRDefault="00F45B11" w:rsidP="00F45B11">
            <w:pPr>
              <w:rPr>
                <w:rFonts w:ascii="Arial" w:hAnsi="Arial" w:cs="Arial"/>
                <w:sz w:val="8"/>
                <w:szCs w:val="8"/>
                <w:lang w:val="es-BO"/>
              </w:rPr>
            </w:pPr>
          </w:p>
        </w:tc>
        <w:tc>
          <w:tcPr>
            <w:tcW w:w="257" w:type="dxa"/>
            <w:tcBorders>
              <w:top w:val="single" w:sz="4" w:space="0" w:color="auto"/>
              <w:bottom w:val="single" w:sz="12" w:space="0" w:color="244061" w:themeColor="accent1" w:themeShade="80"/>
            </w:tcBorders>
          </w:tcPr>
          <w:p w14:paraId="5797CCC4" w14:textId="77777777" w:rsidR="00F45B11" w:rsidRPr="003C0DD8" w:rsidRDefault="00F45B11" w:rsidP="00F45B11">
            <w:pPr>
              <w:rPr>
                <w:rFonts w:ascii="Arial" w:hAnsi="Arial" w:cs="Arial"/>
                <w:sz w:val="8"/>
                <w:szCs w:val="8"/>
                <w:lang w:val="es-BO"/>
              </w:rPr>
            </w:pPr>
          </w:p>
        </w:tc>
        <w:tc>
          <w:tcPr>
            <w:tcW w:w="257" w:type="dxa"/>
            <w:tcBorders>
              <w:top w:val="single" w:sz="4" w:space="0" w:color="auto"/>
              <w:bottom w:val="single" w:sz="12" w:space="0" w:color="244061" w:themeColor="accent1" w:themeShade="80"/>
            </w:tcBorders>
          </w:tcPr>
          <w:p w14:paraId="7597629A" w14:textId="77777777" w:rsidR="00F45B11" w:rsidRPr="003C0DD8" w:rsidRDefault="00F45B11" w:rsidP="00F45B11">
            <w:pPr>
              <w:rPr>
                <w:rFonts w:ascii="Arial" w:hAnsi="Arial" w:cs="Arial"/>
                <w:sz w:val="8"/>
                <w:szCs w:val="8"/>
                <w:lang w:val="es-BO"/>
              </w:rPr>
            </w:pPr>
          </w:p>
        </w:tc>
        <w:tc>
          <w:tcPr>
            <w:tcW w:w="272" w:type="dxa"/>
            <w:tcBorders>
              <w:top w:val="single" w:sz="4" w:space="0" w:color="auto"/>
              <w:bottom w:val="single" w:sz="12" w:space="0" w:color="244061" w:themeColor="accent1" w:themeShade="80"/>
            </w:tcBorders>
          </w:tcPr>
          <w:p w14:paraId="4BAEA142" w14:textId="77777777" w:rsidR="00F45B11" w:rsidRPr="003C0DD8" w:rsidRDefault="00F45B11" w:rsidP="00F45B11">
            <w:pPr>
              <w:rPr>
                <w:rFonts w:ascii="Arial" w:hAnsi="Arial" w:cs="Arial"/>
                <w:sz w:val="8"/>
                <w:szCs w:val="8"/>
                <w:lang w:val="es-BO"/>
              </w:rPr>
            </w:pPr>
          </w:p>
        </w:tc>
        <w:tc>
          <w:tcPr>
            <w:tcW w:w="305" w:type="dxa"/>
            <w:tcBorders>
              <w:bottom w:val="single" w:sz="12" w:space="0" w:color="244061" w:themeColor="accent1" w:themeShade="80"/>
            </w:tcBorders>
          </w:tcPr>
          <w:p w14:paraId="056D4FCD" w14:textId="77777777" w:rsidR="00F45B11" w:rsidRPr="003C0DD8" w:rsidRDefault="00F45B11" w:rsidP="00F45B11">
            <w:pPr>
              <w:rPr>
                <w:rFonts w:ascii="Arial" w:hAnsi="Arial" w:cs="Arial"/>
                <w:sz w:val="8"/>
                <w:szCs w:val="8"/>
                <w:lang w:val="es-BO"/>
              </w:rPr>
            </w:pPr>
          </w:p>
        </w:tc>
        <w:tc>
          <w:tcPr>
            <w:tcW w:w="272" w:type="dxa"/>
            <w:tcBorders>
              <w:top w:val="single" w:sz="4" w:space="0" w:color="auto"/>
              <w:bottom w:val="single" w:sz="12" w:space="0" w:color="244061" w:themeColor="accent1" w:themeShade="80"/>
            </w:tcBorders>
          </w:tcPr>
          <w:p w14:paraId="4D9B1163" w14:textId="77777777" w:rsidR="00F45B11" w:rsidRPr="003C0DD8" w:rsidRDefault="00F45B11" w:rsidP="00F45B11">
            <w:pPr>
              <w:rPr>
                <w:rFonts w:ascii="Arial" w:hAnsi="Arial" w:cs="Arial"/>
                <w:sz w:val="8"/>
                <w:szCs w:val="8"/>
                <w:lang w:val="es-BO"/>
              </w:rPr>
            </w:pPr>
          </w:p>
        </w:tc>
        <w:tc>
          <w:tcPr>
            <w:tcW w:w="305" w:type="dxa"/>
            <w:tcBorders>
              <w:top w:val="single" w:sz="4" w:space="0" w:color="auto"/>
              <w:bottom w:val="single" w:sz="12" w:space="0" w:color="244061" w:themeColor="accent1" w:themeShade="80"/>
            </w:tcBorders>
          </w:tcPr>
          <w:p w14:paraId="50F6D95B" w14:textId="77777777" w:rsidR="00F45B11" w:rsidRPr="003C0DD8" w:rsidRDefault="00F45B11" w:rsidP="00F45B11">
            <w:pPr>
              <w:rPr>
                <w:rFonts w:ascii="Arial" w:hAnsi="Arial" w:cs="Arial"/>
                <w:sz w:val="8"/>
                <w:szCs w:val="8"/>
                <w:lang w:val="es-BO"/>
              </w:rPr>
            </w:pPr>
          </w:p>
        </w:tc>
        <w:tc>
          <w:tcPr>
            <w:tcW w:w="257" w:type="dxa"/>
            <w:tcBorders>
              <w:top w:val="single" w:sz="4" w:space="0" w:color="auto"/>
              <w:bottom w:val="single" w:sz="12" w:space="0" w:color="244061" w:themeColor="accent1" w:themeShade="80"/>
            </w:tcBorders>
          </w:tcPr>
          <w:p w14:paraId="28FD6275" w14:textId="77777777" w:rsidR="00F45B11" w:rsidRPr="003C0DD8" w:rsidRDefault="00F45B11" w:rsidP="00F45B11">
            <w:pPr>
              <w:rPr>
                <w:rFonts w:ascii="Arial" w:hAnsi="Arial" w:cs="Arial"/>
                <w:sz w:val="8"/>
                <w:szCs w:val="8"/>
                <w:lang w:val="es-BO"/>
              </w:rPr>
            </w:pPr>
          </w:p>
        </w:tc>
        <w:tc>
          <w:tcPr>
            <w:tcW w:w="271" w:type="dxa"/>
            <w:tcBorders>
              <w:top w:val="single" w:sz="4" w:space="0" w:color="auto"/>
              <w:bottom w:val="single" w:sz="12" w:space="0" w:color="244061" w:themeColor="accent1" w:themeShade="80"/>
            </w:tcBorders>
          </w:tcPr>
          <w:p w14:paraId="1BB6F9A6" w14:textId="77777777" w:rsidR="00F45B11" w:rsidRPr="003C0DD8" w:rsidRDefault="00F45B11" w:rsidP="00F45B11">
            <w:pPr>
              <w:rPr>
                <w:rFonts w:ascii="Arial" w:hAnsi="Arial" w:cs="Arial"/>
                <w:sz w:val="8"/>
                <w:szCs w:val="8"/>
                <w:lang w:val="es-BO"/>
              </w:rPr>
            </w:pPr>
          </w:p>
        </w:tc>
        <w:tc>
          <w:tcPr>
            <w:tcW w:w="268" w:type="dxa"/>
            <w:tcBorders>
              <w:top w:val="single" w:sz="4" w:space="0" w:color="auto"/>
              <w:bottom w:val="single" w:sz="12" w:space="0" w:color="244061" w:themeColor="accent1" w:themeShade="80"/>
            </w:tcBorders>
          </w:tcPr>
          <w:p w14:paraId="5594124C" w14:textId="77777777" w:rsidR="00F45B11" w:rsidRPr="003C0DD8" w:rsidRDefault="00F45B11" w:rsidP="00F45B11">
            <w:pPr>
              <w:rPr>
                <w:rFonts w:ascii="Arial" w:hAnsi="Arial" w:cs="Arial"/>
                <w:sz w:val="8"/>
                <w:szCs w:val="8"/>
                <w:lang w:val="es-BO"/>
              </w:rPr>
            </w:pPr>
          </w:p>
        </w:tc>
        <w:tc>
          <w:tcPr>
            <w:tcW w:w="265" w:type="dxa"/>
            <w:tcBorders>
              <w:top w:val="single" w:sz="4" w:space="0" w:color="auto"/>
              <w:bottom w:val="single" w:sz="12" w:space="0" w:color="244061" w:themeColor="accent1" w:themeShade="80"/>
            </w:tcBorders>
          </w:tcPr>
          <w:p w14:paraId="2C8EC1E8" w14:textId="77777777" w:rsidR="00F45B11" w:rsidRPr="003C0DD8" w:rsidRDefault="00F45B11" w:rsidP="00F45B11">
            <w:pPr>
              <w:rPr>
                <w:rFonts w:ascii="Arial" w:hAnsi="Arial" w:cs="Arial"/>
                <w:sz w:val="8"/>
                <w:szCs w:val="8"/>
                <w:lang w:val="es-BO"/>
              </w:rPr>
            </w:pPr>
          </w:p>
        </w:tc>
        <w:tc>
          <w:tcPr>
            <w:tcW w:w="257" w:type="dxa"/>
            <w:tcBorders>
              <w:top w:val="single" w:sz="4" w:space="0" w:color="auto"/>
              <w:bottom w:val="single" w:sz="12" w:space="0" w:color="244061" w:themeColor="accent1" w:themeShade="80"/>
            </w:tcBorders>
          </w:tcPr>
          <w:p w14:paraId="7BB1A204" w14:textId="77777777" w:rsidR="00F45B11" w:rsidRPr="003C0DD8" w:rsidRDefault="00F45B11" w:rsidP="00F45B11">
            <w:pPr>
              <w:rPr>
                <w:rFonts w:ascii="Arial" w:hAnsi="Arial" w:cs="Arial"/>
                <w:sz w:val="8"/>
                <w:szCs w:val="8"/>
                <w:lang w:val="es-BO"/>
              </w:rPr>
            </w:pPr>
          </w:p>
        </w:tc>
        <w:tc>
          <w:tcPr>
            <w:tcW w:w="257" w:type="dxa"/>
            <w:tcBorders>
              <w:top w:val="single" w:sz="4" w:space="0" w:color="auto"/>
              <w:bottom w:val="single" w:sz="12" w:space="0" w:color="244061" w:themeColor="accent1" w:themeShade="80"/>
            </w:tcBorders>
          </w:tcPr>
          <w:p w14:paraId="68A17141" w14:textId="77777777" w:rsidR="00F45B11" w:rsidRPr="003C0DD8" w:rsidRDefault="00F45B11" w:rsidP="00F45B11">
            <w:pPr>
              <w:rPr>
                <w:rFonts w:ascii="Arial" w:hAnsi="Arial" w:cs="Arial"/>
                <w:sz w:val="8"/>
                <w:szCs w:val="8"/>
                <w:lang w:val="es-BO"/>
              </w:rPr>
            </w:pPr>
          </w:p>
        </w:tc>
        <w:tc>
          <w:tcPr>
            <w:tcW w:w="257" w:type="dxa"/>
            <w:tcBorders>
              <w:top w:val="single" w:sz="4" w:space="0" w:color="auto"/>
              <w:bottom w:val="single" w:sz="12" w:space="0" w:color="244061" w:themeColor="accent1" w:themeShade="80"/>
            </w:tcBorders>
          </w:tcPr>
          <w:p w14:paraId="1482C9EB" w14:textId="77777777" w:rsidR="00F45B11" w:rsidRPr="003C0DD8" w:rsidRDefault="00F45B11" w:rsidP="00F45B11">
            <w:pPr>
              <w:rPr>
                <w:rFonts w:ascii="Arial" w:hAnsi="Arial" w:cs="Arial"/>
                <w:sz w:val="8"/>
                <w:szCs w:val="8"/>
                <w:lang w:val="es-BO"/>
              </w:rPr>
            </w:pPr>
          </w:p>
        </w:tc>
        <w:tc>
          <w:tcPr>
            <w:tcW w:w="257" w:type="dxa"/>
            <w:tcBorders>
              <w:bottom w:val="single" w:sz="12" w:space="0" w:color="244061" w:themeColor="accent1" w:themeShade="80"/>
              <w:right w:val="single" w:sz="12" w:space="0" w:color="244061" w:themeColor="accent1" w:themeShade="80"/>
            </w:tcBorders>
          </w:tcPr>
          <w:p w14:paraId="78890725" w14:textId="77777777" w:rsidR="00F45B11" w:rsidRPr="003C0DD8" w:rsidRDefault="00F45B11" w:rsidP="00F45B11">
            <w:pPr>
              <w:rPr>
                <w:rFonts w:ascii="Arial" w:hAnsi="Arial" w:cs="Arial"/>
                <w:sz w:val="8"/>
                <w:szCs w:val="8"/>
                <w:lang w:val="es-BO"/>
              </w:rPr>
            </w:pPr>
          </w:p>
        </w:tc>
      </w:tr>
    </w:tbl>
    <w:p w14:paraId="1A4AF502" w14:textId="64B09FA6" w:rsidR="00DC5E29" w:rsidRDefault="00DC5E29" w:rsidP="00645464">
      <w:pPr>
        <w:rPr>
          <w:rFonts w:ascii="Verdana" w:hAnsi="Verdana"/>
          <w:color w:val="FF0000"/>
          <w:sz w:val="2"/>
          <w:szCs w:val="2"/>
          <w:lang w:val="es-BO"/>
        </w:rPr>
      </w:pPr>
    </w:p>
    <w:p w14:paraId="66E9817D" w14:textId="77777777" w:rsidR="00DC5E29" w:rsidRDefault="00DC5E29">
      <w:pPr>
        <w:rPr>
          <w:rFonts w:ascii="Verdana" w:hAnsi="Verdana"/>
          <w:color w:val="FF0000"/>
          <w:sz w:val="2"/>
          <w:szCs w:val="2"/>
          <w:lang w:val="es-BO"/>
        </w:rPr>
      </w:pPr>
      <w:r>
        <w:rPr>
          <w:rFonts w:ascii="Verdana" w:hAnsi="Verdana"/>
          <w:color w:val="FF0000"/>
          <w:sz w:val="2"/>
          <w:szCs w:val="2"/>
          <w:lang w:val="es-BO"/>
        </w:rPr>
        <w:br w:type="page"/>
      </w:r>
    </w:p>
    <w:p w14:paraId="43CB2E00" w14:textId="77777777" w:rsidR="00645464" w:rsidRPr="003C0DD8" w:rsidRDefault="00645464" w:rsidP="00645464">
      <w:pPr>
        <w:rPr>
          <w:rFonts w:ascii="Verdana" w:hAnsi="Verdana"/>
          <w:color w:val="FF0000"/>
          <w:sz w:val="2"/>
          <w:szCs w:val="2"/>
          <w:lang w:val="es-BO"/>
        </w:rPr>
      </w:pPr>
    </w:p>
    <w:p w14:paraId="48A60BD8" w14:textId="77777777" w:rsidR="00645464" w:rsidRPr="003C0DD8" w:rsidRDefault="00645464" w:rsidP="00645464">
      <w:pPr>
        <w:rPr>
          <w:rFonts w:ascii="Verdana" w:hAnsi="Verdana"/>
          <w:color w:val="FF0000"/>
          <w:sz w:val="2"/>
          <w:szCs w:val="2"/>
          <w:lang w:val="es-BO"/>
        </w:rPr>
      </w:pPr>
    </w:p>
    <w:p w14:paraId="25212733" w14:textId="77777777" w:rsidR="00645464" w:rsidRPr="003C0DD8" w:rsidRDefault="00645464" w:rsidP="00645464">
      <w:pPr>
        <w:rPr>
          <w:rFonts w:ascii="Verdana" w:hAnsi="Verdana"/>
          <w:color w:val="FF0000"/>
          <w:sz w:val="2"/>
          <w:szCs w:val="2"/>
          <w:lang w:val="es-BO"/>
        </w:rPr>
      </w:pPr>
    </w:p>
    <w:p w14:paraId="03E99F2E" w14:textId="77777777" w:rsidR="00645464" w:rsidRPr="003C0DD8" w:rsidRDefault="00B2088A" w:rsidP="00DA03F5">
      <w:pPr>
        <w:pStyle w:val="Ttulo"/>
        <w:numPr>
          <w:ilvl w:val="0"/>
          <w:numId w:val="11"/>
        </w:numPr>
        <w:spacing w:before="0" w:after="0"/>
        <w:jc w:val="left"/>
        <w:rPr>
          <w:rFonts w:ascii="Verdana" w:hAnsi="Verdana"/>
          <w:sz w:val="18"/>
          <w:szCs w:val="18"/>
          <w:lang w:val="es-BO"/>
        </w:rPr>
      </w:pPr>
      <w:bookmarkStart w:id="183" w:name="_Toc517857099"/>
      <w:r w:rsidRPr="003C0DD8">
        <w:rPr>
          <w:rFonts w:ascii="Verdana" w:hAnsi="Verdana"/>
          <w:sz w:val="18"/>
          <w:szCs w:val="18"/>
          <w:lang w:val="es-BO"/>
        </w:rPr>
        <w:t>CR</w:t>
      </w:r>
      <w:r w:rsidR="00645464" w:rsidRPr="003C0DD8">
        <w:rPr>
          <w:rFonts w:ascii="Verdana" w:hAnsi="Verdana"/>
          <w:sz w:val="18"/>
          <w:szCs w:val="18"/>
          <w:lang w:val="es-BO"/>
        </w:rPr>
        <w:t>ONOGRAMA DE PLAZOS DEL PROCESO DE CONTRATACIÓN</w:t>
      </w:r>
      <w:bookmarkEnd w:id="183"/>
    </w:p>
    <w:p w14:paraId="39C657D2" w14:textId="77777777" w:rsidR="00487D19" w:rsidRPr="003C0DD8" w:rsidRDefault="00487D19" w:rsidP="00487D19">
      <w:pPr>
        <w:jc w:val="both"/>
        <w:rPr>
          <w:rFonts w:ascii="Verdana" w:hAnsi="Verdana" w:cs="Arial"/>
          <w:sz w:val="18"/>
          <w:szCs w:val="18"/>
          <w:lang w:val="es-BO"/>
        </w:rPr>
      </w:pPr>
    </w:p>
    <w:p w14:paraId="0923D754" w14:textId="609CB274" w:rsidR="00487D19" w:rsidRPr="003C0DD8" w:rsidRDefault="00487D19" w:rsidP="00487D19">
      <w:pPr>
        <w:jc w:val="both"/>
        <w:rPr>
          <w:rFonts w:ascii="Verdana" w:hAnsi="Verdana" w:cs="Arial"/>
          <w:sz w:val="18"/>
          <w:szCs w:val="18"/>
          <w:lang w:val="es-BO"/>
        </w:rPr>
      </w:pPr>
      <w:r w:rsidRPr="003C0DD8">
        <w:rPr>
          <w:rFonts w:ascii="Verdana" w:hAnsi="Verdana" w:cs="Arial"/>
          <w:sz w:val="18"/>
          <w:szCs w:val="18"/>
          <w:lang w:val="es-BO"/>
        </w:rPr>
        <w:t>El proceso de contratación de se sujetará al siguiente Cronograma de Plazos:</w:t>
      </w:r>
    </w:p>
    <w:p w14:paraId="3F08624B" w14:textId="77777777" w:rsidR="00487D19" w:rsidRPr="003C0DD8" w:rsidRDefault="00487D19" w:rsidP="00487D19">
      <w:pPr>
        <w:jc w:val="both"/>
        <w:rPr>
          <w:rFonts w:ascii="Verdana" w:hAnsi="Verdana" w:cs="Arial"/>
          <w:sz w:val="18"/>
          <w:szCs w:val="18"/>
          <w:lang w:val="es-BO"/>
        </w:rPr>
      </w:pP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520"/>
        <w:gridCol w:w="1872"/>
        <w:gridCol w:w="122"/>
        <w:gridCol w:w="120"/>
        <w:gridCol w:w="324"/>
        <w:gridCol w:w="120"/>
        <w:gridCol w:w="348"/>
        <w:gridCol w:w="120"/>
        <w:gridCol w:w="470"/>
        <w:gridCol w:w="120"/>
        <w:gridCol w:w="120"/>
        <w:gridCol w:w="296"/>
        <w:gridCol w:w="120"/>
        <w:gridCol w:w="292"/>
        <w:gridCol w:w="120"/>
        <w:gridCol w:w="120"/>
        <w:gridCol w:w="4561"/>
        <w:gridCol w:w="120"/>
      </w:tblGrid>
      <w:tr w:rsidR="00487D19" w:rsidRPr="003C0DD8" w14:paraId="53967A3D" w14:textId="77777777" w:rsidTr="00487D19">
        <w:trPr>
          <w:trHeight w:val="284"/>
        </w:trPr>
        <w:tc>
          <w:tcPr>
            <w:tcW w:w="5000" w:type="pct"/>
            <w:gridSpan w:val="18"/>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17365D" w:themeFill="text2" w:themeFillShade="BF"/>
            <w:noWrap/>
            <w:tcMar>
              <w:left w:w="0" w:type="dxa"/>
              <w:right w:w="0" w:type="dxa"/>
            </w:tcMar>
            <w:vAlign w:val="center"/>
          </w:tcPr>
          <w:p w14:paraId="3FAFBA9A" w14:textId="77777777" w:rsidR="00487D19" w:rsidRPr="003C0DD8" w:rsidRDefault="00487D19" w:rsidP="00487D19">
            <w:pPr>
              <w:adjustRightInd w:val="0"/>
              <w:snapToGrid w:val="0"/>
              <w:jc w:val="center"/>
              <w:rPr>
                <w:rFonts w:ascii="Arial" w:hAnsi="Arial" w:cs="Arial"/>
                <w:b/>
                <w:sz w:val="16"/>
                <w:szCs w:val="16"/>
                <w:lang w:val="es-BO"/>
              </w:rPr>
            </w:pPr>
            <w:r w:rsidRPr="003C0DD8">
              <w:rPr>
                <w:rFonts w:ascii="Arial" w:hAnsi="Arial" w:cs="Arial"/>
                <w:b/>
                <w:color w:val="FFFFFF" w:themeColor="background1"/>
                <w:sz w:val="18"/>
                <w:szCs w:val="18"/>
                <w:lang w:val="es-BO"/>
              </w:rPr>
              <w:t>CRONOGRAMA</w:t>
            </w:r>
            <w:r w:rsidRPr="003C0DD8">
              <w:rPr>
                <w:rFonts w:ascii="Arial" w:hAnsi="Arial" w:cs="Arial"/>
                <w:b/>
                <w:sz w:val="18"/>
                <w:szCs w:val="18"/>
                <w:lang w:val="es-BO"/>
              </w:rPr>
              <w:t xml:space="preserve"> </w:t>
            </w:r>
            <w:r w:rsidRPr="003C0DD8">
              <w:rPr>
                <w:rFonts w:ascii="Arial" w:hAnsi="Arial" w:cs="Arial"/>
                <w:b/>
                <w:color w:val="FFFFFF" w:themeColor="background1"/>
                <w:sz w:val="18"/>
                <w:szCs w:val="18"/>
                <w:lang w:val="es-BO"/>
              </w:rPr>
              <w:t>DE PLAZOS</w:t>
            </w:r>
          </w:p>
        </w:tc>
      </w:tr>
      <w:tr w:rsidR="00487D19" w:rsidRPr="003C0DD8" w14:paraId="3B9C46C1" w14:textId="77777777" w:rsidTr="0088705B">
        <w:trPr>
          <w:trHeight w:val="284"/>
        </w:trPr>
        <w:tc>
          <w:tcPr>
            <w:tcW w:w="2090" w:type="pct"/>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noWrap/>
            <w:tcMar>
              <w:left w:w="0" w:type="dxa"/>
              <w:right w:w="0" w:type="dxa"/>
            </w:tcMar>
            <w:vAlign w:val="center"/>
          </w:tcPr>
          <w:p w14:paraId="4EDC5D43" w14:textId="77777777" w:rsidR="00487D19" w:rsidRPr="003C0DD8" w:rsidRDefault="00487D19" w:rsidP="00487D19">
            <w:pPr>
              <w:adjustRightInd w:val="0"/>
              <w:snapToGrid w:val="0"/>
              <w:jc w:val="center"/>
              <w:rPr>
                <w:rFonts w:ascii="Arial" w:hAnsi="Arial" w:cs="Arial"/>
                <w:b/>
                <w:sz w:val="18"/>
                <w:szCs w:val="16"/>
                <w:lang w:val="es-BO"/>
              </w:rPr>
            </w:pPr>
            <w:r w:rsidRPr="003C0DD8">
              <w:rPr>
                <w:rFonts w:ascii="Arial" w:hAnsi="Arial" w:cs="Arial"/>
                <w:b/>
                <w:sz w:val="18"/>
                <w:szCs w:val="16"/>
                <w:lang w:val="es-BO"/>
              </w:rPr>
              <w:t>ACTIVIDAD</w:t>
            </w:r>
          </w:p>
        </w:tc>
        <w:tc>
          <w:tcPr>
            <w:tcW w:w="913" w:type="pct"/>
            <w:gridSpan w:val="7"/>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tcMar>
              <w:left w:w="0" w:type="dxa"/>
              <w:right w:w="0" w:type="dxa"/>
            </w:tcMar>
            <w:vAlign w:val="center"/>
          </w:tcPr>
          <w:p w14:paraId="76F2AAC7" w14:textId="77777777" w:rsidR="00487D19" w:rsidRPr="003C0DD8" w:rsidRDefault="00487D19" w:rsidP="00487D19">
            <w:pPr>
              <w:adjustRightInd w:val="0"/>
              <w:snapToGrid w:val="0"/>
              <w:jc w:val="center"/>
              <w:rPr>
                <w:i/>
                <w:sz w:val="18"/>
                <w:szCs w:val="14"/>
                <w:lang w:val="es-BO"/>
              </w:rPr>
            </w:pPr>
            <w:r w:rsidRPr="003C0DD8">
              <w:rPr>
                <w:rFonts w:ascii="Arial" w:hAnsi="Arial" w:cs="Arial"/>
                <w:b/>
                <w:sz w:val="18"/>
                <w:szCs w:val="16"/>
                <w:lang w:val="es-BO"/>
              </w:rPr>
              <w:t>FECHA</w:t>
            </w:r>
          </w:p>
        </w:tc>
        <w:tc>
          <w:tcPr>
            <w:tcW w:w="726" w:type="pct"/>
            <w:gridSpan w:val="5"/>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tcPr>
          <w:p w14:paraId="568E9385" w14:textId="77777777" w:rsidR="00487D19" w:rsidRPr="003C0DD8" w:rsidRDefault="00487D19" w:rsidP="00487D19">
            <w:pPr>
              <w:adjustRightInd w:val="0"/>
              <w:snapToGrid w:val="0"/>
              <w:jc w:val="center"/>
              <w:rPr>
                <w:i/>
                <w:sz w:val="18"/>
                <w:szCs w:val="14"/>
                <w:lang w:val="es-BO"/>
              </w:rPr>
            </w:pPr>
            <w:r w:rsidRPr="003C0DD8">
              <w:rPr>
                <w:rFonts w:ascii="Arial" w:hAnsi="Arial" w:cs="Arial"/>
                <w:b/>
                <w:sz w:val="18"/>
                <w:szCs w:val="16"/>
                <w:lang w:val="es-BO"/>
              </w:rPr>
              <w:t>HORA</w:t>
            </w:r>
          </w:p>
        </w:tc>
        <w:tc>
          <w:tcPr>
            <w:tcW w:w="1271" w:type="pct"/>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vAlign w:val="center"/>
          </w:tcPr>
          <w:p w14:paraId="36BE3FA4" w14:textId="77777777" w:rsidR="00487D19" w:rsidRPr="003C0DD8" w:rsidRDefault="00487D19" w:rsidP="00487D19">
            <w:pPr>
              <w:adjustRightInd w:val="0"/>
              <w:snapToGrid w:val="0"/>
              <w:jc w:val="center"/>
              <w:rPr>
                <w:rFonts w:ascii="Arial" w:hAnsi="Arial" w:cs="Arial"/>
                <w:sz w:val="18"/>
                <w:szCs w:val="16"/>
                <w:lang w:val="es-BO"/>
              </w:rPr>
            </w:pPr>
            <w:r w:rsidRPr="003C0DD8">
              <w:rPr>
                <w:rFonts w:ascii="Arial" w:hAnsi="Arial" w:cs="Arial"/>
                <w:b/>
                <w:sz w:val="18"/>
                <w:szCs w:val="16"/>
                <w:lang w:val="es-BO"/>
              </w:rPr>
              <w:t>LUGAR</w:t>
            </w:r>
          </w:p>
        </w:tc>
      </w:tr>
      <w:tr w:rsidR="00487D19" w:rsidRPr="003C0DD8" w14:paraId="6E85A1C8" w14:textId="77777777" w:rsidTr="0088705B">
        <w:trPr>
          <w:trHeight w:val="130"/>
        </w:trPr>
        <w:tc>
          <w:tcPr>
            <w:tcW w:w="235" w:type="pct"/>
            <w:vMerge w:val="restart"/>
            <w:tcBorders>
              <w:top w:val="single" w:sz="12" w:space="0" w:color="000000" w:themeColor="text1"/>
              <w:left w:val="single" w:sz="12" w:space="0" w:color="auto"/>
              <w:right w:val="single" w:sz="12" w:space="0" w:color="auto"/>
            </w:tcBorders>
            <w:shd w:val="clear" w:color="auto" w:fill="auto"/>
            <w:noWrap/>
            <w:tcMar>
              <w:left w:w="0" w:type="dxa"/>
              <w:right w:w="0" w:type="dxa"/>
            </w:tcMar>
            <w:vAlign w:val="center"/>
          </w:tcPr>
          <w:p w14:paraId="75531B39" w14:textId="77777777" w:rsidR="00487D19" w:rsidRPr="003C0DD8" w:rsidRDefault="00487D19" w:rsidP="00487D19">
            <w:pPr>
              <w:adjustRightInd w:val="0"/>
              <w:snapToGrid w:val="0"/>
              <w:jc w:val="center"/>
              <w:rPr>
                <w:rFonts w:ascii="Arial" w:hAnsi="Arial" w:cs="Arial"/>
                <w:sz w:val="14"/>
                <w:szCs w:val="14"/>
                <w:lang w:val="es-BO"/>
              </w:rPr>
            </w:pPr>
            <w:r w:rsidRPr="003C0DD8">
              <w:rPr>
                <w:rFonts w:ascii="Arial" w:hAnsi="Arial" w:cs="Arial"/>
                <w:sz w:val="14"/>
                <w:szCs w:val="14"/>
                <w:lang w:val="es-BO"/>
              </w:rPr>
              <w:t>1</w:t>
            </w:r>
          </w:p>
        </w:tc>
        <w:tc>
          <w:tcPr>
            <w:tcW w:w="1854" w:type="pct"/>
            <w:gridSpan w:val="2"/>
            <w:vMerge w:val="restart"/>
            <w:tcBorders>
              <w:top w:val="single" w:sz="12" w:space="0" w:color="000000" w:themeColor="text1"/>
              <w:left w:val="single" w:sz="12" w:space="0" w:color="auto"/>
              <w:right w:val="single" w:sz="12" w:space="0" w:color="auto"/>
            </w:tcBorders>
            <w:shd w:val="clear" w:color="auto" w:fill="auto"/>
            <w:tcMar>
              <w:left w:w="0" w:type="dxa"/>
              <w:right w:w="0" w:type="dxa"/>
            </w:tcMar>
            <w:vAlign w:val="center"/>
          </w:tcPr>
          <w:p w14:paraId="104853FE" w14:textId="77777777" w:rsidR="00487D19" w:rsidRPr="003C0DD8" w:rsidRDefault="00487D19" w:rsidP="00487D19">
            <w:pPr>
              <w:adjustRightInd w:val="0"/>
              <w:snapToGrid w:val="0"/>
              <w:ind w:left="113" w:right="113"/>
              <w:jc w:val="both"/>
              <w:rPr>
                <w:rFonts w:ascii="Arial" w:hAnsi="Arial" w:cs="Arial"/>
                <w:b/>
                <w:sz w:val="16"/>
                <w:szCs w:val="16"/>
                <w:lang w:val="es-BO"/>
              </w:rPr>
            </w:pPr>
            <w:r w:rsidRPr="003C0DD8">
              <w:rPr>
                <w:rFonts w:ascii="Arial" w:hAnsi="Arial" w:cs="Arial"/>
                <w:sz w:val="16"/>
                <w:szCs w:val="16"/>
                <w:lang w:val="es-BO"/>
              </w:rPr>
              <w:t>Publicación del DBC en el SICOES</w:t>
            </w:r>
          </w:p>
        </w:tc>
        <w:tc>
          <w:tcPr>
            <w:tcW w:w="65" w:type="pct"/>
            <w:tcBorders>
              <w:top w:val="single" w:sz="12" w:space="0" w:color="000000" w:themeColor="text1"/>
              <w:left w:val="single" w:sz="12" w:space="0" w:color="auto"/>
              <w:bottom w:val="nil"/>
              <w:right w:val="nil"/>
            </w:tcBorders>
            <w:shd w:val="clear" w:color="auto" w:fill="auto"/>
            <w:tcMar>
              <w:left w:w="0" w:type="dxa"/>
              <w:right w:w="0" w:type="dxa"/>
            </w:tcMar>
            <w:vAlign w:val="center"/>
          </w:tcPr>
          <w:p w14:paraId="41CAFB89" w14:textId="77777777" w:rsidR="00487D19" w:rsidRPr="003C0DD8" w:rsidRDefault="00487D19" w:rsidP="00487D19">
            <w:pPr>
              <w:adjustRightInd w:val="0"/>
              <w:snapToGrid w:val="0"/>
              <w:jc w:val="center"/>
              <w:rPr>
                <w:rFonts w:ascii="Arial" w:hAnsi="Arial" w:cs="Arial"/>
                <w:sz w:val="16"/>
                <w:szCs w:val="16"/>
                <w:lang w:val="es-BO"/>
              </w:rPr>
            </w:pPr>
          </w:p>
        </w:tc>
        <w:tc>
          <w:tcPr>
            <w:tcW w:w="192" w:type="pct"/>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23207C74" w14:textId="77777777" w:rsidR="00487D19" w:rsidRPr="003C0DD8" w:rsidRDefault="00487D19" w:rsidP="00487D19">
            <w:pPr>
              <w:adjustRightInd w:val="0"/>
              <w:snapToGrid w:val="0"/>
              <w:jc w:val="center"/>
              <w:rPr>
                <w:i/>
                <w:sz w:val="14"/>
                <w:szCs w:val="14"/>
                <w:lang w:val="es-BO"/>
              </w:rPr>
            </w:pPr>
            <w:r w:rsidRPr="003C0DD8">
              <w:rPr>
                <w:i/>
                <w:sz w:val="14"/>
                <w:szCs w:val="14"/>
                <w:lang w:val="es-BO"/>
              </w:rPr>
              <w:t>Día</w:t>
            </w:r>
          </w:p>
        </w:tc>
        <w:tc>
          <w:tcPr>
            <w:tcW w:w="66" w:type="pct"/>
            <w:tcBorders>
              <w:top w:val="single" w:sz="12" w:space="0" w:color="000000" w:themeColor="text1"/>
              <w:left w:val="nil"/>
              <w:bottom w:val="nil"/>
              <w:right w:val="nil"/>
            </w:tcBorders>
            <w:shd w:val="clear" w:color="auto" w:fill="auto"/>
            <w:tcMar>
              <w:left w:w="0" w:type="dxa"/>
              <w:right w:w="0" w:type="dxa"/>
            </w:tcMar>
            <w:vAlign w:val="center"/>
          </w:tcPr>
          <w:p w14:paraId="30534522" w14:textId="77777777" w:rsidR="00487D19" w:rsidRPr="003C0DD8" w:rsidRDefault="00487D19" w:rsidP="00487D19">
            <w:pPr>
              <w:adjustRightInd w:val="0"/>
              <w:snapToGrid w:val="0"/>
              <w:jc w:val="center"/>
              <w:rPr>
                <w:i/>
                <w:sz w:val="14"/>
                <w:szCs w:val="14"/>
                <w:lang w:val="es-BO"/>
              </w:rPr>
            </w:pPr>
          </w:p>
        </w:tc>
        <w:tc>
          <w:tcPr>
            <w:tcW w:w="195" w:type="pct"/>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058FFEC6" w14:textId="77777777" w:rsidR="00487D19" w:rsidRPr="003C0DD8" w:rsidRDefault="00487D19" w:rsidP="00487D19">
            <w:pPr>
              <w:adjustRightInd w:val="0"/>
              <w:snapToGrid w:val="0"/>
              <w:jc w:val="center"/>
              <w:rPr>
                <w:i/>
                <w:sz w:val="14"/>
                <w:szCs w:val="14"/>
                <w:lang w:val="es-BO"/>
              </w:rPr>
            </w:pPr>
            <w:r w:rsidRPr="003C0DD8">
              <w:rPr>
                <w:i/>
                <w:sz w:val="14"/>
                <w:szCs w:val="14"/>
                <w:lang w:val="es-BO"/>
              </w:rPr>
              <w:t>Mes</w:t>
            </w:r>
          </w:p>
        </w:tc>
        <w:tc>
          <w:tcPr>
            <w:tcW w:w="66" w:type="pct"/>
            <w:tcBorders>
              <w:top w:val="single" w:sz="12" w:space="0" w:color="000000" w:themeColor="text1"/>
              <w:left w:val="nil"/>
              <w:bottom w:val="nil"/>
              <w:right w:val="nil"/>
            </w:tcBorders>
            <w:shd w:val="clear" w:color="auto" w:fill="auto"/>
            <w:tcMar>
              <w:left w:w="0" w:type="dxa"/>
              <w:right w:w="0" w:type="dxa"/>
            </w:tcMar>
            <w:vAlign w:val="center"/>
          </w:tcPr>
          <w:p w14:paraId="002DA81B" w14:textId="77777777" w:rsidR="00487D19" w:rsidRPr="003C0DD8" w:rsidRDefault="00487D19" w:rsidP="00487D19">
            <w:pPr>
              <w:adjustRightInd w:val="0"/>
              <w:snapToGrid w:val="0"/>
              <w:jc w:val="center"/>
              <w:rPr>
                <w:i/>
                <w:sz w:val="14"/>
                <w:szCs w:val="14"/>
                <w:lang w:val="es-BO"/>
              </w:rPr>
            </w:pPr>
          </w:p>
        </w:tc>
        <w:tc>
          <w:tcPr>
            <w:tcW w:w="263" w:type="pct"/>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7296D3CB" w14:textId="77777777" w:rsidR="00487D19" w:rsidRPr="003C0DD8" w:rsidRDefault="00487D19" w:rsidP="00487D19">
            <w:pPr>
              <w:adjustRightInd w:val="0"/>
              <w:snapToGrid w:val="0"/>
              <w:jc w:val="center"/>
              <w:rPr>
                <w:i/>
                <w:sz w:val="14"/>
                <w:szCs w:val="14"/>
                <w:lang w:val="es-BO"/>
              </w:rPr>
            </w:pPr>
            <w:r w:rsidRPr="003C0DD8">
              <w:rPr>
                <w:i/>
                <w:sz w:val="14"/>
                <w:szCs w:val="14"/>
                <w:lang w:val="es-BO"/>
              </w:rPr>
              <w:t>Año</w:t>
            </w:r>
          </w:p>
        </w:tc>
        <w:tc>
          <w:tcPr>
            <w:tcW w:w="66" w:type="pct"/>
            <w:tcBorders>
              <w:top w:val="single" w:sz="12" w:space="0" w:color="000000" w:themeColor="text1"/>
              <w:left w:val="nil"/>
              <w:bottom w:val="nil"/>
              <w:right w:val="single" w:sz="12" w:space="0" w:color="auto"/>
            </w:tcBorders>
            <w:shd w:val="clear" w:color="auto" w:fill="auto"/>
            <w:tcMar>
              <w:left w:w="0" w:type="dxa"/>
              <w:right w:w="0" w:type="dxa"/>
            </w:tcMar>
            <w:vAlign w:val="center"/>
          </w:tcPr>
          <w:p w14:paraId="1F481799" w14:textId="77777777" w:rsidR="00487D19" w:rsidRPr="003C0DD8" w:rsidRDefault="00487D19" w:rsidP="00487D19">
            <w:pPr>
              <w:adjustRightInd w:val="0"/>
              <w:snapToGrid w:val="0"/>
              <w:jc w:val="center"/>
              <w:rPr>
                <w:i/>
                <w:sz w:val="14"/>
                <w:szCs w:val="14"/>
                <w:lang w:val="es-BO"/>
              </w:rPr>
            </w:pPr>
          </w:p>
        </w:tc>
        <w:tc>
          <w:tcPr>
            <w:tcW w:w="65" w:type="pct"/>
            <w:tcBorders>
              <w:top w:val="single" w:sz="12" w:space="0" w:color="000000" w:themeColor="text1"/>
              <w:left w:val="single" w:sz="12" w:space="0" w:color="auto"/>
              <w:bottom w:val="nil"/>
              <w:right w:val="nil"/>
            </w:tcBorders>
            <w:tcMar>
              <w:left w:w="0" w:type="dxa"/>
              <w:right w:w="0" w:type="dxa"/>
            </w:tcMar>
          </w:tcPr>
          <w:p w14:paraId="2BBE0C65" w14:textId="77777777" w:rsidR="00487D19" w:rsidRPr="003C0DD8" w:rsidRDefault="00487D19" w:rsidP="00487D19">
            <w:pPr>
              <w:adjustRightInd w:val="0"/>
              <w:snapToGrid w:val="0"/>
              <w:jc w:val="center"/>
              <w:rPr>
                <w:i/>
                <w:sz w:val="14"/>
                <w:szCs w:val="14"/>
                <w:lang w:val="es-BO"/>
              </w:rPr>
            </w:pPr>
          </w:p>
        </w:tc>
        <w:tc>
          <w:tcPr>
            <w:tcW w:w="238" w:type="pct"/>
            <w:tcBorders>
              <w:top w:val="single" w:sz="12" w:space="0" w:color="000000" w:themeColor="text1"/>
              <w:left w:val="nil"/>
              <w:bottom w:val="nil"/>
              <w:right w:val="nil"/>
            </w:tcBorders>
            <w:shd w:val="clear" w:color="auto" w:fill="auto"/>
            <w:tcMar>
              <w:left w:w="0" w:type="dxa"/>
              <w:right w:w="0" w:type="dxa"/>
            </w:tcMar>
            <w:vAlign w:val="center"/>
          </w:tcPr>
          <w:p w14:paraId="34EE40EE" w14:textId="77777777" w:rsidR="00487D19" w:rsidRPr="003C0DD8" w:rsidRDefault="00487D19" w:rsidP="00487D19">
            <w:pPr>
              <w:adjustRightInd w:val="0"/>
              <w:snapToGrid w:val="0"/>
              <w:jc w:val="center"/>
              <w:rPr>
                <w:i/>
                <w:sz w:val="14"/>
                <w:szCs w:val="14"/>
                <w:lang w:val="es-BO"/>
              </w:rPr>
            </w:pPr>
          </w:p>
        </w:tc>
        <w:tc>
          <w:tcPr>
            <w:tcW w:w="125" w:type="pct"/>
            <w:tcBorders>
              <w:top w:val="single" w:sz="12" w:space="0" w:color="000000" w:themeColor="text1"/>
              <w:left w:val="nil"/>
              <w:bottom w:val="nil"/>
              <w:right w:val="nil"/>
            </w:tcBorders>
            <w:shd w:val="clear" w:color="auto" w:fill="auto"/>
            <w:tcMar>
              <w:left w:w="0" w:type="dxa"/>
              <w:right w:w="0" w:type="dxa"/>
            </w:tcMar>
            <w:vAlign w:val="center"/>
          </w:tcPr>
          <w:p w14:paraId="333DB3D1" w14:textId="77777777" w:rsidR="00487D19" w:rsidRPr="003C0DD8" w:rsidRDefault="00487D19" w:rsidP="00487D19">
            <w:pPr>
              <w:adjustRightInd w:val="0"/>
              <w:snapToGrid w:val="0"/>
              <w:jc w:val="center"/>
              <w:rPr>
                <w:i/>
                <w:sz w:val="14"/>
                <w:szCs w:val="14"/>
                <w:lang w:val="es-BO"/>
              </w:rPr>
            </w:pPr>
          </w:p>
        </w:tc>
        <w:tc>
          <w:tcPr>
            <w:tcW w:w="232" w:type="pct"/>
            <w:tcBorders>
              <w:top w:val="single" w:sz="12" w:space="0" w:color="000000" w:themeColor="text1"/>
              <w:left w:val="nil"/>
              <w:bottom w:val="nil"/>
              <w:right w:val="nil"/>
            </w:tcBorders>
            <w:shd w:val="clear" w:color="auto" w:fill="auto"/>
            <w:tcMar>
              <w:left w:w="0" w:type="dxa"/>
              <w:right w:w="0" w:type="dxa"/>
            </w:tcMar>
            <w:vAlign w:val="center"/>
          </w:tcPr>
          <w:p w14:paraId="61282C18" w14:textId="77777777" w:rsidR="00487D19" w:rsidRPr="003C0DD8" w:rsidRDefault="00487D19" w:rsidP="00487D19">
            <w:pPr>
              <w:adjustRightInd w:val="0"/>
              <w:snapToGrid w:val="0"/>
              <w:jc w:val="center"/>
              <w:rPr>
                <w:i/>
                <w:sz w:val="14"/>
                <w:szCs w:val="14"/>
                <w:lang w:val="es-BO"/>
              </w:rPr>
            </w:pPr>
          </w:p>
        </w:tc>
        <w:tc>
          <w:tcPr>
            <w:tcW w:w="66" w:type="pct"/>
            <w:tcBorders>
              <w:top w:val="single" w:sz="12" w:space="0" w:color="000000" w:themeColor="text1"/>
              <w:left w:val="nil"/>
              <w:bottom w:val="nil"/>
              <w:right w:val="single" w:sz="12" w:space="0" w:color="auto"/>
            </w:tcBorders>
            <w:shd w:val="clear" w:color="auto" w:fill="auto"/>
            <w:vAlign w:val="center"/>
          </w:tcPr>
          <w:p w14:paraId="5D308662" w14:textId="77777777" w:rsidR="00487D19" w:rsidRPr="003C0DD8" w:rsidRDefault="00487D19" w:rsidP="00487D19">
            <w:pPr>
              <w:adjustRightInd w:val="0"/>
              <w:snapToGrid w:val="0"/>
              <w:jc w:val="center"/>
              <w:rPr>
                <w:i/>
                <w:sz w:val="14"/>
                <w:szCs w:val="14"/>
                <w:lang w:val="es-BO"/>
              </w:rPr>
            </w:pPr>
          </w:p>
        </w:tc>
        <w:tc>
          <w:tcPr>
            <w:tcW w:w="69" w:type="pct"/>
            <w:tcBorders>
              <w:top w:val="single" w:sz="12" w:space="0" w:color="000000" w:themeColor="text1"/>
              <w:left w:val="single" w:sz="12" w:space="0" w:color="auto"/>
              <w:bottom w:val="nil"/>
              <w:right w:val="nil"/>
            </w:tcBorders>
            <w:shd w:val="clear" w:color="auto" w:fill="auto"/>
            <w:vAlign w:val="center"/>
          </w:tcPr>
          <w:p w14:paraId="29A04C7F" w14:textId="77777777" w:rsidR="00487D19" w:rsidRPr="003C0DD8" w:rsidRDefault="00487D19" w:rsidP="00487D19">
            <w:pPr>
              <w:adjustRightInd w:val="0"/>
              <w:snapToGrid w:val="0"/>
              <w:jc w:val="center"/>
              <w:rPr>
                <w:i/>
                <w:sz w:val="14"/>
                <w:szCs w:val="14"/>
                <w:lang w:val="es-BO"/>
              </w:rPr>
            </w:pPr>
          </w:p>
        </w:tc>
        <w:tc>
          <w:tcPr>
            <w:tcW w:w="1140" w:type="pct"/>
            <w:tcBorders>
              <w:top w:val="single" w:sz="12" w:space="0" w:color="000000" w:themeColor="text1"/>
              <w:left w:val="nil"/>
              <w:bottom w:val="nil"/>
              <w:right w:val="nil"/>
            </w:tcBorders>
            <w:shd w:val="clear" w:color="auto" w:fill="auto"/>
            <w:vAlign w:val="center"/>
          </w:tcPr>
          <w:p w14:paraId="05A37763" w14:textId="77777777" w:rsidR="00487D19" w:rsidRPr="003C0DD8" w:rsidRDefault="00487D19" w:rsidP="00487D19">
            <w:pPr>
              <w:adjustRightInd w:val="0"/>
              <w:snapToGrid w:val="0"/>
              <w:jc w:val="center"/>
              <w:rPr>
                <w:i/>
                <w:sz w:val="14"/>
                <w:szCs w:val="14"/>
                <w:lang w:val="es-BO"/>
              </w:rPr>
            </w:pPr>
          </w:p>
        </w:tc>
        <w:tc>
          <w:tcPr>
            <w:tcW w:w="62" w:type="pct"/>
            <w:vMerge w:val="restart"/>
            <w:tcBorders>
              <w:top w:val="single" w:sz="12" w:space="0" w:color="000000" w:themeColor="text1"/>
              <w:left w:val="nil"/>
            </w:tcBorders>
            <w:shd w:val="clear" w:color="auto" w:fill="auto"/>
            <w:vAlign w:val="center"/>
          </w:tcPr>
          <w:p w14:paraId="6B27BCDF" w14:textId="77777777" w:rsidR="00487D19" w:rsidRPr="003C0DD8" w:rsidRDefault="00487D19" w:rsidP="00487D19">
            <w:pPr>
              <w:adjustRightInd w:val="0"/>
              <w:snapToGrid w:val="0"/>
              <w:rPr>
                <w:rFonts w:ascii="Arial" w:hAnsi="Arial" w:cs="Arial"/>
                <w:sz w:val="16"/>
                <w:szCs w:val="16"/>
                <w:lang w:val="es-BO"/>
              </w:rPr>
            </w:pPr>
          </w:p>
        </w:tc>
      </w:tr>
      <w:tr w:rsidR="00487D19" w:rsidRPr="003C0DD8" w14:paraId="714E0F36" w14:textId="77777777" w:rsidTr="0088705B">
        <w:trPr>
          <w:trHeight w:val="53"/>
        </w:trPr>
        <w:tc>
          <w:tcPr>
            <w:tcW w:w="235" w:type="pct"/>
            <w:vMerge/>
            <w:tcBorders>
              <w:left w:val="single" w:sz="12" w:space="0" w:color="auto"/>
              <w:bottom w:val="nil"/>
              <w:right w:val="single" w:sz="12" w:space="0" w:color="auto"/>
            </w:tcBorders>
            <w:shd w:val="clear" w:color="auto" w:fill="auto"/>
            <w:noWrap/>
            <w:tcMar>
              <w:left w:w="0" w:type="dxa"/>
              <w:right w:w="0" w:type="dxa"/>
            </w:tcMar>
            <w:vAlign w:val="center"/>
          </w:tcPr>
          <w:p w14:paraId="179C6FB8" w14:textId="77777777" w:rsidR="00487D19" w:rsidRPr="003C0DD8" w:rsidRDefault="00487D19" w:rsidP="00487D19">
            <w:pPr>
              <w:adjustRightInd w:val="0"/>
              <w:snapToGrid w:val="0"/>
              <w:jc w:val="center"/>
              <w:rPr>
                <w:rFonts w:ascii="Arial" w:hAnsi="Arial" w:cs="Arial"/>
                <w:sz w:val="14"/>
                <w:szCs w:val="14"/>
                <w:lang w:val="es-BO"/>
              </w:rPr>
            </w:pPr>
          </w:p>
        </w:tc>
        <w:tc>
          <w:tcPr>
            <w:tcW w:w="1854" w:type="pct"/>
            <w:gridSpan w:val="2"/>
            <w:vMerge/>
            <w:tcBorders>
              <w:left w:val="single" w:sz="12" w:space="0" w:color="auto"/>
              <w:bottom w:val="nil"/>
              <w:right w:val="single" w:sz="12" w:space="0" w:color="auto"/>
            </w:tcBorders>
            <w:shd w:val="clear" w:color="auto" w:fill="auto"/>
            <w:vAlign w:val="bottom"/>
          </w:tcPr>
          <w:p w14:paraId="67769545" w14:textId="77777777" w:rsidR="00487D19" w:rsidRPr="003C0DD8" w:rsidRDefault="00487D19" w:rsidP="00487D19">
            <w:pPr>
              <w:adjustRightInd w:val="0"/>
              <w:snapToGrid w:val="0"/>
              <w:ind w:left="113" w:right="113"/>
              <w:jc w:val="both"/>
              <w:rPr>
                <w:rFonts w:ascii="Arial" w:hAnsi="Arial" w:cs="Arial"/>
                <w:b/>
                <w:sz w:val="16"/>
                <w:szCs w:val="16"/>
                <w:lang w:val="es-BO"/>
              </w:rPr>
            </w:pPr>
          </w:p>
        </w:tc>
        <w:tc>
          <w:tcPr>
            <w:tcW w:w="65" w:type="pct"/>
            <w:tcBorders>
              <w:top w:val="nil"/>
              <w:left w:val="single" w:sz="12" w:space="0" w:color="auto"/>
              <w:bottom w:val="nil"/>
              <w:right w:val="single" w:sz="4" w:space="0" w:color="auto"/>
            </w:tcBorders>
            <w:shd w:val="clear" w:color="auto" w:fill="auto"/>
            <w:vAlign w:val="center"/>
          </w:tcPr>
          <w:p w14:paraId="4B497772" w14:textId="77777777" w:rsidR="00487D19" w:rsidRPr="003C0DD8" w:rsidRDefault="00487D19" w:rsidP="00487D19">
            <w:pPr>
              <w:adjustRightInd w:val="0"/>
              <w:snapToGrid w:val="0"/>
              <w:jc w:val="center"/>
              <w:rPr>
                <w:rFonts w:ascii="Arial" w:hAnsi="Arial" w:cs="Arial"/>
                <w:sz w:val="16"/>
                <w:szCs w:val="16"/>
                <w:lang w:val="es-BO"/>
              </w:rPr>
            </w:pPr>
          </w:p>
        </w:tc>
        <w:tc>
          <w:tcPr>
            <w:tcW w:w="19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C782229" w14:textId="28B9FD53" w:rsidR="00487D19" w:rsidRPr="003C0DD8" w:rsidRDefault="00DC5E29" w:rsidP="00487D19">
            <w:pPr>
              <w:adjustRightInd w:val="0"/>
              <w:snapToGrid w:val="0"/>
              <w:jc w:val="center"/>
              <w:rPr>
                <w:rFonts w:ascii="Arial" w:hAnsi="Arial" w:cs="Arial"/>
                <w:sz w:val="16"/>
                <w:szCs w:val="16"/>
                <w:lang w:val="es-BO"/>
              </w:rPr>
            </w:pPr>
            <w:r>
              <w:rPr>
                <w:rFonts w:ascii="Arial" w:hAnsi="Arial" w:cs="Arial"/>
                <w:sz w:val="16"/>
                <w:szCs w:val="16"/>
                <w:lang w:val="es-BO"/>
              </w:rPr>
              <w:t>18</w:t>
            </w:r>
          </w:p>
        </w:tc>
        <w:tc>
          <w:tcPr>
            <w:tcW w:w="66" w:type="pct"/>
            <w:tcBorders>
              <w:top w:val="nil"/>
              <w:left w:val="single" w:sz="4" w:space="0" w:color="auto"/>
              <w:bottom w:val="nil"/>
              <w:right w:val="single" w:sz="4" w:space="0" w:color="auto"/>
            </w:tcBorders>
            <w:shd w:val="clear" w:color="auto" w:fill="auto"/>
            <w:vAlign w:val="center"/>
          </w:tcPr>
          <w:p w14:paraId="07C35F42" w14:textId="77777777" w:rsidR="00487D19" w:rsidRPr="003C0DD8" w:rsidRDefault="00487D19" w:rsidP="00487D19">
            <w:pPr>
              <w:adjustRightInd w:val="0"/>
              <w:snapToGrid w:val="0"/>
              <w:jc w:val="center"/>
              <w:rPr>
                <w:rFonts w:ascii="Arial" w:hAnsi="Arial" w:cs="Arial"/>
                <w:sz w:val="16"/>
                <w:szCs w:val="16"/>
                <w:lang w:val="es-BO"/>
              </w:rPr>
            </w:pPr>
          </w:p>
        </w:tc>
        <w:tc>
          <w:tcPr>
            <w:tcW w:w="195"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2A0AB7" w14:textId="78521E81" w:rsidR="00487D19" w:rsidRPr="003C0DD8" w:rsidRDefault="00BE54DA" w:rsidP="00487D19">
            <w:pPr>
              <w:adjustRightInd w:val="0"/>
              <w:snapToGrid w:val="0"/>
              <w:jc w:val="center"/>
              <w:rPr>
                <w:rFonts w:ascii="Arial" w:hAnsi="Arial" w:cs="Arial"/>
                <w:sz w:val="16"/>
                <w:szCs w:val="16"/>
                <w:lang w:val="es-BO"/>
              </w:rPr>
            </w:pPr>
            <w:r>
              <w:rPr>
                <w:rFonts w:ascii="Arial" w:hAnsi="Arial" w:cs="Arial"/>
                <w:sz w:val="16"/>
                <w:szCs w:val="16"/>
                <w:lang w:val="es-BO"/>
              </w:rPr>
              <w:t>09</w:t>
            </w:r>
          </w:p>
        </w:tc>
        <w:tc>
          <w:tcPr>
            <w:tcW w:w="66" w:type="pct"/>
            <w:tcBorders>
              <w:top w:val="nil"/>
              <w:left w:val="single" w:sz="4" w:space="0" w:color="auto"/>
              <w:bottom w:val="nil"/>
              <w:right w:val="single" w:sz="4" w:space="0" w:color="auto"/>
            </w:tcBorders>
            <w:shd w:val="clear" w:color="auto" w:fill="auto"/>
            <w:vAlign w:val="center"/>
          </w:tcPr>
          <w:p w14:paraId="00EA00FA" w14:textId="77777777" w:rsidR="00487D19" w:rsidRPr="003C0DD8" w:rsidRDefault="00487D19" w:rsidP="00487D19">
            <w:pPr>
              <w:adjustRightInd w:val="0"/>
              <w:snapToGrid w:val="0"/>
              <w:jc w:val="center"/>
              <w:rPr>
                <w:rFonts w:ascii="Arial" w:hAnsi="Arial" w:cs="Arial"/>
                <w:sz w:val="16"/>
                <w:szCs w:val="16"/>
                <w:lang w:val="es-BO"/>
              </w:rPr>
            </w:pPr>
          </w:p>
        </w:tc>
        <w:tc>
          <w:tcPr>
            <w:tcW w:w="263"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C3418EA" w14:textId="036DF95C" w:rsidR="00487D19" w:rsidRPr="003C0DD8" w:rsidRDefault="00BE54DA" w:rsidP="00487D19">
            <w:pPr>
              <w:adjustRightInd w:val="0"/>
              <w:snapToGrid w:val="0"/>
              <w:jc w:val="center"/>
              <w:rPr>
                <w:rFonts w:ascii="Arial" w:hAnsi="Arial" w:cs="Arial"/>
                <w:sz w:val="16"/>
                <w:szCs w:val="16"/>
                <w:lang w:val="es-BO"/>
              </w:rPr>
            </w:pPr>
            <w:r>
              <w:rPr>
                <w:rFonts w:ascii="Arial" w:hAnsi="Arial" w:cs="Arial"/>
                <w:sz w:val="16"/>
                <w:szCs w:val="16"/>
                <w:lang w:val="es-BO"/>
              </w:rPr>
              <w:t>2020</w:t>
            </w:r>
          </w:p>
        </w:tc>
        <w:tc>
          <w:tcPr>
            <w:tcW w:w="66" w:type="pct"/>
            <w:tcBorders>
              <w:top w:val="nil"/>
              <w:left w:val="single" w:sz="4" w:space="0" w:color="auto"/>
              <w:bottom w:val="nil"/>
              <w:right w:val="single" w:sz="12" w:space="0" w:color="auto"/>
            </w:tcBorders>
            <w:shd w:val="clear" w:color="auto" w:fill="auto"/>
            <w:vAlign w:val="center"/>
          </w:tcPr>
          <w:p w14:paraId="65AC9549" w14:textId="77777777" w:rsidR="00487D19" w:rsidRPr="003C0DD8" w:rsidRDefault="00487D19" w:rsidP="00487D19">
            <w:pPr>
              <w:adjustRightInd w:val="0"/>
              <w:snapToGrid w:val="0"/>
              <w:jc w:val="center"/>
              <w:rPr>
                <w:rFonts w:ascii="Arial" w:hAnsi="Arial" w:cs="Arial"/>
                <w:sz w:val="16"/>
                <w:szCs w:val="16"/>
                <w:lang w:val="es-BO"/>
              </w:rPr>
            </w:pPr>
          </w:p>
        </w:tc>
        <w:tc>
          <w:tcPr>
            <w:tcW w:w="65" w:type="pct"/>
            <w:tcBorders>
              <w:top w:val="nil"/>
              <w:left w:val="single" w:sz="12" w:space="0" w:color="auto"/>
              <w:bottom w:val="nil"/>
              <w:right w:val="nil"/>
            </w:tcBorders>
          </w:tcPr>
          <w:p w14:paraId="28E7F36A" w14:textId="77777777" w:rsidR="00487D19" w:rsidRPr="003C0DD8" w:rsidRDefault="00487D19" w:rsidP="00487D19">
            <w:pPr>
              <w:adjustRightInd w:val="0"/>
              <w:snapToGrid w:val="0"/>
              <w:jc w:val="center"/>
              <w:rPr>
                <w:rFonts w:ascii="Arial" w:hAnsi="Arial" w:cs="Arial"/>
                <w:sz w:val="16"/>
                <w:szCs w:val="16"/>
                <w:lang w:val="es-BO"/>
              </w:rPr>
            </w:pPr>
          </w:p>
        </w:tc>
        <w:tc>
          <w:tcPr>
            <w:tcW w:w="238" w:type="pct"/>
            <w:tcBorders>
              <w:top w:val="nil"/>
              <w:left w:val="nil"/>
              <w:bottom w:val="nil"/>
              <w:right w:val="nil"/>
            </w:tcBorders>
            <w:shd w:val="clear" w:color="auto" w:fill="auto"/>
            <w:vAlign w:val="center"/>
          </w:tcPr>
          <w:p w14:paraId="6571FC3A" w14:textId="77777777" w:rsidR="00487D19" w:rsidRPr="003C0DD8" w:rsidRDefault="00487D19" w:rsidP="00487D19">
            <w:pPr>
              <w:adjustRightInd w:val="0"/>
              <w:snapToGrid w:val="0"/>
              <w:jc w:val="center"/>
              <w:rPr>
                <w:rFonts w:ascii="Arial" w:hAnsi="Arial" w:cs="Arial"/>
                <w:sz w:val="16"/>
                <w:szCs w:val="16"/>
                <w:lang w:val="es-BO"/>
              </w:rPr>
            </w:pPr>
          </w:p>
        </w:tc>
        <w:tc>
          <w:tcPr>
            <w:tcW w:w="125" w:type="pct"/>
            <w:tcBorders>
              <w:top w:val="nil"/>
              <w:left w:val="nil"/>
              <w:bottom w:val="nil"/>
              <w:right w:val="nil"/>
            </w:tcBorders>
            <w:shd w:val="clear" w:color="auto" w:fill="auto"/>
            <w:vAlign w:val="center"/>
          </w:tcPr>
          <w:p w14:paraId="60E62B4A" w14:textId="77777777" w:rsidR="00487D19" w:rsidRPr="003C0DD8" w:rsidRDefault="00487D19" w:rsidP="00487D19">
            <w:pPr>
              <w:adjustRightInd w:val="0"/>
              <w:snapToGrid w:val="0"/>
              <w:jc w:val="center"/>
              <w:rPr>
                <w:rFonts w:ascii="Arial" w:hAnsi="Arial" w:cs="Arial"/>
                <w:sz w:val="16"/>
                <w:szCs w:val="16"/>
                <w:lang w:val="es-BO"/>
              </w:rPr>
            </w:pPr>
          </w:p>
        </w:tc>
        <w:tc>
          <w:tcPr>
            <w:tcW w:w="232" w:type="pct"/>
            <w:tcBorders>
              <w:top w:val="nil"/>
              <w:left w:val="nil"/>
              <w:bottom w:val="nil"/>
              <w:right w:val="nil"/>
            </w:tcBorders>
            <w:shd w:val="clear" w:color="auto" w:fill="auto"/>
            <w:vAlign w:val="center"/>
          </w:tcPr>
          <w:p w14:paraId="79179723" w14:textId="77777777" w:rsidR="00487D19" w:rsidRPr="003C0DD8" w:rsidRDefault="00487D19" w:rsidP="00487D19">
            <w:pPr>
              <w:adjustRightInd w:val="0"/>
              <w:snapToGrid w:val="0"/>
              <w:jc w:val="center"/>
              <w:rPr>
                <w:rFonts w:ascii="Arial" w:hAnsi="Arial" w:cs="Arial"/>
                <w:sz w:val="16"/>
                <w:szCs w:val="16"/>
                <w:lang w:val="es-BO"/>
              </w:rPr>
            </w:pPr>
          </w:p>
        </w:tc>
        <w:tc>
          <w:tcPr>
            <w:tcW w:w="66" w:type="pct"/>
            <w:tcBorders>
              <w:top w:val="nil"/>
              <w:left w:val="nil"/>
              <w:bottom w:val="nil"/>
              <w:right w:val="single" w:sz="12" w:space="0" w:color="auto"/>
            </w:tcBorders>
            <w:shd w:val="clear" w:color="auto" w:fill="auto"/>
            <w:vAlign w:val="center"/>
          </w:tcPr>
          <w:p w14:paraId="190E1114" w14:textId="77777777" w:rsidR="00487D19" w:rsidRPr="003C0DD8" w:rsidRDefault="00487D19" w:rsidP="00487D19">
            <w:pPr>
              <w:adjustRightInd w:val="0"/>
              <w:snapToGrid w:val="0"/>
              <w:jc w:val="center"/>
              <w:rPr>
                <w:rFonts w:ascii="Arial" w:hAnsi="Arial" w:cs="Arial"/>
                <w:sz w:val="16"/>
                <w:szCs w:val="16"/>
                <w:lang w:val="es-BO"/>
              </w:rPr>
            </w:pPr>
          </w:p>
        </w:tc>
        <w:tc>
          <w:tcPr>
            <w:tcW w:w="69" w:type="pct"/>
            <w:tcBorders>
              <w:top w:val="nil"/>
              <w:left w:val="single" w:sz="12" w:space="0" w:color="auto"/>
              <w:bottom w:val="nil"/>
              <w:right w:val="nil"/>
            </w:tcBorders>
            <w:shd w:val="clear" w:color="auto" w:fill="auto"/>
            <w:vAlign w:val="center"/>
          </w:tcPr>
          <w:p w14:paraId="4BB1ED61" w14:textId="77777777" w:rsidR="00487D19" w:rsidRPr="003C0DD8" w:rsidRDefault="00487D19" w:rsidP="00487D19">
            <w:pPr>
              <w:adjustRightInd w:val="0"/>
              <w:snapToGrid w:val="0"/>
              <w:jc w:val="center"/>
              <w:rPr>
                <w:rFonts w:ascii="Arial" w:hAnsi="Arial" w:cs="Arial"/>
                <w:sz w:val="16"/>
                <w:szCs w:val="16"/>
                <w:lang w:val="es-BO"/>
              </w:rPr>
            </w:pPr>
          </w:p>
        </w:tc>
        <w:tc>
          <w:tcPr>
            <w:tcW w:w="1140" w:type="pct"/>
            <w:tcBorders>
              <w:top w:val="nil"/>
              <w:left w:val="nil"/>
              <w:bottom w:val="nil"/>
              <w:right w:val="nil"/>
            </w:tcBorders>
            <w:shd w:val="clear" w:color="auto" w:fill="auto"/>
            <w:vAlign w:val="center"/>
          </w:tcPr>
          <w:p w14:paraId="03EC7629" w14:textId="77777777" w:rsidR="00487D19" w:rsidRPr="003C0DD8" w:rsidRDefault="00487D19" w:rsidP="00487D19">
            <w:pPr>
              <w:adjustRightInd w:val="0"/>
              <w:snapToGrid w:val="0"/>
              <w:jc w:val="center"/>
              <w:rPr>
                <w:rFonts w:ascii="Arial" w:hAnsi="Arial" w:cs="Arial"/>
                <w:sz w:val="16"/>
                <w:szCs w:val="16"/>
                <w:lang w:val="es-BO"/>
              </w:rPr>
            </w:pPr>
          </w:p>
        </w:tc>
        <w:tc>
          <w:tcPr>
            <w:tcW w:w="62" w:type="pct"/>
            <w:vMerge/>
            <w:tcBorders>
              <w:left w:val="nil"/>
            </w:tcBorders>
            <w:shd w:val="clear" w:color="auto" w:fill="auto"/>
            <w:vAlign w:val="center"/>
          </w:tcPr>
          <w:p w14:paraId="217DC728" w14:textId="77777777" w:rsidR="00487D19" w:rsidRPr="003C0DD8" w:rsidRDefault="00487D19" w:rsidP="00487D19">
            <w:pPr>
              <w:adjustRightInd w:val="0"/>
              <w:snapToGrid w:val="0"/>
              <w:rPr>
                <w:rFonts w:ascii="Arial" w:hAnsi="Arial" w:cs="Arial"/>
                <w:sz w:val="16"/>
                <w:szCs w:val="16"/>
                <w:lang w:val="es-BO"/>
              </w:rPr>
            </w:pPr>
          </w:p>
        </w:tc>
      </w:tr>
      <w:tr w:rsidR="00487D19" w:rsidRPr="003C0DD8" w14:paraId="346171B3" w14:textId="77777777" w:rsidTr="0088705B">
        <w:tc>
          <w:tcPr>
            <w:tcW w:w="235"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5AAA87F9" w14:textId="77777777" w:rsidR="00487D19" w:rsidRPr="003C0DD8" w:rsidRDefault="00487D19" w:rsidP="00487D19">
            <w:pPr>
              <w:adjustRightInd w:val="0"/>
              <w:snapToGrid w:val="0"/>
              <w:jc w:val="center"/>
              <w:rPr>
                <w:rFonts w:ascii="Arial" w:hAnsi="Arial" w:cs="Arial"/>
                <w:sz w:val="4"/>
                <w:szCs w:val="4"/>
                <w:lang w:val="es-BO"/>
              </w:rPr>
            </w:pPr>
          </w:p>
        </w:tc>
        <w:tc>
          <w:tcPr>
            <w:tcW w:w="1789" w:type="pct"/>
            <w:tcBorders>
              <w:top w:val="nil"/>
              <w:left w:val="single" w:sz="12" w:space="0" w:color="auto"/>
              <w:bottom w:val="nil"/>
              <w:right w:val="nil"/>
            </w:tcBorders>
            <w:shd w:val="clear" w:color="auto" w:fill="auto"/>
            <w:vAlign w:val="bottom"/>
          </w:tcPr>
          <w:p w14:paraId="5B2F30F3" w14:textId="77777777" w:rsidR="00487D19" w:rsidRPr="003C0DD8" w:rsidRDefault="00487D19" w:rsidP="00487D19">
            <w:pPr>
              <w:adjustRightInd w:val="0"/>
              <w:snapToGrid w:val="0"/>
              <w:ind w:left="113" w:right="113"/>
              <w:jc w:val="both"/>
              <w:rPr>
                <w:rFonts w:ascii="Arial" w:hAnsi="Arial" w:cs="Arial"/>
                <w:sz w:val="4"/>
                <w:szCs w:val="4"/>
                <w:lang w:val="es-BO"/>
              </w:rPr>
            </w:pPr>
          </w:p>
        </w:tc>
        <w:tc>
          <w:tcPr>
            <w:tcW w:w="66" w:type="pct"/>
            <w:tcBorders>
              <w:top w:val="nil"/>
              <w:left w:val="nil"/>
              <w:bottom w:val="nil"/>
              <w:right w:val="single" w:sz="12" w:space="0" w:color="auto"/>
            </w:tcBorders>
            <w:shd w:val="clear" w:color="auto" w:fill="auto"/>
            <w:vAlign w:val="bottom"/>
          </w:tcPr>
          <w:p w14:paraId="3C75BDC8" w14:textId="77777777" w:rsidR="00487D19" w:rsidRPr="003C0DD8" w:rsidRDefault="00487D19" w:rsidP="00487D19">
            <w:pPr>
              <w:adjustRightInd w:val="0"/>
              <w:snapToGrid w:val="0"/>
              <w:ind w:left="113" w:right="113"/>
              <w:jc w:val="both"/>
              <w:rPr>
                <w:rFonts w:ascii="Arial" w:hAnsi="Arial" w:cs="Arial"/>
                <w:b/>
                <w:sz w:val="4"/>
                <w:szCs w:val="4"/>
                <w:lang w:val="es-BO"/>
              </w:rPr>
            </w:pPr>
          </w:p>
        </w:tc>
        <w:tc>
          <w:tcPr>
            <w:tcW w:w="65" w:type="pct"/>
            <w:tcBorders>
              <w:top w:val="nil"/>
              <w:left w:val="single" w:sz="12" w:space="0" w:color="auto"/>
              <w:bottom w:val="nil"/>
              <w:right w:val="nil"/>
            </w:tcBorders>
            <w:shd w:val="clear" w:color="auto" w:fill="auto"/>
            <w:vAlign w:val="center"/>
          </w:tcPr>
          <w:p w14:paraId="0BFE83E4" w14:textId="77777777" w:rsidR="00487D19" w:rsidRPr="003C0DD8" w:rsidRDefault="00487D19" w:rsidP="00487D19">
            <w:pPr>
              <w:adjustRightInd w:val="0"/>
              <w:snapToGrid w:val="0"/>
              <w:jc w:val="center"/>
              <w:rPr>
                <w:rFonts w:ascii="Arial" w:hAnsi="Arial" w:cs="Arial"/>
                <w:sz w:val="4"/>
                <w:szCs w:val="4"/>
                <w:lang w:val="es-BO"/>
              </w:rPr>
            </w:pPr>
          </w:p>
        </w:tc>
        <w:tc>
          <w:tcPr>
            <w:tcW w:w="192" w:type="pct"/>
            <w:tcBorders>
              <w:top w:val="single" w:sz="4" w:space="0" w:color="auto"/>
              <w:left w:val="nil"/>
              <w:bottom w:val="nil"/>
              <w:right w:val="nil"/>
            </w:tcBorders>
            <w:shd w:val="clear" w:color="auto" w:fill="auto"/>
            <w:vAlign w:val="center"/>
          </w:tcPr>
          <w:p w14:paraId="3E167A53" w14:textId="77777777" w:rsidR="00487D19" w:rsidRPr="003C0DD8" w:rsidRDefault="00487D19" w:rsidP="00487D19">
            <w:pPr>
              <w:adjustRightInd w:val="0"/>
              <w:snapToGrid w:val="0"/>
              <w:jc w:val="center"/>
              <w:rPr>
                <w:rFonts w:ascii="Arial" w:hAnsi="Arial" w:cs="Arial"/>
                <w:sz w:val="4"/>
                <w:szCs w:val="4"/>
                <w:lang w:val="es-BO"/>
              </w:rPr>
            </w:pPr>
          </w:p>
        </w:tc>
        <w:tc>
          <w:tcPr>
            <w:tcW w:w="66" w:type="pct"/>
            <w:tcBorders>
              <w:top w:val="nil"/>
              <w:left w:val="nil"/>
              <w:bottom w:val="nil"/>
              <w:right w:val="nil"/>
            </w:tcBorders>
            <w:shd w:val="clear" w:color="auto" w:fill="auto"/>
            <w:vAlign w:val="center"/>
          </w:tcPr>
          <w:p w14:paraId="7F5F9A57" w14:textId="77777777" w:rsidR="00487D19" w:rsidRPr="003C0DD8" w:rsidRDefault="00487D19" w:rsidP="00487D19">
            <w:pPr>
              <w:adjustRightInd w:val="0"/>
              <w:snapToGrid w:val="0"/>
              <w:jc w:val="center"/>
              <w:rPr>
                <w:rFonts w:ascii="Arial" w:hAnsi="Arial" w:cs="Arial"/>
                <w:sz w:val="4"/>
                <w:szCs w:val="4"/>
                <w:lang w:val="es-BO"/>
              </w:rPr>
            </w:pPr>
          </w:p>
        </w:tc>
        <w:tc>
          <w:tcPr>
            <w:tcW w:w="195" w:type="pct"/>
            <w:tcBorders>
              <w:top w:val="single" w:sz="4" w:space="0" w:color="auto"/>
              <w:left w:val="nil"/>
              <w:bottom w:val="nil"/>
              <w:right w:val="nil"/>
            </w:tcBorders>
            <w:shd w:val="clear" w:color="auto" w:fill="auto"/>
            <w:vAlign w:val="center"/>
          </w:tcPr>
          <w:p w14:paraId="11B0F3CB" w14:textId="77777777" w:rsidR="00487D19" w:rsidRPr="003C0DD8" w:rsidRDefault="00487D19" w:rsidP="00487D19">
            <w:pPr>
              <w:adjustRightInd w:val="0"/>
              <w:snapToGrid w:val="0"/>
              <w:jc w:val="center"/>
              <w:rPr>
                <w:rFonts w:ascii="Arial" w:hAnsi="Arial" w:cs="Arial"/>
                <w:sz w:val="4"/>
                <w:szCs w:val="4"/>
                <w:lang w:val="es-BO"/>
              </w:rPr>
            </w:pPr>
          </w:p>
        </w:tc>
        <w:tc>
          <w:tcPr>
            <w:tcW w:w="66" w:type="pct"/>
            <w:tcBorders>
              <w:top w:val="nil"/>
              <w:left w:val="nil"/>
              <w:bottom w:val="nil"/>
              <w:right w:val="nil"/>
            </w:tcBorders>
            <w:shd w:val="clear" w:color="auto" w:fill="auto"/>
            <w:vAlign w:val="center"/>
          </w:tcPr>
          <w:p w14:paraId="4C8573B5" w14:textId="77777777" w:rsidR="00487D19" w:rsidRPr="003C0DD8" w:rsidRDefault="00487D19" w:rsidP="00487D19">
            <w:pPr>
              <w:adjustRightInd w:val="0"/>
              <w:snapToGrid w:val="0"/>
              <w:jc w:val="center"/>
              <w:rPr>
                <w:rFonts w:ascii="Arial" w:hAnsi="Arial" w:cs="Arial"/>
                <w:sz w:val="4"/>
                <w:szCs w:val="4"/>
                <w:lang w:val="es-BO"/>
              </w:rPr>
            </w:pPr>
          </w:p>
        </w:tc>
        <w:tc>
          <w:tcPr>
            <w:tcW w:w="263" w:type="pct"/>
            <w:tcBorders>
              <w:top w:val="single" w:sz="4" w:space="0" w:color="auto"/>
              <w:left w:val="nil"/>
              <w:bottom w:val="nil"/>
              <w:right w:val="nil"/>
            </w:tcBorders>
            <w:shd w:val="clear" w:color="auto" w:fill="auto"/>
            <w:vAlign w:val="center"/>
          </w:tcPr>
          <w:p w14:paraId="36B4D31A" w14:textId="77777777" w:rsidR="00487D19" w:rsidRPr="003C0DD8" w:rsidRDefault="00487D19" w:rsidP="00487D19">
            <w:pPr>
              <w:adjustRightInd w:val="0"/>
              <w:snapToGrid w:val="0"/>
              <w:jc w:val="center"/>
              <w:rPr>
                <w:rFonts w:ascii="Arial" w:hAnsi="Arial" w:cs="Arial"/>
                <w:sz w:val="4"/>
                <w:szCs w:val="4"/>
                <w:lang w:val="es-BO"/>
              </w:rPr>
            </w:pPr>
          </w:p>
        </w:tc>
        <w:tc>
          <w:tcPr>
            <w:tcW w:w="66" w:type="pct"/>
            <w:tcBorders>
              <w:top w:val="nil"/>
              <w:left w:val="nil"/>
              <w:bottom w:val="nil"/>
              <w:right w:val="single" w:sz="12" w:space="0" w:color="auto"/>
            </w:tcBorders>
            <w:shd w:val="clear" w:color="auto" w:fill="auto"/>
            <w:vAlign w:val="center"/>
          </w:tcPr>
          <w:p w14:paraId="521358F2" w14:textId="77777777" w:rsidR="00487D19" w:rsidRPr="003C0DD8" w:rsidRDefault="00487D19" w:rsidP="00487D19">
            <w:pPr>
              <w:adjustRightInd w:val="0"/>
              <w:snapToGrid w:val="0"/>
              <w:jc w:val="center"/>
              <w:rPr>
                <w:rFonts w:ascii="Arial" w:hAnsi="Arial" w:cs="Arial"/>
                <w:sz w:val="4"/>
                <w:szCs w:val="4"/>
                <w:lang w:val="es-BO"/>
              </w:rPr>
            </w:pPr>
          </w:p>
        </w:tc>
        <w:tc>
          <w:tcPr>
            <w:tcW w:w="65" w:type="pct"/>
            <w:tcBorders>
              <w:top w:val="nil"/>
              <w:left w:val="single" w:sz="12" w:space="0" w:color="auto"/>
              <w:bottom w:val="nil"/>
              <w:right w:val="nil"/>
            </w:tcBorders>
          </w:tcPr>
          <w:p w14:paraId="4B482736" w14:textId="77777777" w:rsidR="00487D19" w:rsidRPr="003C0DD8" w:rsidRDefault="00487D19" w:rsidP="00487D19">
            <w:pPr>
              <w:adjustRightInd w:val="0"/>
              <w:snapToGrid w:val="0"/>
              <w:jc w:val="center"/>
              <w:rPr>
                <w:rFonts w:ascii="Arial" w:hAnsi="Arial" w:cs="Arial"/>
                <w:sz w:val="4"/>
                <w:szCs w:val="4"/>
                <w:lang w:val="es-BO"/>
              </w:rPr>
            </w:pPr>
          </w:p>
        </w:tc>
        <w:tc>
          <w:tcPr>
            <w:tcW w:w="238" w:type="pct"/>
            <w:tcBorders>
              <w:top w:val="nil"/>
              <w:left w:val="nil"/>
              <w:bottom w:val="nil"/>
              <w:right w:val="nil"/>
            </w:tcBorders>
            <w:shd w:val="clear" w:color="auto" w:fill="auto"/>
            <w:vAlign w:val="center"/>
          </w:tcPr>
          <w:p w14:paraId="2A1520A7" w14:textId="77777777" w:rsidR="00487D19" w:rsidRPr="003C0DD8" w:rsidRDefault="00487D19" w:rsidP="00487D19">
            <w:pPr>
              <w:adjustRightInd w:val="0"/>
              <w:snapToGrid w:val="0"/>
              <w:jc w:val="center"/>
              <w:rPr>
                <w:rFonts w:ascii="Arial" w:hAnsi="Arial" w:cs="Arial"/>
                <w:sz w:val="4"/>
                <w:szCs w:val="4"/>
                <w:lang w:val="es-BO"/>
              </w:rPr>
            </w:pPr>
          </w:p>
        </w:tc>
        <w:tc>
          <w:tcPr>
            <w:tcW w:w="125" w:type="pct"/>
            <w:tcBorders>
              <w:top w:val="nil"/>
              <w:left w:val="nil"/>
              <w:bottom w:val="nil"/>
              <w:right w:val="nil"/>
            </w:tcBorders>
            <w:shd w:val="clear" w:color="auto" w:fill="auto"/>
            <w:vAlign w:val="center"/>
          </w:tcPr>
          <w:p w14:paraId="07927EF0" w14:textId="77777777" w:rsidR="00487D19" w:rsidRPr="003C0DD8" w:rsidRDefault="00487D19" w:rsidP="00487D19">
            <w:pPr>
              <w:adjustRightInd w:val="0"/>
              <w:snapToGrid w:val="0"/>
              <w:jc w:val="center"/>
              <w:rPr>
                <w:rFonts w:ascii="Arial" w:hAnsi="Arial" w:cs="Arial"/>
                <w:sz w:val="4"/>
                <w:szCs w:val="4"/>
                <w:lang w:val="es-BO"/>
              </w:rPr>
            </w:pPr>
          </w:p>
        </w:tc>
        <w:tc>
          <w:tcPr>
            <w:tcW w:w="232" w:type="pct"/>
            <w:tcBorders>
              <w:top w:val="nil"/>
              <w:left w:val="nil"/>
              <w:bottom w:val="nil"/>
              <w:right w:val="nil"/>
            </w:tcBorders>
            <w:shd w:val="clear" w:color="auto" w:fill="auto"/>
            <w:vAlign w:val="center"/>
          </w:tcPr>
          <w:p w14:paraId="1A1C6F9E" w14:textId="77777777" w:rsidR="00487D19" w:rsidRPr="003C0DD8" w:rsidRDefault="00487D19" w:rsidP="00487D19">
            <w:pPr>
              <w:adjustRightInd w:val="0"/>
              <w:snapToGrid w:val="0"/>
              <w:jc w:val="center"/>
              <w:rPr>
                <w:rFonts w:ascii="Arial" w:hAnsi="Arial" w:cs="Arial"/>
                <w:sz w:val="4"/>
                <w:szCs w:val="4"/>
                <w:lang w:val="es-BO"/>
              </w:rPr>
            </w:pPr>
          </w:p>
        </w:tc>
        <w:tc>
          <w:tcPr>
            <w:tcW w:w="66" w:type="pct"/>
            <w:tcBorders>
              <w:top w:val="nil"/>
              <w:left w:val="nil"/>
              <w:bottom w:val="nil"/>
              <w:right w:val="single" w:sz="12" w:space="0" w:color="auto"/>
            </w:tcBorders>
            <w:shd w:val="clear" w:color="auto" w:fill="auto"/>
            <w:vAlign w:val="center"/>
          </w:tcPr>
          <w:p w14:paraId="4FF2BD3D" w14:textId="77777777" w:rsidR="00487D19" w:rsidRPr="003C0DD8" w:rsidRDefault="00487D19" w:rsidP="00487D19">
            <w:pPr>
              <w:adjustRightInd w:val="0"/>
              <w:snapToGrid w:val="0"/>
              <w:jc w:val="center"/>
              <w:rPr>
                <w:rFonts w:ascii="Arial" w:hAnsi="Arial" w:cs="Arial"/>
                <w:sz w:val="4"/>
                <w:szCs w:val="4"/>
                <w:lang w:val="es-BO"/>
              </w:rPr>
            </w:pPr>
          </w:p>
        </w:tc>
        <w:tc>
          <w:tcPr>
            <w:tcW w:w="69" w:type="pct"/>
            <w:tcBorders>
              <w:top w:val="nil"/>
              <w:left w:val="single" w:sz="12" w:space="0" w:color="auto"/>
              <w:bottom w:val="nil"/>
              <w:right w:val="nil"/>
            </w:tcBorders>
            <w:shd w:val="clear" w:color="auto" w:fill="auto"/>
            <w:vAlign w:val="center"/>
          </w:tcPr>
          <w:p w14:paraId="2E52B9E2" w14:textId="77777777" w:rsidR="00487D19" w:rsidRPr="003C0DD8" w:rsidRDefault="00487D19" w:rsidP="00487D19">
            <w:pPr>
              <w:adjustRightInd w:val="0"/>
              <w:snapToGrid w:val="0"/>
              <w:jc w:val="center"/>
              <w:rPr>
                <w:rFonts w:ascii="Arial" w:hAnsi="Arial" w:cs="Arial"/>
                <w:sz w:val="4"/>
                <w:szCs w:val="4"/>
                <w:lang w:val="es-BO"/>
              </w:rPr>
            </w:pPr>
          </w:p>
        </w:tc>
        <w:tc>
          <w:tcPr>
            <w:tcW w:w="1140" w:type="pct"/>
            <w:tcBorders>
              <w:top w:val="nil"/>
              <w:left w:val="nil"/>
              <w:bottom w:val="nil"/>
              <w:right w:val="nil"/>
            </w:tcBorders>
            <w:shd w:val="clear" w:color="auto" w:fill="auto"/>
            <w:vAlign w:val="center"/>
          </w:tcPr>
          <w:p w14:paraId="36B1DC15" w14:textId="77777777" w:rsidR="00487D19" w:rsidRPr="003C0DD8" w:rsidRDefault="00487D19" w:rsidP="00487D19">
            <w:pPr>
              <w:adjustRightInd w:val="0"/>
              <w:snapToGrid w:val="0"/>
              <w:jc w:val="center"/>
              <w:rPr>
                <w:rFonts w:ascii="Arial" w:hAnsi="Arial" w:cs="Arial"/>
                <w:sz w:val="4"/>
                <w:szCs w:val="4"/>
                <w:lang w:val="es-BO"/>
              </w:rPr>
            </w:pPr>
          </w:p>
        </w:tc>
        <w:tc>
          <w:tcPr>
            <w:tcW w:w="62" w:type="pct"/>
            <w:vMerge/>
            <w:tcBorders>
              <w:left w:val="nil"/>
            </w:tcBorders>
            <w:shd w:val="clear" w:color="auto" w:fill="auto"/>
            <w:vAlign w:val="center"/>
          </w:tcPr>
          <w:p w14:paraId="6054E852" w14:textId="77777777" w:rsidR="00487D19" w:rsidRPr="003C0DD8" w:rsidRDefault="00487D19" w:rsidP="00487D19">
            <w:pPr>
              <w:adjustRightInd w:val="0"/>
              <w:snapToGrid w:val="0"/>
              <w:rPr>
                <w:rFonts w:ascii="Arial" w:hAnsi="Arial" w:cs="Arial"/>
                <w:sz w:val="4"/>
                <w:szCs w:val="4"/>
                <w:lang w:val="es-BO"/>
              </w:rPr>
            </w:pPr>
          </w:p>
        </w:tc>
      </w:tr>
      <w:tr w:rsidR="00487D19" w:rsidRPr="003C0DD8" w14:paraId="09BEF9B1" w14:textId="77777777" w:rsidTr="0088705B">
        <w:trPr>
          <w:trHeight w:val="190"/>
        </w:trPr>
        <w:tc>
          <w:tcPr>
            <w:tcW w:w="235"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1953A6B0" w14:textId="77777777" w:rsidR="00487D19" w:rsidRPr="003C0DD8" w:rsidRDefault="00487D19" w:rsidP="00487D19">
            <w:pPr>
              <w:adjustRightInd w:val="0"/>
              <w:snapToGrid w:val="0"/>
              <w:jc w:val="center"/>
              <w:rPr>
                <w:rFonts w:ascii="Arial" w:hAnsi="Arial" w:cs="Arial"/>
                <w:sz w:val="14"/>
                <w:szCs w:val="14"/>
                <w:lang w:val="es-BO"/>
              </w:rPr>
            </w:pPr>
            <w:r w:rsidRPr="003C0DD8">
              <w:rPr>
                <w:rFonts w:ascii="Arial" w:hAnsi="Arial" w:cs="Arial"/>
                <w:sz w:val="14"/>
                <w:szCs w:val="14"/>
                <w:lang w:val="es-BO"/>
              </w:rPr>
              <w:t>2</w:t>
            </w:r>
          </w:p>
        </w:tc>
        <w:tc>
          <w:tcPr>
            <w:tcW w:w="1854"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392E6C6E" w14:textId="77777777" w:rsidR="00487D19" w:rsidRPr="003C0DD8" w:rsidRDefault="00487D19" w:rsidP="00487D19">
            <w:pPr>
              <w:adjustRightInd w:val="0"/>
              <w:snapToGrid w:val="0"/>
              <w:ind w:left="113" w:right="113"/>
              <w:jc w:val="both"/>
              <w:rPr>
                <w:rFonts w:ascii="Arial" w:hAnsi="Arial" w:cs="Arial"/>
                <w:b/>
                <w:sz w:val="16"/>
                <w:szCs w:val="16"/>
                <w:lang w:val="es-BO"/>
              </w:rPr>
            </w:pPr>
            <w:r w:rsidRPr="003C0DD8">
              <w:rPr>
                <w:rFonts w:ascii="Arial" w:hAnsi="Arial" w:cs="Arial"/>
                <w:sz w:val="16"/>
                <w:szCs w:val="16"/>
                <w:lang w:val="es-BO"/>
              </w:rPr>
              <w:t xml:space="preserve">Inspección previa </w:t>
            </w:r>
          </w:p>
        </w:tc>
        <w:tc>
          <w:tcPr>
            <w:tcW w:w="65" w:type="pct"/>
            <w:tcBorders>
              <w:top w:val="nil"/>
              <w:left w:val="single" w:sz="12" w:space="0" w:color="auto"/>
              <w:bottom w:val="nil"/>
              <w:right w:val="nil"/>
            </w:tcBorders>
            <w:shd w:val="clear" w:color="auto" w:fill="auto"/>
            <w:tcMar>
              <w:left w:w="0" w:type="dxa"/>
              <w:right w:w="0" w:type="dxa"/>
            </w:tcMar>
            <w:vAlign w:val="center"/>
          </w:tcPr>
          <w:p w14:paraId="45027E2B" w14:textId="77777777" w:rsidR="00487D19" w:rsidRPr="003C0DD8" w:rsidRDefault="00487D19" w:rsidP="00487D19">
            <w:pPr>
              <w:adjustRightInd w:val="0"/>
              <w:snapToGrid w:val="0"/>
              <w:jc w:val="center"/>
              <w:rPr>
                <w:rFonts w:ascii="Arial" w:hAnsi="Arial" w:cs="Arial"/>
                <w:sz w:val="16"/>
                <w:szCs w:val="16"/>
                <w:lang w:val="es-BO"/>
              </w:rPr>
            </w:pPr>
          </w:p>
        </w:tc>
        <w:tc>
          <w:tcPr>
            <w:tcW w:w="192" w:type="pct"/>
            <w:tcBorders>
              <w:top w:val="nil"/>
              <w:left w:val="nil"/>
              <w:bottom w:val="single" w:sz="4" w:space="0" w:color="auto"/>
              <w:right w:val="nil"/>
            </w:tcBorders>
            <w:shd w:val="clear" w:color="auto" w:fill="auto"/>
            <w:tcMar>
              <w:left w:w="0" w:type="dxa"/>
              <w:right w:w="0" w:type="dxa"/>
            </w:tcMar>
            <w:vAlign w:val="center"/>
          </w:tcPr>
          <w:p w14:paraId="0BAF1908" w14:textId="77777777" w:rsidR="00487D19" w:rsidRPr="003C0DD8" w:rsidRDefault="00487D19" w:rsidP="00487D19">
            <w:pPr>
              <w:adjustRightInd w:val="0"/>
              <w:snapToGrid w:val="0"/>
              <w:jc w:val="center"/>
              <w:rPr>
                <w:i/>
                <w:sz w:val="14"/>
                <w:szCs w:val="14"/>
                <w:lang w:val="es-BO"/>
              </w:rPr>
            </w:pPr>
            <w:r w:rsidRPr="003C0DD8">
              <w:rPr>
                <w:i/>
                <w:sz w:val="14"/>
                <w:szCs w:val="14"/>
                <w:lang w:val="es-BO"/>
              </w:rPr>
              <w:t>Día</w:t>
            </w:r>
          </w:p>
        </w:tc>
        <w:tc>
          <w:tcPr>
            <w:tcW w:w="66" w:type="pct"/>
            <w:tcBorders>
              <w:top w:val="nil"/>
              <w:left w:val="nil"/>
              <w:bottom w:val="nil"/>
              <w:right w:val="nil"/>
            </w:tcBorders>
            <w:shd w:val="clear" w:color="auto" w:fill="auto"/>
            <w:tcMar>
              <w:left w:w="0" w:type="dxa"/>
              <w:right w:w="0" w:type="dxa"/>
            </w:tcMar>
            <w:vAlign w:val="center"/>
          </w:tcPr>
          <w:p w14:paraId="5760007A" w14:textId="77777777" w:rsidR="00487D19" w:rsidRPr="003C0DD8" w:rsidRDefault="00487D19" w:rsidP="00487D19">
            <w:pPr>
              <w:adjustRightInd w:val="0"/>
              <w:snapToGrid w:val="0"/>
              <w:jc w:val="center"/>
              <w:rPr>
                <w:i/>
                <w:sz w:val="14"/>
                <w:szCs w:val="14"/>
                <w:lang w:val="es-BO"/>
              </w:rPr>
            </w:pPr>
          </w:p>
        </w:tc>
        <w:tc>
          <w:tcPr>
            <w:tcW w:w="195" w:type="pct"/>
            <w:tcBorders>
              <w:top w:val="nil"/>
              <w:left w:val="nil"/>
              <w:bottom w:val="single" w:sz="4" w:space="0" w:color="auto"/>
              <w:right w:val="nil"/>
            </w:tcBorders>
            <w:shd w:val="clear" w:color="auto" w:fill="auto"/>
            <w:tcMar>
              <w:left w:w="0" w:type="dxa"/>
              <w:right w:w="0" w:type="dxa"/>
            </w:tcMar>
            <w:vAlign w:val="center"/>
          </w:tcPr>
          <w:p w14:paraId="18FF277B" w14:textId="77777777" w:rsidR="00487D19" w:rsidRPr="003C0DD8" w:rsidRDefault="00487D19" w:rsidP="00487D19">
            <w:pPr>
              <w:adjustRightInd w:val="0"/>
              <w:snapToGrid w:val="0"/>
              <w:jc w:val="center"/>
              <w:rPr>
                <w:i/>
                <w:sz w:val="14"/>
                <w:szCs w:val="14"/>
                <w:lang w:val="es-BO"/>
              </w:rPr>
            </w:pPr>
            <w:r w:rsidRPr="003C0DD8">
              <w:rPr>
                <w:i/>
                <w:sz w:val="14"/>
                <w:szCs w:val="14"/>
                <w:lang w:val="es-BO"/>
              </w:rPr>
              <w:t>Mes</w:t>
            </w:r>
          </w:p>
        </w:tc>
        <w:tc>
          <w:tcPr>
            <w:tcW w:w="66" w:type="pct"/>
            <w:tcBorders>
              <w:top w:val="nil"/>
              <w:left w:val="nil"/>
              <w:bottom w:val="nil"/>
              <w:right w:val="nil"/>
            </w:tcBorders>
            <w:shd w:val="clear" w:color="auto" w:fill="auto"/>
            <w:tcMar>
              <w:left w:w="0" w:type="dxa"/>
              <w:right w:w="0" w:type="dxa"/>
            </w:tcMar>
            <w:vAlign w:val="center"/>
          </w:tcPr>
          <w:p w14:paraId="0F9A6763" w14:textId="77777777" w:rsidR="00487D19" w:rsidRPr="003C0DD8" w:rsidRDefault="00487D19" w:rsidP="00487D19">
            <w:pPr>
              <w:adjustRightInd w:val="0"/>
              <w:snapToGrid w:val="0"/>
              <w:jc w:val="center"/>
              <w:rPr>
                <w:i/>
                <w:sz w:val="14"/>
                <w:szCs w:val="14"/>
                <w:lang w:val="es-BO"/>
              </w:rPr>
            </w:pPr>
          </w:p>
        </w:tc>
        <w:tc>
          <w:tcPr>
            <w:tcW w:w="263" w:type="pct"/>
            <w:tcBorders>
              <w:top w:val="nil"/>
              <w:left w:val="nil"/>
              <w:bottom w:val="single" w:sz="4" w:space="0" w:color="auto"/>
              <w:right w:val="nil"/>
            </w:tcBorders>
            <w:shd w:val="clear" w:color="auto" w:fill="auto"/>
            <w:tcMar>
              <w:left w:w="0" w:type="dxa"/>
              <w:right w:w="0" w:type="dxa"/>
            </w:tcMar>
            <w:vAlign w:val="center"/>
          </w:tcPr>
          <w:p w14:paraId="317D024E" w14:textId="77777777" w:rsidR="00487D19" w:rsidRPr="003C0DD8" w:rsidRDefault="00487D19" w:rsidP="00487D19">
            <w:pPr>
              <w:adjustRightInd w:val="0"/>
              <w:snapToGrid w:val="0"/>
              <w:jc w:val="center"/>
              <w:rPr>
                <w:i/>
                <w:sz w:val="14"/>
                <w:szCs w:val="14"/>
                <w:lang w:val="es-BO"/>
              </w:rPr>
            </w:pPr>
            <w:r w:rsidRPr="003C0DD8">
              <w:rPr>
                <w:i/>
                <w:sz w:val="14"/>
                <w:szCs w:val="14"/>
                <w:lang w:val="es-BO"/>
              </w:rPr>
              <w:t>Año</w:t>
            </w:r>
          </w:p>
        </w:tc>
        <w:tc>
          <w:tcPr>
            <w:tcW w:w="66" w:type="pct"/>
            <w:tcBorders>
              <w:top w:val="nil"/>
              <w:left w:val="nil"/>
              <w:bottom w:val="nil"/>
              <w:right w:val="single" w:sz="12" w:space="0" w:color="auto"/>
            </w:tcBorders>
            <w:shd w:val="clear" w:color="auto" w:fill="auto"/>
            <w:tcMar>
              <w:left w:w="0" w:type="dxa"/>
              <w:right w:w="0" w:type="dxa"/>
            </w:tcMar>
            <w:vAlign w:val="center"/>
          </w:tcPr>
          <w:p w14:paraId="23CE2CCD" w14:textId="77777777" w:rsidR="00487D19" w:rsidRPr="003C0DD8" w:rsidRDefault="00487D19" w:rsidP="00487D19">
            <w:pPr>
              <w:adjustRightInd w:val="0"/>
              <w:snapToGrid w:val="0"/>
              <w:jc w:val="center"/>
              <w:rPr>
                <w:i/>
                <w:sz w:val="14"/>
                <w:szCs w:val="14"/>
                <w:lang w:val="es-BO"/>
              </w:rPr>
            </w:pPr>
          </w:p>
        </w:tc>
        <w:tc>
          <w:tcPr>
            <w:tcW w:w="65" w:type="pct"/>
            <w:tcBorders>
              <w:top w:val="nil"/>
              <w:left w:val="single" w:sz="12" w:space="0" w:color="auto"/>
              <w:bottom w:val="nil"/>
              <w:right w:val="nil"/>
            </w:tcBorders>
            <w:tcMar>
              <w:left w:w="0" w:type="dxa"/>
              <w:right w:w="0" w:type="dxa"/>
            </w:tcMar>
          </w:tcPr>
          <w:p w14:paraId="37996C5F" w14:textId="77777777" w:rsidR="00487D19" w:rsidRPr="003C0DD8" w:rsidRDefault="00487D19" w:rsidP="00487D19">
            <w:pPr>
              <w:adjustRightInd w:val="0"/>
              <w:snapToGrid w:val="0"/>
              <w:jc w:val="center"/>
              <w:rPr>
                <w:i/>
                <w:sz w:val="14"/>
                <w:szCs w:val="14"/>
                <w:lang w:val="es-BO"/>
              </w:rPr>
            </w:pPr>
          </w:p>
        </w:tc>
        <w:tc>
          <w:tcPr>
            <w:tcW w:w="238" w:type="pct"/>
            <w:tcBorders>
              <w:top w:val="nil"/>
              <w:left w:val="nil"/>
              <w:bottom w:val="single" w:sz="4" w:space="0" w:color="auto"/>
              <w:right w:val="nil"/>
            </w:tcBorders>
            <w:shd w:val="clear" w:color="auto" w:fill="auto"/>
            <w:tcMar>
              <w:left w:w="0" w:type="dxa"/>
              <w:right w:w="0" w:type="dxa"/>
            </w:tcMar>
            <w:vAlign w:val="center"/>
          </w:tcPr>
          <w:p w14:paraId="13DF3F52" w14:textId="77777777" w:rsidR="00487D19" w:rsidRPr="003C0DD8" w:rsidRDefault="00487D19" w:rsidP="00487D19">
            <w:pPr>
              <w:adjustRightInd w:val="0"/>
              <w:snapToGrid w:val="0"/>
              <w:jc w:val="center"/>
              <w:rPr>
                <w:i/>
                <w:sz w:val="14"/>
                <w:szCs w:val="14"/>
                <w:lang w:val="es-BO"/>
              </w:rPr>
            </w:pPr>
            <w:r w:rsidRPr="003C0DD8">
              <w:rPr>
                <w:i/>
                <w:sz w:val="14"/>
                <w:szCs w:val="14"/>
                <w:lang w:val="es-BO"/>
              </w:rPr>
              <w:t>Hora</w:t>
            </w:r>
          </w:p>
        </w:tc>
        <w:tc>
          <w:tcPr>
            <w:tcW w:w="125" w:type="pct"/>
            <w:tcBorders>
              <w:top w:val="nil"/>
              <w:left w:val="nil"/>
              <w:bottom w:val="nil"/>
              <w:right w:val="nil"/>
            </w:tcBorders>
            <w:shd w:val="clear" w:color="auto" w:fill="auto"/>
            <w:tcMar>
              <w:left w:w="0" w:type="dxa"/>
              <w:right w:w="0" w:type="dxa"/>
            </w:tcMar>
            <w:vAlign w:val="center"/>
          </w:tcPr>
          <w:p w14:paraId="768CF937" w14:textId="77777777" w:rsidR="00487D19" w:rsidRPr="003C0DD8" w:rsidRDefault="00487D19" w:rsidP="00487D19">
            <w:pPr>
              <w:adjustRightInd w:val="0"/>
              <w:snapToGrid w:val="0"/>
              <w:jc w:val="center"/>
              <w:rPr>
                <w:i/>
                <w:sz w:val="14"/>
                <w:szCs w:val="14"/>
                <w:lang w:val="es-BO"/>
              </w:rPr>
            </w:pPr>
          </w:p>
        </w:tc>
        <w:tc>
          <w:tcPr>
            <w:tcW w:w="232" w:type="pct"/>
            <w:tcBorders>
              <w:top w:val="nil"/>
              <w:left w:val="nil"/>
              <w:bottom w:val="single" w:sz="4" w:space="0" w:color="auto"/>
              <w:right w:val="nil"/>
            </w:tcBorders>
            <w:shd w:val="clear" w:color="auto" w:fill="auto"/>
            <w:tcMar>
              <w:left w:w="0" w:type="dxa"/>
              <w:right w:w="0" w:type="dxa"/>
            </w:tcMar>
            <w:vAlign w:val="center"/>
          </w:tcPr>
          <w:p w14:paraId="19419750" w14:textId="77777777" w:rsidR="00487D19" w:rsidRPr="003C0DD8" w:rsidRDefault="00487D19" w:rsidP="00487D19">
            <w:pPr>
              <w:adjustRightInd w:val="0"/>
              <w:snapToGrid w:val="0"/>
              <w:jc w:val="center"/>
              <w:rPr>
                <w:i/>
                <w:sz w:val="14"/>
                <w:szCs w:val="14"/>
                <w:lang w:val="es-BO"/>
              </w:rPr>
            </w:pPr>
            <w:r w:rsidRPr="003C0DD8">
              <w:rPr>
                <w:i/>
                <w:sz w:val="14"/>
                <w:szCs w:val="14"/>
                <w:lang w:val="es-BO"/>
              </w:rPr>
              <w:t>Min.</w:t>
            </w:r>
          </w:p>
        </w:tc>
        <w:tc>
          <w:tcPr>
            <w:tcW w:w="66" w:type="pct"/>
            <w:tcBorders>
              <w:top w:val="nil"/>
              <w:left w:val="nil"/>
              <w:bottom w:val="nil"/>
              <w:right w:val="single" w:sz="12" w:space="0" w:color="auto"/>
            </w:tcBorders>
            <w:shd w:val="clear" w:color="auto" w:fill="auto"/>
            <w:vAlign w:val="center"/>
          </w:tcPr>
          <w:p w14:paraId="045693EF" w14:textId="77777777" w:rsidR="00487D19" w:rsidRPr="003C0DD8" w:rsidRDefault="00487D19" w:rsidP="00487D19">
            <w:pPr>
              <w:adjustRightInd w:val="0"/>
              <w:snapToGrid w:val="0"/>
              <w:jc w:val="center"/>
              <w:rPr>
                <w:i/>
                <w:sz w:val="14"/>
                <w:szCs w:val="14"/>
                <w:lang w:val="es-BO"/>
              </w:rPr>
            </w:pPr>
          </w:p>
        </w:tc>
        <w:tc>
          <w:tcPr>
            <w:tcW w:w="69" w:type="pct"/>
            <w:tcBorders>
              <w:top w:val="nil"/>
              <w:left w:val="single" w:sz="12" w:space="0" w:color="auto"/>
              <w:bottom w:val="nil"/>
              <w:right w:val="nil"/>
            </w:tcBorders>
            <w:shd w:val="clear" w:color="auto" w:fill="auto"/>
            <w:vAlign w:val="center"/>
          </w:tcPr>
          <w:p w14:paraId="0875F053" w14:textId="77777777" w:rsidR="00487D19" w:rsidRPr="003C0DD8" w:rsidRDefault="00487D19" w:rsidP="00487D19">
            <w:pPr>
              <w:adjustRightInd w:val="0"/>
              <w:snapToGrid w:val="0"/>
              <w:jc w:val="center"/>
              <w:rPr>
                <w:i/>
                <w:sz w:val="14"/>
                <w:szCs w:val="14"/>
                <w:lang w:val="es-BO"/>
              </w:rPr>
            </w:pPr>
          </w:p>
        </w:tc>
        <w:tc>
          <w:tcPr>
            <w:tcW w:w="1140" w:type="pct"/>
            <w:tcBorders>
              <w:top w:val="nil"/>
              <w:left w:val="nil"/>
              <w:bottom w:val="single" w:sz="4" w:space="0" w:color="auto"/>
              <w:right w:val="nil"/>
            </w:tcBorders>
            <w:shd w:val="clear" w:color="auto" w:fill="auto"/>
            <w:vAlign w:val="center"/>
          </w:tcPr>
          <w:p w14:paraId="2F9151FB" w14:textId="77777777" w:rsidR="00487D19" w:rsidRPr="003C0DD8" w:rsidRDefault="00487D19" w:rsidP="00487D19">
            <w:pPr>
              <w:adjustRightInd w:val="0"/>
              <w:snapToGrid w:val="0"/>
              <w:jc w:val="center"/>
              <w:rPr>
                <w:i/>
                <w:sz w:val="14"/>
                <w:szCs w:val="14"/>
                <w:lang w:val="es-BO"/>
              </w:rPr>
            </w:pPr>
          </w:p>
        </w:tc>
        <w:tc>
          <w:tcPr>
            <w:tcW w:w="62" w:type="pct"/>
            <w:vMerge/>
            <w:tcBorders>
              <w:left w:val="nil"/>
            </w:tcBorders>
            <w:shd w:val="clear" w:color="auto" w:fill="auto"/>
            <w:vAlign w:val="center"/>
          </w:tcPr>
          <w:p w14:paraId="7502DC01" w14:textId="77777777" w:rsidR="00487D19" w:rsidRPr="003C0DD8" w:rsidRDefault="00487D19" w:rsidP="00487D19">
            <w:pPr>
              <w:adjustRightInd w:val="0"/>
              <w:snapToGrid w:val="0"/>
              <w:rPr>
                <w:rFonts w:ascii="Arial" w:hAnsi="Arial" w:cs="Arial"/>
                <w:sz w:val="16"/>
                <w:szCs w:val="16"/>
                <w:lang w:val="es-BO"/>
              </w:rPr>
            </w:pPr>
          </w:p>
        </w:tc>
      </w:tr>
      <w:tr w:rsidR="00487D19" w:rsidRPr="003C0DD8" w14:paraId="7E1387A0" w14:textId="77777777" w:rsidTr="0088705B">
        <w:trPr>
          <w:trHeight w:val="190"/>
        </w:trPr>
        <w:tc>
          <w:tcPr>
            <w:tcW w:w="235" w:type="pct"/>
            <w:vMerge/>
            <w:tcBorders>
              <w:left w:val="single" w:sz="12" w:space="0" w:color="auto"/>
              <w:bottom w:val="nil"/>
              <w:right w:val="single" w:sz="12" w:space="0" w:color="auto"/>
            </w:tcBorders>
            <w:shd w:val="clear" w:color="auto" w:fill="auto"/>
            <w:noWrap/>
            <w:tcMar>
              <w:left w:w="0" w:type="dxa"/>
              <w:right w:w="0" w:type="dxa"/>
            </w:tcMar>
            <w:vAlign w:val="center"/>
          </w:tcPr>
          <w:p w14:paraId="7E7DC15B" w14:textId="77777777" w:rsidR="00487D19" w:rsidRPr="003C0DD8" w:rsidRDefault="00487D19" w:rsidP="00487D19">
            <w:pPr>
              <w:adjustRightInd w:val="0"/>
              <w:snapToGrid w:val="0"/>
              <w:jc w:val="center"/>
              <w:rPr>
                <w:rFonts w:ascii="Arial" w:hAnsi="Arial" w:cs="Arial"/>
                <w:sz w:val="14"/>
                <w:szCs w:val="14"/>
                <w:lang w:val="es-BO"/>
              </w:rPr>
            </w:pPr>
          </w:p>
        </w:tc>
        <w:tc>
          <w:tcPr>
            <w:tcW w:w="1854" w:type="pct"/>
            <w:gridSpan w:val="2"/>
            <w:vMerge/>
            <w:tcBorders>
              <w:left w:val="single" w:sz="12" w:space="0" w:color="auto"/>
              <w:bottom w:val="nil"/>
              <w:right w:val="single" w:sz="12" w:space="0" w:color="auto"/>
            </w:tcBorders>
            <w:shd w:val="clear" w:color="auto" w:fill="auto"/>
            <w:vAlign w:val="bottom"/>
          </w:tcPr>
          <w:p w14:paraId="396FB9E5" w14:textId="77777777" w:rsidR="00487D19" w:rsidRPr="003C0DD8" w:rsidRDefault="00487D19" w:rsidP="00487D19">
            <w:pPr>
              <w:adjustRightInd w:val="0"/>
              <w:snapToGrid w:val="0"/>
              <w:ind w:left="113" w:right="113"/>
              <w:jc w:val="both"/>
              <w:rPr>
                <w:rFonts w:ascii="Arial" w:hAnsi="Arial" w:cs="Arial"/>
                <w:b/>
                <w:sz w:val="16"/>
                <w:szCs w:val="16"/>
                <w:lang w:val="es-BO"/>
              </w:rPr>
            </w:pPr>
          </w:p>
        </w:tc>
        <w:tc>
          <w:tcPr>
            <w:tcW w:w="65" w:type="pct"/>
            <w:tcBorders>
              <w:top w:val="nil"/>
              <w:left w:val="single" w:sz="12" w:space="0" w:color="auto"/>
              <w:bottom w:val="nil"/>
              <w:right w:val="single" w:sz="4" w:space="0" w:color="auto"/>
            </w:tcBorders>
            <w:shd w:val="clear" w:color="auto" w:fill="auto"/>
            <w:vAlign w:val="center"/>
          </w:tcPr>
          <w:p w14:paraId="0E3B4728" w14:textId="77777777" w:rsidR="00487D19" w:rsidRPr="003C0DD8" w:rsidRDefault="00487D19" w:rsidP="00487D19">
            <w:pPr>
              <w:adjustRightInd w:val="0"/>
              <w:snapToGrid w:val="0"/>
              <w:jc w:val="center"/>
              <w:rPr>
                <w:rFonts w:ascii="Arial" w:hAnsi="Arial" w:cs="Arial"/>
                <w:sz w:val="16"/>
                <w:szCs w:val="16"/>
                <w:lang w:val="es-BO"/>
              </w:rPr>
            </w:pPr>
          </w:p>
        </w:tc>
        <w:tc>
          <w:tcPr>
            <w:tcW w:w="19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3258F84" w14:textId="27985574" w:rsidR="00487D19" w:rsidRPr="003C0DD8" w:rsidRDefault="00DC5E29" w:rsidP="00487D19">
            <w:pPr>
              <w:adjustRightInd w:val="0"/>
              <w:snapToGrid w:val="0"/>
              <w:jc w:val="center"/>
              <w:rPr>
                <w:rFonts w:ascii="Arial" w:hAnsi="Arial" w:cs="Arial"/>
                <w:sz w:val="16"/>
                <w:szCs w:val="16"/>
                <w:lang w:val="es-BO"/>
              </w:rPr>
            </w:pPr>
            <w:r>
              <w:rPr>
                <w:rFonts w:ascii="Arial" w:hAnsi="Arial" w:cs="Arial"/>
                <w:sz w:val="16"/>
                <w:szCs w:val="16"/>
                <w:lang w:val="es-BO"/>
              </w:rPr>
              <w:t>23</w:t>
            </w:r>
          </w:p>
        </w:tc>
        <w:tc>
          <w:tcPr>
            <w:tcW w:w="66" w:type="pct"/>
            <w:tcBorders>
              <w:top w:val="nil"/>
              <w:left w:val="single" w:sz="4" w:space="0" w:color="auto"/>
              <w:bottom w:val="nil"/>
              <w:right w:val="single" w:sz="4" w:space="0" w:color="auto"/>
            </w:tcBorders>
            <w:shd w:val="clear" w:color="auto" w:fill="auto"/>
            <w:vAlign w:val="center"/>
          </w:tcPr>
          <w:p w14:paraId="22FF8775" w14:textId="77777777" w:rsidR="00487D19" w:rsidRPr="003C0DD8" w:rsidRDefault="00487D19" w:rsidP="00487D19">
            <w:pPr>
              <w:adjustRightInd w:val="0"/>
              <w:snapToGrid w:val="0"/>
              <w:jc w:val="center"/>
              <w:rPr>
                <w:rFonts w:ascii="Arial" w:hAnsi="Arial" w:cs="Arial"/>
                <w:sz w:val="16"/>
                <w:szCs w:val="16"/>
                <w:lang w:val="es-BO"/>
              </w:rPr>
            </w:pPr>
          </w:p>
        </w:tc>
        <w:tc>
          <w:tcPr>
            <w:tcW w:w="195"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FFC5870" w14:textId="2B7C38ED" w:rsidR="00487D19" w:rsidRPr="003C0DD8" w:rsidRDefault="00D76BDE" w:rsidP="00487D19">
            <w:pPr>
              <w:adjustRightInd w:val="0"/>
              <w:snapToGrid w:val="0"/>
              <w:jc w:val="center"/>
              <w:rPr>
                <w:rFonts w:ascii="Arial" w:hAnsi="Arial" w:cs="Arial"/>
                <w:sz w:val="16"/>
                <w:szCs w:val="16"/>
                <w:lang w:val="es-BO"/>
              </w:rPr>
            </w:pPr>
            <w:r>
              <w:rPr>
                <w:rFonts w:ascii="Arial" w:hAnsi="Arial" w:cs="Arial"/>
                <w:sz w:val="16"/>
                <w:szCs w:val="16"/>
                <w:lang w:val="es-BO"/>
              </w:rPr>
              <w:t>09</w:t>
            </w:r>
          </w:p>
        </w:tc>
        <w:tc>
          <w:tcPr>
            <w:tcW w:w="66" w:type="pct"/>
            <w:tcBorders>
              <w:top w:val="nil"/>
              <w:left w:val="single" w:sz="4" w:space="0" w:color="auto"/>
              <w:bottom w:val="nil"/>
              <w:right w:val="single" w:sz="4" w:space="0" w:color="auto"/>
            </w:tcBorders>
            <w:shd w:val="clear" w:color="auto" w:fill="auto"/>
            <w:vAlign w:val="center"/>
          </w:tcPr>
          <w:p w14:paraId="4ED99EB9" w14:textId="77777777" w:rsidR="00487D19" w:rsidRPr="003C0DD8" w:rsidRDefault="00487D19" w:rsidP="00487D19">
            <w:pPr>
              <w:adjustRightInd w:val="0"/>
              <w:snapToGrid w:val="0"/>
              <w:jc w:val="center"/>
              <w:rPr>
                <w:rFonts w:ascii="Arial" w:hAnsi="Arial" w:cs="Arial"/>
                <w:sz w:val="16"/>
                <w:szCs w:val="16"/>
                <w:lang w:val="es-BO"/>
              </w:rPr>
            </w:pPr>
          </w:p>
        </w:tc>
        <w:tc>
          <w:tcPr>
            <w:tcW w:w="263"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DAAF77A" w14:textId="13E6A5A4" w:rsidR="00487D19" w:rsidRPr="003C0DD8" w:rsidRDefault="00D76BDE" w:rsidP="00487D19">
            <w:pPr>
              <w:adjustRightInd w:val="0"/>
              <w:snapToGrid w:val="0"/>
              <w:jc w:val="center"/>
              <w:rPr>
                <w:rFonts w:ascii="Arial" w:hAnsi="Arial" w:cs="Arial"/>
                <w:sz w:val="16"/>
                <w:szCs w:val="16"/>
                <w:lang w:val="es-BO"/>
              </w:rPr>
            </w:pPr>
            <w:r>
              <w:rPr>
                <w:rFonts w:ascii="Arial" w:hAnsi="Arial" w:cs="Arial"/>
                <w:sz w:val="16"/>
                <w:szCs w:val="16"/>
                <w:lang w:val="es-BO"/>
              </w:rPr>
              <w:t>2020</w:t>
            </w:r>
          </w:p>
        </w:tc>
        <w:tc>
          <w:tcPr>
            <w:tcW w:w="66" w:type="pct"/>
            <w:tcBorders>
              <w:top w:val="nil"/>
              <w:left w:val="single" w:sz="4" w:space="0" w:color="auto"/>
              <w:bottom w:val="nil"/>
              <w:right w:val="single" w:sz="12" w:space="0" w:color="auto"/>
            </w:tcBorders>
            <w:shd w:val="clear" w:color="auto" w:fill="auto"/>
            <w:vAlign w:val="center"/>
          </w:tcPr>
          <w:p w14:paraId="72E4B5BF" w14:textId="77777777" w:rsidR="00487D19" w:rsidRPr="003C0DD8" w:rsidRDefault="00487D19" w:rsidP="00487D19">
            <w:pPr>
              <w:adjustRightInd w:val="0"/>
              <w:snapToGrid w:val="0"/>
              <w:jc w:val="center"/>
              <w:rPr>
                <w:rFonts w:ascii="Arial" w:hAnsi="Arial" w:cs="Arial"/>
                <w:sz w:val="16"/>
                <w:szCs w:val="16"/>
                <w:lang w:val="es-BO"/>
              </w:rPr>
            </w:pPr>
          </w:p>
        </w:tc>
        <w:tc>
          <w:tcPr>
            <w:tcW w:w="65" w:type="pct"/>
            <w:tcBorders>
              <w:top w:val="nil"/>
              <w:left w:val="single" w:sz="12" w:space="0" w:color="auto"/>
              <w:bottom w:val="nil"/>
              <w:right w:val="single" w:sz="4" w:space="0" w:color="auto"/>
            </w:tcBorders>
          </w:tcPr>
          <w:p w14:paraId="4B1D4397" w14:textId="77777777" w:rsidR="00487D19" w:rsidRPr="003C0DD8" w:rsidRDefault="00487D19" w:rsidP="00487D19">
            <w:pPr>
              <w:adjustRightInd w:val="0"/>
              <w:snapToGrid w:val="0"/>
              <w:jc w:val="center"/>
              <w:rPr>
                <w:rFonts w:ascii="Arial" w:hAnsi="Arial" w:cs="Arial"/>
                <w:sz w:val="16"/>
                <w:szCs w:val="16"/>
                <w:lang w:val="es-BO"/>
              </w:rPr>
            </w:pPr>
          </w:p>
        </w:tc>
        <w:tc>
          <w:tcPr>
            <w:tcW w:w="23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CB6E494" w14:textId="64AD7503" w:rsidR="00487D19" w:rsidRPr="003C0DD8" w:rsidRDefault="007B0067" w:rsidP="00487D19">
            <w:pPr>
              <w:adjustRightInd w:val="0"/>
              <w:snapToGrid w:val="0"/>
              <w:jc w:val="center"/>
              <w:rPr>
                <w:rFonts w:ascii="Arial" w:hAnsi="Arial" w:cs="Arial"/>
                <w:sz w:val="16"/>
                <w:szCs w:val="16"/>
                <w:lang w:val="es-BO"/>
              </w:rPr>
            </w:pPr>
            <w:r>
              <w:rPr>
                <w:rFonts w:ascii="Arial" w:hAnsi="Arial" w:cs="Arial"/>
                <w:sz w:val="16"/>
                <w:szCs w:val="16"/>
                <w:lang w:val="es-BO"/>
              </w:rPr>
              <w:t>10</w:t>
            </w:r>
          </w:p>
        </w:tc>
        <w:tc>
          <w:tcPr>
            <w:tcW w:w="125" w:type="pct"/>
            <w:tcBorders>
              <w:top w:val="nil"/>
              <w:left w:val="single" w:sz="4" w:space="0" w:color="auto"/>
              <w:bottom w:val="nil"/>
              <w:right w:val="single" w:sz="4" w:space="0" w:color="auto"/>
            </w:tcBorders>
            <w:shd w:val="clear" w:color="auto" w:fill="auto"/>
            <w:vAlign w:val="center"/>
          </w:tcPr>
          <w:p w14:paraId="4F6BCABF" w14:textId="77777777" w:rsidR="00487D19" w:rsidRPr="003C0DD8" w:rsidRDefault="00487D19" w:rsidP="00487D19">
            <w:pPr>
              <w:adjustRightInd w:val="0"/>
              <w:snapToGrid w:val="0"/>
              <w:jc w:val="center"/>
              <w:rPr>
                <w:rFonts w:ascii="Arial" w:hAnsi="Arial" w:cs="Arial"/>
                <w:sz w:val="16"/>
                <w:szCs w:val="16"/>
                <w:lang w:val="es-BO"/>
              </w:rPr>
            </w:pPr>
          </w:p>
        </w:tc>
        <w:tc>
          <w:tcPr>
            <w:tcW w:w="23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54DD813" w14:textId="54795499" w:rsidR="00487D19" w:rsidRPr="003C0DD8" w:rsidRDefault="007B0067" w:rsidP="00487D19">
            <w:pPr>
              <w:adjustRightInd w:val="0"/>
              <w:snapToGrid w:val="0"/>
              <w:jc w:val="center"/>
              <w:rPr>
                <w:rFonts w:ascii="Arial" w:hAnsi="Arial" w:cs="Arial"/>
                <w:sz w:val="16"/>
                <w:szCs w:val="16"/>
                <w:lang w:val="es-BO"/>
              </w:rPr>
            </w:pPr>
            <w:r>
              <w:rPr>
                <w:rFonts w:ascii="Arial" w:hAnsi="Arial" w:cs="Arial"/>
                <w:sz w:val="16"/>
                <w:szCs w:val="16"/>
                <w:lang w:val="es-BO"/>
              </w:rPr>
              <w:t>30</w:t>
            </w:r>
          </w:p>
        </w:tc>
        <w:tc>
          <w:tcPr>
            <w:tcW w:w="66" w:type="pct"/>
            <w:tcBorders>
              <w:top w:val="nil"/>
              <w:left w:val="single" w:sz="4" w:space="0" w:color="auto"/>
              <w:bottom w:val="nil"/>
              <w:right w:val="single" w:sz="12" w:space="0" w:color="auto"/>
            </w:tcBorders>
            <w:shd w:val="clear" w:color="auto" w:fill="auto"/>
            <w:vAlign w:val="center"/>
          </w:tcPr>
          <w:p w14:paraId="4667572C" w14:textId="77777777" w:rsidR="00487D19" w:rsidRPr="003C0DD8" w:rsidRDefault="00487D19" w:rsidP="00487D19">
            <w:pPr>
              <w:adjustRightInd w:val="0"/>
              <w:snapToGrid w:val="0"/>
              <w:jc w:val="center"/>
              <w:rPr>
                <w:rFonts w:ascii="Arial" w:hAnsi="Arial" w:cs="Arial"/>
                <w:sz w:val="16"/>
                <w:szCs w:val="16"/>
                <w:lang w:val="es-BO"/>
              </w:rPr>
            </w:pPr>
          </w:p>
        </w:tc>
        <w:tc>
          <w:tcPr>
            <w:tcW w:w="69" w:type="pct"/>
            <w:tcBorders>
              <w:top w:val="nil"/>
              <w:left w:val="single" w:sz="12" w:space="0" w:color="auto"/>
              <w:bottom w:val="nil"/>
              <w:right w:val="single" w:sz="4" w:space="0" w:color="auto"/>
            </w:tcBorders>
            <w:shd w:val="clear" w:color="auto" w:fill="auto"/>
            <w:vAlign w:val="center"/>
          </w:tcPr>
          <w:p w14:paraId="05882002" w14:textId="77777777" w:rsidR="00487D19" w:rsidRPr="003C0DD8" w:rsidRDefault="00487D19" w:rsidP="00487D19">
            <w:pPr>
              <w:adjustRightInd w:val="0"/>
              <w:snapToGrid w:val="0"/>
              <w:jc w:val="center"/>
              <w:rPr>
                <w:rFonts w:ascii="Arial" w:hAnsi="Arial" w:cs="Arial"/>
                <w:sz w:val="16"/>
                <w:szCs w:val="16"/>
                <w:lang w:val="es-BO"/>
              </w:rPr>
            </w:pPr>
          </w:p>
        </w:tc>
        <w:tc>
          <w:tcPr>
            <w:tcW w:w="114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240AB37" w14:textId="513D663D" w:rsidR="00487D19" w:rsidRPr="003C0DD8" w:rsidRDefault="00D7255C" w:rsidP="00487D19">
            <w:pPr>
              <w:adjustRightInd w:val="0"/>
              <w:snapToGrid w:val="0"/>
              <w:jc w:val="center"/>
              <w:rPr>
                <w:rFonts w:ascii="Arial" w:hAnsi="Arial" w:cs="Arial"/>
                <w:sz w:val="16"/>
                <w:szCs w:val="16"/>
                <w:lang w:val="es-BO"/>
              </w:rPr>
            </w:pPr>
            <w:r>
              <w:rPr>
                <w:rFonts w:ascii="Arial" w:hAnsi="Arial" w:cs="Arial"/>
                <w:sz w:val="16"/>
                <w:szCs w:val="16"/>
                <w:lang w:val="es-BO"/>
              </w:rPr>
              <w:t xml:space="preserve">Sala de Reuniones </w:t>
            </w:r>
            <w:r w:rsidR="007B0067">
              <w:rPr>
                <w:rFonts w:ascii="Arial" w:hAnsi="Arial" w:cs="Arial"/>
                <w:sz w:val="16"/>
                <w:szCs w:val="16"/>
                <w:lang w:val="es-BO"/>
              </w:rPr>
              <w:t xml:space="preserve">Edificio Principal ASFI – Plaza Isabel la Catòlica Nª 2507 </w:t>
            </w:r>
          </w:p>
        </w:tc>
        <w:tc>
          <w:tcPr>
            <w:tcW w:w="62" w:type="pct"/>
            <w:vMerge/>
            <w:tcBorders>
              <w:left w:val="single" w:sz="4" w:space="0" w:color="auto"/>
            </w:tcBorders>
            <w:shd w:val="clear" w:color="auto" w:fill="auto"/>
            <w:vAlign w:val="center"/>
          </w:tcPr>
          <w:p w14:paraId="15F5498E" w14:textId="77777777" w:rsidR="00487D19" w:rsidRPr="003C0DD8" w:rsidRDefault="00487D19" w:rsidP="00487D19">
            <w:pPr>
              <w:adjustRightInd w:val="0"/>
              <w:snapToGrid w:val="0"/>
              <w:rPr>
                <w:rFonts w:ascii="Arial" w:hAnsi="Arial" w:cs="Arial"/>
                <w:sz w:val="16"/>
                <w:szCs w:val="16"/>
                <w:lang w:val="es-BO"/>
              </w:rPr>
            </w:pPr>
          </w:p>
        </w:tc>
      </w:tr>
      <w:tr w:rsidR="00487D19" w:rsidRPr="003C0DD8" w14:paraId="3CBF7CAD" w14:textId="77777777" w:rsidTr="0088705B">
        <w:tc>
          <w:tcPr>
            <w:tcW w:w="235"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4E470A6C" w14:textId="77777777" w:rsidR="00487D19" w:rsidRPr="003C0DD8" w:rsidRDefault="00487D19" w:rsidP="00487D19">
            <w:pPr>
              <w:adjustRightInd w:val="0"/>
              <w:snapToGrid w:val="0"/>
              <w:jc w:val="center"/>
              <w:rPr>
                <w:rFonts w:ascii="Arial" w:hAnsi="Arial" w:cs="Arial"/>
                <w:sz w:val="4"/>
                <w:szCs w:val="4"/>
                <w:lang w:val="es-BO"/>
              </w:rPr>
            </w:pPr>
          </w:p>
        </w:tc>
        <w:tc>
          <w:tcPr>
            <w:tcW w:w="1789" w:type="pct"/>
            <w:tcBorders>
              <w:top w:val="nil"/>
              <w:left w:val="single" w:sz="12" w:space="0" w:color="auto"/>
              <w:bottom w:val="nil"/>
              <w:right w:val="nil"/>
            </w:tcBorders>
            <w:shd w:val="clear" w:color="auto" w:fill="auto"/>
            <w:vAlign w:val="bottom"/>
          </w:tcPr>
          <w:p w14:paraId="1667B079" w14:textId="77777777" w:rsidR="00487D19" w:rsidRPr="003C0DD8" w:rsidRDefault="00487D19" w:rsidP="00487D19">
            <w:pPr>
              <w:adjustRightInd w:val="0"/>
              <w:snapToGrid w:val="0"/>
              <w:ind w:left="113" w:right="113"/>
              <w:jc w:val="both"/>
              <w:rPr>
                <w:rFonts w:ascii="Arial" w:hAnsi="Arial" w:cs="Arial"/>
                <w:sz w:val="4"/>
                <w:szCs w:val="4"/>
                <w:lang w:val="es-BO"/>
              </w:rPr>
            </w:pPr>
          </w:p>
        </w:tc>
        <w:tc>
          <w:tcPr>
            <w:tcW w:w="66" w:type="pct"/>
            <w:tcBorders>
              <w:top w:val="nil"/>
              <w:left w:val="nil"/>
              <w:bottom w:val="nil"/>
              <w:right w:val="single" w:sz="12" w:space="0" w:color="auto"/>
            </w:tcBorders>
            <w:shd w:val="clear" w:color="auto" w:fill="auto"/>
            <w:vAlign w:val="bottom"/>
          </w:tcPr>
          <w:p w14:paraId="22E9C044" w14:textId="77777777" w:rsidR="00487D19" w:rsidRPr="003C0DD8" w:rsidRDefault="00487D19" w:rsidP="00487D19">
            <w:pPr>
              <w:adjustRightInd w:val="0"/>
              <w:snapToGrid w:val="0"/>
              <w:ind w:left="113" w:right="113"/>
              <w:jc w:val="both"/>
              <w:rPr>
                <w:rFonts w:ascii="Arial" w:hAnsi="Arial" w:cs="Arial"/>
                <w:b/>
                <w:sz w:val="4"/>
                <w:szCs w:val="4"/>
                <w:lang w:val="es-BO"/>
              </w:rPr>
            </w:pPr>
          </w:p>
        </w:tc>
        <w:tc>
          <w:tcPr>
            <w:tcW w:w="65" w:type="pct"/>
            <w:tcBorders>
              <w:top w:val="nil"/>
              <w:left w:val="single" w:sz="12" w:space="0" w:color="auto"/>
              <w:bottom w:val="nil"/>
              <w:right w:val="nil"/>
            </w:tcBorders>
            <w:shd w:val="clear" w:color="auto" w:fill="auto"/>
            <w:vAlign w:val="center"/>
          </w:tcPr>
          <w:p w14:paraId="7C81ADEB" w14:textId="77777777" w:rsidR="00487D19" w:rsidRPr="003C0DD8" w:rsidRDefault="00487D19" w:rsidP="00487D19">
            <w:pPr>
              <w:adjustRightInd w:val="0"/>
              <w:snapToGrid w:val="0"/>
              <w:jc w:val="center"/>
              <w:rPr>
                <w:rFonts w:ascii="Arial" w:hAnsi="Arial" w:cs="Arial"/>
                <w:sz w:val="4"/>
                <w:szCs w:val="4"/>
                <w:lang w:val="es-BO"/>
              </w:rPr>
            </w:pPr>
          </w:p>
        </w:tc>
        <w:tc>
          <w:tcPr>
            <w:tcW w:w="192" w:type="pct"/>
            <w:tcBorders>
              <w:top w:val="single" w:sz="4" w:space="0" w:color="auto"/>
              <w:left w:val="nil"/>
              <w:bottom w:val="nil"/>
              <w:right w:val="nil"/>
            </w:tcBorders>
            <w:shd w:val="clear" w:color="auto" w:fill="auto"/>
            <w:vAlign w:val="center"/>
          </w:tcPr>
          <w:p w14:paraId="15F9F993" w14:textId="77777777" w:rsidR="00487D19" w:rsidRPr="003C0DD8" w:rsidRDefault="00487D19" w:rsidP="00487D19">
            <w:pPr>
              <w:adjustRightInd w:val="0"/>
              <w:snapToGrid w:val="0"/>
              <w:jc w:val="center"/>
              <w:rPr>
                <w:rFonts w:ascii="Arial" w:hAnsi="Arial" w:cs="Arial"/>
                <w:sz w:val="4"/>
                <w:szCs w:val="4"/>
                <w:lang w:val="es-BO"/>
              </w:rPr>
            </w:pPr>
          </w:p>
        </w:tc>
        <w:tc>
          <w:tcPr>
            <w:tcW w:w="66" w:type="pct"/>
            <w:tcBorders>
              <w:top w:val="nil"/>
              <w:left w:val="nil"/>
              <w:bottom w:val="nil"/>
              <w:right w:val="nil"/>
            </w:tcBorders>
            <w:shd w:val="clear" w:color="auto" w:fill="auto"/>
            <w:vAlign w:val="center"/>
          </w:tcPr>
          <w:p w14:paraId="31E830C7" w14:textId="77777777" w:rsidR="00487D19" w:rsidRPr="003C0DD8" w:rsidRDefault="00487D19" w:rsidP="00487D19">
            <w:pPr>
              <w:adjustRightInd w:val="0"/>
              <w:snapToGrid w:val="0"/>
              <w:jc w:val="center"/>
              <w:rPr>
                <w:rFonts w:ascii="Arial" w:hAnsi="Arial" w:cs="Arial"/>
                <w:sz w:val="4"/>
                <w:szCs w:val="4"/>
                <w:lang w:val="es-BO"/>
              </w:rPr>
            </w:pPr>
          </w:p>
        </w:tc>
        <w:tc>
          <w:tcPr>
            <w:tcW w:w="195" w:type="pct"/>
            <w:tcBorders>
              <w:top w:val="single" w:sz="4" w:space="0" w:color="auto"/>
              <w:left w:val="nil"/>
              <w:bottom w:val="nil"/>
              <w:right w:val="nil"/>
            </w:tcBorders>
            <w:shd w:val="clear" w:color="auto" w:fill="auto"/>
            <w:vAlign w:val="center"/>
          </w:tcPr>
          <w:p w14:paraId="33A41ADC" w14:textId="77777777" w:rsidR="00487D19" w:rsidRPr="003C0DD8" w:rsidRDefault="00487D19" w:rsidP="00487D19">
            <w:pPr>
              <w:adjustRightInd w:val="0"/>
              <w:snapToGrid w:val="0"/>
              <w:jc w:val="center"/>
              <w:rPr>
                <w:rFonts w:ascii="Arial" w:hAnsi="Arial" w:cs="Arial"/>
                <w:sz w:val="4"/>
                <w:szCs w:val="4"/>
                <w:lang w:val="es-BO"/>
              </w:rPr>
            </w:pPr>
          </w:p>
        </w:tc>
        <w:tc>
          <w:tcPr>
            <w:tcW w:w="66" w:type="pct"/>
            <w:tcBorders>
              <w:top w:val="nil"/>
              <w:left w:val="nil"/>
              <w:bottom w:val="nil"/>
              <w:right w:val="nil"/>
            </w:tcBorders>
            <w:shd w:val="clear" w:color="auto" w:fill="auto"/>
            <w:vAlign w:val="center"/>
          </w:tcPr>
          <w:p w14:paraId="39A73839" w14:textId="77777777" w:rsidR="00487D19" w:rsidRPr="003C0DD8" w:rsidRDefault="00487D19" w:rsidP="00487D19">
            <w:pPr>
              <w:adjustRightInd w:val="0"/>
              <w:snapToGrid w:val="0"/>
              <w:jc w:val="center"/>
              <w:rPr>
                <w:rFonts w:ascii="Arial" w:hAnsi="Arial" w:cs="Arial"/>
                <w:sz w:val="4"/>
                <w:szCs w:val="4"/>
                <w:lang w:val="es-BO"/>
              </w:rPr>
            </w:pPr>
          </w:p>
        </w:tc>
        <w:tc>
          <w:tcPr>
            <w:tcW w:w="263" w:type="pct"/>
            <w:tcBorders>
              <w:top w:val="single" w:sz="4" w:space="0" w:color="auto"/>
              <w:left w:val="nil"/>
              <w:bottom w:val="nil"/>
              <w:right w:val="nil"/>
            </w:tcBorders>
            <w:shd w:val="clear" w:color="auto" w:fill="auto"/>
            <w:vAlign w:val="center"/>
          </w:tcPr>
          <w:p w14:paraId="5F24B56D" w14:textId="77777777" w:rsidR="00487D19" w:rsidRPr="003C0DD8" w:rsidRDefault="00487D19" w:rsidP="00487D19">
            <w:pPr>
              <w:adjustRightInd w:val="0"/>
              <w:snapToGrid w:val="0"/>
              <w:jc w:val="center"/>
              <w:rPr>
                <w:rFonts w:ascii="Arial" w:hAnsi="Arial" w:cs="Arial"/>
                <w:sz w:val="4"/>
                <w:szCs w:val="4"/>
                <w:lang w:val="es-BO"/>
              </w:rPr>
            </w:pPr>
          </w:p>
        </w:tc>
        <w:tc>
          <w:tcPr>
            <w:tcW w:w="66" w:type="pct"/>
            <w:tcBorders>
              <w:top w:val="nil"/>
              <w:left w:val="nil"/>
              <w:bottom w:val="nil"/>
              <w:right w:val="single" w:sz="12" w:space="0" w:color="auto"/>
            </w:tcBorders>
            <w:shd w:val="clear" w:color="auto" w:fill="auto"/>
            <w:vAlign w:val="center"/>
          </w:tcPr>
          <w:p w14:paraId="1E5104D2" w14:textId="77777777" w:rsidR="00487D19" w:rsidRPr="003C0DD8" w:rsidRDefault="00487D19" w:rsidP="00487D19">
            <w:pPr>
              <w:adjustRightInd w:val="0"/>
              <w:snapToGrid w:val="0"/>
              <w:jc w:val="center"/>
              <w:rPr>
                <w:rFonts w:ascii="Arial" w:hAnsi="Arial" w:cs="Arial"/>
                <w:sz w:val="4"/>
                <w:szCs w:val="4"/>
                <w:lang w:val="es-BO"/>
              </w:rPr>
            </w:pPr>
          </w:p>
        </w:tc>
        <w:tc>
          <w:tcPr>
            <w:tcW w:w="65" w:type="pct"/>
            <w:tcBorders>
              <w:top w:val="nil"/>
              <w:left w:val="single" w:sz="12" w:space="0" w:color="auto"/>
              <w:bottom w:val="nil"/>
              <w:right w:val="nil"/>
            </w:tcBorders>
          </w:tcPr>
          <w:p w14:paraId="2532A72F" w14:textId="77777777" w:rsidR="00487D19" w:rsidRPr="003C0DD8" w:rsidRDefault="00487D19" w:rsidP="00487D19">
            <w:pPr>
              <w:adjustRightInd w:val="0"/>
              <w:snapToGrid w:val="0"/>
              <w:jc w:val="center"/>
              <w:rPr>
                <w:rFonts w:ascii="Arial" w:hAnsi="Arial" w:cs="Arial"/>
                <w:sz w:val="4"/>
                <w:szCs w:val="4"/>
                <w:lang w:val="es-BO"/>
              </w:rPr>
            </w:pPr>
          </w:p>
        </w:tc>
        <w:tc>
          <w:tcPr>
            <w:tcW w:w="238" w:type="pct"/>
            <w:tcBorders>
              <w:top w:val="single" w:sz="4" w:space="0" w:color="auto"/>
              <w:left w:val="nil"/>
              <w:bottom w:val="nil"/>
              <w:right w:val="nil"/>
            </w:tcBorders>
            <w:shd w:val="clear" w:color="auto" w:fill="auto"/>
            <w:vAlign w:val="center"/>
          </w:tcPr>
          <w:p w14:paraId="23448713" w14:textId="77777777" w:rsidR="00487D19" w:rsidRPr="003C0DD8" w:rsidRDefault="00487D19" w:rsidP="00487D19">
            <w:pPr>
              <w:adjustRightInd w:val="0"/>
              <w:snapToGrid w:val="0"/>
              <w:jc w:val="center"/>
              <w:rPr>
                <w:rFonts w:ascii="Arial" w:hAnsi="Arial" w:cs="Arial"/>
                <w:sz w:val="4"/>
                <w:szCs w:val="4"/>
                <w:lang w:val="es-BO"/>
              </w:rPr>
            </w:pPr>
          </w:p>
        </w:tc>
        <w:tc>
          <w:tcPr>
            <w:tcW w:w="125" w:type="pct"/>
            <w:tcBorders>
              <w:top w:val="nil"/>
              <w:left w:val="nil"/>
              <w:bottom w:val="nil"/>
              <w:right w:val="nil"/>
            </w:tcBorders>
            <w:shd w:val="clear" w:color="auto" w:fill="auto"/>
            <w:vAlign w:val="center"/>
          </w:tcPr>
          <w:p w14:paraId="16FEA4F1" w14:textId="77777777" w:rsidR="00487D19" w:rsidRPr="003C0DD8" w:rsidRDefault="00487D19" w:rsidP="00487D19">
            <w:pPr>
              <w:adjustRightInd w:val="0"/>
              <w:snapToGrid w:val="0"/>
              <w:jc w:val="center"/>
              <w:rPr>
                <w:rFonts w:ascii="Arial" w:hAnsi="Arial" w:cs="Arial"/>
                <w:sz w:val="4"/>
                <w:szCs w:val="4"/>
                <w:lang w:val="es-BO"/>
              </w:rPr>
            </w:pPr>
          </w:p>
        </w:tc>
        <w:tc>
          <w:tcPr>
            <w:tcW w:w="232" w:type="pct"/>
            <w:tcBorders>
              <w:top w:val="single" w:sz="4" w:space="0" w:color="auto"/>
              <w:left w:val="nil"/>
              <w:bottom w:val="nil"/>
              <w:right w:val="nil"/>
            </w:tcBorders>
            <w:shd w:val="clear" w:color="auto" w:fill="auto"/>
            <w:vAlign w:val="center"/>
          </w:tcPr>
          <w:p w14:paraId="420A7E81" w14:textId="77777777" w:rsidR="00487D19" w:rsidRPr="003C0DD8" w:rsidRDefault="00487D19" w:rsidP="00487D19">
            <w:pPr>
              <w:adjustRightInd w:val="0"/>
              <w:snapToGrid w:val="0"/>
              <w:jc w:val="center"/>
              <w:rPr>
                <w:rFonts w:ascii="Arial" w:hAnsi="Arial" w:cs="Arial"/>
                <w:sz w:val="4"/>
                <w:szCs w:val="4"/>
                <w:lang w:val="es-BO"/>
              </w:rPr>
            </w:pPr>
          </w:p>
        </w:tc>
        <w:tc>
          <w:tcPr>
            <w:tcW w:w="66" w:type="pct"/>
            <w:tcBorders>
              <w:top w:val="nil"/>
              <w:left w:val="nil"/>
              <w:bottom w:val="nil"/>
              <w:right w:val="single" w:sz="12" w:space="0" w:color="auto"/>
            </w:tcBorders>
            <w:shd w:val="clear" w:color="auto" w:fill="auto"/>
            <w:vAlign w:val="center"/>
          </w:tcPr>
          <w:p w14:paraId="27A3E33F" w14:textId="77777777" w:rsidR="00487D19" w:rsidRPr="003C0DD8" w:rsidRDefault="00487D19" w:rsidP="00487D19">
            <w:pPr>
              <w:adjustRightInd w:val="0"/>
              <w:snapToGrid w:val="0"/>
              <w:jc w:val="center"/>
              <w:rPr>
                <w:rFonts w:ascii="Arial" w:hAnsi="Arial" w:cs="Arial"/>
                <w:sz w:val="4"/>
                <w:szCs w:val="4"/>
                <w:lang w:val="es-BO"/>
              </w:rPr>
            </w:pPr>
          </w:p>
        </w:tc>
        <w:tc>
          <w:tcPr>
            <w:tcW w:w="69" w:type="pct"/>
            <w:tcBorders>
              <w:top w:val="nil"/>
              <w:left w:val="single" w:sz="12" w:space="0" w:color="auto"/>
              <w:bottom w:val="nil"/>
              <w:right w:val="nil"/>
            </w:tcBorders>
            <w:shd w:val="clear" w:color="auto" w:fill="auto"/>
            <w:vAlign w:val="center"/>
          </w:tcPr>
          <w:p w14:paraId="5551AD32" w14:textId="77777777" w:rsidR="00487D19" w:rsidRPr="003C0DD8" w:rsidRDefault="00487D19" w:rsidP="00487D19">
            <w:pPr>
              <w:adjustRightInd w:val="0"/>
              <w:snapToGrid w:val="0"/>
              <w:jc w:val="center"/>
              <w:rPr>
                <w:rFonts w:ascii="Arial" w:hAnsi="Arial" w:cs="Arial"/>
                <w:sz w:val="4"/>
                <w:szCs w:val="4"/>
                <w:lang w:val="es-BO"/>
              </w:rPr>
            </w:pPr>
          </w:p>
        </w:tc>
        <w:tc>
          <w:tcPr>
            <w:tcW w:w="1140" w:type="pct"/>
            <w:tcBorders>
              <w:top w:val="single" w:sz="4" w:space="0" w:color="auto"/>
              <w:left w:val="nil"/>
              <w:bottom w:val="nil"/>
              <w:right w:val="nil"/>
            </w:tcBorders>
            <w:shd w:val="clear" w:color="auto" w:fill="auto"/>
            <w:vAlign w:val="center"/>
          </w:tcPr>
          <w:p w14:paraId="396E31AE" w14:textId="77777777" w:rsidR="00487D19" w:rsidRPr="003C0DD8" w:rsidRDefault="00487D19" w:rsidP="00487D19">
            <w:pPr>
              <w:adjustRightInd w:val="0"/>
              <w:snapToGrid w:val="0"/>
              <w:jc w:val="center"/>
              <w:rPr>
                <w:rFonts w:ascii="Arial" w:hAnsi="Arial" w:cs="Arial"/>
                <w:sz w:val="4"/>
                <w:szCs w:val="4"/>
                <w:lang w:val="es-BO"/>
              </w:rPr>
            </w:pPr>
          </w:p>
        </w:tc>
        <w:tc>
          <w:tcPr>
            <w:tcW w:w="62" w:type="pct"/>
            <w:vMerge/>
            <w:tcBorders>
              <w:left w:val="nil"/>
            </w:tcBorders>
            <w:shd w:val="clear" w:color="auto" w:fill="auto"/>
            <w:vAlign w:val="center"/>
          </w:tcPr>
          <w:p w14:paraId="5374A3DF" w14:textId="77777777" w:rsidR="00487D19" w:rsidRPr="003C0DD8" w:rsidRDefault="00487D19" w:rsidP="00487D19">
            <w:pPr>
              <w:adjustRightInd w:val="0"/>
              <w:snapToGrid w:val="0"/>
              <w:rPr>
                <w:rFonts w:ascii="Arial" w:hAnsi="Arial" w:cs="Arial"/>
                <w:sz w:val="4"/>
                <w:szCs w:val="4"/>
                <w:lang w:val="es-BO"/>
              </w:rPr>
            </w:pPr>
          </w:p>
        </w:tc>
      </w:tr>
      <w:tr w:rsidR="00487D19" w:rsidRPr="003C0DD8" w14:paraId="6C9B6366" w14:textId="77777777" w:rsidTr="0088705B">
        <w:trPr>
          <w:trHeight w:val="190"/>
        </w:trPr>
        <w:tc>
          <w:tcPr>
            <w:tcW w:w="235"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191ECA73" w14:textId="77777777" w:rsidR="00487D19" w:rsidRPr="003C0DD8" w:rsidRDefault="00487D19" w:rsidP="00487D19">
            <w:pPr>
              <w:adjustRightInd w:val="0"/>
              <w:snapToGrid w:val="0"/>
              <w:jc w:val="center"/>
              <w:rPr>
                <w:rFonts w:ascii="Arial" w:hAnsi="Arial" w:cs="Arial"/>
                <w:sz w:val="14"/>
                <w:szCs w:val="14"/>
                <w:lang w:val="es-BO"/>
              </w:rPr>
            </w:pPr>
            <w:r w:rsidRPr="003C0DD8">
              <w:rPr>
                <w:rFonts w:ascii="Arial" w:hAnsi="Arial" w:cs="Arial"/>
                <w:sz w:val="14"/>
                <w:szCs w:val="14"/>
                <w:lang w:val="es-BO"/>
              </w:rPr>
              <w:t>3</w:t>
            </w:r>
          </w:p>
        </w:tc>
        <w:tc>
          <w:tcPr>
            <w:tcW w:w="1854"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4D4949D6" w14:textId="77777777" w:rsidR="00487D19" w:rsidRPr="003C0DD8" w:rsidRDefault="00487D19" w:rsidP="00487D19">
            <w:pPr>
              <w:adjustRightInd w:val="0"/>
              <w:snapToGrid w:val="0"/>
              <w:ind w:left="113" w:right="113"/>
              <w:jc w:val="both"/>
              <w:rPr>
                <w:rFonts w:ascii="Arial" w:hAnsi="Arial" w:cs="Arial"/>
                <w:b/>
                <w:sz w:val="16"/>
                <w:szCs w:val="16"/>
                <w:lang w:val="es-BO"/>
              </w:rPr>
            </w:pPr>
            <w:r w:rsidRPr="003C0DD8">
              <w:rPr>
                <w:rFonts w:ascii="Arial" w:hAnsi="Arial" w:cs="Arial"/>
                <w:sz w:val="16"/>
                <w:szCs w:val="16"/>
                <w:lang w:val="es-BO"/>
              </w:rPr>
              <w:t>Consultas Escritas (fecha límite)</w:t>
            </w:r>
          </w:p>
        </w:tc>
        <w:tc>
          <w:tcPr>
            <w:tcW w:w="65" w:type="pct"/>
            <w:tcBorders>
              <w:top w:val="nil"/>
              <w:left w:val="single" w:sz="12" w:space="0" w:color="auto"/>
              <w:bottom w:val="nil"/>
              <w:right w:val="nil"/>
            </w:tcBorders>
            <w:shd w:val="clear" w:color="auto" w:fill="auto"/>
            <w:tcMar>
              <w:left w:w="0" w:type="dxa"/>
              <w:right w:w="0" w:type="dxa"/>
            </w:tcMar>
            <w:vAlign w:val="center"/>
          </w:tcPr>
          <w:p w14:paraId="0FA26917" w14:textId="77777777" w:rsidR="00487D19" w:rsidRPr="003C0DD8" w:rsidRDefault="00487D19" w:rsidP="00487D19">
            <w:pPr>
              <w:adjustRightInd w:val="0"/>
              <w:snapToGrid w:val="0"/>
              <w:jc w:val="center"/>
              <w:rPr>
                <w:rFonts w:ascii="Arial" w:hAnsi="Arial" w:cs="Arial"/>
                <w:sz w:val="16"/>
                <w:szCs w:val="16"/>
                <w:lang w:val="es-BO"/>
              </w:rPr>
            </w:pPr>
          </w:p>
        </w:tc>
        <w:tc>
          <w:tcPr>
            <w:tcW w:w="192" w:type="pct"/>
            <w:tcBorders>
              <w:top w:val="nil"/>
              <w:left w:val="nil"/>
              <w:bottom w:val="single" w:sz="4" w:space="0" w:color="auto"/>
              <w:right w:val="nil"/>
            </w:tcBorders>
            <w:shd w:val="clear" w:color="auto" w:fill="auto"/>
            <w:tcMar>
              <w:left w:w="0" w:type="dxa"/>
              <w:right w:w="0" w:type="dxa"/>
            </w:tcMar>
            <w:vAlign w:val="center"/>
          </w:tcPr>
          <w:p w14:paraId="64A662BB" w14:textId="77777777" w:rsidR="00487D19" w:rsidRPr="003C0DD8" w:rsidRDefault="00487D19" w:rsidP="00487D19">
            <w:pPr>
              <w:adjustRightInd w:val="0"/>
              <w:snapToGrid w:val="0"/>
              <w:jc w:val="center"/>
              <w:rPr>
                <w:i/>
                <w:sz w:val="14"/>
                <w:szCs w:val="14"/>
                <w:lang w:val="es-BO"/>
              </w:rPr>
            </w:pPr>
            <w:r w:rsidRPr="003C0DD8">
              <w:rPr>
                <w:i/>
                <w:sz w:val="14"/>
                <w:szCs w:val="14"/>
                <w:lang w:val="es-BO"/>
              </w:rPr>
              <w:t>Día</w:t>
            </w:r>
          </w:p>
        </w:tc>
        <w:tc>
          <w:tcPr>
            <w:tcW w:w="66" w:type="pct"/>
            <w:tcBorders>
              <w:top w:val="nil"/>
              <w:left w:val="nil"/>
              <w:bottom w:val="nil"/>
              <w:right w:val="nil"/>
            </w:tcBorders>
            <w:shd w:val="clear" w:color="auto" w:fill="auto"/>
            <w:tcMar>
              <w:left w:w="0" w:type="dxa"/>
              <w:right w:w="0" w:type="dxa"/>
            </w:tcMar>
            <w:vAlign w:val="center"/>
          </w:tcPr>
          <w:p w14:paraId="5E2695CB" w14:textId="77777777" w:rsidR="00487D19" w:rsidRPr="003C0DD8" w:rsidRDefault="00487D19" w:rsidP="00487D19">
            <w:pPr>
              <w:adjustRightInd w:val="0"/>
              <w:snapToGrid w:val="0"/>
              <w:jc w:val="center"/>
              <w:rPr>
                <w:i/>
                <w:sz w:val="14"/>
                <w:szCs w:val="14"/>
                <w:lang w:val="es-BO"/>
              </w:rPr>
            </w:pPr>
          </w:p>
        </w:tc>
        <w:tc>
          <w:tcPr>
            <w:tcW w:w="195" w:type="pct"/>
            <w:tcBorders>
              <w:top w:val="nil"/>
              <w:left w:val="nil"/>
              <w:bottom w:val="single" w:sz="4" w:space="0" w:color="auto"/>
              <w:right w:val="nil"/>
            </w:tcBorders>
            <w:shd w:val="clear" w:color="auto" w:fill="auto"/>
            <w:tcMar>
              <w:left w:w="0" w:type="dxa"/>
              <w:right w:w="0" w:type="dxa"/>
            </w:tcMar>
            <w:vAlign w:val="center"/>
          </w:tcPr>
          <w:p w14:paraId="094D823D" w14:textId="77777777" w:rsidR="00487D19" w:rsidRPr="003C0DD8" w:rsidRDefault="00487D19" w:rsidP="00487D19">
            <w:pPr>
              <w:adjustRightInd w:val="0"/>
              <w:snapToGrid w:val="0"/>
              <w:jc w:val="center"/>
              <w:rPr>
                <w:i/>
                <w:sz w:val="14"/>
                <w:szCs w:val="14"/>
                <w:lang w:val="es-BO"/>
              </w:rPr>
            </w:pPr>
            <w:r w:rsidRPr="003C0DD8">
              <w:rPr>
                <w:i/>
                <w:sz w:val="14"/>
                <w:szCs w:val="14"/>
                <w:lang w:val="es-BO"/>
              </w:rPr>
              <w:t>Mes</w:t>
            </w:r>
          </w:p>
        </w:tc>
        <w:tc>
          <w:tcPr>
            <w:tcW w:w="66" w:type="pct"/>
            <w:tcBorders>
              <w:top w:val="nil"/>
              <w:left w:val="nil"/>
              <w:bottom w:val="nil"/>
              <w:right w:val="nil"/>
            </w:tcBorders>
            <w:shd w:val="clear" w:color="auto" w:fill="auto"/>
            <w:tcMar>
              <w:left w:w="0" w:type="dxa"/>
              <w:right w:w="0" w:type="dxa"/>
            </w:tcMar>
            <w:vAlign w:val="center"/>
          </w:tcPr>
          <w:p w14:paraId="7D8A0A70" w14:textId="77777777" w:rsidR="00487D19" w:rsidRPr="003C0DD8" w:rsidRDefault="00487D19" w:rsidP="00487D19">
            <w:pPr>
              <w:adjustRightInd w:val="0"/>
              <w:snapToGrid w:val="0"/>
              <w:jc w:val="center"/>
              <w:rPr>
                <w:i/>
                <w:sz w:val="14"/>
                <w:szCs w:val="14"/>
                <w:lang w:val="es-BO"/>
              </w:rPr>
            </w:pPr>
          </w:p>
        </w:tc>
        <w:tc>
          <w:tcPr>
            <w:tcW w:w="263" w:type="pct"/>
            <w:tcBorders>
              <w:top w:val="nil"/>
              <w:left w:val="nil"/>
              <w:bottom w:val="single" w:sz="4" w:space="0" w:color="auto"/>
              <w:right w:val="nil"/>
            </w:tcBorders>
            <w:shd w:val="clear" w:color="auto" w:fill="auto"/>
            <w:tcMar>
              <w:left w:w="0" w:type="dxa"/>
              <w:right w:w="0" w:type="dxa"/>
            </w:tcMar>
            <w:vAlign w:val="center"/>
          </w:tcPr>
          <w:p w14:paraId="33BF784E" w14:textId="77777777" w:rsidR="00487D19" w:rsidRPr="003C0DD8" w:rsidRDefault="00487D19" w:rsidP="00487D19">
            <w:pPr>
              <w:adjustRightInd w:val="0"/>
              <w:snapToGrid w:val="0"/>
              <w:jc w:val="center"/>
              <w:rPr>
                <w:i/>
                <w:sz w:val="14"/>
                <w:szCs w:val="14"/>
                <w:lang w:val="es-BO"/>
              </w:rPr>
            </w:pPr>
            <w:r w:rsidRPr="003C0DD8">
              <w:rPr>
                <w:i/>
                <w:sz w:val="14"/>
                <w:szCs w:val="14"/>
                <w:lang w:val="es-BO"/>
              </w:rPr>
              <w:t>Año</w:t>
            </w:r>
          </w:p>
        </w:tc>
        <w:tc>
          <w:tcPr>
            <w:tcW w:w="66" w:type="pct"/>
            <w:tcBorders>
              <w:top w:val="nil"/>
              <w:left w:val="nil"/>
              <w:bottom w:val="nil"/>
              <w:right w:val="single" w:sz="12" w:space="0" w:color="auto"/>
            </w:tcBorders>
            <w:shd w:val="clear" w:color="auto" w:fill="auto"/>
            <w:tcMar>
              <w:left w:w="0" w:type="dxa"/>
              <w:right w:w="0" w:type="dxa"/>
            </w:tcMar>
            <w:vAlign w:val="center"/>
          </w:tcPr>
          <w:p w14:paraId="53770780" w14:textId="77777777" w:rsidR="00487D19" w:rsidRPr="003C0DD8" w:rsidRDefault="00487D19" w:rsidP="00487D19">
            <w:pPr>
              <w:adjustRightInd w:val="0"/>
              <w:snapToGrid w:val="0"/>
              <w:jc w:val="center"/>
              <w:rPr>
                <w:i/>
                <w:sz w:val="14"/>
                <w:szCs w:val="14"/>
                <w:lang w:val="es-BO"/>
              </w:rPr>
            </w:pPr>
          </w:p>
        </w:tc>
        <w:tc>
          <w:tcPr>
            <w:tcW w:w="65" w:type="pct"/>
            <w:tcBorders>
              <w:top w:val="nil"/>
              <w:left w:val="single" w:sz="12" w:space="0" w:color="auto"/>
              <w:bottom w:val="nil"/>
              <w:right w:val="nil"/>
            </w:tcBorders>
            <w:tcMar>
              <w:left w:w="0" w:type="dxa"/>
              <w:right w:w="0" w:type="dxa"/>
            </w:tcMar>
          </w:tcPr>
          <w:p w14:paraId="18679810" w14:textId="77777777" w:rsidR="00487D19" w:rsidRPr="003C0DD8" w:rsidRDefault="00487D19" w:rsidP="00487D19">
            <w:pPr>
              <w:adjustRightInd w:val="0"/>
              <w:snapToGrid w:val="0"/>
              <w:jc w:val="center"/>
              <w:rPr>
                <w:i/>
                <w:sz w:val="14"/>
                <w:szCs w:val="14"/>
                <w:lang w:val="es-BO"/>
              </w:rPr>
            </w:pPr>
          </w:p>
        </w:tc>
        <w:tc>
          <w:tcPr>
            <w:tcW w:w="238" w:type="pct"/>
            <w:tcBorders>
              <w:top w:val="nil"/>
              <w:left w:val="nil"/>
              <w:bottom w:val="single" w:sz="4" w:space="0" w:color="auto"/>
              <w:right w:val="nil"/>
            </w:tcBorders>
            <w:shd w:val="clear" w:color="auto" w:fill="auto"/>
            <w:tcMar>
              <w:left w:w="0" w:type="dxa"/>
              <w:right w:w="0" w:type="dxa"/>
            </w:tcMar>
            <w:vAlign w:val="center"/>
          </w:tcPr>
          <w:p w14:paraId="59415A21" w14:textId="77777777" w:rsidR="00487D19" w:rsidRPr="003C0DD8" w:rsidRDefault="00487D19" w:rsidP="00487D19">
            <w:pPr>
              <w:adjustRightInd w:val="0"/>
              <w:snapToGrid w:val="0"/>
              <w:rPr>
                <w:i/>
                <w:sz w:val="14"/>
                <w:szCs w:val="14"/>
                <w:lang w:val="es-BO"/>
              </w:rPr>
            </w:pPr>
          </w:p>
        </w:tc>
        <w:tc>
          <w:tcPr>
            <w:tcW w:w="125" w:type="pct"/>
            <w:tcBorders>
              <w:top w:val="nil"/>
              <w:left w:val="nil"/>
              <w:bottom w:val="nil"/>
              <w:right w:val="nil"/>
            </w:tcBorders>
            <w:shd w:val="clear" w:color="auto" w:fill="auto"/>
            <w:tcMar>
              <w:left w:w="0" w:type="dxa"/>
              <w:right w:w="0" w:type="dxa"/>
            </w:tcMar>
            <w:vAlign w:val="center"/>
          </w:tcPr>
          <w:p w14:paraId="3B2B864B" w14:textId="77777777" w:rsidR="00487D19" w:rsidRPr="003C0DD8" w:rsidRDefault="00487D19" w:rsidP="00487D19">
            <w:pPr>
              <w:adjustRightInd w:val="0"/>
              <w:snapToGrid w:val="0"/>
              <w:jc w:val="center"/>
              <w:rPr>
                <w:i/>
                <w:sz w:val="14"/>
                <w:szCs w:val="14"/>
                <w:lang w:val="es-BO"/>
              </w:rPr>
            </w:pPr>
          </w:p>
        </w:tc>
        <w:tc>
          <w:tcPr>
            <w:tcW w:w="232" w:type="pct"/>
            <w:tcBorders>
              <w:top w:val="nil"/>
              <w:left w:val="nil"/>
              <w:bottom w:val="single" w:sz="4" w:space="0" w:color="auto"/>
              <w:right w:val="nil"/>
            </w:tcBorders>
            <w:shd w:val="clear" w:color="auto" w:fill="auto"/>
            <w:tcMar>
              <w:left w:w="0" w:type="dxa"/>
              <w:right w:w="0" w:type="dxa"/>
            </w:tcMar>
            <w:vAlign w:val="center"/>
          </w:tcPr>
          <w:p w14:paraId="0FCBD114" w14:textId="77777777" w:rsidR="00487D19" w:rsidRPr="003C0DD8" w:rsidRDefault="00487D19" w:rsidP="00487D19">
            <w:pPr>
              <w:adjustRightInd w:val="0"/>
              <w:snapToGrid w:val="0"/>
              <w:jc w:val="center"/>
              <w:rPr>
                <w:i/>
                <w:sz w:val="14"/>
                <w:szCs w:val="14"/>
                <w:lang w:val="es-BO"/>
              </w:rPr>
            </w:pPr>
          </w:p>
        </w:tc>
        <w:tc>
          <w:tcPr>
            <w:tcW w:w="66" w:type="pct"/>
            <w:tcBorders>
              <w:top w:val="nil"/>
              <w:left w:val="nil"/>
              <w:bottom w:val="nil"/>
              <w:right w:val="single" w:sz="12" w:space="0" w:color="auto"/>
            </w:tcBorders>
            <w:shd w:val="clear" w:color="auto" w:fill="auto"/>
            <w:vAlign w:val="center"/>
          </w:tcPr>
          <w:p w14:paraId="192099F9" w14:textId="77777777" w:rsidR="00487D19" w:rsidRPr="003C0DD8" w:rsidRDefault="00487D19" w:rsidP="00487D19">
            <w:pPr>
              <w:adjustRightInd w:val="0"/>
              <w:snapToGrid w:val="0"/>
              <w:jc w:val="center"/>
              <w:rPr>
                <w:i/>
                <w:sz w:val="14"/>
                <w:szCs w:val="14"/>
                <w:lang w:val="es-BO"/>
              </w:rPr>
            </w:pPr>
          </w:p>
        </w:tc>
        <w:tc>
          <w:tcPr>
            <w:tcW w:w="69" w:type="pct"/>
            <w:tcBorders>
              <w:top w:val="nil"/>
              <w:left w:val="single" w:sz="12" w:space="0" w:color="auto"/>
              <w:bottom w:val="nil"/>
              <w:right w:val="nil"/>
            </w:tcBorders>
            <w:shd w:val="clear" w:color="auto" w:fill="auto"/>
            <w:vAlign w:val="center"/>
          </w:tcPr>
          <w:p w14:paraId="12BFB7A8" w14:textId="77777777" w:rsidR="00487D19" w:rsidRPr="003C0DD8" w:rsidRDefault="00487D19" w:rsidP="00487D19">
            <w:pPr>
              <w:adjustRightInd w:val="0"/>
              <w:snapToGrid w:val="0"/>
              <w:jc w:val="center"/>
              <w:rPr>
                <w:i/>
                <w:sz w:val="14"/>
                <w:szCs w:val="14"/>
                <w:lang w:val="es-BO"/>
              </w:rPr>
            </w:pPr>
          </w:p>
        </w:tc>
        <w:tc>
          <w:tcPr>
            <w:tcW w:w="1140" w:type="pct"/>
            <w:tcBorders>
              <w:top w:val="nil"/>
              <w:left w:val="nil"/>
              <w:bottom w:val="single" w:sz="4" w:space="0" w:color="auto"/>
              <w:right w:val="nil"/>
            </w:tcBorders>
            <w:shd w:val="clear" w:color="auto" w:fill="auto"/>
            <w:vAlign w:val="center"/>
          </w:tcPr>
          <w:p w14:paraId="5FF56579" w14:textId="77777777" w:rsidR="00487D19" w:rsidRPr="003C0DD8" w:rsidRDefault="00487D19" w:rsidP="00487D19">
            <w:pPr>
              <w:adjustRightInd w:val="0"/>
              <w:snapToGrid w:val="0"/>
              <w:jc w:val="center"/>
              <w:rPr>
                <w:i/>
                <w:sz w:val="14"/>
                <w:szCs w:val="14"/>
                <w:lang w:val="es-BO"/>
              </w:rPr>
            </w:pPr>
          </w:p>
        </w:tc>
        <w:tc>
          <w:tcPr>
            <w:tcW w:w="62" w:type="pct"/>
            <w:vMerge/>
            <w:tcBorders>
              <w:left w:val="nil"/>
            </w:tcBorders>
            <w:shd w:val="clear" w:color="auto" w:fill="auto"/>
            <w:vAlign w:val="center"/>
          </w:tcPr>
          <w:p w14:paraId="6442AAB2" w14:textId="77777777" w:rsidR="00487D19" w:rsidRPr="003C0DD8" w:rsidRDefault="00487D19" w:rsidP="00487D19">
            <w:pPr>
              <w:adjustRightInd w:val="0"/>
              <w:snapToGrid w:val="0"/>
              <w:rPr>
                <w:rFonts w:ascii="Arial" w:hAnsi="Arial" w:cs="Arial"/>
                <w:sz w:val="16"/>
                <w:szCs w:val="16"/>
                <w:lang w:val="es-BO"/>
              </w:rPr>
            </w:pPr>
          </w:p>
        </w:tc>
      </w:tr>
      <w:tr w:rsidR="00487D19" w:rsidRPr="003C0DD8" w14:paraId="3D11CE5E" w14:textId="77777777" w:rsidTr="00870C16">
        <w:trPr>
          <w:trHeight w:val="1395"/>
        </w:trPr>
        <w:tc>
          <w:tcPr>
            <w:tcW w:w="235" w:type="pct"/>
            <w:vMerge/>
            <w:tcBorders>
              <w:left w:val="single" w:sz="12" w:space="0" w:color="auto"/>
              <w:bottom w:val="nil"/>
              <w:right w:val="single" w:sz="12" w:space="0" w:color="auto"/>
            </w:tcBorders>
            <w:shd w:val="clear" w:color="auto" w:fill="auto"/>
            <w:noWrap/>
            <w:tcMar>
              <w:left w:w="0" w:type="dxa"/>
              <w:right w:w="0" w:type="dxa"/>
            </w:tcMar>
            <w:vAlign w:val="center"/>
          </w:tcPr>
          <w:p w14:paraId="2041401C" w14:textId="77777777" w:rsidR="00487D19" w:rsidRPr="003C0DD8" w:rsidRDefault="00487D19" w:rsidP="00487D19">
            <w:pPr>
              <w:adjustRightInd w:val="0"/>
              <w:snapToGrid w:val="0"/>
              <w:jc w:val="center"/>
              <w:rPr>
                <w:rFonts w:ascii="Arial" w:hAnsi="Arial" w:cs="Arial"/>
                <w:sz w:val="14"/>
                <w:szCs w:val="14"/>
                <w:lang w:val="es-BO"/>
              </w:rPr>
            </w:pPr>
          </w:p>
        </w:tc>
        <w:tc>
          <w:tcPr>
            <w:tcW w:w="1854" w:type="pct"/>
            <w:gridSpan w:val="2"/>
            <w:vMerge/>
            <w:tcBorders>
              <w:left w:val="single" w:sz="12" w:space="0" w:color="auto"/>
              <w:bottom w:val="nil"/>
              <w:right w:val="single" w:sz="12" w:space="0" w:color="auto"/>
            </w:tcBorders>
            <w:shd w:val="clear" w:color="auto" w:fill="auto"/>
            <w:vAlign w:val="bottom"/>
          </w:tcPr>
          <w:p w14:paraId="024535FC" w14:textId="77777777" w:rsidR="00487D19" w:rsidRPr="003C0DD8" w:rsidRDefault="00487D19" w:rsidP="00487D19">
            <w:pPr>
              <w:adjustRightInd w:val="0"/>
              <w:snapToGrid w:val="0"/>
              <w:ind w:left="113" w:right="113"/>
              <w:jc w:val="both"/>
              <w:rPr>
                <w:rFonts w:ascii="Arial" w:hAnsi="Arial" w:cs="Arial"/>
                <w:b/>
                <w:sz w:val="16"/>
                <w:szCs w:val="16"/>
                <w:lang w:val="es-BO"/>
              </w:rPr>
            </w:pPr>
          </w:p>
        </w:tc>
        <w:tc>
          <w:tcPr>
            <w:tcW w:w="65" w:type="pct"/>
            <w:tcBorders>
              <w:top w:val="nil"/>
              <w:left w:val="single" w:sz="12" w:space="0" w:color="auto"/>
              <w:bottom w:val="nil"/>
              <w:right w:val="single" w:sz="4" w:space="0" w:color="auto"/>
            </w:tcBorders>
            <w:shd w:val="clear" w:color="auto" w:fill="auto"/>
            <w:vAlign w:val="center"/>
          </w:tcPr>
          <w:p w14:paraId="3434C6C9" w14:textId="77777777" w:rsidR="00487D19" w:rsidRPr="003C0DD8" w:rsidRDefault="00487D19" w:rsidP="00487D19">
            <w:pPr>
              <w:adjustRightInd w:val="0"/>
              <w:snapToGrid w:val="0"/>
              <w:jc w:val="center"/>
              <w:rPr>
                <w:rFonts w:ascii="Arial" w:hAnsi="Arial" w:cs="Arial"/>
                <w:sz w:val="16"/>
                <w:szCs w:val="16"/>
                <w:lang w:val="es-BO"/>
              </w:rPr>
            </w:pPr>
          </w:p>
        </w:tc>
        <w:tc>
          <w:tcPr>
            <w:tcW w:w="19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7BAD660" w14:textId="49B04E38" w:rsidR="00487D19" w:rsidRPr="003C0DD8" w:rsidRDefault="00D76BDE" w:rsidP="00DC5E29">
            <w:pPr>
              <w:adjustRightInd w:val="0"/>
              <w:snapToGrid w:val="0"/>
              <w:jc w:val="center"/>
              <w:rPr>
                <w:rFonts w:ascii="Arial" w:hAnsi="Arial" w:cs="Arial"/>
                <w:sz w:val="16"/>
                <w:szCs w:val="16"/>
                <w:lang w:val="es-BO"/>
              </w:rPr>
            </w:pPr>
            <w:r>
              <w:rPr>
                <w:rFonts w:ascii="Arial" w:hAnsi="Arial" w:cs="Arial"/>
                <w:sz w:val="16"/>
                <w:szCs w:val="16"/>
                <w:lang w:val="es-BO"/>
              </w:rPr>
              <w:t>2</w:t>
            </w:r>
            <w:r w:rsidR="00F30BA0">
              <w:rPr>
                <w:rFonts w:ascii="Arial" w:hAnsi="Arial" w:cs="Arial"/>
                <w:sz w:val="16"/>
                <w:szCs w:val="16"/>
                <w:lang w:val="es-BO"/>
              </w:rPr>
              <w:t>4</w:t>
            </w:r>
          </w:p>
        </w:tc>
        <w:tc>
          <w:tcPr>
            <w:tcW w:w="66" w:type="pct"/>
            <w:tcBorders>
              <w:top w:val="nil"/>
              <w:left w:val="single" w:sz="4" w:space="0" w:color="auto"/>
              <w:bottom w:val="nil"/>
              <w:right w:val="single" w:sz="4" w:space="0" w:color="auto"/>
            </w:tcBorders>
            <w:shd w:val="clear" w:color="auto" w:fill="auto"/>
            <w:vAlign w:val="center"/>
          </w:tcPr>
          <w:p w14:paraId="05BF0B0D" w14:textId="77777777" w:rsidR="00487D19" w:rsidRPr="003C0DD8" w:rsidRDefault="00487D19" w:rsidP="00487D19">
            <w:pPr>
              <w:adjustRightInd w:val="0"/>
              <w:snapToGrid w:val="0"/>
              <w:jc w:val="center"/>
              <w:rPr>
                <w:rFonts w:ascii="Arial" w:hAnsi="Arial" w:cs="Arial"/>
                <w:sz w:val="16"/>
                <w:szCs w:val="16"/>
                <w:lang w:val="es-BO"/>
              </w:rPr>
            </w:pPr>
          </w:p>
        </w:tc>
        <w:tc>
          <w:tcPr>
            <w:tcW w:w="195"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D17B3F6" w14:textId="49C2A1E2" w:rsidR="00487D19" w:rsidRPr="003C0DD8" w:rsidRDefault="00D76BDE" w:rsidP="00487D19">
            <w:pPr>
              <w:adjustRightInd w:val="0"/>
              <w:snapToGrid w:val="0"/>
              <w:jc w:val="center"/>
              <w:rPr>
                <w:rFonts w:ascii="Arial" w:hAnsi="Arial" w:cs="Arial"/>
                <w:sz w:val="16"/>
                <w:szCs w:val="16"/>
                <w:lang w:val="es-BO"/>
              </w:rPr>
            </w:pPr>
            <w:r>
              <w:rPr>
                <w:rFonts w:ascii="Arial" w:hAnsi="Arial" w:cs="Arial"/>
                <w:sz w:val="16"/>
                <w:szCs w:val="16"/>
                <w:lang w:val="es-BO"/>
              </w:rPr>
              <w:t>09</w:t>
            </w:r>
          </w:p>
        </w:tc>
        <w:tc>
          <w:tcPr>
            <w:tcW w:w="66" w:type="pct"/>
            <w:tcBorders>
              <w:top w:val="nil"/>
              <w:left w:val="single" w:sz="4" w:space="0" w:color="auto"/>
              <w:bottom w:val="nil"/>
              <w:right w:val="single" w:sz="4" w:space="0" w:color="auto"/>
            </w:tcBorders>
            <w:shd w:val="clear" w:color="auto" w:fill="auto"/>
            <w:vAlign w:val="center"/>
          </w:tcPr>
          <w:p w14:paraId="615FADB8" w14:textId="77777777" w:rsidR="00487D19" w:rsidRPr="003C0DD8" w:rsidRDefault="00487D19" w:rsidP="00487D19">
            <w:pPr>
              <w:adjustRightInd w:val="0"/>
              <w:snapToGrid w:val="0"/>
              <w:jc w:val="center"/>
              <w:rPr>
                <w:rFonts w:ascii="Arial" w:hAnsi="Arial" w:cs="Arial"/>
                <w:sz w:val="16"/>
                <w:szCs w:val="16"/>
                <w:lang w:val="es-BO"/>
              </w:rPr>
            </w:pPr>
          </w:p>
        </w:tc>
        <w:tc>
          <w:tcPr>
            <w:tcW w:w="263"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E986561" w14:textId="3B42112D" w:rsidR="00487D19" w:rsidRPr="003C0DD8" w:rsidRDefault="00D76BDE" w:rsidP="00487D19">
            <w:pPr>
              <w:adjustRightInd w:val="0"/>
              <w:snapToGrid w:val="0"/>
              <w:jc w:val="center"/>
              <w:rPr>
                <w:rFonts w:ascii="Arial" w:hAnsi="Arial" w:cs="Arial"/>
                <w:sz w:val="16"/>
                <w:szCs w:val="16"/>
                <w:lang w:val="es-BO"/>
              </w:rPr>
            </w:pPr>
            <w:r>
              <w:rPr>
                <w:rFonts w:ascii="Arial" w:hAnsi="Arial" w:cs="Arial"/>
                <w:sz w:val="16"/>
                <w:szCs w:val="16"/>
                <w:lang w:val="es-BO"/>
              </w:rPr>
              <w:t>2020</w:t>
            </w:r>
          </w:p>
        </w:tc>
        <w:tc>
          <w:tcPr>
            <w:tcW w:w="66" w:type="pct"/>
            <w:tcBorders>
              <w:top w:val="nil"/>
              <w:left w:val="single" w:sz="4" w:space="0" w:color="auto"/>
              <w:bottom w:val="nil"/>
              <w:right w:val="single" w:sz="12" w:space="0" w:color="auto"/>
            </w:tcBorders>
            <w:shd w:val="clear" w:color="auto" w:fill="auto"/>
            <w:vAlign w:val="center"/>
          </w:tcPr>
          <w:p w14:paraId="2776058B" w14:textId="77777777" w:rsidR="00487D19" w:rsidRPr="003C0DD8" w:rsidRDefault="00487D19" w:rsidP="00487D19">
            <w:pPr>
              <w:adjustRightInd w:val="0"/>
              <w:snapToGrid w:val="0"/>
              <w:jc w:val="center"/>
              <w:rPr>
                <w:rFonts w:ascii="Arial" w:hAnsi="Arial" w:cs="Arial"/>
                <w:sz w:val="16"/>
                <w:szCs w:val="16"/>
                <w:lang w:val="es-BO"/>
              </w:rPr>
            </w:pPr>
          </w:p>
        </w:tc>
        <w:tc>
          <w:tcPr>
            <w:tcW w:w="65" w:type="pct"/>
            <w:tcBorders>
              <w:top w:val="nil"/>
              <w:left w:val="single" w:sz="12" w:space="0" w:color="auto"/>
              <w:bottom w:val="nil"/>
              <w:right w:val="single" w:sz="4" w:space="0" w:color="auto"/>
            </w:tcBorders>
          </w:tcPr>
          <w:p w14:paraId="75BF6E06" w14:textId="77777777" w:rsidR="00487D19" w:rsidRPr="003C0DD8" w:rsidRDefault="00487D19" w:rsidP="00487D19">
            <w:pPr>
              <w:adjustRightInd w:val="0"/>
              <w:snapToGrid w:val="0"/>
              <w:jc w:val="center"/>
              <w:rPr>
                <w:rFonts w:ascii="Arial" w:hAnsi="Arial" w:cs="Arial"/>
                <w:sz w:val="16"/>
                <w:szCs w:val="16"/>
                <w:lang w:val="es-BO"/>
              </w:rPr>
            </w:pPr>
          </w:p>
        </w:tc>
        <w:tc>
          <w:tcPr>
            <w:tcW w:w="23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BECD5CA" w14:textId="40BB909D" w:rsidR="00487D19" w:rsidRPr="003C0DD8" w:rsidRDefault="00CB01FF" w:rsidP="00487D19">
            <w:pPr>
              <w:adjustRightInd w:val="0"/>
              <w:snapToGrid w:val="0"/>
              <w:jc w:val="center"/>
              <w:rPr>
                <w:rFonts w:ascii="Arial" w:hAnsi="Arial" w:cs="Arial"/>
                <w:sz w:val="16"/>
                <w:szCs w:val="16"/>
                <w:lang w:val="es-BO"/>
              </w:rPr>
            </w:pPr>
            <w:r>
              <w:rPr>
                <w:rFonts w:ascii="Arial" w:hAnsi="Arial" w:cs="Arial"/>
                <w:sz w:val="16"/>
                <w:szCs w:val="16"/>
                <w:lang w:val="es-BO"/>
              </w:rPr>
              <w:t>15</w:t>
            </w:r>
          </w:p>
        </w:tc>
        <w:tc>
          <w:tcPr>
            <w:tcW w:w="125" w:type="pct"/>
            <w:tcBorders>
              <w:top w:val="nil"/>
              <w:left w:val="single" w:sz="4" w:space="0" w:color="auto"/>
              <w:bottom w:val="nil"/>
              <w:right w:val="single" w:sz="4" w:space="0" w:color="auto"/>
            </w:tcBorders>
            <w:shd w:val="clear" w:color="auto" w:fill="auto"/>
            <w:vAlign w:val="center"/>
          </w:tcPr>
          <w:p w14:paraId="57D278BA" w14:textId="77777777" w:rsidR="00487D19" w:rsidRPr="003C0DD8" w:rsidRDefault="00487D19" w:rsidP="00487D19">
            <w:pPr>
              <w:adjustRightInd w:val="0"/>
              <w:snapToGrid w:val="0"/>
              <w:jc w:val="center"/>
              <w:rPr>
                <w:rFonts w:ascii="Arial" w:hAnsi="Arial" w:cs="Arial"/>
                <w:sz w:val="16"/>
                <w:szCs w:val="16"/>
                <w:lang w:val="es-BO"/>
              </w:rPr>
            </w:pPr>
          </w:p>
        </w:tc>
        <w:tc>
          <w:tcPr>
            <w:tcW w:w="23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06E6950" w14:textId="1C5E5A59" w:rsidR="00487D19" w:rsidRPr="003C0DD8" w:rsidRDefault="00CB01FF" w:rsidP="00487D19">
            <w:pPr>
              <w:adjustRightInd w:val="0"/>
              <w:snapToGrid w:val="0"/>
              <w:jc w:val="center"/>
              <w:rPr>
                <w:rFonts w:ascii="Arial" w:hAnsi="Arial" w:cs="Arial"/>
                <w:sz w:val="16"/>
                <w:szCs w:val="16"/>
                <w:lang w:val="es-BO"/>
              </w:rPr>
            </w:pPr>
            <w:r>
              <w:rPr>
                <w:rFonts w:ascii="Arial" w:hAnsi="Arial" w:cs="Arial"/>
                <w:sz w:val="16"/>
                <w:szCs w:val="16"/>
                <w:lang w:val="es-BO"/>
              </w:rPr>
              <w:t>30</w:t>
            </w:r>
          </w:p>
        </w:tc>
        <w:tc>
          <w:tcPr>
            <w:tcW w:w="66" w:type="pct"/>
            <w:tcBorders>
              <w:top w:val="nil"/>
              <w:left w:val="single" w:sz="4" w:space="0" w:color="auto"/>
              <w:bottom w:val="nil"/>
              <w:right w:val="single" w:sz="12" w:space="0" w:color="auto"/>
            </w:tcBorders>
            <w:shd w:val="clear" w:color="auto" w:fill="auto"/>
            <w:vAlign w:val="center"/>
          </w:tcPr>
          <w:p w14:paraId="66CAF18F" w14:textId="77777777" w:rsidR="00487D19" w:rsidRPr="003C0DD8" w:rsidRDefault="00487D19" w:rsidP="00487D19">
            <w:pPr>
              <w:adjustRightInd w:val="0"/>
              <w:snapToGrid w:val="0"/>
              <w:jc w:val="center"/>
              <w:rPr>
                <w:rFonts w:ascii="Arial" w:hAnsi="Arial" w:cs="Arial"/>
                <w:sz w:val="16"/>
                <w:szCs w:val="16"/>
                <w:lang w:val="es-BO"/>
              </w:rPr>
            </w:pPr>
          </w:p>
        </w:tc>
        <w:tc>
          <w:tcPr>
            <w:tcW w:w="69" w:type="pct"/>
            <w:tcBorders>
              <w:top w:val="nil"/>
              <w:left w:val="single" w:sz="12" w:space="0" w:color="auto"/>
              <w:bottom w:val="nil"/>
              <w:right w:val="single" w:sz="4" w:space="0" w:color="auto"/>
            </w:tcBorders>
            <w:shd w:val="clear" w:color="auto" w:fill="auto"/>
            <w:vAlign w:val="center"/>
          </w:tcPr>
          <w:p w14:paraId="12A1F071" w14:textId="77777777" w:rsidR="00487D19" w:rsidRPr="003C0DD8" w:rsidRDefault="00487D19" w:rsidP="00487D19">
            <w:pPr>
              <w:adjustRightInd w:val="0"/>
              <w:snapToGrid w:val="0"/>
              <w:jc w:val="center"/>
              <w:rPr>
                <w:rFonts w:ascii="Arial" w:hAnsi="Arial" w:cs="Arial"/>
                <w:sz w:val="16"/>
                <w:szCs w:val="16"/>
                <w:lang w:val="es-BO"/>
              </w:rPr>
            </w:pPr>
          </w:p>
        </w:tc>
        <w:tc>
          <w:tcPr>
            <w:tcW w:w="114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8E6BED7" w14:textId="760F5679" w:rsidR="00487D19" w:rsidRDefault="00CB01FF" w:rsidP="00487D19">
            <w:pPr>
              <w:adjustRightInd w:val="0"/>
              <w:snapToGrid w:val="0"/>
              <w:jc w:val="center"/>
              <w:rPr>
                <w:rFonts w:ascii="Arial" w:hAnsi="Arial" w:cs="Arial"/>
                <w:sz w:val="16"/>
                <w:szCs w:val="16"/>
                <w:lang w:val="es-BO"/>
              </w:rPr>
            </w:pPr>
            <w:r>
              <w:rPr>
                <w:rFonts w:ascii="Arial" w:hAnsi="Arial" w:cs="Arial"/>
                <w:sz w:val="16"/>
                <w:szCs w:val="16"/>
                <w:lang w:val="es-BO"/>
              </w:rPr>
              <w:t>Mesa de Entrada de Documentos – Planta Baja Edificio Principal ASF</w:t>
            </w:r>
            <w:r w:rsidR="00364A64">
              <w:rPr>
                <w:rFonts w:ascii="Arial" w:hAnsi="Arial" w:cs="Arial"/>
                <w:sz w:val="16"/>
                <w:szCs w:val="16"/>
                <w:lang w:val="es-BO"/>
              </w:rPr>
              <w:t xml:space="preserve">I (Plaza Isabel la </w:t>
            </w:r>
            <w:r w:rsidR="00870C16">
              <w:rPr>
                <w:rFonts w:ascii="Arial" w:hAnsi="Arial" w:cs="Arial"/>
                <w:sz w:val="16"/>
                <w:szCs w:val="16"/>
                <w:lang w:val="es-BO"/>
              </w:rPr>
              <w:t>Católica</w:t>
            </w:r>
            <w:r w:rsidR="00364A64">
              <w:rPr>
                <w:rFonts w:ascii="Arial" w:hAnsi="Arial" w:cs="Arial"/>
                <w:sz w:val="16"/>
                <w:szCs w:val="16"/>
                <w:lang w:val="es-BO"/>
              </w:rPr>
              <w:t>)</w:t>
            </w:r>
          </w:p>
          <w:p w14:paraId="6991CB55" w14:textId="2BE8975D" w:rsidR="00870C16" w:rsidRPr="003C0DD8" w:rsidRDefault="00870C16" w:rsidP="00487D19">
            <w:pPr>
              <w:adjustRightInd w:val="0"/>
              <w:snapToGrid w:val="0"/>
              <w:jc w:val="center"/>
              <w:rPr>
                <w:rFonts w:ascii="Arial" w:hAnsi="Arial" w:cs="Arial"/>
                <w:sz w:val="16"/>
                <w:szCs w:val="16"/>
                <w:lang w:val="es-BO"/>
              </w:rPr>
            </w:pPr>
            <w:r>
              <w:rPr>
                <w:rFonts w:ascii="Arial" w:hAnsi="Arial" w:cs="Arial"/>
                <w:sz w:val="16"/>
                <w:szCs w:val="16"/>
                <w:lang w:val="es-BO"/>
              </w:rPr>
              <w:t xml:space="preserve">Correo electrónico: </w:t>
            </w:r>
            <w:hyperlink r:id="rId12" w:history="1">
              <w:r w:rsidRPr="00870C16">
                <w:rPr>
                  <w:rStyle w:val="Hipervnculo"/>
                  <w:rFonts w:ascii="Arial" w:hAnsi="Arial" w:cs="Arial"/>
                  <w:color w:val="auto"/>
                  <w:sz w:val="16"/>
                  <w:szCs w:val="16"/>
                  <w:u w:val="none"/>
                  <w:lang w:val="es-BO"/>
                </w:rPr>
                <w:t>contrataciones@asfi.gob.bo</w:t>
              </w:r>
            </w:hyperlink>
            <w:r>
              <w:rPr>
                <w:rFonts w:ascii="Arial" w:hAnsi="Arial" w:cs="Arial"/>
                <w:sz w:val="16"/>
                <w:szCs w:val="16"/>
                <w:lang w:val="es-BO"/>
              </w:rPr>
              <w:t xml:space="preserve"> </w:t>
            </w:r>
          </w:p>
        </w:tc>
        <w:tc>
          <w:tcPr>
            <w:tcW w:w="62" w:type="pct"/>
            <w:vMerge/>
            <w:tcBorders>
              <w:left w:val="single" w:sz="4" w:space="0" w:color="auto"/>
            </w:tcBorders>
            <w:shd w:val="clear" w:color="auto" w:fill="auto"/>
            <w:vAlign w:val="center"/>
          </w:tcPr>
          <w:p w14:paraId="19326322" w14:textId="77777777" w:rsidR="00487D19" w:rsidRPr="003C0DD8" w:rsidRDefault="00487D19" w:rsidP="00487D19">
            <w:pPr>
              <w:adjustRightInd w:val="0"/>
              <w:snapToGrid w:val="0"/>
              <w:rPr>
                <w:rFonts w:ascii="Arial" w:hAnsi="Arial" w:cs="Arial"/>
                <w:sz w:val="16"/>
                <w:szCs w:val="16"/>
                <w:lang w:val="es-BO"/>
              </w:rPr>
            </w:pPr>
          </w:p>
        </w:tc>
      </w:tr>
      <w:tr w:rsidR="00487D19" w:rsidRPr="003C0DD8" w14:paraId="1C5ADCB2" w14:textId="77777777" w:rsidTr="0088705B">
        <w:tc>
          <w:tcPr>
            <w:tcW w:w="235"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6F26BCC5" w14:textId="77777777" w:rsidR="00487D19" w:rsidRPr="003C0DD8" w:rsidRDefault="00487D19" w:rsidP="00487D19">
            <w:pPr>
              <w:adjustRightInd w:val="0"/>
              <w:snapToGrid w:val="0"/>
              <w:jc w:val="center"/>
              <w:rPr>
                <w:rFonts w:ascii="Arial" w:hAnsi="Arial" w:cs="Arial"/>
                <w:sz w:val="4"/>
                <w:szCs w:val="4"/>
                <w:lang w:val="es-BO"/>
              </w:rPr>
            </w:pPr>
          </w:p>
        </w:tc>
        <w:tc>
          <w:tcPr>
            <w:tcW w:w="1789" w:type="pct"/>
            <w:tcBorders>
              <w:top w:val="nil"/>
              <w:left w:val="single" w:sz="12" w:space="0" w:color="auto"/>
              <w:bottom w:val="nil"/>
              <w:right w:val="nil"/>
            </w:tcBorders>
            <w:shd w:val="clear" w:color="auto" w:fill="auto"/>
            <w:vAlign w:val="bottom"/>
          </w:tcPr>
          <w:p w14:paraId="3C24BC7D" w14:textId="77777777" w:rsidR="00487D19" w:rsidRPr="003C0DD8" w:rsidRDefault="00487D19" w:rsidP="00487D19">
            <w:pPr>
              <w:adjustRightInd w:val="0"/>
              <w:snapToGrid w:val="0"/>
              <w:ind w:left="113" w:right="113"/>
              <w:jc w:val="both"/>
              <w:rPr>
                <w:rFonts w:ascii="Arial" w:hAnsi="Arial" w:cs="Arial"/>
                <w:sz w:val="4"/>
                <w:szCs w:val="4"/>
                <w:lang w:val="es-BO"/>
              </w:rPr>
            </w:pPr>
          </w:p>
        </w:tc>
        <w:tc>
          <w:tcPr>
            <w:tcW w:w="66" w:type="pct"/>
            <w:tcBorders>
              <w:top w:val="nil"/>
              <w:left w:val="nil"/>
              <w:bottom w:val="nil"/>
              <w:right w:val="single" w:sz="12" w:space="0" w:color="auto"/>
            </w:tcBorders>
            <w:shd w:val="clear" w:color="auto" w:fill="auto"/>
            <w:vAlign w:val="bottom"/>
          </w:tcPr>
          <w:p w14:paraId="685FE90A" w14:textId="77777777" w:rsidR="00487D19" w:rsidRPr="003C0DD8" w:rsidRDefault="00487D19" w:rsidP="00487D19">
            <w:pPr>
              <w:adjustRightInd w:val="0"/>
              <w:snapToGrid w:val="0"/>
              <w:ind w:left="113" w:right="113"/>
              <w:jc w:val="both"/>
              <w:rPr>
                <w:rFonts w:ascii="Arial" w:hAnsi="Arial" w:cs="Arial"/>
                <w:b/>
                <w:sz w:val="4"/>
                <w:szCs w:val="4"/>
                <w:lang w:val="es-BO"/>
              </w:rPr>
            </w:pPr>
          </w:p>
        </w:tc>
        <w:tc>
          <w:tcPr>
            <w:tcW w:w="65" w:type="pct"/>
            <w:tcBorders>
              <w:top w:val="nil"/>
              <w:left w:val="single" w:sz="12" w:space="0" w:color="auto"/>
              <w:bottom w:val="nil"/>
              <w:right w:val="nil"/>
            </w:tcBorders>
            <w:shd w:val="clear" w:color="auto" w:fill="auto"/>
            <w:vAlign w:val="center"/>
          </w:tcPr>
          <w:p w14:paraId="427C1879" w14:textId="77777777" w:rsidR="00487D19" w:rsidRPr="003C0DD8" w:rsidRDefault="00487D19" w:rsidP="00487D19">
            <w:pPr>
              <w:adjustRightInd w:val="0"/>
              <w:snapToGrid w:val="0"/>
              <w:jc w:val="center"/>
              <w:rPr>
                <w:rFonts w:ascii="Arial" w:hAnsi="Arial" w:cs="Arial"/>
                <w:sz w:val="4"/>
                <w:szCs w:val="4"/>
                <w:lang w:val="es-BO"/>
              </w:rPr>
            </w:pPr>
          </w:p>
        </w:tc>
        <w:tc>
          <w:tcPr>
            <w:tcW w:w="192" w:type="pct"/>
            <w:tcBorders>
              <w:top w:val="single" w:sz="4" w:space="0" w:color="auto"/>
              <w:left w:val="nil"/>
              <w:bottom w:val="nil"/>
              <w:right w:val="nil"/>
            </w:tcBorders>
            <w:shd w:val="clear" w:color="auto" w:fill="auto"/>
            <w:vAlign w:val="center"/>
          </w:tcPr>
          <w:p w14:paraId="2DC3ACC1" w14:textId="77777777" w:rsidR="00487D19" w:rsidRPr="003C0DD8" w:rsidRDefault="00487D19" w:rsidP="00487D19">
            <w:pPr>
              <w:adjustRightInd w:val="0"/>
              <w:snapToGrid w:val="0"/>
              <w:jc w:val="center"/>
              <w:rPr>
                <w:rFonts w:ascii="Arial" w:hAnsi="Arial" w:cs="Arial"/>
                <w:sz w:val="4"/>
                <w:szCs w:val="4"/>
                <w:lang w:val="es-BO"/>
              </w:rPr>
            </w:pPr>
          </w:p>
        </w:tc>
        <w:tc>
          <w:tcPr>
            <w:tcW w:w="66" w:type="pct"/>
            <w:tcBorders>
              <w:top w:val="nil"/>
              <w:left w:val="nil"/>
              <w:bottom w:val="nil"/>
              <w:right w:val="nil"/>
            </w:tcBorders>
            <w:shd w:val="clear" w:color="auto" w:fill="auto"/>
            <w:vAlign w:val="center"/>
          </w:tcPr>
          <w:p w14:paraId="46C736F0" w14:textId="77777777" w:rsidR="00487D19" w:rsidRPr="003C0DD8" w:rsidRDefault="00487D19" w:rsidP="00487D19">
            <w:pPr>
              <w:adjustRightInd w:val="0"/>
              <w:snapToGrid w:val="0"/>
              <w:jc w:val="center"/>
              <w:rPr>
                <w:rFonts w:ascii="Arial" w:hAnsi="Arial" w:cs="Arial"/>
                <w:sz w:val="4"/>
                <w:szCs w:val="4"/>
                <w:lang w:val="es-BO"/>
              </w:rPr>
            </w:pPr>
          </w:p>
        </w:tc>
        <w:tc>
          <w:tcPr>
            <w:tcW w:w="195" w:type="pct"/>
            <w:tcBorders>
              <w:top w:val="single" w:sz="4" w:space="0" w:color="auto"/>
              <w:left w:val="nil"/>
              <w:bottom w:val="nil"/>
              <w:right w:val="nil"/>
            </w:tcBorders>
            <w:shd w:val="clear" w:color="auto" w:fill="auto"/>
            <w:vAlign w:val="center"/>
          </w:tcPr>
          <w:p w14:paraId="63937252" w14:textId="77777777" w:rsidR="00487D19" w:rsidRPr="003C0DD8" w:rsidRDefault="00487D19" w:rsidP="00487D19">
            <w:pPr>
              <w:adjustRightInd w:val="0"/>
              <w:snapToGrid w:val="0"/>
              <w:jc w:val="center"/>
              <w:rPr>
                <w:rFonts w:ascii="Arial" w:hAnsi="Arial" w:cs="Arial"/>
                <w:sz w:val="4"/>
                <w:szCs w:val="4"/>
                <w:lang w:val="es-BO"/>
              </w:rPr>
            </w:pPr>
          </w:p>
        </w:tc>
        <w:tc>
          <w:tcPr>
            <w:tcW w:w="66" w:type="pct"/>
            <w:tcBorders>
              <w:top w:val="nil"/>
              <w:left w:val="nil"/>
              <w:bottom w:val="nil"/>
              <w:right w:val="nil"/>
            </w:tcBorders>
            <w:shd w:val="clear" w:color="auto" w:fill="auto"/>
            <w:vAlign w:val="center"/>
          </w:tcPr>
          <w:p w14:paraId="2A95AB87" w14:textId="77777777" w:rsidR="00487D19" w:rsidRPr="003C0DD8" w:rsidRDefault="00487D19" w:rsidP="00487D19">
            <w:pPr>
              <w:adjustRightInd w:val="0"/>
              <w:snapToGrid w:val="0"/>
              <w:jc w:val="center"/>
              <w:rPr>
                <w:rFonts w:ascii="Arial" w:hAnsi="Arial" w:cs="Arial"/>
                <w:sz w:val="4"/>
                <w:szCs w:val="4"/>
                <w:lang w:val="es-BO"/>
              </w:rPr>
            </w:pPr>
          </w:p>
        </w:tc>
        <w:tc>
          <w:tcPr>
            <w:tcW w:w="263" w:type="pct"/>
            <w:tcBorders>
              <w:top w:val="single" w:sz="4" w:space="0" w:color="auto"/>
              <w:left w:val="nil"/>
              <w:bottom w:val="nil"/>
              <w:right w:val="nil"/>
            </w:tcBorders>
            <w:shd w:val="clear" w:color="auto" w:fill="auto"/>
            <w:vAlign w:val="center"/>
          </w:tcPr>
          <w:p w14:paraId="4AE2178F" w14:textId="77777777" w:rsidR="00487D19" w:rsidRPr="003C0DD8" w:rsidRDefault="00487D19" w:rsidP="00487D19">
            <w:pPr>
              <w:adjustRightInd w:val="0"/>
              <w:snapToGrid w:val="0"/>
              <w:jc w:val="center"/>
              <w:rPr>
                <w:rFonts w:ascii="Arial" w:hAnsi="Arial" w:cs="Arial"/>
                <w:sz w:val="4"/>
                <w:szCs w:val="4"/>
                <w:lang w:val="es-BO"/>
              </w:rPr>
            </w:pPr>
          </w:p>
        </w:tc>
        <w:tc>
          <w:tcPr>
            <w:tcW w:w="66" w:type="pct"/>
            <w:tcBorders>
              <w:top w:val="nil"/>
              <w:left w:val="nil"/>
              <w:bottom w:val="nil"/>
              <w:right w:val="single" w:sz="12" w:space="0" w:color="auto"/>
            </w:tcBorders>
            <w:shd w:val="clear" w:color="auto" w:fill="auto"/>
            <w:vAlign w:val="center"/>
          </w:tcPr>
          <w:p w14:paraId="5EAEA7A8" w14:textId="77777777" w:rsidR="00487D19" w:rsidRPr="003C0DD8" w:rsidRDefault="00487D19" w:rsidP="00487D19">
            <w:pPr>
              <w:adjustRightInd w:val="0"/>
              <w:snapToGrid w:val="0"/>
              <w:jc w:val="center"/>
              <w:rPr>
                <w:rFonts w:ascii="Arial" w:hAnsi="Arial" w:cs="Arial"/>
                <w:sz w:val="4"/>
                <w:szCs w:val="4"/>
                <w:lang w:val="es-BO"/>
              </w:rPr>
            </w:pPr>
          </w:p>
        </w:tc>
        <w:tc>
          <w:tcPr>
            <w:tcW w:w="65" w:type="pct"/>
            <w:tcBorders>
              <w:top w:val="nil"/>
              <w:left w:val="single" w:sz="12" w:space="0" w:color="auto"/>
              <w:bottom w:val="nil"/>
              <w:right w:val="nil"/>
            </w:tcBorders>
          </w:tcPr>
          <w:p w14:paraId="6D62C8A5" w14:textId="77777777" w:rsidR="00487D19" w:rsidRPr="003C0DD8" w:rsidRDefault="00487D19" w:rsidP="00487D19">
            <w:pPr>
              <w:adjustRightInd w:val="0"/>
              <w:snapToGrid w:val="0"/>
              <w:jc w:val="center"/>
              <w:rPr>
                <w:rFonts w:ascii="Arial" w:hAnsi="Arial" w:cs="Arial"/>
                <w:sz w:val="4"/>
                <w:szCs w:val="4"/>
                <w:lang w:val="es-BO"/>
              </w:rPr>
            </w:pPr>
          </w:p>
        </w:tc>
        <w:tc>
          <w:tcPr>
            <w:tcW w:w="238" w:type="pct"/>
            <w:tcBorders>
              <w:top w:val="single" w:sz="4" w:space="0" w:color="auto"/>
              <w:left w:val="nil"/>
              <w:bottom w:val="nil"/>
              <w:right w:val="nil"/>
            </w:tcBorders>
            <w:shd w:val="clear" w:color="auto" w:fill="auto"/>
            <w:vAlign w:val="center"/>
          </w:tcPr>
          <w:p w14:paraId="01B8625F" w14:textId="77777777" w:rsidR="00487D19" w:rsidRPr="003C0DD8" w:rsidRDefault="00487D19" w:rsidP="00487D19">
            <w:pPr>
              <w:adjustRightInd w:val="0"/>
              <w:snapToGrid w:val="0"/>
              <w:jc w:val="center"/>
              <w:rPr>
                <w:rFonts w:ascii="Arial" w:hAnsi="Arial" w:cs="Arial"/>
                <w:sz w:val="4"/>
                <w:szCs w:val="4"/>
                <w:lang w:val="es-BO"/>
              </w:rPr>
            </w:pPr>
          </w:p>
        </w:tc>
        <w:tc>
          <w:tcPr>
            <w:tcW w:w="125" w:type="pct"/>
            <w:tcBorders>
              <w:top w:val="nil"/>
              <w:left w:val="nil"/>
              <w:bottom w:val="nil"/>
              <w:right w:val="nil"/>
            </w:tcBorders>
            <w:shd w:val="clear" w:color="auto" w:fill="auto"/>
            <w:vAlign w:val="center"/>
          </w:tcPr>
          <w:p w14:paraId="19A296E1" w14:textId="77777777" w:rsidR="00487D19" w:rsidRPr="003C0DD8" w:rsidRDefault="00487D19" w:rsidP="00487D19">
            <w:pPr>
              <w:adjustRightInd w:val="0"/>
              <w:snapToGrid w:val="0"/>
              <w:jc w:val="center"/>
              <w:rPr>
                <w:rFonts w:ascii="Arial" w:hAnsi="Arial" w:cs="Arial"/>
                <w:sz w:val="4"/>
                <w:szCs w:val="4"/>
                <w:lang w:val="es-BO"/>
              </w:rPr>
            </w:pPr>
          </w:p>
        </w:tc>
        <w:tc>
          <w:tcPr>
            <w:tcW w:w="232" w:type="pct"/>
            <w:tcBorders>
              <w:top w:val="single" w:sz="4" w:space="0" w:color="auto"/>
              <w:left w:val="nil"/>
              <w:bottom w:val="nil"/>
              <w:right w:val="nil"/>
            </w:tcBorders>
            <w:shd w:val="clear" w:color="auto" w:fill="auto"/>
            <w:vAlign w:val="center"/>
          </w:tcPr>
          <w:p w14:paraId="0D82EA58" w14:textId="77777777" w:rsidR="00487D19" w:rsidRPr="003C0DD8" w:rsidRDefault="00487D19" w:rsidP="00487D19">
            <w:pPr>
              <w:adjustRightInd w:val="0"/>
              <w:snapToGrid w:val="0"/>
              <w:jc w:val="center"/>
              <w:rPr>
                <w:rFonts w:ascii="Arial" w:hAnsi="Arial" w:cs="Arial"/>
                <w:sz w:val="4"/>
                <w:szCs w:val="4"/>
                <w:lang w:val="es-BO"/>
              </w:rPr>
            </w:pPr>
          </w:p>
        </w:tc>
        <w:tc>
          <w:tcPr>
            <w:tcW w:w="66" w:type="pct"/>
            <w:tcBorders>
              <w:top w:val="nil"/>
              <w:left w:val="nil"/>
              <w:bottom w:val="nil"/>
              <w:right w:val="single" w:sz="12" w:space="0" w:color="auto"/>
            </w:tcBorders>
            <w:shd w:val="clear" w:color="auto" w:fill="auto"/>
            <w:vAlign w:val="center"/>
          </w:tcPr>
          <w:p w14:paraId="7264E9B6" w14:textId="77777777" w:rsidR="00487D19" w:rsidRPr="003C0DD8" w:rsidRDefault="00487D19" w:rsidP="00487D19">
            <w:pPr>
              <w:adjustRightInd w:val="0"/>
              <w:snapToGrid w:val="0"/>
              <w:jc w:val="center"/>
              <w:rPr>
                <w:rFonts w:ascii="Arial" w:hAnsi="Arial" w:cs="Arial"/>
                <w:sz w:val="4"/>
                <w:szCs w:val="4"/>
                <w:lang w:val="es-BO"/>
              </w:rPr>
            </w:pPr>
          </w:p>
        </w:tc>
        <w:tc>
          <w:tcPr>
            <w:tcW w:w="69" w:type="pct"/>
            <w:tcBorders>
              <w:top w:val="nil"/>
              <w:left w:val="single" w:sz="12" w:space="0" w:color="auto"/>
              <w:bottom w:val="nil"/>
              <w:right w:val="nil"/>
            </w:tcBorders>
            <w:shd w:val="clear" w:color="auto" w:fill="auto"/>
            <w:vAlign w:val="center"/>
          </w:tcPr>
          <w:p w14:paraId="2466F0B7" w14:textId="77777777" w:rsidR="00487D19" w:rsidRPr="003C0DD8" w:rsidRDefault="00487D19" w:rsidP="00487D19">
            <w:pPr>
              <w:adjustRightInd w:val="0"/>
              <w:snapToGrid w:val="0"/>
              <w:jc w:val="center"/>
              <w:rPr>
                <w:rFonts w:ascii="Arial" w:hAnsi="Arial" w:cs="Arial"/>
                <w:sz w:val="4"/>
                <w:szCs w:val="4"/>
                <w:lang w:val="es-BO"/>
              </w:rPr>
            </w:pPr>
          </w:p>
        </w:tc>
        <w:tc>
          <w:tcPr>
            <w:tcW w:w="1140" w:type="pct"/>
            <w:tcBorders>
              <w:top w:val="single" w:sz="4" w:space="0" w:color="auto"/>
              <w:left w:val="nil"/>
              <w:bottom w:val="nil"/>
              <w:right w:val="nil"/>
            </w:tcBorders>
            <w:shd w:val="clear" w:color="auto" w:fill="auto"/>
            <w:vAlign w:val="center"/>
          </w:tcPr>
          <w:p w14:paraId="1C2D713A" w14:textId="77777777" w:rsidR="00487D19" w:rsidRPr="003C0DD8" w:rsidRDefault="00487D19" w:rsidP="00487D19">
            <w:pPr>
              <w:adjustRightInd w:val="0"/>
              <w:snapToGrid w:val="0"/>
              <w:jc w:val="center"/>
              <w:rPr>
                <w:rFonts w:ascii="Arial" w:hAnsi="Arial" w:cs="Arial"/>
                <w:sz w:val="4"/>
                <w:szCs w:val="4"/>
                <w:lang w:val="es-BO"/>
              </w:rPr>
            </w:pPr>
          </w:p>
        </w:tc>
        <w:tc>
          <w:tcPr>
            <w:tcW w:w="62" w:type="pct"/>
            <w:vMerge/>
            <w:tcBorders>
              <w:left w:val="nil"/>
            </w:tcBorders>
            <w:shd w:val="clear" w:color="auto" w:fill="auto"/>
            <w:vAlign w:val="center"/>
          </w:tcPr>
          <w:p w14:paraId="165D8242" w14:textId="77777777" w:rsidR="00487D19" w:rsidRPr="003C0DD8" w:rsidRDefault="00487D19" w:rsidP="00487D19">
            <w:pPr>
              <w:adjustRightInd w:val="0"/>
              <w:snapToGrid w:val="0"/>
              <w:rPr>
                <w:rFonts w:ascii="Arial" w:hAnsi="Arial" w:cs="Arial"/>
                <w:sz w:val="4"/>
                <w:szCs w:val="4"/>
                <w:lang w:val="es-BO"/>
              </w:rPr>
            </w:pPr>
          </w:p>
        </w:tc>
      </w:tr>
      <w:tr w:rsidR="00487D19" w:rsidRPr="003C0DD8" w14:paraId="388E3BE2" w14:textId="77777777" w:rsidTr="0088705B">
        <w:trPr>
          <w:trHeight w:val="190"/>
        </w:trPr>
        <w:tc>
          <w:tcPr>
            <w:tcW w:w="235"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64D14D69" w14:textId="77777777" w:rsidR="00487D19" w:rsidRPr="003C0DD8" w:rsidRDefault="00487D19" w:rsidP="00487D19">
            <w:pPr>
              <w:adjustRightInd w:val="0"/>
              <w:snapToGrid w:val="0"/>
              <w:jc w:val="center"/>
              <w:rPr>
                <w:rFonts w:ascii="Arial" w:hAnsi="Arial" w:cs="Arial"/>
                <w:sz w:val="14"/>
                <w:szCs w:val="14"/>
                <w:lang w:val="es-BO"/>
              </w:rPr>
            </w:pPr>
            <w:r w:rsidRPr="003C0DD8">
              <w:rPr>
                <w:rFonts w:ascii="Arial" w:hAnsi="Arial" w:cs="Arial"/>
                <w:sz w:val="14"/>
                <w:szCs w:val="14"/>
                <w:lang w:val="es-BO"/>
              </w:rPr>
              <w:t>4</w:t>
            </w:r>
          </w:p>
        </w:tc>
        <w:tc>
          <w:tcPr>
            <w:tcW w:w="1854"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4C93B08D" w14:textId="77777777" w:rsidR="00487D19" w:rsidRPr="003C0DD8" w:rsidRDefault="00487D19" w:rsidP="00487D19">
            <w:pPr>
              <w:adjustRightInd w:val="0"/>
              <w:snapToGrid w:val="0"/>
              <w:ind w:left="113" w:right="113"/>
              <w:jc w:val="both"/>
              <w:rPr>
                <w:rFonts w:ascii="Arial" w:hAnsi="Arial" w:cs="Arial"/>
                <w:b/>
                <w:sz w:val="16"/>
                <w:szCs w:val="16"/>
                <w:lang w:val="es-BO"/>
              </w:rPr>
            </w:pPr>
            <w:r w:rsidRPr="003C0DD8">
              <w:rPr>
                <w:rFonts w:ascii="Arial" w:hAnsi="Arial" w:cs="Arial"/>
                <w:sz w:val="16"/>
                <w:szCs w:val="16"/>
                <w:lang w:val="es-BO"/>
              </w:rPr>
              <w:t xml:space="preserve">Reunión de aclaración </w:t>
            </w:r>
          </w:p>
        </w:tc>
        <w:tc>
          <w:tcPr>
            <w:tcW w:w="65" w:type="pct"/>
            <w:tcBorders>
              <w:top w:val="nil"/>
              <w:left w:val="single" w:sz="12" w:space="0" w:color="auto"/>
              <w:bottom w:val="nil"/>
              <w:right w:val="nil"/>
            </w:tcBorders>
            <w:shd w:val="clear" w:color="auto" w:fill="auto"/>
            <w:tcMar>
              <w:left w:w="0" w:type="dxa"/>
              <w:right w:w="0" w:type="dxa"/>
            </w:tcMar>
            <w:vAlign w:val="center"/>
          </w:tcPr>
          <w:p w14:paraId="58E8F148" w14:textId="77777777" w:rsidR="00487D19" w:rsidRPr="003C0DD8" w:rsidRDefault="00487D19" w:rsidP="00487D19">
            <w:pPr>
              <w:adjustRightInd w:val="0"/>
              <w:snapToGrid w:val="0"/>
              <w:jc w:val="center"/>
              <w:rPr>
                <w:rFonts w:ascii="Arial" w:hAnsi="Arial" w:cs="Arial"/>
                <w:sz w:val="16"/>
                <w:szCs w:val="16"/>
                <w:lang w:val="es-BO"/>
              </w:rPr>
            </w:pPr>
          </w:p>
        </w:tc>
        <w:tc>
          <w:tcPr>
            <w:tcW w:w="192" w:type="pct"/>
            <w:tcBorders>
              <w:top w:val="nil"/>
              <w:left w:val="nil"/>
              <w:bottom w:val="single" w:sz="4" w:space="0" w:color="auto"/>
              <w:right w:val="nil"/>
            </w:tcBorders>
            <w:shd w:val="clear" w:color="auto" w:fill="auto"/>
            <w:tcMar>
              <w:left w:w="0" w:type="dxa"/>
              <w:right w:w="0" w:type="dxa"/>
            </w:tcMar>
            <w:vAlign w:val="center"/>
          </w:tcPr>
          <w:p w14:paraId="7B7D2BBF" w14:textId="77777777" w:rsidR="00487D19" w:rsidRPr="003C0DD8" w:rsidRDefault="00487D19" w:rsidP="00487D19">
            <w:pPr>
              <w:adjustRightInd w:val="0"/>
              <w:snapToGrid w:val="0"/>
              <w:jc w:val="center"/>
              <w:rPr>
                <w:i/>
                <w:sz w:val="14"/>
                <w:szCs w:val="14"/>
                <w:lang w:val="es-BO"/>
              </w:rPr>
            </w:pPr>
            <w:r w:rsidRPr="003C0DD8">
              <w:rPr>
                <w:i/>
                <w:sz w:val="14"/>
                <w:szCs w:val="14"/>
                <w:lang w:val="es-BO"/>
              </w:rPr>
              <w:t>Día</w:t>
            </w:r>
          </w:p>
        </w:tc>
        <w:tc>
          <w:tcPr>
            <w:tcW w:w="66" w:type="pct"/>
            <w:tcBorders>
              <w:top w:val="nil"/>
              <w:left w:val="nil"/>
              <w:bottom w:val="nil"/>
              <w:right w:val="nil"/>
            </w:tcBorders>
            <w:shd w:val="clear" w:color="auto" w:fill="auto"/>
            <w:tcMar>
              <w:left w:w="0" w:type="dxa"/>
              <w:right w:w="0" w:type="dxa"/>
            </w:tcMar>
            <w:vAlign w:val="center"/>
          </w:tcPr>
          <w:p w14:paraId="0C04415D" w14:textId="77777777" w:rsidR="00487D19" w:rsidRPr="003C0DD8" w:rsidRDefault="00487D19" w:rsidP="00487D19">
            <w:pPr>
              <w:adjustRightInd w:val="0"/>
              <w:snapToGrid w:val="0"/>
              <w:jc w:val="center"/>
              <w:rPr>
                <w:i/>
                <w:sz w:val="14"/>
                <w:szCs w:val="14"/>
                <w:lang w:val="es-BO"/>
              </w:rPr>
            </w:pPr>
          </w:p>
        </w:tc>
        <w:tc>
          <w:tcPr>
            <w:tcW w:w="195" w:type="pct"/>
            <w:tcBorders>
              <w:top w:val="nil"/>
              <w:left w:val="nil"/>
              <w:bottom w:val="single" w:sz="4" w:space="0" w:color="auto"/>
              <w:right w:val="nil"/>
            </w:tcBorders>
            <w:shd w:val="clear" w:color="auto" w:fill="auto"/>
            <w:tcMar>
              <w:left w:w="0" w:type="dxa"/>
              <w:right w:w="0" w:type="dxa"/>
            </w:tcMar>
            <w:vAlign w:val="center"/>
          </w:tcPr>
          <w:p w14:paraId="1A4C53BF" w14:textId="77777777" w:rsidR="00487D19" w:rsidRPr="003C0DD8" w:rsidRDefault="00487D19" w:rsidP="00487D19">
            <w:pPr>
              <w:adjustRightInd w:val="0"/>
              <w:snapToGrid w:val="0"/>
              <w:jc w:val="center"/>
              <w:rPr>
                <w:i/>
                <w:sz w:val="14"/>
                <w:szCs w:val="14"/>
                <w:lang w:val="es-BO"/>
              </w:rPr>
            </w:pPr>
            <w:r w:rsidRPr="003C0DD8">
              <w:rPr>
                <w:i/>
                <w:sz w:val="14"/>
                <w:szCs w:val="14"/>
                <w:lang w:val="es-BO"/>
              </w:rPr>
              <w:t>Mes</w:t>
            </w:r>
          </w:p>
        </w:tc>
        <w:tc>
          <w:tcPr>
            <w:tcW w:w="66" w:type="pct"/>
            <w:tcBorders>
              <w:top w:val="nil"/>
              <w:left w:val="nil"/>
              <w:bottom w:val="nil"/>
              <w:right w:val="nil"/>
            </w:tcBorders>
            <w:shd w:val="clear" w:color="auto" w:fill="auto"/>
            <w:tcMar>
              <w:left w:w="0" w:type="dxa"/>
              <w:right w:w="0" w:type="dxa"/>
            </w:tcMar>
            <w:vAlign w:val="center"/>
          </w:tcPr>
          <w:p w14:paraId="7D357A62" w14:textId="77777777" w:rsidR="00487D19" w:rsidRPr="003C0DD8" w:rsidRDefault="00487D19" w:rsidP="00487D19">
            <w:pPr>
              <w:adjustRightInd w:val="0"/>
              <w:snapToGrid w:val="0"/>
              <w:jc w:val="center"/>
              <w:rPr>
                <w:i/>
                <w:sz w:val="14"/>
                <w:szCs w:val="14"/>
                <w:lang w:val="es-BO"/>
              </w:rPr>
            </w:pPr>
          </w:p>
        </w:tc>
        <w:tc>
          <w:tcPr>
            <w:tcW w:w="263" w:type="pct"/>
            <w:tcBorders>
              <w:top w:val="nil"/>
              <w:left w:val="nil"/>
              <w:bottom w:val="single" w:sz="4" w:space="0" w:color="auto"/>
              <w:right w:val="nil"/>
            </w:tcBorders>
            <w:shd w:val="clear" w:color="auto" w:fill="auto"/>
            <w:tcMar>
              <w:left w:w="0" w:type="dxa"/>
              <w:right w:w="0" w:type="dxa"/>
            </w:tcMar>
            <w:vAlign w:val="center"/>
          </w:tcPr>
          <w:p w14:paraId="07A5040E" w14:textId="77777777" w:rsidR="00487D19" w:rsidRPr="003C0DD8" w:rsidRDefault="00487D19" w:rsidP="00487D19">
            <w:pPr>
              <w:adjustRightInd w:val="0"/>
              <w:snapToGrid w:val="0"/>
              <w:jc w:val="center"/>
              <w:rPr>
                <w:i/>
                <w:sz w:val="14"/>
                <w:szCs w:val="14"/>
                <w:lang w:val="es-BO"/>
              </w:rPr>
            </w:pPr>
            <w:r w:rsidRPr="003C0DD8">
              <w:rPr>
                <w:i/>
                <w:sz w:val="14"/>
                <w:szCs w:val="14"/>
                <w:lang w:val="es-BO"/>
              </w:rPr>
              <w:t>Año</w:t>
            </w:r>
          </w:p>
        </w:tc>
        <w:tc>
          <w:tcPr>
            <w:tcW w:w="66" w:type="pct"/>
            <w:tcBorders>
              <w:top w:val="nil"/>
              <w:left w:val="nil"/>
              <w:bottom w:val="nil"/>
              <w:right w:val="single" w:sz="12" w:space="0" w:color="auto"/>
            </w:tcBorders>
            <w:shd w:val="clear" w:color="auto" w:fill="auto"/>
            <w:tcMar>
              <w:left w:w="0" w:type="dxa"/>
              <w:right w:w="0" w:type="dxa"/>
            </w:tcMar>
            <w:vAlign w:val="center"/>
          </w:tcPr>
          <w:p w14:paraId="609949B4" w14:textId="77777777" w:rsidR="00487D19" w:rsidRPr="003C0DD8" w:rsidRDefault="00487D19" w:rsidP="00487D19">
            <w:pPr>
              <w:adjustRightInd w:val="0"/>
              <w:snapToGrid w:val="0"/>
              <w:jc w:val="center"/>
              <w:rPr>
                <w:i/>
                <w:sz w:val="14"/>
                <w:szCs w:val="14"/>
                <w:lang w:val="es-BO"/>
              </w:rPr>
            </w:pPr>
          </w:p>
        </w:tc>
        <w:tc>
          <w:tcPr>
            <w:tcW w:w="65" w:type="pct"/>
            <w:tcBorders>
              <w:top w:val="nil"/>
              <w:left w:val="single" w:sz="12" w:space="0" w:color="auto"/>
              <w:bottom w:val="nil"/>
              <w:right w:val="nil"/>
            </w:tcBorders>
            <w:tcMar>
              <w:left w:w="0" w:type="dxa"/>
              <w:right w:w="0" w:type="dxa"/>
            </w:tcMar>
          </w:tcPr>
          <w:p w14:paraId="73AD5634" w14:textId="77777777" w:rsidR="00487D19" w:rsidRPr="003C0DD8" w:rsidRDefault="00487D19" w:rsidP="00487D19">
            <w:pPr>
              <w:adjustRightInd w:val="0"/>
              <w:snapToGrid w:val="0"/>
              <w:jc w:val="center"/>
              <w:rPr>
                <w:i/>
                <w:sz w:val="14"/>
                <w:szCs w:val="14"/>
                <w:lang w:val="es-BO"/>
              </w:rPr>
            </w:pPr>
          </w:p>
        </w:tc>
        <w:tc>
          <w:tcPr>
            <w:tcW w:w="238" w:type="pct"/>
            <w:tcBorders>
              <w:top w:val="nil"/>
              <w:left w:val="nil"/>
              <w:bottom w:val="single" w:sz="4" w:space="0" w:color="auto"/>
              <w:right w:val="nil"/>
            </w:tcBorders>
            <w:shd w:val="clear" w:color="auto" w:fill="auto"/>
            <w:tcMar>
              <w:left w:w="0" w:type="dxa"/>
              <w:right w:w="0" w:type="dxa"/>
            </w:tcMar>
            <w:vAlign w:val="center"/>
          </w:tcPr>
          <w:p w14:paraId="5BD10499" w14:textId="77777777" w:rsidR="00487D19" w:rsidRPr="003C0DD8" w:rsidRDefault="00487D19" w:rsidP="00487D19">
            <w:pPr>
              <w:adjustRightInd w:val="0"/>
              <w:snapToGrid w:val="0"/>
              <w:jc w:val="center"/>
              <w:rPr>
                <w:i/>
                <w:sz w:val="14"/>
                <w:szCs w:val="14"/>
                <w:lang w:val="es-BO"/>
              </w:rPr>
            </w:pPr>
            <w:r w:rsidRPr="003C0DD8">
              <w:rPr>
                <w:i/>
                <w:sz w:val="14"/>
                <w:szCs w:val="14"/>
                <w:lang w:val="es-BO"/>
              </w:rPr>
              <w:t>Hora</w:t>
            </w:r>
          </w:p>
        </w:tc>
        <w:tc>
          <w:tcPr>
            <w:tcW w:w="125" w:type="pct"/>
            <w:tcBorders>
              <w:top w:val="nil"/>
              <w:left w:val="nil"/>
              <w:bottom w:val="nil"/>
              <w:right w:val="nil"/>
            </w:tcBorders>
            <w:shd w:val="clear" w:color="auto" w:fill="auto"/>
            <w:tcMar>
              <w:left w:w="0" w:type="dxa"/>
              <w:right w:w="0" w:type="dxa"/>
            </w:tcMar>
            <w:vAlign w:val="center"/>
          </w:tcPr>
          <w:p w14:paraId="7CAA3739" w14:textId="77777777" w:rsidR="00487D19" w:rsidRPr="003C0DD8" w:rsidRDefault="00487D19" w:rsidP="00487D19">
            <w:pPr>
              <w:adjustRightInd w:val="0"/>
              <w:snapToGrid w:val="0"/>
              <w:jc w:val="center"/>
              <w:rPr>
                <w:i/>
                <w:sz w:val="14"/>
                <w:szCs w:val="14"/>
                <w:lang w:val="es-BO"/>
              </w:rPr>
            </w:pPr>
          </w:p>
        </w:tc>
        <w:tc>
          <w:tcPr>
            <w:tcW w:w="232" w:type="pct"/>
            <w:tcBorders>
              <w:top w:val="nil"/>
              <w:left w:val="nil"/>
              <w:bottom w:val="single" w:sz="4" w:space="0" w:color="auto"/>
              <w:right w:val="nil"/>
            </w:tcBorders>
            <w:shd w:val="clear" w:color="auto" w:fill="auto"/>
            <w:tcMar>
              <w:left w:w="0" w:type="dxa"/>
              <w:right w:w="0" w:type="dxa"/>
            </w:tcMar>
            <w:vAlign w:val="center"/>
          </w:tcPr>
          <w:p w14:paraId="29157726" w14:textId="77777777" w:rsidR="00487D19" w:rsidRPr="003C0DD8" w:rsidRDefault="00487D19" w:rsidP="00487D19">
            <w:pPr>
              <w:adjustRightInd w:val="0"/>
              <w:snapToGrid w:val="0"/>
              <w:jc w:val="center"/>
              <w:rPr>
                <w:i/>
                <w:sz w:val="14"/>
                <w:szCs w:val="14"/>
                <w:lang w:val="es-BO"/>
              </w:rPr>
            </w:pPr>
            <w:r w:rsidRPr="003C0DD8">
              <w:rPr>
                <w:i/>
                <w:sz w:val="14"/>
                <w:szCs w:val="14"/>
                <w:lang w:val="es-BO"/>
              </w:rPr>
              <w:t>Min.</w:t>
            </w:r>
          </w:p>
        </w:tc>
        <w:tc>
          <w:tcPr>
            <w:tcW w:w="66" w:type="pct"/>
            <w:tcBorders>
              <w:top w:val="nil"/>
              <w:left w:val="nil"/>
              <w:bottom w:val="nil"/>
              <w:right w:val="single" w:sz="12" w:space="0" w:color="auto"/>
            </w:tcBorders>
            <w:shd w:val="clear" w:color="auto" w:fill="auto"/>
            <w:vAlign w:val="center"/>
          </w:tcPr>
          <w:p w14:paraId="3788C6F2" w14:textId="77777777" w:rsidR="00487D19" w:rsidRPr="003C0DD8" w:rsidRDefault="00487D19" w:rsidP="00487D19">
            <w:pPr>
              <w:adjustRightInd w:val="0"/>
              <w:snapToGrid w:val="0"/>
              <w:jc w:val="center"/>
              <w:rPr>
                <w:i/>
                <w:sz w:val="14"/>
                <w:szCs w:val="14"/>
                <w:lang w:val="es-BO"/>
              </w:rPr>
            </w:pPr>
          </w:p>
        </w:tc>
        <w:tc>
          <w:tcPr>
            <w:tcW w:w="69" w:type="pct"/>
            <w:tcBorders>
              <w:top w:val="nil"/>
              <w:left w:val="single" w:sz="12" w:space="0" w:color="auto"/>
              <w:bottom w:val="nil"/>
              <w:right w:val="nil"/>
            </w:tcBorders>
            <w:shd w:val="clear" w:color="auto" w:fill="auto"/>
            <w:vAlign w:val="center"/>
          </w:tcPr>
          <w:p w14:paraId="1544F919" w14:textId="77777777" w:rsidR="00487D19" w:rsidRPr="003C0DD8" w:rsidRDefault="00487D19" w:rsidP="00487D19">
            <w:pPr>
              <w:adjustRightInd w:val="0"/>
              <w:snapToGrid w:val="0"/>
              <w:jc w:val="center"/>
              <w:rPr>
                <w:i/>
                <w:sz w:val="14"/>
                <w:szCs w:val="14"/>
                <w:lang w:val="es-BO"/>
              </w:rPr>
            </w:pPr>
          </w:p>
        </w:tc>
        <w:tc>
          <w:tcPr>
            <w:tcW w:w="1140" w:type="pct"/>
            <w:tcBorders>
              <w:top w:val="nil"/>
              <w:left w:val="nil"/>
              <w:bottom w:val="single" w:sz="4" w:space="0" w:color="auto"/>
              <w:right w:val="nil"/>
            </w:tcBorders>
            <w:shd w:val="clear" w:color="auto" w:fill="auto"/>
            <w:vAlign w:val="center"/>
          </w:tcPr>
          <w:p w14:paraId="1214FCFE" w14:textId="77777777" w:rsidR="00487D19" w:rsidRPr="003C0DD8" w:rsidRDefault="00487D19" w:rsidP="00487D19">
            <w:pPr>
              <w:adjustRightInd w:val="0"/>
              <w:snapToGrid w:val="0"/>
              <w:jc w:val="center"/>
              <w:rPr>
                <w:i/>
                <w:sz w:val="14"/>
                <w:szCs w:val="14"/>
                <w:lang w:val="es-BO"/>
              </w:rPr>
            </w:pPr>
          </w:p>
        </w:tc>
        <w:tc>
          <w:tcPr>
            <w:tcW w:w="62" w:type="pct"/>
            <w:vMerge/>
            <w:tcBorders>
              <w:left w:val="nil"/>
            </w:tcBorders>
            <w:shd w:val="clear" w:color="auto" w:fill="auto"/>
            <w:vAlign w:val="center"/>
          </w:tcPr>
          <w:p w14:paraId="4A3A45A2" w14:textId="77777777" w:rsidR="00487D19" w:rsidRPr="003C0DD8" w:rsidRDefault="00487D19" w:rsidP="00487D19">
            <w:pPr>
              <w:adjustRightInd w:val="0"/>
              <w:snapToGrid w:val="0"/>
              <w:rPr>
                <w:rFonts w:ascii="Arial" w:hAnsi="Arial" w:cs="Arial"/>
                <w:sz w:val="16"/>
                <w:szCs w:val="16"/>
                <w:lang w:val="es-BO"/>
              </w:rPr>
            </w:pPr>
          </w:p>
        </w:tc>
      </w:tr>
      <w:tr w:rsidR="00364A64" w:rsidRPr="003C0DD8" w14:paraId="05D91EC3" w14:textId="77777777" w:rsidTr="0088705B">
        <w:trPr>
          <w:trHeight w:val="190"/>
        </w:trPr>
        <w:tc>
          <w:tcPr>
            <w:tcW w:w="235" w:type="pct"/>
            <w:vMerge/>
            <w:tcBorders>
              <w:left w:val="single" w:sz="12" w:space="0" w:color="auto"/>
              <w:bottom w:val="nil"/>
              <w:right w:val="single" w:sz="12" w:space="0" w:color="auto"/>
            </w:tcBorders>
            <w:shd w:val="clear" w:color="auto" w:fill="auto"/>
            <w:noWrap/>
            <w:tcMar>
              <w:left w:w="0" w:type="dxa"/>
              <w:right w:w="0" w:type="dxa"/>
            </w:tcMar>
            <w:vAlign w:val="center"/>
          </w:tcPr>
          <w:p w14:paraId="439C1362" w14:textId="77777777" w:rsidR="00364A64" w:rsidRPr="003C0DD8" w:rsidRDefault="00364A64" w:rsidP="00364A64">
            <w:pPr>
              <w:adjustRightInd w:val="0"/>
              <w:snapToGrid w:val="0"/>
              <w:jc w:val="center"/>
              <w:rPr>
                <w:rFonts w:ascii="Arial" w:hAnsi="Arial" w:cs="Arial"/>
                <w:sz w:val="14"/>
                <w:szCs w:val="14"/>
                <w:lang w:val="es-BO"/>
              </w:rPr>
            </w:pPr>
          </w:p>
        </w:tc>
        <w:tc>
          <w:tcPr>
            <w:tcW w:w="1854" w:type="pct"/>
            <w:gridSpan w:val="2"/>
            <w:vMerge/>
            <w:tcBorders>
              <w:left w:val="single" w:sz="12" w:space="0" w:color="auto"/>
              <w:bottom w:val="nil"/>
              <w:right w:val="single" w:sz="12" w:space="0" w:color="auto"/>
            </w:tcBorders>
            <w:shd w:val="clear" w:color="auto" w:fill="auto"/>
            <w:vAlign w:val="bottom"/>
          </w:tcPr>
          <w:p w14:paraId="55A07EFA" w14:textId="77777777" w:rsidR="00364A64" w:rsidRPr="003C0DD8" w:rsidRDefault="00364A64" w:rsidP="00364A64">
            <w:pPr>
              <w:adjustRightInd w:val="0"/>
              <w:snapToGrid w:val="0"/>
              <w:ind w:left="113" w:right="113"/>
              <w:jc w:val="both"/>
              <w:rPr>
                <w:rFonts w:ascii="Arial" w:hAnsi="Arial" w:cs="Arial"/>
                <w:b/>
                <w:sz w:val="16"/>
                <w:szCs w:val="16"/>
                <w:lang w:val="es-BO"/>
              </w:rPr>
            </w:pPr>
          </w:p>
        </w:tc>
        <w:tc>
          <w:tcPr>
            <w:tcW w:w="65" w:type="pct"/>
            <w:tcBorders>
              <w:top w:val="nil"/>
              <w:left w:val="single" w:sz="12" w:space="0" w:color="auto"/>
              <w:bottom w:val="nil"/>
              <w:right w:val="single" w:sz="4" w:space="0" w:color="auto"/>
            </w:tcBorders>
            <w:shd w:val="clear" w:color="auto" w:fill="auto"/>
            <w:vAlign w:val="center"/>
          </w:tcPr>
          <w:p w14:paraId="093417A3" w14:textId="77777777" w:rsidR="00364A64" w:rsidRPr="003C0DD8" w:rsidRDefault="00364A64" w:rsidP="00364A64">
            <w:pPr>
              <w:adjustRightInd w:val="0"/>
              <w:snapToGrid w:val="0"/>
              <w:jc w:val="center"/>
              <w:rPr>
                <w:rFonts w:ascii="Arial" w:hAnsi="Arial" w:cs="Arial"/>
                <w:sz w:val="16"/>
                <w:szCs w:val="16"/>
                <w:lang w:val="es-BO"/>
              </w:rPr>
            </w:pPr>
          </w:p>
        </w:tc>
        <w:tc>
          <w:tcPr>
            <w:tcW w:w="19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E7B8163" w14:textId="25361A3C" w:rsidR="00364A64" w:rsidRPr="003C0DD8" w:rsidRDefault="00F30BA0" w:rsidP="00364A64">
            <w:pPr>
              <w:adjustRightInd w:val="0"/>
              <w:snapToGrid w:val="0"/>
              <w:jc w:val="center"/>
              <w:rPr>
                <w:rFonts w:ascii="Arial" w:hAnsi="Arial" w:cs="Arial"/>
                <w:sz w:val="16"/>
                <w:szCs w:val="16"/>
                <w:lang w:val="es-BO"/>
              </w:rPr>
            </w:pPr>
            <w:r>
              <w:rPr>
                <w:rFonts w:ascii="Arial" w:hAnsi="Arial" w:cs="Arial"/>
                <w:sz w:val="16"/>
                <w:szCs w:val="16"/>
                <w:lang w:val="es-BO"/>
              </w:rPr>
              <w:t>28</w:t>
            </w:r>
          </w:p>
        </w:tc>
        <w:tc>
          <w:tcPr>
            <w:tcW w:w="66" w:type="pct"/>
            <w:tcBorders>
              <w:top w:val="nil"/>
              <w:left w:val="single" w:sz="4" w:space="0" w:color="auto"/>
              <w:bottom w:val="nil"/>
              <w:right w:val="single" w:sz="4" w:space="0" w:color="auto"/>
            </w:tcBorders>
            <w:shd w:val="clear" w:color="auto" w:fill="auto"/>
            <w:vAlign w:val="center"/>
          </w:tcPr>
          <w:p w14:paraId="531F7D25" w14:textId="77777777" w:rsidR="00364A64" w:rsidRPr="003C0DD8" w:rsidRDefault="00364A64" w:rsidP="00364A64">
            <w:pPr>
              <w:adjustRightInd w:val="0"/>
              <w:snapToGrid w:val="0"/>
              <w:jc w:val="center"/>
              <w:rPr>
                <w:rFonts w:ascii="Arial" w:hAnsi="Arial" w:cs="Arial"/>
                <w:sz w:val="16"/>
                <w:szCs w:val="16"/>
                <w:lang w:val="es-BO"/>
              </w:rPr>
            </w:pPr>
          </w:p>
        </w:tc>
        <w:tc>
          <w:tcPr>
            <w:tcW w:w="195"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A10C789" w14:textId="191C3EC7" w:rsidR="00364A64" w:rsidRPr="003C0DD8" w:rsidRDefault="00364A64" w:rsidP="00364A64">
            <w:pPr>
              <w:adjustRightInd w:val="0"/>
              <w:snapToGrid w:val="0"/>
              <w:jc w:val="center"/>
              <w:rPr>
                <w:rFonts w:ascii="Arial" w:hAnsi="Arial" w:cs="Arial"/>
                <w:sz w:val="16"/>
                <w:szCs w:val="16"/>
                <w:lang w:val="es-BO"/>
              </w:rPr>
            </w:pPr>
            <w:r>
              <w:rPr>
                <w:rFonts w:ascii="Arial" w:hAnsi="Arial" w:cs="Arial"/>
                <w:sz w:val="16"/>
                <w:szCs w:val="16"/>
                <w:lang w:val="es-BO"/>
              </w:rPr>
              <w:t>09</w:t>
            </w:r>
          </w:p>
        </w:tc>
        <w:tc>
          <w:tcPr>
            <w:tcW w:w="66" w:type="pct"/>
            <w:tcBorders>
              <w:top w:val="nil"/>
              <w:left w:val="single" w:sz="4" w:space="0" w:color="auto"/>
              <w:bottom w:val="nil"/>
              <w:right w:val="single" w:sz="4" w:space="0" w:color="auto"/>
            </w:tcBorders>
            <w:shd w:val="clear" w:color="auto" w:fill="auto"/>
            <w:vAlign w:val="center"/>
          </w:tcPr>
          <w:p w14:paraId="70C3BD77" w14:textId="77777777" w:rsidR="00364A64" w:rsidRPr="003C0DD8" w:rsidRDefault="00364A64" w:rsidP="00364A64">
            <w:pPr>
              <w:adjustRightInd w:val="0"/>
              <w:snapToGrid w:val="0"/>
              <w:jc w:val="center"/>
              <w:rPr>
                <w:rFonts w:ascii="Arial" w:hAnsi="Arial" w:cs="Arial"/>
                <w:sz w:val="16"/>
                <w:szCs w:val="16"/>
                <w:lang w:val="es-BO"/>
              </w:rPr>
            </w:pPr>
          </w:p>
        </w:tc>
        <w:tc>
          <w:tcPr>
            <w:tcW w:w="263"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048713F" w14:textId="73F49965" w:rsidR="00364A64" w:rsidRPr="003C0DD8" w:rsidRDefault="00364A64" w:rsidP="00364A64">
            <w:pPr>
              <w:adjustRightInd w:val="0"/>
              <w:snapToGrid w:val="0"/>
              <w:jc w:val="center"/>
              <w:rPr>
                <w:rFonts w:ascii="Arial" w:hAnsi="Arial" w:cs="Arial"/>
                <w:sz w:val="16"/>
                <w:szCs w:val="16"/>
                <w:lang w:val="es-BO"/>
              </w:rPr>
            </w:pPr>
            <w:r>
              <w:rPr>
                <w:rFonts w:ascii="Arial" w:hAnsi="Arial" w:cs="Arial"/>
                <w:sz w:val="16"/>
                <w:szCs w:val="16"/>
                <w:lang w:val="es-BO"/>
              </w:rPr>
              <w:t>2020</w:t>
            </w:r>
          </w:p>
        </w:tc>
        <w:tc>
          <w:tcPr>
            <w:tcW w:w="66" w:type="pct"/>
            <w:tcBorders>
              <w:top w:val="nil"/>
              <w:left w:val="single" w:sz="4" w:space="0" w:color="auto"/>
              <w:bottom w:val="nil"/>
              <w:right w:val="single" w:sz="12" w:space="0" w:color="auto"/>
            </w:tcBorders>
            <w:shd w:val="clear" w:color="auto" w:fill="auto"/>
            <w:vAlign w:val="center"/>
          </w:tcPr>
          <w:p w14:paraId="162D50D6" w14:textId="77777777" w:rsidR="00364A64" w:rsidRPr="003C0DD8" w:rsidRDefault="00364A64" w:rsidP="00364A64">
            <w:pPr>
              <w:adjustRightInd w:val="0"/>
              <w:snapToGrid w:val="0"/>
              <w:jc w:val="center"/>
              <w:rPr>
                <w:rFonts w:ascii="Arial" w:hAnsi="Arial" w:cs="Arial"/>
                <w:sz w:val="16"/>
                <w:szCs w:val="16"/>
                <w:lang w:val="es-BO"/>
              </w:rPr>
            </w:pPr>
          </w:p>
        </w:tc>
        <w:tc>
          <w:tcPr>
            <w:tcW w:w="65" w:type="pct"/>
            <w:tcBorders>
              <w:top w:val="nil"/>
              <w:left w:val="single" w:sz="12" w:space="0" w:color="auto"/>
              <w:bottom w:val="nil"/>
              <w:right w:val="single" w:sz="4" w:space="0" w:color="auto"/>
            </w:tcBorders>
          </w:tcPr>
          <w:p w14:paraId="6382D823" w14:textId="77777777" w:rsidR="00364A64" w:rsidRPr="003C0DD8" w:rsidRDefault="00364A64" w:rsidP="00364A64">
            <w:pPr>
              <w:adjustRightInd w:val="0"/>
              <w:snapToGrid w:val="0"/>
              <w:jc w:val="center"/>
              <w:rPr>
                <w:rFonts w:ascii="Arial" w:hAnsi="Arial" w:cs="Arial"/>
                <w:sz w:val="16"/>
                <w:szCs w:val="16"/>
                <w:lang w:val="es-BO"/>
              </w:rPr>
            </w:pPr>
          </w:p>
        </w:tc>
        <w:tc>
          <w:tcPr>
            <w:tcW w:w="23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DAAB1F9" w14:textId="71CCAF92" w:rsidR="00364A64" w:rsidRPr="003C0DD8" w:rsidRDefault="006B3761" w:rsidP="00364A64">
            <w:pPr>
              <w:adjustRightInd w:val="0"/>
              <w:snapToGrid w:val="0"/>
              <w:jc w:val="center"/>
              <w:rPr>
                <w:rFonts w:ascii="Arial" w:hAnsi="Arial" w:cs="Arial"/>
                <w:sz w:val="16"/>
                <w:szCs w:val="16"/>
                <w:lang w:val="es-BO"/>
              </w:rPr>
            </w:pPr>
            <w:r>
              <w:rPr>
                <w:rFonts w:ascii="Arial" w:hAnsi="Arial" w:cs="Arial"/>
                <w:sz w:val="16"/>
                <w:szCs w:val="16"/>
                <w:lang w:val="es-BO"/>
              </w:rPr>
              <w:t>11</w:t>
            </w:r>
          </w:p>
        </w:tc>
        <w:tc>
          <w:tcPr>
            <w:tcW w:w="125" w:type="pct"/>
            <w:tcBorders>
              <w:top w:val="nil"/>
              <w:left w:val="single" w:sz="4" w:space="0" w:color="auto"/>
              <w:bottom w:val="nil"/>
              <w:right w:val="single" w:sz="4" w:space="0" w:color="auto"/>
            </w:tcBorders>
            <w:shd w:val="clear" w:color="auto" w:fill="auto"/>
            <w:vAlign w:val="center"/>
          </w:tcPr>
          <w:p w14:paraId="087A6F95" w14:textId="77777777" w:rsidR="00364A64" w:rsidRPr="003C0DD8" w:rsidRDefault="00364A64" w:rsidP="00364A64">
            <w:pPr>
              <w:adjustRightInd w:val="0"/>
              <w:snapToGrid w:val="0"/>
              <w:jc w:val="center"/>
              <w:rPr>
                <w:rFonts w:ascii="Arial" w:hAnsi="Arial" w:cs="Arial"/>
                <w:sz w:val="16"/>
                <w:szCs w:val="16"/>
                <w:lang w:val="es-BO"/>
              </w:rPr>
            </w:pPr>
          </w:p>
        </w:tc>
        <w:tc>
          <w:tcPr>
            <w:tcW w:w="23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C175D9A" w14:textId="27C071EF" w:rsidR="00364A64" w:rsidRPr="003C0DD8" w:rsidRDefault="006B3761" w:rsidP="00364A64">
            <w:pPr>
              <w:adjustRightInd w:val="0"/>
              <w:snapToGrid w:val="0"/>
              <w:jc w:val="center"/>
              <w:rPr>
                <w:rFonts w:ascii="Arial" w:hAnsi="Arial" w:cs="Arial"/>
                <w:sz w:val="16"/>
                <w:szCs w:val="16"/>
                <w:lang w:val="es-BO"/>
              </w:rPr>
            </w:pPr>
            <w:r>
              <w:rPr>
                <w:rFonts w:ascii="Arial" w:hAnsi="Arial" w:cs="Arial"/>
                <w:sz w:val="16"/>
                <w:szCs w:val="16"/>
                <w:lang w:val="es-BO"/>
              </w:rPr>
              <w:t>00</w:t>
            </w:r>
          </w:p>
        </w:tc>
        <w:tc>
          <w:tcPr>
            <w:tcW w:w="66" w:type="pct"/>
            <w:tcBorders>
              <w:top w:val="nil"/>
              <w:left w:val="single" w:sz="4" w:space="0" w:color="auto"/>
              <w:bottom w:val="nil"/>
              <w:right w:val="single" w:sz="12" w:space="0" w:color="auto"/>
            </w:tcBorders>
            <w:shd w:val="clear" w:color="auto" w:fill="auto"/>
            <w:vAlign w:val="center"/>
          </w:tcPr>
          <w:p w14:paraId="076EB8D0" w14:textId="77777777" w:rsidR="00364A64" w:rsidRPr="003C0DD8" w:rsidRDefault="00364A64" w:rsidP="00364A64">
            <w:pPr>
              <w:adjustRightInd w:val="0"/>
              <w:snapToGrid w:val="0"/>
              <w:jc w:val="center"/>
              <w:rPr>
                <w:rFonts w:ascii="Arial" w:hAnsi="Arial" w:cs="Arial"/>
                <w:sz w:val="16"/>
                <w:szCs w:val="16"/>
                <w:lang w:val="es-BO"/>
              </w:rPr>
            </w:pPr>
          </w:p>
        </w:tc>
        <w:tc>
          <w:tcPr>
            <w:tcW w:w="69" w:type="pct"/>
            <w:tcBorders>
              <w:top w:val="nil"/>
              <w:left w:val="single" w:sz="12" w:space="0" w:color="auto"/>
              <w:bottom w:val="nil"/>
              <w:right w:val="single" w:sz="4" w:space="0" w:color="auto"/>
            </w:tcBorders>
            <w:shd w:val="clear" w:color="auto" w:fill="auto"/>
            <w:vAlign w:val="center"/>
          </w:tcPr>
          <w:p w14:paraId="3DB4AB33" w14:textId="77777777" w:rsidR="00364A64" w:rsidRPr="003C0DD8" w:rsidRDefault="00364A64" w:rsidP="00364A64">
            <w:pPr>
              <w:adjustRightInd w:val="0"/>
              <w:snapToGrid w:val="0"/>
              <w:jc w:val="center"/>
              <w:rPr>
                <w:rFonts w:ascii="Arial" w:hAnsi="Arial" w:cs="Arial"/>
                <w:sz w:val="16"/>
                <w:szCs w:val="16"/>
                <w:lang w:val="es-BO"/>
              </w:rPr>
            </w:pPr>
          </w:p>
        </w:tc>
        <w:tc>
          <w:tcPr>
            <w:tcW w:w="114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718A0BD" w14:textId="5265DFD6" w:rsidR="00364A64" w:rsidRPr="003C0DD8" w:rsidRDefault="00364A64" w:rsidP="00364A64">
            <w:pPr>
              <w:adjustRightInd w:val="0"/>
              <w:snapToGrid w:val="0"/>
              <w:jc w:val="center"/>
              <w:rPr>
                <w:rFonts w:ascii="Arial" w:hAnsi="Arial" w:cs="Arial"/>
                <w:sz w:val="16"/>
                <w:szCs w:val="16"/>
                <w:lang w:val="es-BO"/>
              </w:rPr>
            </w:pPr>
            <w:r>
              <w:rPr>
                <w:rFonts w:ascii="Arial" w:hAnsi="Arial" w:cs="Arial"/>
                <w:sz w:val="16"/>
                <w:szCs w:val="16"/>
                <w:lang w:val="es-BO"/>
              </w:rPr>
              <w:t>Sala de Reuniones</w:t>
            </w:r>
            <w:r w:rsidR="006B3761">
              <w:rPr>
                <w:rFonts w:ascii="Arial" w:hAnsi="Arial" w:cs="Arial"/>
                <w:sz w:val="16"/>
                <w:szCs w:val="16"/>
                <w:lang w:val="es-BO"/>
              </w:rPr>
              <w:t xml:space="preserve"> </w:t>
            </w:r>
            <w:r>
              <w:rPr>
                <w:rFonts w:ascii="Arial" w:hAnsi="Arial" w:cs="Arial"/>
                <w:sz w:val="16"/>
                <w:szCs w:val="16"/>
                <w:lang w:val="es-BO"/>
              </w:rPr>
              <w:t xml:space="preserve">Edificio Principal ASFI – Plaza Isabel la Catòlica Nª 2507 </w:t>
            </w:r>
          </w:p>
        </w:tc>
        <w:tc>
          <w:tcPr>
            <w:tcW w:w="62" w:type="pct"/>
            <w:vMerge/>
            <w:tcBorders>
              <w:left w:val="single" w:sz="4" w:space="0" w:color="auto"/>
            </w:tcBorders>
            <w:shd w:val="clear" w:color="auto" w:fill="auto"/>
            <w:vAlign w:val="center"/>
          </w:tcPr>
          <w:p w14:paraId="66DB4B00" w14:textId="77777777" w:rsidR="00364A64" w:rsidRPr="003C0DD8" w:rsidRDefault="00364A64" w:rsidP="00364A64">
            <w:pPr>
              <w:adjustRightInd w:val="0"/>
              <w:snapToGrid w:val="0"/>
              <w:rPr>
                <w:rFonts w:ascii="Arial" w:hAnsi="Arial" w:cs="Arial"/>
                <w:sz w:val="16"/>
                <w:szCs w:val="16"/>
                <w:lang w:val="es-BO"/>
              </w:rPr>
            </w:pPr>
          </w:p>
        </w:tc>
      </w:tr>
      <w:tr w:rsidR="00364A64" w:rsidRPr="003C0DD8" w14:paraId="23FDA870" w14:textId="77777777" w:rsidTr="0088705B">
        <w:tc>
          <w:tcPr>
            <w:tcW w:w="235"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757DD78F" w14:textId="77777777" w:rsidR="00364A64" w:rsidRPr="003C0DD8" w:rsidRDefault="00364A64" w:rsidP="00364A64">
            <w:pPr>
              <w:adjustRightInd w:val="0"/>
              <w:snapToGrid w:val="0"/>
              <w:jc w:val="center"/>
              <w:rPr>
                <w:rFonts w:ascii="Arial" w:hAnsi="Arial" w:cs="Arial"/>
                <w:sz w:val="4"/>
                <w:szCs w:val="4"/>
                <w:lang w:val="es-BO"/>
              </w:rPr>
            </w:pPr>
          </w:p>
        </w:tc>
        <w:tc>
          <w:tcPr>
            <w:tcW w:w="1789" w:type="pct"/>
            <w:tcBorders>
              <w:top w:val="nil"/>
              <w:left w:val="single" w:sz="12" w:space="0" w:color="auto"/>
              <w:bottom w:val="nil"/>
              <w:right w:val="nil"/>
            </w:tcBorders>
            <w:shd w:val="clear" w:color="auto" w:fill="auto"/>
            <w:vAlign w:val="bottom"/>
          </w:tcPr>
          <w:p w14:paraId="77C3760B" w14:textId="77777777" w:rsidR="00364A64" w:rsidRPr="003C0DD8" w:rsidRDefault="00364A64" w:rsidP="00364A64">
            <w:pPr>
              <w:adjustRightInd w:val="0"/>
              <w:snapToGrid w:val="0"/>
              <w:ind w:left="113" w:right="113"/>
              <w:jc w:val="both"/>
              <w:rPr>
                <w:rFonts w:ascii="Arial" w:hAnsi="Arial" w:cs="Arial"/>
                <w:sz w:val="4"/>
                <w:szCs w:val="4"/>
                <w:lang w:val="es-BO"/>
              </w:rPr>
            </w:pPr>
          </w:p>
        </w:tc>
        <w:tc>
          <w:tcPr>
            <w:tcW w:w="66" w:type="pct"/>
            <w:tcBorders>
              <w:top w:val="nil"/>
              <w:left w:val="nil"/>
              <w:bottom w:val="nil"/>
              <w:right w:val="single" w:sz="12" w:space="0" w:color="auto"/>
            </w:tcBorders>
            <w:shd w:val="clear" w:color="auto" w:fill="auto"/>
            <w:vAlign w:val="bottom"/>
          </w:tcPr>
          <w:p w14:paraId="20946FD2" w14:textId="77777777" w:rsidR="00364A64" w:rsidRPr="003C0DD8" w:rsidRDefault="00364A64" w:rsidP="00364A64">
            <w:pPr>
              <w:adjustRightInd w:val="0"/>
              <w:snapToGrid w:val="0"/>
              <w:ind w:left="113" w:right="113"/>
              <w:jc w:val="both"/>
              <w:rPr>
                <w:rFonts w:ascii="Arial" w:hAnsi="Arial" w:cs="Arial"/>
                <w:b/>
                <w:sz w:val="4"/>
                <w:szCs w:val="4"/>
                <w:lang w:val="es-BO"/>
              </w:rPr>
            </w:pPr>
          </w:p>
        </w:tc>
        <w:tc>
          <w:tcPr>
            <w:tcW w:w="65" w:type="pct"/>
            <w:tcBorders>
              <w:top w:val="nil"/>
              <w:left w:val="single" w:sz="12" w:space="0" w:color="auto"/>
              <w:bottom w:val="nil"/>
              <w:right w:val="nil"/>
            </w:tcBorders>
            <w:shd w:val="clear" w:color="auto" w:fill="auto"/>
            <w:vAlign w:val="center"/>
          </w:tcPr>
          <w:p w14:paraId="79928D73" w14:textId="77777777" w:rsidR="00364A64" w:rsidRPr="003C0DD8" w:rsidRDefault="00364A64" w:rsidP="00364A64">
            <w:pPr>
              <w:adjustRightInd w:val="0"/>
              <w:snapToGrid w:val="0"/>
              <w:jc w:val="center"/>
              <w:rPr>
                <w:rFonts w:ascii="Arial" w:hAnsi="Arial" w:cs="Arial"/>
                <w:sz w:val="4"/>
                <w:szCs w:val="4"/>
                <w:lang w:val="es-BO"/>
              </w:rPr>
            </w:pPr>
          </w:p>
        </w:tc>
        <w:tc>
          <w:tcPr>
            <w:tcW w:w="192" w:type="pct"/>
            <w:tcBorders>
              <w:top w:val="single" w:sz="4" w:space="0" w:color="auto"/>
              <w:left w:val="nil"/>
              <w:bottom w:val="nil"/>
              <w:right w:val="nil"/>
            </w:tcBorders>
            <w:shd w:val="clear" w:color="auto" w:fill="auto"/>
            <w:vAlign w:val="center"/>
          </w:tcPr>
          <w:p w14:paraId="06495D88" w14:textId="77777777" w:rsidR="00364A64" w:rsidRPr="003C0DD8" w:rsidRDefault="00364A64" w:rsidP="00364A64">
            <w:pPr>
              <w:adjustRightInd w:val="0"/>
              <w:snapToGrid w:val="0"/>
              <w:jc w:val="center"/>
              <w:rPr>
                <w:rFonts w:ascii="Arial" w:hAnsi="Arial" w:cs="Arial"/>
                <w:sz w:val="4"/>
                <w:szCs w:val="4"/>
                <w:lang w:val="es-BO"/>
              </w:rPr>
            </w:pPr>
          </w:p>
        </w:tc>
        <w:tc>
          <w:tcPr>
            <w:tcW w:w="66" w:type="pct"/>
            <w:tcBorders>
              <w:top w:val="nil"/>
              <w:left w:val="nil"/>
              <w:bottom w:val="nil"/>
              <w:right w:val="nil"/>
            </w:tcBorders>
            <w:shd w:val="clear" w:color="auto" w:fill="auto"/>
            <w:vAlign w:val="center"/>
          </w:tcPr>
          <w:p w14:paraId="4795DB7C" w14:textId="77777777" w:rsidR="00364A64" w:rsidRPr="003C0DD8" w:rsidRDefault="00364A64" w:rsidP="00364A64">
            <w:pPr>
              <w:adjustRightInd w:val="0"/>
              <w:snapToGrid w:val="0"/>
              <w:jc w:val="center"/>
              <w:rPr>
                <w:rFonts w:ascii="Arial" w:hAnsi="Arial" w:cs="Arial"/>
                <w:sz w:val="4"/>
                <w:szCs w:val="4"/>
                <w:lang w:val="es-BO"/>
              </w:rPr>
            </w:pPr>
          </w:p>
        </w:tc>
        <w:tc>
          <w:tcPr>
            <w:tcW w:w="195" w:type="pct"/>
            <w:tcBorders>
              <w:top w:val="single" w:sz="4" w:space="0" w:color="auto"/>
              <w:left w:val="nil"/>
              <w:bottom w:val="nil"/>
              <w:right w:val="nil"/>
            </w:tcBorders>
            <w:shd w:val="clear" w:color="auto" w:fill="auto"/>
            <w:vAlign w:val="center"/>
          </w:tcPr>
          <w:p w14:paraId="5B11FCE9" w14:textId="77777777" w:rsidR="00364A64" w:rsidRPr="003C0DD8" w:rsidRDefault="00364A64" w:rsidP="00364A64">
            <w:pPr>
              <w:adjustRightInd w:val="0"/>
              <w:snapToGrid w:val="0"/>
              <w:jc w:val="center"/>
              <w:rPr>
                <w:rFonts w:ascii="Arial" w:hAnsi="Arial" w:cs="Arial"/>
                <w:sz w:val="4"/>
                <w:szCs w:val="4"/>
                <w:lang w:val="es-BO"/>
              </w:rPr>
            </w:pPr>
          </w:p>
        </w:tc>
        <w:tc>
          <w:tcPr>
            <w:tcW w:w="66" w:type="pct"/>
            <w:tcBorders>
              <w:top w:val="nil"/>
              <w:left w:val="nil"/>
              <w:bottom w:val="nil"/>
              <w:right w:val="nil"/>
            </w:tcBorders>
            <w:shd w:val="clear" w:color="auto" w:fill="auto"/>
            <w:vAlign w:val="center"/>
          </w:tcPr>
          <w:p w14:paraId="5C2060D1" w14:textId="77777777" w:rsidR="00364A64" w:rsidRPr="003C0DD8" w:rsidRDefault="00364A64" w:rsidP="00364A64">
            <w:pPr>
              <w:adjustRightInd w:val="0"/>
              <w:snapToGrid w:val="0"/>
              <w:jc w:val="center"/>
              <w:rPr>
                <w:rFonts w:ascii="Arial" w:hAnsi="Arial" w:cs="Arial"/>
                <w:sz w:val="4"/>
                <w:szCs w:val="4"/>
                <w:lang w:val="es-BO"/>
              </w:rPr>
            </w:pPr>
          </w:p>
        </w:tc>
        <w:tc>
          <w:tcPr>
            <w:tcW w:w="263" w:type="pct"/>
            <w:tcBorders>
              <w:top w:val="single" w:sz="4" w:space="0" w:color="auto"/>
              <w:left w:val="nil"/>
              <w:bottom w:val="nil"/>
              <w:right w:val="nil"/>
            </w:tcBorders>
            <w:shd w:val="clear" w:color="auto" w:fill="auto"/>
            <w:vAlign w:val="center"/>
          </w:tcPr>
          <w:p w14:paraId="612F1A86" w14:textId="77777777" w:rsidR="00364A64" w:rsidRPr="003C0DD8" w:rsidRDefault="00364A64" w:rsidP="00364A64">
            <w:pPr>
              <w:adjustRightInd w:val="0"/>
              <w:snapToGrid w:val="0"/>
              <w:jc w:val="center"/>
              <w:rPr>
                <w:rFonts w:ascii="Arial" w:hAnsi="Arial" w:cs="Arial"/>
                <w:sz w:val="4"/>
                <w:szCs w:val="4"/>
                <w:lang w:val="es-BO"/>
              </w:rPr>
            </w:pPr>
          </w:p>
        </w:tc>
        <w:tc>
          <w:tcPr>
            <w:tcW w:w="66" w:type="pct"/>
            <w:tcBorders>
              <w:top w:val="nil"/>
              <w:left w:val="nil"/>
              <w:bottom w:val="nil"/>
              <w:right w:val="single" w:sz="12" w:space="0" w:color="auto"/>
            </w:tcBorders>
            <w:shd w:val="clear" w:color="auto" w:fill="auto"/>
            <w:vAlign w:val="center"/>
          </w:tcPr>
          <w:p w14:paraId="67197665" w14:textId="77777777" w:rsidR="00364A64" w:rsidRPr="003C0DD8" w:rsidRDefault="00364A64" w:rsidP="00364A64">
            <w:pPr>
              <w:adjustRightInd w:val="0"/>
              <w:snapToGrid w:val="0"/>
              <w:jc w:val="center"/>
              <w:rPr>
                <w:rFonts w:ascii="Arial" w:hAnsi="Arial" w:cs="Arial"/>
                <w:sz w:val="4"/>
                <w:szCs w:val="4"/>
                <w:lang w:val="es-BO"/>
              </w:rPr>
            </w:pPr>
          </w:p>
        </w:tc>
        <w:tc>
          <w:tcPr>
            <w:tcW w:w="65" w:type="pct"/>
            <w:tcBorders>
              <w:top w:val="nil"/>
              <w:left w:val="single" w:sz="12" w:space="0" w:color="auto"/>
              <w:bottom w:val="nil"/>
              <w:right w:val="nil"/>
            </w:tcBorders>
          </w:tcPr>
          <w:p w14:paraId="56DFFA39" w14:textId="77777777" w:rsidR="00364A64" w:rsidRPr="003C0DD8" w:rsidRDefault="00364A64" w:rsidP="00364A64">
            <w:pPr>
              <w:adjustRightInd w:val="0"/>
              <w:snapToGrid w:val="0"/>
              <w:jc w:val="center"/>
              <w:rPr>
                <w:rFonts w:ascii="Arial" w:hAnsi="Arial" w:cs="Arial"/>
                <w:sz w:val="4"/>
                <w:szCs w:val="4"/>
                <w:lang w:val="es-BO"/>
              </w:rPr>
            </w:pPr>
          </w:p>
        </w:tc>
        <w:tc>
          <w:tcPr>
            <w:tcW w:w="238" w:type="pct"/>
            <w:tcBorders>
              <w:top w:val="single" w:sz="4" w:space="0" w:color="auto"/>
              <w:left w:val="nil"/>
              <w:bottom w:val="nil"/>
              <w:right w:val="nil"/>
            </w:tcBorders>
            <w:shd w:val="clear" w:color="auto" w:fill="auto"/>
            <w:vAlign w:val="center"/>
          </w:tcPr>
          <w:p w14:paraId="698F4E5F" w14:textId="77777777" w:rsidR="00364A64" w:rsidRPr="003C0DD8" w:rsidRDefault="00364A64" w:rsidP="00364A64">
            <w:pPr>
              <w:adjustRightInd w:val="0"/>
              <w:snapToGrid w:val="0"/>
              <w:jc w:val="center"/>
              <w:rPr>
                <w:rFonts w:ascii="Arial" w:hAnsi="Arial" w:cs="Arial"/>
                <w:sz w:val="4"/>
                <w:szCs w:val="4"/>
                <w:lang w:val="es-BO"/>
              </w:rPr>
            </w:pPr>
          </w:p>
        </w:tc>
        <w:tc>
          <w:tcPr>
            <w:tcW w:w="125" w:type="pct"/>
            <w:tcBorders>
              <w:top w:val="nil"/>
              <w:left w:val="nil"/>
              <w:bottom w:val="nil"/>
              <w:right w:val="nil"/>
            </w:tcBorders>
            <w:shd w:val="clear" w:color="auto" w:fill="auto"/>
            <w:vAlign w:val="center"/>
          </w:tcPr>
          <w:p w14:paraId="39BE8168" w14:textId="77777777" w:rsidR="00364A64" w:rsidRPr="003C0DD8" w:rsidRDefault="00364A64" w:rsidP="00364A64">
            <w:pPr>
              <w:adjustRightInd w:val="0"/>
              <w:snapToGrid w:val="0"/>
              <w:jc w:val="center"/>
              <w:rPr>
                <w:rFonts w:ascii="Arial" w:hAnsi="Arial" w:cs="Arial"/>
                <w:sz w:val="4"/>
                <w:szCs w:val="4"/>
                <w:lang w:val="es-BO"/>
              </w:rPr>
            </w:pPr>
          </w:p>
        </w:tc>
        <w:tc>
          <w:tcPr>
            <w:tcW w:w="232" w:type="pct"/>
            <w:tcBorders>
              <w:top w:val="single" w:sz="4" w:space="0" w:color="auto"/>
              <w:left w:val="nil"/>
              <w:bottom w:val="nil"/>
              <w:right w:val="nil"/>
            </w:tcBorders>
            <w:shd w:val="clear" w:color="auto" w:fill="auto"/>
            <w:vAlign w:val="center"/>
          </w:tcPr>
          <w:p w14:paraId="5C774606" w14:textId="77777777" w:rsidR="00364A64" w:rsidRPr="003C0DD8" w:rsidRDefault="00364A64" w:rsidP="00364A64">
            <w:pPr>
              <w:adjustRightInd w:val="0"/>
              <w:snapToGrid w:val="0"/>
              <w:jc w:val="center"/>
              <w:rPr>
                <w:rFonts w:ascii="Arial" w:hAnsi="Arial" w:cs="Arial"/>
                <w:sz w:val="4"/>
                <w:szCs w:val="4"/>
                <w:lang w:val="es-BO"/>
              </w:rPr>
            </w:pPr>
          </w:p>
        </w:tc>
        <w:tc>
          <w:tcPr>
            <w:tcW w:w="66" w:type="pct"/>
            <w:tcBorders>
              <w:top w:val="nil"/>
              <w:left w:val="nil"/>
              <w:bottom w:val="nil"/>
              <w:right w:val="single" w:sz="12" w:space="0" w:color="auto"/>
            </w:tcBorders>
            <w:shd w:val="clear" w:color="auto" w:fill="auto"/>
            <w:vAlign w:val="center"/>
          </w:tcPr>
          <w:p w14:paraId="66C64CD0" w14:textId="77777777" w:rsidR="00364A64" w:rsidRPr="003C0DD8" w:rsidRDefault="00364A64" w:rsidP="00364A64">
            <w:pPr>
              <w:adjustRightInd w:val="0"/>
              <w:snapToGrid w:val="0"/>
              <w:jc w:val="center"/>
              <w:rPr>
                <w:rFonts w:ascii="Arial" w:hAnsi="Arial" w:cs="Arial"/>
                <w:sz w:val="4"/>
                <w:szCs w:val="4"/>
                <w:lang w:val="es-BO"/>
              </w:rPr>
            </w:pPr>
          </w:p>
        </w:tc>
        <w:tc>
          <w:tcPr>
            <w:tcW w:w="69" w:type="pct"/>
            <w:tcBorders>
              <w:top w:val="nil"/>
              <w:left w:val="single" w:sz="12" w:space="0" w:color="auto"/>
              <w:bottom w:val="nil"/>
              <w:right w:val="nil"/>
            </w:tcBorders>
            <w:shd w:val="clear" w:color="auto" w:fill="auto"/>
            <w:vAlign w:val="center"/>
          </w:tcPr>
          <w:p w14:paraId="607DB255" w14:textId="77777777" w:rsidR="00364A64" w:rsidRPr="003C0DD8" w:rsidRDefault="00364A64" w:rsidP="00364A64">
            <w:pPr>
              <w:adjustRightInd w:val="0"/>
              <w:snapToGrid w:val="0"/>
              <w:jc w:val="center"/>
              <w:rPr>
                <w:rFonts w:ascii="Arial" w:hAnsi="Arial" w:cs="Arial"/>
                <w:sz w:val="4"/>
                <w:szCs w:val="4"/>
                <w:lang w:val="es-BO"/>
              </w:rPr>
            </w:pPr>
          </w:p>
        </w:tc>
        <w:tc>
          <w:tcPr>
            <w:tcW w:w="1140" w:type="pct"/>
            <w:tcBorders>
              <w:top w:val="single" w:sz="4" w:space="0" w:color="auto"/>
              <w:left w:val="nil"/>
              <w:bottom w:val="nil"/>
              <w:right w:val="nil"/>
            </w:tcBorders>
            <w:shd w:val="clear" w:color="auto" w:fill="auto"/>
            <w:vAlign w:val="center"/>
          </w:tcPr>
          <w:p w14:paraId="512F60DD" w14:textId="77777777" w:rsidR="00364A64" w:rsidRPr="003C0DD8" w:rsidRDefault="00364A64" w:rsidP="00364A64">
            <w:pPr>
              <w:adjustRightInd w:val="0"/>
              <w:snapToGrid w:val="0"/>
              <w:jc w:val="center"/>
              <w:rPr>
                <w:rFonts w:ascii="Arial" w:hAnsi="Arial" w:cs="Arial"/>
                <w:sz w:val="4"/>
                <w:szCs w:val="4"/>
                <w:lang w:val="es-BO"/>
              </w:rPr>
            </w:pPr>
          </w:p>
        </w:tc>
        <w:tc>
          <w:tcPr>
            <w:tcW w:w="62" w:type="pct"/>
            <w:vMerge/>
            <w:tcBorders>
              <w:left w:val="nil"/>
            </w:tcBorders>
            <w:shd w:val="clear" w:color="auto" w:fill="auto"/>
            <w:vAlign w:val="center"/>
          </w:tcPr>
          <w:p w14:paraId="21A3CD09" w14:textId="77777777" w:rsidR="00364A64" w:rsidRPr="003C0DD8" w:rsidRDefault="00364A64" w:rsidP="00364A64">
            <w:pPr>
              <w:adjustRightInd w:val="0"/>
              <w:snapToGrid w:val="0"/>
              <w:rPr>
                <w:rFonts w:ascii="Arial" w:hAnsi="Arial" w:cs="Arial"/>
                <w:sz w:val="4"/>
                <w:szCs w:val="4"/>
                <w:lang w:val="es-BO"/>
              </w:rPr>
            </w:pPr>
          </w:p>
        </w:tc>
      </w:tr>
      <w:tr w:rsidR="00364A64" w:rsidRPr="003C0DD8" w14:paraId="20CC913B" w14:textId="77777777" w:rsidTr="0088705B">
        <w:trPr>
          <w:trHeight w:val="190"/>
        </w:trPr>
        <w:tc>
          <w:tcPr>
            <w:tcW w:w="235"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5533A62E" w14:textId="77777777" w:rsidR="00364A64" w:rsidRPr="003C0DD8" w:rsidRDefault="00364A64" w:rsidP="00364A64">
            <w:pPr>
              <w:adjustRightInd w:val="0"/>
              <w:snapToGrid w:val="0"/>
              <w:jc w:val="center"/>
              <w:rPr>
                <w:rFonts w:ascii="Arial" w:hAnsi="Arial" w:cs="Arial"/>
                <w:sz w:val="14"/>
                <w:szCs w:val="14"/>
                <w:lang w:val="es-BO"/>
              </w:rPr>
            </w:pPr>
            <w:r w:rsidRPr="003C0DD8">
              <w:rPr>
                <w:rFonts w:ascii="Arial" w:hAnsi="Arial" w:cs="Arial"/>
                <w:sz w:val="14"/>
                <w:szCs w:val="14"/>
                <w:lang w:val="es-BO"/>
              </w:rPr>
              <w:t>5</w:t>
            </w:r>
          </w:p>
        </w:tc>
        <w:tc>
          <w:tcPr>
            <w:tcW w:w="1854"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397B1637" w14:textId="77777777" w:rsidR="00364A64" w:rsidRPr="003C0DD8" w:rsidRDefault="00364A64" w:rsidP="00364A64">
            <w:pPr>
              <w:adjustRightInd w:val="0"/>
              <w:snapToGrid w:val="0"/>
              <w:ind w:left="113" w:right="113"/>
              <w:jc w:val="both"/>
              <w:rPr>
                <w:rFonts w:ascii="Arial" w:hAnsi="Arial" w:cs="Arial"/>
                <w:b/>
                <w:sz w:val="16"/>
                <w:szCs w:val="16"/>
                <w:lang w:val="es-BO"/>
              </w:rPr>
            </w:pPr>
            <w:r w:rsidRPr="003C0DD8">
              <w:rPr>
                <w:rFonts w:ascii="Arial" w:hAnsi="Arial" w:cs="Arial"/>
                <w:sz w:val="16"/>
                <w:szCs w:val="16"/>
                <w:lang w:val="es-BO"/>
              </w:rPr>
              <w:t>Aprobación del DBC con las enmiendas si hubieran (fecha límite)</w:t>
            </w:r>
          </w:p>
        </w:tc>
        <w:tc>
          <w:tcPr>
            <w:tcW w:w="65" w:type="pct"/>
            <w:tcBorders>
              <w:top w:val="nil"/>
              <w:left w:val="single" w:sz="12" w:space="0" w:color="auto"/>
              <w:bottom w:val="nil"/>
              <w:right w:val="nil"/>
            </w:tcBorders>
            <w:shd w:val="clear" w:color="auto" w:fill="auto"/>
            <w:tcMar>
              <w:left w:w="0" w:type="dxa"/>
              <w:right w:w="0" w:type="dxa"/>
            </w:tcMar>
            <w:vAlign w:val="center"/>
          </w:tcPr>
          <w:p w14:paraId="42101E36" w14:textId="77777777" w:rsidR="00364A64" w:rsidRPr="003C0DD8" w:rsidRDefault="00364A64" w:rsidP="00364A64">
            <w:pPr>
              <w:adjustRightInd w:val="0"/>
              <w:snapToGrid w:val="0"/>
              <w:jc w:val="center"/>
              <w:rPr>
                <w:rFonts w:ascii="Arial" w:hAnsi="Arial" w:cs="Arial"/>
                <w:sz w:val="16"/>
                <w:szCs w:val="16"/>
                <w:lang w:val="es-BO"/>
              </w:rPr>
            </w:pPr>
          </w:p>
        </w:tc>
        <w:tc>
          <w:tcPr>
            <w:tcW w:w="192" w:type="pct"/>
            <w:tcBorders>
              <w:top w:val="nil"/>
              <w:left w:val="nil"/>
              <w:bottom w:val="single" w:sz="4" w:space="0" w:color="auto"/>
              <w:right w:val="nil"/>
            </w:tcBorders>
            <w:shd w:val="clear" w:color="auto" w:fill="auto"/>
            <w:tcMar>
              <w:left w:w="0" w:type="dxa"/>
              <w:right w:w="0" w:type="dxa"/>
            </w:tcMar>
            <w:vAlign w:val="center"/>
          </w:tcPr>
          <w:p w14:paraId="7F63DC79" w14:textId="77777777" w:rsidR="00364A64" w:rsidRPr="003C0DD8" w:rsidRDefault="00364A64" w:rsidP="00364A64">
            <w:pPr>
              <w:adjustRightInd w:val="0"/>
              <w:snapToGrid w:val="0"/>
              <w:jc w:val="center"/>
              <w:rPr>
                <w:i/>
                <w:sz w:val="14"/>
                <w:szCs w:val="14"/>
                <w:lang w:val="es-BO"/>
              </w:rPr>
            </w:pPr>
            <w:r w:rsidRPr="003C0DD8">
              <w:rPr>
                <w:i/>
                <w:sz w:val="14"/>
                <w:szCs w:val="14"/>
                <w:lang w:val="es-BO"/>
              </w:rPr>
              <w:t>Día</w:t>
            </w:r>
          </w:p>
        </w:tc>
        <w:tc>
          <w:tcPr>
            <w:tcW w:w="66" w:type="pct"/>
            <w:tcBorders>
              <w:top w:val="nil"/>
              <w:left w:val="nil"/>
              <w:bottom w:val="nil"/>
              <w:right w:val="nil"/>
            </w:tcBorders>
            <w:shd w:val="clear" w:color="auto" w:fill="auto"/>
            <w:tcMar>
              <w:left w:w="0" w:type="dxa"/>
              <w:right w:w="0" w:type="dxa"/>
            </w:tcMar>
            <w:vAlign w:val="center"/>
          </w:tcPr>
          <w:p w14:paraId="350E0C83" w14:textId="77777777" w:rsidR="00364A64" w:rsidRPr="003C0DD8" w:rsidRDefault="00364A64" w:rsidP="00364A64">
            <w:pPr>
              <w:adjustRightInd w:val="0"/>
              <w:snapToGrid w:val="0"/>
              <w:jc w:val="center"/>
              <w:rPr>
                <w:i/>
                <w:sz w:val="14"/>
                <w:szCs w:val="14"/>
                <w:lang w:val="es-BO"/>
              </w:rPr>
            </w:pPr>
          </w:p>
        </w:tc>
        <w:tc>
          <w:tcPr>
            <w:tcW w:w="195" w:type="pct"/>
            <w:tcBorders>
              <w:top w:val="nil"/>
              <w:left w:val="nil"/>
              <w:bottom w:val="single" w:sz="4" w:space="0" w:color="auto"/>
              <w:right w:val="nil"/>
            </w:tcBorders>
            <w:shd w:val="clear" w:color="auto" w:fill="auto"/>
            <w:tcMar>
              <w:left w:w="0" w:type="dxa"/>
              <w:right w:w="0" w:type="dxa"/>
            </w:tcMar>
            <w:vAlign w:val="center"/>
          </w:tcPr>
          <w:p w14:paraId="7702CF7C" w14:textId="77777777" w:rsidR="00364A64" w:rsidRPr="003C0DD8" w:rsidRDefault="00364A64" w:rsidP="00364A64">
            <w:pPr>
              <w:adjustRightInd w:val="0"/>
              <w:snapToGrid w:val="0"/>
              <w:jc w:val="center"/>
              <w:rPr>
                <w:i/>
                <w:sz w:val="14"/>
                <w:szCs w:val="14"/>
                <w:lang w:val="es-BO"/>
              </w:rPr>
            </w:pPr>
            <w:r w:rsidRPr="003C0DD8">
              <w:rPr>
                <w:i/>
                <w:sz w:val="14"/>
                <w:szCs w:val="14"/>
                <w:lang w:val="es-BO"/>
              </w:rPr>
              <w:t>Mes</w:t>
            </w:r>
          </w:p>
        </w:tc>
        <w:tc>
          <w:tcPr>
            <w:tcW w:w="66" w:type="pct"/>
            <w:tcBorders>
              <w:top w:val="nil"/>
              <w:left w:val="nil"/>
              <w:bottom w:val="nil"/>
              <w:right w:val="nil"/>
            </w:tcBorders>
            <w:shd w:val="clear" w:color="auto" w:fill="auto"/>
            <w:tcMar>
              <w:left w:w="0" w:type="dxa"/>
              <w:right w:w="0" w:type="dxa"/>
            </w:tcMar>
            <w:vAlign w:val="center"/>
          </w:tcPr>
          <w:p w14:paraId="41DEB657" w14:textId="77777777" w:rsidR="00364A64" w:rsidRPr="003C0DD8" w:rsidRDefault="00364A64" w:rsidP="00364A64">
            <w:pPr>
              <w:adjustRightInd w:val="0"/>
              <w:snapToGrid w:val="0"/>
              <w:jc w:val="center"/>
              <w:rPr>
                <w:i/>
                <w:sz w:val="14"/>
                <w:szCs w:val="14"/>
                <w:lang w:val="es-BO"/>
              </w:rPr>
            </w:pPr>
          </w:p>
        </w:tc>
        <w:tc>
          <w:tcPr>
            <w:tcW w:w="263" w:type="pct"/>
            <w:tcBorders>
              <w:top w:val="nil"/>
              <w:left w:val="nil"/>
              <w:bottom w:val="single" w:sz="4" w:space="0" w:color="auto"/>
              <w:right w:val="nil"/>
            </w:tcBorders>
            <w:shd w:val="clear" w:color="auto" w:fill="auto"/>
            <w:tcMar>
              <w:left w:w="0" w:type="dxa"/>
              <w:right w:w="0" w:type="dxa"/>
            </w:tcMar>
            <w:vAlign w:val="center"/>
          </w:tcPr>
          <w:p w14:paraId="18060FD5" w14:textId="77777777" w:rsidR="00364A64" w:rsidRPr="003C0DD8" w:rsidRDefault="00364A64" w:rsidP="00364A64">
            <w:pPr>
              <w:adjustRightInd w:val="0"/>
              <w:snapToGrid w:val="0"/>
              <w:jc w:val="center"/>
              <w:rPr>
                <w:i/>
                <w:sz w:val="14"/>
                <w:szCs w:val="14"/>
                <w:lang w:val="es-BO"/>
              </w:rPr>
            </w:pPr>
            <w:r w:rsidRPr="003C0DD8">
              <w:rPr>
                <w:i/>
                <w:sz w:val="14"/>
                <w:szCs w:val="14"/>
                <w:lang w:val="es-BO"/>
              </w:rPr>
              <w:t>Año</w:t>
            </w:r>
          </w:p>
        </w:tc>
        <w:tc>
          <w:tcPr>
            <w:tcW w:w="66" w:type="pct"/>
            <w:tcBorders>
              <w:top w:val="nil"/>
              <w:left w:val="nil"/>
              <w:bottom w:val="nil"/>
              <w:right w:val="single" w:sz="12" w:space="0" w:color="auto"/>
            </w:tcBorders>
            <w:shd w:val="clear" w:color="auto" w:fill="auto"/>
            <w:tcMar>
              <w:left w:w="0" w:type="dxa"/>
              <w:right w:w="0" w:type="dxa"/>
            </w:tcMar>
            <w:vAlign w:val="center"/>
          </w:tcPr>
          <w:p w14:paraId="3B9A2B42" w14:textId="77777777" w:rsidR="00364A64" w:rsidRPr="003C0DD8" w:rsidRDefault="00364A64" w:rsidP="00364A64">
            <w:pPr>
              <w:adjustRightInd w:val="0"/>
              <w:snapToGrid w:val="0"/>
              <w:jc w:val="center"/>
              <w:rPr>
                <w:i/>
                <w:sz w:val="14"/>
                <w:szCs w:val="14"/>
                <w:lang w:val="es-BO"/>
              </w:rPr>
            </w:pPr>
          </w:p>
        </w:tc>
        <w:tc>
          <w:tcPr>
            <w:tcW w:w="65" w:type="pct"/>
            <w:tcBorders>
              <w:top w:val="nil"/>
              <w:left w:val="single" w:sz="12" w:space="0" w:color="auto"/>
              <w:bottom w:val="nil"/>
              <w:right w:val="nil"/>
            </w:tcBorders>
            <w:tcMar>
              <w:left w:w="0" w:type="dxa"/>
              <w:right w:w="0" w:type="dxa"/>
            </w:tcMar>
          </w:tcPr>
          <w:p w14:paraId="247A4464" w14:textId="77777777" w:rsidR="00364A64" w:rsidRPr="003C0DD8" w:rsidRDefault="00364A64" w:rsidP="00364A64">
            <w:pPr>
              <w:adjustRightInd w:val="0"/>
              <w:snapToGrid w:val="0"/>
              <w:jc w:val="center"/>
              <w:rPr>
                <w:i/>
                <w:sz w:val="14"/>
                <w:szCs w:val="14"/>
                <w:lang w:val="es-BO"/>
              </w:rPr>
            </w:pPr>
          </w:p>
        </w:tc>
        <w:tc>
          <w:tcPr>
            <w:tcW w:w="238" w:type="pct"/>
            <w:tcBorders>
              <w:top w:val="nil"/>
              <w:left w:val="nil"/>
              <w:bottom w:val="nil"/>
              <w:right w:val="nil"/>
            </w:tcBorders>
            <w:shd w:val="clear" w:color="auto" w:fill="auto"/>
            <w:tcMar>
              <w:left w:w="0" w:type="dxa"/>
              <w:right w:w="0" w:type="dxa"/>
            </w:tcMar>
            <w:vAlign w:val="center"/>
          </w:tcPr>
          <w:p w14:paraId="019E79C3" w14:textId="77777777" w:rsidR="00364A64" w:rsidRPr="003C0DD8" w:rsidRDefault="00364A64" w:rsidP="00364A64">
            <w:pPr>
              <w:adjustRightInd w:val="0"/>
              <w:snapToGrid w:val="0"/>
              <w:jc w:val="center"/>
              <w:rPr>
                <w:i/>
                <w:sz w:val="14"/>
                <w:szCs w:val="14"/>
                <w:lang w:val="es-BO"/>
              </w:rPr>
            </w:pPr>
          </w:p>
        </w:tc>
        <w:tc>
          <w:tcPr>
            <w:tcW w:w="125" w:type="pct"/>
            <w:tcBorders>
              <w:top w:val="nil"/>
              <w:left w:val="nil"/>
              <w:bottom w:val="nil"/>
              <w:right w:val="nil"/>
            </w:tcBorders>
            <w:shd w:val="clear" w:color="auto" w:fill="auto"/>
            <w:tcMar>
              <w:left w:w="0" w:type="dxa"/>
              <w:right w:w="0" w:type="dxa"/>
            </w:tcMar>
            <w:vAlign w:val="center"/>
          </w:tcPr>
          <w:p w14:paraId="37B1E19E" w14:textId="77777777" w:rsidR="00364A64" w:rsidRPr="003C0DD8" w:rsidRDefault="00364A64" w:rsidP="00364A64">
            <w:pPr>
              <w:adjustRightInd w:val="0"/>
              <w:snapToGrid w:val="0"/>
              <w:jc w:val="center"/>
              <w:rPr>
                <w:i/>
                <w:sz w:val="14"/>
                <w:szCs w:val="14"/>
                <w:lang w:val="es-BO"/>
              </w:rPr>
            </w:pPr>
          </w:p>
        </w:tc>
        <w:tc>
          <w:tcPr>
            <w:tcW w:w="232" w:type="pct"/>
            <w:tcBorders>
              <w:top w:val="nil"/>
              <w:left w:val="nil"/>
              <w:bottom w:val="nil"/>
              <w:right w:val="nil"/>
            </w:tcBorders>
            <w:shd w:val="clear" w:color="auto" w:fill="auto"/>
            <w:tcMar>
              <w:left w:w="0" w:type="dxa"/>
              <w:right w:w="0" w:type="dxa"/>
            </w:tcMar>
            <w:vAlign w:val="center"/>
          </w:tcPr>
          <w:p w14:paraId="3E293195" w14:textId="77777777" w:rsidR="00364A64" w:rsidRPr="003C0DD8" w:rsidRDefault="00364A64" w:rsidP="00364A64">
            <w:pPr>
              <w:adjustRightInd w:val="0"/>
              <w:snapToGrid w:val="0"/>
              <w:jc w:val="center"/>
              <w:rPr>
                <w:i/>
                <w:sz w:val="14"/>
                <w:szCs w:val="14"/>
                <w:lang w:val="es-BO"/>
              </w:rPr>
            </w:pPr>
          </w:p>
        </w:tc>
        <w:tc>
          <w:tcPr>
            <w:tcW w:w="66" w:type="pct"/>
            <w:tcBorders>
              <w:top w:val="nil"/>
              <w:left w:val="nil"/>
              <w:bottom w:val="nil"/>
              <w:right w:val="single" w:sz="12" w:space="0" w:color="auto"/>
            </w:tcBorders>
            <w:shd w:val="clear" w:color="auto" w:fill="auto"/>
            <w:vAlign w:val="center"/>
          </w:tcPr>
          <w:p w14:paraId="4D5FF57F" w14:textId="77777777" w:rsidR="00364A64" w:rsidRPr="003C0DD8" w:rsidRDefault="00364A64" w:rsidP="00364A64">
            <w:pPr>
              <w:adjustRightInd w:val="0"/>
              <w:snapToGrid w:val="0"/>
              <w:jc w:val="center"/>
              <w:rPr>
                <w:i/>
                <w:sz w:val="14"/>
                <w:szCs w:val="14"/>
                <w:lang w:val="es-BO"/>
              </w:rPr>
            </w:pPr>
          </w:p>
        </w:tc>
        <w:tc>
          <w:tcPr>
            <w:tcW w:w="69" w:type="pct"/>
            <w:tcBorders>
              <w:top w:val="nil"/>
              <w:left w:val="single" w:sz="12" w:space="0" w:color="auto"/>
              <w:bottom w:val="nil"/>
              <w:right w:val="nil"/>
            </w:tcBorders>
            <w:shd w:val="clear" w:color="auto" w:fill="auto"/>
            <w:vAlign w:val="center"/>
          </w:tcPr>
          <w:p w14:paraId="7559F734" w14:textId="77777777" w:rsidR="00364A64" w:rsidRPr="003C0DD8" w:rsidRDefault="00364A64" w:rsidP="00364A64">
            <w:pPr>
              <w:adjustRightInd w:val="0"/>
              <w:snapToGrid w:val="0"/>
              <w:jc w:val="center"/>
              <w:rPr>
                <w:i/>
                <w:sz w:val="14"/>
                <w:szCs w:val="14"/>
                <w:lang w:val="es-BO"/>
              </w:rPr>
            </w:pPr>
          </w:p>
        </w:tc>
        <w:tc>
          <w:tcPr>
            <w:tcW w:w="1140" w:type="pct"/>
            <w:tcBorders>
              <w:top w:val="nil"/>
              <w:left w:val="nil"/>
              <w:bottom w:val="nil"/>
              <w:right w:val="nil"/>
            </w:tcBorders>
            <w:shd w:val="clear" w:color="auto" w:fill="auto"/>
            <w:vAlign w:val="center"/>
          </w:tcPr>
          <w:p w14:paraId="176D7F94" w14:textId="77777777" w:rsidR="00364A64" w:rsidRPr="003C0DD8" w:rsidRDefault="00364A64" w:rsidP="00364A64">
            <w:pPr>
              <w:adjustRightInd w:val="0"/>
              <w:snapToGrid w:val="0"/>
              <w:jc w:val="center"/>
              <w:rPr>
                <w:i/>
                <w:sz w:val="14"/>
                <w:szCs w:val="14"/>
                <w:lang w:val="es-BO"/>
              </w:rPr>
            </w:pPr>
          </w:p>
        </w:tc>
        <w:tc>
          <w:tcPr>
            <w:tcW w:w="62" w:type="pct"/>
            <w:vMerge/>
            <w:tcBorders>
              <w:left w:val="nil"/>
            </w:tcBorders>
            <w:shd w:val="clear" w:color="auto" w:fill="auto"/>
            <w:vAlign w:val="center"/>
          </w:tcPr>
          <w:p w14:paraId="5EC403A4" w14:textId="77777777" w:rsidR="00364A64" w:rsidRPr="003C0DD8" w:rsidRDefault="00364A64" w:rsidP="00364A64">
            <w:pPr>
              <w:adjustRightInd w:val="0"/>
              <w:snapToGrid w:val="0"/>
              <w:rPr>
                <w:rFonts w:ascii="Arial" w:hAnsi="Arial" w:cs="Arial"/>
                <w:sz w:val="16"/>
                <w:szCs w:val="16"/>
                <w:lang w:val="es-BO"/>
              </w:rPr>
            </w:pPr>
          </w:p>
        </w:tc>
      </w:tr>
      <w:tr w:rsidR="00364A64" w:rsidRPr="003C0DD8" w14:paraId="69EAA455" w14:textId="77777777" w:rsidTr="0088705B">
        <w:trPr>
          <w:trHeight w:val="173"/>
        </w:trPr>
        <w:tc>
          <w:tcPr>
            <w:tcW w:w="235" w:type="pct"/>
            <w:vMerge/>
            <w:tcBorders>
              <w:left w:val="single" w:sz="12" w:space="0" w:color="auto"/>
              <w:right w:val="single" w:sz="12" w:space="0" w:color="auto"/>
            </w:tcBorders>
            <w:shd w:val="clear" w:color="auto" w:fill="auto"/>
            <w:noWrap/>
            <w:tcMar>
              <w:left w:w="0" w:type="dxa"/>
              <w:right w:w="0" w:type="dxa"/>
            </w:tcMar>
            <w:vAlign w:val="center"/>
          </w:tcPr>
          <w:p w14:paraId="62EC586D" w14:textId="77777777" w:rsidR="00364A64" w:rsidRPr="003C0DD8" w:rsidRDefault="00364A64" w:rsidP="00364A64">
            <w:pPr>
              <w:adjustRightInd w:val="0"/>
              <w:snapToGrid w:val="0"/>
              <w:jc w:val="center"/>
              <w:rPr>
                <w:rFonts w:ascii="Arial" w:hAnsi="Arial" w:cs="Arial"/>
                <w:sz w:val="14"/>
                <w:szCs w:val="14"/>
                <w:lang w:val="es-BO"/>
              </w:rPr>
            </w:pPr>
          </w:p>
        </w:tc>
        <w:tc>
          <w:tcPr>
            <w:tcW w:w="1854" w:type="pct"/>
            <w:gridSpan w:val="2"/>
            <w:vMerge/>
            <w:tcBorders>
              <w:left w:val="single" w:sz="12" w:space="0" w:color="auto"/>
              <w:right w:val="single" w:sz="12" w:space="0" w:color="auto"/>
            </w:tcBorders>
            <w:shd w:val="clear" w:color="auto" w:fill="auto"/>
            <w:vAlign w:val="bottom"/>
          </w:tcPr>
          <w:p w14:paraId="20093F31" w14:textId="77777777" w:rsidR="00364A64" w:rsidRPr="003C0DD8" w:rsidRDefault="00364A64" w:rsidP="00364A64">
            <w:pPr>
              <w:adjustRightInd w:val="0"/>
              <w:snapToGrid w:val="0"/>
              <w:ind w:left="113" w:right="113"/>
              <w:jc w:val="both"/>
              <w:rPr>
                <w:rFonts w:ascii="Arial" w:hAnsi="Arial" w:cs="Arial"/>
                <w:b/>
                <w:sz w:val="16"/>
                <w:szCs w:val="16"/>
                <w:lang w:val="es-BO"/>
              </w:rPr>
            </w:pPr>
          </w:p>
        </w:tc>
        <w:tc>
          <w:tcPr>
            <w:tcW w:w="65" w:type="pct"/>
            <w:vMerge w:val="restart"/>
            <w:tcBorders>
              <w:top w:val="nil"/>
              <w:left w:val="single" w:sz="12" w:space="0" w:color="auto"/>
              <w:right w:val="single" w:sz="4" w:space="0" w:color="auto"/>
            </w:tcBorders>
            <w:shd w:val="clear" w:color="auto" w:fill="auto"/>
            <w:vAlign w:val="center"/>
          </w:tcPr>
          <w:p w14:paraId="1DC9FC5E" w14:textId="77777777" w:rsidR="00364A64" w:rsidRPr="003C0DD8" w:rsidRDefault="00364A64" w:rsidP="00364A64">
            <w:pPr>
              <w:adjustRightInd w:val="0"/>
              <w:snapToGrid w:val="0"/>
              <w:jc w:val="center"/>
              <w:rPr>
                <w:rFonts w:ascii="Arial" w:hAnsi="Arial" w:cs="Arial"/>
                <w:sz w:val="16"/>
                <w:szCs w:val="16"/>
                <w:lang w:val="es-BO"/>
              </w:rPr>
            </w:pPr>
          </w:p>
        </w:tc>
        <w:tc>
          <w:tcPr>
            <w:tcW w:w="19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8E35326" w14:textId="309DBDC5" w:rsidR="00364A64" w:rsidRPr="003C0DD8" w:rsidRDefault="00F30BA0" w:rsidP="00DC5E29">
            <w:pPr>
              <w:adjustRightInd w:val="0"/>
              <w:snapToGrid w:val="0"/>
              <w:jc w:val="center"/>
              <w:rPr>
                <w:rFonts w:ascii="Arial" w:hAnsi="Arial" w:cs="Arial"/>
                <w:sz w:val="16"/>
                <w:szCs w:val="16"/>
                <w:lang w:val="es-BO"/>
              </w:rPr>
            </w:pPr>
            <w:r>
              <w:rPr>
                <w:rFonts w:ascii="Arial" w:hAnsi="Arial" w:cs="Arial"/>
                <w:sz w:val="16"/>
                <w:szCs w:val="16"/>
                <w:lang w:val="es-BO"/>
              </w:rPr>
              <w:t>02</w:t>
            </w:r>
          </w:p>
        </w:tc>
        <w:tc>
          <w:tcPr>
            <w:tcW w:w="66" w:type="pct"/>
            <w:vMerge w:val="restart"/>
            <w:tcBorders>
              <w:top w:val="nil"/>
              <w:left w:val="single" w:sz="4" w:space="0" w:color="auto"/>
              <w:right w:val="single" w:sz="4" w:space="0" w:color="auto"/>
            </w:tcBorders>
            <w:shd w:val="clear" w:color="auto" w:fill="auto"/>
            <w:vAlign w:val="center"/>
          </w:tcPr>
          <w:p w14:paraId="73F9D110" w14:textId="77777777" w:rsidR="00364A64" w:rsidRPr="003C0DD8" w:rsidRDefault="00364A64" w:rsidP="00364A64">
            <w:pPr>
              <w:adjustRightInd w:val="0"/>
              <w:snapToGrid w:val="0"/>
              <w:jc w:val="center"/>
              <w:rPr>
                <w:rFonts w:ascii="Arial" w:hAnsi="Arial" w:cs="Arial"/>
                <w:sz w:val="16"/>
                <w:szCs w:val="16"/>
                <w:lang w:val="es-BO"/>
              </w:rPr>
            </w:pPr>
          </w:p>
        </w:tc>
        <w:tc>
          <w:tcPr>
            <w:tcW w:w="195"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1D6411B" w14:textId="12817E92" w:rsidR="00364A64" w:rsidRPr="003C0DD8" w:rsidRDefault="00364A64" w:rsidP="00364A64">
            <w:pPr>
              <w:adjustRightInd w:val="0"/>
              <w:snapToGrid w:val="0"/>
              <w:jc w:val="center"/>
              <w:rPr>
                <w:rFonts w:ascii="Arial" w:hAnsi="Arial" w:cs="Arial"/>
                <w:sz w:val="16"/>
                <w:szCs w:val="16"/>
                <w:lang w:val="es-BO"/>
              </w:rPr>
            </w:pPr>
            <w:r>
              <w:rPr>
                <w:rFonts w:ascii="Arial" w:hAnsi="Arial" w:cs="Arial"/>
                <w:sz w:val="16"/>
                <w:szCs w:val="16"/>
                <w:lang w:val="es-BO"/>
              </w:rPr>
              <w:t>10</w:t>
            </w:r>
          </w:p>
        </w:tc>
        <w:tc>
          <w:tcPr>
            <w:tcW w:w="66" w:type="pct"/>
            <w:vMerge w:val="restart"/>
            <w:tcBorders>
              <w:top w:val="nil"/>
              <w:left w:val="single" w:sz="4" w:space="0" w:color="auto"/>
              <w:right w:val="single" w:sz="4" w:space="0" w:color="auto"/>
            </w:tcBorders>
            <w:shd w:val="clear" w:color="auto" w:fill="auto"/>
            <w:vAlign w:val="center"/>
          </w:tcPr>
          <w:p w14:paraId="238C9109" w14:textId="77777777" w:rsidR="00364A64" w:rsidRPr="003C0DD8" w:rsidRDefault="00364A64" w:rsidP="00364A64">
            <w:pPr>
              <w:adjustRightInd w:val="0"/>
              <w:snapToGrid w:val="0"/>
              <w:jc w:val="center"/>
              <w:rPr>
                <w:rFonts w:ascii="Arial" w:hAnsi="Arial" w:cs="Arial"/>
                <w:sz w:val="16"/>
                <w:szCs w:val="16"/>
                <w:lang w:val="es-BO"/>
              </w:rPr>
            </w:pPr>
          </w:p>
        </w:tc>
        <w:tc>
          <w:tcPr>
            <w:tcW w:w="263"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2A4D325" w14:textId="3D3B57DE" w:rsidR="00364A64" w:rsidRPr="003C0DD8" w:rsidRDefault="00364A64" w:rsidP="00364A64">
            <w:pPr>
              <w:adjustRightInd w:val="0"/>
              <w:snapToGrid w:val="0"/>
              <w:jc w:val="center"/>
              <w:rPr>
                <w:rFonts w:ascii="Arial" w:hAnsi="Arial" w:cs="Arial"/>
                <w:sz w:val="16"/>
                <w:szCs w:val="16"/>
                <w:lang w:val="es-BO"/>
              </w:rPr>
            </w:pPr>
            <w:r>
              <w:rPr>
                <w:rFonts w:ascii="Arial" w:hAnsi="Arial" w:cs="Arial"/>
                <w:sz w:val="16"/>
                <w:szCs w:val="16"/>
                <w:lang w:val="es-BO"/>
              </w:rPr>
              <w:t>2020</w:t>
            </w:r>
          </w:p>
        </w:tc>
        <w:tc>
          <w:tcPr>
            <w:tcW w:w="66" w:type="pct"/>
            <w:vMerge w:val="restart"/>
            <w:tcBorders>
              <w:top w:val="nil"/>
              <w:left w:val="single" w:sz="4" w:space="0" w:color="auto"/>
              <w:right w:val="single" w:sz="12" w:space="0" w:color="auto"/>
            </w:tcBorders>
            <w:shd w:val="clear" w:color="auto" w:fill="auto"/>
            <w:vAlign w:val="center"/>
          </w:tcPr>
          <w:p w14:paraId="68451A37" w14:textId="77777777" w:rsidR="00364A64" w:rsidRPr="003C0DD8" w:rsidRDefault="00364A64" w:rsidP="00364A64">
            <w:pPr>
              <w:adjustRightInd w:val="0"/>
              <w:snapToGrid w:val="0"/>
              <w:jc w:val="center"/>
              <w:rPr>
                <w:rFonts w:ascii="Arial" w:hAnsi="Arial" w:cs="Arial"/>
                <w:sz w:val="16"/>
                <w:szCs w:val="16"/>
                <w:lang w:val="es-BO"/>
              </w:rPr>
            </w:pPr>
          </w:p>
        </w:tc>
        <w:tc>
          <w:tcPr>
            <w:tcW w:w="65" w:type="pct"/>
            <w:vMerge w:val="restart"/>
            <w:tcBorders>
              <w:top w:val="nil"/>
              <w:left w:val="single" w:sz="12" w:space="0" w:color="auto"/>
              <w:right w:val="nil"/>
            </w:tcBorders>
          </w:tcPr>
          <w:p w14:paraId="3E0B9FC6" w14:textId="77777777" w:rsidR="00364A64" w:rsidRPr="003C0DD8" w:rsidRDefault="00364A64" w:rsidP="00364A64">
            <w:pPr>
              <w:adjustRightInd w:val="0"/>
              <w:snapToGrid w:val="0"/>
              <w:jc w:val="center"/>
              <w:rPr>
                <w:rFonts w:ascii="Arial" w:hAnsi="Arial" w:cs="Arial"/>
                <w:sz w:val="14"/>
                <w:szCs w:val="14"/>
                <w:lang w:val="es-BO"/>
              </w:rPr>
            </w:pPr>
          </w:p>
        </w:tc>
        <w:tc>
          <w:tcPr>
            <w:tcW w:w="238" w:type="pct"/>
            <w:vMerge w:val="restart"/>
            <w:tcBorders>
              <w:top w:val="nil"/>
              <w:left w:val="nil"/>
              <w:right w:val="nil"/>
            </w:tcBorders>
            <w:shd w:val="clear" w:color="auto" w:fill="auto"/>
            <w:vAlign w:val="center"/>
          </w:tcPr>
          <w:p w14:paraId="5EFD4911" w14:textId="77777777" w:rsidR="00364A64" w:rsidRPr="003C0DD8" w:rsidRDefault="00364A64" w:rsidP="00364A64">
            <w:pPr>
              <w:adjustRightInd w:val="0"/>
              <w:snapToGrid w:val="0"/>
              <w:jc w:val="center"/>
              <w:rPr>
                <w:rFonts w:ascii="Arial" w:hAnsi="Arial" w:cs="Arial"/>
                <w:sz w:val="14"/>
                <w:szCs w:val="14"/>
                <w:lang w:val="es-BO"/>
              </w:rPr>
            </w:pPr>
          </w:p>
        </w:tc>
        <w:tc>
          <w:tcPr>
            <w:tcW w:w="125" w:type="pct"/>
            <w:vMerge w:val="restart"/>
            <w:tcBorders>
              <w:top w:val="nil"/>
              <w:left w:val="nil"/>
              <w:right w:val="nil"/>
            </w:tcBorders>
            <w:shd w:val="clear" w:color="auto" w:fill="auto"/>
            <w:vAlign w:val="center"/>
          </w:tcPr>
          <w:p w14:paraId="35E8FEB9" w14:textId="77777777" w:rsidR="00364A64" w:rsidRPr="003C0DD8" w:rsidRDefault="00364A64" w:rsidP="00364A64">
            <w:pPr>
              <w:adjustRightInd w:val="0"/>
              <w:snapToGrid w:val="0"/>
              <w:jc w:val="center"/>
              <w:rPr>
                <w:rFonts w:ascii="Arial" w:hAnsi="Arial" w:cs="Arial"/>
                <w:sz w:val="14"/>
                <w:szCs w:val="14"/>
                <w:lang w:val="es-BO"/>
              </w:rPr>
            </w:pPr>
          </w:p>
        </w:tc>
        <w:tc>
          <w:tcPr>
            <w:tcW w:w="232" w:type="pct"/>
            <w:vMerge w:val="restart"/>
            <w:tcBorders>
              <w:top w:val="nil"/>
              <w:left w:val="nil"/>
              <w:right w:val="nil"/>
            </w:tcBorders>
            <w:shd w:val="clear" w:color="auto" w:fill="auto"/>
            <w:vAlign w:val="center"/>
          </w:tcPr>
          <w:p w14:paraId="4680C81D" w14:textId="77777777" w:rsidR="00364A64" w:rsidRPr="003C0DD8" w:rsidRDefault="00364A64" w:rsidP="00364A64">
            <w:pPr>
              <w:adjustRightInd w:val="0"/>
              <w:snapToGrid w:val="0"/>
              <w:jc w:val="center"/>
              <w:rPr>
                <w:rFonts w:ascii="Arial" w:hAnsi="Arial" w:cs="Arial"/>
                <w:sz w:val="14"/>
                <w:szCs w:val="14"/>
                <w:lang w:val="es-BO"/>
              </w:rPr>
            </w:pPr>
          </w:p>
        </w:tc>
        <w:tc>
          <w:tcPr>
            <w:tcW w:w="66" w:type="pct"/>
            <w:vMerge w:val="restart"/>
            <w:tcBorders>
              <w:top w:val="nil"/>
              <w:left w:val="nil"/>
              <w:right w:val="single" w:sz="12" w:space="0" w:color="auto"/>
            </w:tcBorders>
            <w:shd w:val="clear" w:color="auto" w:fill="auto"/>
            <w:vAlign w:val="center"/>
          </w:tcPr>
          <w:p w14:paraId="5589D042" w14:textId="77777777" w:rsidR="00364A64" w:rsidRPr="003C0DD8" w:rsidRDefault="00364A64" w:rsidP="00364A64">
            <w:pPr>
              <w:adjustRightInd w:val="0"/>
              <w:snapToGrid w:val="0"/>
              <w:jc w:val="center"/>
              <w:rPr>
                <w:rFonts w:ascii="Arial" w:hAnsi="Arial" w:cs="Arial"/>
                <w:sz w:val="14"/>
                <w:szCs w:val="14"/>
                <w:lang w:val="es-BO"/>
              </w:rPr>
            </w:pPr>
          </w:p>
        </w:tc>
        <w:tc>
          <w:tcPr>
            <w:tcW w:w="69" w:type="pct"/>
            <w:vMerge w:val="restart"/>
            <w:tcBorders>
              <w:top w:val="nil"/>
              <w:left w:val="single" w:sz="12" w:space="0" w:color="auto"/>
              <w:bottom w:val="nil"/>
              <w:right w:val="nil"/>
            </w:tcBorders>
            <w:shd w:val="clear" w:color="auto" w:fill="auto"/>
            <w:vAlign w:val="center"/>
          </w:tcPr>
          <w:p w14:paraId="23075802" w14:textId="77777777" w:rsidR="00364A64" w:rsidRPr="003C0DD8" w:rsidRDefault="00364A64" w:rsidP="00364A64">
            <w:pPr>
              <w:adjustRightInd w:val="0"/>
              <w:snapToGrid w:val="0"/>
              <w:jc w:val="center"/>
              <w:rPr>
                <w:rFonts w:ascii="Arial" w:hAnsi="Arial" w:cs="Arial"/>
                <w:sz w:val="14"/>
                <w:szCs w:val="14"/>
                <w:lang w:val="es-BO"/>
              </w:rPr>
            </w:pPr>
          </w:p>
        </w:tc>
        <w:tc>
          <w:tcPr>
            <w:tcW w:w="1140" w:type="pct"/>
            <w:vMerge w:val="restart"/>
            <w:tcBorders>
              <w:top w:val="nil"/>
              <w:left w:val="nil"/>
              <w:right w:val="nil"/>
            </w:tcBorders>
            <w:shd w:val="clear" w:color="auto" w:fill="auto"/>
            <w:vAlign w:val="center"/>
          </w:tcPr>
          <w:p w14:paraId="6BC80B02" w14:textId="77777777" w:rsidR="00364A64" w:rsidRPr="003C0DD8" w:rsidRDefault="00364A64" w:rsidP="00364A64">
            <w:pPr>
              <w:adjustRightInd w:val="0"/>
              <w:snapToGrid w:val="0"/>
              <w:jc w:val="center"/>
              <w:rPr>
                <w:rFonts w:ascii="Arial" w:hAnsi="Arial" w:cs="Arial"/>
                <w:sz w:val="14"/>
                <w:szCs w:val="14"/>
                <w:lang w:val="es-BO"/>
              </w:rPr>
            </w:pPr>
          </w:p>
        </w:tc>
        <w:tc>
          <w:tcPr>
            <w:tcW w:w="62" w:type="pct"/>
            <w:vMerge/>
            <w:tcBorders>
              <w:left w:val="nil"/>
            </w:tcBorders>
            <w:shd w:val="clear" w:color="auto" w:fill="auto"/>
            <w:vAlign w:val="center"/>
          </w:tcPr>
          <w:p w14:paraId="745B3419" w14:textId="77777777" w:rsidR="00364A64" w:rsidRPr="003C0DD8" w:rsidRDefault="00364A64" w:rsidP="00364A64">
            <w:pPr>
              <w:adjustRightInd w:val="0"/>
              <w:snapToGrid w:val="0"/>
              <w:rPr>
                <w:rFonts w:ascii="Arial" w:hAnsi="Arial" w:cs="Arial"/>
                <w:sz w:val="16"/>
                <w:szCs w:val="16"/>
                <w:lang w:val="es-BO"/>
              </w:rPr>
            </w:pPr>
          </w:p>
        </w:tc>
      </w:tr>
      <w:tr w:rsidR="00364A64" w:rsidRPr="003C0DD8" w14:paraId="68C1F546" w14:textId="77777777" w:rsidTr="0088705B">
        <w:trPr>
          <w:trHeight w:val="53"/>
        </w:trPr>
        <w:tc>
          <w:tcPr>
            <w:tcW w:w="235" w:type="pct"/>
            <w:vMerge/>
            <w:tcBorders>
              <w:left w:val="single" w:sz="12" w:space="0" w:color="auto"/>
              <w:bottom w:val="nil"/>
              <w:right w:val="single" w:sz="12" w:space="0" w:color="auto"/>
            </w:tcBorders>
            <w:shd w:val="clear" w:color="auto" w:fill="auto"/>
            <w:noWrap/>
            <w:tcMar>
              <w:left w:w="0" w:type="dxa"/>
              <w:right w:w="0" w:type="dxa"/>
            </w:tcMar>
            <w:vAlign w:val="center"/>
          </w:tcPr>
          <w:p w14:paraId="69AF3774" w14:textId="77777777" w:rsidR="00364A64" w:rsidRPr="003C0DD8" w:rsidRDefault="00364A64" w:rsidP="00364A64">
            <w:pPr>
              <w:adjustRightInd w:val="0"/>
              <w:snapToGrid w:val="0"/>
              <w:jc w:val="center"/>
              <w:rPr>
                <w:rFonts w:ascii="Arial" w:hAnsi="Arial" w:cs="Arial"/>
                <w:sz w:val="14"/>
                <w:szCs w:val="14"/>
                <w:lang w:val="es-BO"/>
              </w:rPr>
            </w:pPr>
          </w:p>
        </w:tc>
        <w:tc>
          <w:tcPr>
            <w:tcW w:w="1854" w:type="pct"/>
            <w:gridSpan w:val="2"/>
            <w:vMerge/>
            <w:tcBorders>
              <w:left w:val="single" w:sz="12" w:space="0" w:color="auto"/>
              <w:bottom w:val="nil"/>
              <w:right w:val="single" w:sz="12" w:space="0" w:color="auto"/>
            </w:tcBorders>
            <w:shd w:val="clear" w:color="auto" w:fill="auto"/>
            <w:vAlign w:val="bottom"/>
          </w:tcPr>
          <w:p w14:paraId="01EF5089" w14:textId="77777777" w:rsidR="00364A64" w:rsidRPr="003C0DD8" w:rsidRDefault="00364A64" w:rsidP="00364A64">
            <w:pPr>
              <w:adjustRightInd w:val="0"/>
              <w:snapToGrid w:val="0"/>
              <w:ind w:left="113" w:right="113"/>
              <w:jc w:val="both"/>
              <w:rPr>
                <w:rFonts w:ascii="Arial" w:hAnsi="Arial" w:cs="Arial"/>
                <w:b/>
                <w:sz w:val="16"/>
                <w:szCs w:val="16"/>
                <w:lang w:val="es-BO"/>
              </w:rPr>
            </w:pPr>
          </w:p>
        </w:tc>
        <w:tc>
          <w:tcPr>
            <w:tcW w:w="65" w:type="pct"/>
            <w:vMerge/>
            <w:tcBorders>
              <w:left w:val="single" w:sz="12" w:space="0" w:color="auto"/>
              <w:bottom w:val="nil"/>
              <w:right w:val="nil"/>
            </w:tcBorders>
            <w:shd w:val="clear" w:color="auto" w:fill="auto"/>
            <w:vAlign w:val="center"/>
          </w:tcPr>
          <w:p w14:paraId="54F140C1" w14:textId="77777777" w:rsidR="00364A64" w:rsidRPr="003C0DD8" w:rsidRDefault="00364A64" w:rsidP="00364A64">
            <w:pPr>
              <w:adjustRightInd w:val="0"/>
              <w:snapToGrid w:val="0"/>
              <w:jc w:val="center"/>
              <w:rPr>
                <w:rFonts w:ascii="Arial" w:hAnsi="Arial" w:cs="Arial"/>
                <w:sz w:val="16"/>
                <w:szCs w:val="16"/>
                <w:lang w:val="es-BO"/>
              </w:rPr>
            </w:pPr>
          </w:p>
        </w:tc>
        <w:tc>
          <w:tcPr>
            <w:tcW w:w="192" w:type="pct"/>
            <w:tcBorders>
              <w:top w:val="single" w:sz="4" w:space="0" w:color="auto"/>
              <w:left w:val="nil"/>
              <w:bottom w:val="nil"/>
              <w:right w:val="nil"/>
            </w:tcBorders>
            <w:shd w:val="clear" w:color="auto" w:fill="auto"/>
            <w:vAlign w:val="center"/>
          </w:tcPr>
          <w:p w14:paraId="464E13AB" w14:textId="77777777" w:rsidR="00364A64" w:rsidRPr="003C0DD8" w:rsidRDefault="00364A64" w:rsidP="00364A64">
            <w:pPr>
              <w:adjustRightInd w:val="0"/>
              <w:snapToGrid w:val="0"/>
              <w:jc w:val="center"/>
              <w:rPr>
                <w:rFonts w:ascii="Arial" w:hAnsi="Arial" w:cs="Arial"/>
                <w:sz w:val="16"/>
                <w:szCs w:val="16"/>
                <w:lang w:val="es-BO"/>
              </w:rPr>
            </w:pPr>
          </w:p>
        </w:tc>
        <w:tc>
          <w:tcPr>
            <w:tcW w:w="66" w:type="pct"/>
            <w:vMerge/>
            <w:tcBorders>
              <w:left w:val="nil"/>
              <w:bottom w:val="nil"/>
              <w:right w:val="nil"/>
            </w:tcBorders>
            <w:shd w:val="clear" w:color="auto" w:fill="auto"/>
            <w:vAlign w:val="center"/>
          </w:tcPr>
          <w:p w14:paraId="3C5552A6" w14:textId="77777777" w:rsidR="00364A64" w:rsidRPr="003C0DD8" w:rsidRDefault="00364A64" w:rsidP="00364A64">
            <w:pPr>
              <w:adjustRightInd w:val="0"/>
              <w:snapToGrid w:val="0"/>
              <w:jc w:val="center"/>
              <w:rPr>
                <w:rFonts w:ascii="Arial" w:hAnsi="Arial" w:cs="Arial"/>
                <w:sz w:val="16"/>
                <w:szCs w:val="16"/>
                <w:lang w:val="es-BO"/>
              </w:rPr>
            </w:pPr>
          </w:p>
        </w:tc>
        <w:tc>
          <w:tcPr>
            <w:tcW w:w="195" w:type="pct"/>
            <w:tcBorders>
              <w:top w:val="single" w:sz="4" w:space="0" w:color="auto"/>
              <w:left w:val="nil"/>
              <w:bottom w:val="nil"/>
              <w:right w:val="nil"/>
            </w:tcBorders>
            <w:shd w:val="clear" w:color="auto" w:fill="auto"/>
            <w:vAlign w:val="center"/>
          </w:tcPr>
          <w:p w14:paraId="305087BE" w14:textId="77777777" w:rsidR="00364A64" w:rsidRPr="003C0DD8" w:rsidRDefault="00364A64" w:rsidP="00364A64">
            <w:pPr>
              <w:adjustRightInd w:val="0"/>
              <w:snapToGrid w:val="0"/>
              <w:jc w:val="center"/>
              <w:rPr>
                <w:rFonts w:ascii="Arial" w:hAnsi="Arial" w:cs="Arial"/>
                <w:sz w:val="16"/>
                <w:szCs w:val="16"/>
                <w:lang w:val="es-BO"/>
              </w:rPr>
            </w:pPr>
          </w:p>
        </w:tc>
        <w:tc>
          <w:tcPr>
            <w:tcW w:w="66" w:type="pct"/>
            <w:vMerge/>
            <w:tcBorders>
              <w:left w:val="nil"/>
              <w:bottom w:val="nil"/>
              <w:right w:val="nil"/>
            </w:tcBorders>
            <w:shd w:val="clear" w:color="auto" w:fill="auto"/>
            <w:vAlign w:val="center"/>
          </w:tcPr>
          <w:p w14:paraId="1C744AE8" w14:textId="77777777" w:rsidR="00364A64" w:rsidRPr="003C0DD8" w:rsidRDefault="00364A64" w:rsidP="00364A64">
            <w:pPr>
              <w:adjustRightInd w:val="0"/>
              <w:snapToGrid w:val="0"/>
              <w:jc w:val="center"/>
              <w:rPr>
                <w:rFonts w:ascii="Arial" w:hAnsi="Arial" w:cs="Arial"/>
                <w:sz w:val="16"/>
                <w:szCs w:val="16"/>
                <w:lang w:val="es-BO"/>
              </w:rPr>
            </w:pPr>
          </w:p>
        </w:tc>
        <w:tc>
          <w:tcPr>
            <w:tcW w:w="263" w:type="pct"/>
            <w:tcBorders>
              <w:top w:val="single" w:sz="4" w:space="0" w:color="auto"/>
              <w:left w:val="nil"/>
              <w:bottom w:val="nil"/>
              <w:right w:val="nil"/>
            </w:tcBorders>
            <w:shd w:val="clear" w:color="auto" w:fill="auto"/>
            <w:vAlign w:val="center"/>
          </w:tcPr>
          <w:p w14:paraId="346A79AD" w14:textId="77777777" w:rsidR="00364A64" w:rsidRPr="003C0DD8" w:rsidRDefault="00364A64" w:rsidP="00364A64">
            <w:pPr>
              <w:adjustRightInd w:val="0"/>
              <w:snapToGrid w:val="0"/>
              <w:jc w:val="center"/>
              <w:rPr>
                <w:rFonts w:ascii="Arial" w:hAnsi="Arial" w:cs="Arial"/>
                <w:sz w:val="16"/>
                <w:szCs w:val="16"/>
                <w:lang w:val="es-BO"/>
              </w:rPr>
            </w:pPr>
          </w:p>
        </w:tc>
        <w:tc>
          <w:tcPr>
            <w:tcW w:w="66" w:type="pct"/>
            <w:vMerge/>
            <w:tcBorders>
              <w:left w:val="nil"/>
              <w:bottom w:val="nil"/>
              <w:right w:val="single" w:sz="12" w:space="0" w:color="auto"/>
            </w:tcBorders>
            <w:shd w:val="clear" w:color="auto" w:fill="auto"/>
            <w:vAlign w:val="center"/>
          </w:tcPr>
          <w:p w14:paraId="73CAC20E" w14:textId="77777777" w:rsidR="00364A64" w:rsidRPr="003C0DD8" w:rsidRDefault="00364A64" w:rsidP="00364A64">
            <w:pPr>
              <w:adjustRightInd w:val="0"/>
              <w:snapToGrid w:val="0"/>
              <w:jc w:val="center"/>
              <w:rPr>
                <w:rFonts w:ascii="Arial" w:hAnsi="Arial" w:cs="Arial"/>
                <w:sz w:val="16"/>
                <w:szCs w:val="16"/>
                <w:lang w:val="es-BO"/>
              </w:rPr>
            </w:pPr>
          </w:p>
        </w:tc>
        <w:tc>
          <w:tcPr>
            <w:tcW w:w="65" w:type="pct"/>
            <w:vMerge/>
            <w:tcBorders>
              <w:left w:val="single" w:sz="12" w:space="0" w:color="auto"/>
              <w:bottom w:val="nil"/>
              <w:right w:val="nil"/>
            </w:tcBorders>
          </w:tcPr>
          <w:p w14:paraId="4483759E" w14:textId="77777777" w:rsidR="00364A64" w:rsidRPr="003C0DD8" w:rsidRDefault="00364A64" w:rsidP="00364A64">
            <w:pPr>
              <w:adjustRightInd w:val="0"/>
              <w:snapToGrid w:val="0"/>
              <w:jc w:val="center"/>
              <w:rPr>
                <w:rFonts w:ascii="Arial" w:hAnsi="Arial" w:cs="Arial"/>
                <w:sz w:val="16"/>
                <w:szCs w:val="16"/>
                <w:lang w:val="es-BO"/>
              </w:rPr>
            </w:pPr>
          </w:p>
        </w:tc>
        <w:tc>
          <w:tcPr>
            <w:tcW w:w="238" w:type="pct"/>
            <w:vMerge/>
            <w:tcBorders>
              <w:left w:val="nil"/>
              <w:bottom w:val="nil"/>
              <w:right w:val="nil"/>
            </w:tcBorders>
            <w:shd w:val="clear" w:color="auto" w:fill="auto"/>
            <w:vAlign w:val="center"/>
          </w:tcPr>
          <w:p w14:paraId="024402D9" w14:textId="77777777" w:rsidR="00364A64" w:rsidRPr="003C0DD8" w:rsidRDefault="00364A64" w:rsidP="00364A64">
            <w:pPr>
              <w:adjustRightInd w:val="0"/>
              <w:snapToGrid w:val="0"/>
              <w:jc w:val="center"/>
              <w:rPr>
                <w:rFonts w:ascii="Arial" w:hAnsi="Arial" w:cs="Arial"/>
                <w:sz w:val="16"/>
                <w:szCs w:val="16"/>
                <w:lang w:val="es-BO"/>
              </w:rPr>
            </w:pPr>
          </w:p>
        </w:tc>
        <w:tc>
          <w:tcPr>
            <w:tcW w:w="125" w:type="pct"/>
            <w:vMerge/>
            <w:tcBorders>
              <w:left w:val="nil"/>
              <w:bottom w:val="nil"/>
              <w:right w:val="nil"/>
            </w:tcBorders>
            <w:shd w:val="clear" w:color="auto" w:fill="auto"/>
            <w:vAlign w:val="center"/>
          </w:tcPr>
          <w:p w14:paraId="062DE726" w14:textId="77777777" w:rsidR="00364A64" w:rsidRPr="003C0DD8" w:rsidRDefault="00364A64" w:rsidP="00364A64">
            <w:pPr>
              <w:adjustRightInd w:val="0"/>
              <w:snapToGrid w:val="0"/>
              <w:jc w:val="center"/>
              <w:rPr>
                <w:rFonts w:ascii="Arial" w:hAnsi="Arial" w:cs="Arial"/>
                <w:sz w:val="16"/>
                <w:szCs w:val="16"/>
                <w:lang w:val="es-BO"/>
              </w:rPr>
            </w:pPr>
          </w:p>
        </w:tc>
        <w:tc>
          <w:tcPr>
            <w:tcW w:w="232" w:type="pct"/>
            <w:vMerge/>
            <w:tcBorders>
              <w:left w:val="nil"/>
              <w:bottom w:val="nil"/>
              <w:right w:val="nil"/>
            </w:tcBorders>
            <w:shd w:val="clear" w:color="auto" w:fill="auto"/>
            <w:vAlign w:val="center"/>
          </w:tcPr>
          <w:p w14:paraId="2A0945A5" w14:textId="77777777" w:rsidR="00364A64" w:rsidRPr="003C0DD8" w:rsidRDefault="00364A64" w:rsidP="00364A64">
            <w:pPr>
              <w:adjustRightInd w:val="0"/>
              <w:snapToGrid w:val="0"/>
              <w:jc w:val="center"/>
              <w:rPr>
                <w:rFonts w:ascii="Arial" w:hAnsi="Arial" w:cs="Arial"/>
                <w:sz w:val="16"/>
                <w:szCs w:val="16"/>
                <w:lang w:val="es-BO"/>
              </w:rPr>
            </w:pPr>
          </w:p>
        </w:tc>
        <w:tc>
          <w:tcPr>
            <w:tcW w:w="66" w:type="pct"/>
            <w:vMerge/>
            <w:tcBorders>
              <w:left w:val="nil"/>
              <w:bottom w:val="nil"/>
              <w:right w:val="single" w:sz="12" w:space="0" w:color="auto"/>
            </w:tcBorders>
            <w:shd w:val="clear" w:color="auto" w:fill="auto"/>
            <w:vAlign w:val="center"/>
          </w:tcPr>
          <w:p w14:paraId="40C19530" w14:textId="77777777" w:rsidR="00364A64" w:rsidRPr="003C0DD8" w:rsidRDefault="00364A64" w:rsidP="00364A64">
            <w:pPr>
              <w:adjustRightInd w:val="0"/>
              <w:snapToGrid w:val="0"/>
              <w:jc w:val="center"/>
              <w:rPr>
                <w:rFonts w:ascii="Arial" w:hAnsi="Arial" w:cs="Arial"/>
                <w:sz w:val="16"/>
                <w:szCs w:val="16"/>
                <w:lang w:val="es-BO"/>
              </w:rPr>
            </w:pPr>
          </w:p>
        </w:tc>
        <w:tc>
          <w:tcPr>
            <w:tcW w:w="69" w:type="pct"/>
            <w:vMerge/>
            <w:tcBorders>
              <w:top w:val="nil"/>
              <w:left w:val="single" w:sz="12" w:space="0" w:color="auto"/>
              <w:bottom w:val="nil"/>
              <w:right w:val="nil"/>
            </w:tcBorders>
            <w:shd w:val="clear" w:color="auto" w:fill="auto"/>
            <w:vAlign w:val="center"/>
          </w:tcPr>
          <w:p w14:paraId="5D851D40" w14:textId="77777777" w:rsidR="00364A64" w:rsidRPr="003C0DD8" w:rsidRDefault="00364A64" w:rsidP="00364A64">
            <w:pPr>
              <w:adjustRightInd w:val="0"/>
              <w:snapToGrid w:val="0"/>
              <w:jc w:val="center"/>
              <w:rPr>
                <w:rFonts w:ascii="Arial" w:hAnsi="Arial" w:cs="Arial"/>
                <w:sz w:val="16"/>
                <w:szCs w:val="16"/>
                <w:lang w:val="es-BO"/>
              </w:rPr>
            </w:pPr>
          </w:p>
        </w:tc>
        <w:tc>
          <w:tcPr>
            <w:tcW w:w="1140" w:type="pct"/>
            <w:vMerge/>
            <w:tcBorders>
              <w:left w:val="nil"/>
              <w:bottom w:val="nil"/>
              <w:right w:val="nil"/>
            </w:tcBorders>
            <w:shd w:val="clear" w:color="auto" w:fill="auto"/>
            <w:vAlign w:val="center"/>
          </w:tcPr>
          <w:p w14:paraId="56C01B6E" w14:textId="77777777" w:rsidR="00364A64" w:rsidRPr="003C0DD8" w:rsidRDefault="00364A64" w:rsidP="00364A64">
            <w:pPr>
              <w:adjustRightInd w:val="0"/>
              <w:snapToGrid w:val="0"/>
              <w:jc w:val="center"/>
              <w:rPr>
                <w:rFonts w:ascii="Arial" w:hAnsi="Arial" w:cs="Arial"/>
                <w:sz w:val="16"/>
                <w:szCs w:val="16"/>
                <w:lang w:val="es-BO"/>
              </w:rPr>
            </w:pPr>
          </w:p>
        </w:tc>
        <w:tc>
          <w:tcPr>
            <w:tcW w:w="62" w:type="pct"/>
            <w:vMerge/>
            <w:tcBorders>
              <w:left w:val="nil"/>
              <w:bottom w:val="nil"/>
            </w:tcBorders>
            <w:shd w:val="clear" w:color="auto" w:fill="auto"/>
            <w:vAlign w:val="center"/>
          </w:tcPr>
          <w:p w14:paraId="22E93C7B" w14:textId="77777777" w:rsidR="00364A64" w:rsidRPr="003C0DD8" w:rsidRDefault="00364A64" w:rsidP="00364A64">
            <w:pPr>
              <w:adjustRightInd w:val="0"/>
              <w:snapToGrid w:val="0"/>
              <w:rPr>
                <w:rFonts w:ascii="Arial" w:hAnsi="Arial" w:cs="Arial"/>
                <w:sz w:val="16"/>
                <w:szCs w:val="16"/>
                <w:lang w:val="es-BO"/>
              </w:rPr>
            </w:pPr>
          </w:p>
        </w:tc>
      </w:tr>
      <w:tr w:rsidR="00364A64" w:rsidRPr="003C0DD8" w14:paraId="54491D12" w14:textId="77777777" w:rsidTr="0088705B">
        <w:tc>
          <w:tcPr>
            <w:tcW w:w="235"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73EB8047" w14:textId="77777777" w:rsidR="00364A64" w:rsidRPr="003C0DD8" w:rsidRDefault="00364A64" w:rsidP="00364A64">
            <w:pPr>
              <w:adjustRightInd w:val="0"/>
              <w:snapToGrid w:val="0"/>
              <w:jc w:val="center"/>
              <w:rPr>
                <w:rFonts w:ascii="Arial" w:hAnsi="Arial" w:cs="Arial"/>
                <w:sz w:val="4"/>
                <w:szCs w:val="4"/>
                <w:lang w:val="es-BO"/>
              </w:rPr>
            </w:pPr>
          </w:p>
        </w:tc>
        <w:tc>
          <w:tcPr>
            <w:tcW w:w="1789" w:type="pct"/>
            <w:tcBorders>
              <w:top w:val="nil"/>
              <w:left w:val="single" w:sz="12" w:space="0" w:color="auto"/>
              <w:bottom w:val="nil"/>
              <w:right w:val="nil"/>
            </w:tcBorders>
            <w:shd w:val="clear" w:color="auto" w:fill="auto"/>
            <w:vAlign w:val="bottom"/>
          </w:tcPr>
          <w:p w14:paraId="2CA51BAE" w14:textId="77777777" w:rsidR="00364A64" w:rsidRPr="003C0DD8" w:rsidRDefault="00364A64" w:rsidP="00364A64">
            <w:pPr>
              <w:adjustRightInd w:val="0"/>
              <w:snapToGrid w:val="0"/>
              <w:ind w:left="113" w:right="113"/>
              <w:jc w:val="both"/>
              <w:rPr>
                <w:rFonts w:ascii="Arial" w:hAnsi="Arial" w:cs="Arial"/>
                <w:sz w:val="4"/>
                <w:szCs w:val="4"/>
                <w:lang w:val="es-BO"/>
              </w:rPr>
            </w:pPr>
          </w:p>
        </w:tc>
        <w:tc>
          <w:tcPr>
            <w:tcW w:w="66" w:type="pct"/>
            <w:tcBorders>
              <w:top w:val="nil"/>
              <w:left w:val="nil"/>
              <w:bottom w:val="nil"/>
              <w:right w:val="single" w:sz="12" w:space="0" w:color="auto"/>
            </w:tcBorders>
            <w:shd w:val="clear" w:color="auto" w:fill="auto"/>
            <w:vAlign w:val="bottom"/>
          </w:tcPr>
          <w:p w14:paraId="5523ADAA" w14:textId="77777777" w:rsidR="00364A64" w:rsidRPr="003C0DD8" w:rsidRDefault="00364A64" w:rsidP="00364A64">
            <w:pPr>
              <w:adjustRightInd w:val="0"/>
              <w:snapToGrid w:val="0"/>
              <w:ind w:left="113" w:right="113"/>
              <w:jc w:val="both"/>
              <w:rPr>
                <w:rFonts w:ascii="Arial" w:hAnsi="Arial" w:cs="Arial"/>
                <w:b/>
                <w:sz w:val="4"/>
                <w:szCs w:val="4"/>
                <w:lang w:val="es-BO"/>
              </w:rPr>
            </w:pPr>
          </w:p>
        </w:tc>
        <w:tc>
          <w:tcPr>
            <w:tcW w:w="65" w:type="pct"/>
            <w:tcBorders>
              <w:top w:val="nil"/>
              <w:left w:val="single" w:sz="12" w:space="0" w:color="auto"/>
              <w:bottom w:val="nil"/>
              <w:right w:val="nil"/>
            </w:tcBorders>
            <w:shd w:val="clear" w:color="auto" w:fill="auto"/>
            <w:vAlign w:val="center"/>
          </w:tcPr>
          <w:p w14:paraId="54CA2939" w14:textId="77777777" w:rsidR="00364A64" w:rsidRPr="003C0DD8" w:rsidRDefault="00364A64" w:rsidP="00364A64">
            <w:pPr>
              <w:adjustRightInd w:val="0"/>
              <w:snapToGrid w:val="0"/>
              <w:jc w:val="center"/>
              <w:rPr>
                <w:rFonts w:ascii="Arial" w:hAnsi="Arial" w:cs="Arial"/>
                <w:sz w:val="4"/>
                <w:szCs w:val="4"/>
                <w:lang w:val="es-BO"/>
              </w:rPr>
            </w:pPr>
          </w:p>
        </w:tc>
        <w:tc>
          <w:tcPr>
            <w:tcW w:w="192" w:type="pct"/>
            <w:tcBorders>
              <w:top w:val="nil"/>
              <w:left w:val="nil"/>
              <w:bottom w:val="nil"/>
              <w:right w:val="nil"/>
            </w:tcBorders>
            <w:shd w:val="clear" w:color="auto" w:fill="auto"/>
            <w:vAlign w:val="center"/>
          </w:tcPr>
          <w:p w14:paraId="6A9C6112" w14:textId="77777777" w:rsidR="00364A64" w:rsidRPr="003C0DD8" w:rsidRDefault="00364A64" w:rsidP="00364A64">
            <w:pPr>
              <w:adjustRightInd w:val="0"/>
              <w:snapToGrid w:val="0"/>
              <w:jc w:val="center"/>
              <w:rPr>
                <w:rFonts w:ascii="Arial" w:hAnsi="Arial" w:cs="Arial"/>
                <w:sz w:val="4"/>
                <w:szCs w:val="4"/>
                <w:lang w:val="es-BO"/>
              </w:rPr>
            </w:pPr>
          </w:p>
        </w:tc>
        <w:tc>
          <w:tcPr>
            <w:tcW w:w="66" w:type="pct"/>
            <w:tcBorders>
              <w:top w:val="nil"/>
              <w:left w:val="nil"/>
              <w:bottom w:val="nil"/>
              <w:right w:val="nil"/>
            </w:tcBorders>
            <w:shd w:val="clear" w:color="auto" w:fill="auto"/>
            <w:vAlign w:val="center"/>
          </w:tcPr>
          <w:p w14:paraId="0C44E8ED" w14:textId="77777777" w:rsidR="00364A64" w:rsidRPr="003C0DD8" w:rsidRDefault="00364A64" w:rsidP="00364A64">
            <w:pPr>
              <w:adjustRightInd w:val="0"/>
              <w:snapToGrid w:val="0"/>
              <w:jc w:val="center"/>
              <w:rPr>
                <w:rFonts w:ascii="Arial" w:hAnsi="Arial" w:cs="Arial"/>
                <w:sz w:val="4"/>
                <w:szCs w:val="4"/>
                <w:lang w:val="es-BO"/>
              </w:rPr>
            </w:pPr>
          </w:p>
        </w:tc>
        <w:tc>
          <w:tcPr>
            <w:tcW w:w="195" w:type="pct"/>
            <w:tcBorders>
              <w:top w:val="nil"/>
              <w:left w:val="nil"/>
              <w:bottom w:val="nil"/>
              <w:right w:val="nil"/>
            </w:tcBorders>
            <w:shd w:val="clear" w:color="auto" w:fill="auto"/>
            <w:vAlign w:val="center"/>
          </w:tcPr>
          <w:p w14:paraId="4AA88977" w14:textId="77777777" w:rsidR="00364A64" w:rsidRPr="003C0DD8" w:rsidRDefault="00364A64" w:rsidP="00364A64">
            <w:pPr>
              <w:adjustRightInd w:val="0"/>
              <w:snapToGrid w:val="0"/>
              <w:jc w:val="center"/>
              <w:rPr>
                <w:rFonts w:ascii="Arial" w:hAnsi="Arial" w:cs="Arial"/>
                <w:sz w:val="4"/>
                <w:szCs w:val="4"/>
                <w:lang w:val="es-BO"/>
              </w:rPr>
            </w:pPr>
          </w:p>
        </w:tc>
        <w:tc>
          <w:tcPr>
            <w:tcW w:w="66" w:type="pct"/>
            <w:tcBorders>
              <w:top w:val="nil"/>
              <w:left w:val="nil"/>
              <w:bottom w:val="nil"/>
              <w:right w:val="nil"/>
            </w:tcBorders>
            <w:shd w:val="clear" w:color="auto" w:fill="auto"/>
            <w:vAlign w:val="center"/>
          </w:tcPr>
          <w:p w14:paraId="3EAE6B01" w14:textId="77777777" w:rsidR="00364A64" w:rsidRPr="003C0DD8" w:rsidRDefault="00364A64" w:rsidP="00364A64">
            <w:pPr>
              <w:adjustRightInd w:val="0"/>
              <w:snapToGrid w:val="0"/>
              <w:jc w:val="center"/>
              <w:rPr>
                <w:rFonts w:ascii="Arial" w:hAnsi="Arial" w:cs="Arial"/>
                <w:sz w:val="4"/>
                <w:szCs w:val="4"/>
                <w:lang w:val="es-BO"/>
              </w:rPr>
            </w:pPr>
          </w:p>
        </w:tc>
        <w:tc>
          <w:tcPr>
            <w:tcW w:w="263" w:type="pct"/>
            <w:tcBorders>
              <w:top w:val="nil"/>
              <w:left w:val="nil"/>
              <w:bottom w:val="nil"/>
              <w:right w:val="nil"/>
            </w:tcBorders>
            <w:shd w:val="clear" w:color="auto" w:fill="auto"/>
            <w:vAlign w:val="center"/>
          </w:tcPr>
          <w:p w14:paraId="444BD7DC" w14:textId="77777777" w:rsidR="00364A64" w:rsidRPr="003C0DD8" w:rsidRDefault="00364A64" w:rsidP="00364A64">
            <w:pPr>
              <w:adjustRightInd w:val="0"/>
              <w:snapToGrid w:val="0"/>
              <w:jc w:val="center"/>
              <w:rPr>
                <w:rFonts w:ascii="Arial" w:hAnsi="Arial" w:cs="Arial"/>
                <w:sz w:val="4"/>
                <w:szCs w:val="4"/>
                <w:lang w:val="es-BO"/>
              </w:rPr>
            </w:pPr>
          </w:p>
        </w:tc>
        <w:tc>
          <w:tcPr>
            <w:tcW w:w="66" w:type="pct"/>
            <w:tcBorders>
              <w:top w:val="nil"/>
              <w:left w:val="nil"/>
              <w:bottom w:val="nil"/>
              <w:right w:val="single" w:sz="12" w:space="0" w:color="auto"/>
            </w:tcBorders>
            <w:shd w:val="clear" w:color="auto" w:fill="auto"/>
            <w:vAlign w:val="center"/>
          </w:tcPr>
          <w:p w14:paraId="2CA4EC3D" w14:textId="77777777" w:rsidR="00364A64" w:rsidRPr="003C0DD8" w:rsidRDefault="00364A64" w:rsidP="00364A64">
            <w:pPr>
              <w:adjustRightInd w:val="0"/>
              <w:snapToGrid w:val="0"/>
              <w:jc w:val="center"/>
              <w:rPr>
                <w:rFonts w:ascii="Arial" w:hAnsi="Arial" w:cs="Arial"/>
                <w:sz w:val="4"/>
                <w:szCs w:val="4"/>
                <w:lang w:val="es-BO"/>
              </w:rPr>
            </w:pPr>
          </w:p>
        </w:tc>
        <w:tc>
          <w:tcPr>
            <w:tcW w:w="65" w:type="pct"/>
            <w:tcBorders>
              <w:top w:val="nil"/>
              <w:left w:val="single" w:sz="12" w:space="0" w:color="auto"/>
              <w:bottom w:val="nil"/>
              <w:right w:val="nil"/>
            </w:tcBorders>
          </w:tcPr>
          <w:p w14:paraId="4E07A76B" w14:textId="77777777" w:rsidR="00364A64" w:rsidRPr="003C0DD8" w:rsidRDefault="00364A64" w:rsidP="00364A64">
            <w:pPr>
              <w:adjustRightInd w:val="0"/>
              <w:snapToGrid w:val="0"/>
              <w:jc w:val="center"/>
              <w:rPr>
                <w:rFonts w:ascii="Arial" w:hAnsi="Arial" w:cs="Arial"/>
                <w:sz w:val="4"/>
                <w:szCs w:val="4"/>
                <w:lang w:val="es-BO"/>
              </w:rPr>
            </w:pPr>
          </w:p>
        </w:tc>
        <w:tc>
          <w:tcPr>
            <w:tcW w:w="238" w:type="pct"/>
            <w:tcBorders>
              <w:top w:val="nil"/>
              <w:left w:val="nil"/>
              <w:bottom w:val="nil"/>
              <w:right w:val="nil"/>
            </w:tcBorders>
            <w:shd w:val="clear" w:color="auto" w:fill="auto"/>
            <w:vAlign w:val="center"/>
          </w:tcPr>
          <w:p w14:paraId="16AE83BF" w14:textId="77777777" w:rsidR="00364A64" w:rsidRPr="003C0DD8" w:rsidRDefault="00364A64" w:rsidP="00364A64">
            <w:pPr>
              <w:adjustRightInd w:val="0"/>
              <w:snapToGrid w:val="0"/>
              <w:jc w:val="center"/>
              <w:rPr>
                <w:rFonts w:ascii="Arial" w:hAnsi="Arial" w:cs="Arial"/>
                <w:sz w:val="4"/>
                <w:szCs w:val="4"/>
                <w:lang w:val="es-BO"/>
              </w:rPr>
            </w:pPr>
          </w:p>
        </w:tc>
        <w:tc>
          <w:tcPr>
            <w:tcW w:w="125" w:type="pct"/>
            <w:tcBorders>
              <w:top w:val="nil"/>
              <w:left w:val="nil"/>
              <w:bottom w:val="nil"/>
              <w:right w:val="nil"/>
            </w:tcBorders>
            <w:shd w:val="clear" w:color="auto" w:fill="auto"/>
            <w:vAlign w:val="center"/>
          </w:tcPr>
          <w:p w14:paraId="400101FD" w14:textId="77777777" w:rsidR="00364A64" w:rsidRPr="003C0DD8" w:rsidRDefault="00364A64" w:rsidP="00364A64">
            <w:pPr>
              <w:adjustRightInd w:val="0"/>
              <w:snapToGrid w:val="0"/>
              <w:jc w:val="center"/>
              <w:rPr>
                <w:rFonts w:ascii="Arial" w:hAnsi="Arial" w:cs="Arial"/>
                <w:sz w:val="4"/>
                <w:szCs w:val="4"/>
                <w:lang w:val="es-BO"/>
              </w:rPr>
            </w:pPr>
          </w:p>
        </w:tc>
        <w:tc>
          <w:tcPr>
            <w:tcW w:w="232" w:type="pct"/>
            <w:tcBorders>
              <w:top w:val="nil"/>
              <w:left w:val="nil"/>
              <w:bottom w:val="nil"/>
              <w:right w:val="nil"/>
            </w:tcBorders>
            <w:shd w:val="clear" w:color="auto" w:fill="auto"/>
            <w:vAlign w:val="center"/>
          </w:tcPr>
          <w:p w14:paraId="01B62B51" w14:textId="77777777" w:rsidR="00364A64" w:rsidRPr="003C0DD8" w:rsidRDefault="00364A64" w:rsidP="00364A64">
            <w:pPr>
              <w:adjustRightInd w:val="0"/>
              <w:snapToGrid w:val="0"/>
              <w:jc w:val="center"/>
              <w:rPr>
                <w:rFonts w:ascii="Arial" w:hAnsi="Arial" w:cs="Arial"/>
                <w:sz w:val="4"/>
                <w:szCs w:val="4"/>
                <w:lang w:val="es-BO"/>
              </w:rPr>
            </w:pPr>
          </w:p>
        </w:tc>
        <w:tc>
          <w:tcPr>
            <w:tcW w:w="66" w:type="pct"/>
            <w:tcBorders>
              <w:top w:val="nil"/>
              <w:left w:val="nil"/>
              <w:bottom w:val="nil"/>
              <w:right w:val="single" w:sz="12" w:space="0" w:color="auto"/>
            </w:tcBorders>
            <w:shd w:val="clear" w:color="auto" w:fill="auto"/>
            <w:vAlign w:val="center"/>
          </w:tcPr>
          <w:p w14:paraId="44A88530" w14:textId="77777777" w:rsidR="00364A64" w:rsidRPr="003C0DD8" w:rsidRDefault="00364A64" w:rsidP="00364A64">
            <w:pPr>
              <w:adjustRightInd w:val="0"/>
              <w:snapToGrid w:val="0"/>
              <w:jc w:val="center"/>
              <w:rPr>
                <w:rFonts w:ascii="Arial" w:hAnsi="Arial" w:cs="Arial"/>
                <w:sz w:val="4"/>
                <w:szCs w:val="4"/>
                <w:lang w:val="es-BO"/>
              </w:rPr>
            </w:pPr>
          </w:p>
        </w:tc>
        <w:tc>
          <w:tcPr>
            <w:tcW w:w="69" w:type="pct"/>
            <w:tcBorders>
              <w:top w:val="nil"/>
              <w:left w:val="single" w:sz="12" w:space="0" w:color="auto"/>
              <w:bottom w:val="nil"/>
              <w:right w:val="nil"/>
            </w:tcBorders>
            <w:shd w:val="clear" w:color="auto" w:fill="auto"/>
            <w:vAlign w:val="center"/>
          </w:tcPr>
          <w:p w14:paraId="100A5637" w14:textId="77777777" w:rsidR="00364A64" w:rsidRPr="003C0DD8" w:rsidRDefault="00364A64" w:rsidP="00364A64">
            <w:pPr>
              <w:adjustRightInd w:val="0"/>
              <w:snapToGrid w:val="0"/>
              <w:jc w:val="center"/>
              <w:rPr>
                <w:rFonts w:ascii="Arial" w:hAnsi="Arial" w:cs="Arial"/>
                <w:sz w:val="4"/>
                <w:szCs w:val="4"/>
                <w:lang w:val="es-BO"/>
              </w:rPr>
            </w:pPr>
          </w:p>
        </w:tc>
        <w:tc>
          <w:tcPr>
            <w:tcW w:w="1140" w:type="pct"/>
            <w:tcBorders>
              <w:top w:val="nil"/>
              <w:left w:val="nil"/>
              <w:bottom w:val="nil"/>
              <w:right w:val="nil"/>
            </w:tcBorders>
            <w:shd w:val="clear" w:color="auto" w:fill="auto"/>
            <w:vAlign w:val="center"/>
          </w:tcPr>
          <w:p w14:paraId="779A22F1" w14:textId="77777777" w:rsidR="00364A64" w:rsidRPr="003C0DD8" w:rsidRDefault="00364A64" w:rsidP="00364A64">
            <w:pPr>
              <w:adjustRightInd w:val="0"/>
              <w:snapToGrid w:val="0"/>
              <w:jc w:val="center"/>
              <w:rPr>
                <w:rFonts w:ascii="Arial" w:hAnsi="Arial" w:cs="Arial"/>
                <w:sz w:val="4"/>
                <w:szCs w:val="4"/>
                <w:lang w:val="es-BO"/>
              </w:rPr>
            </w:pPr>
          </w:p>
        </w:tc>
        <w:tc>
          <w:tcPr>
            <w:tcW w:w="62" w:type="pct"/>
            <w:vMerge w:val="restart"/>
            <w:tcBorders>
              <w:top w:val="nil"/>
              <w:left w:val="nil"/>
              <w:bottom w:val="nil"/>
            </w:tcBorders>
            <w:shd w:val="clear" w:color="auto" w:fill="auto"/>
            <w:vAlign w:val="center"/>
          </w:tcPr>
          <w:p w14:paraId="6F3B62C5" w14:textId="77777777" w:rsidR="00364A64" w:rsidRPr="003C0DD8" w:rsidRDefault="00364A64" w:rsidP="00364A64">
            <w:pPr>
              <w:adjustRightInd w:val="0"/>
              <w:snapToGrid w:val="0"/>
              <w:rPr>
                <w:rFonts w:ascii="Arial" w:hAnsi="Arial" w:cs="Arial"/>
                <w:sz w:val="4"/>
                <w:szCs w:val="4"/>
                <w:lang w:val="es-BO"/>
              </w:rPr>
            </w:pPr>
          </w:p>
        </w:tc>
      </w:tr>
      <w:tr w:rsidR="00364A64" w:rsidRPr="003C0DD8" w14:paraId="670E5D6F" w14:textId="77777777" w:rsidTr="0088705B">
        <w:trPr>
          <w:trHeight w:val="53"/>
        </w:trPr>
        <w:tc>
          <w:tcPr>
            <w:tcW w:w="235"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13ED1EF9" w14:textId="77777777" w:rsidR="00364A64" w:rsidRPr="003C0DD8" w:rsidRDefault="00364A64" w:rsidP="00364A64">
            <w:pPr>
              <w:adjustRightInd w:val="0"/>
              <w:snapToGrid w:val="0"/>
              <w:jc w:val="center"/>
              <w:rPr>
                <w:rFonts w:ascii="Arial" w:hAnsi="Arial" w:cs="Arial"/>
                <w:sz w:val="16"/>
                <w:szCs w:val="16"/>
                <w:lang w:val="es-BO"/>
              </w:rPr>
            </w:pPr>
            <w:r w:rsidRPr="003C0DD8">
              <w:rPr>
                <w:rFonts w:ascii="Arial" w:hAnsi="Arial" w:cs="Arial"/>
                <w:sz w:val="16"/>
                <w:szCs w:val="16"/>
                <w:lang w:val="es-BO"/>
              </w:rPr>
              <w:t>6</w:t>
            </w:r>
          </w:p>
        </w:tc>
        <w:tc>
          <w:tcPr>
            <w:tcW w:w="1854"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0AC9EB5C" w14:textId="77777777" w:rsidR="00364A64" w:rsidRPr="003C0DD8" w:rsidRDefault="00364A64" w:rsidP="00364A64">
            <w:pPr>
              <w:adjustRightInd w:val="0"/>
              <w:snapToGrid w:val="0"/>
              <w:ind w:left="113" w:right="113"/>
              <w:jc w:val="both"/>
              <w:rPr>
                <w:rFonts w:ascii="Arial" w:hAnsi="Arial" w:cs="Arial"/>
                <w:b/>
                <w:sz w:val="16"/>
                <w:szCs w:val="16"/>
                <w:lang w:val="es-BO"/>
              </w:rPr>
            </w:pPr>
            <w:r w:rsidRPr="003C0DD8">
              <w:rPr>
                <w:rFonts w:ascii="Arial" w:hAnsi="Arial" w:cs="Arial"/>
                <w:sz w:val="16"/>
                <w:szCs w:val="16"/>
                <w:lang w:val="es-BO"/>
              </w:rPr>
              <w:t>Notificación de aprobación del DBC (fecha límite)</w:t>
            </w:r>
          </w:p>
        </w:tc>
        <w:tc>
          <w:tcPr>
            <w:tcW w:w="65" w:type="pct"/>
            <w:tcBorders>
              <w:top w:val="nil"/>
              <w:left w:val="single" w:sz="12" w:space="0" w:color="auto"/>
              <w:bottom w:val="nil"/>
              <w:right w:val="nil"/>
            </w:tcBorders>
            <w:shd w:val="clear" w:color="auto" w:fill="auto"/>
            <w:tcMar>
              <w:left w:w="0" w:type="dxa"/>
              <w:right w:w="0" w:type="dxa"/>
            </w:tcMar>
            <w:vAlign w:val="center"/>
          </w:tcPr>
          <w:p w14:paraId="7F56E509" w14:textId="77777777" w:rsidR="00364A64" w:rsidRPr="003C0DD8" w:rsidRDefault="00364A64" w:rsidP="00364A64">
            <w:pPr>
              <w:adjustRightInd w:val="0"/>
              <w:snapToGrid w:val="0"/>
              <w:jc w:val="center"/>
              <w:rPr>
                <w:rFonts w:ascii="Arial" w:hAnsi="Arial" w:cs="Arial"/>
                <w:sz w:val="16"/>
                <w:szCs w:val="16"/>
                <w:lang w:val="es-BO"/>
              </w:rPr>
            </w:pPr>
          </w:p>
        </w:tc>
        <w:tc>
          <w:tcPr>
            <w:tcW w:w="192" w:type="pct"/>
            <w:tcBorders>
              <w:top w:val="nil"/>
              <w:left w:val="nil"/>
              <w:bottom w:val="single" w:sz="4" w:space="0" w:color="auto"/>
              <w:right w:val="nil"/>
            </w:tcBorders>
            <w:shd w:val="clear" w:color="auto" w:fill="auto"/>
            <w:tcMar>
              <w:left w:w="0" w:type="dxa"/>
              <w:right w:w="0" w:type="dxa"/>
            </w:tcMar>
            <w:vAlign w:val="center"/>
          </w:tcPr>
          <w:p w14:paraId="439D8873" w14:textId="77777777" w:rsidR="00364A64" w:rsidRPr="003C0DD8" w:rsidRDefault="00364A64" w:rsidP="00364A64">
            <w:pPr>
              <w:adjustRightInd w:val="0"/>
              <w:snapToGrid w:val="0"/>
              <w:jc w:val="center"/>
              <w:rPr>
                <w:i/>
                <w:sz w:val="14"/>
                <w:szCs w:val="14"/>
                <w:lang w:val="es-BO"/>
              </w:rPr>
            </w:pPr>
            <w:r w:rsidRPr="003C0DD8">
              <w:rPr>
                <w:i/>
                <w:sz w:val="14"/>
                <w:szCs w:val="14"/>
                <w:lang w:val="es-BO"/>
              </w:rPr>
              <w:t>Día</w:t>
            </w:r>
          </w:p>
        </w:tc>
        <w:tc>
          <w:tcPr>
            <w:tcW w:w="66" w:type="pct"/>
            <w:tcBorders>
              <w:top w:val="nil"/>
              <w:left w:val="nil"/>
              <w:bottom w:val="nil"/>
              <w:right w:val="nil"/>
            </w:tcBorders>
            <w:shd w:val="clear" w:color="auto" w:fill="auto"/>
            <w:tcMar>
              <w:left w:w="0" w:type="dxa"/>
              <w:right w:w="0" w:type="dxa"/>
            </w:tcMar>
            <w:vAlign w:val="center"/>
          </w:tcPr>
          <w:p w14:paraId="0D887920" w14:textId="77777777" w:rsidR="00364A64" w:rsidRPr="003C0DD8" w:rsidRDefault="00364A64" w:rsidP="00364A64">
            <w:pPr>
              <w:adjustRightInd w:val="0"/>
              <w:snapToGrid w:val="0"/>
              <w:jc w:val="center"/>
              <w:rPr>
                <w:i/>
                <w:sz w:val="14"/>
                <w:szCs w:val="14"/>
                <w:lang w:val="es-BO"/>
              </w:rPr>
            </w:pPr>
          </w:p>
        </w:tc>
        <w:tc>
          <w:tcPr>
            <w:tcW w:w="195" w:type="pct"/>
            <w:tcBorders>
              <w:top w:val="nil"/>
              <w:left w:val="nil"/>
              <w:bottom w:val="single" w:sz="4" w:space="0" w:color="auto"/>
              <w:right w:val="nil"/>
            </w:tcBorders>
            <w:shd w:val="clear" w:color="auto" w:fill="auto"/>
            <w:tcMar>
              <w:left w:w="0" w:type="dxa"/>
              <w:right w:w="0" w:type="dxa"/>
            </w:tcMar>
            <w:vAlign w:val="center"/>
          </w:tcPr>
          <w:p w14:paraId="479B6FD4" w14:textId="77777777" w:rsidR="00364A64" w:rsidRPr="003C0DD8" w:rsidRDefault="00364A64" w:rsidP="00364A64">
            <w:pPr>
              <w:adjustRightInd w:val="0"/>
              <w:snapToGrid w:val="0"/>
              <w:jc w:val="center"/>
              <w:rPr>
                <w:i/>
                <w:sz w:val="14"/>
                <w:szCs w:val="14"/>
                <w:lang w:val="es-BO"/>
              </w:rPr>
            </w:pPr>
            <w:r w:rsidRPr="003C0DD8">
              <w:rPr>
                <w:i/>
                <w:sz w:val="14"/>
                <w:szCs w:val="14"/>
                <w:lang w:val="es-BO"/>
              </w:rPr>
              <w:t>Mes</w:t>
            </w:r>
          </w:p>
        </w:tc>
        <w:tc>
          <w:tcPr>
            <w:tcW w:w="66" w:type="pct"/>
            <w:tcBorders>
              <w:top w:val="nil"/>
              <w:left w:val="nil"/>
              <w:bottom w:val="nil"/>
              <w:right w:val="nil"/>
            </w:tcBorders>
            <w:shd w:val="clear" w:color="auto" w:fill="auto"/>
            <w:tcMar>
              <w:left w:w="0" w:type="dxa"/>
              <w:right w:w="0" w:type="dxa"/>
            </w:tcMar>
            <w:vAlign w:val="center"/>
          </w:tcPr>
          <w:p w14:paraId="311E027D" w14:textId="77777777" w:rsidR="00364A64" w:rsidRPr="003C0DD8" w:rsidRDefault="00364A64" w:rsidP="00364A64">
            <w:pPr>
              <w:adjustRightInd w:val="0"/>
              <w:snapToGrid w:val="0"/>
              <w:jc w:val="center"/>
              <w:rPr>
                <w:i/>
                <w:sz w:val="14"/>
                <w:szCs w:val="14"/>
                <w:lang w:val="es-BO"/>
              </w:rPr>
            </w:pPr>
          </w:p>
        </w:tc>
        <w:tc>
          <w:tcPr>
            <w:tcW w:w="263" w:type="pct"/>
            <w:tcBorders>
              <w:top w:val="nil"/>
              <w:left w:val="nil"/>
              <w:bottom w:val="single" w:sz="4" w:space="0" w:color="auto"/>
              <w:right w:val="nil"/>
            </w:tcBorders>
            <w:shd w:val="clear" w:color="auto" w:fill="auto"/>
            <w:tcMar>
              <w:left w:w="0" w:type="dxa"/>
              <w:right w:w="0" w:type="dxa"/>
            </w:tcMar>
            <w:vAlign w:val="center"/>
          </w:tcPr>
          <w:p w14:paraId="67525385" w14:textId="77777777" w:rsidR="00364A64" w:rsidRPr="003C0DD8" w:rsidRDefault="00364A64" w:rsidP="00364A64">
            <w:pPr>
              <w:adjustRightInd w:val="0"/>
              <w:snapToGrid w:val="0"/>
              <w:jc w:val="center"/>
              <w:rPr>
                <w:i/>
                <w:sz w:val="14"/>
                <w:szCs w:val="14"/>
                <w:lang w:val="es-BO"/>
              </w:rPr>
            </w:pPr>
            <w:r w:rsidRPr="003C0DD8">
              <w:rPr>
                <w:i/>
                <w:sz w:val="14"/>
                <w:szCs w:val="14"/>
                <w:lang w:val="es-BO"/>
              </w:rPr>
              <w:t>Año</w:t>
            </w:r>
          </w:p>
        </w:tc>
        <w:tc>
          <w:tcPr>
            <w:tcW w:w="66" w:type="pct"/>
            <w:tcBorders>
              <w:top w:val="nil"/>
              <w:left w:val="nil"/>
              <w:bottom w:val="nil"/>
              <w:right w:val="single" w:sz="12" w:space="0" w:color="auto"/>
            </w:tcBorders>
            <w:shd w:val="clear" w:color="auto" w:fill="auto"/>
            <w:tcMar>
              <w:left w:w="0" w:type="dxa"/>
              <w:right w:w="0" w:type="dxa"/>
            </w:tcMar>
            <w:vAlign w:val="center"/>
          </w:tcPr>
          <w:p w14:paraId="5C5AF48D" w14:textId="77777777" w:rsidR="00364A64" w:rsidRPr="003C0DD8" w:rsidRDefault="00364A64" w:rsidP="00364A64">
            <w:pPr>
              <w:adjustRightInd w:val="0"/>
              <w:snapToGrid w:val="0"/>
              <w:jc w:val="center"/>
              <w:rPr>
                <w:i/>
                <w:sz w:val="16"/>
                <w:szCs w:val="16"/>
                <w:lang w:val="es-BO"/>
              </w:rPr>
            </w:pPr>
          </w:p>
        </w:tc>
        <w:tc>
          <w:tcPr>
            <w:tcW w:w="65" w:type="pct"/>
            <w:tcBorders>
              <w:top w:val="nil"/>
              <w:left w:val="single" w:sz="12" w:space="0" w:color="auto"/>
              <w:bottom w:val="nil"/>
              <w:right w:val="nil"/>
            </w:tcBorders>
            <w:tcMar>
              <w:left w:w="0" w:type="dxa"/>
              <w:right w:w="0" w:type="dxa"/>
            </w:tcMar>
          </w:tcPr>
          <w:p w14:paraId="286499E5" w14:textId="77777777" w:rsidR="00364A64" w:rsidRPr="003C0DD8" w:rsidRDefault="00364A64" w:rsidP="00364A64">
            <w:pPr>
              <w:adjustRightInd w:val="0"/>
              <w:snapToGrid w:val="0"/>
              <w:jc w:val="center"/>
              <w:rPr>
                <w:i/>
                <w:sz w:val="16"/>
                <w:szCs w:val="16"/>
                <w:lang w:val="es-BO"/>
              </w:rPr>
            </w:pPr>
          </w:p>
        </w:tc>
        <w:tc>
          <w:tcPr>
            <w:tcW w:w="238" w:type="pct"/>
            <w:tcBorders>
              <w:top w:val="nil"/>
              <w:left w:val="nil"/>
              <w:bottom w:val="nil"/>
              <w:right w:val="nil"/>
            </w:tcBorders>
            <w:shd w:val="clear" w:color="auto" w:fill="auto"/>
            <w:tcMar>
              <w:left w:w="0" w:type="dxa"/>
              <w:right w:w="0" w:type="dxa"/>
            </w:tcMar>
            <w:vAlign w:val="center"/>
          </w:tcPr>
          <w:p w14:paraId="3670A369" w14:textId="77777777" w:rsidR="00364A64" w:rsidRPr="003C0DD8" w:rsidRDefault="00364A64" w:rsidP="00364A64">
            <w:pPr>
              <w:adjustRightInd w:val="0"/>
              <w:snapToGrid w:val="0"/>
              <w:jc w:val="center"/>
              <w:rPr>
                <w:i/>
                <w:sz w:val="16"/>
                <w:szCs w:val="16"/>
                <w:lang w:val="es-BO"/>
              </w:rPr>
            </w:pPr>
          </w:p>
        </w:tc>
        <w:tc>
          <w:tcPr>
            <w:tcW w:w="125" w:type="pct"/>
            <w:tcBorders>
              <w:top w:val="nil"/>
              <w:left w:val="nil"/>
              <w:bottom w:val="nil"/>
              <w:right w:val="nil"/>
            </w:tcBorders>
            <w:shd w:val="clear" w:color="auto" w:fill="auto"/>
            <w:tcMar>
              <w:left w:w="0" w:type="dxa"/>
              <w:right w:w="0" w:type="dxa"/>
            </w:tcMar>
            <w:vAlign w:val="center"/>
          </w:tcPr>
          <w:p w14:paraId="1A39B5FC" w14:textId="77777777" w:rsidR="00364A64" w:rsidRPr="003C0DD8" w:rsidRDefault="00364A64" w:rsidP="00364A64">
            <w:pPr>
              <w:adjustRightInd w:val="0"/>
              <w:snapToGrid w:val="0"/>
              <w:jc w:val="center"/>
              <w:rPr>
                <w:i/>
                <w:sz w:val="16"/>
                <w:szCs w:val="16"/>
                <w:lang w:val="es-BO"/>
              </w:rPr>
            </w:pPr>
          </w:p>
        </w:tc>
        <w:tc>
          <w:tcPr>
            <w:tcW w:w="232" w:type="pct"/>
            <w:tcBorders>
              <w:top w:val="nil"/>
              <w:left w:val="nil"/>
              <w:bottom w:val="nil"/>
              <w:right w:val="nil"/>
            </w:tcBorders>
            <w:shd w:val="clear" w:color="auto" w:fill="auto"/>
            <w:tcMar>
              <w:left w:w="0" w:type="dxa"/>
              <w:right w:w="0" w:type="dxa"/>
            </w:tcMar>
            <w:vAlign w:val="center"/>
          </w:tcPr>
          <w:p w14:paraId="330738EC" w14:textId="77777777" w:rsidR="00364A64" w:rsidRPr="003C0DD8" w:rsidRDefault="00364A64" w:rsidP="00364A64">
            <w:pPr>
              <w:adjustRightInd w:val="0"/>
              <w:snapToGrid w:val="0"/>
              <w:jc w:val="center"/>
              <w:rPr>
                <w:i/>
                <w:sz w:val="16"/>
                <w:szCs w:val="16"/>
                <w:lang w:val="es-BO"/>
              </w:rPr>
            </w:pPr>
          </w:p>
        </w:tc>
        <w:tc>
          <w:tcPr>
            <w:tcW w:w="66" w:type="pct"/>
            <w:tcBorders>
              <w:top w:val="nil"/>
              <w:left w:val="nil"/>
              <w:bottom w:val="nil"/>
              <w:right w:val="single" w:sz="12" w:space="0" w:color="auto"/>
            </w:tcBorders>
            <w:shd w:val="clear" w:color="auto" w:fill="auto"/>
            <w:vAlign w:val="center"/>
          </w:tcPr>
          <w:p w14:paraId="371F8E4D" w14:textId="77777777" w:rsidR="00364A64" w:rsidRPr="003C0DD8" w:rsidRDefault="00364A64" w:rsidP="00364A64">
            <w:pPr>
              <w:adjustRightInd w:val="0"/>
              <w:snapToGrid w:val="0"/>
              <w:jc w:val="center"/>
              <w:rPr>
                <w:i/>
                <w:sz w:val="16"/>
                <w:szCs w:val="16"/>
                <w:lang w:val="es-BO"/>
              </w:rPr>
            </w:pPr>
          </w:p>
        </w:tc>
        <w:tc>
          <w:tcPr>
            <w:tcW w:w="69" w:type="pct"/>
            <w:tcBorders>
              <w:top w:val="nil"/>
              <w:left w:val="single" w:sz="12" w:space="0" w:color="auto"/>
              <w:bottom w:val="nil"/>
              <w:right w:val="nil"/>
            </w:tcBorders>
            <w:shd w:val="clear" w:color="auto" w:fill="auto"/>
            <w:vAlign w:val="center"/>
          </w:tcPr>
          <w:p w14:paraId="50A2EE46" w14:textId="77777777" w:rsidR="00364A64" w:rsidRPr="003C0DD8" w:rsidRDefault="00364A64" w:rsidP="00364A64">
            <w:pPr>
              <w:adjustRightInd w:val="0"/>
              <w:snapToGrid w:val="0"/>
              <w:jc w:val="center"/>
              <w:rPr>
                <w:i/>
                <w:sz w:val="16"/>
                <w:szCs w:val="16"/>
                <w:lang w:val="es-BO"/>
              </w:rPr>
            </w:pPr>
          </w:p>
        </w:tc>
        <w:tc>
          <w:tcPr>
            <w:tcW w:w="1140" w:type="pct"/>
            <w:tcBorders>
              <w:top w:val="nil"/>
              <w:left w:val="nil"/>
              <w:bottom w:val="nil"/>
              <w:right w:val="nil"/>
            </w:tcBorders>
            <w:shd w:val="clear" w:color="auto" w:fill="auto"/>
            <w:vAlign w:val="center"/>
          </w:tcPr>
          <w:p w14:paraId="159BC627" w14:textId="77777777" w:rsidR="00364A64" w:rsidRPr="003C0DD8" w:rsidRDefault="00364A64" w:rsidP="00364A64">
            <w:pPr>
              <w:adjustRightInd w:val="0"/>
              <w:snapToGrid w:val="0"/>
              <w:jc w:val="center"/>
              <w:rPr>
                <w:i/>
                <w:sz w:val="16"/>
                <w:szCs w:val="16"/>
                <w:lang w:val="es-BO"/>
              </w:rPr>
            </w:pPr>
          </w:p>
        </w:tc>
        <w:tc>
          <w:tcPr>
            <w:tcW w:w="62" w:type="pct"/>
            <w:vMerge/>
            <w:tcBorders>
              <w:top w:val="single" w:sz="4" w:space="0" w:color="auto"/>
              <w:left w:val="nil"/>
              <w:bottom w:val="nil"/>
            </w:tcBorders>
            <w:shd w:val="clear" w:color="auto" w:fill="auto"/>
            <w:vAlign w:val="center"/>
          </w:tcPr>
          <w:p w14:paraId="140D8E07" w14:textId="77777777" w:rsidR="00364A64" w:rsidRPr="003C0DD8" w:rsidRDefault="00364A64" w:rsidP="00364A64">
            <w:pPr>
              <w:adjustRightInd w:val="0"/>
              <w:snapToGrid w:val="0"/>
              <w:rPr>
                <w:rFonts w:ascii="Arial" w:hAnsi="Arial" w:cs="Arial"/>
                <w:sz w:val="16"/>
                <w:szCs w:val="16"/>
                <w:lang w:val="es-BO"/>
              </w:rPr>
            </w:pPr>
          </w:p>
        </w:tc>
      </w:tr>
      <w:tr w:rsidR="00364A64" w:rsidRPr="003C0DD8" w14:paraId="4EBE9B92" w14:textId="77777777" w:rsidTr="0088705B">
        <w:trPr>
          <w:trHeight w:val="173"/>
        </w:trPr>
        <w:tc>
          <w:tcPr>
            <w:tcW w:w="235" w:type="pct"/>
            <w:vMerge/>
            <w:tcBorders>
              <w:left w:val="single" w:sz="12" w:space="0" w:color="auto"/>
              <w:right w:val="single" w:sz="12" w:space="0" w:color="auto"/>
            </w:tcBorders>
            <w:shd w:val="clear" w:color="auto" w:fill="auto"/>
            <w:noWrap/>
            <w:tcMar>
              <w:left w:w="0" w:type="dxa"/>
              <w:right w:w="0" w:type="dxa"/>
            </w:tcMar>
            <w:vAlign w:val="center"/>
          </w:tcPr>
          <w:p w14:paraId="2D2362B0" w14:textId="77777777" w:rsidR="00364A64" w:rsidRPr="003C0DD8" w:rsidRDefault="00364A64" w:rsidP="00364A64">
            <w:pPr>
              <w:adjustRightInd w:val="0"/>
              <w:snapToGrid w:val="0"/>
              <w:jc w:val="center"/>
              <w:rPr>
                <w:rFonts w:ascii="Arial" w:hAnsi="Arial" w:cs="Arial"/>
                <w:sz w:val="16"/>
                <w:szCs w:val="16"/>
                <w:lang w:val="es-BO"/>
              </w:rPr>
            </w:pPr>
          </w:p>
        </w:tc>
        <w:tc>
          <w:tcPr>
            <w:tcW w:w="1854" w:type="pct"/>
            <w:gridSpan w:val="2"/>
            <w:vMerge/>
            <w:tcBorders>
              <w:left w:val="single" w:sz="12" w:space="0" w:color="auto"/>
              <w:right w:val="single" w:sz="12" w:space="0" w:color="auto"/>
            </w:tcBorders>
            <w:shd w:val="clear" w:color="auto" w:fill="auto"/>
            <w:vAlign w:val="bottom"/>
          </w:tcPr>
          <w:p w14:paraId="418DBAFA" w14:textId="77777777" w:rsidR="00364A64" w:rsidRPr="003C0DD8" w:rsidRDefault="00364A64" w:rsidP="00364A64">
            <w:pPr>
              <w:adjustRightInd w:val="0"/>
              <w:snapToGrid w:val="0"/>
              <w:ind w:left="113" w:right="113"/>
              <w:jc w:val="both"/>
              <w:rPr>
                <w:rFonts w:ascii="Arial" w:hAnsi="Arial" w:cs="Arial"/>
                <w:b/>
                <w:sz w:val="16"/>
                <w:szCs w:val="16"/>
                <w:lang w:val="es-BO"/>
              </w:rPr>
            </w:pPr>
          </w:p>
        </w:tc>
        <w:tc>
          <w:tcPr>
            <w:tcW w:w="65" w:type="pct"/>
            <w:vMerge w:val="restart"/>
            <w:tcBorders>
              <w:top w:val="nil"/>
              <w:left w:val="single" w:sz="12" w:space="0" w:color="auto"/>
              <w:right w:val="single" w:sz="4" w:space="0" w:color="auto"/>
            </w:tcBorders>
            <w:shd w:val="clear" w:color="auto" w:fill="auto"/>
            <w:vAlign w:val="center"/>
          </w:tcPr>
          <w:p w14:paraId="754AD5C5" w14:textId="77777777" w:rsidR="00364A64" w:rsidRPr="003C0DD8" w:rsidRDefault="00364A64" w:rsidP="00364A64">
            <w:pPr>
              <w:adjustRightInd w:val="0"/>
              <w:snapToGrid w:val="0"/>
              <w:jc w:val="center"/>
              <w:rPr>
                <w:rFonts w:ascii="Arial" w:hAnsi="Arial" w:cs="Arial"/>
                <w:sz w:val="16"/>
                <w:szCs w:val="16"/>
                <w:lang w:val="es-BO"/>
              </w:rPr>
            </w:pPr>
          </w:p>
        </w:tc>
        <w:tc>
          <w:tcPr>
            <w:tcW w:w="19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2F7D54F" w14:textId="053A75A9" w:rsidR="00364A64" w:rsidRPr="003C0DD8" w:rsidRDefault="00F30BA0" w:rsidP="00DC5E29">
            <w:pPr>
              <w:adjustRightInd w:val="0"/>
              <w:snapToGrid w:val="0"/>
              <w:jc w:val="center"/>
              <w:rPr>
                <w:rFonts w:ascii="Arial" w:hAnsi="Arial" w:cs="Arial"/>
                <w:sz w:val="16"/>
                <w:szCs w:val="16"/>
                <w:lang w:val="es-BO"/>
              </w:rPr>
            </w:pPr>
            <w:r>
              <w:rPr>
                <w:rFonts w:ascii="Arial" w:hAnsi="Arial" w:cs="Arial"/>
                <w:sz w:val="16"/>
                <w:szCs w:val="16"/>
                <w:lang w:val="es-BO"/>
              </w:rPr>
              <w:t>06</w:t>
            </w:r>
          </w:p>
        </w:tc>
        <w:tc>
          <w:tcPr>
            <w:tcW w:w="66" w:type="pct"/>
            <w:vMerge w:val="restart"/>
            <w:tcBorders>
              <w:top w:val="nil"/>
              <w:left w:val="single" w:sz="4" w:space="0" w:color="auto"/>
              <w:right w:val="single" w:sz="4" w:space="0" w:color="auto"/>
            </w:tcBorders>
            <w:shd w:val="clear" w:color="auto" w:fill="auto"/>
            <w:vAlign w:val="center"/>
          </w:tcPr>
          <w:p w14:paraId="08BF2386" w14:textId="77777777" w:rsidR="00364A64" w:rsidRPr="003C0DD8" w:rsidRDefault="00364A64" w:rsidP="00364A64">
            <w:pPr>
              <w:adjustRightInd w:val="0"/>
              <w:snapToGrid w:val="0"/>
              <w:jc w:val="center"/>
              <w:rPr>
                <w:rFonts w:ascii="Arial" w:hAnsi="Arial" w:cs="Arial"/>
                <w:sz w:val="16"/>
                <w:szCs w:val="16"/>
                <w:lang w:val="es-BO"/>
              </w:rPr>
            </w:pPr>
          </w:p>
        </w:tc>
        <w:tc>
          <w:tcPr>
            <w:tcW w:w="195"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7C28DC5" w14:textId="33892C5A" w:rsidR="00364A64" w:rsidRPr="003C0DD8" w:rsidRDefault="00364A64" w:rsidP="00364A64">
            <w:pPr>
              <w:adjustRightInd w:val="0"/>
              <w:snapToGrid w:val="0"/>
              <w:jc w:val="center"/>
              <w:rPr>
                <w:rFonts w:ascii="Arial" w:hAnsi="Arial" w:cs="Arial"/>
                <w:sz w:val="16"/>
                <w:szCs w:val="16"/>
                <w:lang w:val="es-BO"/>
              </w:rPr>
            </w:pPr>
            <w:r>
              <w:rPr>
                <w:rFonts w:ascii="Arial" w:hAnsi="Arial" w:cs="Arial"/>
                <w:sz w:val="16"/>
                <w:szCs w:val="16"/>
                <w:lang w:val="es-BO"/>
              </w:rPr>
              <w:t>10</w:t>
            </w:r>
          </w:p>
        </w:tc>
        <w:tc>
          <w:tcPr>
            <w:tcW w:w="66" w:type="pct"/>
            <w:vMerge w:val="restart"/>
            <w:tcBorders>
              <w:top w:val="nil"/>
              <w:left w:val="single" w:sz="4" w:space="0" w:color="auto"/>
              <w:right w:val="single" w:sz="4" w:space="0" w:color="auto"/>
            </w:tcBorders>
            <w:shd w:val="clear" w:color="auto" w:fill="auto"/>
            <w:vAlign w:val="center"/>
          </w:tcPr>
          <w:p w14:paraId="6DC579FB" w14:textId="77777777" w:rsidR="00364A64" w:rsidRPr="003C0DD8" w:rsidRDefault="00364A64" w:rsidP="00364A64">
            <w:pPr>
              <w:adjustRightInd w:val="0"/>
              <w:snapToGrid w:val="0"/>
              <w:jc w:val="center"/>
              <w:rPr>
                <w:rFonts w:ascii="Arial" w:hAnsi="Arial" w:cs="Arial"/>
                <w:sz w:val="16"/>
                <w:szCs w:val="16"/>
                <w:lang w:val="es-BO"/>
              </w:rPr>
            </w:pPr>
          </w:p>
        </w:tc>
        <w:tc>
          <w:tcPr>
            <w:tcW w:w="263"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BE593F6" w14:textId="3CA1FD67" w:rsidR="00364A64" w:rsidRPr="003C0DD8" w:rsidRDefault="00364A64" w:rsidP="00364A64">
            <w:pPr>
              <w:adjustRightInd w:val="0"/>
              <w:snapToGrid w:val="0"/>
              <w:jc w:val="center"/>
              <w:rPr>
                <w:rFonts w:ascii="Arial" w:hAnsi="Arial" w:cs="Arial"/>
                <w:sz w:val="16"/>
                <w:szCs w:val="16"/>
                <w:lang w:val="es-BO"/>
              </w:rPr>
            </w:pPr>
            <w:r>
              <w:rPr>
                <w:rFonts w:ascii="Arial" w:hAnsi="Arial" w:cs="Arial"/>
                <w:sz w:val="16"/>
                <w:szCs w:val="16"/>
                <w:lang w:val="es-BO"/>
              </w:rPr>
              <w:t>2020</w:t>
            </w:r>
          </w:p>
        </w:tc>
        <w:tc>
          <w:tcPr>
            <w:tcW w:w="66" w:type="pct"/>
            <w:vMerge w:val="restart"/>
            <w:tcBorders>
              <w:top w:val="nil"/>
              <w:left w:val="single" w:sz="4" w:space="0" w:color="auto"/>
              <w:right w:val="single" w:sz="12" w:space="0" w:color="auto"/>
            </w:tcBorders>
            <w:shd w:val="clear" w:color="auto" w:fill="auto"/>
            <w:vAlign w:val="center"/>
          </w:tcPr>
          <w:p w14:paraId="416A0EEC" w14:textId="77777777" w:rsidR="00364A64" w:rsidRPr="003C0DD8" w:rsidRDefault="00364A64" w:rsidP="00364A64">
            <w:pPr>
              <w:adjustRightInd w:val="0"/>
              <w:snapToGrid w:val="0"/>
              <w:jc w:val="center"/>
              <w:rPr>
                <w:rFonts w:ascii="Arial" w:hAnsi="Arial" w:cs="Arial"/>
                <w:sz w:val="16"/>
                <w:szCs w:val="16"/>
                <w:lang w:val="es-BO"/>
              </w:rPr>
            </w:pPr>
          </w:p>
        </w:tc>
        <w:tc>
          <w:tcPr>
            <w:tcW w:w="65" w:type="pct"/>
            <w:vMerge w:val="restart"/>
            <w:tcBorders>
              <w:top w:val="nil"/>
              <w:left w:val="single" w:sz="12" w:space="0" w:color="auto"/>
              <w:right w:val="nil"/>
            </w:tcBorders>
          </w:tcPr>
          <w:p w14:paraId="1CCB4350" w14:textId="77777777" w:rsidR="00364A64" w:rsidRPr="003C0DD8" w:rsidRDefault="00364A64" w:rsidP="00364A64">
            <w:pPr>
              <w:adjustRightInd w:val="0"/>
              <w:snapToGrid w:val="0"/>
              <w:jc w:val="center"/>
              <w:rPr>
                <w:rFonts w:ascii="Arial" w:hAnsi="Arial" w:cs="Arial"/>
                <w:sz w:val="16"/>
                <w:szCs w:val="16"/>
                <w:lang w:val="es-BO"/>
              </w:rPr>
            </w:pPr>
          </w:p>
        </w:tc>
        <w:tc>
          <w:tcPr>
            <w:tcW w:w="238" w:type="pct"/>
            <w:vMerge w:val="restart"/>
            <w:tcBorders>
              <w:top w:val="nil"/>
              <w:left w:val="nil"/>
              <w:right w:val="nil"/>
            </w:tcBorders>
            <w:shd w:val="clear" w:color="auto" w:fill="auto"/>
            <w:vAlign w:val="center"/>
          </w:tcPr>
          <w:p w14:paraId="3CE203CB" w14:textId="77777777" w:rsidR="00364A64" w:rsidRPr="003C0DD8" w:rsidRDefault="00364A64" w:rsidP="00364A64">
            <w:pPr>
              <w:adjustRightInd w:val="0"/>
              <w:snapToGrid w:val="0"/>
              <w:jc w:val="center"/>
              <w:rPr>
                <w:rFonts w:ascii="Arial" w:hAnsi="Arial" w:cs="Arial"/>
                <w:sz w:val="16"/>
                <w:szCs w:val="16"/>
                <w:lang w:val="es-BO"/>
              </w:rPr>
            </w:pPr>
          </w:p>
        </w:tc>
        <w:tc>
          <w:tcPr>
            <w:tcW w:w="125" w:type="pct"/>
            <w:vMerge w:val="restart"/>
            <w:tcBorders>
              <w:top w:val="nil"/>
              <w:left w:val="nil"/>
              <w:right w:val="nil"/>
            </w:tcBorders>
            <w:shd w:val="clear" w:color="auto" w:fill="auto"/>
            <w:vAlign w:val="center"/>
          </w:tcPr>
          <w:p w14:paraId="45B85145" w14:textId="77777777" w:rsidR="00364A64" w:rsidRPr="003C0DD8" w:rsidRDefault="00364A64" w:rsidP="00364A64">
            <w:pPr>
              <w:adjustRightInd w:val="0"/>
              <w:snapToGrid w:val="0"/>
              <w:jc w:val="center"/>
              <w:rPr>
                <w:rFonts w:ascii="Arial" w:hAnsi="Arial" w:cs="Arial"/>
                <w:sz w:val="16"/>
                <w:szCs w:val="16"/>
                <w:lang w:val="es-BO"/>
              </w:rPr>
            </w:pPr>
          </w:p>
        </w:tc>
        <w:tc>
          <w:tcPr>
            <w:tcW w:w="232" w:type="pct"/>
            <w:vMerge w:val="restart"/>
            <w:tcBorders>
              <w:top w:val="nil"/>
              <w:left w:val="nil"/>
              <w:right w:val="nil"/>
            </w:tcBorders>
            <w:shd w:val="clear" w:color="auto" w:fill="auto"/>
            <w:vAlign w:val="center"/>
          </w:tcPr>
          <w:p w14:paraId="4B12ABB1" w14:textId="77777777" w:rsidR="00364A64" w:rsidRPr="003C0DD8" w:rsidRDefault="00364A64" w:rsidP="00364A64">
            <w:pPr>
              <w:adjustRightInd w:val="0"/>
              <w:snapToGrid w:val="0"/>
              <w:jc w:val="center"/>
              <w:rPr>
                <w:rFonts w:ascii="Arial" w:hAnsi="Arial" w:cs="Arial"/>
                <w:sz w:val="16"/>
                <w:szCs w:val="16"/>
                <w:lang w:val="es-BO"/>
              </w:rPr>
            </w:pPr>
          </w:p>
        </w:tc>
        <w:tc>
          <w:tcPr>
            <w:tcW w:w="66" w:type="pct"/>
            <w:vMerge w:val="restart"/>
            <w:tcBorders>
              <w:top w:val="nil"/>
              <w:left w:val="nil"/>
              <w:right w:val="single" w:sz="12" w:space="0" w:color="auto"/>
            </w:tcBorders>
            <w:shd w:val="clear" w:color="auto" w:fill="auto"/>
            <w:vAlign w:val="center"/>
          </w:tcPr>
          <w:p w14:paraId="26518729" w14:textId="77777777" w:rsidR="00364A64" w:rsidRPr="003C0DD8" w:rsidRDefault="00364A64" w:rsidP="00364A64">
            <w:pPr>
              <w:adjustRightInd w:val="0"/>
              <w:snapToGrid w:val="0"/>
              <w:jc w:val="center"/>
              <w:rPr>
                <w:rFonts w:ascii="Arial" w:hAnsi="Arial" w:cs="Arial"/>
                <w:sz w:val="16"/>
                <w:szCs w:val="16"/>
                <w:lang w:val="es-BO"/>
              </w:rPr>
            </w:pPr>
          </w:p>
        </w:tc>
        <w:tc>
          <w:tcPr>
            <w:tcW w:w="69" w:type="pct"/>
            <w:vMerge w:val="restart"/>
            <w:tcBorders>
              <w:top w:val="nil"/>
              <w:left w:val="single" w:sz="12" w:space="0" w:color="auto"/>
              <w:bottom w:val="nil"/>
              <w:right w:val="nil"/>
            </w:tcBorders>
            <w:shd w:val="clear" w:color="auto" w:fill="auto"/>
            <w:vAlign w:val="center"/>
          </w:tcPr>
          <w:p w14:paraId="20BAEBEA" w14:textId="77777777" w:rsidR="00364A64" w:rsidRPr="003C0DD8" w:rsidRDefault="00364A64" w:rsidP="00364A64">
            <w:pPr>
              <w:adjustRightInd w:val="0"/>
              <w:snapToGrid w:val="0"/>
              <w:jc w:val="center"/>
              <w:rPr>
                <w:rFonts w:ascii="Arial" w:hAnsi="Arial" w:cs="Arial"/>
                <w:sz w:val="16"/>
                <w:szCs w:val="16"/>
                <w:lang w:val="es-BO"/>
              </w:rPr>
            </w:pPr>
          </w:p>
        </w:tc>
        <w:tc>
          <w:tcPr>
            <w:tcW w:w="1140" w:type="pct"/>
            <w:vMerge w:val="restart"/>
            <w:tcBorders>
              <w:top w:val="nil"/>
              <w:left w:val="nil"/>
              <w:right w:val="nil"/>
            </w:tcBorders>
            <w:shd w:val="clear" w:color="auto" w:fill="auto"/>
            <w:vAlign w:val="center"/>
          </w:tcPr>
          <w:p w14:paraId="3DF93671" w14:textId="77777777" w:rsidR="00364A64" w:rsidRPr="003C0DD8" w:rsidRDefault="00364A64" w:rsidP="00364A64">
            <w:pPr>
              <w:adjustRightInd w:val="0"/>
              <w:snapToGrid w:val="0"/>
              <w:jc w:val="center"/>
              <w:rPr>
                <w:rFonts w:ascii="Arial" w:hAnsi="Arial" w:cs="Arial"/>
                <w:sz w:val="16"/>
                <w:szCs w:val="16"/>
                <w:lang w:val="es-BO"/>
              </w:rPr>
            </w:pPr>
          </w:p>
        </w:tc>
        <w:tc>
          <w:tcPr>
            <w:tcW w:w="62" w:type="pct"/>
            <w:vMerge/>
            <w:tcBorders>
              <w:top w:val="single" w:sz="4" w:space="0" w:color="auto"/>
              <w:left w:val="nil"/>
              <w:bottom w:val="nil"/>
            </w:tcBorders>
            <w:shd w:val="clear" w:color="auto" w:fill="auto"/>
            <w:vAlign w:val="center"/>
          </w:tcPr>
          <w:p w14:paraId="1CAA5D00" w14:textId="77777777" w:rsidR="00364A64" w:rsidRPr="003C0DD8" w:rsidRDefault="00364A64" w:rsidP="00364A64">
            <w:pPr>
              <w:adjustRightInd w:val="0"/>
              <w:snapToGrid w:val="0"/>
              <w:rPr>
                <w:rFonts w:ascii="Arial" w:hAnsi="Arial" w:cs="Arial"/>
                <w:sz w:val="16"/>
                <w:szCs w:val="16"/>
                <w:lang w:val="es-BO"/>
              </w:rPr>
            </w:pPr>
          </w:p>
        </w:tc>
      </w:tr>
      <w:tr w:rsidR="00364A64" w:rsidRPr="003C0DD8" w14:paraId="36298421" w14:textId="77777777" w:rsidTr="0088705B">
        <w:trPr>
          <w:trHeight w:val="53"/>
        </w:trPr>
        <w:tc>
          <w:tcPr>
            <w:tcW w:w="235" w:type="pct"/>
            <w:vMerge/>
            <w:tcBorders>
              <w:left w:val="single" w:sz="12" w:space="0" w:color="auto"/>
              <w:bottom w:val="nil"/>
              <w:right w:val="single" w:sz="12" w:space="0" w:color="auto"/>
            </w:tcBorders>
            <w:shd w:val="clear" w:color="auto" w:fill="auto"/>
            <w:noWrap/>
            <w:tcMar>
              <w:left w:w="0" w:type="dxa"/>
              <w:right w:w="0" w:type="dxa"/>
            </w:tcMar>
            <w:vAlign w:val="center"/>
          </w:tcPr>
          <w:p w14:paraId="01631053" w14:textId="77777777" w:rsidR="00364A64" w:rsidRPr="003C0DD8" w:rsidRDefault="00364A64" w:rsidP="00364A64">
            <w:pPr>
              <w:adjustRightInd w:val="0"/>
              <w:snapToGrid w:val="0"/>
              <w:jc w:val="center"/>
              <w:rPr>
                <w:rFonts w:ascii="Arial" w:hAnsi="Arial" w:cs="Arial"/>
                <w:sz w:val="14"/>
                <w:szCs w:val="14"/>
                <w:lang w:val="es-BO"/>
              </w:rPr>
            </w:pPr>
          </w:p>
        </w:tc>
        <w:tc>
          <w:tcPr>
            <w:tcW w:w="1854" w:type="pct"/>
            <w:gridSpan w:val="2"/>
            <w:vMerge/>
            <w:tcBorders>
              <w:left w:val="single" w:sz="12" w:space="0" w:color="auto"/>
              <w:bottom w:val="nil"/>
              <w:right w:val="single" w:sz="12" w:space="0" w:color="auto"/>
            </w:tcBorders>
            <w:shd w:val="clear" w:color="auto" w:fill="auto"/>
            <w:vAlign w:val="bottom"/>
          </w:tcPr>
          <w:p w14:paraId="5076034A" w14:textId="77777777" w:rsidR="00364A64" w:rsidRPr="003C0DD8" w:rsidRDefault="00364A64" w:rsidP="00364A64">
            <w:pPr>
              <w:adjustRightInd w:val="0"/>
              <w:snapToGrid w:val="0"/>
              <w:ind w:left="113" w:right="113"/>
              <w:jc w:val="both"/>
              <w:rPr>
                <w:rFonts w:ascii="Arial" w:hAnsi="Arial" w:cs="Arial"/>
                <w:b/>
                <w:sz w:val="16"/>
                <w:szCs w:val="16"/>
                <w:lang w:val="es-BO"/>
              </w:rPr>
            </w:pPr>
          </w:p>
        </w:tc>
        <w:tc>
          <w:tcPr>
            <w:tcW w:w="65" w:type="pct"/>
            <w:vMerge/>
            <w:tcBorders>
              <w:left w:val="single" w:sz="12" w:space="0" w:color="auto"/>
              <w:bottom w:val="nil"/>
              <w:right w:val="nil"/>
            </w:tcBorders>
            <w:shd w:val="clear" w:color="auto" w:fill="auto"/>
            <w:vAlign w:val="center"/>
          </w:tcPr>
          <w:p w14:paraId="5A68FE22" w14:textId="77777777" w:rsidR="00364A64" w:rsidRPr="003C0DD8" w:rsidRDefault="00364A64" w:rsidP="00364A64">
            <w:pPr>
              <w:adjustRightInd w:val="0"/>
              <w:snapToGrid w:val="0"/>
              <w:jc w:val="center"/>
              <w:rPr>
                <w:rFonts w:ascii="Arial" w:hAnsi="Arial" w:cs="Arial"/>
                <w:sz w:val="16"/>
                <w:szCs w:val="16"/>
                <w:lang w:val="es-BO"/>
              </w:rPr>
            </w:pPr>
          </w:p>
        </w:tc>
        <w:tc>
          <w:tcPr>
            <w:tcW w:w="192" w:type="pct"/>
            <w:tcBorders>
              <w:top w:val="single" w:sz="4" w:space="0" w:color="auto"/>
              <w:left w:val="nil"/>
              <w:bottom w:val="nil"/>
              <w:right w:val="nil"/>
            </w:tcBorders>
            <w:shd w:val="clear" w:color="auto" w:fill="auto"/>
            <w:vAlign w:val="center"/>
          </w:tcPr>
          <w:p w14:paraId="08EA31E6" w14:textId="77777777" w:rsidR="00364A64" w:rsidRPr="003C0DD8" w:rsidRDefault="00364A64" w:rsidP="00364A64">
            <w:pPr>
              <w:adjustRightInd w:val="0"/>
              <w:snapToGrid w:val="0"/>
              <w:jc w:val="center"/>
              <w:rPr>
                <w:rFonts w:ascii="Arial" w:hAnsi="Arial" w:cs="Arial"/>
                <w:sz w:val="2"/>
                <w:szCs w:val="2"/>
                <w:lang w:val="es-BO"/>
              </w:rPr>
            </w:pPr>
          </w:p>
        </w:tc>
        <w:tc>
          <w:tcPr>
            <w:tcW w:w="66" w:type="pct"/>
            <w:vMerge/>
            <w:tcBorders>
              <w:left w:val="nil"/>
              <w:bottom w:val="nil"/>
              <w:right w:val="nil"/>
            </w:tcBorders>
            <w:shd w:val="clear" w:color="auto" w:fill="auto"/>
            <w:vAlign w:val="center"/>
          </w:tcPr>
          <w:p w14:paraId="1B890C57" w14:textId="77777777" w:rsidR="00364A64" w:rsidRPr="003C0DD8" w:rsidRDefault="00364A64" w:rsidP="00364A64">
            <w:pPr>
              <w:adjustRightInd w:val="0"/>
              <w:snapToGrid w:val="0"/>
              <w:jc w:val="center"/>
              <w:rPr>
                <w:rFonts w:ascii="Arial" w:hAnsi="Arial" w:cs="Arial"/>
                <w:sz w:val="2"/>
                <w:szCs w:val="2"/>
                <w:lang w:val="es-BO"/>
              </w:rPr>
            </w:pPr>
          </w:p>
        </w:tc>
        <w:tc>
          <w:tcPr>
            <w:tcW w:w="195" w:type="pct"/>
            <w:tcBorders>
              <w:top w:val="single" w:sz="4" w:space="0" w:color="auto"/>
              <w:left w:val="nil"/>
              <w:bottom w:val="nil"/>
              <w:right w:val="nil"/>
            </w:tcBorders>
            <w:shd w:val="clear" w:color="auto" w:fill="auto"/>
            <w:vAlign w:val="center"/>
          </w:tcPr>
          <w:p w14:paraId="73AB1987" w14:textId="77777777" w:rsidR="00364A64" w:rsidRPr="003C0DD8" w:rsidRDefault="00364A64" w:rsidP="00364A64">
            <w:pPr>
              <w:adjustRightInd w:val="0"/>
              <w:snapToGrid w:val="0"/>
              <w:jc w:val="center"/>
              <w:rPr>
                <w:rFonts w:ascii="Arial" w:hAnsi="Arial" w:cs="Arial"/>
                <w:sz w:val="2"/>
                <w:szCs w:val="2"/>
                <w:lang w:val="es-BO"/>
              </w:rPr>
            </w:pPr>
          </w:p>
        </w:tc>
        <w:tc>
          <w:tcPr>
            <w:tcW w:w="66" w:type="pct"/>
            <w:vMerge/>
            <w:tcBorders>
              <w:left w:val="nil"/>
              <w:bottom w:val="nil"/>
              <w:right w:val="nil"/>
            </w:tcBorders>
            <w:shd w:val="clear" w:color="auto" w:fill="auto"/>
            <w:vAlign w:val="center"/>
          </w:tcPr>
          <w:p w14:paraId="05FF4B87" w14:textId="77777777" w:rsidR="00364A64" w:rsidRPr="003C0DD8" w:rsidRDefault="00364A64" w:rsidP="00364A64">
            <w:pPr>
              <w:adjustRightInd w:val="0"/>
              <w:snapToGrid w:val="0"/>
              <w:jc w:val="center"/>
              <w:rPr>
                <w:rFonts w:ascii="Arial" w:hAnsi="Arial" w:cs="Arial"/>
                <w:sz w:val="2"/>
                <w:szCs w:val="2"/>
                <w:lang w:val="es-BO"/>
              </w:rPr>
            </w:pPr>
          </w:p>
        </w:tc>
        <w:tc>
          <w:tcPr>
            <w:tcW w:w="263" w:type="pct"/>
            <w:tcBorders>
              <w:top w:val="single" w:sz="4" w:space="0" w:color="auto"/>
              <w:left w:val="nil"/>
              <w:bottom w:val="nil"/>
              <w:right w:val="nil"/>
            </w:tcBorders>
            <w:shd w:val="clear" w:color="auto" w:fill="auto"/>
            <w:vAlign w:val="center"/>
          </w:tcPr>
          <w:p w14:paraId="2E013AB5" w14:textId="77777777" w:rsidR="00364A64" w:rsidRPr="003C0DD8" w:rsidRDefault="00364A64" w:rsidP="00364A64">
            <w:pPr>
              <w:adjustRightInd w:val="0"/>
              <w:snapToGrid w:val="0"/>
              <w:jc w:val="center"/>
              <w:rPr>
                <w:rFonts w:ascii="Arial" w:hAnsi="Arial" w:cs="Arial"/>
                <w:sz w:val="2"/>
                <w:szCs w:val="2"/>
                <w:lang w:val="es-BO"/>
              </w:rPr>
            </w:pPr>
          </w:p>
        </w:tc>
        <w:tc>
          <w:tcPr>
            <w:tcW w:w="66" w:type="pct"/>
            <w:vMerge/>
            <w:tcBorders>
              <w:left w:val="nil"/>
              <w:bottom w:val="nil"/>
              <w:right w:val="single" w:sz="12" w:space="0" w:color="auto"/>
            </w:tcBorders>
            <w:shd w:val="clear" w:color="auto" w:fill="auto"/>
            <w:vAlign w:val="center"/>
          </w:tcPr>
          <w:p w14:paraId="0036023B" w14:textId="77777777" w:rsidR="00364A64" w:rsidRPr="003C0DD8" w:rsidRDefault="00364A64" w:rsidP="00364A64">
            <w:pPr>
              <w:adjustRightInd w:val="0"/>
              <w:snapToGrid w:val="0"/>
              <w:jc w:val="center"/>
              <w:rPr>
                <w:rFonts w:ascii="Arial" w:hAnsi="Arial" w:cs="Arial"/>
                <w:sz w:val="16"/>
                <w:szCs w:val="16"/>
                <w:lang w:val="es-BO"/>
              </w:rPr>
            </w:pPr>
          </w:p>
        </w:tc>
        <w:tc>
          <w:tcPr>
            <w:tcW w:w="65" w:type="pct"/>
            <w:vMerge/>
            <w:tcBorders>
              <w:left w:val="single" w:sz="12" w:space="0" w:color="auto"/>
              <w:bottom w:val="nil"/>
              <w:right w:val="nil"/>
            </w:tcBorders>
          </w:tcPr>
          <w:p w14:paraId="3300480F" w14:textId="77777777" w:rsidR="00364A64" w:rsidRPr="003C0DD8" w:rsidRDefault="00364A64" w:rsidP="00364A64">
            <w:pPr>
              <w:adjustRightInd w:val="0"/>
              <w:snapToGrid w:val="0"/>
              <w:jc w:val="center"/>
              <w:rPr>
                <w:rFonts w:ascii="Arial" w:hAnsi="Arial" w:cs="Arial"/>
                <w:sz w:val="16"/>
                <w:szCs w:val="16"/>
                <w:lang w:val="es-BO"/>
              </w:rPr>
            </w:pPr>
          </w:p>
        </w:tc>
        <w:tc>
          <w:tcPr>
            <w:tcW w:w="238" w:type="pct"/>
            <w:vMerge/>
            <w:tcBorders>
              <w:left w:val="nil"/>
              <w:bottom w:val="nil"/>
              <w:right w:val="nil"/>
            </w:tcBorders>
            <w:shd w:val="clear" w:color="auto" w:fill="auto"/>
            <w:vAlign w:val="center"/>
          </w:tcPr>
          <w:p w14:paraId="2CD92AE3" w14:textId="77777777" w:rsidR="00364A64" w:rsidRPr="003C0DD8" w:rsidRDefault="00364A64" w:rsidP="00364A64">
            <w:pPr>
              <w:adjustRightInd w:val="0"/>
              <w:snapToGrid w:val="0"/>
              <w:jc w:val="center"/>
              <w:rPr>
                <w:rFonts w:ascii="Arial" w:hAnsi="Arial" w:cs="Arial"/>
                <w:sz w:val="16"/>
                <w:szCs w:val="16"/>
                <w:lang w:val="es-BO"/>
              </w:rPr>
            </w:pPr>
          </w:p>
        </w:tc>
        <w:tc>
          <w:tcPr>
            <w:tcW w:w="125" w:type="pct"/>
            <w:vMerge/>
            <w:tcBorders>
              <w:left w:val="nil"/>
              <w:bottom w:val="nil"/>
              <w:right w:val="nil"/>
            </w:tcBorders>
            <w:shd w:val="clear" w:color="auto" w:fill="auto"/>
            <w:vAlign w:val="center"/>
          </w:tcPr>
          <w:p w14:paraId="224F1A9D" w14:textId="77777777" w:rsidR="00364A64" w:rsidRPr="003C0DD8" w:rsidRDefault="00364A64" w:rsidP="00364A64">
            <w:pPr>
              <w:adjustRightInd w:val="0"/>
              <w:snapToGrid w:val="0"/>
              <w:jc w:val="center"/>
              <w:rPr>
                <w:rFonts w:ascii="Arial" w:hAnsi="Arial" w:cs="Arial"/>
                <w:sz w:val="16"/>
                <w:szCs w:val="16"/>
                <w:lang w:val="es-BO"/>
              </w:rPr>
            </w:pPr>
          </w:p>
        </w:tc>
        <w:tc>
          <w:tcPr>
            <w:tcW w:w="232" w:type="pct"/>
            <w:vMerge/>
            <w:tcBorders>
              <w:left w:val="nil"/>
              <w:bottom w:val="nil"/>
              <w:right w:val="nil"/>
            </w:tcBorders>
            <w:shd w:val="clear" w:color="auto" w:fill="auto"/>
            <w:vAlign w:val="center"/>
          </w:tcPr>
          <w:p w14:paraId="4FBCABD6" w14:textId="77777777" w:rsidR="00364A64" w:rsidRPr="003C0DD8" w:rsidRDefault="00364A64" w:rsidP="00364A64">
            <w:pPr>
              <w:adjustRightInd w:val="0"/>
              <w:snapToGrid w:val="0"/>
              <w:jc w:val="center"/>
              <w:rPr>
                <w:rFonts w:ascii="Arial" w:hAnsi="Arial" w:cs="Arial"/>
                <w:sz w:val="16"/>
                <w:szCs w:val="16"/>
                <w:lang w:val="es-BO"/>
              </w:rPr>
            </w:pPr>
          </w:p>
        </w:tc>
        <w:tc>
          <w:tcPr>
            <w:tcW w:w="66" w:type="pct"/>
            <w:vMerge/>
            <w:tcBorders>
              <w:left w:val="nil"/>
              <w:bottom w:val="nil"/>
              <w:right w:val="single" w:sz="12" w:space="0" w:color="auto"/>
            </w:tcBorders>
            <w:shd w:val="clear" w:color="auto" w:fill="auto"/>
            <w:vAlign w:val="center"/>
          </w:tcPr>
          <w:p w14:paraId="1419106E" w14:textId="77777777" w:rsidR="00364A64" w:rsidRPr="003C0DD8" w:rsidRDefault="00364A64" w:rsidP="00364A64">
            <w:pPr>
              <w:adjustRightInd w:val="0"/>
              <w:snapToGrid w:val="0"/>
              <w:jc w:val="center"/>
              <w:rPr>
                <w:rFonts w:ascii="Arial" w:hAnsi="Arial" w:cs="Arial"/>
                <w:sz w:val="16"/>
                <w:szCs w:val="16"/>
                <w:lang w:val="es-BO"/>
              </w:rPr>
            </w:pPr>
          </w:p>
        </w:tc>
        <w:tc>
          <w:tcPr>
            <w:tcW w:w="69" w:type="pct"/>
            <w:vMerge/>
            <w:tcBorders>
              <w:top w:val="nil"/>
              <w:left w:val="single" w:sz="12" w:space="0" w:color="auto"/>
              <w:bottom w:val="nil"/>
              <w:right w:val="nil"/>
            </w:tcBorders>
            <w:shd w:val="clear" w:color="auto" w:fill="auto"/>
            <w:vAlign w:val="center"/>
          </w:tcPr>
          <w:p w14:paraId="2097FDB7" w14:textId="77777777" w:rsidR="00364A64" w:rsidRPr="003C0DD8" w:rsidRDefault="00364A64" w:rsidP="00364A64">
            <w:pPr>
              <w:adjustRightInd w:val="0"/>
              <w:snapToGrid w:val="0"/>
              <w:jc w:val="center"/>
              <w:rPr>
                <w:rFonts w:ascii="Arial" w:hAnsi="Arial" w:cs="Arial"/>
                <w:sz w:val="16"/>
                <w:szCs w:val="16"/>
                <w:lang w:val="es-BO"/>
              </w:rPr>
            </w:pPr>
          </w:p>
        </w:tc>
        <w:tc>
          <w:tcPr>
            <w:tcW w:w="1140" w:type="pct"/>
            <w:vMerge/>
            <w:tcBorders>
              <w:left w:val="nil"/>
              <w:bottom w:val="nil"/>
              <w:right w:val="nil"/>
            </w:tcBorders>
            <w:shd w:val="clear" w:color="auto" w:fill="auto"/>
            <w:vAlign w:val="center"/>
          </w:tcPr>
          <w:p w14:paraId="01ED2057" w14:textId="77777777" w:rsidR="00364A64" w:rsidRPr="003C0DD8" w:rsidRDefault="00364A64" w:rsidP="00364A64">
            <w:pPr>
              <w:adjustRightInd w:val="0"/>
              <w:snapToGrid w:val="0"/>
              <w:jc w:val="center"/>
              <w:rPr>
                <w:rFonts w:ascii="Arial" w:hAnsi="Arial" w:cs="Arial"/>
                <w:sz w:val="16"/>
                <w:szCs w:val="16"/>
                <w:lang w:val="es-BO"/>
              </w:rPr>
            </w:pPr>
          </w:p>
        </w:tc>
        <w:tc>
          <w:tcPr>
            <w:tcW w:w="62" w:type="pct"/>
            <w:vMerge/>
            <w:tcBorders>
              <w:top w:val="single" w:sz="4" w:space="0" w:color="auto"/>
              <w:left w:val="nil"/>
              <w:bottom w:val="nil"/>
            </w:tcBorders>
            <w:shd w:val="clear" w:color="auto" w:fill="auto"/>
            <w:vAlign w:val="center"/>
          </w:tcPr>
          <w:p w14:paraId="00FE4855" w14:textId="77777777" w:rsidR="00364A64" w:rsidRPr="003C0DD8" w:rsidRDefault="00364A64" w:rsidP="00364A64">
            <w:pPr>
              <w:adjustRightInd w:val="0"/>
              <w:snapToGrid w:val="0"/>
              <w:rPr>
                <w:rFonts w:ascii="Arial" w:hAnsi="Arial" w:cs="Arial"/>
                <w:sz w:val="16"/>
                <w:szCs w:val="16"/>
                <w:lang w:val="es-BO"/>
              </w:rPr>
            </w:pPr>
          </w:p>
        </w:tc>
      </w:tr>
      <w:tr w:rsidR="00364A64" w:rsidRPr="003C0DD8" w14:paraId="2BB72F5F" w14:textId="77777777" w:rsidTr="0088705B">
        <w:tc>
          <w:tcPr>
            <w:tcW w:w="235"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71BEA6A5" w14:textId="77777777" w:rsidR="00364A64" w:rsidRPr="003C0DD8" w:rsidRDefault="00364A64" w:rsidP="00364A64">
            <w:pPr>
              <w:adjustRightInd w:val="0"/>
              <w:snapToGrid w:val="0"/>
              <w:jc w:val="center"/>
              <w:rPr>
                <w:rFonts w:ascii="Arial" w:hAnsi="Arial" w:cs="Arial"/>
                <w:sz w:val="4"/>
                <w:szCs w:val="4"/>
                <w:lang w:val="es-BO"/>
              </w:rPr>
            </w:pPr>
          </w:p>
        </w:tc>
        <w:tc>
          <w:tcPr>
            <w:tcW w:w="1789" w:type="pct"/>
            <w:tcBorders>
              <w:top w:val="nil"/>
              <w:left w:val="single" w:sz="12" w:space="0" w:color="auto"/>
              <w:bottom w:val="nil"/>
              <w:right w:val="nil"/>
            </w:tcBorders>
            <w:shd w:val="clear" w:color="auto" w:fill="auto"/>
            <w:vAlign w:val="bottom"/>
          </w:tcPr>
          <w:p w14:paraId="3A0BEBAC" w14:textId="77777777" w:rsidR="00364A64" w:rsidRPr="003C0DD8" w:rsidRDefault="00364A64" w:rsidP="00364A64">
            <w:pPr>
              <w:adjustRightInd w:val="0"/>
              <w:snapToGrid w:val="0"/>
              <w:ind w:left="113" w:right="113"/>
              <w:jc w:val="both"/>
              <w:rPr>
                <w:rFonts w:ascii="Arial" w:hAnsi="Arial" w:cs="Arial"/>
                <w:sz w:val="4"/>
                <w:szCs w:val="4"/>
                <w:lang w:val="es-BO"/>
              </w:rPr>
            </w:pPr>
          </w:p>
        </w:tc>
        <w:tc>
          <w:tcPr>
            <w:tcW w:w="66" w:type="pct"/>
            <w:tcBorders>
              <w:top w:val="nil"/>
              <w:left w:val="nil"/>
              <w:bottom w:val="nil"/>
              <w:right w:val="single" w:sz="12" w:space="0" w:color="auto"/>
            </w:tcBorders>
            <w:shd w:val="clear" w:color="auto" w:fill="auto"/>
            <w:vAlign w:val="bottom"/>
          </w:tcPr>
          <w:p w14:paraId="765CF654" w14:textId="77777777" w:rsidR="00364A64" w:rsidRPr="003C0DD8" w:rsidRDefault="00364A64" w:rsidP="00364A64">
            <w:pPr>
              <w:adjustRightInd w:val="0"/>
              <w:snapToGrid w:val="0"/>
              <w:ind w:left="113" w:right="113"/>
              <w:jc w:val="both"/>
              <w:rPr>
                <w:rFonts w:ascii="Arial" w:hAnsi="Arial" w:cs="Arial"/>
                <w:b/>
                <w:sz w:val="4"/>
                <w:szCs w:val="4"/>
                <w:lang w:val="es-BO"/>
              </w:rPr>
            </w:pPr>
          </w:p>
        </w:tc>
        <w:tc>
          <w:tcPr>
            <w:tcW w:w="65" w:type="pct"/>
            <w:tcBorders>
              <w:top w:val="nil"/>
              <w:left w:val="single" w:sz="12" w:space="0" w:color="auto"/>
              <w:bottom w:val="nil"/>
              <w:right w:val="nil"/>
            </w:tcBorders>
            <w:shd w:val="clear" w:color="auto" w:fill="auto"/>
            <w:vAlign w:val="center"/>
          </w:tcPr>
          <w:p w14:paraId="6762F457" w14:textId="77777777" w:rsidR="00364A64" w:rsidRPr="003C0DD8" w:rsidRDefault="00364A64" w:rsidP="00364A64">
            <w:pPr>
              <w:adjustRightInd w:val="0"/>
              <w:snapToGrid w:val="0"/>
              <w:jc w:val="center"/>
              <w:rPr>
                <w:rFonts w:ascii="Arial" w:hAnsi="Arial" w:cs="Arial"/>
                <w:sz w:val="4"/>
                <w:szCs w:val="4"/>
                <w:lang w:val="es-BO"/>
              </w:rPr>
            </w:pPr>
          </w:p>
        </w:tc>
        <w:tc>
          <w:tcPr>
            <w:tcW w:w="192" w:type="pct"/>
            <w:tcBorders>
              <w:top w:val="nil"/>
              <w:left w:val="nil"/>
              <w:bottom w:val="nil"/>
              <w:right w:val="nil"/>
            </w:tcBorders>
            <w:shd w:val="clear" w:color="auto" w:fill="auto"/>
            <w:vAlign w:val="center"/>
          </w:tcPr>
          <w:p w14:paraId="5A44A950" w14:textId="77777777" w:rsidR="00364A64" w:rsidRPr="003C0DD8" w:rsidRDefault="00364A64" w:rsidP="00364A64">
            <w:pPr>
              <w:adjustRightInd w:val="0"/>
              <w:snapToGrid w:val="0"/>
              <w:jc w:val="center"/>
              <w:rPr>
                <w:rFonts w:ascii="Arial" w:hAnsi="Arial" w:cs="Arial"/>
                <w:sz w:val="4"/>
                <w:szCs w:val="4"/>
                <w:lang w:val="es-BO"/>
              </w:rPr>
            </w:pPr>
          </w:p>
        </w:tc>
        <w:tc>
          <w:tcPr>
            <w:tcW w:w="66" w:type="pct"/>
            <w:tcBorders>
              <w:top w:val="nil"/>
              <w:left w:val="nil"/>
              <w:bottom w:val="nil"/>
              <w:right w:val="nil"/>
            </w:tcBorders>
            <w:shd w:val="clear" w:color="auto" w:fill="auto"/>
            <w:vAlign w:val="center"/>
          </w:tcPr>
          <w:p w14:paraId="172037A2" w14:textId="77777777" w:rsidR="00364A64" w:rsidRPr="003C0DD8" w:rsidRDefault="00364A64" w:rsidP="00364A64">
            <w:pPr>
              <w:adjustRightInd w:val="0"/>
              <w:snapToGrid w:val="0"/>
              <w:jc w:val="center"/>
              <w:rPr>
                <w:rFonts w:ascii="Arial" w:hAnsi="Arial" w:cs="Arial"/>
                <w:sz w:val="4"/>
                <w:szCs w:val="4"/>
                <w:lang w:val="es-BO"/>
              </w:rPr>
            </w:pPr>
          </w:p>
        </w:tc>
        <w:tc>
          <w:tcPr>
            <w:tcW w:w="195" w:type="pct"/>
            <w:tcBorders>
              <w:top w:val="nil"/>
              <w:left w:val="nil"/>
              <w:bottom w:val="nil"/>
              <w:right w:val="nil"/>
            </w:tcBorders>
            <w:shd w:val="clear" w:color="auto" w:fill="auto"/>
            <w:vAlign w:val="center"/>
          </w:tcPr>
          <w:p w14:paraId="4A0305F6" w14:textId="77777777" w:rsidR="00364A64" w:rsidRPr="003C0DD8" w:rsidRDefault="00364A64" w:rsidP="00364A64">
            <w:pPr>
              <w:adjustRightInd w:val="0"/>
              <w:snapToGrid w:val="0"/>
              <w:jc w:val="center"/>
              <w:rPr>
                <w:rFonts w:ascii="Arial" w:hAnsi="Arial" w:cs="Arial"/>
                <w:sz w:val="4"/>
                <w:szCs w:val="4"/>
                <w:lang w:val="es-BO"/>
              </w:rPr>
            </w:pPr>
          </w:p>
        </w:tc>
        <w:tc>
          <w:tcPr>
            <w:tcW w:w="66" w:type="pct"/>
            <w:tcBorders>
              <w:top w:val="nil"/>
              <w:left w:val="nil"/>
              <w:bottom w:val="nil"/>
              <w:right w:val="nil"/>
            </w:tcBorders>
            <w:shd w:val="clear" w:color="auto" w:fill="auto"/>
            <w:vAlign w:val="center"/>
          </w:tcPr>
          <w:p w14:paraId="71088C79" w14:textId="77777777" w:rsidR="00364A64" w:rsidRPr="003C0DD8" w:rsidRDefault="00364A64" w:rsidP="00364A64">
            <w:pPr>
              <w:adjustRightInd w:val="0"/>
              <w:snapToGrid w:val="0"/>
              <w:jc w:val="center"/>
              <w:rPr>
                <w:rFonts w:ascii="Arial" w:hAnsi="Arial" w:cs="Arial"/>
                <w:sz w:val="4"/>
                <w:szCs w:val="4"/>
                <w:lang w:val="es-BO"/>
              </w:rPr>
            </w:pPr>
          </w:p>
        </w:tc>
        <w:tc>
          <w:tcPr>
            <w:tcW w:w="263" w:type="pct"/>
            <w:tcBorders>
              <w:top w:val="nil"/>
              <w:left w:val="nil"/>
              <w:bottom w:val="nil"/>
              <w:right w:val="nil"/>
            </w:tcBorders>
            <w:shd w:val="clear" w:color="auto" w:fill="auto"/>
            <w:vAlign w:val="center"/>
          </w:tcPr>
          <w:p w14:paraId="7002038D" w14:textId="77777777" w:rsidR="00364A64" w:rsidRPr="003C0DD8" w:rsidRDefault="00364A64" w:rsidP="00364A64">
            <w:pPr>
              <w:adjustRightInd w:val="0"/>
              <w:snapToGrid w:val="0"/>
              <w:jc w:val="center"/>
              <w:rPr>
                <w:rFonts w:ascii="Arial" w:hAnsi="Arial" w:cs="Arial"/>
                <w:sz w:val="4"/>
                <w:szCs w:val="4"/>
                <w:lang w:val="es-BO"/>
              </w:rPr>
            </w:pPr>
          </w:p>
        </w:tc>
        <w:tc>
          <w:tcPr>
            <w:tcW w:w="66" w:type="pct"/>
            <w:tcBorders>
              <w:top w:val="nil"/>
              <w:left w:val="nil"/>
              <w:bottom w:val="nil"/>
              <w:right w:val="single" w:sz="12" w:space="0" w:color="auto"/>
            </w:tcBorders>
            <w:shd w:val="clear" w:color="auto" w:fill="auto"/>
            <w:vAlign w:val="center"/>
          </w:tcPr>
          <w:p w14:paraId="184F3355" w14:textId="77777777" w:rsidR="00364A64" w:rsidRPr="003C0DD8" w:rsidRDefault="00364A64" w:rsidP="00364A64">
            <w:pPr>
              <w:adjustRightInd w:val="0"/>
              <w:snapToGrid w:val="0"/>
              <w:jc w:val="center"/>
              <w:rPr>
                <w:rFonts w:ascii="Arial" w:hAnsi="Arial" w:cs="Arial"/>
                <w:sz w:val="4"/>
                <w:szCs w:val="4"/>
                <w:lang w:val="es-BO"/>
              </w:rPr>
            </w:pPr>
          </w:p>
        </w:tc>
        <w:tc>
          <w:tcPr>
            <w:tcW w:w="65" w:type="pct"/>
            <w:tcBorders>
              <w:top w:val="nil"/>
              <w:left w:val="single" w:sz="12" w:space="0" w:color="auto"/>
              <w:bottom w:val="nil"/>
              <w:right w:val="nil"/>
            </w:tcBorders>
          </w:tcPr>
          <w:p w14:paraId="31710824" w14:textId="77777777" w:rsidR="00364A64" w:rsidRPr="003C0DD8" w:rsidRDefault="00364A64" w:rsidP="00364A64">
            <w:pPr>
              <w:adjustRightInd w:val="0"/>
              <w:snapToGrid w:val="0"/>
              <w:jc w:val="center"/>
              <w:rPr>
                <w:rFonts w:ascii="Arial" w:hAnsi="Arial" w:cs="Arial"/>
                <w:sz w:val="4"/>
                <w:szCs w:val="4"/>
                <w:lang w:val="es-BO"/>
              </w:rPr>
            </w:pPr>
          </w:p>
        </w:tc>
        <w:tc>
          <w:tcPr>
            <w:tcW w:w="238" w:type="pct"/>
            <w:tcBorders>
              <w:top w:val="nil"/>
              <w:left w:val="nil"/>
              <w:bottom w:val="nil"/>
              <w:right w:val="nil"/>
            </w:tcBorders>
            <w:shd w:val="clear" w:color="auto" w:fill="auto"/>
            <w:vAlign w:val="center"/>
          </w:tcPr>
          <w:p w14:paraId="585212C3" w14:textId="77777777" w:rsidR="00364A64" w:rsidRPr="003C0DD8" w:rsidRDefault="00364A64" w:rsidP="00364A64">
            <w:pPr>
              <w:adjustRightInd w:val="0"/>
              <w:snapToGrid w:val="0"/>
              <w:jc w:val="center"/>
              <w:rPr>
                <w:rFonts w:ascii="Arial" w:hAnsi="Arial" w:cs="Arial"/>
                <w:sz w:val="4"/>
                <w:szCs w:val="4"/>
                <w:lang w:val="es-BO"/>
              </w:rPr>
            </w:pPr>
          </w:p>
        </w:tc>
        <w:tc>
          <w:tcPr>
            <w:tcW w:w="125" w:type="pct"/>
            <w:tcBorders>
              <w:top w:val="nil"/>
              <w:left w:val="nil"/>
              <w:bottom w:val="nil"/>
              <w:right w:val="nil"/>
            </w:tcBorders>
            <w:shd w:val="clear" w:color="auto" w:fill="auto"/>
            <w:vAlign w:val="center"/>
          </w:tcPr>
          <w:p w14:paraId="5FA699D4" w14:textId="77777777" w:rsidR="00364A64" w:rsidRPr="003C0DD8" w:rsidRDefault="00364A64" w:rsidP="00364A64">
            <w:pPr>
              <w:adjustRightInd w:val="0"/>
              <w:snapToGrid w:val="0"/>
              <w:jc w:val="center"/>
              <w:rPr>
                <w:rFonts w:ascii="Arial" w:hAnsi="Arial" w:cs="Arial"/>
                <w:sz w:val="4"/>
                <w:szCs w:val="4"/>
                <w:lang w:val="es-BO"/>
              </w:rPr>
            </w:pPr>
          </w:p>
        </w:tc>
        <w:tc>
          <w:tcPr>
            <w:tcW w:w="232" w:type="pct"/>
            <w:tcBorders>
              <w:top w:val="nil"/>
              <w:left w:val="nil"/>
              <w:bottom w:val="nil"/>
              <w:right w:val="nil"/>
            </w:tcBorders>
            <w:shd w:val="clear" w:color="auto" w:fill="auto"/>
            <w:vAlign w:val="center"/>
          </w:tcPr>
          <w:p w14:paraId="156855CD" w14:textId="77777777" w:rsidR="00364A64" w:rsidRPr="003C0DD8" w:rsidRDefault="00364A64" w:rsidP="00364A64">
            <w:pPr>
              <w:adjustRightInd w:val="0"/>
              <w:snapToGrid w:val="0"/>
              <w:jc w:val="center"/>
              <w:rPr>
                <w:rFonts w:ascii="Arial" w:hAnsi="Arial" w:cs="Arial"/>
                <w:sz w:val="4"/>
                <w:szCs w:val="4"/>
                <w:lang w:val="es-BO"/>
              </w:rPr>
            </w:pPr>
          </w:p>
        </w:tc>
        <w:tc>
          <w:tcPr>
            <w:tcW w:w="66" w:type="pct"/>
            <w:tcBorders>
              <w:top w:val="nil"/>
              <w:left w:val="nil"/>
              <w:bottom w:val="nil"/>
              <w:right w:val="single" w:sz="12" w:space="0" w:color="auto"/>
            </w:tcBorders>
            <w:shd w:val="clear" w:color="auto" w:fill="auto"/>
            <w:vAlign w:val="center"/>
          </w:tcPr>
          <w:p w14:paraId="5EB04FA5" w14:textId="77777777" w:rsidR="00364A64" w:rsidRPr="003C0DD8" w:rsidRDefault="00364A64" w:rsidP="00364A64">
            <w:pPr>
              <w:adjustRightInd w:val="0"/>
              <w:snapToGrid w:val="0"/>
              <w:jc w:val="center"/>
              <w:rPr>
                <w:rFonts w:ascii="Arial" w:hAnsi="Arial" w:cs="Arial"/>
                <w:sz w:val="4"/>
                <w:szCs w:val="4"/>
                <w:lang w:val="es-BO"/>
              </w:rPr>
            </w:pPr>
          </w:p>
        </w:tc>
        <w:tc>
          <w:tcPr>
            <w:tcW w:w="69" w:type="pct"/>
            <w:tcBorders>
              <w:top w:val="nil"/>
              <w:left w:val="single" w:sz="12" w:space="0" w:color="auto"/>
              <w:bottom w:val="nil"/>
              <w:right w:val="nil"/>
            </w:tcBorders>
            <w:shd w:val="clear" w:color="auto" w:fill="auto"/>
            <w:vAlign w:val="center"/>
          </w:tcPr>
          <w:p w14:paraId="2CEC534C" w14:textId="77777777" w:rsidR="00364A64" w:rsidRPr="003C0DD8" w:rsidRDefault="00364A64" w:rsidP="00364A64">
            <w:pPr>
              <w:adjustRightInd w:val="0"/>
              <w:snapToGrid w:val="0"/>
              <w:jc w:val="center"/>
              <w:rPr>
                <w:rFonts w:ascii="Arial" w:hAnsi="Arial" w:cs="Arial"/>
                <w:sz w:val="4"/>
                <w:szCs w:val="4"/>
                <w:lang w:val="es-BO"/>
              </w:rPr>
            </w:pPr>
          </w:p>
        </w:tc>
        <w:tc>
          <w:tcPr>
            <w:tcW w:w="1140" w:type="pct"/>
            <w:tcBorders>
              <w:top w:val="nil"/>
              <w:left w:val="nil"/>
              <w:bottom w:val="nil"/>
              <w:right w:val="nil"/>
            </w:tcBorders>
            <w:shd w:val="clear" w:color="auto" w:fill="auto"/>
            <w:vAlign w:val="center"/>
          </w:tcPr>
          <w:p w14:paraId="014442BC" w14:textId="77777777" w:rsidR="00364A64" w:rsidRPr="003C0DD8" w:rsidRDefault="00364A64" w:rsidP="00364A64">
            <w:pPr>
              <w:adjustRightInd w:val="0"/>
              <w:snapToGrid w:val="0"/>
              <w:jc w:val="center"/>
              <w:rPr>
                <w:rFonts w:ascii="Arial" w:hAnsi="Arial" w:cs="Arial"/>
                <w:sz w:val="4"/>
                <w:szCs w:val="4"/>
                <w:lang w:val="es-BO"/>
              </w:rPr>
            </w:pPr>
          </w:p>
        </w:tc>
        <w:tc>
          <w:tcPr>
            <w:tcW w:w="62" w:type="pct"/>
            <w:vMerge/>
            <w:tcBorders>
              <w:top w:val="single" w:sz="4" w:space="0" w:color="auto"/>
              <w:left w:val="nil"/>
              <w:bottom w:val="nil"/>
            </w:tcBorders>
            <w:shd w:val="clear" w:color="auto" w:fill="auto"/>
            <w:vAlign w:val="center"/>
          </w:tcPr>
          <w:p w14:paraId="32C0DBA6" w14:textId="77777777" w:rsidR="00364A64" w:rsidRPr="003C0DD8" w:rsidRDefault="00364A64" w:rsidP="00364A64">
            <w:pPr>
              <w:adjustRightInd w:val="0"/>
              <w:snapToGrid w:val="0"/>
              <w:rPr>
                <w:rFonts w:ascii="Arial" w:hAnsi="Arial" w:cs="Arial"/>
                <w:sz w:val="4"/>
                <w:szCs w:val="4"/>
                <w:lang w:val="es-BO"/>
              </w:rPr>
            </w:pPr>
          </w:p>
        </w:tc>
      </w:tr>
      <w:tr w:rsidR="00364A64" w:rsidRPr="003C0DD8" w14:paraId="73480E69" w14:textId="77777777" w:rsidTr="0088705B">
        <w:trPr>
          <w:trHeight w:val="190"/>
        </w:trPr>
        <w:tc>
          <w:tcPr>
            <w:tcW w:w="235"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2DA11A1B" w14:textId="77777777" w:rsidR="00364A64" w:rsidRPr="003C0DD8" w:rsidRDefault="00364A64" w:rsidP="00364A64">
            <w:pPr>
              <w:adjustRightInd w:val="0"/>
              <w:snapToGrid w:val="0"/>
              <w:jc w:val="center"/>
              <w:rPr>
                <w:rFonts w:ascii="Arial" w:hAnsi="Arial" w:cs="Arial"/>
                <w:sz w:val="14"/>
                <w:szCs w:val="14"/>
                <w:lang w:val="es-BO"/>
              </w:rPr>
            </w:pPr>
            <w:r w:rsidRPr="003C0DD8">
              <w:rPr>
                <w:rFonts w:ascii="Arial" w:hAnsi="Arial" w:cs="Arial"/>
                <w:sz w:val="14"/>
                <w:szCs w:val="14"/>
                <w:lang w:val="es-BO"/>
              </w:rPr>
              <w:t>7</w:t>
            </w:r>
          </w:p>
        </w:tc>
        <w:tc>
          <w:tcPr>
            <w:tcW w:w="1854"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18733DB0" w14:textId="77777777" w:rsidR="00364A64" w:rsidRPr="003C0DD8" w:rsidRDefault="00364A64" w:rsidP="00364A64">
            <w:pPr>
              <w:adjustRightInd w:val="0"/>
              <w:snapToGrid w:val="0"/>
              <w:ind w:left="113" w:right="113"/>
              <w:jc w:val="both"/>
              <w:rPr>
                <w:rFonts w:ascii="Arial" w:hAnsi="Arial" w:cs="Arial"/>
                <w:b/>
                <w:sz w:val="16"/>
                <w:szCs w:val="16"/>
                <w:lang w:val="es-BO"/>
              </w:rPr>
            </w:pPr>
            <w:r w:rsidRPr="003C0DD8">
              <w:rPr>
                <w:rFonts w:ascii="Arial" w:hAnsi="Arial" w:cs="Arial"/>
                <w:sz w:val="16"/>
                <w:szCs w:val="16"/>
                <w:lang w:val="es-BO"/>
              </w:rPr>
              <w:t>Presentación y Apertura de Propuestas (fecha límite)</w:t>
            </w:r>
          </w:p>
        </w:tc>
        <w:tc>
          <w:tcPr>
            <w:tcW w:w="65" w:type="pct"/>
            <w:tcBorders>
              <w:top w:val="nil"/>
              <w:left w:val="single" w:sz="12" w:space="0" w:color="auto"/>
              <w:bottom w:val="nil"/>
              <w:right w:val="nil"/>
            </w:tcBorders>
            <w:shd w:val="clear" w:color="auto" w:fill="auto"/>
            <w:tcMar>
              <w:left w:w="0" w:type="dxa"/>
              <w:right w:w="0" w:type="dxa"/>
            </w:tcMar>
            <w:vAlign w:val="center"/>
          </w:tcPr>
          <w:p w14:paraId="181249CA" w14:textId="77777777" w:rsidR="00364A64" w:rsidRPr="003C0DD8" w:rsidRDefault="00364A64" w:rsidP="00364A64">
            <w:pPr>
              <w:adjustRightInd w:val="0"/>
              <w:snapToGrid w:val="0"/>
              <w:jc w:val="center"/>
              <w:rPr>
                <w:rFonts w:ascii="Arial" w:hAnsi="Arial" w:cs="Arial"/>
                <w:sz w:val="16"/>
                <w:szCs w:val="16"/>
                <w:lang w:val="es-BO"/>
              </w:rPr>
            </w:pPr>
          </w:p>
        </w:tc>
        <w:tc>
          <w:tcPr>
            <w:tcW w:w="192" w:type="pct"/>
            <w:tcBorders>
              <w:top w:val="nil"/>
              <w:left w:val="nil"/>
              <w:bottom w:val="single" w:sz="4" w:space="0" w:color="auto"/>
              <w:right w:val="nil"/>
            </w:tcBorders>
            <w:shd w:val="clear" w:color="auto" w:fill="auto"/>
            <w:tcMar>
              <w:left w:w="0" w:type="dxa"/>
              <w:right w:w="0" w:type="dxa"/>
            </w:tcMar>
            <w:vAlign w:val="center"/>
          </w:tcPr>
          <w:p w14:paraId="10A59919" w14:textId="77777777" w:rsidR="00364A64" w:rsidRPr="003C0DD8" w:rsidRDefault="00364A64" w:rsidP="00364A64">
            <w:pPr>
              <w:adjustRightInd w:val="0"/>
              <w:snapToGrid w:val="0"/>
              <w:jc w:val="center"/>
              <w:rPr>
                <w:i/>
                <w:sz w:val="14"/>
                <w:szCs w:val="14"/>
                <w:lang w:val="es-BO"/>
              </w:rPr>
            </w:pPr>
            <w:r w:rsidRPr="003C0DD8">
              <w:rPr>
                <w:i/>
                <w:sz w:val="14"/>
                <w:szCs w:val="14"/>
                <w:lang w:val="es-BO"/>
              </w:rPr>
              <w:t>Día</w:t>
            </w:r>
          </w:p>
        </w:tc>
        <w:tc>
          <w:tcPr>
            <w:tcW w:w="66" w:type="pct"/>
            <w:tcBorders>
              <w:top w:val="nil"/>
              <w:left w:val="nil"/>
              <w:bottom w:val="nil"/>
              <w:right w:val="nil"/>
            </w:tcBorders>
            <w:shd w:val="clear" w:color="auto" w:fill="auto"/>
            <w:tcMar>
              <w:left w:w="0" w:type="dxa"/>
              <w:right w:w="0" w:type="dxa"/>
            </w:tcMar>
            <w:vAlign w:val="center"/>
          </w:tcPr>
          <w:p w14:paraId="3BEF1396" w14:textId="77777777" w:rsidR="00364A64" w:rsidRPr="003C0DD8" w:rsidRDefault="00364A64" w:rsidP="00364A64">
            <w:pPr>
              <w:adjustRightInd w:val="0"/>
              <w:snapToGrid w:val="0"/>
              <w:jc w:val="center"/>
              <w:rPr>
                <w:i/>
                <w:sz w:val="14"/>
                <w:szCs w:val="14"/>
                <w:lang w:val="es-BO"/>
              </w:rPr>
            </w:pPr>
          </w:p>
        </w:tc>
        <w:tc>
          <w:tcPr>
            <w:tcW w:w="195" w:type="pct"/>
            <w:tcBorders>
              <w:top w:val="nil"/>
              <w:left w:val="nil"/>
              <w:bottom w:val="single" w:sz="4" w:space="0" w:color="auto"/>
              <w:right w:val="nil"/>
            </w:tcBorders>
            <w:shd w:val="clear" w:color="auto" w:fill="auto"/>
            <w:tcMar>
              <w:left w:w="0" w:type="dxa"/>
              <w:right w:w="0" w:type="dxa"/>
            </w:tcMar>
            <w:vAlign w:val="center"/>
          </w:tcPr>
          <w:p w14:paraId="5DCF25DD" w14:textId="77777777" w:rsidR="00364A64" w:rsidRPr="003C0DD8" w:rsidRDefault="00364A64" w:rsidP="00364A64">
            <w:pPr>
              <w:adjustRightInd w:val="0"/>
              <w:snapToGrid w:val="0"/>
              <w:jc w:val="center"/>
              <w:rPr>
                <w:i/>
                <w:sz w:val="14"/>
                <w:szCs w:val="14"/>
                <w:lang w:val="es-BO"/>
              </w:rPr>
            </w:pPr>
            <w:r w:rsidRPr="003C0DD8">
              <w:rPr>
                <w:i/>
                <w:sz w:val="14"/>
                <w:szCs w:val="14"/>
                <w:lang w:val="es-BO"/>
              </w:rPr>
              <w:t>Mes</w:t>
            </w:r>
          </w:p>
        </w:tc>
        <w:tc>
          <w:tcPr>
            <w:tcW w:w="66" w:type="pct"/>
            <w:tcBorders>
              <w:top w:val="nil"/>
              <w:left w:val="nil"/>
              <w:bottom w:val="nil"/>
              <w:right w:val="nil"/>
            </w:tcBorders>
            <w:shd w:val="clear" w:color="auto" w:fill="auto"/>
            <w:tcMar>
              <w:left w:w="0" w:type="dxa"/>
              <w:right w:w="0" w:type="dxa"/>
            </w:tcMar>
            <w:vAlign w:val="center"/>
          </w:tcPr>
          <w:p w14:paraId="6EEC72A3" w14:textId="77777777" w:rsidR="00364A64" w:rsidRPr="003C0DD8" w:rsidRDefault="00364A64" w:rsidP="00364A64">
            <w:pPr>
              <w:adjustRightInd w:val="0"/>
              <w:snapToGrid w:val="0"/>
              <w:jc w:val="center"/>
              <w:rPr>
                <w:i/>
                <w:sz w:val="14"/>
                <w:szCs w:val="14"/>
                <w:lang w:val="es-BO"/>
              </w:rPr>
            </w:pPr>
          </w:p>
        </w:tc>
        <w:tc>
          <w:tcPr>
            <w:tcW w:w="263" w:type="pct"/>
            <w:tcBorders>
              <w:top w:val="nil"/>
              <w:left w:val="nil"/>
              <w:bottom w:val="single" w:sz="4" w:space="0" w:color="auto"/>
              <w:right w:val="nil"/>
            </w:tcBorders>
            <w:shd w:val="clear" w:color="auto" w:fill="auto"/>
            <w:tcMar>
              <w:left w:w="0" w:type="dxa"/>
              <w:right w:w="0" w:type="dxa"/>
            </w:tcMar>
            <w:vAlign w:val="center"/>
          </w:tcPr>
          <w:p w14:paraId="7FF6D1DE" w14:textId="77777777" w:rsidR="00364A64" w:rsidRPr="003C0DD8" w:rsidRDefault="00364A64" w:rsidP="00364A64">
            <w:pPr>
              <w:adjustRightInd w:val="0"/>
              <w:snapToGrid w:val="0"/>
              <w:jc w:val="center"/>
              <w:rPr>
                <w:i/>
                <w:sz w:val="14"/>
                <w:szCs w:val="14"/>
                <w:lang w:val="es-BO"/>
              </w:rPr>
            </w:pPr>
            <w:r w:rsidRPr="003C0DD8">
              <w:rPr>
                <w:i/>
                <w:sz w:val="14"/>
                <w:szCs w:val="14"/>
                <w:lang w:val="es-BO"/>
              </w:rPr>
              <w:t>Año</w:t>
            </w:r>
          </w:p>
        </w:tc>
        <w:tc>
          <w:tcPr>
            <w:tcW w:w="66" w:type="pct"/>
            <w:tcBorders>
              <w:top w:val="nil"/>
              <w:left w:val="nil"/>
              <w:bottom w:val="nil"/>
              <w:right w:val="single" w:sz="12" w:space="0" w:color="auto"/>
            </w:tcBorders>
            <w:shd w:val="clear" w:color="auto" w:fill="auto"/>
            <w:tcMar>
              <w:left w:w="0" w:type="dxa"/>
              <w:right w:w="0" w:type="dxa"/>
            </w:tcMar>
            <w:vAlign w:val="center"/>
          </w:tcPr>
          <w:p w14:paraId="3ADE3F30" w14:textId="77777777" w:rsidR="00364A64" w:rsidRPr="003C0DD8" w:rsidRDefault="00364A64" w:rsidP="00364A64">
            <w:pPr>
              <w:adjustRightInd w:val="0"/>
              <w:snapToGrid w:val="0"/>
              <w:jc w:val="center"/>
              <w:rPr>
                <w:i/>
                <w:sz w:val="14"/>
                <w:szCs w:val="14"/>
                <w:lang w:val="es-BO"/>
              </w:rPr>
            </w:pPr>
          </w:p>
        </w:tc>
        <w:tc>
          <w:tcPr>
            <w:tcW w:w="65" w:type="pct"/>
            <w:tcBorders>
              <w:top w:val="nil"/>
              <w:left w:val="single" w:sz="12" w:space="0" w:color="auto"/>
              <w:bottom w:val="nil"/>
              <w:right w:val="nil"/>
            </w:tcBorders>
            <w:tcMar>
              <w:left w:w="0" w:type="dxa"/>
              <w:right w:w="0" w:type="dxa"/>
            </w:tcMar>
          </w:tcPr>
          <w:p w14:paraId="7B2AF2EB" w14:textId="77777777" w:rsidR="00364A64" w:rsidRPr="003C0DD8" w:rsidRDefault="00364A64" w:rsidP="00364A64">
            <w:pPr>
              <w:adjustRightInd w:val="0"/>
              <w:snapToGrid w:val="0"/>
              <w:jc w:val="center"/>
              <w:rPr>
                <w:i/>
                <w:sz w:val="14"/>
                <w:szCs w:val="14"/>
                <w:lang w:val="es-BO"/>
              </w:rPr>
            </w:pPr>
          </w:p>
        </w:tc>
        <w:tc>
          <w:tcPr>
            <w:tcW w:w="238" w:type="pct"/>
            <w:tcBorders>
              <w:top w:val="nil"/>
              <w:left w:val="nil"/>
              <w:bottom w:val="single" w:sz="4" w:space="0" w:color="auto"/>
              <w:right w:val="nil"/>
            </w:tcBorders>
            <w:shd w:val="clear" w:color="auto" w:fill="auto"/>
            <w:tcMar>
              <w:left w:w="0" w:type="dxa"/>
              <w:right w:w="0" w:type="dxa"/>
            </w:tcMar>
            <w:vAlign w:val="center"/>
          </w:tcPr>
          <w:p w14:paraId="39B62373" w14:textId="77777777" w:rsidR="00364A64" w:rsidRPr="003C0DD8" w:rsidRDefault="00364A64" w:rsidP="00364A64">
            <w:pPr>
              <w:adjustRightInd w:val="0"/>
              <w:snapToGrid w:val="0"/>
              <w:jc w:val="center"/>
              <w:rPr>
                <w:i/>
                <w:sz w:val="14"/>
                <w:szCs w:val="14"/>
                <w:lang w:val="es-BO"/>
              </w:rPr>
            </w:pPr>
            <w:r w:rsidRPr="003C0DD8">
              <w:rPr>
                <w:i/>
                <w:sz w:val="14"/>
                <w:szCs w:val="14"/>
                <w:lang w:val="es-BO"/>
              </w:rPr>
              <w:t>Hora</w:t>
            </w:r>
          </w:p>
        </w:tc>
        <w:tc>
          <w:tcPr>
            <w:tcW w:w="125" w:type="pct"/>
            <w:tcBorders>
              <w:top w:val="nil"/>
              <w:left w:val="nil"/>
              <w:bottom w:val="nil"/>
              <w:right w:val="nil"/>
            </w:tcBorders>
            <w:shd w:val="clear" w:color="auto" w:fill="auto"/>
            <w:tcMar>
              <w:left w:w="0" w:type="dxa"/>
              <w:right w:w="0" w:type="dxa"/>
            </w:tcMar>
            <w:vAlign w:val="center"/>
          </w:tcPr>
          <w:p w14:paraId="1B7AB2D8" w14:textId="77777777" w:rsidR="00364A64" w:rsidRPr="003C0DD8" w:rsidRDefault="00364A64" w:rsidP="00364A64">
            <w:pPr>
              <w:adjustRightInd w:val="0"/>
              <w:snapToGrid w:val="0"/>
              <w:jc w:val="center"/>
              <w:rPr>
                <w:i/>
                <w:sz w:val="14"/>
                <w:szCs w:val="14"/>
                <w:lang w:val="es-BO"/>
              </w:rPr>
            </w:pPr>
          </w:p>
        </w:tc>
        <w:tc>
          <w:tcPr>
            <w:tcW w:w="232" w:type="pct"/>
            <w:tcBorders>
              <w:top w:val="nil"/>
              <w:left w:val="nil"/>
              <w:bottom w:val="single" w:sz="4" w:space="0" w:color="auto"/>
              <w:right w:val="nil"/>
            </w:tcBorders>
            <w:shd w:val="clear" w:color="auto" w:fill="auto"/>
            <w:tcMar>
              <w:left w:w="0" w:type="dxa"/>
              <w:right w:w="0" w:type="dxa"/>
            </w:tcMar>
            <w:vAlign w:val="center"/>
          </w:tcPr>
          <w:p w14:paraId="4D2BC78F" w14:textId="77777777" w:rsidR="00364A64" w:rsidRPr="003C0DD8" w:rsidRDefault="00364A64" w:rsidP="00364A64">
            <w:pPr>
              <w:adjustRightInd w:val="0"/>
              <w:snapToGrid w:val="0"/>
              <w:jc w:val="center"/>
              <w:rPr>
                <w:i/>
                <w:sz w:val="14"/>
                <w:szCs w:val="14"/>
                <w:lang w:val="es-BO"/>
              </w:rPr>
            </w:pPr>
            <w:r w:rsidRPr="003C0DD8">
              <w:rPr>
                <w:i/>
                <w:sz w:val="14"/>
                <w:szCs w:val="14"/>
                <w:lang w:val="es-BO"/>
              </w:rPr>
              <w:t>Min.</w:t>
            </w:r>
          </w:p>
        </w:tc>
        <w:tc>
          <w:tcPr>
            <w:tcW w:w="66" w:type="pct"/>
            <w:tcBorders>
              <w:top w:val="nil"/>
              <w:left w:val="nil"/>
              <w:bottom w:val="nil"/>
              <w:right w:val="single" w:sz="12" w:space="0" w:color="auto"/>
            </w:tcBorders>
            <w:shd w:val="clear" w:color="auto" w:fill="auto"/>
            <w:vAlign w:val="center"/>
          </w:tcPr>
          <w:p w14:paraId="2393908B" w14:textId="77777777" w:rsidR="00364A64" w:rsidRPr="003C0DD8" w:rsidRDefault="00364A64" w:rsidP="00364A64">
            <w:pPr>
              <w:adjustRightInd w:val="0"/>
              <w:snapToGrid w:val="0"/>
              <w:jc w:val="center"/>
              <w:rPr>
                <w:i/>
                <w:sz w:val="14"/>
                <w:szCs w:val="14"/>
                <w:lang w:val="es-BO"/>
              </w:rPr>
            </w:pPr>
          </w:p>
        </w:tc>
        <w:tc>
          <w:tcPr>
            <w:tcW w:w="69" w:type="pct"/>
            <w:tcBorders>
              <w:top w:val="nil"/>
              <w:left w:val="single" w:sz="12" w:space="0" w:color="auto"/>
              <w:bottom w:val="nil"/>
              <w:right w:val="nil"/>
            </w:tcBorders>
            <w:shd w:val="clear" w:color="auto" w:fill="auto"/>
            <w:vAlign w:val="center"/>
          </w:tcPr>
          <w:p w14:paraId="6F1CE4EF" w14:textId="77777777" w:rsidR="00364A64" w:rsidRPr="003C0DD8" w:rsidRDefault="00364A64" w:rsidP="00364A64">
            <w:pPr>
              <w:adjustRightInd w:val="0"/>
              <w:snapToGrid w:val="0"/>
              <w:jc w:val="center"/>
              <w:rPr>
                <w:i/>
                <w:sz w:val="14"/>
                <w:szCs w:val="14"/>
                <w:lang w:val="es-BO"/>
              </w:rPr>
            </w:pPr>
          </w:p>
        </w:tc>
        <w:tc>
          <w:tcPr>
            <w:tcW w:w="1140" w:type="pct"/>
            <w:tcBorders>
              <w:top w:val="nil"/>
              <w:left w:val="nil"/>
              <w:bottom w:val="single" w:sz="4" w:space="0" w:color="auto"/>
              <w:right w:val="nil"/>
            </w:tcBorders>
            <w:shd w:val="clear" w:color="auto" w:fill="auto"/>
            <w:vAlign w:val="center"/>
          </w:tcPr>
          <w:p w14:paraId="428786C1" w14:textId="77777777" w:rsidR="00364A64" w:rsidRPr="003C0DD8" w:rsidRDefault="00364A64" w:rsidP="00364A64">
            <w:pPr>
              <w:adjustRightInd w:val="0"/>
              <w:snapToGrid w:val="0"/>
              <w:jc w:val="center"/>
              <w:rPr>
                <w:i/>
                <w:sz w:val="14"/>
                <w:szCs w:val="14"/>
                <w:lang w:val="es-BO"/>
              </w:rPr>
            </w:pPr>
          </w:p>
        </w:tc>
        <w:tc>
          <w:tcPr>
            <w:tcW w:w="62" w:type="pct"/>
            <w:vMerge w:val="restart"/>
            <w:tcBorders>
              <w:top w:val="nil"/>
              <w:left w:val="nil"/>
            </w:tcBorders>
            <w:shd w:val="clear" w:color="auto" w:fill="auto"/>
            <w:vAlign w:val="center"/>
          </w:tcPr>
          <w:p w14:paraId="64498389" w14:textId="77777777" w:rsidR="00364A64" w:rsidRPr="003C0DD8" w:rsidRDefault="00364A64" w:rsidP="00364A64">
            <w:pPr>
              <w:adjustRightInd w:val="0"/>
              <w:snapToGrid w:val="0"/>
              <w:rPr>
                <w:rFonts w:ascii="Arial" w:hAnsi="Arial" w:cs="Arial"/>
                <w:sz w:val="16"/>
                <w:szCs w:val="16"/>
                <w:lang w:val="es-BO"/>
              </w:rPr>
            </w:pPr>
          </w:p>
        </w:tc>
      </w:tr>
      <w:tr w:rsidR="0088705B" w:rsidRPr="003C0DD8" w14:paraId="56E8CA9C" w14:textId="77777777" w:rsidTr="0088705B">
        <w:trPr>
          <w:trHeight w:val="190"/>
        </w:trPr>
        <w:tc>
          <w:tcPr>
            <w:tcW w:w="235" w:type="pct"/>
            <w:vMerge/>
            <w:tcBorders>
              <w:left w:val="single" w:sz="12" w:space="0" w:color="auto"/>
              <w:bottom w:val="nil"/>
              <w:right w:val="single" w:sz="12" w:space="0" w:color="auto"/>
            </w:tcBorders>
            <w:shd w:val="clear" w:color="auto" w:fill="auto"/>
            <w:noWrap/>
            <w:tcMar>
              <w:left w:w="0" w:type="dxa"/>
              <w:right w:w="0" w:type="dxa"/>
            </w:tcMar>
            <w:vAlign w:val="center"/>
          </w:tcPr>
          <w:p w14:paraId="2E5DC4B6" w14:textId="77777777" w:rsidR="0088705B" w:rsidRPr="003C0DD8" w:rsidRDefault="0088705B" w:rsidP="0088705B">
            <w:pPr>
              <w:adjustRightInd w:val="0"/>
              <w:snapToGrid w:val="0"/>
              <w:jc w:val="center"/>
              <w:rPr>
                <w:rFonts w:ascii="Arial" w:hAnsi="Arial" w:cs="Arial"/>
                <w:sz w:val="14"/>
                <w:szCs w:val="14"/>
                <w:lang w:val="es-BO"/>
              </w:rPr>
            </w:pPr>
          </w:p>
        </w:tc>
        <w:tc>
          <w:tcPr>
            <w:tcW w:w="1854" w:type="pct"/>
            <w:gridSpan w:val="2"/>
            <w:vMerge/>
            <w:tcBorders>
              <w:left w:val="single" w:sz="12" w:space="0" w:color="auto"/>
              <w:bottom w:val="nil"/>
              <w:right w:val="single" w:sz="12" w:space="0" w:color="auto"/>
            </w:tcBorders>
            <w:shd w:val="clear" w:color="auto" w:fill="auto"/>
            <w:vAlign w:val="bottom"/>
          </w:tcPr>
          <w:p w14:paraId="5E50499D" w14:textId="77777777" w:rsidR="0088705B" w:rsidRPr="003C0DD8" w:rsidRDefault="0088705B" w:rsidP="0088705B">
            <w:pPr>
              <w:adjustRightInd w:val="0"/>
              <w:snapToGrid w:val="0"/>
              <w:ind w:left="113" w:right="113"/>
              <w:jc w:val="both"/>
              <w:rPr>
                <w:rFonts w:ascii="Arial" w:hAnsi="Arial" w:cs="Arial"/>
                <w:b/>
                <w:sz w:val="16"/>
                <w:szCs w:val="16"/>
                <w:lang w:val="es-BO"/>
              </w:rPr>
            </w:pPr>
          </w:p>
        </w:tc>
        <w:tc>
          <w:tcPr>
            <w:tcW w:w="65" w:type="pct"/>
            <w:tcBorders>
              <w:top w:val="nil"/>
              <w:left w:val="single" w:sz="12" w:space="0" w:color="auto"/>
              <w:bottom w:val="nil"/>
              <w:right w:val="single" w:sz="4" w:space="0" w:color="auto"/>
            </w:tcBorders>
            <w:shd w:val="clear" w:color="auto" w:fill="auto"/>
            <w:vAlign w:val="center"/>
          </w:tcPr>
          <w:p w14:paraId="49250186" w14:textId="77777777" w:rsidR="0088705B" w:rsidRPr="003C0DD8" w:rsidRDefault="0088705B" w:rsidP="0088705B">
            <w:pPr>
              <w:adjustRightInd w:val="0"/>
              <w:snapToGrid w:val="0"/>
              <w:jc w:val="center"/>
              <w:rPr>
                <w:rFonts w:ascii="Arial" w:hAnsi="Arial" w:cs="Arial"/>
                <w:sz w:val="16"/>
                <w:szCs w:val="16"/>
                <w:lang w:val="es-BO"/>
              </w:rPr>
            </w:pPr>
          </w:p>
        </w:tc>
        <w:tc>
          <w:tcPr>
            <w:tcW w:w="19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BB84454" w14:textId="5D9E2A92" w:rsidR="0088705B" w:rsidRPr="003C0DD8" w:rsidRDefault="00F30BA0" w:rsidP="0088705B">
            <w:pPr>
              <w:adjustRightInd w:val="0"/>
              <w:snapToGrid w:val="0"/>
              <w:jc w:val="center"/>
              <w:rPr>
                <w:rFonts w:ascii="Arial" w:hAnsi="Arial" w:cs="Arial"/>
                <w:sz w:val="16"/>
                <w:szCs w:val="16"/>
                <w:lang w:val="es-BO"/>
              </w:rPr>
            </w:pPr>
            <w:r>
              <w:rPr>
                <w:rFonts w:ascii="Arial" w:hAnsi="Arial" w:cs="Arial"/>
                <w:sz w:val="16"/>
                <w:szCs w:val="16"/>
                <w:lang w:val="es-BO"/>
              </w:rPr>
              <w:t>12</w:t>
            </w:r>
          </w:p>
        </w:tc>
        <w:tc>
          <w:tcPr>
            <w:tcW w:w="66" w:type="pct"/>
            <w:tcBorders>
              <w:top w:val="nil"/>
              <w:left w:val="single" w:sz="4" w:space="0" w:color="auto"/>
              <w:bottom w:val="nil"/>
              <w:right w:val="single" w:sz="4" w:space="0" w:color="auto"/>
            </w:tcBorders>
            <w:shd w:val="clear" w:color="auto" w:fill="auto"/>
            <w:vAlign w:val="center"/>
          </w:tcPr>
          <w:p w14:paraId="57220B67" w14:textId="77777777" w:rsidR="0088705B" w:rsidRPr="003C0DD8" w:rsidRDefault="0088705B" w:rsidP="0088705B">
            <w:pPr>
              <w:adjustRightInd w:val="0"/>
              <w:snapToGrid w:val="0"/>
              <w:jc w:val="center"/>
              <w:rPr>
                <w:rFonts w:ascii="Arial" w:hAnsi="Arial" w:cs="Arial"/>
                <w:sz w:val="16"/>
                <w:szCs w:val="16"/>
                <w:lang w:val="es-BO"/>
              </w:rPr>
            </w:pPr>
          </w:p>
        </w:tc>
        <w:tc>
          <w:tcPr>
            <w:tcW w:w="195"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01C53CC" w14:textId="7F46E0E0" w:rsidR="0088705B" w:rsidRPr="003C0DD8" w:rsidRDefault="0088705B" w:rsidP="0088705B">
            <w:pPr>
              <w:adjustRightInd w:val="0"/>
              <w:snapToGrid w:val="0"/>
              <w:jc w:val="center"/>
              <w:rPr>
                <w:rFonts w:ascii="Arial" w:hAnsi="Arial" w:cs="Arial"/>
                <w:sz w:val="16"/>
                <w:szCs w:val="16"/>
                <w:lang w:val="es-BO"/>
              </w:rPr>
            </w:pPr>
            <w:r>
              <w:rPr>
                <w:rFonts w:ascii="Arial" w:hAnsi="Arial" w:cs="Arial"/>
                <w:sz w:val="16"/>
                <w:szCs w:val="16"/>
                <w:lang w:val="es-BO"/>
              </w:rPr>
              <w:t>10</w:t>
            </w:r>
          </w:p>
        </w:tc>
        <w:tc>
          <w:tcPr>
            <w:tcW w:w="66" w:type="pct"/>
            <w:tcBorders>
              <w:top w:val="nil"/>
              <w:left w:val="single" w:sz="4" w:space="0" w:color="auto"/>
              <w:bottom w:val="nil"/>
              <w:right w:val="single" w:sz="4" w:space="0" w:color="auto"/>
            </w:tcBorders>
            <w:shd w:val="clear" w:color="auto" w:fill="auto"/>
            <w:vAlign w:val="center"/>
          </w:tcPr>
          <w:p w14:paraId="69C789BB" w14:textId="77777777" w:rsidR="0088705B" w:rsidRPr="003C0DD8" w:rsidRDefault="0088705B" w:rsidP="0088705B">
            <w:pPr>
              <w:adjustRightInd w:val="0"/>
              <w:snapToGrid w:val="0"/>
              <w:jc w:val="center"/>
              <w:rPr>
                <w:rFonts w:ascii="Arial" w:hAnsi="Arial" w:cs="Arial"/>
                <w:sz w:val="16"/>
                <w:szCs w:val="16"/>
                <w:lang w:val="es-BO"/>
              </w:rPr>
            </w:pPr>
          </w:p>
        </w:tc>
        <w:tc>
          <w:tcPr>
            <w:tcW w:w="263"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6FBB5DC" w14:textId="7B0AF53B" w:rsidR="0088705B" w:rsidRPr="003C0DD8" w:rsidRDefault="0088705B" w:rsidP="0088705B">
            <w:pPr>
              <w:adjustRightInd w:val="0"/>
              <w:snapToGrid w:val="0"/>
              <w:jc w:val="center"/>
              <w:rPr>
                <w:rFonts w:ascii="Arial" w:hAnsi="Arial" w:cs="Arial"/>
                <w:sz w:val="16"/>
                <w:szCs w:val="16"/>
                <w:lang w:val="es-BO"/>
              </w:rPr>
            </w:pPr>
            <w:r>
              <w:rPr>
                <w:rFonts w:ascii="Arial" w:hAnsi="Arial" w:cs="Arial"/>
                <w:sz w:val="16"/>
                <w:szCs w:val="16"/>
                <w:lang w:val="es-BO"/>
              </w:rPr>
              <w:t>2020</w:t>
            </w:r>
          </w:p>
        </w:tc>
        <w:tc>
          <w:tcPr>
            <w:tcW w:w="66" w:type="pct"/>
            <w:tcBorders>
              <w:top w:val="nil"/>
              <w:left w:val="single" w:sz="4" w:space="0" w:color="auto"/>
              <w:bottom w:val="nil"/>
              <w:right w:val="single" w:sz="12" w:space="0" w:color="auto"/>
            </w:tcBorders>
            <w:shd w:val="clear" w:color="auto" w:fill="auto"/>
            <w:vAlign w:val="center"/>
          </w:tcPr>
          <w:p w14:paraId="217C741E" w14:textId="77777777" w:rsidR="0088705B" w:rsidRPr="003C0DD8" w:rsidRDefault="0088705B" w:rsidP="0088705B">
            <w:pPr>
              <w:adjustRightInd w:val="0"/>
              <w:snapToGrid w:val="0"/>
              <w:jc w:val="center"/>
              <w:rPr>
                <w:rFonts w:ascii="Arial" w:hAnsi="Arial" w:cs="Arial"/>
                <w:sz w:val="16"/>
                <w:szCs w:val="16"/>
                <w:lang w:val="es-BO"/>
              </w:rPr>
            </w:pPr>
          </w:p>
        </w:tc>
        <w:tc>
          <w:tcPr>
            <w:tcW w:w="65" w:type="pct"/>
            <w:tcBorders>
              <w:top w:val="nil"/>
              <w:left w:val="single" w:sz="12" w:space="0" w:color="auto"/>
              <w:bottom w:val="nil"/>
              <w:right w:val="single" w:sz="4" w:space="0" w:color="auto"/>
            </w:tcBorders>
          </w:tcPr>
          <w:p w14:paraId="3E7F6968" w14:textId="77777777" w:rsidR="0088705B" w:rsidRPr="003C0DD8" w:rsidRDefault="0088705B" w:rsidP="0088705B">
            <w:pPr>
              <w:adjustRightInd w:val="0"/>
              <w:snapToGrid w:val="0"/>
              <w:jc w:val="center"/>
              <w:rPr>
                <w:rFonts w:ascii="Arial" w:hAnsi="Arial" w:cs="Arial"/>
                <w:sz w:val="16"/>
                <w:szCs w:val="16"/>
                <w:lang w:val="es-BO"/>
              </w:rPr>
            </w:pPr>
          </w:p>
        </w:tc>
        <w:tc>
          <w:tcPr>
            <w:tcW w:w="23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7269DE2" w14:textId="77777777" w:rsidR="00817C4C" w:rsidRDefault="00817C4C" w:rsidP="0088705B">
            <w:pPr>
              <w:adjustRightInd w:val="0"/>
              <w:snapToGrid w:val="0"/>
              <w:jc w:val="center"/>
              <w:rPr>
                <w:rFonts w:ascii="Arial" w:hAnsi="Arial" w:cs="Arial"/>
                <w:sz w:val="16"/>
                <w:szCs w:val="16"/>
                <w:lang w:val="es-BO"/>
              </w:rPr>
            </w:pPr>
          </w:p>
          <w:p w14:paraId="68BD57D8" w14:textId="77777777" w:rsidR="00817C4C" w:rsidRDefault="00817C4C" w:rsidP="0088705B">
            <w:pPr>
              <w:adjustRightInd w:val="0"/>
              <w:snapToGrid w:val="0"/>
              <w:jc w:val="center"/>
              <w:rPr>
                <w:rFonts w:ascii="Arial" w:hAnsi="Arial" w:cs="Arial"/>
                <w:sz w:val="16"/>
                <w:szCs w:val="16"/>
                <w:lang w:val="es-BO"/>
              </w:rPr>
            </w:pPr>
          </w:p>
          <w:p w14:paraId="4826C0B4" w14:textId="77D60651" w:rsidR="0088705B" w:rsidRDefault="0088705B" w:rsidP="0088705B">
            <w:pPr>
              <w:adjustRightInd w:val="0"/>
              <w:snapToGrid w:val="0"/>
              <w:jc w:val="center"/>
              <w:rPr>
                <w:rFonts w:ascii="Arial" w:hAnsi="Arial" w:cs="Arial"/>
                <w:sz w:val="16"/>
                <w:szCs w:val="16"/>
                <w:lang w:val="es-BO"/>
              </w:rPr>
            </w:pPr>
            <w:r>
              <w:rPr>
                <w:rFonts w:ascii="Arial" w:hAnsi="Arial" w:cs="Arial"/>
                <w:sz w:val="16"/>
                <w:szCs w:val="16"/>
                <w:lang w:val="es-BO"/>
              </w:rPr>
              <w:t>11</w:t>
            </w:r>
          </w:p>
          <w:p w14:paraId="619F2C0A" w14:textId="77777777" w:rsidR="00386E86" w:rsidRDefault="00386E86" w:rsidP="0088705B">
            <w:pPr>
              <w:adjustRightInd w:val="0"/>
              <w:snapToGrid w:val="0"/>
              <w:jc w:val="center"/>
              <w:rPr>
                <w:rFonts w:ascii="Arial" w:hAnsi="Arial" w:cs="Arial"/>
                <w:sz w:val="16"/>
                <w:szCs w:val="16"/>
                <w:lang w:val="es-BO"/>
              </w:rPr>
            </w:pPr>
          </w:p>
          <w:p w14:paraId="0F1A87F5" w14:textId="5139A379" w:rsidR="00386E86" w:rsidRDefault="00386E86" w:rsidP="0088705B">
            <w:pPr>
              <w:adjustRightInd w:val="0"/>
              <w:snapToGrid w:val="0"/>
              <w:jc w:val="center"/>
              <w:rPr>
                <w:rFonts w:ascii="Arial" w:hAnsi="Arial" w:cs="Arial"/>
                <w:sz w:val="16"/>
                <w:szCs w:val="16"/>
                <w:lang w:val="es-BO"/>
              </w:rPr>
            </w:pPr>
          </w:p>
          <w:p w14:paraId="2B412AEE" w14:textId="71DE9223" w:rsidR="000109B7" w:rsidRDefault="000109B7" w:rsidP="0088705B">
            <w:pPr>
              <w:adjustRightInd w:val="0"/>
              <w:snapToGrid w:val="0"/>
              <w:jc w:val="center"/>
              <w:rPr>
                <w:rFonts w:ascii="Arial" w:hAnsi="Arial" w:cs="Arial"/>
                <w:sz w:val="16"/>
                <w:szCs w:val="16"/>
                <w:lang w:val="es-BO"/>
              </w:rPr>
            </w:pPr>
          </w:p>
          <w:p w14:paraId="02994FD1" w14:textId="540EF881" w:rsidR="000109B7" w:rsidRDefault="000109B7" w:rsidP="0088705B">
            <w:pPr>
              <w:adjustRightInd w:val="0"/>
              <w:snapToGrid w:val="0"/>
              <w:jc w:val="center"/>
              <w:rPr>
                <w:rFonts w:ascii="Arial" w:hAnsi="Arial" w:cs="Arial"/>
                <w:sz w:val="16"/>
                <w:szCs w:val="16"/>
                <w:lang w:val="es-BO"/>
              </w:rPr>
            </w:pPr>
          </w:p>
          <w:p w14:paraId="7EF422D5" w14:textId="77777777" w:rsidR="00386E86" w:rsidRDefault="00386E86" w:rsidP="0088705B">
            <w:pPr>
              <w:adjustRightInd w:val="0"/>
              <w:snapToGrid w:val="0"/>
              <w:jc w:val="center"/>
              <w:rPr>
                <w:rFonts w:ascii="Arial" w:hAnsi="Arial" w:cs="Arial"/>
                <w:sz w:val="16"/>
                <w:szCs w:val="16"/>
                <w:lang w:val="es-BO"/>
              </w:rPr>
            </w:pPr>
          </w:p>
          <w:p w14:paraId="47B28448" w14:textId="77777777" w:rsidR="00386E86" w:rsidRDefault="00386E86" w:rsidP="0088705B">
            <w:pPr>
              <w:adjustRightInd w:val="0"/>
              <w:snapToGrid w:val="0"/>
              <w:jc w:val="center"/>
              <w:rPr>
                <w:rFonts w:ascii="Arial" w:hAnsi="Arial" w:cs="Arial"/>
                <w:sz w:val="16"/>
                <w:szCs w:val="16"/>
                <w:lang w:val="es-BO"/>
              </w:rPr>
            </w:pPr>
            <w:r>
              <w:rPr>
                <w:rFonts w:ascii="Arial" w:hAnsi="Arial" w:cs="Arial"/>
                <w:sz w:val="16"/>
                <w:szCs w:val="16"/>
                <w:lang w:val="es-BO"/>
              </w:rPr>
              <w:t>11</w:t>
            </w:r>
          </w:p>
          <w:p w14:paraId="327D10AA" w14:textId="77777777" w:rsidR="000109B7" w:rsidRDefault="000109B7" w:rsidP="0088705B">
            <w:pPr>
              <w:adjustRightInd w:val="0"/>
              <w:snapToGrid w:val="0"/>
              <w:jc w:val="center"/>
              <w:rPr>
                <w:rFonts w:ascii="Arial" w:hAnsi="Arial" w:cs="Arial"/>
                <w:sz w:val="16"/>
                <w:szCs w:val="16"/>
                <w:lang w:val="es-BO"/>
              </w:rPr>
            </w:pPr>
          </w:p>
          <w:p w14:paraId="38FB91B3" w14:textId="1B80AD17" w:rsidR="000109B7" w:rsidRPr="003C0DD8" w:rsidRDefault="000109B7" w:rsidP="0088705B">
            <w:pPr>
              <w:adjustRightInd w:val="0"/>
              <w:snapToGrid w:val="0"/>
              <w:jc w:val="center"/>
              <w:rPr>
                <w:rFonts w:ascii="Arial" w:hAnsi="Arial" w:cs="Arial"/>
                <w:sz w:val="16"/>
                <w:szCs w:val="16"/>
                <w:lang w:val="es-BO"/>
              </w:rPr>
            </w:pPr>
          </w:p>
        </w:tc>
        <w:tc>
          <w:tcPr>
            <w:tcW w:w="125" w:type="pct"/>
            <w:tcBorders>
              <w:top w:val="nil"/>
              <w:left w:val="single" w:sz="4" w:space="0" w:color="auto"/>
              <w:bottom w:val="nil"/>
              <w:right w:val="single" w:sz="4" w:space="0" w:color="auto"/>
            </w:tcBorders>
            <w:shd w:val="clear" w:color="auto" w:fill="auto"/>
            <w:vAlign w:val="center"/>
          </w:tcPr>
          <w:p w14:paraId="26114E7B" w14:textId="77777777" w:rsidR="0088705B" w:rsidRPr="003C0DD8" w:rsidRDefault="0088705B" w:rsidP="0088705B">
            <w:pPr>
              <w:adjustRightInd w:val="0"/>
              <w:snapToGrid w:val="0"/>
              <w:jc w:val="center"/>
              <w:rPr>
                <w:rFonts w:ascii="Arial" w:hAnsi="Arial" w:cs="Arial"/>
                <w:sz w:val="16"/>
                <w:szCs w:val="16"/>
                <w:lang w:val="es-BO"/>
              </w:rPr>
            </w:pPr>
          </w:p>
        </w:tc>
        <w:tc>
          <w:tcPr>
            <w:tcW w:w="23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0FBB531" w14:textId="77777777" w:rsidR="00817C4C" w:rsidRDefault="00817C4C" w:rsidP="0088705B">
            <w:pPr>
              <w:adjustRightInd w:val="0"/>
              <w:snapToGrid w:val="0"/>
              <w:jc w:val="center"/>
              <w:rPr>
                <w:rFonts w:ascii="Arial" w:hAnsi="Arial" w:cs="Arial"/>
                <w:sz w:val="16"/>
                <w:szCs w:val="16"/>
                <w:lang w:val="es-BO"/>
              </w:rPr>
            </w:pPr>
          </w:p>
          <w:p w14:paraId="18D4E3BC" w14:textId="77777777" w:rsidR="00817C4C" w:rsidRDefault="00817C4C" w:rsidP="0088705B">
            <w:pPr>
              <w:adjustRightInd w:val="0"/>
              <w:snapToGrid w:val="0"/>
              <w:jc w:val="center"/>
              <w:rPr>
                <w:rFonts w:ascii="Arial" w:hAnsi="Arial" w:cs="Arial"/>
                <w:sz w:val="16"/>
                <w:szCs w:val="16"/>
                <w:lang w:val="es-BO"/>
              </w:rPr>
            </w:pPr>
          </w:p>
          <w:p w14:paraId="45BE03A2" w14:textId="402CFC39" w:rsidR="0088705B" w:rsidRDefault="0088705B" w:rsidP="0088705B">
            <w:pPr>
              <w:adjustRightInd w:val="0"/>
              <w:snapToGrid w:val="0"/>
              <w:jc w:val="center"/>
              <w:rPr>
                <w:rFonts w:ascii="Arial" w:hAnsi="Arial" w:cs="Arial"/>
                <w:sz w:val="16"/>
                <w:szCs w:val="16"/>
                <w:lang w:val="es-BO"/>
              </w:rPr>
            </w:pPr>
            <w:r>
              <w:rPr>
                <w:rFonts w:ascii="Arial" w:hAnsi="Arial" w:cs="Arial"/>
                <w:sz w:val="16"/>
                <w:szCs w:val="16"/>
                <w:lang w:val="es-BO"/>
              </w:rPr>
              <w:t>00</w:t>
            </w:r>
          </w:p>
          <w:p w14:paraId="4097C0D0" w14:textId="77777777" w:rsidR="00386E86" w:rsidRDefault="00386E86" w:rsidP="0088705B">
            <w:pPr>
              <w:adjustRightInd w:val="0"/>
              <w:snapToGrid w:val="0"/>
              <w:jc w:val="center"/>
              <w:rPr>
                <w:rFonts w:ascii="Arial" w:hAnsi="Arial" w:cs="Arial"/>
                <w:sz w:val="16"/>
                <w:szCs w:val="16"/>
                <w:lang w:val="es-BO"/>
              </w:rPr>
            </w:pPr>
          </w:p>
          <w:p w14:paraId="7FC4145C" w14:textId="77777777" w:rsidR="00386E86" w:rsidRDefault="00386E86" w:rsidP="0088705B">
            <w:pPr>
              <w:adjustRightInd w:val="0"/>
              <w:snapToGrid w:val="0"/>
              <w:jc w:val="center"/>
              <w:rPr>
                <w:rFonts w:ascii="Arial" w:hAnsi="Arial" w:cs="Arial"/>
                <w:sz w:val="16"/>
                <w:szCs w:val="16"/>
                <w:lang w:val="es-BO"/>
              </w:rPr>
            </w:pPr>
          </w:p>
          <w:p w14:paraId="6A4B88E0" w14:textId="5FFA1C7D" w:rsidR="00386E86" w:rsidRDefault="00386E86" w:rsidP="0088705B">
            <w:pPr>
              <w:adjustRightInd w:val="0"/>
              <w:snapToGrid w:val="0"/>
              <w:jc w:val="center"/>
              <w:rPr>
                <w:rFonts w:ascii="Arial" w:hAnsi="Arial" w:cs="Arial"/>
                <w:sz w:val="16"/>
                <w:szCs w:val="16"/>
                <w:lang w:val="es-BO"/>
              </w:rPr>
            </w:pPr>
          </w:p>
          <w:p w14:paraId="1923D170" w14:textId="7F287E96" w:rsidR="000109B7" w:rsidRDefault="000109B7" w:rsidP="0088705B">
            <w:pPr>
              <w:adjustRightInd w:val="0"/>
              <w:snapToGrid w:val="0"/>
              <w:jc w:val="center"/>
              <w:rPr>
                <w:rFonts w:ascii="Arial" w:hAnsi="Arial" w:cs="Arial"/>
                <w:sz w:val="16"/>
                <w:szCs w:val="16"/>
                <w:lang w:val="es-BO"/>
              </w:rPr>
            </w:pPr>
          </w:p>
          <w:p w14:paraId="1E41A233" w14:textId="77777777" w:rsidR="000109B7" w:rsidRDefault="000109B7" w:rsidP="0088705B">
            <w:pPr>
              <w:adjustRightInd w:val="0"/>
              <w:snapToGrid w:val="0"/>
              <w:jc w:val="center"/>
              <w:rPr>
                <w:rFonts w:ascii="Arial" w:hAnsi="Arial" w:cs="Arial"/>
                <w:sz w:val="16"/>
                <w:szCs w:val="16"/>
                <w:lang w:val="es-BO"/>
              </w:rPr>
            </w:pPr>
          </w:p>
          <w:p w14:paraId="38F77F2D" w14:textId="77777777" w:rsidR="00386E86" w:rsidRDefault="00386E86" w:rsidP="0088705B">
            <w:pPr>
              <w:adjustRightInd w:val="0"/>
              <w:snapToGrid w:val="0"/>
              <w:jc w:val="center"/>
              <w:rPr>
                <w:rFonts w:ascii="Arial" w:hAnsi="Arial" w:cs="Arial"/>
                <w:sz w:val="16"/>
                <w:szCs w:val="16"/>
                <w:lang w:val="es-BO"/>
              </w:rPr>
            </w:pPr>
            <w:r>
              <w:rPr>
                <w:rFonts w:ascii="Arial" w:hAnsi="Arial" w:cs="Arial"/>
                <w:sz w:val="16"/>
                <w:szCs w:val="16"/>
                <w:lang w:val="es-BO"/>
              </w:rPr>
              <w:t>30</w:t>
            </w:r>
          </w:p>
          <w:p w14:paraId="085C9EA6" w14:textId="77777777" w:rsidR="000109B7" w:rsidRDefault="000109B7" w:rsidP="0088705B">
            <w:pPr>
              <w:adjustRightInd w:val="0"/>
              <w:snapToGrid w:val="0"/>
              <w:jc w:val="center"/>
              <w:rPr>
                <w:rFonts w:ascii="Arial" w:hAnsi="Arial" w:cs="Arial"/>
                <w:sz w:val="16"/>
                <w:szCs w:val="16"/>
                <w:lang w:val="es-BO"/>
              </w:rPr>
            </w:pPr>
          </w:p>
          <w:p w14:paraId="00FC7EFB" w14:textId="608C7B22" w:rsidR="000109B7" w:rsidRPr="003C0DD8" w:rsidRDefault="000109B7" w:rsidP="0088705B">
            <w:pPr>
              <w:adjustRightInd w:val="0"/>
              <w:snapToGrid w:val="0"/>
              <w:jc w:val="center"/>
              <w:rPr>
                <w:rFonts w:ascii="Arial" w:hAnsi="Arial" w:cs="Arial"/>
                <w:sz w:val="16"/>
                <w:szCs w:val="16"/>
                <w:lang w:val="es-BO"/>
              </w:rPr>
            </w:pPr>
          </w:p>
        </w:tc>
        <w:tc>
          <w:tcPr>
            <w:tcW w:w="66" w:type="pct"/>
            <w:tcBorders>
              <w:top w:val="nil"/>
              <w:left w:val="single" w:sz="4" w:space="0" w:color="auto"/>
              <w:bottom w:val="nil"/>
              <w:right w:val="single" w:sz="12" w:space="0" w:color="auto"/>
            </w:tcBorders>
            <w:shd w:val="clear" w:color="auto" w:fill="auto"/>
            <w:vAlign w:val="center"/>
          </w:tcPr>
          <w:p w14:paraId="71A022CC" w14:textId="77777777" w:rsidR="0088705B" w:rsidRPr="003C0DD8" w:rsidRDefault="0088705B" w:rsidP="0088705B">
            <w:pPr>
              <w:adjustRightInd w:val="0"/>
              <w:snapToGrid w:val="0"/>
              <w:jc w:val="center"/>
              <w:rPr>
                <w:rFonts w:ascii="Arial" w:hAnsi="Arial" w:cs="Arial"/>
                <w:sz w:val="16"/>
                <w:szCs w:val="16"/>
                <w:lang w:val="es-BO"/>
              </w:rPr>
            </w:pPr>
          </w:p>
        </w:tc>
        <w:tc>
          <w:tcPr>
            <w:tcW w:w="69" w:type="pct"/>
            <w:tcBorders>
              <w:top w:val="nil"/>
              <w:left w:val="single" w:sz="12" w:space="0" w:color="auto"/>
              <w:bottom w:val="nil"/>
              <w:right w:val="single" w:sz="4" w:space="0" w:color="auto"/>
            </w:tcBorders>
            <w:shd w:val="clear" w:color="auto" w:fill="auto"/>
            <w:vAlign w:val="center"/>
          </w:tcPr>
          <w:p w14:paraId="2763CE1E" w14:textId="77777777" w:rsidR="0088705B" w:rsidRPr="003C0DD8" w:rsidRDefault="0088705B" w:rsidP="0088705B">
            <w:pPr>
              <w:adjustRightInd w:val="0"/>
              <w:snapToGrid w:val="0"/>
              <w:jc w:val="center"/>
              <w:rPr>
                <w:rFonts w:ascii="Arial" w:hAnsi="Arial" w:cs="Arial"/>
                <w:sz w:val="16"/>
                <w:szCs w:val="16"/>
                <w:lang w:val="es-BO"/>
              </w:rPr>
            </w:pPr>
          </w:p>
        </w:tc>
        <w:tc>
          <w:tcPr>
            <w:tcW w:w="114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7F16F50" w14:textId="39140C70" w:rsidR="0088705B" w:rsidRDefault="00817C4C" w:rsidP="00386E86">
            <w:pPr>
              <w:adjustRightInd w:val="0"/>
              <w:snapToGrid w:val="0"/>
              <w:jc w:val="center"/>
              <w:rPr>
                <w:rFonts w:ascii="Arial" w:hAnsi="Arial" w:cs="Arial"/>
                <w:sz w:val="16"/>
                <w:szCs w:val="16"/>
                <w:lang w:val="es-BO"/>
              </w:rPr>
            </w:pPr>
            <w:r w:rsidRPr="00817C4C">
              <w:rPr>
                <w:rFonts w:ascii="Arial" w:hAnsi="Arial" w:cs="Arial"/>
                <w:b/>
                <w:sz w:val="16"/>
                <w:szCs w:val="16"/>
                <w:lang w:val="es-BO"/>
              </w:rPr>
              <w:t xml:space="preserve">Presentación de Propuestas: </w:t>
            </w:r>
            <w:r w:rsidR="0088705B">
              <w:rPr>
                <w:rFonts w:ascii="Arial" w:hAnsi="Arial" w:cs="Arial"/>
                <w:sz w:val="16"/>
                <w:szCs w:val="16"/>
                <w:lang w:val="es-BO"/>
              </w:rPr>
              <w:t>Mesa de Entrada de Documentos – Planta Baja Edificio Principal ASFI (Plaza Isabel la Católica)</w:t>
            </w:r>
            <w:r w:rsidR="00F63323">
              <w:rPr>
                <w:rFonts w:ascii="Arial" w:hAnsi="Arial" w:cs="Arial"/>
                <w:sz w:val="16"/>
                <w:szCs w:val="16"/>
                <w:lang w:val="es-BO"/>
              </w:rPr>
              <w:t xml:space="preserve"> </w:t>
            </w:r>
            <w:r>
              <w:rPr>
                <w:rFonts w:ascii="Arial" w:hAnsi="Arial" w:cs="Arial"/>
                <w:sz w:val="16"/>
                <w:szCs w:val="16"/>
                <w:lang w:val="es-BO"/>
              </w:rPr>
              <w:t xml:space="preserve">o </w:t>
            </w:r>
            <w:r w:rsidRPr="00817C4C">
              <w:rPr>
                <w:rFonts w:ascii="Arial" w:hAnsi="Arial" w:cs="Arial"/>
                <w:sz w:val="16"/>
                <w:szCs w:val="16"/>
                <w:lang w:val="es-BO"/>
              </w:rPr>
              <w:t>propuestas electrónicas a los proveedores registrados a través del RUPE</w:t>
            </w:r>
          </w:p>
          <w:p w14:paraId="6793B5FD" w14:textId="77777777" w:rsidR="00F63323" w:rsidRDefault="00F63323" w:rsidP="00386E86">
            <w:pPr>
              <w:adjustRightInd w:val="0"/>
              <w:snapToGrid w:val="0"/>
              <w:jc w:val="center"/>
              <w:rPr>
                <w:rFonts w:ascii="Arial" w:hAnsi="Arial" w:cs="Arial"/>
                <w:sz w:val="16"/>
                <w:szCs w:val="16"/>
                <w:lang w:val="es-BO"/>
              </w:rPr>
            </w:pPr>
          </w:p>
          <w:p w14:paraId="0B3525DE" w14:textId="77777777" w:rsidR="0088705B" w:rsidRDefault="0088705B" w:rsidP="0088705B">
            <w:pPr>
              <w:adjustRightInd w:val="0"/>
              <w:snapToGrid w:val="0"/>
              <w:jc w:val="center"/>
              <w:rPr>
                <w:rFonts w:ascii="Arial" w:hAnsi="Arial" w:cs="Arial"/>
                <w:sz w:val="16"/>
                <w:szCs w:val="16"/>
                <w:lang w:val="es-BO"/>
              </w:rPr>
            </w:pPr>
          </w:p>
          <w:p w14:paraId="3AE72A64" w14:textId="2BACA03E" w:rsidR="0088705B" w:rsidRPr="003C0DD8" w:rsidRDefault="00817C4C" w:rsidP="00817C4C">
            <w:pPr>
              <w:adjustRightInd w:val="0"/>
              <w:snapToGrid w:val="0"/>
              <w:jc w:val="center"/>
              <w:rPr>
                <w:rFonts w:ascii="Arial" w:hAnsi="Arial" w:cs="Arial"/>
                <w:sz w:val="16"/>
                <w:szCs w:val="16"/>
                <w:lang w:val="es-BO"/>
              </w:rPr>
            </w:pPr>
            <w:r w:rsidRPr="00817C4C">
              <w:rPr>
                <w:rFonts w:ascii="Arial" w:hAnsi="Arial" w:cs="Arial"/>
                <w:b/>
                <w:sz w:val="16"/>
                <w:szCs w:val="16"/>
                <w:lang w:val="es-BO"/>
              </w:rPr>
              <w:t xml:space="preserve">Apertura de Sobres: </w:t>
            </w:r>
            <w:r w:rsidR="0088705B">
              <w:rPr>
                <w:rFonts w:ascii="Arial" w:hAnsi="Arial" w:cs="Arial"/>
                <w:sz w:val="16"/>
                <w:szCs w:val="16"/>
                <w:lang w:val="es-BO"/>
              </w:rPr>
              <w:t xml:space="preserve">Sala de Reuniones Edificio Principal ASFI – Plaza Isabel la </w:t>
            </w:r>
            <w:r>
              <w:rPr>
                <w:rFonts w:ascii="Arial" w:hAnsi="Arial" w:cs="Arial"/>
                <w:sz w:val="16"/>
                <w:szCs w:val="16"/>
                <w:lang w:val="es-BO"/>
              </w:rPr>
              <w:t>Católica</w:t>
            </w:r>
            <w:r w:rsidR="0088705B">
              <w:rPr>
                <w:rFonts w:ascii="Arial" w:hAnsi="Arial" w:cs="Arial"/>
                <w:sz w:val="16"/>
                <w:szCs w:val="16"/>
                <w:lang w:val="es-BO"/>
              </w:rPr>
              <w:t xml:space="preserve"> Nª 2507</w:t>
            </w:r>
            <w:r w:rsidRPr="000109B7">
              <w:rPr>
                <w:rFonts w:ascii="Arial" w:hAnsi="Arial" w:cs="Arial"/>
                <w:sz w:val="16"/>
                <w:szCs w:val="16"/>
                <w:lang w:val="es-BO"/>
              </w:rPr>
              <w:t xml:space="preserve"> </w:t>
            </w:r>
            <w:r w:rsidRPr="000109B7">
              <w:rPr>
                <w:rFonts w:ascii="Arial" w:hAnsi="Arial" w:cs="Arial"/>
                <w:sz w:val="16"/>
                <w:szCs w:val="16"/>
                <w:lang w:val="es-BO"/>
              </w:rPr>
              <w:t>Enlace para apertura de sobres</w:t>
            </w:r>
            <w:r>
              <w:rPr>
                <w:rFonts w:ascii="Verdana" w:hAnsi="Verdana"/>
                <w:sz w:val="14"/>
                <w:szCs w:val="18"/>
                <w:lang w:val="es-BO"/>
              </w:rPr>
              <w:t xml:space="preserve"> </w:t>
            </w:r>
            <w:r w:rsidRPr="000109B7">
              <w:rPr>
                <w:rFonts w:ascii="Verdana" w:hAnsi="Verdana"/>
                <w:sz w:val="16"/>
                <w:szCs w:val="18"/>
                <w:lang w:val="es-BO"/>
              </w:rPr>
              <w:t>https://asfi.webex.com/asfi-es/j.php?MTID=mbc71dd05a00ccfef267dbf1e50e8822f</w:t>
            </w:r>
            <w:bookmarkStart w:id="184" w:name="_GoBack"/>
            <w:bookmarkEnd w:id="184"/>
          </w:p>
        </w:tc>
        <w:tc>
          <w:tcPr>
            <w:tcW w:w="62" w:type="pct"/>
            <w:vMerge/>
            <w:tcBorders>
              <w:left w:val="single" w:sz="4" w:space="0" w:color="auto"/>
            </w:tcBorders>
            <w:shd w:val="clear" w:color="auto" w:fill="auto"/>
            <w:vAlign w:val="center"/>
          </w:tcPr>
          <w:p w14:paraId="515221D5" w14:textId="77777777" w:rsidR="0088705B" w:rsidRPr="003C0DD8" w:rsidRDefault="0088705B" w:rsidP="0088705B">
            <w:pPr>
              <w:adjustRightInd w:val="0"/>
              <w:snapToGrid w:val="0"/>
              <w:rPr>
                <w:rFonts w:ascii="Arial" w:hAnsi="Arial" w:cs="Arial"/>
                <w:sz w:val="16"/>
                <w:szCs w:val="16"/>
                <w:lang w:val="es-BO"/>
              </w:rPr>
            </w:pPr>
          </w:p>
        </w:tc>
      </w:tr>
      <w:tr w:rsidR="0088705B" w:rsidRPr="003C0DD8" w14:paraId="13807691" w14:textId="77777777" w:rsidTr="0088705B">
        <w:tc>
          <w:tcPr>
            <w:tcW w:w="235"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3BB1A188" w14:textId="77777777" w:rsidR="0088705B" w:rsidRPr="003C0DD8" w:rsidRDefault="0088705B" w:rsidP="0088705B">
            <w:pPr>
              <w:adjustRightInd w:val="0"/>
              <w:snapToGrid w:val="0"/>
              <w:jc w:val="center"/>
              <w:rPr>
                <w:rFonts w:ascii="Arial" w:hAnsi="Arial" w:cs="Arial"/>
                <w:sz w:val="4"/>
                <w:szCs w:val="4"/>
                <w:lang w:val="es-BO"/>
              </w:rPr>
            </w:pPr>
          </w:p>
        </w:tc>
        <w:tc>
          <w:tcPr>
            <w:tcW w:w="1789" w:type="pct"/>
            <w:tcBorders>
              <w:top w:val="nil"/>
              <w:left w:val="single" w:sz="12" w:space="0" w:color="auto"/>
              <w:bottom w:val="nil"/>
              <w:right w:val="nil"/>
            </w:tcBorders>
            <w:shd w:val="clear" w:color="auto" w:fill="auto"/>
            <w:vAlign w:val="bottom"/>
          </w:tcPr>
          <w:p w14:paraId="288EB699" w14:textId="77777777" w:rsidR="0088705B" w:rsidRPr="003C0DD8" w:rsidRDefault="0088705B" w:rsidP="0088705B">
            <w:pPr>
              <w:adjustRightInd w:val="0"/>
              <w:snapToGrid w:val="0"/>
              <w:ind w:left="113" w:right="113"/>
              <w:jc w:val="both"/>
              <w:rPr>
                <w:rFonts w:ascii="Arial" w:hAnsi="Arial" w:cs="Arial"/>
                <w:sz w:val="4"/>
                <w:szCs w:val="4"/>
                <w:lang w:val="es-BO"/>
              </w:rPr>
            </w:pPr>
          </w:p>
        </w:tc>
        <w:tc>
          <w:tcPr>
            <w:tcW w:w="66" w:type="pct"/>
            <w:tcBorders>
              <w:top w:val="nil"/>
              <w:left w:val="nil"/>
              <w:bottom w:val="nil"/>
              <w:right w:val="single" w:sz="12" w:space="0" w:color="auto"/>
            </w:tcBorders>
            <w:shd w:val="clear" w:color="auto" w:fill="auto"/>
            <w:vAlign w:val="bottom"/>
          </w:tcPr>
          <w:p w14:paraId="05FFDD68" w14:textId="77777777" w:rsidR="0088705B" w:rsidRPr="003C0DD8" w:rsidRDefault="0088705B" w:rsidP="0088705B">
            <w:pPr>
              <w:adjustRightInd w:val="0"/>
              <w:snapToGrid w:val="0"/>
              <w:ind w:left="113" w:right="113"/>
              <w:jc w:val="both"/>
              <w:rPr>
                <w:rFonts w:ascii="Arial" w:hAnsi="Arial" w:cs="Arial"/>
                <w:b/>
                <w:sz w:val="4"/>
                <w:szCs w:val="4"/>
                <w:lang w:val="es-BO"/>
              </w:rPr>
            </w:pPr>
          </w:p>
        </w:tc>
        <w:tc>
          <w:tcPr>
            <w:tcW w:w="65" w:type="pct"/>
            <w:tcBorders>
              <w:top w:val="nil"/>
              <w:left w:val="single" w:sz="12" w:space="0" w:color="auto"/>
              <w:bottom w:val="nil"/>
              <w:right w:val="nil"/>
            </w:tcBorders>
            <w:shd w:val="clear" w:color="auto" w:fill="auto"/>
            <w:vAlign w:val="center"/>
          </w:tcPr>
          <w:p w14:paraId="43DD9FBF" w14:textId="77777777" w:rsidR="0088705B" w:rsidRPr="003C0DD8" w:rsidRDefault="0088705B" w:rsidP="0088705B">
            <w:pPr>
              <w:adjustRightInd w:val="0"/>
              <w:snapToGrid w:val="0"/>
              <w:jc w:val="center"/>
              <w:rPr>
                <w:rFonts w:ascii="Arial" w:hAnsi="Arial" w:cs="Arial"/>
                <w:sz w:val="4"/>
                <w:szCs w:val="4"/>
                <w:lang w:val="es-BO"/>
              </w:rPr>
            </w:pPr>
          </w:p>
        </w:tc>
        <w:tc>
          <w:tcPr>
            <w:tcW w:w="192" w:type="pct"/>
            <w:tcBorders>
              <w:top w:val="single" w:sz="4" w:space="0" w:color="auto"/>
              <w:left w:val="nil"/>
              <w:bottom w:val="nil"/>
              <w:right w:val="nil"/>
            </w:tcBorders>
            <w:shd w:val="clear" w:color="auto" w:fill="auto"/>
            <w:vAlign w:val="center"/>
          </w:tcPr>
          <w:p w14:paraId="2846285F" w14:textId="77777777" w:rsidR="0088705B" w:rsidRPr="003C0DD8" w:rsidRDefault="0088705B" w:rsidP="0088705B">
            <w:pPr>
              <w:adjustRightInd w:val="0"/>
              <w:snapToGrid w:val="0"/>
              <w:jc w:val="center"/>
              <w:rPr>
                <w:rFonts w:ascii="Arial" w:hAnsi="Arial" w:cs="Arial"/>
                <w:sz w:val="4"/>
                <w:szCs w:val="4"/>
                <w:lang w:val="es-BO"/>
              </w:rPr>
            </w:pPr>
          </w:p>
        </w:tc>
        <w:tc>
          <w:tcPr>
            <w:tcW w:w="66" w:type="pct"/>
            <w:tcBorders>
              <w:top w:val="nil"/>
              <w:left w:val="nil"/>
              <w:bottom w:val="nil"/>
              <w:right w:val="nil"/>
            </w:tcBorders>
            <w:shd w:val="clear" w:color="auto" w:fill="auto"/>
            <w:vAlign w:val="center"/>
          </w:tcPr>
          <w:p w14:paraId="26879104" w14:textId="77777777" w:rsidR="0088705B" w:rsidRPr="003C0DD8" w:rsidRDefault="0088705B" w:rsidP="0088705B">
            <w:pPr>
              <w:adjustRightInd w:val="0"/>
              <w:snapToGrid w:val="0"/>
              <w:jc w:val="center"/>
              <w:rPr>
                <w:rFonts w:ascii="Arial" w:hAnsi="Arial" w:cs="Arial"/>
                <w:sz w:val="4"/>
                <w:szCs w:val="4"/>
                <w:lang w:val="es-BO"/>
              </w:rPr>
            </w:pPr>
          </w:p>
        </w:tc>
        <w:tc>
          <w:tcPr>
            <w:tcW w:w="195" w:type="pct"/>
            <w:tcBorders>
              <w:top w:val="single" w:sz="4" w:space="0" w:color="auto"/>
              <w:left w:val="nil"/>
              <w:bottom w:val="nil"/>
              <w:right w:val="nil"/>
            </w:tcBorders>
            <w:shd w:val="clear" w:color="auto" w:fill="auto"/>
            <w:vAlign w:val="center"/>
          </w:tcPr>
          <w:p w14:paraId="39D30B63" w14:textId="77777777" w:rsidR="0088705B" w:rsidRPr="003C0DD8" w:rsidRDefault="0088705B" w:rsidP="0088705B">
            <w:pPr>
              <w:adjustRightInd w:val="0"/>
              <w:snapToGrid w:val="0"/>
              <w:jc w:val="center"/>
              <w:rPr>
                <w:rFonts w:ascii="Arial" w:hAnsi="Arial" w:cs="Arial"/>
                <w:sz w:val="4"/>
                <w:szCs w:val="4"/>
                <w:lang w:val="es-BO"/>
              </w:rPr>
            </w:pPr>
          </w:p>
        </w:tc>
        <w:tc>
          <w:tcPr>
            <w:tcW w:w="66" w:type="pct"/>
            <w:tcBorders>
              <w:top w:val="nil"/>
              <w:left w:val="nil"/>
              <w:bottom w:val="nil"/>
              <w:right w:val="nil"/>
            </w:tcBorders>
            <w:shd w:val="clear" w:color="auto" w:fill="auto"/>
            <w:vAlign w:val="center"/>
          </w:tcPr>
          <w:p w14:paraId="7068B2FF" w14:textId="77777777" w:rsidR="0088705B" w:rsidRPr="003C0DD8" w:rsidRDefault="0088705B" w:rsidP="0088705B">
            <w:pPr>
              <w:adjustRightInd w:val="0"/>
              <w:snapToGrid w:val="0"/>
              <w:jc w:val="center"/>
              <w:rPr>
                <w:rFonts w:ascii="Arial" w:hAnsi="Arial" w:cs="Arial"/>
                <w:sz w:val="4"/>
                <w:szCs w:val="4"/>
                <w:lang w:val="es-BO"/>
              </w:rPr>
            </w:pPr>
          </w:p>
        </w:tc>
        <w:tc>
          <w:tcPr>
            <w:tcW w:w="263" w:type="pct"/>
            <w:tcBorders>
              <w:top w:val="single" w:sz="4" w:space="0" w:color="auto"/>
              <w:left w:val="nil"/>
              <w:bottom w:val="nil"/>
              <w:right w:val="nil"/>
            </w:tcBorders>
            <w:shd w:val="clear" w:color="auto" w:fill="auto"/>
            <w:vAlign w:val="center"/>
          </w:tcPr>
          <w:p w14:paraId="7BA7DF43" w14:textId="77777777" w:rsidR="0088705B" w:rsidRPr="003C0DD8" w:rsidRDefault="0088705B" w:rsidP="0088705B">
            <w:pPr>
              <w:adjustRightInd w:val="0"/>
              <w:snapToGrid w:val="0"/>
              <w:jc w:val="center"/>
              <w:rPr>
                <w:rFonts w:ascii="Arial" w:hAnsi="Arial" w:cs="Arial"/>
                <w:sz w:val="4"/>
                <w:szCs w:val="4"/>
                <w:lang w:val="es-BO"/>
              </w:rPr>
            </w:pPr>
          </w:p>
        </w:tc>
        <w:tc>
          <w:tcPr>
            <w:tcW w:w="66" w:type="pct"/>
            <w:tcBorders>
              <w:top w:val="nil"/>
              <w:left w:val="nil"/>
              <w:bottom w:val="nil"/>
              <w:right w:val="single" w:sz="12" w:space="0" w:color="auto"/>
            </w:tcBorders>
            <w:shd w:val="clear" w:color="auto" w:fill="auto"/>
            <w:vAlign w:val="center"/>
          </w:tcPr>
          <w:p w14:paraId="722D0CA4" w14:textId="77777777" w:rsidR="0088705B" w:rsidRPr="003C0DD8" w:rsidRDefault="0088705B" w:rsidP="0088705B">
            <w:pPr>
              <w:adjustRightInd w:val="0"/>
              <w:snapToGrid w:val="0"/>
              <w:jc w:val="center"/>
              <w:rPr>
                <w:rFonts w:ascii="Arial" w:hAnsi="Arial" w:cs="Arial"/>
                <w:sz w:val="4"/>
                <w:szCs w:val="4"/>
                <w:lang w:val="es-BO"/>
              </w:rPr>
            </w:pPr>
          </w:p>
        </w:tc>
        <w:tc>
          <w:tcPr>
            <w:tcW w:w="65" w:type="pct"/>
            <w:tcBorders>
              <w:top w:val="nil"/>
              <w:left w:val="single" w:sz="12" w:space="0" w:color="auto"/>
              <w:bottom w:val="nil"/>
              <w:right w:val="nil"/>
            </w:tcBorders>
          </w:tcPr>
          <w:p w14:paraId="454AE0CB" w14:textId="77777777" w:rsidR="0088705B" w:rsidRPr="003C0DD8" w:rsidRDefault="0088705B" w:rsidP="0088705B">
            <w:pPr>
              <w:adjustRightInd w:val="0"/>
              <w:snapToGrid w:val="0"/>
              <w:jc w:val="center"/>
              <w:rPr>
                <w:rFonts w:ascii="Arial" w:hAnsi="Arial" w:cs="Arial"/>
                <w:sz w:val="4"/>
                <w:szCs w:val="4"/>
                <w:lang w:val="es-BO"/>
              </w:rPr>
            </w:pPr>
          </w:p>
        </w:tc>
        <w:tc>
          <w:tcPr>
            <w:tcW w:w="238" w:type="pct"/>
            <w:tcBorders>
              <w:top w:val="single" w:sz="4" w:space="0" w:color="auto"/>
              <w:left w:val="nil"/>
              <w:bottom w:val="nil"/>
              <w:right w:val="nil"/>
            </w:tcBorders>
            <w:shd w:val="clear" w:color="auto" w:fill="auto"/>
            <w:vAlign w:val="center"/>
          </w:tcPr>
          <w:p w14:paraId="649EB744" w14:textId="77777777" w:rsidR="0088705B" w:rsidRPr="003C0DD8" w:rsidRDefault="0088705B" w:rsidP="0088705B">
            <w:pPr>
              <w:adjustRightInd w:val="0"/>
              <w:snapToGrid w:val="0"/>
              <w:jc w:val="center"/>
              <w:rPr>
                <w:rFonts w:ascii="Arial" w:hAnsi="Arial" w:cs="Arial"/>
                <w:sz w:val="4"/>
                <w:szCs w:val="4"/>
                <w:lang w:val="es-BO"/>
              </w:rPr>
            </w:pPr>
          </w:p>
        </w:tc>
        <w:tc>
          <w:tcPr>
            <w:tcW w:w="125" w:type="pct"/>
            <w:tcBorders>
              <w:top w:val="nil"/>
              <w:left w:val="nil"/>
              <w:bottom w:val="nil"/>
              <w:right w:val="nil"/>
            </w:tcBorders>
            <w:shd w:val="clear" w:color="auto" w:fill="auto"/>
            <w:vAlign w:val="center"/>
          </w:tcPr>
          <w:p w14:paraId="37E99EA5" w14:textId="77777777" w:rsidR="0088705B" w:rsidRPr="003C0DD8" w:rsidRDefault="0088705B" w:rsidP="0088705B">
            <w:pPr>
              <w:adjustRightInd w:val="0"/>
              <w:snapToGrid w:val="0"/>
              <w:jc w:val="center"/>
              <w:rPr>
                <w:rFonts w:ascii="Arial" w:hAnsi="Arial" w:cs="Arial"/>
                <w:sz w:val="4"/>
                <w:szCs w:val="4"/>
                <w:lang w:val="es-BO"/>
              </w:rPr>
            </w:pPr>
          </w:p>
        </w:tc>
        <w:tc>
          <w:tcPr>
            <w:tcW w:w="232" w:type="pct"/>
            <w:tcBorders>
              <w:top w:val="single" w:sz="4" w:space="0" w:color="auto"/>
              <w:left w:val="nil"/>
              <w:bottom w:val="nil"/>
              <w:right w:val="nil"/>
            </w:tcBorders>
            <w:shd w:val="clear" w:color="auto" w:fill="auto"/>
            <w:vAlign w:val="center"/>
          </w:tcPr>
          <w:p w14:paraId="1877EBD9" w14:textId="77777777" w:rsidR="0088705B" w:rsidRPr="003C0DD8" w:rsidRDefault="0088705B" w:rsidP="0088705B">
            <w:pPr>
              <w:adjustRightInd w:val="0"/>
              <w:snapToGrid w:val="0"/>
              <w:jc w:val="center"/>
              <w:rPr>
                <w:rFonts w:ascii="Arial" w:hAnsi="Arial" w:cs="Arial"/>
                <w:sz w:val="4"/>
                <w:szCs w:val="4"/>
                <w:lang w:val="es-BO"/>
              </w:rPr>
            </w:pPr>
          </w:p>
        </w:tc>
        <w:tc>
          <w:tcPr>
            <w:tcW w:w="66" w:type="pct"/>
            <w:tcBorders>
              <w:top w:val="nil"/>
              <w:left w:val="nil"/>
              <w:bottom w:val="nil"/>
              <w:right w:val="single" w:sz="12" w:space="0" w:color="auto"/>
            </w:tcBorders>
            <w:shd w:val="clear" w:color="auto" w:fill="auto"/>
            <w:vAlign w:val="center"/>
          </w:tcPr>
          <w:p w14:paraId="4B9F9762" w14:textId="77777777" w:rsidR="0088705B" w:rsidRPr="003C0DD8" w:rsidRDefault="0088705B" w:rsidP="0088705B">
            <w:pPr>
              <w:adjustRightInd w:val="0"/>
              <w:snapToGrid w:val="0"/>
              <w:jc w:val="center"/>
              <w:rPr>
                <w:rFonts w:ascii="Arial" w:hAnsi="Arial" w:cs="Arial"/>
                <w:sz w:val="4"/>
                <w:szCs w:val="4"/>
                <w:lang w:val="es-BO"/>
              </w:rPr>
            </w:pPr>
          </w:p>
        </w:tc>
        <w:tc>
          <w:tcPr>
            <w:tcW w:w="69" w:type="pct"/>
            <w:tcBorders>
              <w:top w:val="nil"/>
              <w:left w:val="single" w:sz="12" w:space="0" w:color="auto"/>
              <w:bottom w:val="nil"/>
              <w:right w:val="nil"/>
            </w:tcBorders>
            <w:shd w:val="clear" w:color="auto" w:fill="auto"/>
            <w:vAlign w:val="center"/>
          </w:tcPr>
          <w:p w14:paraId="447F633E" w14:textId="77777777" w:rsidR="0088705B" w:rsidRPr="003C0DD8" w:rsidRDefault="0088705B" w:rsidP="0088705B">
            <w:pPr>
              <w:adjustRightInd w:val="0"/>
              <w:snapToGrid w:val="0"/>
              <w:jc w:val="center"/>
              <w:rPr>
                <w:rFonts w:ascii="Arial" w:hAnsi="Arial" w:cs="Arial"/>
                <w:sz w:val="4"/>
                <w:szCs w:val="4"/>
                <w:lang w:val="es-BO"/>
              </w:rPr>
            </w:pPr>
          </w:p>
        </w:tc>
        <w:tc>
          <w:tcPr>
            <w:tcW w:w="1140" w:type="pct"/>
            <w:tcBorders>
              <w:top w:val="single" w:sz="4" w:space="0" w:color="auto"/>
              <w:left w:val="nil"/>
              <w:bottom w:val="nil"/>
              <w:right w:val="nil"/>
            </w:tcBorders>
            <w:shd w:val="clear" w:color="auto" w:fill="auto"/>
            <w:vAlign w:val="center"/>
          </w:tcPr>
          <w:p w14:paraId="660F16CA" w14:textId="77777777" w:rsidR="0088705B" w:rsidRPr="003C0DD8" w:rsidRDefault="0088705B" w:rsidP="0088705B">
            <w:pPr>
              <w:adjustRightInd w:val="0"/>
              <w:snapToGrid w:val="0"/>
              <w:jc w:val="center"/>
              <w:rPr>
                <w:rFonts w:ascii="Arial" w:hAnsi="Arial" w:cs="Arial"/>
                <w:sz w:val="4"/>
                <w:szCs w:val="4"/>
                <w:lang w:val="es-BO"/>
              </w:rPr>
            </w:pPr>
          </w:p>
        </w:tc>
        <w:tc>
          <w:tcPr>
            <w:tcW w:w="62" w:type="pct"/>
            <w:vMerge/>
            <w:tcBorders>
              <w:left w:val="nil"/>
            </w:tcBorders>
            <w:shd w:val="clear" w:color="auto" w:fill="auto"/>
            <w:vAlign w:val="center"/>
          </w:tcPr>
          <w:p w14:paraId="6BEA3858" w14:textId="77777777" w:rsidR="0088705B" w:rsidRPr="003C0DD8" w:rsidRDefault="0088705B" w:rsidP="0088705B">
            <w:pPr>
              <w:adjustRightInd w:val="0"/>
              <w:snapToGrid w:val="0"/>
              <w:rPr>
                <w:rFonts w:ascii="Arial" w:hAnsi="Arial" w:cs="Arial"/>
                <w:sz w:val="4"/>
                <w:szCs w:val="4"/>
                <w:lang w:val="es-BO"/>
              </w:rPr>
            </w:pPr>
          </w:p>
        </w:tc>
      </w:tr>
      <w:tr w:rsidR="0088705B" w:rsidRPr="003C0DD8" w14:paraId="1D7B192F" w14:textId="77777777" w:rsidTr="0088705B">
        <w:trPr>
          <w:trHeight w:val="190"/>
        </w:trPr>
        <w:tc>
          <w:tcPr>
            <w:tcW w:w="235"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4251500C" w14:textId="77777777" w:rsidR="0088705B" w:rsidRPr="003C0DD8" w:rsidRDefault="0088705B" w:rsidP="0088705B">
            <w:pPr>
              <w:adjustRightInd w:val="0"/>
              <w:snapToGrid w:val="0"/>
              <w:jc w:val="center"/>
              <w:rPr>
                <w:rFonts w:ascii="Arial" w:hAnsi="Arial" w:cs="Arial"/>
                <w:sz w:val="14"/>
                <w:szCs w:val="14"/>
                <w:lang w:val="es-BO"/>
              </w:rPr>
            </w:pPr>
            <w:r w:rsidRPr="003C0DD8">
              <w:rPr>
                <w:rFonts w:ascii="Arial" w:hAnsi="Arial" w:cs="Arial"/>
                <w:sz w:val="14"/>
                <w:szCs w:val="14"/>
                <w:lang w:val="es-BO"/>
              </w:rPr>
              <w:t>8</w:t>
            </w:r>
          </w:p>
        </w:tc>
        <w:tc>
          <w:tcPr>
            <w:tcW w:w="1854"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4478BF1D" w14:textId="77777777" w:rsidR="0088705B" w:rsidRPr="003C0DD8" w:rsidRDefault="0088705B" w:rsidP="0088705B">
            <w:pPr>
              <w:adjustRightInd w:val="0"/>
              <w:snapToGrid w:val="0"/>
              <w:ind w:left="113" w:right="113"/>
              <w:jc w:val="both"/>
              <w:rPr>
                <w:rFonts w:ascii="Arial" w:hAnsi="Arial" w:cs="Arial"/>
                <w:b/>
                <w:sz w:val="16"/>
                <w:szCs w:val="16"/>
                <w:lang w:val="es-BO"/>
              </w:rPr>
            </w:pPr>
            <w:r w:rsidRPr="003C0DD8">
              <w:rPr>
                <w:rFonts w:ascii="Arial" w:hAnsi="Arial" w:cs="Arial"/>
                <w:sz w:val="16"/>
                <w:szCs w:val="16"/>
                <w:lang w:val="es-BO"/>
              </w:rPr>
              <w:t>Informe de Evaluación y Recomendación de Adjudicación o Declaratoria Desierta (fecha límite)</w:t>
            </w:r>
          </w:p>
        </w:tc>
        <w:tc>
          <w:tcPr>
            <w:tcW w:w="65" w:type="pct"/>
            <w:tcBorders>
              <w:top w:val="nil"/>
              <w:left w:val="single" w:sz="12" w:space="0" w:color="auto"/>
              <w:bottom w:val="nil"/>
              <w:right w:val="nil"/>
            </w:tcBorders>
            <w:shd w:val="clear" w:color="auto" w:fill="auto"/>
            <w:tcMar>
              <w:left w:w="0" w:type="dxa"/>
              <w:right w:w="0" w:type="dxa"/>
            </w:tcMar>
            <w:vAlign w:val="center"/>
          </w:tcPr>
          <w:p w14:paraId="6748A4CF" w14:textId="77777777" w:rsidR="0088705B" w:rsidRPr="003C0DD8" w:rsidRDefault="0088705B" w:rsidP="0088705B">
            <w:pPr>
              <w:adjustRightInd w:val="0"/>
              <w:snapToGrid w:val="0"/>
              <w:jc w:val="center"/>
              <w:rPr>
                <w:rFonts w:ascii="Arial" w:hAnsi="Arial" w:cs="Arial"/>
                <w:sz w:val="16"/>
                <w:szCs w:val="16"/>
                <w:lang w:val="es-BO"/>
              </w:rPr>
            </w:pPr>
          </w:p>
        </w:tc>
        <w:tc>
          <w:tcPr>
            <w:tcW w:w="192" w:type="pct"/>
            <w:tcBorders>
              <w:top w:val="nil"/>
              <w:left w:val="nil"/>
              <w:bottom w:val="single" w:sz="4" w:space="0" w:color="auto"/>
              <w:right w:val="nil"/>
            </w:tcBorders>
            <w:shd w:val="clear" w:color="auto" w:fill="auto"/>
            <w:tcMar>
              <w:left w:w="0" w:type="dxa"/>
              <w:right w:w="0" w:type="dxa"/>
            </w:tcMar>
            <w:vAlign w:val="center"/>
          </w:tcPr>
          <w:p w14:paraId="68E77AE7" w14:textId="77777777" w:rsidR="0088705B" w:rsidRPr="003C0DD8" w:rsidRDefault="0088705B" w:rsidP="0088705B">
            <w:pPr>
              <w:adjustRightInd w:val="0"/>
              <w:snapToGrid w:val="0"/>
              <w:jc w:val="center"/>
              <w:rPr>
                <w:i/>
                <w:sz w:val="14"/>
                <w:szCs w:val="14"/>
                <w:lang w:val="es-BO"/>
              </w:rPr>
            </w:pPr>
            <w:r w:rsidRPr="003C0DD8">
              <w:rPr>
                <w:i/>
                <w:sz w:val="14"/>
                <w:szCs w:val="14"/>
                <w:lang w:val="es-BO"/>
              </w:rPr>
              <w:t>Día</w:t>
            </w:r>
          </w:p>
        </w:tc>
        <w:tc>
          <w:tcPr>
            <w:tcW w:w="66" w:type="pct"/>
            <w:tcBorders>
              <w:top w:val="nil"/>
              <w:left w:val="nil"/>
              <w:bottom w:val="nil"/>
              <w:right w:val="nil"/>
            </w:tcBorders>
            <w:shd w:val="clear" w:color="auto" w:fill="auto"/>
            <w:tcMar>
              <w:left w:w="0" w:type="dxa"/>
              <w:right w:w="0" w:type="dxa"/>
            </w:tcMar>
            <w:vAlign w:val="center"/>
          </w:tcPr>
          <w:p w14:paraId="1362EABA" w14:textId="77777777" w:rsidR="0088705B" w:rsidRPr="003C0DD8" w:rsidRDefault="0088705B" w:rsidP="0088705B">
            <w:pPr>
              <w:adjustRightInd w:val="0"/>
              <w:snapToGrid w:val="0"/>
              <w:jc w:val="center"/>
              <w:rPr>
                <w:i/>
                <w:sz w:val="14"/>
                <w:szCs w:val="14"/>
                <w:lang w:val="es-BO"/>
              </w:rPr>
            </w:pPr>
          </w:p>
        </w:tc>
        <w:tc>
          <w:tcPr>
            <w:tcW w:w="195" w:type="pct"/>
            <w:tcBorders>
              <w:top w:val="nil"/>
              <w:left w:val="nil"/>
              <w:bottom w:val="single" w:sz="4" w:space="0" w:color="auto"/>
              <w:right w:val="nil"/>
            </w:tcBorders>
            <w:shd w:val="clear" w:color="auto" w:fill="auto"/>
            <w:tcMar>
              <w:left w:w="0" w:type="dxa"/>
              <w:right w:w="0" w:type="dxa"/>
            </w:tcMar>
            <w:vAlign w:val="center"/>
          </w:tcPr>
          <w:p w14:paraId="54D3B03E" w14:textId="77777777" w:rsidR="0088705B" w:rsidRPr="003C0DD8" w:rsidRDefault="0088705B" w:rsidP="0088705B">
            <w:pPr>
              <w:adjustRightInd w:val="0"/>
              <w:snapToGrid w:val="0"/>
              <w:jc w:val="center"/>
              <w:rPr>
                <w:i/>
                <w:sz w:val="14"/>
                <w:szCs w:val="14"/>
                <w:lang w:val="es-BO"/>
              </w:rPr>
            </w:pPr>
            <w:r w:rsidRPr="003C0DD8">
              <w:rPr>
                <w:i/>
                <w:sz w:val="14"/>
                <w:szCs w:val="14"/>
                <w:lang w:val="es-BO"/>
              </w:rPr>
              <w:t>Mes</w:t>
            </w:r>
          </w:p>
        </w:tc>
        <w:tc>
          <w:tcPr>
            <w:tcW w:w="66" w:type="pct"/>
            <w:tcBorders>
              <w:top w:val="nil"/>
              <w:left w:val="nil"/>
              <w:bottom w:val="nil"/>
              <w:right w:val="nil"/>
            </w:tcBorders>
            <w:shd w:val="clear" w:color="auto" w:fill="auto"/>
            <w:tcMar>
              <w:left w:w="0" w:type="dxa"/>
              <w:right w:w="0" w:type="dxa"/>
            </w:tcMar>
            <w:vAlign w:val="center"/>
          </w:tcPr>
          <w:p w14:paraId="581D3016" w14:textId="77777777" w:rsidR="0088705B" w:rsidRPr="003C0DD8" w:rsidRDefault="0088705B" w:rsidP="0088705B">
            <w:pPr>
              <w:adjustRightInd w:val="0"/>
              <w:snapToGrid w:val="0"/>
              <w:jc w:val="center"/>
              <w:rPr>
                <w:i/>
                <w:sz w:val="14"/>
                <w:szCs w:val="14"/>
                <w:lang w:val="es-BO"/>
              </w:rPr>
            </w:pPr>
          </w:p>
        </w:tc>
        <w:tc>
          <w:tcPr>
            <w:tcW w:w="263" w:type="pct"/>
            <w:tcBorders>
              <w:top w:val="nil"/>
              <w:left w:val="nil"/>
              <w:bottom w:val="single" w:sz="4" w:space="0" w:color="auto"/>
              <w:right w:val="nil"/>
            </w:tcBorders>
            <w:shd w:val="clear" w:color="auto" w:fill="auto"/>
            <w:tcMar>
              <w:left w:w="0" w:type="dxa"/>
              <w:right w:w="0" w:type="dxa"/>
            </w:tcMar>
            <w:vAlign w:val="center"/>
          </w:tcPr>
          <w:p w14:paraId="72CA959B" w14:textId="77777777" w:rsidR="0088705B" w:rsidRPr="003C0DD8" w:rsidRDefault="0088705B" w:rsidP="0088705B">
            <w:pPr>
              <w:adjustRightInd w:val="0"/>
              <w:snapToGrid w:val="0"/>
              <w:jc w:val="center"/>
              <w:rPr>
                <w:i/>
                <w:sz w:val="14"/>
                <w:szCs w:val="14"/>
                <w:lang w:val="es-BO"/>
              </w:rPr>
            </w:pPr>
            <w:r w:rsidRPr="003C0DD8">
              <w:rPr>
                <w:i/>
                <w:sz w:val="14"/>
                <w:szCs w:val="14"/>
                <w:lang w:val="es-BO"/>
              </w:rPr>
              <w:t>Año</w:t>
            </w:r>
          </w:p>
        </w:tc>
        <w:tc>
          <w:tcPr>
            <w:tcW w:w="66" w:type="pct"/>
            <w:tcBorders>
              <w:top w:val="nil"/>
              <w:left w:val="nil"/>
              <w:bottom w:val="nil"/>
              <w:right w:val="single" w:sz="12" w:space="0" w:color="auto"/>
            </w:tcBorders>
            <w:shd w:val="clear" w:color="auto" w:fill="auto"/>
            <w:tcMar>
              <w:left w:w="0" w:type="dxa"/>
              <w:right w:w="0" w:type="dxa"/>
            </w:tcMar>
            <w:vAlign w:val="center"/>
          </w:tcPr>
          <w:p w14:paraId="60DA3E70" w14:textId="77777777" w:rsidR="0088705B" w:rsidRPr="003C0DD8" w:rsidRDefault="0088705B" w:rsidP="0088705B">
            <w:pPr>
              <w:adjustRightInd w:val="0"/>
              <w:snapToGrid w:val="0"/>
              <w:jc w:val="center"/>
              <w:rPr>
                <w:i/>
                <w:sz w:val="14"/>
                <w:szCs w:val="14"/>
                <w:lang w:val="es-BO"/>
              </w:rPr>
            </w:pPr>
          </w:p>
        </w:tc>
        <w:tc>
          <w:tcPr>
            <w:tcW w:w="65" w:type="pct"/>
            <w:tcBorders>
              <w:top w:val="nil"/>
              <w:left w:val="single" w:sz="12" w:space="0" w:color="auto"/>
              <w:bottom w:val="nil"/>
              <w:right w:val="nil"/>
            </w:tcBorders>
            <w:tcMar>
              <w:left w:w="0" w:type="dxa"/>
              <w:right w:w="0" w:type="dxa"/>
            </w:tcMar>
          </w:tcPr>
          <w:p w14:paraId="2F9A3484" w14:textId="77777777" w:rsidR="0088705B" w:rsidRPr="003C0DD8" w:rsidRDefault="0088705B" w:rsidP="0088705B">
            <w:pPr>
              <w:adjustRightInd w:val="0"/>
              <w:snapToGrid w:val="0"/>
              <w:jc w:val="center"/>
              <w:rPr>
                <w:i/>
                <w:sz w:val="14"/>
                <w:szCs w:val="14"/>
                <w:lang w:val="es-BO"/>
              </w:rPr>
            </w:pPr>
          </w:p>
        </w:tc>
        <w:tc>
          <w:tcPr>
            <w:tcW w:w="238" w:type="pct"/>
            <w:tcBorders>
              <w:top w:val="nil"/>
              <w:left w:val="nil"/>
              <w:bottom w:val="nil"/>
              <w:right w:val="nil"/>
            </w:tcBorders>
            <w:shd w:val="clear" w:color="auto" w:fill="auto"/>
            <w:tcMar>
              <w:left w:w="0" w:type="dxa"/>
              <w:right w:w="0" w:type="dxa"/>
            </w:tcMar>
            <w:vAlign w:val="center"/>
          </w:tcPr>
          <w:p w14:paraId="49DD8006" w14:textId="77777777" w:rsidR="0088705B" w:rsidRPr="003C0DD8" w:rsidRDefault="0088705B" w:rsidP="0088705B">
            <w:pPr>
              <w:adjustRightInd w:val="0"/>
              <w:snapToGrid w:val="0"/>
              <w:jc w:val="center"/>
              <w:rPr>
                <w:i/>
                <w:sz w:val="14"/>
                <w:szCs w:val="14"/>
                <w:lang w:val="es-BO"/>
              </w:rPr>
            </w:pPr>
          </w:p>
        </w:tc>
        <w:tc>
          <w:tcPr>
            <w:tcW w:w="125" w:type="pct"/>
            <w:tcBorders>
              <w:top w:val="nil"/>
              <w:left w:val="nil"/>
              <w:bottom w:val="nil"/>
              <w:right w:val="nil"/>
            </w:tcBorders>
            <w:shd w:val="clear" w:color="auto" w:fill="auto"/>
            <w:tcMar>
              <w:left w:w="0" w:type="dxa"/>
              <w:right w:w="0" w:type="dxa"/>
            </w:tcMar>
            <w:vAlign w:val="center"/>
          </w:tcPr>
          <w:p w14:paraId="51853860" w14:textId="77777777" w:rsidR="0088705B" w:rsidRPr="003C0DD8" w:rsidRDefault="0088705B" w:rsidP="0088705B">
            <w:pPr>
              <w:adjustRightInd w:val="0"/>
              <w:snapToGrid w:val="0"/>
              <w:jc w:val="center"/>
              <w:rPr>
                <w:i/>
                <w:sz w:val="14"/>
                <w:szCs w:val="14"/>
                <w:lang w:val="es-BO"/>
              </w:rPr>
            </w:pPr>
          </w:p>
        </w:tc>
        <w:tc>
          <w:tcPr>
            <w:tcW w:w="232" w:type="pct"/>
            <w:tcBorders>
              <w:top w:val="nil"/>
              <w:left w:val="nil"/>
              <w:bottom w:val="nil"/>
              <w:right w:val="nil"/>
            </w:tcBorders>
            <w:shd w:val="clear" w:color="auto" w:fill="auto"/>
            <w:tcMar>
              <w:left w:w="0" w:type="dxa"/>
              <w:right w:w="0" w:type="dxa"/>
            </w:tcMar>
            <w:vAlign w:val="center"/>
          </w:tcPr>
          <w:p w14:paraId="7ED09EAD" w14:textId="77777777" w:rsidR="0088705B" w:rsidRPr="003C0DD8" w:rsidRDefault="0088705B" w:rsidP="0088705B">
            <w:pPr>
              <w:adjustRightInd w:val="0"/>
              <w:snapToGrid w:val="0"/>
              <w:jc w:val="center"/>
              <w:rPr>
                <w:i/>
                <w:sz w:val="14"/>
                <w:szCs w:val="14"/>
                <w:lang w:val="es-BO"/>
              </w:rPr>
            </w:pPr>
          </w:p>
        </w:tc>
        <w:tc>
          <w:tcPr>
            <w:tcW w:w="66" w:type="pct"/>
            <w:tcBorders>
              <w:top w:val="nil"/>
              <w:left w:val="nil"/>
              <w:bottom w:val="nil"/>
              <w:right w:val="single" w:sz="12" w:space="0" w:color="auto"/>
            </w:tcBorders>
            <w:shd w:val="clear" w:color="auto" w:fill="auto"/>
            <w:vAlign w:val="center"/>
          </w:tcPr>
          <w:p w14:paraId="246450F4" w14:textId="77777777" w:rsidR="0088705B" w:rsidRPr="003C0DD8" w:rsidRDefault="0088705B" w:rsidP="0088705B">
            <w:pPr>
              <w:adjustRightInd w:val="0"/>
              <w:snapToGrid w:val="0"/>
              <w:jc w:val="center"/>
              <w:rPr>
                <w:i/>
                <w:sz w:val="14"/>
                <w:szCs w:val="14"/>
                <w:lang w:val="es-BO"/>
              </w:rPr>
            </w:pPr>
          </w:p>
        </w:tc>
        <w:tc>
          <w:tcPr>
            <w:tcW w:w="69" w:type="pct"/>
            <w:tcBorders>
              <w:top w:val="nil"/>
              <w:left w:val="single" w:sz="12" w:space="0" w:color="auto"/>
              <w:bottom w:val="nil"/>
              <w:right w:val="nil"/>
            </w:tcBorders>
            <w:shd w:val="clear" w:color="auto" w:fill="auto"/>
            <w:vAlign w:val="center"/>
          </w:tcPr>
          <w:p w14:paraId="37826F17" w14:textId="77777777" w:rsidR="0088705B" w:rsidRPr="003C0DD8" w:rsidRDefault="0088705B" w:rsidP="0088705B">
            <w:pPr>
              <w:adjustRightInd w:val="0"/>
              <w:snapToGrid w:val="0"/>
              <w:jc w:val="center"/>
              <w:rPr>
                <w:i/>
                <w:sz w:val="14"/>
                <w:szCs w:val="14"/>
                <w:lang w:val="es-BO"/>
              </w:rPr>
            </w:pPr>
          </w:p>
        </w:tc>
        <w:tc>
          <w:tcPr>
            <w:tcW w:w="1140" w:type="pct"/>
            <w:tcBorders>
              <w:top w:val="nil"/>
              <w:left w:val="nil"/>
              <w:bottom w:val="nil"/>
              <w:right w:val="nil"/>
            </w:tcBorders>
            <w:shd w:val="clear" w:color="auto" w:fill="auto"/>
            <w:vAlign w:val="center"/>
          </w:tcPr>
          <w:p w14:paraId="21ECA604" w14:textId="77777777" w:rsidR="0088705B" w:rsidRPr="003C0DD8" w:rsidRDefault="0088705B" w:rsidP="0088705B">
            <w:pPr>
              <w:adjustRightInd w:val="0"/>
              <w:snapToGrid w:val="0"/>
              <w:jc w:val="center"/>
              <w:rPr>
                <w:i/>
                <w:sz w:val="14"/>
                <w:szCs w:val="14"/>
                <w:lang w:val="es-BO"/>
              </w:rPr>
            </w:pPr>
          </w:p>
        </w:tc>
        <w:tc>
          <w:tcPr>
            <w:tcW w:w="62" w:type="pct"/>
            <w:vMerge/>
            <w:tcBorders>
              <w:left w:val="nil"/>
            </w:tcBorders>
            <w:shd w:val="clear" w:color="auto" w:fill="auto"/>
            <w:vAlign w:val="center"/>
          </w:tcPr>
          <w:p w14:paraId="0EA9A712" w14:textId="77777777" w:rsidR="0088705B" w:rsidRPr="003C0DD8" w:rsidRDefault="0088705B" w:rsidP="0088705B">
            <w:pPr>
              <w:adjustRightInd w:val="0"/>
              <w:snapToGrid w:val="0"/>
              <w:rPr>
                <w:rFonts w:ascii="Arial" w:hAnsi="Arial" w:cs="Arial"/>
                <w:sz w:val="16"/>
                <w:szCs w:val="16"/>
                <w:lang w:val="es-BO"/>
              </w:rPr>
            </w:pPr>
          </w:p>
        </w:tc>
      </w:tr>
      <w:tr w:rsidR="0088705B" w:rsidRPr="003C0DD8" w14:paraId="4D7C6AB6" w14:textId="77777777" w:rsidTr="0088705B">
        <w:trPr>
          <w:trHeight w:val="190"/>
        </w:trPr>
        <w:tc>
          <w:tcPr>
            <w:tcW w:w="235" w:type="pct"/>
            <w:vMerge/>
            <w:tcBorders>
              <w:left w:val="single" w:sz="12" w:space="0" w:color="auto"/>
              <w:bottom w:val="nil"/>
              <w:right w:val="single" w:sz="12" w:space="0" w:color="auto"/>
            </w:tcBorders>
            <w:shd w:val="clear" w:color="auto" w:fill="auto"/>
            <w:noWrap/>
            <w:tcMar>
              <w:left w:w="0" w:type="dxa"/>
              <w:right w:w="0" w:type="dxa"/>
            </w:tcMar>
            <w:vAlign w:val="center"/>
          </w:tcPr>
          <w:p w14:paraId="1681EA08" w14:textId="77777777" w:rsidR="0088705B" w:rsidRPr="003C0DD8" w:rsidRDefault="0088705B" w:rsidP="0088705B">
            <w:pPr>
              <w:adjustRightInd w:val="0"/>
              <w:snapToGrid w:val="0"/>
              <w:jc w:val="center"/>
              <w:rPr>
                <w:rFonts w:ascii="Arial" w:hAnsi="Arial" w:cs="Arial"/>
                <w:sz w:val="14"/>
                <w:szCs w:val="14"/>
                <w:lang w:val="es-BO"/>
              </w:rPr>
            </w:pPr>
          </w:p>
        </w:tc>
        <w:tc>
          <w:tcPr>
            <w:tcW w:w="1854" w:type="pct"/>
            <w:gridSpan w:val="2"/>
            <w:vMerge/>
            <w:tcBorders>
              <w:left w:val="single" w:sz="12" w:space="0" w:color="auto"/>
              <w:bottom w:val="nil"/>
              <w:right w:val="single" w:sz="12" w:space="0" w:color="auto"/>
            </w:tcBorders>
            <w:shd w:val="clear" w:color="auto" w:fill="auto"/>
            <w:vAlign w:val="bottom"/>
          </w:tcPr>
          <w:p w14:paraId="10FBF31A" w14:textId="77777777" w:rsidR="0088705B" w:rsidRPr="003C0DD8" w:rsidRDefault="0088705B" w:rsidP="0088705B">
            <w:pPr>
              <w:adjustRightInd w:val="0"/>
              <w:snapToGrid w:val="0"/>
              <w:ind w:left="113" w:right="113"/>
              <w:jc w:val="both"/>
              <w:rPr>
                <w:rFonts w:ascii="Arial" w:hAnsi="Arial" w:cs="Arial"/>
                <w:b/>
                <w:sz w:val="16"/>
                <w:szCs w:val="16"/>
                <w:lang w:val="es-BO"/>
              </w:rPr>
            </w:pPr>
          </w:p>
        </w:tc>
        <w:tc>
          <w:tcPr>
            <w:tcW w:w="65" w:type="pct"/>
            <w:tcBorders>
              <w:top w:val="nil"/>
              <w:left w:val="single" w:sz="12" w:space="0" w:color="auto"/>
              <w:bottom w:val="nil"/>
              <w:right w:val="single" w:sz="4" w:space="0" w:color="auto"/>
            </w:tcBorders>
            <w:shd w:val="clear" w:color="auto" w:fill="auto"/>
            <w:vAlign w:val="center"/>
          </w:tcPr>
          <w:p w14:paraId="2CA9D6C8" w14:textId="77777777" w:rsidR="0088705B" w:rsidRPr="003C0DD8" w:rsidRDefault="0088705B" w:rsidP="0088705B">
            <w:pPr>
              <w:adjustRightInd w:val="0"/>
              <w:snapToGrid w:val="0"/>
              <w:jc w:val="center"/>
              <w:rPr>
                <w:rFonts w:ascii="Arial" w:hAnsi="Arial" w:cs="Arial"/>
                <w:sz w:val="16"/>
                <w:szCs w:val="16"/>
                <w:lang w:val="es-BO"/>
              </w:rPr>
            </w:pPr>
          </w:p>
        </w:tc>
        <w:tc>
          <w:tcPr>
            <w:tcW w:w="19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AA18230" w14:textId="79D9CCD5" w:rsidR="0088705B" w:rsidRPr="003C0DD8" w:rsidRDefault="00F30BA0" w:rsidP="0088705B">
            <w:pPr>
              <w:adjustRightInd w:val="0"/>
              <w:snapToGrid w:val="0"/>
              <w:jc w:val="center"/>
              <w:rPr>
                <w:rFonts w:ascii="Arial" w:hAnsi="Arial" w:cs="Arial"/>
                <w:sz w:val="16"/>
                <w:szCs w:val="16"/>
                <w:lang w:val="es-BO"/>
              </w:rPr>
            </w:pPr>
            <w:r>
              <w:rPr>
                <w:rFonts w:ascii="Arial" w:hAnsi="Arial" w:cs="Arial"/>
                <w:sz w:val="16"/>
                <w:szCs w:val="16"/>
                <w:lang w:val="es-BO"/>
              </w:rPr>
              <w:t>19</w:t>
            </w:r>
          </w:p>
        </w:tc>
        <w:tc>
          <w:tcPr>
            <w:tcW w:w="66" w:type="pct"/>
            <w:tcBorders>
              <w:top w:val="nil"/>
              <w:left w:val="single" w:sz="4" w:space="0" w:color="auto"/>
              <w:bottom w:val="nil"/>
              <w:right w:val="single" w:sz="4" w:space="0" w:color="auto"/>
            </w:tcBorders>
            <w:shd w:val="clear" w:color="auto" w:fill="auto"/>
            <w:vAlign w:val="center"/>
          </w:tcPr>
          <w:p w14:paraId="710C2282" w14:textId="77777777" w:rsidR="0088705B" w:rsidRPr="003C0DD8" w:rsidRDefault="0088705B" w:rsidP="0088705B">
            <w:pPr>
              <w:adjustRightInd w:val="0"/>
              <w:snapToGrid w:val="0"/>
              <w:jc w:val="center"/>
              <w:rPr>
                <w:rFonts w:ascii="Arial" w:hAnsi="Arial" w:cs="Arial"/>
                <w:sz w:val="16"/>
                <w:szCs w:val="16"/>
                <w:lang w:val="es-BO"/>
              </w:rPr>
            </w:pPr>
          </w:p>
        </w:tc>
        <w:tc>
          <w:tcPr>
            <w:tcW w:w="195"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994C278" w14:textId="66BFD1A9" w:rsidR="0088705B" w:rsidRPr="003C0DD8" w:rsidRDefault="0088705B" w:rsidP="0088705B">
            <w:pPr>
              <w:adjustRightInd w:val="0"/>
              <w:snapToGrid w:val="0"/>
              <w:jc w:val="center"/>
              <w:rPr>
                <w:rFonts w:ascii="Arial" w:hAnsi="Arial" w:cs="Arial"/>
                <w:sz w:val="16"/>
                <w:szCs w:val="16"/>
                <w:lang w:val="es-BO"/>
              </w:rPr>
            </w:pPr>
            <w:r>
              <w:rPr>
                <w:rFonts w:ascii="Arial" w:hAnsi="Arial" w:cs="Arial"/>
                <w:sz w:val="16"/>
                <w:szCs w:val="16"/>
                <w:lang w:val="es-BO"/>
              </w:rPr>
              <w:t>10</w:t>
            </w:r>
          </w:p>
        </w:tc>
        <w:tc>
          <w:tcPr>
            <w:tcW w:w="66" w:type="pct"/>
            <w:tcBorders>
              <w:top w:val="nil"/>
              <w:left w:val="single" w:sz="4" w:space="0" w:color="auto"/>
              <w:bottom w:val="nil"/>
              <w:right w:val="single" w:sz="4" w:space="0" w:color="auto"/>
            </w:tcBorders>
            <w:shd w:val="clear" w:color="auto" w:fill="auto"/>
            <w:vAlign w:val="center"/>
          </w:tcPr>
          <w:p w14:paraId="5AF56F80" w14:textId="77777777" w:rsidR="0088705B" w:rsidRPr="003C0DD8" w:rsidRDefault="0088705B" w:rsidP="0088705B">
            <w:pPr>
              <w:adjustRightInd w:val="0"/>
              <w:snapToGrid w:val="0"/>
              <w:jc w:val="center"/>
              <w:rPr>
                <w:rFonts w:ascii="Arial" w:hAnsi="Arial" w:cs="Arial"/>
                <w:sz w:val="16"/>
                <w:szCs w:val="16"/>
                <w:lang w:val="es-BO"/>
              </w:rPr>
            </w:pPr>
          </w:p>
        </w:tc>
        <w:tc>
          <w:tcPr>
            <w:tcW w:w="263"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4C36FB9" w14:textId="6A2A7D92" w:rsidR="0088705B" w:rsidRPr="003C0DD8" w:rsidRDefault="0088705B" w:rsidP="0088705B">
            <w:pPr>
              <w:adjustRightInd w:val="0"/>
              <w:snapToGrid w:val="0"/>
              <w:jc w:val="center"/>
              <w:rPr>
                <w:rFonts w:ascii="Arial" w:hAnsi="Arial" w:cs="Arial"/>
                <w:sz w:val="16"/>
                <w:szCs w:val="16"/>
                <w:lang w:val="es-BO"/>
              </w:rPr>
            </w:pPr>
            <w:r>
              <w:rPr>
                <w:rFonts w:ascii="Arial" w:hAnsi="Arial" w:cs="Arial"/>
                <w:sz w:val="16"/>
                <w:szCs w:val="16"/>
                <w:lang w:val="es-BO"/>
              </w:rPr>
              <w:t>2020</w:t>
            </w:r>
          </w:p>
        </w:tc>
        <w:tc>
          <w:tcPr>
            <w:tcW w:w="66" w:type="pct"/>
            <w:tcBorders>
              <w:top w:val="nil"/>
              <w:left w:val="single" w:sz="4" w:space="0" w:color="auto"/>
              <w:bottom w:val="nil"/>
              <w:right w:val="single" w:sz="12" w:space="0" w:color="auto"/>
            </w:tcBorders>
            <w:shd w:val="clear" w:color="auto" w:fill="auto"/>
            <w:vAlign w:val="center"/>
          </w:tcPr>
          <w:p w14:paraId="28A1C71A" w14:textId="77777777" w:rsidR="0088705B" w:rsidRPr="003C0DD8" w:rsidRDefault="0088705B" w:rsidP="0088705B">
            <w:pPr>
              <w:adjustRightInd w:val="0"/>
              <w:snapToGrid w:val="0"/>
              <w:jc w:val="center"/>
              <w:rPr>
                <w:rFonts w:ascii="Arial" w:hAnsi="Arial" w:cs="Arial"/>
                <w:sz w:val="16"/>
                <w:szCs w:val="16"/>
                <w:lang w:val="es-BO"/>
              </w:rPr>
            </w:pPr>
          </w:p>
        </w:tc>
        <w:tc>
          <w:tcPr>
            <w:tcW w:w="65" w:type="pct"/>
            <w:tcBorders>
              <w:top w:val="nil"/>
              <w:left w:val="single" w:sz="12" w:space="0" w:color="auto"/>
              <w:bottom w:val="nil"/>
              <w:right w:val="nil"/>
            </w:tcBorders>
          </w:tcPr>
          <w:p w14:paraId="61600171" w14:textId="77777777" w:rsidR="0088705B" w:rsidRPr="003C0DD8" w:rsidRDefault="0088705B" w:rsidP="0088705B">
            <w:pPr>
              <w:adjustRightInd w:val="0"/>
              <w:snapToGrid w:val="0"/>
              <w:jc w:val="center"/>
              <w:rPr>
                <w:rFonts w:ascii="Arial" w:hAnsi="Arial" w:cs="Arial"/>
                <w:sz w:val="16"/>
                <w:szCs w:val="16"/>
                <w:lang w:val="es-BO"/>
              </w:rPr>
            </w:pPr>
          </w:p>
        </w:tc>
        <w:tc>
          <w:tcPr>
            <w:tcW w:w="238" w:type="pct"/>
            <w:tcBorders>
              <w:top w:val="nil"/>
              <w:left w:val="nil"/>
              <w:bottom w:val="nil"/>
              <w:right w:val="nil"/>
            </w:tcBorders>
            <w:shd w:val="clear" w:color="auto" w:fill="auto"/>
            <w:vAlign w:val="center"/>
          </w:tcPr>
          <w:p w14:paraId="3B243374" w14:textId="77777777" w:rsidR="0088705B" w:rsidRPr="003C0DD8" w:rsidRDefault="0088705B" w:rsidP="0088705B">
            <w:pPr>
              <w:adjustRightInd w:val="0"/>
              <w:snapToGrid w:val="0"/>
              <w:jc w:val="center"/>
              <w:rPr>
                <w:rFonts w:ascii="Arial" w:hAnsi="Arial" w:cs="Arial"/>
                <w:sz w:val="16"/>
                <w:szCs w:val="16"/>
                <w:lang w:val="es-BO"/>
              </w:rPr>
            </w:pPr>
          </w:p>
        </w:tc>
        <w:tc>
          <w:tcPr>
            <w:tcW w:w="125" w:type="pct"/>
            <w:tcBorders>
              <w:top w:val="nil"/>
              <w:left w:val="nil"/>
              <w:bottom w:val="nil"/>
              <w:right w:val="nil"/>
            </w:tcBorders>
            <w:shd w:val="clear" w:color="auto" w:fill="auto"/>
            <w:vAlign w:val="center"/>
          </w:tcPr>
          <w:p w14:paraId="76D6B617" w14:textId="77777777" w:rsidR="0088705B" w:rsidRPr="003C0DD8" w:rsidRDefault="0088705B" w:rsidP="0088705B">
            <w:pPr>
              <w:adjustRightInd w:val="0"/>
              <w:snapToGrid w:val="0"/>
              <w:jc w:val="center"/>
              <w:rPr>
                <w:rFonts w:ascii="Arial" w:hAnsi="Arial" w:cs="Arial"/>
                <w:sz w:val="16"/>
                <w:szCs w:val="16"/>
                <w:lang w:val="es-BO"/>
              </w:rPr>
            </w:pPr>
          </w:p>
        </w:tc>
        <w:tc>
          <w:tcPr>
            <w:tcW w:w="232" w:type="pct"/>
            <w:tcBorders>
              <w:top w:val="nil"/>
              <w:left w:val="nil"/>
              <w:bottom w:val="nil"/>
              <w:right w:val="nil"/>
            </w:tcBorders>
            <w:shd w:val="clear" w:color="auto" w:fill="auto"/>
            <w:vAlign w:val="center"/>
          </w:tcPr>
          <w:p w14:paraId="26147F1A" w14:textId="77777777" w:rsidR="0088705B" w:rsidRPr="003C0DD8" w:rsidRDefault="0088705B" w:rsidP="0088705B">
            <w:pPr>
              <w:adjustRightInd w:val="0"/>
              <w:snapToGrid w:val="0"/>
              <w:jc w:val="center"/>
              <w:rPr>
                <w:rFonts w:ascii="Arial" w:hAnsi="Arial" w:cs="Arial"/>
                <w:sz w:val="16"/>
                <w:szCs w:val="16"/>
                <w:lang w:val="es-BO"/>
              </w:rPr>
            </w:pPr>
          </w:p>
        </w:tc>
        <w:tc>
          <w:tcPr>
            <w:tcW w:w="66" w:type="pct"/>
            <w:tcBorders>
              <w:top w:val="nil"/>
              <w:left w:val="nil"/>
              <w:bottom w:val="nil"/>
              <w:right w:val="single" w:sz="12" w:space="0" w:color="auto"/>
            </w:tcBorders>
            <w:shd w:val="clear" w:color="auto" w:fill="auto"/>
            <w:vAlign w:val="center"/>
          </w:tcPr>
          <w:p w14:paraId="7B5CCDE7" w14:textId="77777777" w:rsidR="0088705B" w:rsidRPr="003C0DD8" w:rsidRDefault="0088705B" w:rsidP="0088705B">
            <w:pPr>
              <w:adjustRightInd w:val="0"/>
              <w:snapToGrid w:val="0"/>
              <w:jc w:val="center"/>
              <w:rPr>
                <w:rFonts w:ascii="Arial" w:hAnsi="Arial" w:cs="Arial"/>
                <w:sz w:val="16"/>
                <w:szCs w:val="16"/>
                <w:lang w:val="es-BO"/>
              </w:rPr>
            </w:pPr>
          </w:p>
        </w:tc>
        <w:tc>
          <w:tcPr>
            <w:tcW w:w="69" w:type="pct"/>
            <w:tcBorders>
              <w:top w:val="nil"/>
              <w:left w:val="single" w:sz="12" w:space="0" w:color="auto"/>
              <w:bottom w:val="nil"/>
              <w:right w:val="nil"/>
            </w:tcBorders>
            <w:shd w:val="clear" w:color="auto" w:fill="auto"/>
            <w:vAlign w:val="center"/>
          </w:tcPr>
          <w:p w14:paraId="3253FF5F" w14:textId="77777777" w:rsidR="0088705B" w:rsidRPr="003C0DD8" w:rsidRDefault="0088705B" w:rsidP="0088705B">
            <w:pPr>
              <w:adjustRightInd w:val="0"/>
              <w:snapToGrid w:val="0"/>
              <w:jc w:val="center"/>
              <w:rPr>
                <w:rFonts w:ascii="Arial" w:hAnsi="Arial" w:cs="Arial"/>
                <w:sz w:val="16"/>
                <w:szCs w:val="16"/>
                <w:lang w:val="es-BO"/>
              </w:rPr>
            </w:pPr>
          </w:p>
        </w:tc>
        <w:tc>
          <w:tcPr>
            <w:tcW w:w="1140" w:type="pct"/>
            <w:tcBorders>
              <w:top w:val="nil"/>
              <w:left w:val="nil"/>
              <w:bottom w:val="nil"/>
              <w:right w:val="nil"/>
            </w:tcBorders>
            <w:shd w:val="clear" w:color="auto" w:fill="auto"/>
            <w:vAlign w:val="center"/>
          </w:tcPr>
          <w:p w14:paraId="5B789B14" w14:textId="77777777" w:rsidR="0088705B" w:rsidRPr="003C0DD8" w:rsidRDefault="0088705B" w:rsidP="0088705B">
            <w:pPr>
              <w:adjustRightInd w:val="0"/>
              <w:snapToGrid w:val="0"/>
              <w:jc w:val="center"/>
              <w:rPr>
                <w:rFonts w:ascii="Arial" w:hAnsi="Arial" w:cs="Arial"/>
                <w:sz w:val="16"/>
                <w:szCs w:val="16"/>
                <w:lang w:val="es-BO"/>
              </w:rPr>
            </w:pPr>
          </w:p>
        </w:tc>
        <w:tc>
          <w:tcPr>
            <w:tcW w:w="62" w:type="pct"/>
            <w:vMerge/>
            <w:tcBorders>
              <w:left w:val="nil"/>
              <w:bottom w:val="nil"/>
            </w:tcBorders>
            <w:shd w:val="clear" w:color="auto" w:fill="auto"/>
            <w:vAlign w:val="center"/>
          </w:tcPr>
          <w:p w14:paraId="3CE2379E" w14:textId="77777777" w:rsidR="0088705B" w:rsidRPr="003C0DD8" w:rsidRDefault="0088705B" w:rsidP="0088705B">
            <w:pPr>
              <w:adjustRightInd w:val="0"/>
              <w:snapToGrid w:val="0"/>
              <w:rPr>
                <w:rFonts w:ascii="Arial" w:hAnsi="Arial" w:cs="Arial"/>
                <w:sz w:val="16"/>
                <w:szCs w:val="16"/>
                <w:lang w:val="es-BO"/>
              </w:rPr>
            </w:pPr>
          </w:p>
        </w:tc>
      </w:tr>
      <w:tr w:rsidR="0088705B" w:rsidRPr="003C0DD8" w14:paraId="1F07E014" w14:textId="77777777" w:rsidTr="0088705B">
        <w:trPr>
          <w:trHeight w:val="53"/>
        </w:trPr>
        <w:tc>
          <w:tcPr>
            <w:tcW w:w="235"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39169871" w14:textId="77777777" w:rsidR="0088705B" w:rsidRPr="003C0DD8" w:rsidRDefault="0088705B" w:rsidP="0088705B">
            <w:pPr>
              <w:adjustRightInd w:val="0"/>
              <w:snapToGrid w:val="0"/>
              <w:jc w:val="center"/>
              <w:rPr>
                <w:rFonts w:ascii="Arial" w:hAnsi="Arial" w:cs="Arial"/>
                <w:sz w:val="4"/>
                <w:szCs w:val="4"/>
                <w:lang w:val="es-BO"/>
              </w:rPr>
            </w:pPr>
          </w:p>
        </w:tc>
        <w:tc>
          <w:tcPr>
            <w:tcW w:w="1789" w:type="pct"/>
            <w:tcBorders>
              <w:top w:val="nil"/>
              <w:left w:val="single" w:sz="12" w:space="0" w:color="auto"/>
              <w:bottom w:val="nil"/>
              <w:right w:val="nil"/>
            </w:tcBorders>
            <w:shd w:val="clear" w:color="auto" w:fill="auto"/>
            <w:vAlign w:val="bottom"/>
          </w:tcPr>
          <w:p w14:paraId="32E2F61A" w14:textId="77777777" w:rsidR="0088705B" w:rsidRPr="003C0DD8" w:rsidRDefault="0088705B" w:rsidP="0088705B">
            <w:pPr>
              <w:adjustRightInd w:val="0"/>
              <w:snapToGrid w:val="0"/>
              <w:ind w:left="113" w:right="113"/>
              <w:jc w:val="both"/>
              <w:rPr>
                <w:rFonts w:ascii="Arial" w:hAnsi="Arial" w:cs="Arial"/>
                <w:sz w:val="4"/>
                <w:szCs w:val="4"/>
                <w:lang w:val="es-BO"/>
              </w:rPr>
            </w:pPr>
          </w:p>
        </w:tc>
        <w:tc>
          <w:tcPr>
            <w:tcW w:w="66" w:type="pct"/>
            <w:tcBorders>
              <w:top w:val="nil"/>
              <w:left w:val="nil"/>
              <w:bottom w:val="nil"/>
              <w:right w:val="single" w:sz="12" w:space="0" w:color="auto"/>
            </w:tcBorders>
            <w:shd w:val="clear" w:color="auto" w:fill="auto"/>
            <w:vAlign w:val="bottom"/>
          </w:tcPr>
          <w:p w14:paraId="48080F1F" w14:textId="77777777" w:rsidR="0088705B" w:rsidRPr="003C0DD8" w:rsidRDefault="0088705B" w:rsidP="0088705B">
            <w:pPr>
              <w:adjustRightInd w:val="0"/>
              <w:snapToGrid w:val="0"/>
              <w:ind w:left="113" w:right="113"/>
              <w:jc w:val="both"/>
              <w:rPr>
                <w:rFonts w:ascii="Arial" w:hAnsi="Arial" w:cs="Arial"/>
                <w:b/>
                <w:sz w:val="4"/>
                <w:szCs w:val="4"/>
                <w:lang w:val="es-BO"/>
              </w:rPr>
            </w:pPr>
          </w:p>
        </w:tc>
        <w:tc>
          <w:tcPr>
            <w:tcW w:w="65" w:type="pct"/>
            <w:tcBorders>
              <w:top w:val="nil"/>
              <w:left w:val="single" w:sz="12" w:space="0" w:color="auto"/>
              <w:bottom w:val="nil"/>
              <w:right w:val="nil"/>
            </w:tcBorders>
            <w:shd w:val="clear" w:color="auto" w:fill="auto"/>
            <w:vAlign w:val="center"/>
          </w:tcPr>
          <w:p w14:paraId="783903A1" w14:textId="77777777" w:rsidR="0088705B" w:rsidRPr="003C0DD8" w:rsidRDefault="0088705B" w:rsidP="0088705B">
            <w:pPr>
              <w:adjustRightInd w:val="0"/>
              <w:snapToGrid w:val="0"/>
              <w:jc w:val="center"/>
              <w:rPr>
                <w:rFonts w:ascii="Arial" w:hAnsi="Arial" w:cs="Arial"/>
                <w:sz w:val="4"/>
                <w:szCs w:val="4"/>
                <w:lang w:val="es-BO"/>
              </w:rPr>
            </w:pPr>
          </w:p>
        </w:tc>
        <w:tc>
          <w:tcPr>
            <w:tcW w:w="192" w:type="pct"/>
            <w:tcBorders>
              <w:top w:val="single" w:sz="4" w:space="0" w:color="auto"/>
              <w:left w:val="nil"/>
              <w:bottom w:val="nil"/>
              <w:right w:val="nil"/>
            </w:tcBorders>
            <w:shd w:val="clear" w:color="auto" w:fill="auto"/>
            <w:vAlign w:val="center"/>
          </w:tcPr>
          <w:p w14:paraId="3E4D42DB" w14:textId="77777777" w:rsidR="0088705B" w:rsidRPr="003C0DD8" w:rsidRDefault="0088705B" w:rsidP="0088705B">
            <w:pPr>
              <w:adjustRightInd w:val="0"/>
              <w:snapToGrid w:val="0"/>
              <w:jc w:val="center"/>
              <w:rPr>
                <w:rFonts w:ascii="Arial" w:hAnsi="Arial" w:cs="Arial"/>
                <w:sz w:val="4"/>
                <w:szCs w:val="4"/>
                <w:lang w:val="es-BO"/>
              </w:rPr>
            </w:pPr>
          </w:p>
        </w:tc>
        <w:tc>
          <w:tcPr>
            <w:tcW w:w="66" w:type="pct"/>
            <w:tcBorders>
              <w:top w:val="nil"/>
              <w:left w:val="nil"/>
              <w:bottom w:val="nil"/>
              <w:right w:val="nil"/>
            </w:tcBorders>
            <w:shd w:val="clear" w:color="auto" w:fill="auto"/>
            <w:vAlign w:val="center"/>
          </w:tcPr>
          <w:p w14:paraId="350A9FB4" w14:textId="77777777" w:rsidR="0088705B" w:rsidRPr="003C0DD8" w:rsidRDefault="0088705B" w:rsidP="0088705B">
            <w:pPr>
              <w:adjustRightInd w:val="0"/>
              <w:snapToGrid w:val="0"/>
              <w:jc w:val="center"/>
              <w:rPr>
                <w:rFonts w:ascii="Arial" w:hAnsi="Arial" w:cs="Arial"/>
                <w:sz w:val="4"/>
                <w:szCs w:val="4"/>
                <w:lang w:val="es-BO"/>
              </w:rPr>
            </w:pPr>
          </w:p>
        </w:tc>
        <w:tc>
          <w:tcPr>
            <w:tcW w:w="195" w:type="pct"/>
            <w:tcBorders>
              <w:top w:val="single" w:sz="4" w:space="0" w:color="auto"/>
              <w:left w:val="nil"/>
              <w:bottom w:val="nil"/>
              <w:right w:val="nil"/>
            </w:tcBorders>
            <w:shd w:val="clear" w:color="auto" w:fill="auto"/>
            <w:vAlign w:val="center"/>
          </w:tcPr>
          <w:p w14:paraId="739D958D" w14:textId="77777777" w:rsidR="0088705B" w:rsidRPr="003C0DD8" w:rsidRDefault="0088705B" w:rsidP="0088705B">
            <w:pPr>
              <w:adjustRightInd w:val="0"/>
              <w:snapToGrid w:val="0"/>
              <w:jc w:val="center"/>
              <w:rPr>
                <w:rFonts w:ascii="Arial" w:hAnsi="Arial" w:cs="Arial"/>
                <w:sz w:val="4"/>
                <w:szCs w:val="4"/>
                <w:lang w:val="es-BO"/>
              </w:rPr>
            </w:pPr>
          </w:p>
        </w:tc>
        <w:tc>
          <w:tcPr>
            <w:tcW w:w="66" w:type="pct"/>
            <w:tcBorders>
              <w:top w:val="nil"/>
              <w:left w:val="nil"/>
              <w:bottom w:val="nil"/>
              <w:right w:val="nil"/>
            </w:tcBorders>
            <w:shd w:val="clear" w:color="auto" w:fill="auto"/>
            <w:vAlign w:val="center"/>
          </w:tcPr>
          <w:p w14:paraId="7F7F4844" w14:textId="77777777" w:rsidR="0088705B" w:rsidRPr="003C0DD8" w:rsidRDefault="0088705B" w:rsidP="0088705B">
            <w:pPr>
              <w:adjustRightInd w:val="0"/>
              <w:snapToGrid w:val="0"/>
              <w:jc w:val="center"/>
              <w:rPr>
                <w:rFonts w:ascii="Arial" w:hAnsi="Arial" w:cs="Arial"/>
                <w:sz w:val="4"/>
                <w:szCs w:val="4"/>
                <w:lang w:val="es-BO"/>
              </w:rPr>
            </w:pPr>
          </w:p>
        </w:tc>
        <w:tc>
          <w:tcPr>
            <w:tcW w:w="263" w:type="pct"/>
            <w:tcBorders>
              <w:top w:val="single" w:sz="4" w:space="0" w:color="auto"/>
              <w:left w:val="nil"/>
              <w:bottom w:val="nil"/>
              <w:right w:val="nil"/>
            </w:tcBorders>
            <w:shd w:val="clear" w:color="auto" w:fill="auto"/>
            <w:vAlign w:val="center"/>
          </w:tcPr>
          <w:p w14:paraId="51045742" w14:textId="77777777" w:rsidR="0088705B" w:rsidRPr="003C0DD8" w:rsidRDefault="0088705B" w:rsidP="0088705B">
            <w:pPr>
              <w:adjustRightInd w:val="0"/>
              <w:snapToGrid w:val="0"/>
              <w:jc w:val="center"/>
              <w:rPr>
                <w:rFonts w:ascii="Arial" w:hAnsi="Arial" w:cs="Arial"/>
                <w:sz w:val="4"/>
                <w:szCs w:val="4"/>
                <w:lang w:val="es-BO"/>
              </w:rPr>
            </w:pPr>
          </w:p>
        </w:tc>
        <w:tc>
          <w:tcPr>
            <w:tcW w:w="66" w:type="pct"/>
            <w:tcBorders>
              <w:top w:val="nil"/>
              <w:left w:val="nil"/>
              <w:bottom w:val="nil"/>
              <w:right w:val="single" w:sz="12" w:space="0" w:color="auto"/>
            </w:tcBorders>
            <w:shd w:val="clear" w:color="auto" w:fill="auto"/>
            <w:vAlign w:val="center"/>
          </w:tcPr>
          <w:p w14:paraId="2E9450E0" w14:textId="77777777" w:rsidR="0088705B" w:rsidRPr="003C0DD8" w:rsidRDefault="0088705B" w:rsidP="0088705B">
            <w:pPr>
              <w:adjustRightInd w:val="0"/>
              <w:snapToGrid w:val="0"/>
              <w:jc w:val="center"/>
              <w:rPr>
                <w:rFonts w:ascii="Arial" w:hAnsi="Arial" w:cs="Arial"/>
                <w:sz w:val="4"/>
                <w:szCs w:val="4"/>
                <w:lang w:val="es-BO"/>
              </w:rPr>
            </w:pPr>
          </w:p>
        </w:tc>
        <w:tc>
          <w:tcPr>
            <w:tcW w:w="65" w:type="pct"/>
            <w:tcBorders>
              <w:top w:val="nil"/>
              <w:left w:val="single" w:sz="12" w:space="0" w:color="auto"/>
              <w:bottom w:val="nil"/>
              <w:right w:val="nil"/>
            </w:tcBorders>
          </w:tcPr>
          <w:p w14:paraId="0AEF694F" w14:textId="77777777" w:rsidR="0088705B" w:rsidRPr="003C0DD8" w:rsidRDefault="0088705B" w:rsidP="0088705B">
            <w:pPr>
              <w:adjustRightInd w:val="0"/>
              <w:snapToGrid w:val="0"/>
              <w:jc w:val="center"/>
              <w:rPr>
                <w:rFonts w:ascii="Arial" w:hAnsi="Arial" w:cs="Arial"/>
                <w:sz w:val="4"/>
                <w:szCs w:val="4"/>
                <w:lang w:val="es-BO"/>
              </w:rPr>
            </w:pPr>
          </w:p>
        </w:tc>
        <w:tc>
          <w:tcPr>
            <w:tcW w:w="238" w:type="pct"/>
            <w:tcBorders>
              <w:top w:val="nil"/>
              <w:left w:val="nil"/>
              <w:bottom w:val="nil"/>
              <w:right w:val="nil"/>
            </w:tcBorders>
            <w:shd w:val="clear" w:color="auto" w:fill="auto"/>
            <w:vAlign w:val="center"/>
          </w:tcPr>
          <w:p w14:paraId="1DA7BD90" w14:textId="77777777" w:rsidR="0088705B" w:rsidRPr="003C0DD8" w:rsidRDefault="0088705B" w:rsidP="0088705B">
            <w:pPr>
              <w:adjustRightInd w:val="0"/>
              <w:snapToGrid w:val="0"/>
              <w:jc w:val="center"/>
              <w:rPr>
                <w:rFonts w:ascii="Arial" w:hAnsi="Arial" w:cs="Arial"/>
                <w:sz w:val="4"/>
                <w:szCs w:val="4"/>
                <w:lang w:val="es-BO"/>
              </w:rPr>
            </w:pPr>
          </w:p>
        </w:tc>
        <w:tc>
          <w:tcPr>
            <w:tcW w:w="125" w:type="pct"/>
            <w:tcBorders>
              <w:top w:val="nil"/>
              <w:left w:val="nil"/>
              <w:bottom w:val="nil"/>
              <w:right w:val="nil"/>
            </w:tcBorders>
            <w:shd w:val="clear" w:color="auto" w:fill="auto"/>
            <w:vAlign w:val="center"/>
          </w:tcPr>
          <w:p w14:paraId="47200A30" w14:textId="77777777" w:rsidR="0088705B" w:rsidRPr="003C0DD8" w:rsidRDefault="0088705B" w:rsidP="0088705B">
            <w:pPr>
              <w:adjustRightInd w:val="0"/>
              <w:snapToGrid w:val="0"/>
              <w:jc w:val="center"/>
              <w:rPr>
                <w:rFonts w:ascii="Arial" w:hAnsi="Arial" w:cs="Arial"/>
                <w:sz w:val="4"/>
                <w:szCs w:val="4"/>
                <w:lang w:val="es-BO"/>
              </w:rPr>
            </w:pPr>
          </w:p>
        </w:tc>
        <w:tc>
          <w:tcPr>
            <w:tcW w:w="232" w:type="pct"/>
            <w:tcBorders>
              <w:top w:val="nil"/>
              <w:left w:val="nil"/>
              <w:bottom w:val="nil"/>
              <w:right w:val="nil"/>
            </w:tcBorders>
            <w:shd w:val="clear" w:color="auto" w:fill="auto"/>
            <w:vAlign w:val="center"/>
          </w:tcPr>
          <w:p w14:paraId="3333BB37" w14:textId="77777777" w:rsidR="0088705B" w:rsidRPr="003C0DD8" w:rsidRDefault="0088705B" w:rsidP="0088705B">
            <w:pPr>
              <w:adjustRightInd w:val="0"/>
              <w:snapToGrid w:val="0"/>
              <w:jc w:val="center"/>
              <w:rPr>
                <w:rFonts w:ascii="Arial" w:hAnsi="Arial" w:cs="Arial"/>
                <w:sz w:val="4"/>
                <w:szCs w:val="4"/>
                <w:lang w:val="es-BO"/>
              </w:rPr>
            </w:pPr>
          </w:p>
        </w:tc>
        <w:tc>
          <w:tcPr>
            <w:tcW w:w="66" w:type="pct"/>
            <w:tcBorders>
              <w:top w:val="nil"/>
              <w:left w:val="nil"/>
              <w:bottom w:val="nil"/>
              <w:right w:val="single" w:sz="12" w:space="0" w:color="auto"/>
            </w:tcBorders>
            <w:shd w:val="clear" w:color="auto" w:fill="auto"/>
            <w:vAlign w:val="center"/>
          </w:tcPr>
          <w:p w14:paraId="62A1F669" w14:textId="77777777" w:rsidR="0088705B" w:rsidRPr="003C0DD8" w:rsidRDefault="0088705B" w:rsidP="0088705B">
            <w:pPr>
              <w:adjustRightInd w:val="0"/>
              <w:snapToGrid w:val="0"/>
              <w:jc w:val="center"/>
              <w:rPr>
                <w:rFonts w:ascii="Arial" w:hAnsi="Arial" w:cs="Arial"/>
                <w:sz w:val="4"/>
                <w:szCs w:val="4"/>
                <w:lang w:val="es-BO"/>
              </w:rPr>
            </w:pPr>
          </w:p>
        </w:tc>
        <w:tc>
          <w:tcPr>
            <w:tcW w:w="69" w:type="pct"/>
            <w:tcBorders>
              <w:top w:val="nil"/>
              <w:left w:val="single" w:sz="12" w:space="0" w:color="auto"/>
              <w:bottom w:val="nil"/>
              <w:right w:val="nil"/>
            </w:tcBorders>
            <w:shd w:val="clear" w:color="auto" w:fill="auto"/>
            <w:vAlign w:val="center"/>
          </w:tcPr>
          <w:p w14:paraId="7A76F448" w14:textId="77777777" w:rsidR="0088705B" w:rsidRPr="003C0DD8" w:rsidRDefault="0088705B" w:rsidP="0088705B">
            <w:pPr>
              <w:adjustRightInd w:val="0"/>
              <w:snapToGrid w:val="0"/>
              <w:jc w:val="center"/>
              <w:rPr>
                <w:rFonts w:ascii="Arial" w:hAnsi="Arial" w:cs="Arial"/>
                <w:sz w:val="4"/>
                <w:szCs w:val="4"/>
                <w:lang w:val="es-BO"/>
              </w:rPr>
            </w:pPr>
          </w:p>
        </w:tc>
        <w:tc>
          <w:tcPr>
            <w:tcW w:w="1140" w:type="pct"/>
            <w:tcBorders>
              <w:top w:val="nil"/>
              <w:left w:val="nil"/>
              <w:bottom w:val="nil"/>
              <w:right w:val="nil"/>
            </w:tcBorders>
            <w:shd w:val="clear" w:color="auto" w:fill="auto"/>
            <w:vAlign w:val="center"/>
          </w:tcPr>
          <w:p w14:paraId="40865BB4" w14:textId="77777777" w:rsidR="0088705B" w:rsidRPr="003C0DD8" w:rsidRDefault="0088705B" w:rsidP="0088705B">
            <w:pPr>
              <w:adjustRightInd w:val="0"/>
              <w:snapToGrid w:val="0"/>
              <w:jc w:val="center"/>
              <w:rPr>
                <w:rFonts w:ascii="Arial" w:hAnsi="Arial" w:cs="Arial"/>
                <w:sz w:val="4"/>
                <w:szCs w:val="4"/>
                <w:lang w:val="es-BO"/>
              </w:rPr>
            </w:pPr>
          </w:p>
        </w:tc>
        <w:tc>
          <w:tcPr>
            <w:tcW w:w="62" w:type="pct"/>
            <w:tcBorders>
              <w:top w:val="nil"/>
              <w:left w:val="nil"/>
              <w:bottom w:val="nil"/>
              <w:right w:val="single" w:sz="12" w:space="0" w:color="auto"/>
            </w:tcBorders>
            <w:shd w:val="clear" w:color="auto" w:fill="auto"/>
            <w:vAlign w:val="center"/>
          </w:tcPr>
          <w:p w14:paraId="7D78D171" w14:textId="77777777" w:rsidR="0088705B" w:rsidRPr="003C0DD8" w:rsidRDefault="0088705B" w:rsidP="0088705B">
            <w:pPr>
              <w:adjustRightInd w:val="0"/>
              <w:snapToGrid w:val="0"/>
              <w:rPr>
                <w:rFonts w:ascii="Arial" w:hAnsi="Arial" w:cs="Arial"/>
                <w:sz w:val="4"/>
                <w:szCs w:val="4"/>
                <w:lang w:val="es-BO"/>
              </w:rPr>
            </w:pPr>
          </w:p>
        </w:tc>
      </w:tr>
      <w:tr w:rsidR="0088705B" w:rsidRPr="003C0DD8" w14:paraId="1E0C5836" w14:textId="77777777" w:rsidTr="0088705B">
        <w:trPr>
          <w:trHeight w:val="74"/>
        </w:trPr>
        <w:tc>
          <w:tcPr>
            <w:tcW w:w="235"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0C2C14D8" w14:textId="77777777" w:rsidR="0088705B" w:rsidRPr="003C0DD8" w:rsidRDefault="0088705B" w:rsidP="0088705B">
            <w:pPr>
              <w:adjustRightInd w:val="0"/>
              <w:snapToGrid w:val="0"/>
              <w:jc w:val="center"/>
              <w:rPr>
                <w:rFonts w:ascii="Arial" w:hAnsi="Arial" w:cs="Arial"/>
                <w:sz w:val="14"/>
                <w:szCs w:val="14"/>
                <w:lang w:val="es-BO"/>
              </w:rPr>
            </w:pPr>
            <w:r w:rsidRPr="003C0DD8">
              <w:rPr>
                <w:rFonts w:ascii="Arial" w:hAnsi="Arial" w:cs="Arial"/>
                <w:sz w:val="14"/>
                <w:szCs w:val="14"/>
                <w:lang w:val="es-BO"/>
              </w:rPr>
              <w:t>9</w:t>
            </w:r>
          </w:p>
        </w:tc>
        <w:tc>
          <w:tcPr>
            <w:tcW w:w="1854" w:type="pct"/>
            <w:gridSpan w:val="2"/>
            <w:vMerge w:val="restart"/>
            <w:tcBorders>
              <w:top w:val="nil"/>
              <w:left w:val="single" w:sz="12" w:space="0" w:color="auto"/>
              <w:right w:val="single" w:sz="12" w:space="0" w:color="auto"/>
            </w:tcBorders>
            <w:shd w:val="clear" w:color="auto" w:fill="auto"/>
            <w:vAlign w:val="center"/>
          </w:tcPr>
          <w:p w14:paraId="12285114" w14:textId="77777777" w:rsidR="0088705B" w:rsidRPr="003C0DD8" w:rsidRDefault="0088705B" w:rsidP="0088705B">
            <w:pPr>
              <w:adjustRightInd w:val="0"/>
              <w:snapToGrid w:val="0"/>
              <w:ind w:left="113" w:right="113"/>
              <w:jc w:val="both"/>
              <w:rPr>
                <w:rFonts w:ascii="Arial" w:hAnsi="Arial" w:cs="Arial"/>
                <w:b/>
                <w:sz w:val="14"/>
                <w:szCs w:val="14"/>
                <w:lang w:val="es-BO"/>
              </w:rPr>
            </w:pPr>
            <w:r w:rsidRPr="003C0DD8">
              <w:rPr>
                <w:rFonts w:ascii="Arial" w:hAnsi="Arial" w:cs="Arial"/>
                <w:sz w:val="16"/>
                <w:szCs w:val="16"/>
                <w:lang w:val="es-BO"/>
              </w:rPr>
              <w:t>Adjudicación o Declaratoria Desierta (fecha límite)</w:t>
            </w:r>
          </w:p>
        </w:tc>
        <w:tc>
          <w:tcPr>
            <w:tcW w:w="65" w:type="pct"/>
            <w:tcBorders>
              <w:top w:val="nil"/>
              <w:left w:val="single" w:sz="12" w:space="0" w:color="auto"/>
              <w:bottom w:val="nil"/>
              <w:right w:val="nil"/>
            </w:tcBorders>
            <w:shd w:val="clear" w:color="auto" w:fill="auto"/>
            <w:vAlign w:val="center"/>
          </w:tcPr>
          <w:p w14:paraId="2FBB1EFE" w14:textId="77777777" w:rsidR="0088705B" w:rsidRPr="003C0DD8" w:rsidRDefault="0088705B" w:rsidP="0088705B">
            <w:pPr>
              <w:adjustRightInd w:val="0"/>
              <w:snapToGrid w:val="0"/>
              <w:jc w:val="center"/>
              <w:rPr>
                <w:rFonts w:ascii="Arial" w:hAnsi="Arial" w:cs="Arial"/>
                <w:sz w:val="14"/>
                <w:szCs w:val="14"/>
                <w:lang w:val="es-BO"/>
              </w:rPr>
            </w:pPr>
          </w:p>
        </w:tc>
        <w:tc>
          <w:tcPr>
            <w:tcW w:w="192" w:type="pct"/>
            <w:tcBorders>
              <w:top w:val="nil"/>
              <w:left w:val="nil"/>
              <w:bottom w:val="single" w:sz="4" w:space="0" w:color="auto"/>
              <w:right w:val="nil"/>
            </w:tcBorders>
            <w:shd w:val="clear" w:color="auto" w:fill="auto"/>
            <w:vAlign w:val="center"/>
          </w:tcPr>
          <w:p w14:paraId="38A0CEFD" w14:textId="77777777" w:rsidR="0088705B" w:rsidRPr="003C0DD8" w:rsidRDefault="0088705B" w:rsidP="0088705B">
            <w:pPr>
              <w:adjustRightInd w:val="0"/>
              <w:snapToGrid w:val="0"/>
              <w:jc w:val="center"/>
              <w:rPr>
                <w:i/>
                <w:sz w:val="14"/>
                <w:szCs w:val="14"/>
                <w:lang w:val="es-BO"/>
              </w:rPr>
            </w:pPr>
            <w:r w:rsidRPr="003C0DD8">
              <w:rPr>
                <w:i/>
                <w:sz w:val="14"/>
                <w:szCs w:val="14"/>
                <w:lang w:val="es-BO"/>
              </w:rPr>
              <w:t>Día</w:t>
            </w:r>
          </w:p>
        </w:tc>
        <w:tc>
          <w:tcPr>
            <w:tcW w:w="66" w:type="pct"/>
            <w:tcBorders>
              <w:top w:val="nil"/>
              <w:left w:val="nil"/>
              <w:bottom w:val="nil"/>
              <w:right w:val="nil"/>
            </w:tcBorders>
            <w:shd w:val="clear" w:color="auto" w:fill="auto"/>
            <w:vAlign w:val="center"/>
          </w:tcPr>
          <w:p w14:paraId="0C319C26" w14:textId="77777777" w:rsidR="0088705B" w:rsidRPr="003C0DD8" w:rsidRDefault="0088705B" w:rsidP="0088705B">
            <w:pPr>
              <w:adjustRightInd w:val="0"/>
              <w:snapToGrid w:val="0"/>
              <w:jc w:val="center"/>
              <w:rPr>
                <w:i/>
                <w:sz w:val="14"/>
                <w:szCs w:val="14"/>
                <w:lang w:val="es-BO"/>
              </w:rPr>
            </w:pPr>
          </w:p>
        </w:tc>
        <w:tc>
          <w:tcPr>
            <w:tcW w:w="195" w:type="pct"/>
            <w:tcBorders>
              <w:top w:val="nil"/>
              <w:left w:val="nil"/>
              <w:bottom w:val="single" w:sz="4" w:space="0" w:color="auto"/>
              <w:right w:val="nil"/>
            </w:tcBorders>
            <w:shd w:val="clear" w:color="auto" w:fill="auto"/>
            <w:vAlign w:val="center"/>
          </w:tcPr>
          <w:p w14:paraId="66402848" w14:textId="77777777" w:rsidR="0088705B" w:rsidRPr="003C0DD8" w:rsidRDefault="0088705B" w:rsidP="0088705B">
            <w:pPr>
              <w:adjustRightInd w:val="0"/>
              <w:snapToGrid w:val="0"/>
              <w:jc w:val="center"/>
              <w:rPr>
                <w:i/>
                <w:sz w:val="14"/>
                <w:szCs w:val="14"/>
                <w:lang w:val="es-BO"/>
              </w:rPr>
            </w:pPr>
            <w:r w:rsidRPr="003C0DD8">
              <w:rPr>
                <w:i/>
                <w:sz w:val="14"/>
                <w:szCs w:val="14"/>
                <w:lang w:val="es-BO"/>
              </w:rPr>
              <w:t>Mes</w:t>
            </w:r>
          </w:p>
        </w:tc>
        <w:tc>
          <w:tcPr>
            <w:tcW w:w="66" w:type="pct"/>
            <w:tcBorders>
              <w:top w:val="nil"/>
              <w:left w:val="nil"/>
              <w:bottom w:val="nil"/>
              <w:right w:val="nil"/>
            </w:tcBorders>
            <w:shd w:val="clear" w:color="auto" w:fill="auto"/>
            <w:vAlign w:val="center"/>
          </w:tcPr>
          <w:p w14:paraId="46564120" w14:textId="77777777" w:rsidR="0088705B" w:rsidRPr="003C0DD8" w:rsidRDefault="0088705B" w:rsidP="0088705B">
            <w:pPr>
              <w:adjustRightInd w:val="0"/>
              <w:snapToGrid w:val="0"/>
              <w:jc w:val="center"/>
              <w:rPr>
                <w:i/>
                <w:sz w:val="14"/>
                <w:szCs w:val="14"/>
                <w:lang w:val="es-BO"/>
              </w:rPr>
            </w:pPr>
          </w:p>
        </w:tc>
        <w:tc>
          <w:tcPr>
            <w:tcW w:w="263" w:type="pct"/>
            <w:tcBorders>
              <w:top w:val="nil"/>
              <w:left w:val="nil"/>
              <w:bottom w:val="single" w:sz="4" w:space="0" w:color="auto"/>
              <w:right w:val="nil"/>
            </w:tcBorders>
            <w:shd w:val="clear" w:color="auto" w:fill="auto"/>
            <w:vAlign w:val="center"/>
          </w:tcPr>
          <w:p w14:paraId="760D42D6" w14:textId="77777777" w:rsidR="0088705B" w:rsidRPr="003C0DD8" w:rsidRDefault="0088705B" w:rsidP="0088705B">
            <w:pPr>
              <w:adjustRightInd w:val="0"/>
              <w:snapToGrid w:val="0"/>
              <w:jc w:val="center"/>
              <w:rPr>
                <w:i/>
                <w:sz w:val="14"/>
                <w:szCs w:val="14"/>
                <w:lang w:val="es-BO"/>
              </w:rPr>
            </w:pPr>
            <w:r w:rsidRPr="003C0DD8">
              <w:rPr>
                <w:i/>
                <w:sz w:val="14"/>
                <w:szCs w:val="14"/>
                <w:lang w:val="es-BO"/>
              </w:rPr>
              <w:t>Año</w:t>
            </w:r>
          </w:p>
        </w:tc>
        <w:tc>
          <w:tcPr>
            <w:tcW w:w="66" w:type="pct"/>
            <w:tcBorders>
              <w:top w:val="nil"/>
              <w:left w:val="nil"/>
              <w:bottom w:val="nil"/>
              <w:right w:val="single" w:sz="12" w:space="0" w:color="auto"/>
            </w:tcBorders>
            <w:shd w:val="clear" w:color="auto" w:fill="auto"/>
            <w:vAlign w:val="center"/>
          </w:tcPr>
          <w:p w14:paraId="75CA0041" w14:textId="77777777" w:rsidR="0088705B" w:rsidRPr="003C0DD8" w:rsidRDefault="0088705B" w:rsidP="0088705B">
            <w:pPr>
              <w:adjustRightInd w:val="0"/>
              <w:snapToGrid w:val="0"/>
              <w:jc w:val="center"/>
              <w:rPr>
                <w:rFonts w:ascii="Arial" w:hAnsi="Arial" w:cs="Arial"/>
                <w:sz w:val="14"/>
                <w:szCs w:val="14"/>
                <w:lang w:val="es-BO"/>
              </w:rPr>
            </w:pPr>
          </w:p>
        </w:tc>
        <w:tc>
          <w:tcPr>
            <w:tcW w:w="65" w:type="pct"/>
            <w:tcBorders>
              <w:top w:val="nil"/>
              <w:left w:val="single" w:sz="12" w:space="0" w:color="auto"/>
              <w:bottom w:val="nil"/>
              <w:right w:val="nil"/>
            </w:tcBorders>
          </w:tcPr>
          <w:p w14:paraId="6178A8D5" w14:textId="77777777" w:rsidR="0088705B" w:rsidRPr="003C0DD8" w:rsidRDefault="0088705B" w:rsidP="0088705B">
            <w:pPr>
              <w:adjustRightInd w:val="0"/>
              <w:snapToGrid w:val="0"/>
              <w:jc w:val="center"/>
              <w:rPr>
                <w:rFonts w:ascii="Arial" w:hAnsi="Arial" w:cs="Arial"/>
                <w:sz w:val="14"/>
                <w:szCs w:val="14"/>
                <w:lang w:val="es-BO"/>
              </w:rPr>
            </w:pPr>
          </w:p>
        </w:tc>
        <w:tc>
          <w:tcPr>
            <w:tcW w:w="238" w:type="pct"/>
            <w:tcBorders>
              <w:top w:val="nil"/>
              <w:left w:val="nil"/>
              <w:bottom w:val="nil"/>
              <w:right w:val="nil"/>
            </w:tcBorders>
            <w:shd w:val="clear" w:color="auto" w:fill="auto"/>
            <w:vAlign w:val="center"/>
          </w:tcPr>
          <w:p w14:paraId="6CF1F0E2" w14:textId="77777777" w:rsidR="0088705B" w:rsidRPr="003C0DD8" w:rsidRDefault="0088705B" w:rsidP="0088705B">
            <w:pPr>
              <w:adjustRightInd w:val="0"/>
              <w:snapToGrid w:val="0"/>
              <w:jc w:val="center"/>
              <w:rPr>
                <w:rFonts w:ascii="Arial" w:hAnsi="Arial" w:cs="Arial"/>
                <w:sz w:val="14"/>
                <w:szCs w:val="14"/>
                <w:lang w:val="es-BO"/>
              </w:rPr>
            </w:pPr>
          </w:p>
        </w:tc>
        <w:tc>
          <w:tcPr>
            <w:tcW w:w="125" w:type="pct"/>
            <w:tcBorders>
              <w:top w:val="nil"/>
              <w:left w:val="nil"/>
              <w:bottom w:val="nil"/>
              <w:right w:val="nil"/>
            </w:tcBorders>
            <w:shd w:val="clear" w:color="auto" w:fill="auto"/>
            <w:vAlign w:val="center"/>
          </w:tcPr>
          <w:p w14:paraId="18B2F176" w14:textId="77777777" w:rsidR="0088705B" w:rsidRPr="003C0DD8" w:rsidRDefault="0088705B" w:rsidP="0088705B">
            <w:pPr>
              <w:adjustRightInd w:val="0"/>
              <w:snapToGrid w:val="0"/>
              <w:jc w:val="center"/>
              <w:rPr>
                <w:rFonts w:ascii="Arial" w:hAnsi="Arial" w:cs="Arial"/>
                <w:sz w:val="14"/>
                <w:szCs w:val="14"/>
                <w:lang w:val="es-BO"/>
              </w:rPr>
            </w:pPr>
          </w:p>
        </w:tc>
        <w:tc>
          <w:tcPr>
            <w:tcW w:w="232" w:type="pct"/>
            <w:tcBorders>
              <w:top w:val="nil"/>
              <w:left w:val="nil"/>
              <w:bottom w:val="nil"/>
              <w:right w:val="nil"/>
            </w:tcBorders>
            <w:shd w:val="clear" w:color="auto" w:fill="auto"/>
            <w:vAlign w:val="center"/>
          </w:tcPr>
          <w:p w14:paraId="23E5E9F3" w14:textId="77777777" w:rsidR="0088705B" w:rsidRPr="003C0DD8" w:rsidRDefault="0088705B" w:rsidP="0088705B">
            <w:pPr>
              <w:adjustRightInd w:val="0"/>
              <w:snapToGrid w:val="0"/>
              <w:jc w:val="center"/>
              <w:rPr>
                <w:rFonts w:ascii="Arial" w:hAnsi="Arial" w:cs="Arial"/>
                <w:sz w:val="14"/>
                <w:szCs w:val="14"/>
                <w:lang w:val="es-BO"/>
              </w:rPr>
            </w:pPr>
          </w:p>
        </w:tc>
        <w:tc>
          <w:tcPr>
            <w:tcW w:w="66" w:type="pct"/>
            <w:tcBorders>
              <w:top w:val="nil"/>
              <w:left w:val="nil"/>
              <w:bottom w:val="nil"/>
              <w:right w:val="single" w:sz="12" w:space="0" w:color="auto"/>
            </w:tcBorders>
            <w:shd w:val="clear" w:color="auto" w:fill="auto"/>
            <w:vAlign w:val="center"/>
          </w:tcPr>
          <w:p w14:paraId="464CDDF4" w14:textId="77777777" w:rsidR="0088705B" w:rsidRPr="003C0DD8" w:rsidRDefault="0088705B" w:rsidP="0088705B">
            <w:pPr>
              <w:adjustRightInd w:val="0"/>
              <w:snapToGrid w:val="0"/>
              <w:jc w:val="center"/>
              <w:rPr>
                <w:rFonts w:ascii="Arial" w:hAnsi="Arial" w:cs="Arial"/>
                <w:sz w:val="14"/>
                <w:szCs w:val="14"/>
                <w:lang w:val="es-BO"/>
              </w:rPr>
            </w:pPr>
          </w:p>
        </w:tc>
        <w:tc>
          <w:tcPr>
            <w:tcW w:w="69" w:type="pct"/>
            <w:tcBorders>
              <w:top w:val="nil"/>
              <w:left w:val="single" w:sz="12" w:space="0" w:color="auto"/>
              <w:bottom w:val="nil"/>
              <w:right w:val="nil"/>
            </w:tcBorders>
            <w:shd w:val="clear" w:color="auto" w:fill="auto"/>
            <w:vAlign w:val="center"/>
          </w:tcPr>
          <w:p w14:paraId="0DEBA8D8" w14:textId="77777777" w:rsidR="0088705B" w:rsidRPr="003C0DD8" w:rsidRDefault="0088705B" w:rsidP="0088705B">
            <w:pPr>
              <w:adjustRightInd w:val="0"/>
              <w:snapToGrid w:val="0"/>
              <w:jc w:val="center"/>
              <w:rPr>
                <w:rFonts w:ascii="Arial" w:hAnsi="Arial" w:cs="Arial"/>
                <w:sz w:val="14"/>
                <w:szCs w:val="14"/>
                <w:lang w:val="es-BO"/>
              </w:rPr>
            </w:pPr>
          </w:p>
        </w:tc>
        <w:tc>
          <w:tcPr>
            <w:tcW w:w="1140" w:type="pct"/>
            <w:tcBorders>
              <w:top w:val="nil"/>
              <w:left w:val="nil"/>
              <w:bottom w:val="nil"/>
              <w:right w:val="nil"/>
            </w:tcBorders>
            <w:shd w:val="clear" w:color="auto" w:fill="auto"/>
            <w:vAlign w:val="center"/>
          </w:tcPr>
          <w:p w14:paraId="24B919B9" w14:textId="77777777" w:rsidR="0088705B" w:rsidRPr="003C0DD8" w:rsidRDefault="0088705B" w:rsidP="0088705B">
            <w:pPr>
              <w:adjustRightInd w:val="0"/>
              <w:snapToGrid w:val="0"/>
              <w:jc w:val="center"/>
              <w:rPr>
                <w:rFonts w:ascii="Arial" w:hAnsi="Arial" w:cs="Arial"/>
                <w:sz w:val="14"/>
                <w:szCs w:val="14"/>
                <w:lang w:val="es-BO"/>
              </w:rPr>
            </w:pPr>
          </w:p>
        </w:tc>
        <w:tc>
          <w:tcPr>
            <w:tcW w:w="62" w:type="pct"/>
            <w:tcBorders>
              <w:top w:val="nil"/>
              <w:left w:val="nil"/>
              <w:bottom w:val="nil"/>
              <w:right w:val="single" w:sz="12" w:space="0" w:color="auto"/>
            </w:tcBorders>
            <w:shd w:val="clear" w:color="auto" w:fill="auto"/>
            <w:vAlign w:val="center"/>
          </w:tcPr>
          <w:p w14:paraId="6C1C8AF9" w14:textId="77777777" w:rsidR="0088705B" w:rsidRPr="003C0DD8" w:rsidRDefault="0088705B" w:rsidP="0088705B">
            <w:pPr>
              <w:adjustRightInd w:val="0"/>
              <w:snapToGrid w:val="0"/>
              <w:rPr>
                <w:rFonts w:ascii="Arial" w:hAnsi="Arial" w:cs="Arial"/>
                <w:sz w:val="14"/>
                <w:szCs w:val="14"/>
                <w:lang w:val="es-BO"/>
              </w:rPr>
            </w:pPr>
          </w:p>
        </w:tc>
      </w:tr>
      <w:tr w:rsidR="0088705B" w:rsidRPr="003C0DD8" w14:paraId="3E64D109" w14:textId="77777777" w:rsidTr="0088705B">
        <w:trPr>
          <w:trHeight w:val="190"/>
        </w:trPr>
        <w:tc>
          <w:tcPr>
            <w:tcW w:w="235" w:type="pct"/>
            <w:vMerge/>
            <w:tcBorders>
              <w:left w:val="single" w:sz="12" w:space="0" w:color="auto"/>
              <w:bottom w:val="nil"/>
              <w:right w:val="single" w:sz="12" w:space="0" w:color="auto"/>
            </w:tcBorders>
            <w:shd w:val="clear" w:color="auto" w:fill="auto"/>
            <w:noWrap/>
            <w:tcMar>
              <w:left w:w="0" w:type="dxa"/>
              <w:right w:w="0" w:type="dxa"/>
            </w:tcMar>
            <w:vAlign w:val="center"/>
          </w:tcPr>
          <w:p w14:paraId="5AA0DCDE" w14:textId="77777777" w:rsidR="0088705B" w:rsidRPr="003C0DD8" w:rsidRDefault="0088705B" w:rsidP="0088705B">
            <w:pPr>
              <w:adjustRightInd w:val="0"/>
              <w:snapToGrid w:val="0"/>
              <w:jc w:val="center"/>
              <w:rPr>
                <w:rFonts w:ascii="Arial" w:hAnsi="Arial" w:cs="Arial"/>
                <w:sz w:val="14"/>
                <w:szCs w:val="14"/>
                <w:lang w:val="es-BO"/>
              </w:rPr>
            </w:pPr>
          </w:p>
        </w:tc>
        <w:tc>
          <w:tcPr>
            <w:tcW w:w="1854" w:type="pct"/>
            <w:gridSpan w:val="2"/>
            <w:vMerge/>
            <w:tcBorders>
              <w:left w:val="single" w:sz="12" w:space="0" w:color="auto"/>
              <w:bottom w:val="nil"/>
              <w:right w:val="single" w:sz="12" w:space="0" w:color="auto"/>
            </w:tcBorders>
            <w:shd w:val="clear" w:color="auto" w:fill="auto"/>
            <w:vAlign w:val="bottom"/>
          </w:tcPr>
          <w:p w14:paraId="684614E6" w14:textId="77777777" w:rsidR="0088705B" w:rsidRPr="003C0DD8" w:rsidRDefault="0088705B" w:rsidP="0088705B">
            <w:pPr>
              <w:adjustRightInd w:val="0"/>
              <w:snapToGrid w:val="0"/>
              <w:ind w:left="113" w:right="113"/>
              <w:jc w:val="both"/>
              <w:rPr>
                <w:rFonts w:ascii="Arial" w:hAnsi="Arial" w:cs="Arial"/>
                <w:b/>
                <w:sz w:val="16"/>
                <w:szCs w:val="16"/>
                <w:lang w:val="es-BO"/>
              </w:rPr>
            </w:pPr>
          </w:p>
        </w:tc>
        <w:tc>
          <w:tcPr>
            <w:tcW w:w="65" w:type="pct"/>
            <w:tcBorders>
              <w:top w:val="nil"/>
              <w:left w:val="single" w:sz="12" w:space="0" w:color="auto"/>
              <w:bottom w:val="nil"/>
              <w:right w:val="single" w:sz="4" w:space="0" w:color="auto"/>
            </w:tcBorders>
            <w:shd w:val="clear" w:color="auto" w:fill="auto"/>
            <w:vAlign w:val="center"/>
          </w:tcPr>
          <w:p w14:paraId="639CBD1B" w14:textId="77777777" w:rsidR="0088705B" w:rsidRPr="003C0DD8" w:rsidRDefault="0088705B" w:rsidP="0088705B">
            <w:pPr>
              <w:adjustRightInd w:val="0"/>
              <w:snapToGrid w:val="0"/>
              <w:jc w:val="center"/>
              <w:rPr>
                <w:rFonts w:ascii="Arial" w:hAnsi="Arial" w:cs="Arial"/>
                <w:sz w:val="16"/>
                <w:szCs w:val="16"/>
                <w:lang w:val="es-BO"/>
              </w:rPr>
            </w:pPr>
          </w:p>
        </w:tc>
        <w:tc>
          <w:tcPr>
            <w:tcW w:w="19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F0F90D3" w14:textId="51EADA80" w:rsidR="0088705B" w:rsidRPr="003C0DD8" w:rsidRDefault="00F30BA0" w:rsidP="0088705B">
            <w:pPr>
              <w:adjustRightInd w:val="0"/>
              <w:snapToGrid w:val="0"/>
              <w:jc w:val="center"/>
              <w:rPr>
                <w:rFonts w:ascii="Arial" w:hAnsi="Arial" w:cs="Arial"/>
                <w:sz w:val="16"/>
                <w:szCs w:val="16"/>
                <w:lang w:val="es-BO"/>
              </w:rPr>
            </w:pPr>
            <w:r>
              <w:rPr>
                <w:rFonts w:ascii="Arial" w:hAnsi="Arial" w:cs="Arial"/>
                <w:sz w:val="16"/>
                <w:szCs w:val="16"/>
                <w:lang w:val="es-BO"/>
              </w:rPr>
              <w:t>23</w:t>
            </w:r>
          </w:p>
        </w:tc>
        <w:tc>
          <w:tcPr>
            <w:tcW w:w="66" w:type="pct"/>
            <w:tcBorders>
              <w:top w:val="nil"/>
              <w:left w:val="single" w:sz="4" w:space="0" w:color="auto"/>
              <w:bottom w:val="nil"/>
              <w:right w:val="single" w:sz="4" w:space="0" w:color="auto"/>
            </w:tcBorders>
            <w:shd w:val="clear" w:color="auto" w:fill="auto"/>
            <w:vAlign w:val="center"/>
          </w:tcPr>
          <w:p w14:paraId="6333A439" w14:textId="77777777" w:rsidR="0088705B" w:rsidRPr="003C0DD8" w:rsidRDefault="0088705B" w:rsidP="0088705B">
            <w:pPr>
              <w:adjustRightInd w:val="0"/>
              <w:snapToGrid w:val="0"/>
              <w:jc w:val="center"/>
              <w:rPr>
                <w:rFonts w:ascii="Arial" w:hAnsi="Arial" w:cs="Arial"/>
                <w:sz w:val="16"/>
                <w:szCs w:val="16"/>
                <w:lang w:val="es-BO"/>
              </w:rPr>
            </w:pPr>
          </w:p>
        </w:tc>
        <w:tc>
          <w:tcPr>
            <w:tcW w:w="195"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F301A0A" w14:textId="74DB42CA" w:rsidR="0088705B" w:rsidRPr="003C0DD8" w:rsidRDefault="00F30BA0" w:rsidP="0088705B">
            <w:pPr>
              <w:adjustRightInd w:val="0"/>
              <w:snapToGrid w:val="0"/>
              <w:jc w:val="center"/>
              <w:rPr>
                <w:rFonts w:ascii="Arial" w:hAnsi="Arial" w:cs="Arial"/>
                <w:sz w:val="16"/>
                <w:szCs w:val="16"/>
                <w:lang w:val="es-BO"/>
              </w:rPr>
            </w:pPr>
            <w:r>
              <w:rPr>
                <w:rFonts w:ascii="Arial" w:hAnsi="Arial" w:cs="Arial"/>
                <w:sz w:val="16"/>
                <w:szCs w:val="16"/>
                <w:lang w:val="es-BO"/>
              </w:rPr>
              <w:t>10</w:t>
            </w:r>
          </w:p>
        </w:tc>
        <w:tc>
          <w:tcPr>
            <w:tcW w:w="66" w:type="pct"/>
            <w:tcBorders>
              <w:top w:val="nil"/>
              <w:left w:val="single" w:sz="4" w:space="0" w:color="auto"/>
              <w:bottom w:val="nil"/>
              <w:right w:val="single" w:sz="4" w:space="0" w:color="auto"/>
            </w:tcBorders>
            <w:shd w:val="clear" w:color="auto" w:fill="auto"/>
            <w:vAlign w:val="center"/>
          </w:tcPr>
          <w:p w14:paraId="0363CABA" w14:textId="77777777" w:rsidR="0088705B" w:rsidRPr="003C0DD8" w:rsidRDefault="0088705B" w:rsidP="0088705B">
            <w:pPr>
              <w:adjustRightInd w:val="0"/>
              <w:snapToGrid w:val="0"/>
              <w:jc w:val="center"/>
              <w:rPr>
                <w:rFonts w:ascii="Arial" w:hAnsi="Arial" w:cs="Arial"/>
                <w:sz w:val="16"/>
                <w:szCs w:val="16"/>
                <w:lang w:val="es-BO"/>
              </w:rPr>
            </w:pPr>
          </w:p>
        </w:tc>
        <w:tc>
          <w:tcPr>
            <w:tcW w:w="263"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664F3ED" w14:textId="7CC10516" w:rsidR="0088705B" w:rsidRPr="003C0DD8" w:rsidRDefault="0088705B" w:rsidP="0088705B">
            <w:pPr>
              <w:adjustRightInd w:val="0"/>
              <w:snapToGrid w:val="0"/>
              <w:jc w:val="center"/>
              <w:rPr>
                <w:rFonts w:ascii="Arial" w:hAnsi="Arial" w:cs="Arial"/>
                <w:sz w:val="16"/>
                <w:szCs w:val="16"/>
                <w:lang w:val="es-BO"/>
              </w:rPr>
            </w:pPr>
            <w:r>
              <w:rPr>
                <w:rFonts w:ascii="Arial" w:hAnsi="Arial" w:cs="Arial"/>
                <w:sz w:val="16"/>
                <w:szCs w:val="16"/>
                <w:lang w:val="es-BO"/>
              </w:rPr>
              <w:t>2020</w:t>
            </w:r>
          </w:p>
        </w:tc>
        <w:tc>
          <w:tcPr>
            <w:tcW w:w="66" w:type="pct"/>
            <w:tcBorders>
              <w:top w:val="nil"/>
              <w:left w:val="single" w:sz="4" w:space="0" w:color="auto"/>
              <w:bottom w:val="nil"/>
              <w:right w:val="single" w:sz="12" w:space="0" w:color="auto"/>
            </w:tcBorders>
            <w:shd w:val="clear" w:color="auto" w:fill="auto"/>
            <w:vAlign w:val="center"/>
          </w:tcPr>
          <w:p w14:paraId="09EE80FA" w14:textId="77777777" w:rsidR="0088705B" w:rsidRPr="003C0DD8" w:rsidRDefault="0088705B" w:rsidP="0088705B">
            <w:pPr>
              <w:adjustRightInd w:val="0"/>
              <w:snapToGrid w:val="0"/>
              <w:jc w:val="center"/>
              <w:rPr>
                <w:rFonts w:ascii="Arial" w:hAnsi="Arial" w:cs="Arial"/>
                <w:sz w:val="16"/>
                <w:szCs w:val="16"/>
                <w:lang w:val="es-BO"/>
              </w:rPr>
            </w:pPr>
          </w:p>
        </w:tc>
        <w:tc>
          <w:tcPr>
            <w:tcW w:w="65" w:type="pct"/>
            <w:tcBorders>
              <w:top w:val="nil"/>
              <w:left w:val="single" w:sz="12" w:space="0" w:color="auto"/>
              <w:bottom w:val="nil"/>
              <w:right w:val="nil"/>
            </w:tcBorders>
          </w:tcPr>
          <w:p w14:paraId="1DD69AF0" w14:textId="77777777" w:rsidR="0088705B" w:rsidRPr="003C0DD8" w:rsidRDefault="0088705B" w:rsidP="0088705B">
            <w:pPr>
              <w:adjustRightInd w:val="0"/>
              <w:snapToGrid w:val="0"/>
              <w:jc w:val="center"/>
              <w:rPr>
                <w:rFonts w:ascii="Arial" w:hAnsi="Arial" w:cs="Arial"/>
                <w:sz w:val="16"/>
                <w:szCs w:val="16"/>
                <w:lang w:val="es-BO"/>
              </w:rPr>
            </w:pPr>
          </w:p>
        </w:tc>
        <w:tc>
          <w:tcPr>
            <w:tcW w:w="238" w:type="pct"/>
            <w:tcBorders>
              <w:top w:val="nil"/>
              <w:left w:val="nil"/>
              <w:bottom w:val="nil"/>
              <w:right w:val="nil"/>
            </w:tcBorders>
            <w:shd w:val="clear" w:color="auto" w:fill="auto"/>
            <w:vAlign w:val="center"/>
          </w:tcPr>
          <w:p w14:paraId="4D02B1CB" w14:textId="77777777" w:rsidR="0088705B" w:rsidRPr="003C0DD8" w:rsidRDefault="0088705B" w:rsidP="0088705B">
            <w:pPr>
              <w:adjustRightInd w:val="0"/>
              <w:snapToGrid w:val="0"/>
              <w:jc w:val="center"/>
              <w:rPr>
                <w:rFonts w:ascii="Arial" w:hAnsi="Arial" w:cs="Arial"/>
                <w:sz w:val="16"/>
                <w:szCs w:val="16"/>
                <w:lang w:val="es-BO"/>
              </w:rPr>
            </w:pPr>
          </w:p>
        </w:tc>
        <w:tc>
          <w:tcPr>
            <w:tcW w:w="125" w:type="pct"/>
            <w:tcBorders>
              <w:top w:val="nil"/>
              <w:left w:val="nil"/>
              <w:bottom w:val="nil"/>
              <w:right w:val="nil"/>
            </w:tcBorders>
            <w:shd w:val="clear" w:color="auto" w:fill="auto"/>
            <w:vAlign w:val="center"/>
          </w:tcPr>
          <w:p w14:paraId="7B6B92F5" w14:textId="77777777" w:rsidR="0088705B" w:rsidRPr="003C0DD8" w:rsidRDefault="0088705B" w:rsidP="0088705B">
            <w:pPr>
              <w:adjustRightInd w:val="0"/>
              <w:snapToGrid w:val="0"/>
              <w:jc w:val="center"/>
              <w:rPr>
                <w:rFonts w:ascii="Arial" w:hAnsi="Arial" w:cs="Arial"/>
                <w:sz w:val="16"/>
                <w:szCs w:val="16"/>
                <w:lang w:val="es-BO"/>
              </w:rPr>
            </w:pPr>
          </w:p>
        </w:tc>
        <w:tc>
          <w:tcPr>
            <w:tcW w:w="232" w:type="pct"/>
            <w:tcBorders>
              <w:top w:val="nil"/>
              <w:left w:val="nil"/>
              <w:bottom w:val="nil"/>
              <w:right w:val="nil"/>
            </w:tcBorders>
            <w:shd w:val="clear" w:color="auto" w:fill="auto"/>
            <w:vAlign w:val="center"/>
          </w:tcPr>
          <w:p w14:paraId="68F1B584" w14:textId="77777777" w:rsidR="0088705B" w:rsidRPr="003C0DD8" w:rsidRDefault="0088705B" w:rsidP="0088705B">
            <w:pPr>
              <w:adjustRightInd w:val="0"/>
              <w:snapToGrid w:val="0"/>
              <w:jc w:val="center"/>
              <w:rPr>
                <w:rFonts w:ascii="Arial" w:hAnsi="Arial" w:cs="Arial"/>
                <w:sz w:val="16"/>
                <w:szCs w:val="16"/>
                <w:lang w:val="es-BO"/>
              </w:rPr>
            </w:pPr>
          </w:p>
        </w:tc>
        <w:tc>
          <w:tcPr>
            <w:tcW w:w="66" w:type="pct"/>
            <w:tcBorders>
              <w:top w:val="nil"/>
              <w:left w:val="nil"/>
              <w:bottom w:val="nil"/>
              <w:right w:val="single" w:sz="12" w:space="0" w:color="auto"/>
            </w:tcBorders>
            <w:shd w:val="clear" w:color="auto" w:fill="auto"/>
            <w:vAlign w:val="center"/>
          </w:tcPr>
          <w:p w14:paraId="1BCD742E" w14:textId="77777777" w:rsidR="0088705B" w:rsidRPr="003C0DD8" w:rsidRDefault="0088705B" w:rsidP="0088705B">
            <w:pPr>
              <w:adjustRightInd w:val="0"/>
              <w:snapToGrid w:val="0"/>
              <w:jc w:val="center"/>
              <w:rPr>
                <w:rFonts w:ascii="Arial" w:hAnsi="Arial" w:cs="Arial"/>
                <w:sz w:val="16"/>
                <w:szCs w:val="16"/>
                <w:lang w:val="es-BO"/>
              </w:rPr>
            </w:pPr>
          </w:p>
        </w:tc>
        <w:tc>
          <w:tcPr>
            <w:tcW w:w="69" w:type="pct"/>
            <w:tcBorders>
              <w:top w:val="nil"/>
              <w:left w:val="single" w:sz="12" w:space="0" w:color="auto"/>
              <w:bottom w:val="nil"/>
              <w:right w:val="nil"/>
            </w:tcBorders>
            <w:shd w:val="clear" w:color="auto" w:fill="auto"/>
            <w:vAlign w:val="center"/>
          </w:tcPr>
          <w:p w14:paraId="33EEB96A" w14:textId="77777777" w:rsidR="0088705B" w:rsidRPr="003C0DD8" w:rsidRDefault="0088705B" w:rsidP="0088705B">
            <w:pPr>
              <w:adjustRightInd w:val="0"/>
              <w:snapToGrid w:val="0"/>
              <w:jc w:val="center"/>
              <w:rPr>
                <w:rFonts w:ascii="Arial" w:hAnsi="Arial" w:cs="Arial"/>
                <w:sz w:val="16"/>
                <w:szCs w:val="16"/>
                <w:lang w:val="es-BO"/>
              </w:rPr>
            </w:pPr>
          </w:p>
        </w:tc>
        <w:tc>
          <w:tcPr>
            <w:tcW w:w="1140" w:type="pct"/>
            <w:tcBorders>
              <w:top w:val="nil"/>
              <w:left w:val="nil"/>
              <w:bottom w:val="nil"/>
              <w:right w:val="nil"/>
            </w:tcBorders>
            <w:shd w:val="clear" w:color="auto" w:fill="auto"/>
            <w:vAlign w:val="center"/>
          </w:tcPr>
          <w:p w14:paraId="684BF3E4" w14:textId="77777777" w:rsidR="0088705B" w:rsidRPr="003C0DD8" w:rsidRDefault="0088705B" w:rsidP="0088705B">
            <w:pPr>
              <w:adjustRightInd w:val="0"/>
              <w:snapToGrid w:val="0"/>
              <w:jc w:val="center"/>
              <w:rPr>
                <w:rFonts w:ascii="Arial" w:hAnsi="Arial" w:cs="Arial"/>
                <w:sz w:val="16"/>
                <w:szCs w:val="16"/>
                <w:lang w:val="es-BO"/>
              </w:rPr>
            </w:pPr>
          </w:p>
        </w:tc>
        <w:tc>
          <w:tcPr>
            <w:tcW w:w="62" w:type="pct"/>
            <w:tcBorders>
              <w:top w:val="nil"/>
              <w:left w:val="nil"/>
              <w:bottom w:val="nil"/>
              <w:right w:val="single" w:sz="12" w:space="0" w:color="auto"/>
            </w:tcBorders>
            <w:shd w:val="clear" w:color="auto" w:fill="auto"/>
            <w:vAlign w:val="center"/>
          </w:tcPr>
          <w:p w14:paraId="44D8709B" w14:textId="77777777" w:rsidR="0088705B" w:rsidRPr="003C0DD8" w:rsidRDefault="0088705B" w:rsidP="0088705B">
            <w:pPr>
              <w:adjustRightInd w:val="0"/>
              <w:snapToGrid w:val="0"/>
              <w:rPr>
                <w:rFonts w:ascii="Arial" w:hAnsi="Arial" w:cs="Arial"/>
                <w:sz w:val="16"/>
                <w:szCs w:val="16"/>
                <w:lang w:val="es-BO"/>
              </w:rPr>
            </w:pPr>
          </w:p>
        </w:tc>
      </w:tr>
      <w:tr w:rsidR="0088705B" w:rsidRPr="003C0DD8" w14:paraId="718BF764" w14:textId="77777777" w:rsidTr="0088705B">
        <w:tc>
          <w:tcPr>
            <w:tcW w:w="235"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3CB4213C" w14:textId="77777777" w:rsidR="0088705B" w:rsidRPr="003C0DD8" w:rsidRDefault="0088705B" w:rsidP="0088705B">
            <w:pPr>
              <w:adjustRightInd w:val="0"/>
              <w:snapToGrid w:val="0"/>
              <w:jc w:val="center"/>
              <w:rPr>
                <w:rFonts w:ascii="Arial" w:hAnsi="Arial" w:cs="Arial"/>
                <w:sz w:val="4"/>
                <w:szCs w:val="4"/>
                <w:lang w:val="es-BO"/>
              </w:rPr>
            </w:pPr>
          </w:p>
        </w:tc>
        <w:tc>
          <w:tcPr>
            <w:tcW w:w="1789" w:type="pct"/>
            <w:tcBorders>
              <w:top w:val="nil"/>
              <w:left w:val="single" w:sz="12" w:space="0" w:color="auto"/>
              <w:bottom w:val="nil"/>
              <w:right w:val="nil"/>
            </w:tcBorders>
            <w:shd w:val="clear" w:color="auto" w:fill="auto"/>
            <w:vAlign w:val="bottom"/>
          </w:tcPr>
          <w:p w14:paraId="656BC1E7" w14:textId="77777777" w:rsidR="0088705B" w:rsidRPr="003C0DD8" w:rsidRDefault="0088705B" w:rsidP="0088705B">
            <w:pPr>
              <w:adjustRightInd w:val="0"/>
              <w:snapToGrid w:val="0"/>
              <w:ind w:left="113" w:right="113"/>
              <w:jc w:val="both"/>
              <w:rPr>
                <w:rFonts w:ascii="Arial" w:hAnsi="Arial" w:cs="Arial"/>
                <w:sz w:val="4"/>
                <w:szCs w:val="4"/>
                <w:lang w:val="es-BO"/>
              </w:rPr>
            </w:pPr>
          </w:p>
        </w:tc>
        <w:tc>
          <w:tcPr>
            <w:tcW w:w="66" w:type="pct"/>
            <w:tcBorders>
              <w:top w:val="nil"/>
              <w:left w:val="nil"/>
              <w:bottom w:val="nil"/>
              <w:right w:val="single" w:sz="12" w:space="0" w:color="auto"/>
            </w:tcBorders>
            <w:shd w:val="clear" w:color="auto" w:fill="auto"/>
            <w:vAlign w:val="bottom"/>
          </w:tcPr>
          <w:p w14:paraId="71FAA337" w14:textId="77777777" w:rsidR="0088705B" w:rsidRPr="003C0DD8" w:rsidRDefault="0088705B" w:rsidP="0088705B">
            <w:pPr>
              <w:adjustRightInd w:val="0"/>
              <w:snapToGrid w:val="0"/>
              <w:ind w:left="113" w:right="113"/>
              <w:jc w:val="both"/>
              <w:rPr>
                <w:rFonts w:ascii="Arial" w:hAnsi="Arial" w:cs="Arial"/>
                <w:b/>
                <w:sz w:val="4"/>
                <w:szCs w:val="4"/>
                <w:lang w:val="es-BO"/>
              </w:rPr>
            </w:pPr>
          </w:p>
        </w:tc>
        <w:tc>
          <w:tcPr>
            <w:tcW w:w="65" w:type="pct"/>
            <w:tcBorders>
              <w:top w:val="nil"/>
              <w:left w:val="single" w:sz="12" w:space="0" w:color="auto"/>
              <w:bottom w:val="nil"/>
              <w:right w:val="nil"/>
            </w:tcBorders>
            <w:shd w:val="clear" w:color="auto" w:fill="auto"/>
            <w:vAlign w:val="center"/>
          </w:tcPr>
          <w:p w14:paraId="37546F30" w14:textId="77777777" w:rsidR="0088705B" w:rsidRPr="003C0DD8" w:rsidRDefault="0088705B" w:rsidP="0088705B">
            <w:pPr>
              <w:adjustRightInd w:val="0"/>
              <w:snapToGrid w:val="0"/>
              <w:jc w:val="center"/>
              <w:rPr>
                <w:rFonts w:ascii="Arial" w:hAnsi="Arial" w:cs="Arial"/>
                <w:sz w:val="4"/>
                <w:szCs w:val="4"/>
                <w:lang w:val="es-BO"/>
              </w:rPr>
            </w:pPr>
          </w:p>
        </w:tc>
        <w:tc>
          <w:tcPr>
            <w:tcW w:w="192" w:type="pct"/>
            <w:tcBorders>
              <w:top w:val="single" w:sz="4" w:space="0" w:color="auto"/>
              <w:left w:val="nil"/>
              <w:bottom w:val="nil"/>
              <w:right w:val="nil"/>
            </w:tcBorders>
            <w:shd w:val="clear" w:color="auto" w:fill="auto"/>
            <w:vAlign w:val="center"/>
          </w:tcPr>
          <w:p w14:paraId="3D3A682B" w14:textId="77777777" w:rsidR="0088705B" w:rsidRPr="003C0DD8" w:rsidRDefault="0088705B" w:rsidP="0088705B">
            <w:pPr>
              <w:adjustRightInd w:val="0"/>
              <w:snapToGrid w:val="0"/>
              <w:jc w:val="center"/>
              <w:rPr>
                <w:rFonts w:ascii="Arial" w:hAnsi="Arial" w:cs="Arial"/>
                <w:sz w:val="4"/>
                <w:szCs w:val="4"/>
                <w:lang w:val="es-BO"/>
              </w:rPr>
            </w:pPr>
          </w:p>
        </w:tc>
        <w:tc>
          <w:tcPr>
            <w:tcW w:w="66" w:type="pct"/>
            <w:tcBorders>
              <w:top w:val="nil"/>
              <w:left w:val="nil"/>
              <w:bottom w:val="nil"/>
              <w:right w:val="nil"/>
            </w:tcBorders>
            <w:shd w:val="clear" w:color="auto" w:fill="auto"/>
            <w:vAlign w:val="center"/>
          </w:tcPr>
          <w:p w14:paraId="04BB0A66" w14:textId="77777777" w:rsidR="0088705B" w:rsidRPr="003C0DD8" w:rsidRDefault="0088705B" w:rsidP="0088705B">
            <w:pPr>
              <w:adjustRightInd w:val="0"/>
              <w:snapToGrid w:val="0"/>
              <w:jc w:val="center"/>
              <w:rPr>
                <w:rFonts w:ascii="Arial" w:hAnsi="Arial" w:cs="Arial"/>
                <w:sz w:val="4"/>
                <w:szCs w:val="4"/>
                <w:lang w:val="es-BO"/>
              </w:rPr>
            </w:pPr>
          </w:p>
        </w:tc>
        <w:tc>
          <w:tcPr>
            <w:tcW w:w="195" w:type="pct"/>
            <w:tcBorders>
              <w:top w:val="single" w:sz="4" w:space="0" w:color="auto"/>
              <w:left w:val="nil"/>
              <w:bottom w:val="nil"/>
              <w:right w:val="nil"/>
            </w:tcBorders>
            <w:shd w:val="clear" w:color="auto" w:fill="auto"/>
            <w:vAlign w:val="center"/>
          </w:tcPr>
          <w:p w14:paraId="168A9731" w14:textId="77777777" w:rsidR="0088705B" w:rsidRPr="003C0DD8" w:rsidRDefault="0088705B" w:rsidP="0088705B">
            <w:pPr>
              <w:adjustRightInd w:val="0"/>
              <w:snapToGrid w:val="0"/>
              <w:jc w:val="center"/>
              <w:rPr>
                <w:rFonts w:ascii="Arial" w:hAnsi="Arial" w:cs="Arial"/>
                <w:sz w:val="4"/>
                <w:szCs w:val="4"/>
                <w:lang w:val="es-BO"/>
              </w:rPr>
            </w:pPr>
          </w:p>
        </w:tc>
        <w:tc>
          <w:tcPr>
            <w:tcW w:w="66" w:type="pct"/>
            <w:tcBorders>
              <w:top w:val="nil"/>
              <w:left w:val="nil"/>
              <w:bottom w:val="nil"/>
              <w:right w:val="nil"/>
            </w:tcBorders>
            <w:shd w:val="clear" w:color="auto" w:fill="auto"/>
            <w:vAlign w:val="center"/>
          </w:tcPr>
          <w:p w14:paraId="5DD6E5C0" w14:textId="77777777" w:rsidR="0088705B" w:rsidRPr="003C0DD8" w:rsidRDefault="0088705B" w:rsidP="0088705B">
            <w:pPr>
              <w:adjustRightInd w:val="0"/>
              <w:snapToGrid w:val="0"/>
              <w:jc w:val="center"/>
              <w:rPr>
                <w:rFonts w:ascii="Arial" w:hAnsi="Arial" w:cs="Arial"/>
                <w:sz w:val="4"/>
                <w:szCs w:val="4"/>
                <w:lang w:val="es-BO"/>
              </w:rPr>
            </w:pPr>
          </w:p>
        </w:tc>
        <w:tc>
          <w:tcPr>
            <w:tcW w:w="263" w:type="pct"/>
            <w:tcBorders>
              <w:top w:val="single" w:sz="4" w:space="0" w:color="auto"/>
              <w:left w:val="nil"/>
              <w:bottom w:val="nil"/>
              <w:right w:val="nil"/>
            </w:tcBorders>
            <w:shd w:val="clear" w:color="auto" w:fill="auto"/>
            <w:vAlign w:val="center"/>
          </w:tcPr>
          <w:p w14:paraId="1838E45F" w14:textId="77777777" w:rsidR="0088705B" w:rsidRPr="003C0DD8" w:rsidRDefault="0088705B" w:rsidP="0088705B">
            <w:pPr>
              <w:adjustRightInd w:val="0"/>
              <w:snapToGrid w:val="0"/>
              <w:jc w:val="center"/>
              <w:rPr>
                <w:rFonts w:ascii="Arial" w:hAnsi="Arial" w:cs="Arial"/>
                <w:sz w:val="4"/>
                <w:szCs w:val="4"/>
                <w:lang w:val="es-BO"/>
              </w:rPr>
            </w:pPr>
          </w:p>
        </w:tc>
        <w:tc>
          <w:tcPr>
            <w:tcW w:w="66" w:type="pct"/>
            <w:tcBorders>
              <w:top w:val="nil"/>
              <w:left w:val="nil"/>
              <w:bottom w:val="nil"/>
              <w:right w:val="single" w:sz="12" w:space="0" w:color="auto"/>
            </w:tcBorders>
            <w:shd w:val="clear" w:color="auto" w:fill="auto"/>
            <w:vAlign w:val="center"/>
          </w:tcPr>
          <w:p w14:paraId="599DE062" w14:textId="77777777" w:rsidR="0088705B" w:rsidRPr="003C0DD8" w:rsidRDefault="0088705B" w:rsidP="0088705B">
            <w:pPr>
              <w:adjustRightInd w:val="0"/>
              <w:snapToGrid w:val="0"/>
              <w:jc w:val="center"/>
              <w:rPr>
                <w:rFonts w:ascii="Arial" w:hAnsi="Arial" w:cs="Arial"/>
                <w:sz w:val="4"/>
                <w:szCs w:val="4"/>
                <w:lang w:val="es-BO"/>
              </w:rPr>
            </w:pPr>
          </w:p>
        </w:tc>
        <w:tc>
          <w:tcPr>
            <w:tcW w:w="65" w:type="pct"/>
            <w:tcBorders>
              <w:top w:val="nil"/>
              <w:left w:val="single" w:sz="12" w:space="0" w:color="auto"/>
              <w:bottom w:val="nil"/>
              <w:right w:val="nil"/>
            </w:tcBorders>
          </w:tcPr>
          <w:p w14:paraId="18B60192" w14:textId="77777777" w:rsidR="0088705B" w:rsidRPr="003C0DD8" w:rsidRDefault="0088705B" w:rsidP="0088705B">
            <w:pPr>
              <w:adjustRightInd w:val="0"/>
              <w:snapToGrid w:val="0"/>
              <w:jc w:val="center"/>
              <w:rPr>
                <w:rFonts w:ascii="Arial" w:hAnsi="Arial" w:cs="Arial"/>
                <w:sz w:val="4"/>
                <w:szCs w:val="4"/>
                <w:lang w:val="es-BO"/>
              </w:rPr>
            </w:pPr>
          </w:p>
        </w:tc>
        <w:tc>
          <w:tcPr>
            <w:tcW w:w="238" w:type="pct"/>
            <w:tcBorders>
              <w:top w:val="nil"/>
              <w:left w:val="nil"/>
              <w:bottom w:val="nil"/>
              <w:right w:val="nil"/>
            </w:tcBorders>
            <w:shd w:val="clear" w:color="auto" w:fill="auto"/>
            <w:vAlign w:val="center"/>
          </w:tcPr>
          <w:p w14:paraId="1966FC15" w14:textId="77777777" w:rsidR="0088705B" w:rsidRPr="003C0DD8" w:rsidRDefault="0088705B" w:rsidP="0088705B">
            <w:pPr>
              <w:adjustRightInd w:val="0"/>
              <w:snapToGrid w:val="0"/>
              <w:jc w:val="center"/>
              <w:rPr>
                <w:rFonts w:ascii="Arial" w:hAnsi="Arial" w:cs="Arial"/>
                <w:sz w:val="4"/>
                <w:szCs w:val="4"/>
                <w:lang w:val="es-BO"/>
              </w:rPr>
            </w:pPr>
          </w:p>
        </w:tc>
        <w:tc>
          <w:tcPr>
            <w:tcW w:w="125" w:type="pct"/>
            <w:tcBorders>
              <w:top w:val="nil"/>
              <w:left w:val="nil"/>
              <w:bottom w:val="nil"/>
              <w:right w:val="nil"/>
            </w:tcBorders>
            <w:shd w:val="clear" w:color="auto" w:fill="auto"/>
            <w:vAlign w:val="center"/>
          </w:tcPr>
          <w:p w14:paraId="1EE17464" w14:textId="77777777" w:rsidR="0088705B" w:rsidRPr="003C0DD8" w:rsidRDefault="0088705B" w:rsidP="0088705B">
            <w:pPr>
              <w:adjustRightInd w:val="0"/>
              <w:snapToGrid w:val="0"/>
              <w:jc w:val="center"/>
              <w:rPr>
                <w:rFonts w:ascii="Arial" w:hAnsi="Arial" w:cs="Arial"/>
                <w:sz w:val="4"/>
                <w:szCs w:val="4"/>
                <w:lang w:val="es-BO"/>
              </w:rPr>
            </w:pPr>
          </w:p>
        </w:tc>
        <w:tc>
          <w:tcPr>
            <w:tcW w:w="232" w:type="pct"/>
            <w:tcBorders>
              <w:top w:val="nil"/>
              <w:left w:val="nil"/>
              <w:bottom w:val="nil"/>
              <w:right w:val="nil"/>
            </w:tcBorders>
            <w:shd w:val="clear" w:color="auto" w:fill="auto"/>
            <w:vAlign w:val="center"/>
          </w:tcPr>
          <w:p w14:paraId="4A3AF419" w14:textId="77777777" w:rsidR="0088705B" w:rsidRPr="003C0DD8" w:rsidRDefault="0088705B" w:rsidP="0088705B">
            <w:pPr>
              <w:adjustRightInd w:val="0"/>
              <w:snapToGrid w:val="0"/>
              <w:jc w:val="center"/>
              <w:rPr>
                <w:rFonts w:ascii="Arial" w:hAnsi="Arial" w:cs="Arial"/>
                <w:sz w:val="4"/>
                <w:szCs w:val="4"/>
                <w:lang w:val="es-BO"/>
              </w:rPr>
            </w:pPr>
          </w:p>
        </w:tc>
        <w:tc>
          <w:tcPr>
            <w:tcW w:w="66" w:type="pct"/>
            <w:tcBorders>
              <w:top w:val="nil"/>
              <w:left w:val="nil"/>
              <w:bottom w:val="nil"/>
              <w:right w:val="single" w:sz="12" w:space="0" w:color="auto"/>
            </w:tcBorders>
            <w:shd w:val="clear" w:color="auto" w:fill="auto"/>
            <w:vAlign w:val="center"/>
          </w:tcPr>
          <w:p w14:paraId="52B33FC4" w14:textId="77777777" w:rsidR="0088705B" w:rsidRPr="003C0DD8" w:rsidRDefault="0088705B" w:rsidP="0088705B">
            <w:pPr>
              <w:adjustRightInd w:val="0"/>
              <w:snapToGrid w:val="0"/>
              <w:jc w:val="center"/>
              <w:rPr>
                <w:rFonts w:ascii="Arial" w:hAnsi="Arial" w:cs="Arial"/>
                <w:sz w:val="4"/>
                <w:szCs w:val="4"/>
                <w:lang w:val="es-BO"/>
              </w:rPr>
            </w:pPr>
          </w:p>
        </w:tc>
        <w:tc>
          <w:tcPr>
            <w:tcW w:w="69" w:type="pct"/>
            <w:tcBorders>
              <w:top w:val="nil"/>
              <w:left w:val="single" w:sz="12" w:space="0" w:color="auto"/>
              <w:bottom w:val="nil"/>
              <w:right w:val="nil"/>
            </w:tcBorders>
            <w:shd w:val="clear" w:color="auto" w:fill="auto"/>
            <w:vAlign w:val="center"/>
          </w:tcPr>
          <w:p w14:paraId="41A2367E" w14:textId="77777777" w:rsidR="0088705B" w:rsidRPr="003C0DD8" w:rsidRDefault="0088705B" w:rsidP="0088705B">
            <w:pPr>
              <w:adjustRightInd w:val="0"/>
              <w:snapToGrid w:val="0"/>
              <w:jc w:val="center"/>
              <w:rPr>
                <w:rFonts w:ascii="Arial" w:hAnsi="Arial" w:cs="Arial"/>
                <w:sz w:val="4"/>
                <w:szCs w:val="4"/>
                <w:lang w:val="es-BO"/>
              </w:rPr>
            </w:pPr>
          </w:p>
        </w:tc>
        <w:tc>
          <w:tcPr>
            <w:tcW w:w="1140" w:type="pct"/>
            <w:tcBorders>
              <w:top w:val="nil"/>
              <w:left w:val="nil"/>
              <w:bottom w:val="nil"/>
              <w:right w:val="nil"/>
            </w:tcBorders>
            <w:shd w:val="clear" w:color="auto" w:fill="auto"/>
            <w:vAlign w:val="center"/>
          </w:tcPr>
          <w:p w14:paraId="07115605" w14:textId="77777777" w:rsidR="0088705B" w:rsidRPr="003C0DD8" w:rsidRDefault="0088705B" w:rsidP="0088705B">
            <w:pPr>
              <w:adjustRightInd w:val="0"/>
              <w:snapToGrid w:val="0"/>
              <w:jc w:val="center"/>
              <w:rPr>
                <w:rFonts w:ascii="Arial" w:hAnsi="Arial" w:cs="Arial"/>
                <w:sz w:val="4"/>
                <w:szCs w:val="4"/>
                <w:lang w:val="es-BO"/>
              </w:rPr>
            </w:pPr>
          </w:p>
        </w:tc>
        <w:tc>
          <w:tcPr>
            <w:tcW w:w="62" w:type="pct"/>
            <w:vMerge w:val="restart"/>
            <w:tcBorders>
              <w:top w:val="nil"/>
              <w:left w:val="nil"/>
              <w:bottom w:val="nil"/>
            </w:tcBorders>
            <w:shd w:val="clear" w:color="auto" w:fill="auto"/>
            <w:vAlign w:val="center"/>
          </w:tcPr>
          <w:p w14:paraId="3F1DB3EA" w14:textId="77777777" w:rsidR="0088705B" w:rsidRPr="003C0DD8" w:rsidRDefault="0088705B" w:rsidP="0088705B">
            <w:pPr>
              <w:adjustRightInd w:val="0"/>
              <w:snapToGrid w:val="0"/>
              <w:rPr>
                <w:rFonts w:ascii="Arial" w:hAnsi="Arial" w:cs="Arial"/>
                <w:sz w:val="4"/>
                <w:szCs w:val="4"/>
                <w:lang w:val="es-BO"/>
              </w:rPr>
            </w:pPr>
          </w:p>
        </w:tc>
      </w:tr>
      <w:tr w:rsidR="0088705B" w:rsidRPr="003C0DD8" w14:paraId="14808D9B" w14:textId="77777777" w:rsidTr="0088705B">
        <w:trPr>
          <w:trHeight w:val="190"/>
        </w:trPr>
        <w:tc>
          <w:tcPr>
            <w:tcW w:w="235"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219E99F0" w14:textId="77777777" w:rsidR="0088705B" w:rsidRPr="003C0DD8" w:rsidRDefault="0088705B" w:rsidP="0088705B">
            <w:pPr>
              <w:adjustRightInd w:val="0"/>
              <w:snapToGrid w:val="0"/>
              <w:jc w:val="center"/>
              <w:rPr>
                <w:rFonts w:ascii="Arial" w:hAnsi="Arial" w:cs="Arial"/>
                <w:sz w:val="14"/>
                <w:szCs w:val="14"/>
                <w:lang w:val="es-BO"/>
              </w:rPr>
            </w:pPr>
            <w:r w:rsidRPr="003C0DD8">
              <w:rPr>
                <w:rFonts w:ascii="Arial" w:hAnsi="Arial" w:cs="Arial"/>
                <w:sz w:val="14"/>
                <w:szCs w:val="14"/>
                <w:lang w:val="es-BO"/>
              </w:rPr>
              <w:t>10</w:t>
            </w:r>
          </w:p>
        </w:tc>
        <w:tc>
          <w:tcPr>
            <w:tcW w:w="1854"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5C844129" w14:textId="77777777" w:rsidR="0088705B" w:rsidRPr="003C0DD8" w:rsidRDefault="0088705B" w:rsidP="0088705B">
            <w:pPr>
              <w:adjustRightInd w:val="0"/>
              <w:snapToGrid w:val="0"/>
              <w:ind w:left="113" w:right="113"/>
              <w:jc w:val="both"/>
              <w:rPr>
                <w:rFonts w:ascii="Arial" w:hAnsi="Arial" w:cs="Arial"/>
                <w:b/>
                <w:sz w:val="16"/>
                <w:szCs w:val="16"/>
                <w:lang w:val="es-BO"/>
              </w:rPr>
            </w:pPr>
            <w:r w:rsidRPr="003C0DD8">
              <w:rPr>
                <w:rFonts w:ascii="Arial" w:hAnsi="Arial" w:cs="Arial"/>
                <w:sz w:val="16"/>
                <w:szCs w:val="16"/>
                <w:lang w:val="es-BO"/>
              </w:rPr>
              <w:t>Notificación de la adjudicación o declaratoria desierta (fecha límite)</w:t>
            </w:r>
          </w:p>
        </w:tc>
        <w:tc>
          <w:tcPr>
            <w:tcW w:w="65" w:type="pct"/>
            <w:tcBorders>
              <w:top w:val="nil"/>
              <w:left w:val="single" w:sz="12" w:space="0" w:color="auto"/>
              <w:bottom w:val="nil"/>
              <w:right w:val="nil"/>
            </w:tcBorders>
            <w:shd w:val="clear" w:color="auto" w:fill="auto"/>
            <w:tcMar>
              <w:left w:w="0" w:type="dxa"/>
              <w:right w:w="0" w:type="dxa"/>
            </w:tcMar>
            <w:vAlign w:val="center"/>
          </w:tcPr>
          <w:p w14:paraId="58C4ABD8" w14:textId="77777777" w:rsidR="0088705B" w:rsidRPr="003C0DD8" w:rsidRDefault="0088705B" w:rsidP="0088705B">
            <w:pPr>
              <w:adjustRightInd w:val="0"/>
              <w:snapToGrid w:val="0"/>
              <w:jc w:val="center"/>
              <w:rPr>
                <w:rFonts w:ascii="Arial" w:hAnsi="Arial" w:cs="Arial"/>
                <w:sz w:val="16"/>
                <w:szCs w:val="16"/>
                <w:lang w:val="es-BO"/>
              </w:rPr>
            </w:pPr>
          </w:p>
        </w:tc>
        <w:tc>
          <w:tcPr>
            <w:tcW w:w="192" w:type="pct"/>
            <w:tcBorders>
              <w:top w:val="nil"/>
              <w:left w:val="nil"/>
              <w:bottom w:val="single" w:sz="4" w:space="0" w:color="auto"/>
              <w:right w:val="nil"/>
            </w:tcBorders>
            <w:shd w:val="clear" w:color="auto" w:fill="auto"/>
            <w:tcMar>
              <w:left w:w="0" w:type="dxa"/>
              <w:right w:w="0" w:type="dxa"/>
            </w:tcMar>
            <w:vAlign w:val="center"/>
          </w:tcPr>
          <w:p w14:paraId="0C01512B" w14:textId="77777777" w:rsidR="0088705B" w:rsidRPr="003C0DD8" w:rsidRDefault="0088705B" w:rsidP="0088705B">
            <w:pPr>
              <w:adjustRightInd w:val="0"/>
              <w:snapToGrid w:val="0"/>
              <w:jc w:val="center"/>
              <w:rPr>
                <w:i/>
                <w:sz w:val="14"/>
                <w:szCs w:val="14"/>
                <w:lang w:val="es-BO"/>
              </w:rPr>
            </w:pPr>
            <w:r w:rsidRPr="003C0DD8">
              <w:rPr>
                <w:i/>
                <w:sz w:val="14"/>
                <w:szCs w:val="14"/>
                <w:lang w:val="es-BO"/>
              </w:rPr>
              <w:t>Día</w:t>
            </w:r>
          </w:p>
        </w:tc>
        <w:tc>
          <w:tcPr>
            <w:tcW w:w="66" w:type="pct"/>
            <w:tcBorders>
              <w:top w:val="nil"/>
              <w:left w:val="nil"/>
              <w:bottom w:val="nil"/>
              <w:right w:val="nil"/>
            </w:tcBorders>
            <w:shd w:val="clear" w:color="auto" w:fill="auto"/>
            <w:tcMar>
              <w:left w:w="0" w:type="dxa"/>
              <w:right w:w="0" w:type="dxa"/>
            </w:tcMar>
            <w:vAlign w:val="center"/>
          </w:tcPr>
          <w:p w14:paraId="29938DFA" w14:textId="77777777" w:rsidR="0088705B" w:rsidRPr="003C0DD8" w:rsidRDefault="0088705B" w:rsidP="0088705B">
            <w:pPr>
              <w:adjustRightInd w:val="0"/>
              <w:snapToGrid w:val="0"/>
              <w:jc w:val="center"/>
              <w:rPr>
                <w:i/>
                <w:sz w:val="14"/>
                <w:szCs w:val="14"/>
                <w:lang w:val="es-BO"/>
              </w:rPr>
            </w:pPr>
          </w:p>
        </w:tc>
        <w:tc>
          <w:tcPr>
            <w:tcW w:w="195" w:type="pct"/>
            <w:tcBorders>
              <w:top w:val="nil"/>
              <w:left w:val="nil"/>
              <w:bottom w:val="single" w:sz="4" w:space="0" w:color="auto"/>
              <w:right w:val="nil"/>
            </w:tcBorders>
            <w:shd w:val="clear" w:color="auto" w:fill="auto"/>
            <w:tcMar>
              <w:left w:w="0" w:type="dxa"/>
              <w:right w:w="0" w:type="dxa"/>
            </w:tcMar>
            <w:vAlign w:val="center"/>
          </w:tcPr>
          <w:p w14:paraId="1CBA81DF" w14:textId="77777777" w:rsidR="0088705B" w:rsidRPr="003C0DD8" w:rsidRDefault="0088705B" w:rsidP="0088705B">
            <w:pPr>
              <w:adjustRightInd w:val="0"/>
              <w:snapToGrid w:val="0"/>
              <w:jc w:val="center"/>
              <w:rPr>
                <w:i/>
                <w:sz w:val="14"/>
                <w:szCs w:val="14"/>
                <w:lang w:val="es-BO"/>
              </w:rPr>
            </w:pPr>
            <w:r w:rsidRPr="003C0DD8">
              <w:rPr>
                <w:i/>
                <w:sz w:val="14"/>
                <w:szCs w:val="14"/>
                <w:lang w:val="es-BO"/>
              </w:rPr>
              <w:t>Mes</w:t>
            </w:r>
          </w:p>
        </w:tc>
        <w:tc>
          <w:tcPr>
            <w:tcW w:w="66" w:type="pct"/>
            <w:tcBorders>
              <w:top w:val="nil"/>
              <w:left w:val="nil"/>
              <w:bottom w:val="nil"/>
              <w:right w:val="nil"/>
            </w:tcBorders>
            <w:shd w:val="clear" w:color="auto" w:fill="auto"/>
            <w:tcMar>
              <w:left w:w="0" w:type="dxa"/>
              <w:right w:w="0" w:type="dxa"/>
            </w:tcMar>
            <w:vAlign w:val="center"/>
          </w:tcPr>
          <w:p w14:paraId="3A14F784" w14:textId="77777777" w:rsidR="0088705B" w:rsidRPr="003C0DD8" w:rsidRDefault="0088705B" w:rsidP="0088705B">
            <w:pPr>
              <w:adjustRightInd w:val="0"/>
              <w:snapToGrid w:val="0"/>
              <w:jc w:val="center"/>
              <w:rPr>
                <w:i/>
                <w:sz w:val="14"/>
                <w:szCs w:val="14"/>
                <w:lang w:val="es-BO"/>
              </w:rPr>
            </w:pPr>
          </w:p>
        </w:tc>
        <w:tc>
          <w:tcPr>
            <w:tcW w:w="263" w:type="pct"/>
            <w:tcBorders>
              <w:top w:val="nil"/>
              <w:left w:val="nil"/>
              <w:bottom w:val="single" w:sz="4" w:space="0" w:color="auto"/>
              <w:right w:val="nil"/>
            </w:tcBorders>
            <w:shd w:val="clear" w:color="auto" w:fill="auto"/>
            <w:tcMar>
              <w:left w:w="0" w:type="dxa"/>
              <w:right w:w="0" w:type="dxa"/>
            </w:tcMar>
            <w:vAlign w:val="center"/>
          </w:tcPr>
          <w:p w14:paraId="516862EF" w14:textId="77777777" w:rsidR="0088705B" w:rsidRPr="003C0DD8" w:rsidRDefault="0088705B" w:rsidP="0088705B">
            <w:pPr>
              <w:adjustRightInd w:val="0"/>
              <w:snapToGrid w:val="0"/>
              <w:jc w:val="center"/>
              <w:rPr>
                <w:i/>
                <w:sz w:val="14"/>
                <w:szCs w:val="14"/>
                <w:lang w:val="es-BO"/>
              </w:rPr>
            </w:pPr>
            <w:r w:rsidRPr="003C0DD8">
              <w:rPr>
                <w:i/>
                <w:sz w:val="14"/>
                <w:szCs w:val="14"/>
                <w:lang w:val="es-BO"/>
              </w:rPr>
              <w:t>Año</w:t>
            </w:r>
          </w:p>
        </w:tc>
        <w:tc>
          <w:tcPr>
            <w:tcW w:w="66" w:type="pct"/>
            <w:tcBorders>
              <w:top w:val="nil"/>
              <w:left w:val="nil"/>
              <w:bottom w:val="nil"/>
              <w:right w:val="single" w:sz="12" w:space="0" w:color="auto"/>
            </w:tcBorders>
            <w:shd w:val="clear" w:color="auto" w:fill="auto"/>
            <w:tcMar>
              <w:left w:w="0" w:type="dxa"/>
              <w:right w:w="0" w:type="dxa"/>
            </w:tcMar>
            <w:vAlign w:val="center"/>
          </w:tcPr>
          <w:p w14:paraId="2CA85ED1" w14:textId="77777777" w:rsidR="0088705B" w:rsidRPr="003C0DD8" w:rsidRDefault="0088705B" w:rsidP="0088705B">
            <w:pPr>
              <w:adjustRightInd w:val="0"/>
              <w:snapToGrid w:val="0"/>
              <w:jc w:val="center"/>
              <w:rPr>
                <w:i/>
                <w:sz w:val="14"/>
                <w:szCs w:val="14"/>
                <w:lang w:val="es-BO"/>
              </w:rPr>
            </w:pPr>
          </w:p>
        </w:tc>
        <w:tc>
          <w:tcPr>
            <w:tcW w:w="65" w:type="pct"/>
            <w:tcBorders>
              <w:top w:val="nil"/>
              <w:left w:val="single" w:sz="12" w:space="0" w:color="auto"/>
              <w:bottom w:val="nil"/>
              <w:right w:val="nil"/>
            </w:tcBorders>
            <w:tcMar>
              <w:left w:w="0" w:type="dxa"/>
              <w:right w:w="0" w:type="dxa"/>
            </w:tcMar>
          </w:tcPr>
          <w:p w14:paraId="524A324B" w14:textId="77777777" w:rsidR="0088705B" w:rsidRPr="003C0DD8" w:rsidRDefault="0088705B" w:rsidP="0088705B">
            <w:pPr>
              <w:adjustRightInd w:val="0"/>
              <w:snapToGrid w:val="0"/>
              <w:jc w:val="center"/>
              <w:rPr>
                <w:i/>
                <w:sz w:val="14"/>
                <w:szCs w:val="14"/>
                <w:lang w:val="es-BO"/>
              </w:rPr>
            </w:pPr>
          </w:p>
        </w:tc>
        <w:tc>
          <w:tcPr>
            <w:tcW w:w="238" w:type="pct"/>
            <w:tcBorders>
              <w:top w:val="nil"/>
              <w:left w:val="nil"/>
              <w:bottom w:val="nil"/>
              <w:right w:val="nil"/>
            </w:tcBorders>
            <w:shd w:val="clear" w:color="auto" w:fill="auto"/>
            <w:tcMar>
              <w:left w:w="0" w:type="dxa"/>
              <w:right w:w="0" w:type="dxa"/>
            </w:tcMar>
            <w:vAlign w:val="center"/>
          </w:tcPr>
          <w:p w14:paraId="03785432" w14:textId="77777777" w:rsidR="0088705B" w:rsidRPr="003C0DD8" w:rsidRDefault="0088705B" w:rsidP="0088705B">
            <w:pPr>
              <w:adjustRightInd w:val="0"/>
              <w:snapToGrid w:val="0"/>
              <w:jc w:val="center"/>
              <w:rPr>
                <w:i/>
                <w:sz w:val="14"/>
                <w:szCs w:val="14"/>
                <w:lang w:val="es-BO"/>
              </w:rPr>
            </w:pPr>
          </w:p>
        </w:tc>
        <w:tc>
          <w:tcPr>
            <w:tcW w:w="125" w:type="pct"/>
            <w:tcBorders>
              <w:top w:val="nil"/>
              <w:left w:val="nil"/>
              <w:bottom w:val="nil"/>
              <w:right w:val="nil"/>
            </w:tcBorders>
            <w:shd w:val="clear" w:color="auto" w:fill="auto"/>
            <w:tcMar>
              <w:left w:w="0" w:type="dxa"/>
              <w:right w:w="0" w:type="dxa"/>
            </w:tcMar>
            <w:vAlign w:val="center"/>
          </w:tcPr>
          <w:p w14:paraId="3A42B9B0" w14:textId="77777777" w:rsidR="0088705B" w:rsidRPr="003C0DD8" w:rsidRDefault="0088705B" w:rsidP="0088705B">
            <w:pPr>
              <w:adjustRightInd w:val="0"/>
              <w:snapToGrid w:val="0"/>
              <w:jc w:val="center"/>
              <w:rPr>
                <w:i/>
                <w:sz w:val="14"/>
                <w:szCs w:val="14"/>
                <w:lang w:val="es-BO"/>
              </w:rPr>
            </w:pPr>
          </w:p>
        </w:tc>
        <w:tc>
          <w:tcPr>
            <w:tcW w:w="232" w:type="pct"/>
            <w:tcBorders>
              <w:top w:val="nil"/>
              <w:left w:val="nil"/>
              <w:bottom w:val="nil"/>
              <w:right w:val="nil"/>
            </w:tcBorders>
            <w:shd w:val="clear" w:color="auto" w:fill="auto"/>
            <w:tcMar>
              <w:left w:w="0" w:type="dxa"/>
              <w:right w:w="0" w:type="dxa"/>
            </w:tcMar>
            <w:vAlign w:val="center"/>
          </w:tcPr>
          <w:p w14:paraId="2CDA5F45" w14:textId="77777777" w:rsidR="0088705B" w:rsidRPr="003C0DD8" w:rsidRDefault="0088705B" w:rsidP="0088705B">
            <w:pPr>
              <w:adjustRightInd w:val="0"/>
              <w:snapToGrid w:val="0"/>
              <w:jc w:val="center"/>
              <w:rPr>
                <w:i/>
                <w:sz w:val="14"/>
                <w:szCs w:val="14"/>
                <w:lang w:val="es-BO"/>
              </w:rPr>
            </w:pPr>
          </w:p>
        </w:tc>
        <w:tc>
          <w:tcPr>
            <w:tcW w:w="66" w:type="pct"/>
            <w:tcBorders>
              <w:top w:val="nil"/>
              <w:left w:val="nil"/>
              <w:bottom w:val="nil"/>
              <w:right w:val="single" w:sz="12" w:space="0" w:color="auto"/>
            </w:tcBorders>
            <w:shd w:val="clear" w:color="auto" w:fill="auto"/>
            <w:vAlign w:val="center"/>
          </w:tcPr>
          <w:p w14:paraId="508594BC" w14:textId="77777777" w:rsidR="0088705B" w:rsidRPr="003C0DD8" w:rsidRDefault="0088705B" w:rsidP="0088705B">
            <w:pPr>
              <w:adjustRightInd w:val="0"/>
              <w:snapToGrid w:val="0"/>
              <w:jc w:val="center"/>
              <w:rPr>
                <w:i/>
                <w:sz w:val="14"/>
                <w:szCs w:val="14"/>
                <w:lang w:val="es-BO"/>
              </w:rPr>
            </w:pPr>
          </w:p>
        </w:tc>
        <w:tc>
          <w:tcPr>
            <w:tcW w:w="69" w:type="pct"/>
            <w:tcBorders>
              <w:top w:val="nil"/>
              <w:left w:val="single" w:sz="12" w:space="0" w:color="auto"/>
              <w:bottom w:val="nil"/>
              <w:right w:val="nil"/>
            </w:tcBorders>
            <w:shd w:val="clear" w:color="auto" w:fill="auto"/>
            <w:vAlign w:val="center"/>
          </w:tcPr>
          <w:p w14:paraId="2FA7D2C1" w14:textId="77777777" w:rsidR="0088705B" w:rsidRPr="003C0DD8" w:rsidRDefault="0088705B" w:rsidP="0088705B">
            <w:pPr>
              <w:adjustRightInd w:val="0"/>
              <w:snapToGrid w:val="0"/>
              <w:jc w:val="center"/>
              <w:rPr>
                <w:i/>
                <w:sz w:val="14"/>
                <w:szCs w:val="14"/>
                <w:lang w:val="es-BO"/>
              </w:rPr>
            </w:pPr>
          </w:p>
        </w:tc>
        <w:tc>
          <w:tcPr>
            <w:tcW w:w="1140" w:type="pct"/>
            <w:tcBorders>
              <w:top w:val="nil"/>
              <w:left w:val="nil"/>
              <w:bottom w:val="nil"/>
              <w:right w:val="nil"/>
            </w:tcBorders>
            <w:shd w:val="clear" w:color="auto" w:fill="auto"/>
            <w:vAlign w:val="center"/>
          </w:tcPr>
          <w:p w14:paraId="544D0383" w14:textId="77777777" w:rsidR="0088705B" w:rsidRPr="003C0DD8" w:rsidRDefault="0088705B" w:rsidP="0088705B">
            <w:pPr>
              <w:adjustRightInd w:val="0"/>
              <w:snapToGrid w:val="0"/>
              <w:jc w:val="center"/>
              <w:rPr>
                <w:i/>
                <w:sz w:val="14"/>
                <w:szCs w:val="14"/>
                <w:lang w:val="es-BO"/>
              </w:rPr>
            </w:pPr>
          </w:p>
        </w:tc>
        <w:tc>
          <w:tcPr>
            <w:tcW w:w="62" w:type="pct"/>
            <w:vMerge/>
            <w:tcBorders>
              <w:top w:val="nil"/>
              <w:left w:val="nil"/>
            </w:tcBorders>
            <w:shd w:val="clear" w:color="auto" w:fill="auto"/>
            <w:vAlign w:val="center"/>
          </w:tcPr>
          <w:p w14:paraId="298CAAC8" w14:textId="77777777" w:rsidR="0088705B" w:rsidRPr="003C0DD8" w:rsidRDefault="0088705B" w:rsidP="0088705B">
            <w:pPr>
              <w:adjustRightInd w:val="0"/>
              <w:snapToGrid w:val="0"/>
              <w:rPr>
                <w:rFonts w:ascii="Arial" w:hAnsi="Arial" w:cs="Arial"/>
                <w:sz w:val="16"/>
                <w:szCs w:val="16"/>
                <w:lang w:val="es-BO"/>
              </w:rPr>
            </w:pPr>
          </w:p>
        </w:tc>
      </w:tr>
      <w:tr w:rsidR="0088705B" w:rsidRPr="003C0DD8" w14:paraId="214777E1" w14:textId="77777777" w:rsidTr="0088705B">
        <w:trPr>
          <w:trHeight w:val="173"/>
        </w:trPr>
        <w:tc>
          <w:tcPr>
            <w:tcW w:w="235" w:type="pct"/>
            <w:vMerge/>
            <w:tcBorders>
              <w:left w:val="single" w:sz="12" w:space="0" w:color="auto"/>
              <w:right w:val="single" w:sz="12" w:space="0" w:color="auto"/>
            </w:tcBorders>
            <w:shd w:val="clear" w:color="auto" w:fill="auto"/>
            <w:noWrap/>
            <w:tcMar>
              <w:left w:w="0" w:type="dxa"/>
              <w:right w:w="0" w:type="dxa"/>
            </w:tcMar>
            <w:vAlign w:val="center"/>
          </w:tcPr>
          <w:p w14:paraId="22C529B5" w14:textId="77777777" w:rsidR="0088705B" w:rsidRPr="003C0DD8" w:rsidRDefault="0088705B" w:rsidP="0088705B">
            <w:pPr>
              <w:adjustRightInd w:val="0"/>
              <w:snapToGrid w:val="0"/>
              <w:jc w:val="center"/>
              <w:rPr>
                <w:rFonts w:ascii="Arial" w:hAnsi="Arial" w:cs="Arial"/>
                <w:sz w:val="14"/>
                <w:szCs w:val="14"/>
                <w:lang w:val="es-BO"/>
              </w:rPr>
            </w:pPr>
          </w:p>
        </w:tc>
        <w:tc>
          <w:tcPr>
            <w:tcW w:w="1854" w:type="pct"/>
            <w:gridSpan w:val="2"/>
            <w:vMerge/>
            <w:tcBorders>
              <w:left w:val="single" w:sz="12" w:space="0" w:color="auto"/>
              <w:right w:val="single" w:sz="12" w:space="0" w:color="auto"/>
            </w:tcBorders>
            <w:shd w:val="clear" w:color="auto" w:fill="auto"/>
            <w:vAlign w:val="bottom"/>
          </w:tcPr>
          <w:p w14:paraId="00DDD9A7" w14:textId="77777777" w:rsidR="0088705B" w:rsidRPr="003C0DD8" w:rsidRDefault="0088705B" w:rsidP="0088705B">
            <w:pPr>
              <w:adjustRightInd w:val="0"/>
              <w:snapToGrid w:val="0"/>
              <w:ind w:left="113" w:right="113"/>
              <w:jc w:val="both"/>
              <w:rPr>
                <w:rFonts w:ascii="Arial" w:hAnsi="Arial" w:cs="Arial"/>
                <w:b/>
                <w:sz w:val="16"/>
                <w:szCs w:val="16"/>
                <w:lang w:val="es-BO"/>
              </w:rPr>
            </w:pPr>
          </w:p>
        </w:tc>
        <w:tc>
          <w:tcPr>
            <w:tcW w:w="65" w:type="pct"/>
            <w:vMerge w:val="restart"/>
            <w:tcBorders>
              <w:top w:val="nil"/>
              <w:left w:val="single" w:sz="12" w:space="0" w:color="auto"/>
              <w:right w:val="single" w:sz="4" w:space="0" w:color="auto"/>
            </w:tcBorders>
            <w:shd w:val="clear" w:color="auto" w:fill="auto"/>
            <w:vAlign w:val="center"/>
          </w:tcPr>
          <w:p w14:paraId="59F3876D" w14:textId="77777777" w:rsidR="0088705B" w:rsidRPr="003C0DD8" w:rsidRDefault="0088705B" w:rsidP="0088705B">
            <w:pPr>
              <w:adjustRightInd w:val="0"/>
              <w:snapToGrid w:val="0"/>
              <w:jc w:val="center"/>
              <w:rPr>
                <w:rFonts w:ascii="Arial" w:hAnsi="Arial" w:cs="Arial"/>
                <w:sz w:val="16"/>
                <w:szCs w:val="16"/>
                <w:lang w:val="es-BO"/>
              </w:rPr>
            </w:pPr>
          </w:p>
        </w:tc>
        <w:tc>
          <w:tcPr>
            <w:tcW w:w="19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E9F3D6F" w14:textId="63A6B54C" w:rsidR="0088705B" w:rsidRPr="003C0DD8" w:rsidRDefault="00F30BA0" w:rsidP="0088705B">
            <w:pPr>
              <w:adjustRightInd w:val="0"/>
              <w:snapToGrid w:val="0"/>
              <w:jc w:val="center"/>
              <w:rPr>
                <w:rFonts w:ascii="Arial" w:hAnsi="Arial" w:cs="Arial"/>
                <w:sz w:val="16"/>
                <w:szCs w:val="16"/>
                <w:lang w:val="es-BO"/>
              </w:rPr>
            </w:pPr>
            <w:r>
              <w:rPr>
                <w:rFonts w:ascii="Arial" w:hAnsi="Arial" w:cs="Arial"/>
                <w:sz w:val="16"/>
                <w:szCs w:val="16"/>
                <w:lang w:val="es-BO"/>
              </w:rPr>
              <w:t>27</w:t>
            </w:r>
          </w:p>
        </w:tc>
        <w:tc>
          <w:tcPr>
            <w:tcW w:w="66" w:type="pct"/>
            <w:vMerge w:val="restart"/>
            <w:tcBorders>
              <w:top w:val="nil"/>
              <w:left w:val="single" w:sz="4" w:space="0" w:color="auto"/>
              <w:right w:val="single" w:sz="4" w:space="0" w:color="auto"/>
            </w:tcBorders>
            <w:shd w:val="clear" w:color="auto" w:fill="auto"/>
            <w:vAlign w:val="center"/>
          </w:tcPr>
          <w:p w14:paraId="6E04B2A6" w14:textId="77777777" w:rsidR="0088705B" w:rsidRPr="003C0DD8" w:rsidRDefault="0088705B" w:rsidP="0088705B">
            <w:pPr>
              <w:adjustRightInd w:val="0"/>
              <w:snapToGrid w:val="0"/>
              <w:jc w:val="center"/>
              <w:rPr>
                <w:rFonts w:ascii="Arial" w:hAnsi="Arial" w:cs="Arial"/>
                <w:sz w:val="16"/>
                <w:szCs w:val="16"/>
                <w:lang w:val="es-BO"/>
              </w:rPr>
            </w:pPr>
          </w:p>
        </w:tc>
        <w:tc>
          <w:tcPr>
            <w:tcW w:w="195"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54676BA" w14:textId="5D74F7EC" w:rsidR="0088705B" w:rsidRPr="003C0DD8" w:rsidRDefault="00F30BA0" w:rsidP="0088705B">
            <w:pPr>
              <w:adjustRightInd w:val="0"/>
              <w:snapToGrid w:val="0"/>
              <w:jc w:val="center"/>
              <w:rPr>
                <w:rFonts w:ascii="Arial" w:hAnsi="Arial" w:cs="Arial"/>
                <w:sz w:val="16"/>
                <w:szCs w:val="16"/>
                <w:lang w:val="es-BO"/>
              </w:rPr>
            </w:pPr>
            <w:r>
              <w:rPr>
                <w:rFonts w:ascii="Arial" w:hAnsi="Arial" w:cs="Arial"/>
                <w:sz w:val="16"/>
                <w:szCs w:val="16"/>
                <w:lang w:val="es-BO"/>
              </w:rPr>
              <w:t>10</w:t>
            </w:r>
          </w:p>
        </w:tc>
        <w:tc>
          <w:tcPr>
            <w:tcW w:w="66" w:type="pct"/>
            <w:vMerge w:val="restart"/>
            <w:tcBorders>
              <w:top w:val="nil"/>
              <w:left w:val="single" w:sz="4" w:space="0" w:color="auto"/>
              <w:right w:val="single" w:sz="4" w:space="0" w:color="auto"/>
            </w:tcBorders>
            <w:shd w:val="clear" w:color="auto" w:fill="auto"/>
            <w:vAlign w:val="center"/>
          </w:tcPr>
          <w:p w14:paraId="3B45911E" w14:textId="77777777" w:rsidR="0088705B" w:rsidRPr="003C0DD8" w:rsidRDefault="0088705B" w:rsidP="0088705B">
            <w:pPr>
              <w:adjustRightInd w:val="0"/>
              <w:snapToGrid w:val="0"/>
              <w:jc w:val="center"/>
              <w:rPr>
                <w:rFonts w:ascii="Arial" w:hAnsi="Arial" w:cs="Arial"/>
                <w:sz w:val="16"/>
                <w:szCs w:val="16"/>
                <w:lang w:val="es-BO"/>
              </w:rPr>
            </w:pPr>
          </w:p>
        </w:tc>
        <w:tc>
          <w:tcPr>
            <w:tcW w:w="263"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6DCF3AD" w14:textId="40A78DE9" w:rsidR="0088705B" w:rsidRPr="003C0DD8" w:rsidRDefault="0088705B" w:rsidP="0088705B">
            <w:pPr>
              <w:adjustRightInd w:val="0"/>
              <w:snapToGrid w:val="0"/>
              <w:jc w:val="center"/>
              <w:rPr>
                <w:rFonts w:ascii="Arial" w:hAnsi="Arial" w:cs="Arial"/>
                <w:sz w:val="16"/>
                <w:szCs w:val="16"/>
                <w:lang w:val="es-BO"/>
              </w:rPr>
            </w:pPr>
            <w:r>
              <w:rPr>
                <w:rFonts w:ascii="Arial" w:hAnsi="Arial" w:cs="Arial"/>
                <w:sz w:val="16"/>
                <w:szCs w:val="16"/>
                <w:lang w:val="es-BO"/>
              </w:rPr>
              <w:t>2020</w:t>
            </w:r>
          </w:p>
        </w:tc>
        <w:tc>
          <w:tcPr>
            <w:tcW w:w="66" w:type="pct"/>
            <w:vMerge w:val="restart"/>
            <w:tcBorders>
              <w:top w:val="nil"/>
              <w:left w:val="single" w:sz="4" w:space="0" w:color="auto"/>
              <w:right w:val="single" w:sz="12" w:space="0" w:color="auto"/>
            </w:tcBorders>
            <w:shd w:val="clear" w:color="auto" w:fill="auto"/>
            <w:vAlign w:val="center"/>
          </w:tcPr>
          <w:p w14:paraId="157D3481" w14:textId="77777777" w:rsidR="0088705B" w:rsidRPr="003C0DD8" w:rsidRDefault="0088705B" w:rsidP="0088705B">
            <w:pPr>
              <w:adjustRightInd w:val="0"/>
              <w:snapToGrid w:val="0"/>
              <w:jc w:val="center"/>
              <w:rPr>
                <w:rFonts w:ascii="Arial" w:hAnsi="Arial" w:cs="Arial"/>
                <w:sz w:val="16"/>
                <w:szCs w:val="16"/>
                <w:lang w:val="es-BO"/>
              </w:rPr>
            </w:pPr>
          </w:p>
        </w:tc>
        <w:tc>
          <w:tcPr>
            <w:tcW w:w="65" w:type="pct"/>
            <w:vMerge w:val="restart"/>
            <w:tcBorders>
              <w:top w:val="nil"/>
              <w:left w:val="single" w:sz="12" w:space="0" w:color="auto"/>
              <w:right w:val="nil"/>
            </w:tcBorders>
          </w:tcPr>
          <w:p w14:paraId="7F53E7B1" w14:textId="77777777" w:rsidR="0088705B" w:rsidRPr="003C0DD8" w:rsidRDefault="0088705B" w:rsidP="0088705B">
            <w:pPr>
              <w:adjustRightInd w:val="0"/>
              <w:snapToGrid w:val="0"/>
              <w:jc w:val="center"/>
              <w:rPr>
                <w:rFonts w:ascii="Arial" w:hAnsi="Arial" w:cs="Arial"/>
                <w:sz w:val="16"/>
                <w:szCs w:val="16"/>
                <w:lang w:val="es-BO"/>
              </w:rPr>
            </w:pPr>
          </w:p>
        </w:tc>
        <w:tc>
          <w:tcPr>
            <w:tcW w:w="238" w:type="pct"/>
            <w:vMerge w:val="restart"/>
            <w:tcBorders>
              <w:top w:val="nil"/>
              <w:left w:val="nil"/>
              <w:right w:val="nil"/>
            </w:tcBorders>
            <w:shd w:val="clear" w:color="auto" w:fill="auto"/>
            <w:vAlign w:val="center"/>
          </w:tcPr>
          <w:p w14:paraId="50EC5F4B" w14:textId="77777777" w:rsidR="0088705B" w:rsidRPr="003C0DD8" w:rsidRDefault="0088705B" w:rsidP="0088705B">
            <w:pPr>
              <w:adjustRightInd w:val="0"/>
              <w:snapToGrid w:val="0"/>
              <w:jc w:val="center"/>
              <w:rPr>
                <w:rFonts w:ascii="Arial" w:hAnsi="Arial" w:cs="Arial"/>
                <w:sz w:val="16"/>
                <w:szCs w:val="16"/>
                <w:lang w:val="es-BO"/>
              </w:rPr>
            </w:pPr>
          </w:p>
        </w:tc>
        <w:tc>
          <w:tcPr>
            <w:tcW w:w="125" w:type="pct"/>
            <w:vMerge w:val="restart"/>
            <w:tcBorders>
              <w:top w:val="nil"/>
              <w:left w:val="nil"/>
              <w:right w:val="nil"/>
            </w:tcBorders>
            <w:shd w:val="clear" w:color="auto" w:fill="auto"/>
            <w:vAlign w:val="center"/>
          </w:tcPr>
          <w:p w14:paraId="1710B2F7" w14:textId="77777777" w:rsidR="0088705B" w:rsidRPr="003C0DD8" w:rsidRDefault="0088705B" w:rsidP="0088705B">
            <w:pPr>
              <w:adjustRightInd w:val="0"/>
              <w:snapToGrid w:val="0"/>
              <w:jc w:val="center"/>
              <w:rPr>
                <w:rFonts w:ascii="Arial" w:hAnsi="Arial" w:cs="Arial"/>
                <w:sz w:val="16"/>
                <w:szCs w:val="16"/>
                <w:lang w:val="es-BO"/>
              </w:rPr>
            </w:pPr>
          </w:p>
        </w:tc>
        <w:tc>
          <w:tcPr>
            <w:tcW w:w="232" w:type="pct"/>
            <w:vMerge w:val="restart"/>
            <w:tcBorders>
              <w:top w:val="nil"/>
              <w:left w:val="nil"/>
              <w:right w:val="nil"/>
            </w:tcBorders>
            <w:shd w:val="clear" w:color="auto" w:fill="auto"/>
            <w:vAlign w:val="center"/>
          </w:tcPr>
          <w:p w14:paraId="76AE64BA" w14:textId="77777777" w:rsidR="0088705B" w:rsidRPr="003C0DD8" w:rsidRDefault="0088705B" w:rsidP="0088705B">
            <w:pPr>
              <w:adjustRightInd w:val="0"/>
              <w:snapToGrid w:val="0"/>
              <w:jc w:val="center"/>
              <w:rPr>
                <w:rFonts w:ascii="Arial" w:hAnsi="Arial" w:cs="Arial"/>
                <w:sz w:val="16"/>
                <w:szCs w:val="16"/>
                <w:lang w:val="es-BO"/>
              </w:rPr>
            </w:pPr>
          </w:p>
        </w:tc>
        <w:tc>
          <w:tcPr>
            <w:tcW w:w="66" w:type="pct"/>
            <w:vMerge w:val="restart"/>
            <w:tcBorders>
              <w:top w:val="nil"/>
              <w:left w:val="nil"/>
              <w:right w:val="single" w:sz="12" w:space="0" w:color="auto"/>
            </w:tcBorders>
            <w:shd w:val="clear" w:color="auto" w:fill="auto"/>
            <w:vAlign w:val="center"/>
          </w:tcPr>
          <w:p w14:paraId="1B5B19DA" w14:textId="77777777" w:rsidR="0088705B" w:rsidRPr="003C0DD8" w:rsidRDefault="0088705B" w:rsidP="0088705B">
            <w:pPr>
              <w:adjustRightInd w:val="0"/>
              <w:snapToGrid w:val="0"/>
              <w:jc w:val="center"/>
              <w:rPr>
                <w:rFonts w:ascii="Arial" w:hAnsi="Arial" w:cs="Arial"/>
                <w:sz w:val="16"/>
                <w:szCs w:val="16"/>
                <w:lang w:val="es-BO"/>
              </w:rPr>
            </w:pPr>
          </w:p>
        </w:tc>
        <w:tc>
          <w:tcPr>
            <w:tcW w:w="69" w:type="pct"/>
            <w:vMerge w:val="restart"/>
            <w:tcBorders>
              <w:top w:val="nil"/>
              <w:left w:val="single" w:sz="12" w:space="0" w:color="auto"/>
              <w:bottom w:val="nil"/>
              <w:right w:val="nil"/>
            </w:tcBorders>
            <w:shd w:val="clear" w:color="auto" w:fill="auto"/>
            <w:vAlign w:val="center"/>
          </w:tcPr>
          <w:p w14:paraId="10FB716D" w14:textId="77777777" w:rsidR="0088705B" w:rsidRPr="003C0DD8" w:rsidRDefault="0088705B" w:rsidP="0088705B">
            <w:pPr>
              <w:adjustRightInd w:val="0"/>
              <w:snapToGrid w:val="0"/>
              <w:jc w:val="center"/>
              <w:rPr>
                <w:rFonts w:ascii="Arial" w:hAnsi="Arial" w:cs="Arial"/>
                <w:sz w:val="16"/>
                <w:szCs w:val="16"/>
                <w:lang w:val="es-BO"/>
              </w:rPr>
            </w:pPr>
          </w:p>
        </w:tc>
        <w:tc>
          <w:tcPr>
            <w:tcW w:w="1140" w:type="pct"/>
            <w:vMerge w:val="restart"/>
            <w:tcBorders>
              <w:top w:val="nil"/>
              <w:left w:val="nil"/>
              <w:right w:val="nil"/>
            </w:tcBorders>
            <w:shd w:val="clear" w:color="auto" w:fill="auto"/>
            <w:vAlign w:val="center"/>
          </w:tcPr>
          <w:p w14:paraId="193B230A" w14:textId="77777777" w:rsidR="0088705B" w:rsidRPr="003C0DD8" w:rsidRDefault="0088705B" w:rsidP="0088705B">
            <w:pPr>
              <w:adjustRightInd w:val="0"/>
              <w:snapToGrid w:val="0"/>
              <w:jc w:val="center"/>
              <w:rPr>
                <w:rFonts w:ascii="Arial" w:hAnsi="Arial" w:cs="Arial"/>
                <w:sz w:val="16"/>
                <w:szCs w:val="16"/>
                <w:lang w:val="es-BO"/>
              </w:rPr>
            </w:pPr>
          </w:p>
        </w:tc>
        <w:tc>
          <w:tcPr>
            <w:tcW w:w="62" w:type="pct"/>
            <w:vMerge/>
            <w:tcBorders>
              <w:left w:val="nil"/>
            </w:tcBorders>
            <w:shd w:val="clear" w:color="auto" w:fill="auto"/>
            <w:vAlign w:val="center"/>
          </w:tcPr>
          <w:p w14:paraId="0CBBF234" w14:textId="77777777" w:rsidR="0088705B" w:rsidRPr="003C0DD8" w:rsidRDefault="0088705B" w:rsidP="0088705B">
            <w:pPr>
              <w:adjustRightInd w:val="0"/>
              <w:snapToGrid w:val="0"/>
              <w:rPr>
                <w:rFonts w:ascii="Arial" w:hAnsi="Arial" w:cs="Arial"/>
                <w:sz w:val="16"/>
                <w:szCs w:val="16"/>
                <w:lang w:val="es-BO"/>
              </w:rPr>
            </w:pPr>
          </w:p>
        </w:tc>
      </w:tr>
      <w:tr w:rsidR="0088705B" w:rsidRPr="003C0DD8" w14:paraId="39DED622" w14:textId="77777777" w:rsidTr="0088705B">
        <w:trPr>
          <w:trHeight w:val="53"/>
        </w:trPr>
        <w:tc>
          <w:tcPr>
            <w:tcW w:w="235" w:type="pct"/>
            <w:vMerge/>
            <w:tcBorders>
              <w:left w:val="single" w:sz="12" w:space="0" w:color="auto"/>
              <w:bottom w:val="nil"/>
              <w:right w:val="single" w:sz="12" w:space="0" w:color="auto"/>
            </w:tcBorders>
            <w:shd w:val="clear" w:color="auto" w:fill="auto"/>
            <w:noWrap/>
            <w:tcMar>
              <w:left w:w="0" w:type="dxa"/>
              <w:right w:w="0" w:type="dxa"/>
            </w:tcMar>
            <w:vAlign w:val="center"/>
          </w:tcPr>
          <w:p w14:paraId="4DCEB50D" w14:textId="77777777" w:rsidR="0088705B" w:rsidRPr="003C0DD8" w:rsidRDefault="0088705B" w:rsidP="0088705B">
            <w:pPr>
              <w:adjustRightInd w:val="0"/>
              <w:snapToGrid w:val="0"/>
              <w:jc w:val="center"/>
              <w:rPr>
                <w:rFonts w:ascii="Arial" w:hAnsi="Arial" w:cs="Arial"/>
                <w:sz w:val="14"/>
                <w:szCs w:val="14"/>
                <w:lang w:val="es-BO"/>
              </w:rPr>
            </w:pPr>
          </w:p>
        </w:tc>
        <w:tc>
          <w:tcPr>
            <w:tcW w:w="1854" w:type="pct"/>
            <w:gridSpan w:val="2"/>
            <w:vMerge/>
            <w:tcBorders>
              <w:left w:val="single" w:sz="12" w:space="0" w:color="auto"/>
              <w:bottom w:val="nil"/>
              <w:right w:val="single" w:sz="12" w:space="0" w:color="auto"/>
            </w:tcBorders>
            <w:shd w:val="clear" w:color="auto" w:fill="auto"/>
            <w:vAlign w:val="bottom"/>
          </w:tcPr>
          <w:p w14:paraId="0E04840D" w14:textId="77777777" w:rsidR="0088705B" w:rsidRPr="003C0DD8" w:rsidRDefault="0088705B" w:rsidP="0088705B">
            <w:pPr>
              <w:adjustRightInd w:val="0"/>
              <w:snapToGrid w:val="0"/>
              <w:ind w:left="113" w:right="113"/>
              <w:jc w:val="both"/>
              <w:rPr>
                <w:rFonts w:ascii="Arial" w:hAnsi="Arial" w:cs="Arial"/>
                <w:b/>
                <w:sz w:val="16"/>
                <w:szCs w:val="16"/>
                <w:lang w:val="es-BO"/>
              </w:rPr>
            </w:pPr>
          </w:p>
        </w:tc>
        <w:tc>
          <w:tcPr>
            <w:tcW w:w="65" w:type="pct"/>
            <w:vMerge/>
            <w:tcBorders>
              <w:left w:val="single" w:sz="12" w:space="0" w:color="auto"/>
              <w:bottom w:val="nil"/>
              <w:right w:val="nil"/>
            </w:tcBorders>
            <w:shd w:val="clear" w:color="auto" w:fill="auto"/>
            <w:vAlign w:val="center"/>
          </w:tcPr>
          <w:p w14:paraId="5E4A8F68" w14:textId="77777777" w:rsidR="0088705B" w:rsidRPr="003C0DD8" w:rsidRDefault="0088705B" w:rsidP="0088705B">
            <w:pPr>
              <w:adjustRightInd w:val="0"/>
              <w:snapToGrid w:val="0"/>
              <w:jc w:val="center"/>
              <w:rPr>
                <w:rFonts w:ascii="Arial" w:hAnsi="Arial" w:cs="Arial"/>
                <w:sz w:val="16"/>
                <w:szCs w:val="16"/>
                <w:lang w:val="es-BO"/>
              </w:rPr>
            </w:pPr>
          </w:p>
        </w:tc>
        <w:tc>
          <w:tcPr>
            <w:tcW w:w="192" w:type="pct"/>
            <w:tcBorders>
              <w:top w:val="single" w:sz="4" w:space="0" w:color="auto"/>
              <w:left w:val="nil"/>
              <w:bottom w:val="nil"/>
              <w:right w:val="nil"/>
            </w:tcBorders>
            <w:shd w:val="clear" w:color="auto" w:fill="auto"/>
            <w:vAlign w:val="center"/>
          </w:tcPr>
          <w:p w14:paraId="6D6C7AD2" w14:textId="77777777" w:rsidR="0088705B" w:rsidRPr="003C0DD8" w:rsidRDefault="0088705B" w:rsidP="0088705B">
            <w:pPr>
              <w:adjustRightInd w:val="0"/>
              <w:snapToGrid w:val="0"/>
              <w:jc w:val="center"/>
              <w:rPr>
                <w:rFonts w:ascii="Arial" w:hAnsi="Arial" w:cs="Arial"/>
                <w:sz w:val="2"/>
                <w:szCs w:val="2"/>
                <w:lang w:val="es-BO"/>
              </w:rPr>
            </w:pPr>
          </w:p>
        </w:tc>
        <w:tc>
          <w:tcPr>
            <w:tcW w:w="66" w:type="pct"/>
            <w:vMerge/>
            <w:tcBorders>
              <w:left w:val="nil"/>
              <w:bottom w:val="nil"/>
              <w:right w:val="nil"/>
            </w:tcBorders>
            <w:shd w:val="clear" w:color="auto" w:fill="auto"/>
            <w:vAlign w:val="center"/>
          </w:tcPr>
          <w:p w14:paraId="75B0B5A9" w14:textId="77777777" w:rsidR="0088705B" w:rsidRPr="003C0DD8" w:rsidRDefault="0088705B" w:rsidP="0088705B">
            <w:pPr>
              <w:adjustRightInd w:val="0"/>
              <w:snapToGrid w:val="0"/>
              <w:jc w:val="center"/>
              <w:rPr>
                <w:rFonts w:ascii="Arial" w:hAnsi="Arial" w:cs="Arial"/>
                <w:sz w:val="2"/>
                <w:szCs w:val="2"/>
                <w:lang w:val="es-BO"/>
              </w:rPr>
            </w:pPr>
          </w:p>
        </w:tc>
        <w:tc>
          <w:tcPr>
            <w:tcW w:w="195" w:type="pct"/>
            <w:tcBorders>
              <w:top w:val="single" w:sz="4" w:space="0" w:color="auto"/>
              <w:left w:val="nil"/>
              <w:bottom w:val="nil"/>
              <w:right w:val="nil"/>
            </w:tcBorders>
            <w:shd w:val="clear" w:color="auto" w:fill="auto"/>
            <w:vAlign w:val="center"/>
          </w:tcPr>
          <w:p w14:paraId="1735F97A" w14:textId="77777777" w:rsidR="0088705B" w:rsidRPr="003C0DD8" w:rsidRDefault="0088705B" w:rsidP="0088705B">
            <w:pPr>
              <w:adjustRightInd w:val="0"/>
              <w:snapToGrid w:val="0"/>
              <w:jc w:val="center"/>
              <w:rPr>
                <w:rFonts w:ascii="Arial" w:hAnsi="Arial" w:cs="Arial"/>
                <w:sz w:val="2"/>
                <w:szCs w:val="2"/>
                <w:lang w:val="es-BO"/>
              </w:rPr>
            </w:pPr>
          </w:p>
        </w:tc>
        <w:tc>
          <w:tcPr>
            <w:tcW w:w="66" w:type="pct"/>
            <w:vMerge/>
            <w:tcBorders>
              <w:left w:val="nil"/>
              <w:bottom w:val="nil"/>
              <w:right w:val="nil"/>
            </w:tcBorders>
            <w:shd w:val="clear" w:color="auto" w:fill="auto"/>
            <w:vAlign w:val="center"/>
          </w:tcPr>
          <w:p w14:paraId="0CB07226" w14:textId="77777777" w:rsidR="0088705B" w:rsidRPr="003C0DD8" w:rsidRDefault="0088705B" w:rsidP="0088705B">
            <w:pPr>
              <w:adjustRightInd w:val="0"/>
              <w:snapToGrid w:val="0"/>
              <w:jc w:val="center"/>
              <w:rPr>
                <w:rFonts w:ascii="Arial" w:hAnsi="Arial" w:cs="Arial"/>
                <w:sz w:val="2"/>
                <w:szCs w:val="2"/>
                <w:lang w:val="es-BO"/>
              </w:rPr>
            </w:pPr>
          </w:p>
        </w:tc>
        <w:tc>
          <w:tcPr>
            <w:tcW w:w="263" w:type="pct"/>
            <w:tcBorders>
              <w:top w:val="single" w:sz="4" w:space="0" w:color="auto"/>
              <w:left w:val="nil"/>
              <w:bottom w:val="nil"/>
              <w:right w:val="nil"/>
            </w:tcBorders>
            <w:shd w:val="clear" w:color="auto" w:fill="auto"/>
            <w:vAlign w:val="center"/>
          </w:tcPr>
          <w:p w14:paraId="6817D174" w14:textId="77777777" w:rsidR="0088705B" w:rsidRPr="003C0DD8" w:rsidRDefault="0088705B" w:rsidP="0088705B">
            <w:pPr>
              <w:adjustRightInd w:val="0"/>
              <w:snapToGrid w:val="0"/>
              <w:jc w:val="center"/>
              <w:rPr>
                <w:rFonts w:ascii="Arial" w:hAnsi="Arial" w:cs="Arial"/>
                <w:sz w:val="2"/>
                <w:szCs w:val="2"/>
                <w:lang w:val="es-BO"/>
              </w:rPr>
            </w:pPr>
          </w:p>
        </w:tc>
        <w:tc>
          <w:tcPr>
            <w:tcW w:w="66" w:type="pct"/>
            <w:vMerge/>
            <w:tcBorders>
              <w:left w:val="nil"/>
              <w:bottom w:val="nil"/>
              <w:right w:val="single" w:sz="12" w:space="0" w:color="auto"/>
            </w:tcBorders>
            <w:shd w:val="clear" w:color="auto" w:fill="auto"/>
            <w:vAlign w:val="center"/>
          </w:tcPr>
          <w:p w14:paraId="74CB2B13" w14:textId="77777777" w:rsidR="0088705B" w:rsidRPr="003C0DD8" w:rsidRDefault="0088705B" w:rsidP="0088705B">
            <w:pPr>
              <w:adjustRightInd w:val="0"/>
              <w:snapToGrid w:val="0"/>
              <w:jc w:val="center"/>
              <w:rPr>
                <w:rFonts w:ascii="Arial" w:hAnsi="Arial" w:cs="Arial"/>
                <w:sz w:val="16"/>
                <w:szCs w:val="16"/>
                <w:lang w:val="es-BO"/>
              </w:rPr>
            </w:pPr>
          </w:p>
        </w:tc>
        <w:tc>
          <w:tcPr>
            <w:tcW w:w="65" w:type="pct"/>
            <w:vMerge/>
            <w:tcBorders>
              <w:left w:val="single" w:sz="12" w:space="0" w:color="auto"/>
              <w:bottom w:val="nil"/>
              <w:right w:val="nil"/>
            </w:tcBorders>
          </w:tcPr>
          <w:p w14:paraId="3140733C" w14:textId="77777777" w:rsidR="0088705B" w:rsidRPr="003C0DD8" w:rsidRDefault="0088705B" w:rsidP="0088705B">
            <w:pPr>
              <w:adjustRightInd w:val="0"/>
              <w:snapToGrid w:val="0"/>
              <w:jc w:val="center"/>
              <w:rPr>
                <w:rFonts w:ascii="Arial" w:hAnsi="Arial" w:cs="Arial"/>
                <w:sz w:val="16"/>
                <w:szCs w:val="16"/>
                <w:lang w:val="es-BO"/>
              </w:rPr>
            </w:pPr>
          </w:p>
        </w:tc>
        <w:tc>
          <w:tcPr>
            <w:tcW w:w="238" w:type="pct"/>
            <w:vMerge/>
            <w:tcBorders>
              <w:left w:val="nil"/>
              <w:bottom w:val="nil"/>
              <w:right w:val="nil"/>
            </w:tcBorders>
            <w:shd w:val="clear" w:color="auto" w:fill="auto"/>
            <w:vAlign w:val="center"/>
          </w:tcPr>
          <w:p w14:paraId="10919E0A" w14:textId="77777777" w:rsidR="0088705B" w:rsidRPr="003C0DD8" w:rsidRDefault="0088705B" w:rsidP="0088705B">
            <w:pPr>
              <w:adjustRightInd w:val="0"/>
              <w:snapToGrid w:val="0"/>
              <w:jc w:val="center"/>
              <w:rPr>
                <w:rFonts w:ascii="Arial" w:hAnsi="Arial" w:cs="Arial"/>
                <w:sz w:val="16"/>
                <w:szCs w:val="16"/>
                <w:lang w:val="es-BO"/>
              </w:rPr>
            </w:pPr>
          </w:p>
        </w:tc>
        <w:tc>
          <w:tcPr>
            <w:tcW w:w="125" w:type="pct"/>
            <w:vMerge/>
            <w:tcBorders>
              <w:left w:val="nil"/>
              <w:bottom w:val="nil"/>
              <w:right w:val="nil"/>
            </w:tcBorders>
            <w:shd w:val="clear" w:color="auto" w:fill="auto"/>
            <w:vAlign w:val="center"/>
          </w:tcPr>
          <w:p w14:paraId="3D68A5EC" w14:textId="77777777" w:rsidR="0088705B" w:rsidRPr="003C0DD8" w:rsidRDefault="0088705B" w:rsidP="0088705B">
            <w:pPr>
              <w:adjustRightInd w:val="0"/>
              <w:snapToGrid w:val="0"/>
              <w:jc w:val="center"/>
              <w:rPr>
                <w:rFonts w:ascii="Arial" w:hAnsi="Arial" w:cs="Arial"/>
                <w:sz w:val="16"/>
                <w:szCs w:val="16"/>
                <w:lang w:val="es-BO"/>
              </w:rPr>
            </w:pPr>
          </w:p>
        </w:tc>
        <w:tc>
          <w:tcPr>
            <w:tcW w:w="232" w:type="pct"/>
            <w:vMerge/>
            <w:tcBorders>
              <w:left w:val="nil"/>
              <w:bottom w:val="nil"/>
              <w:right w:val="nil"/>
            </w:tcBorders>
            <w:shd w:val="clear" w:color="auto" w:fill="auto"/>
            <w:vAlign w:val="center"/>
          </w:tcPr>
          <w:p w14:paraId="72B222BA" w14:textId="77777777" w:rsidR="0088705B" w:rsidRPr="003C0DD8" w:rsidRDefault="0088705B" w:rsidP="0088705B">
            <w:pPr>
              <w:adjustRightInd w:val="0"/>
              <w:snapToGrid w:val="0"/>
              <w:jc w:val="center"/>
              <w:rPr>
                <w:rFonts w:ascii="Arial" w:hAnsi="Arial" w:cs="Arial"/>
                <w:sz w:val="16"/>
                <w:szCs w:val="16"/>
                <w:lang w:val="es-BO"/>
              </w:rPr>
            </w:pPr>
          </w:p>
        </w:tc>
        <w:tc>
          <w:tcPr>
            <w:tcW w:w="66" w:type="pct"/>
            <w:vMerge/>
            <w:tcBorders>
              <w:left w:val="nil"/>
              <w:bottom w:val="nil"/>
              <w:right w:val="single" w:sz="12" w:space="0" w:color="auto"/>
            </w:tcBorders>
            <w:shd w:val="clear" w:color="auto" w:fill="auto"/>
            <w:vAlign w:val="center"/>
          </w:tcPr>
          <w:p w14:paraId="36EB2B2A" w14:textId="77777777" w:rsidR="0088705B" w:rsidRPr="003C0DD8" w:rsidRDefault="0088705B" w:rsidP="0088705B">
            <w:pPr>
              <w:adjustRightInd w:val="0"/>
              <w:snapToGrid w:val="0"/>
              <w:jc w:val="center"/>
              <w:rPr>
                <w:rFonts w:ascii="Arial" w:hAnsi="Arial" w:cs="Arial"/>
                <w:sz w:val="16"/>
                <w:szCs w:val="16"/>
                <w:lang w:val="es-BO"/>
              </w:rPr>
            </w:pPr>
          </w:p>
        </w:tc>
        <w:tc>
          <w:tcPr>
            <w:tcW w:w="69" w:type="pct"/>
            <w:vMerge/>
            <w:tcBorders>
              <w:top w:val="nil"/>
              <w:left w:val="single" w:sz="12" w:space="0" w:color="auto"/>
              <w:bottom w:val="nil"/>
              <w:right w:val="nil"/>
            </w:tcBorders>
            <w:shd w:val="clear" w:color="auto" w:fill="auto"/>
            <w:vAlign w:val="center"/>
          </w:tcPr>
          <w:p w14:paraId="76E3ABD1" w14:textId="77777777" w:rsidR="0088705B" w:rsidRPr="003C0DD8" w:rsidRDefault="0088705B" w:rsidP="0088705B">
            <w:pPr>
              <w:adjustRightInd w:val="0"/>
              <w:snapToGrid w:val="0"/>
              <w:jc w:val="center"/>
              <w:rPr>
                <w:rFonts w:ascii="Arial" w:hAnsi="Arial" w:cs="Arial"/>
                <w:sz w:val="16"/>
                <w:szCs w:val="16"/>
                <w:lang w:val="es-BO"/>
              </w:rPr>
            </w:pPr>
          </w:p>
        </w:tc>
        <w:tc>
          <w:tcPr>
            <w:tcW w:w="1140" w:type="pct"/>
            <w:vMerge/>
            <w:tcBorders>
              <w:left w:val="nil"/>
              <w:bottom w:val="nil"/>
              <w:right w:val="nil"/>
            </w:tcBorders>
            <w:shd w:val="clear" w:color="auto" w:fill="auto"/>
            <w:vAlign w:val="center"/>
          </w:tcPr>
          <w:p w14:paraId="17436EA9" w14:textId="77777777" w:rsidR="0088705B" w:rsidRPr="003C0DD8" w:rsidRDefault="0088705B" w:rsidP="0088705B">
            <w:pPr>
              <w:adjustRightInd w:val="0"/>
              <w:snapToGrid w:val="0"/>
              <w:jc w:val="center"/>
              <w:rPr>
                <w:rFonts w:ascii="Arial" w:hAnsi="Arial" w:cs="Arial"/>
                <w:sz w:val="16"/>
                <w:szCs w:val="16"/>
                <w:lang w:val="es-BO"/>
              </w:rPr>
            </w:pPr>
          </w:p>
        </w:tc>
        <w:tc>
          <w:tcPr>
            <w:tcW w:w="62" w:type="pct"/>
            <w:vMerge/>
            <w:tcBorders>
              <w:left w:val="nil"/>
            </w:tcBorders>
            <w:shd w:val="clear" w:color="auto" w:fill="auto"/>
            <w:vAlign w:val="center"/>
          </w:tcPr>
          <w:p w14:paraId="10F8F515" w14:textId="77777777" w:rsidR="0088705B" w:rsidRPr="003C0DD8" w:rsidRDefault="0088705B" w:rsidP="0088705B">
            <w:pPr>
              <w:adjustRightInd w:val="0"/>
              <w:snapToGrid w:val="0"/>
              <w:rPr>
                <w:rFonts w:ascii="Arial" w:hAnsi="Arial" w:cs="Arial"/>
                <w:sz w:val="16"/>
                <w:szCs w:val="16"/>
                <w:lang w:val="es-BO"/>
              </w:rPr>
            </w:pPr>
          </w:p>
        </w:tc>
      </w:tr>
      <w:tr w:rsidR="0088705B" w:rsidRPr="003C0DD8" w14:paraId="7F0A02EF" w14:textId="77777777" w:rsidTr="0088705B">
        <w:tc>
          <w:tcPr>
            <w:tcW w:w="235"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34C9B656" w14:textId="77777777" w:rsidR="0088705B" w:rsidRPr="003C0DD8" w:rsidRDefault="0088705B" w:rsidP="0088705B">
            <w:pPr>
              <w:adjustRightInd w:val="0"/>
              <w:snapToGrid w:val="0"/>
              <w:jc w:val="center"/>
              <w:rPr>
                <w:rFonts w:ascii="Arial" w:hAnsi="Arial" w:cs="Arial"/>
                <w:sz w:val="4"/>
                <w:szCs w:val="4"/>
                <w:lang w:val="es-BO"/>
              </w:rPr>
            </w:pPr>
          </w:p>
        </w:tc>
        <w:tc>
          <w:tcPr>
            <w:tcW w:w="1789" w:type="pct"/>
            <w:tcBorders>
              <w:top w:val="nil"/>
              <w:left w:val="single" w:sz="12" w:space="0" w:color="auto"/>
              <w:bottom w:val="nil"/>
              <w:right w:val="nil"/>
            </w:tcBorders>
            <w:shd w:val="clear" w:color="auto" w:fill="auto"/>
            <w:vAlign w:val="bottom"/>
          </w:tcPr>
          <w:p w14:paraId="3964CEDE" w14:textId="77777777" w:rsidR="0088705B" w:rsidRPr="003C0DD8" w:rsidRDefault="0088705B" w:rsidP="0088705B">
            <w:pPr>
              <w:adjustRightInd w:val="0"/>
              <w:snapToGrid w:val="0"/>
              <w:ind w:left="113" w:right="113"/>
              <w:jc w:val="both"/>
              <w:rPr>
                <w:rFonts w:ascii="Arial" w:hAnsi="Arial" w:cs="Arial"/>
                <w:sz w:val="4"/>
                <w:szCs w:val="4"/>
                <w:lang w:val="es-BO"/>
              </w:rPr>
            </w:pPr>
          </w:p>
        </w:tc>
        <w:tc>
          <w:tcPr>
            <w:tcW w:w="66" w:type="pct"/>
            <w:tcBorders>
              <w:top w:val="nil"/>
              <w:left w:val="nil"/>
              <w:bottom w:val="nil"/>
              <w:right w:val="single" w:sz="12" w:space="0" w:color="auto"/>
            </w:tcBorders>
            <w:shd w:val="clear" w:color="auto" w:fill="auto"/>
            <w:vAlign w:val="bottom"/>
          </w:tcPr>
          <w:p w14:paraId="6B60FB61" w14:textId="77777777" w:rsidR="0088705B" w:rsidRPr="003C0DD8" w:rsidRDefault="0088705B" w:rsidP="0088705B">
            <w:pPr>
              <w:adjustRightInd w:val="0"/>
              <w:snapToGrid w:val="0"/>
              <w:ind w:left="113" w:right="113"/>
              <w:jc w:val="both"/>
              <w:rPr>
                <w:rFonts w:ascii="Arial" w:hAnsi="Arial" w:cs="Arial"/>
                <w:b/>
                <w:sz w:val="4"/>
                <w:szCs w:val="4"/>
                <w:lang w:val="es-BO"/>
              </w:rPr>
            </w:pPr>
          </w:p>
        </w:tc>
        <w:tc>
          <w:tcPr>
            <w:tcW w:w="65" w:type="pct"/>
            <w:tcBorders>
              <w:top w:val="nil"/>
              <w:left w:val="single" w:sz="12" w:space="0" w:color="auto"/>
              <w:bottom w:val="nil"/>
              <w:right w:val="nil"/>
            </w:tcBorders>
            <w:shd w:val="clear" w:color="auto" w:fill="auto"/>
            <w:vAlign w:val="center"/>
          </w:tcPr>
          <w:p w14:paraId="0298A530" w14:textId="77777777" w:rsidR="0088705B" w:rsidRPr="003C0DD8" w:rsidRDefault="0088705B" w:rsidP="0088705B">
            <w:pPr>
              <w:adjustRightInd w:val="0"/>
              <w:snapToGrid w:val="0"/>
              <w:jc w:val="center"/>
              <w:rPr>
                <w:rFonts w:ascii="Arial" w:hAnsi="Arial" w:cs="Arial"/>
                <w:sz w:val="4"/>
                <w:szCs w:val="4"/>
                <w:lang w:val="es-BO"/>
              </w:rPr>
            </w:pPr>
          </w:p>
        </w:tc>
        <w:tc>
          <w:tcPr>
            <w:tcW w:w="192" w:type="pct"/>
            <w:tcBorders>
              <w:top w:val="nil"/>
              <w:left w:val="nil"/>
              <w:bottom w:val="nil"/>
              <w:right w:val="nil"/>
            </w:tcBorders>
            <w:shd w:val="clear" w:color="auto" w:fill="auto"/>
            <w:vAlign w:val="center"/>
          </w:tcPr>
          <w:p w14:paraId="3505DA1C" w14:textId="77777777" w:rsidR="0088705B" w:rsidRPr="003C0DD8" w:rsidRDefault="0088705B" w:rsidP="0088705B">
            <w:pPr>
              <w:adjustRightInd w:val="0"/>
              <w:snapToGrid w:val="0"/>
              <w:jc w:val="center"/>
              <w:rPr>
                <w:rFonts w:ascii="Arial" w:hAnsi="Arial" w:cs="Arial"/>
                <w:sz w:val="4"/>
                <w:szCs w:val="4"/>
                <w:lang w:val="es-BO"/>
              </w:rPr>
            </w:pPr>
          </w:p>
        </w:tc>
        <w:tc>
          <w:tcPr>
            <w:tcW w:w="66" w:type="pct"/>
            <w:tcBorders>
              <w:top w:val="nil"/>
              <w:left w:val="nil"/>
              <w:bottom w:val="nil"/>
              <w:right w:val="nil"/>
            </w:tcBorders>
            <w:shd w:val="clear" w:color="auto" w:fill="auto"/>
            <w:vAlign w:val="center"/>
          </w:tcPr>
          <w:p w14:paraId="3C8D3C71" w14:textId="77777777" w:rsidR="0088705B" w:rsidRPr="003C0DD8" w:rsidRDefault="0088705B" w:rsidP="0088705B">
            <w:pPr>
              <w:adjustRightInd w:val="0"/>
              <w:snapToGrid w:val="0"/>
              <w:jc w:val="center"/>
              <w:rPr>
                <w:rFonts w:ascii="Arial" w:hAnsi="Arial" w:cs="Arial"/>
                <w:sz w:val="4"/>
                <w:szCs w:val="4"/>
                <w:lang w:val="es-BO"/>
              </w:rPr>
            </w:pPr>
          </w:p>
        </w:tc>
        <w:tc>
          <w:tcPr>
            <w:tcW w:w="195" w:type="pct"/>
            <w:tcBorders>
              <w:top w:val="nil"/>
              <w:left w:val="nil"/>
              <w:bottom w:val="nil"/>
              <w:right w:val="nil"/>
            </w:tcBorders>
            <w:shd w:val="clear" w:color="auto" w:fill="auto"/>
            <w:vAlign w:val="center"/>
          </w:tcPr>
          <w:p w14:paraId="1154847C" w14:textId="77777777" w:rsidR="0088705B" w:rsidRPr="003C0DD8" w:rsidRDefault="0088705B" w:rsidP="0088705B">
            <w:pPr>
              <w:adjustRightInd w:val="0"/>
              <w:snapToGrid w:val="0"/>
              <w:jc w:val="center"/>
              <w:rPr>
                <w:rFonts w:ascii="Arial" w:hAnsi="Arial" w:cs="Arial"/>
                <w:sz w:val="4"/>
                <w:szCs w:val="4"/>
                <w:lang w:val="es-BO"/>
              </w:rPr>
            </w:pPr>
          </w:p>
        </w:tc>
        <w:tc>
          <w:tcPr>
            <w:tcW w:w="66" w:type="pct"/>
            <w:tcBorders>
              <w:top w:val="nil"/>
              <w:left w:val="nil"/>
              <w:bottom w:val="nil"/>
              <w:right w:val="nil"/>
            </w:tcBorders>
            <w:shd w:val="clear" w:color="auto" w:fill="auto"/>
            <w:vAlign w:val="center"/>
          </w:tcPr>
          <w:p w14:paraId="726B3CD2" w14:textId="77777777" w:rsidR="0088705B" w:rsidRPr="003C0DD8" w:rsidRDefault="0088705B" w:rsidP="0088705B">
            <w:pPr>
              <w:adjustRightInd w:val="0"/>
              <w:snapToGrid w:val="0"/>
              <w:jc w:val="center"/>
              <w:rPr>
                <w:rFonts w:ascii="Arial" w:hAnsi="Arial" w:cs="Arial"/>
                <w:sz w:val="4"/>
                <w:szCs w:val="4"/>
                <w:lang w:val="es-BO"/>
              </w:rPr>
            </w:pPr>
          </w:p>
        </w:tc>
        <w:tc>
          <w:tcPr>
            <w:tcW w:w="263" w:type="pct"/>
            <w:tcBorders>
              <w:top w:val="nil"/>
              <w:left w:val="nil"/>
              <w:bottom w:val="nil"/>
              <w:right w:val="nil"/>
            </w:tcBorders>
            <w:shd w:val="clear" w:color="auto" w:fill="auto"/>
            <w:vAlign w:val="center"/>
          </w:tcPr>
          <w:p w14:paraId="170931D6" w14:textId="77777777" w:rsidR="0088705B" w:rsidRPr="003C0DD8" w:rsidRDefault="0088705B" w:rsidP="0088705B">
            <w:pPr>
              <w:adjustRightInd w:val="0"/>
              <w:snapToGrid w:val="0"/>
              <w:jc w:val="center"/>
              <w:rPr>
                <w:rFonts w:ascii="Arial" w:hAnsi="Arial" w:cs="Arial"/>
                <w:sz w:val="4"/>
                <w:szCs w:val="4"/>
                <w:lang w:val="es-BO"/>
              </w:rPr>
            </w:pPr>
          </w:p>
        </w:tc>
        <w:tc>
          <w:tcPr>
            <w:tcW w:w="66" w:type="pct"/>
            <w:tcBorders>
              <w:top w:val="nil"/>
              <w:left w:val="nil"/>
              <w:bottom w:val="nil"/>
              <w:right w:val="single" w:sz="12" w:space="0" w:color="auto"/>
            </w:tcBorders>
            <w:shd w:val="clear" w:color="auto" w:fill="auto"/>
            <w:vAlign w:val="center"/>
          </w:tcPr>
          <w:p w14:paraId="56C9A7CC" w14:textId="77777777" w:rsidR="0088705B" w:rsidRPr="003C0DD8" w:rsidRDefault="0088705B" w:rsidP="0088705B">
            <w:pPr>
              <w:adjustRightInd w:val="0"/>
              <w:snapToGrid w:val="0"/>
              <w:jc w:val="center"/>
              <w:rPr>
                <w:rFonts w:ascii="Arial" w:hAnsi="Arial" w:cs="Arial"/>
                <w:sz w:val="4"/>
                <w:szCs w:val="4"/>
                <w:lang w:val="es-BO"/>
              </w:rPr>
            </w:pPr>
          </w:p>
        </w:tc>
        <w:tc>
          <w:tcPr>
            <w:tcW w:w="65" w:type="pct"/>
            <w:tcBorders>
              <w:top w:val="nil"/>
              <w:left w:val="single" w:sz="12" w:space="0" w:color="auto"/>
              <w:bottom w:val="nil"/>
              <w:right w:val="nil"/>
            </w:tcBorders>
          </w:tcPr>
          <w:p w14:paraId="11371AC6" w14:textId="77777777" w:rsidR="0088705B" w:rsidRPr="003C0DD8" w:rsidRDefault="0088705B" w:rsidP="0088705B">
            <w:pPr>
              <w:adjustRightInd w:val="0"/>
              <w:snapToGrid w:val="0"/>
              <w:jc w:val="center"/>
              <w:rPr>
                <w:rFonts w:ascii="Arial" w:hAnsi="Arial" w:cs="Arial"/>
                <w:sz w:val="4"/>
                <w:szCs w:val="4"/>
                <w:lang w:val="es-BO"/>
              </w:rPr>
            </w:pPr>
          </w:p>
        </w:tc>
        <w:tc>
          <w:tcPr>
            <w:tcW w:w="238" w:type="pct"/>
            <w:tcBorders>
              <w:top w:val="nil"/>
              <w:left w:val="nil"/>
              <w:bottom w:val="nil"/>
              <w:right w:val="nil"/>
            </w:tcBorders>
            <w:shd w:val="clear" w:color="auto" w:fill="auto"/>
            <w:vAlign w:val="center"/>
          </w:tcPr>
          <w:p w14:paraId="0A0AD35B" w14:textId="77777777" w:rsidR="0088705B" w:rsidRPr="003C0DD8" w:rsidRDefault="0088705B" w:rsidP="0088705B">
            <w:pPr>
              <w:adjustRightInd w:val="0"/>
              <w:snapToGrid w:val="0"/>
              <w:jc w:val="center"/>
              <w:rPr>
                <w:rFonts w:ascii="Arial" w:hAnsi="Arial" w:cs="Arial"/>
                <w:sz w:val="4"/>
                <w:szCs w:val="4"/>
                <w:lang w:val="es-BO"/>
              </w:rPr>
            </w:pPr>
          </w:p>
        </w:tc>
        <w:tc>
          <w:tcPr>
            <w:tcW w:w="125" w:type="pct"/>
            <w:tcBorders>
              <w:top w:val="nil"/>
              <w:left w:val="nil"/>
              <w:bottom w:val="nil"/>
              <w:right w:val="nil"/>
            </w:tcBorders>
            <w:shd w:val="clear" w:color="auto" w:fill="auto"/>
            <w:vAlign w:val="center"/>
          </w:tcPr>
          <w:p w14:paraId="5C5B1117" w14:textId="77777777" w:rsidR="0088705B" w:rsidRPr="003C0DD8" w:rsidRDefault="0088705B" w:rsidP="0088705B">
            <w:pPr>
              <w:adjustRightInd w:val="0"/>
              <w:snapToGrid w:val="0"/>
              <w:jc w:val="center"/>
              <w:rPr>
                <w:rFonts w:ascii="Arial" w:hAnsi="Arial" w:cs="Arial"/>
                <w:sz w:val="4"/>
                <w:szCs w:val="4"/>
                <w:lang w:val="es-BO"/>
              </w:rPr>
            </w:pPr>
          </w:p>
        </w:tc>
        <w:tc>
          <w:tcPr>
            <w:tcW w:w="232" w:type="pct"/>
            <w:tcBorders>
              <w:top w:val="nil"/>
              <w:left w:val="nil"/>
              <w:bottom w:val="nil"/>
              <w:right w:val="nil"/>
            </w:tcBorders>
            <w:shd w:val="clear" w:color="auto" w:fill="auto"/>
            <w:vAlign w:val="center"/>
          </w:tcPr>
          <w:p w14:paraId="2CAB80B0" w14:textId="77777777" w:rsidR="0088705B" w:rsidRPr="003C0DD8" w:rsidRDefault="0088705B" w:rsidP="0088705B">
            <w:pPr>
              <w:adjustRightInd w:val="0"/>
              <w:snapToGrid w:val="0"/>
              <w:jc w:val="center"/>
              <w:rPr>
                <w:rFonts w:ascii="Arial" w:hAnsi="Arial" w:cs="Arial"/>
                <w:sz w:val="4"/>
                <w:szCs w:val="4"/>
                <w:lang w:val="es-BO"/>
              </w:rPr>
            </w:pPr>
          </w:p>
        </w:tc>
        <w:tc>
          <w:tcPr>
            <w:tcW w:w="66" w:type="pct"/>
            <w:tcBorders>
              <w:top w:val="nil"/>
              <w:left w:val="nil"/>
              <w:bottom w:val="nil"/>
              <w:right w:val="single" w:sz="12" w:space="0" w:color="auto"/>
            </w:tcBorders>
            <w:shd w:val="clear" w:color="auto" w:fill="auto"/>
            <w:vAlign w:val="center"/>
          </w:tcPr>
          <w:p w14:paraId="4A74B7E7" w14:textId="77777777" w:rsidR="0088705B" w:rsidRPr="003C0DD8" w:rsidRDefault="0088705B" w:rsidP="0088705B">
            <w:pPr>
              <w:adjustRightInd w:val="0"/>
              <w:snapToGrid w:val="0"/>
              <w:jc w:val="center"/>
              <w:rPr>
                <w:rFonts w:ascii="Arial" w:hAnsi="Arial" w:cs="Arial"/>
                <w:sz w:val="4"/>
                <w:szCs w:val="4"/>
                <w:lang w:val="es-BO"/>
              </w:rPr>
            </w:pPr>
          </w:p>
        </w:tc>
        <w:tc>
          <w:tcPr>
            <w:tcW w:w="69" w:type="pct"/>
            <w:tcBorders>
              <w:top w:val="nil"/>
              <w:left w:val="single" w:sz="12" w:space="0" w:color="auto"/>
              <w:bottom w:val="nil"/>
              <w:right w:val="nil"/>
            </w:tcBorders>
            <w:shd w:val="clear" w:color="auto" w:fill="auto"/>
            <w:vAlign w:val="center"/>
          </w:tcPr>
          <w:p w14:paraId="7ABFFC32" w14:textId="77777777" w:rsidR="0088705B" w:rsidRPr="003C0DD8" w:rsidRDefault="0088705B" w:rsidP="0088705B">
            <w:pPr>
              <w:adjustRightInd w:val="0"/>
              <w:snapToGrid w:val="0"/>
              <w:jc w:val="center"/>
              <w:rPr>
                <w:rFonts w:ascii="Arial" w:hAnsi="Arial" w:cs="Arial"/>
                <w:sz w:val="4"/>
                <w:szCs w:val="4"/>
                <w:lang w:val="es-BO"/>
              </w:rPr>
            </w:pPr>
          </w:p>
        </w:tc>
        <w:tc>
          <w:tcPr>
            <w:tcW w:w="1140" w:type="pct"/>
            <w:tcBorders>
              <w:top w:val="nil"/>
              <w:left w:val="nil"/>
              <w:bottom w:val="nil"/>
              <w:right w:val="nil"/>
            </w:tcBorders>
            <w:shd w:val="clear" w:color="auto" w:fill="auto"/>
            <w:vAlign w:val="center"/>
          </w:tcPr>
          <w:p w14:paraId="323AFDDB" w14:textId="77777777" w:rsidR="0088705B" w:rsidRPr="003C0DD8" w:rsidRDefault="0088705B" w:rsidP="0088705B">
            <w:pPr>
              <w:adjustRightInd w:val="0"/>
              <w:snapToGrid w:val="0"/>
              <w:jc w:val="center"/>
              <w:rPr>
                <w:rFonts w:ascii="Arial" w:hAnsi="Arial" w:cs="Arial"/>
                <w:sz w:val="4"/>
                <w:szCs w:val="4"/>
                <w:lang w:val="es-BO"/>
              </w:rPr>
            </w:pPr>
          </w:p>
        </w:tc>
        <w:tc>
          <w:tcPr>
            <w:tcW w:w="62" w:type="pct"/>
            <w:vMerge/>
            <w:tcBorders>
              <w:left w:val="nil"/>
              <w:bottom w:val="nil"/>
            </w:tcBorders>
            <w:shd w:val="clear" w:color="auto" w:fill="auto"/>
            <w:vAlign w:val="center"/>
          </w:tcPr>
          <w:p w14:paraId="1C297F6C" w14:textId="77777777" w:rsidR="0088705B" w:rsidRPr="003C0DD8" w:rsidRDefault="0088705B" w:rsidP="0088705B">
            <w:pPr>
              <w:adjustRightInd w:val="0"/>
              <w:snapToGrid w:val="0"/>
              <w:rPr>
                <w:rFonts w:ascii="Arial" w:hAnsi="Arial" w:cs="Arial"/>
                <w:sz w:val="4"/>
                <w:szCs w:val="4"/>
                <w:lang w:val="es-BO"/>
              </w:rPr>
            </w:pPr>
          </w:p>
        </w:tc>
      </w:tr>
      <w:tr w:rsidR="0088705B" w:rsidRPr="003C0DD8" w14:paraId="44A5BB6B" w14:textId="77777777" w:rsidTr="0088705B">
        <w:trPr>
          <w:trHeight w:val="190"/>
        </w:trPr>
        <w:tc>
          <w:tcPr>
            <w:tcW w:w="235"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3E1F8D93" w14:textId="77777777" w:rsidR="0088705B" w:rsidRPr="003C0DD8" w:rsidRDefault="0088705B" w:rsidP="0088705B">
            <w:pPr>
              <w:tabs>
                <w:tab w:val="left" w:pos="540"/>
              </w:tabs>
              <w:adjustRightInd w:val="0"/>
              <w:snapToGrid w:val="0"/>
              <w:jc w:val="center"/>
              <w:rPr>
                <w:rFonts w:ascii="Arial" w:hAnsi="Arial" w:cs="Arial"/>
                <w:sz w:val="14"/>
                <w:szCs w:val="14"/>
                <w:lang w:val="es-BO"/>
              </w:rPr>
            </w:pPr>
            <w:r w:rsidRPr="003C0DD8">
              <w:rPr>
                <w:rFonts w:ascii="Arial" w:hAnsi="Arial" w:cs="Arial"/>
                <w:sz w:val="14"/>
                <w:szCs w:val="14"/>
                <w:lang w:val="es-BO"/>
              </w:rPr>
              <w:t>11</w:t>
            </w:r>
          </w:p>
        </w:tc>
        <w:tc>
          <w:tcPr>
            <w:tcW w:w="1854"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5B8718E4" w14:textId="77777777" w:rsidR="0088705B" w:rsidRPr="003C0DD8" w:rsidRDefault="0088705B" w:rsidP="0088705B">
            <w:pPr>
              <w:adjustRightInd w:val="0"/>
              <w:snapToGrid w:val="0"/>
              <w:ind w:left="113" w:right="113"/>
              <w:jc w:val="both"/>
              <w:rPr>
                <w:rFonts w:ascii="Arial" w:hAnsi="Arial" w:cs="Arial"/>
                <w:b/>
                <w:sz w:val="16"/>
                <w:szCs w:val="16"/>
                <w:lang w:val="es-BO"/>
              </w:rPr>
            </w:pPr>
            <w:r w:rsidRPr="003C0DD8">
              <w:rPr>
                <w:rFonts w:ascii="Arial" w:hAnsi="Arial" w:cs="Arial"/>
                <w:sz w:val="16"/>
                <w:szCs w:val="16"/>
                <w:lang w:val="es-BO"/>
              </w:rPr>
              <w:t>Presentación de documentos para suscripción de contrato (fecha límite)</w:t>
            </w:r>
          </w:p>
        </w:tc>
        <w:tc>
          <w:tcPr>
            <w:tcW w:w="65" w:type="pct"/>
            <w:tcBorders>
              <w:top w:val="nil"/>
              <w:left w:val="single" w:sz="12" w:space="0" w:color="auto"/>
              <w:bottom w:val="nil"/>
              <w:right w:val="nil"/>
            </w:tcBorders>
            <w:shd w:val="clear" w:color="auto" w:fill="auto"/>
            <w:tcMar>
              <w:left w:w="0" w:type="dxa"/>
              <w:right w:w="0" w:type="dxa"/>
            </w:tcMar>
            <w:vAlign w:val="center"/>
          </w:tcPr>
          <w:p w14:paraId="68D2D085" w14:textId="77777777" w:rsidR="0088705B" w:rsidRPr="003C0DD8" w:rsidRDefault="0088705B" w:rsidP="0088705B">
            <w:pPr>
              <w:adjustRightInd w:val="0"/>
              <w:snapToGrid w:val="0"/>
              <w:jc w:val="center"/>
              <w:rPr>
                <w:rFonts w:ascii="Arial" w:hAnsi="Arial" w:cs="Arial"/>
                <w:sz w:val="16"/>
                <w:szCs w:val="16"/>
                <w:lang w:val="es-BO"/>
              </w:rPr>
            </w:pPr>
          </w:p>
        </w:tc>
        <w:tc>
          <w:tcPr>
            <w:tcW w:w="192" w:type="pct"/>
            <w:tcBorders>
              <w:top w:val="nil"/>
              <w:left w:val="nil"/>
              <w:bottom w:val="single" w:sz="4" w:space="0" w:color="auto"/>
              <w:right w:val="nil"/>
            </w:tcBorders>
            <w:shd w:val="clear" w:color="auto" w:fill="auto"/>
            <w:tcMar>
              <w:left w:w="0" w:type="dxa"/>
              <w:right w:w="0" w:type="dxa"/>
            </w:tcMar>
            <w:vAlign w:val="center"/>
          </w:tcPr>
          <w:p w14:paraId="7A967B85" w14:textId="77777777" w:rsidR="0088705B" w:rsidRPr="003C0DD8" w:rsidRDefault="0088705B" w:rsidP="0088705B">
            <w:pPr>
              <w:adjustRightInd w:val="0"/>
              <w:snapToGrid w:val="0"/>
              <w:jc w:val="center"/>
              <w:rPr>
                <w:i/>
                <w:sz w:val="14"/>
                <w:szCs w:val="14"/>
                <w:lang w:val="es-BO"/>
              </w:rPr>
            </w:pPr>
            <w:r w:rsidRPr="003C0DD8">
              <w:rPr>
                <w:i/>
                <w:sz w:val="14"/>
                <w:szCs w:val="14"/>
                <w:lang w:val="es-BO"/>
              </w:rPr>
              <w:t>Día</w:t>
            </w:r>
          </w:p>
        </w:tc>
        <w:tc>
          <w:tcPr>
            <w:tcW w:w="66" w:type="pct"/>
            <w:tcBorders>
              <w:top w:val="nil"/>
              <w:left w:val="nil"/>
              <w:bottom w:val="nil"/>
              <w:right w:val="nil"/>
            </w:tcBorders>
            <w:shd w:val="clear" w:color="auto" w:fill="auto"/>
            <w:tcMar>
              <w:left w:w="0" w:type="dxa"/>
              <w:right w:w="0" w:type="dxa"/>
            </w:tcMar>
            <w:vAlign w:val="center"/>
          </w:tcPr>
          <w:p w14:paraId="7A0D8B28" w14:textId="77777777" w:rsidR="0088705B" w:rsidRPr="003C0DD8" w:rsidRDefault="0088705B" w:rsidP="0088705B">
            <w:pPr>
              <w:adjustRightInd w:val="0"/>
              <w:snapToGrid w:val="0"/>
              <w:jc w:val="center"/>
              <w:rPr>
                <w:i/>
                <w:sz w:val="14"/>
                <w:szCs w:val="14"/>
                <w:lang w:val="es-BO"/>
              </w:rPr>
            </w:pPr>
          </w:p>
        </w:tc>
        <w:tc>
          <w:tcPr>
            <w:tcW w:w="195" w:type="pct"/>
            <w:tcBorders>
              <w:top w:val="nil"/>
              <w:left w:val="nil"/>
              <w:bottom w:val="single" w:sz="4" w:space="0" w:color="auto"/>
              <w:right w:val="nil"/>
            </w:tcBorders>
            <w:shd w:val="clear" w:color="auto" w:fill="auto"/>
            <w:tcMar>
              <w:left w:w="0" w:type="dxa"/>
              <w:right w:w="0" w:type="dxa"/>
            </w:tcMar>
            <w:vAlign w:val="center"/>
          </w:tcPr>
          <w:p w14:paraId="74A088D2" w14:textId="77777777" w:rsidR="0088705B" w:rsidRPr="003C0DD8" w:rsidRDefault="0088705B" w:rsidP="0088705B">
            <w:pPr>
              <w:adjustRightInd w:val="0"/>
              <w:snapToGrid w:val="0"/>
              <w:jc w:val="center"/>
              <w:rPr>
                <w:i/>
                <w:sz w:val="14"/>
                <w:szCs w:val="14"/>
                <w:lang w:val="es-BO"/>
              </w:rPr>
            </w:pPr>
            <w:r w:rsidRPr="003C0DD8">
              <w:rPr>
                <w:i/>
                <w:sz w:val="14"/>
                <w:szCs w:val="14"/>
                <w:lang w:val="es-BO"/>
              </w:rPr>
              <w:t>Mes</w:t>
            </w:r>
          </w:p>
        </w:tc>
        <w:tc>
          <w:tcPr>
            <w:tcW w:w="66" w:type="pct"/>
            <w:tcBorders>
              <w:top w:val="nil"/>
              <w:left w:val="nil"/>
              <w:bottom w:val="nil"/>
              <w:right w:val="nil"/>
            </w:tcBorders>
            <w:shd w:val="clear" w:color="auto" w:fill="auto"/>
            <w:tcMar>
              <w:left w:w="0" w:type="dxa"/>
              <w:right w:w="0" w:type="dxa"/>
            </w:tcMar>
            <w:vAlign w:val="center"/>
          </w:tcPr>
          <w:p w14:paraId="4DADD3E7" w14:textId="77777777" w:rsidR="0088705B" w:rsidRPr="003C0DD8" w:rsidRDefault="0088705B" w:rsidP="0088705B">
            <w:pPr>
              <w:adjustRightInd w:val="0"/>
              <w:snapToGrid w:val="0"/>
              <w:jc w:val="center"/>
              <w:rPr>
                <w:i/>
                <w:sz w:val="14"/>
                <w:szCs w:val="14"/>
                <w:lang w:val="es-BO"/>
              </w:rPr>
            </w:pPr>
          </w:p>
        </w:tc>
        <w:tc>
          <w:tcPr>
            <w:tcW w:w="263" w:type="pct"/>
            <w:tcBorders>
              <w:top w:val="nil"/>
              <w:left w:val="nil"/>
              <w:bottom w:val="single" w:sz="4" w:space="0" w:color="auto"/>
              <w:right w:val="nil"/>
            </w:tcBorders>
            <w:shd w:val="clear" w:color="auto" w:fill="auto"/>
            <w:tcMar>
              <w:left w:w="0" w:type="dxa"/>
              <w:right w:w="0" w:type="dxa"/>
            </w:tcMar>
            <w:vAlign w:val="center"/>
          </w:tcPr>
          <w:p w14:paraId="20A72940" w14:textId="77777777" w:rsidR="0088705B" w:rsidRPr="003C0DD8" w:rsidRDefault="0088705B" w:rsidP="0088705B">
            <w:pPr>
              <w:adjustRightInd w:val="0"/>
              <w:snapToGrid w:val="0"/>
              <w:jc w:val="center"/>
              <w:rPr>
                <w:i/>
                <w:sz w:val="14"/>
                <w:szCs w:val="14"/>
                <w:lang w:val="es-BO"/>
              </w:rPr>
            </w:pPr>
            <w:r w:rsidRPr="003C0DD8">
              <w:rPr>
                <w:i/>
                <w:sz w:val="14"/>
                <w:szCs w:val="14"/>
                <w:lang w:val="es-BO"/>
              </w:rPr>
              <w:t>Año</w:t>
            </w:r>
          </w:p>
        </w:tc>
        <w:tc>
          <w:tcPr>
            <w:tcW w:w="66" w:type="pct"/>
            <w:tcBorders>
              <w:top w:val="nil"/>
              <w:left w:val="nil"/>
              <w:bottom w:val="nil"/>
              <w:right w:val="single" w:sz="12" w:space="0" w:color="auto"/>
            </w:tcBorders>
            <w:shd w:val="clear" w:color="auto" w:fill="auto"/>
            <w:tcMar>
              <w:left w:w="0" w:type="dxa"/>
              <w:right w:w="0" w:type="dxa"/>
            </w:tcMar>
            <w:vAlign w:val="center"/>
          </w:tcPr>
          <w:p w14:paraId="47E6380B" w14:textId="77777777" w:rsidR="0088705B" w:rsidRPr="003C0DD8" w:rsidRDefault="0088705B" w:rsidP="0088705B">
            <w:pPr>
              <w:adjustRightInd w:val="0"/>
              <w:snapToGrid w:val="0"/>
              <w:jc w:val="center"/>
              <w:rPr>
                <w:i/>
                <w:sz w:val="14"/>
                <w:szCs w:val="14"/>
                <w:lang w:val="es-BO"/>
              </w:rPr>
            </w:pPr>
          </w:p>
        </w:tc>
        <w:tc>
          <w:tcPr>
            <w:tcW w:w="65" w:type="pct"/>
            <w:tcBorders>
              <w:top w:val="nil"/>
              <w:left w:val="single" w:sz="12" w:space="0" w:color="auto"/>
              <w:bottom w:val="nil"/>
              <w:right w:val="nil"/>
            </w:tcBorders>
            <w:tcMar>
              <w:left w:w="0" w:type="dxa"/>
              <w:right w:w="0" w:type="dxa"/>
            </w:tcMar>
          </w:tcPr>
          <w:p w14:paraId="6600D5E3" w14:textId="77777777" w:rsidR="0088705B" w:rsidRPr="003C0DD8" w:rsidRDefault="0088705B" w:rsidP="0088705B">
            <w:pPr>
              <w:adjustRightInd w:val="0"/>
              <w:snapToGrid w:val="0"/>
              <w:jc w:val="center"/>
              <w:rPr>
                <w:i/>
                <w:sz w:val="14"/>
                <w:szCs w:val="14"/>
                <w:lang w:val="es-BO"/>
              </w:rPr>
            </w:pPr>
          </w:p>
        </w:tc>
        <w:tc>
          <w:tcPr>
            <w:tcW w:w="238" w:type="pct"/>
            <w:tcBorders>
              <w:top w:val="nil"/>
              <w:left w:val="nil"/>
              <w:bottom w:val="nil"/>
              <w:right w:val="nil"/>
            </w:tcBorders>
            <w:shd w:val="clear" w:color="auto" w:fill="auto"/>
            <w:tcMar>
              <w:left w:w="0" w:type="dxa"/>
              <w:right w:w="0" w:type="dxa"/>
            </w:tcMar>
            <w:vAlign w:val="center"/>
          </w:tcPr>
          <w:p w14:paraId="491A41C7" w14:textId="77777777" w:rsidR="0088705B" w:rsidRPr="003C0DD8" w:rsidRDefault="0088705B" w:rsidP="0088705B">
            <w:pPr>
              <w:adjustRightInd w:val="0"/>
              <w:snapToGrid w:val="0"/>
              <w:jc w:val="center"/>
              <w:rPr>
                <w:i/>
                <w:sz w:val="14"/>
                <w:szCs w:val="14"/>
                <w:lang w:val="es-BO"/>
              </w:rPr>
            </w:pPr>
          </w:p>
        </w:tc>
        <w:tc>
          <w:tcPr>
            <w:tcW w:w="125" w:type="pct"/>
            <w:tcBorders>
              <w:top w:val="nil"/>
              <w:left w:val="nil"/>
              <w:bottom w:val="nil"/>
              <w:right w:val="nil"/>
            </w:tcBorders>
            <w:shd w:val="clear" w:color="auto" w:fill="auto"/>
            <w:tcMar>
              <w:left w:w="0" w:type="dxa"/>
              <w:right w:w="0" w:type="dxa"/>
            </w:tcMar>
            <w:vAlign w:val="center"/>
          </w:tcPr>
          <w:p w14:paraId="0F5A40BE" w14:textId="77777777" w:rsidR="0088705B" w:rsidRPr="003C0DD8" w:rsidRDefault="0088705B" w:rsidP="0088705B">
            <w:pPr>
              <w:adjustRightInd w:val="0"/>
              <w:snapToGrid w:val="0"/>
              <w:jc w:val="center"/>
              <w:rPr>
                <w:i/>
                <w:sz w:val="14"/>
                <w:szCs w:val="14"/>
                <w:lang w:val="es-BO"/>
              </w:rPr>
            </w:pPr>
          </w:p>
        </w:tc>
        <w:tc>
          <w:tcPr>
            <w:tcW w:w="232" w:type="pct"/>
            <w:tcBorders>
              <w:top w:val="nil"/>
              <w:left w:val="nil"/>
              <w:bottom w:val="nil"/>
              <w:right w:val="nil"/>
            </w:tcBorders>
            <w:shd w:val="clear" w:color="auto" w:fill="auto"/>
            <w:tcMar>
              <w:left w:w="0" w:type="dxa"/>
              <w:right w:w="0" w:type="dxa"/>
            </w:tcMar>
            <w:vAlign w:val="center"/>
          </w:tcPr>
          <w:p w14:paraId="14727D83" w14:textId="77777777" w:rsidR="0088705B" w:rsidRPr="003C0DD8" w:rsidRDefault="0088705B" w:rsidP="0088705B">
            <w:pPr>
              <w:adjustRightInd w:val="0"/>
              <w:snapToGrid w:val="0"/>
              <w:jc w:val="center"/>
              <w:rPr>
                <w:i/>
                <w:sz w:val="14"/>
                <w:szCs w:val="14"/>
                <w:lang w:val="es-BO"/>
              </w:rPr>
            </w:pPr>
          </w:p>
        </w:tc>
        <w:tc>
          <w:tcPr>
            <w:tcW w:w="66" w:type="pct"/>
            <w:tcBorders>
              <w:top w:val="nil"/>
              <w:left w:val="nil"/>
              <w:bottom w:val="nil"/>
              <w:right w:val="single" w:sz="12" w:space="0" w:color="auto"/>
            </w:tcBorders>
            <w:shd w:val="clear" w:color="auto" w:fill="auto"/>
            <w:vAlign w:val="center"/>
          </w:tcPr>
          <w:p w14:paraId="0745BED2" w14:textId="77777777" w:rsidR="0088705B" w:rsidRPr="003C0DD8" w:rsidRDefault="0088705B" w:rsidP="0088705B">
            <w:pPr>
              <w:adjustRightInd w:val="0"/>
              <w:snapToGrid w:val="0"/>
              <w:jc w:val="center"/>
              <w:rPr>
                <w:i/>
                <w:sz w:val="14"/>
                <w:szCs w:val="14"/>
                <w:lang w:val="es-BO"/>
              </w:rPr>
            </w:pPr>
          </w:p>
        </w:tc>
        <w:tc>
          <w:tcPr>
            <w:tcW w:w="69" w:type="pct"/>
            <w:tcBorders>
              <w:top w:val="nil"/>
              <w:left w:val="single" w:sz="12" w:space="0" w:color="auto"/>
              <w:bottom w:val="nil"/>
              <w:right w:val="nil"/>
            </w:tcBorders>
            <w:shd w:val="clear" w:color="auto" w:fill="auto"/>
            <w:vAlign w:val="center"/>
          </w:tcPr>
          <w:p w14:paraId="19B6228F" w14:textId="77777777" w:rsidR="0088705B" w:rsidRPr="003C0DD8" w:rsidRDefault="0088705B" w:rsidP="0088705B">
            <w:pPr>
              <w:adjustRightInd w:val="0"/>
              <w:snapToGrid w:val="0"/>
              <w:jc w:val="center"/>
              <w:rPr>
                <w:i/>
                <w:sz w:val="14"/>
                <w:szCs w:val="14"/>
                <w:lang w:val="es-BO"/>
              </w:rPr>
            </w:pPr>
          </w:p>
        </w:tc>
        <w:tc>
          <w:tcPr>
            <w:tcW w:w="1140" w:type="pct"/>
            <w:tcBorders>
              <w:top w:val="nil"/>
              <w:left w:val="nil"/>
              <w:bottom w:val="nil"/>
              <w:right w:val="nil"/>
            </w:tcBorders>
            <w:shd w:val="clear" w:color="auto" w:fill="auto"/>
            <w:vAlign w:val="center"/>
          </w:tcPr>
          <w:p w14:paraId="7B587820" w14:textId="77777777" w:rsidR="0088705B" w:rsidRPr="003C0DD8" w:rsidRDefault="0088705B" w:rsidP="0088705B">
            <w:pPr>
              <w:adjustRightInd w:val="0"/>
              <w:snapToGrid w:val="0"/>
              <w:jc w:val="center"/>
              <w:rPr>
                <w:i/>
                <w:sz w:val="14"/>
                <w:szCs w:val="14"/>
                <w:lang w:val="es-BO"/>
              </w:rPr>
            </w:pPr>
          </w:p>
        </w:tc>
        <w:tc>
          <w:tcPr>
            <w:tcW w:w="62" w:type="pct"/>
            <w:vMerge w:val="restart"/>
            <w:tcBorders>
              <w:top w:val="nil"/>
              <w:left w:val="nil"/>
              <w:bottom w:val="single" w:sz="12" w:space="0" w:color="auto"/>
            </w:tcBorders>
            <w:shd w:val="clear" w:color="auto" w:fill="auto"/>
            <w:vAlign w:val="center"/>
          </w:tcPr>
          <w:p w14:paraId="0C055BF7" w14:textId="77777777" w:rsidR="0088705B" w:rsidRPr="003C0DD8" w:rsidRDefault="0088705B" w:rsidP="0088705B">
            <w:pPr>
              <w:adjustRightInd w:val="0"/>
              <w:snapToGrid w:val="0"/>
              <w:rPr>
                <w:rFonts w:ascii="Arial" w:hAnsi="Arial" w:cs="Arial"/>
                <w:sz w:val="16"/>
                <w:szCs w:val="16"/>
                <w:lang w:val="es-BO"/>
              </w:rPr>
            </w:pPr>
          </w:p>
        </w:tc>
      </w:tr>
      <w:tr w:rsidR="0088705B" w:rsidRPr="003C0DD8" w14:paraId="1FE55ADE" w14:textId="77777777" w:rsidTr="0088705B">
        <w:trPr>
          <w:trHeight w:val="190"/>
        </w:trPr>
        <w:tc>
          <w:tcPr>
            <w:tcW w:w="235" w:type="pct"/>
            <w:vMerge/>
            <w:tcBorders>
              <w:left w:val="single" w:sz="12" w:space="0" w:color="auto"/>
              <w:bottom w:val="nil"/>
              <w:right w:val="single" w:sz="12" w:space="0" w:color="auto"/>
            </w:tcBorders>
            <w:shd w:val="clear" w:color="auto" w:fill="auto"/>
            <w:noWrap/>
            <w:tcMar>
              <w:left w:w="0" w:type="dxa"/>
              <w:right w:w="0" w:type="dxa"/>
            </w:tcMar>
            <w:vAlign w:val="center"/>
          </w:tcPr>
          <w:p w14:paraId="2513C38D" w14:textId="77777777" w:rsidR="0088705B" w:rsidRPr="003C0DD8" w:rsidRDefault="0088705B" w:rsidP="0088705B">
            <w:pPr>
              <w:adjustRightInd w:val="0"/>
              <w:snapToGrid w:val="0"/>
              <w:jc w:val="center"/>
              <w:rPr>
                <w:rFonts w:ascii="Arial" w:hAnsi="Arial" w:cs="Arial"/>
                <w:sz w:val="16"/>
                <w:szCs w:val="16"/>
                <w:lang w:val="es-BO"/>
              </w:rPr>
            </w:pPr>
          </w:p>
        </w:tc>
        <w:tc>
          <w:tcPr>
            <w:tcW w:w="1854" w:type="pct"/>
            <w:gridSpan w:val="2"/>
            <w:vMerge/>
            <w:tcBorders>
              <w:left w:val="single" w:sz="12" w:space="0" w:color="auto"/>
              <w:bottom w:val="nil"/>
              <w:right w:val="single" w:sz="12" w:space="0" w:color="auto"/>
            </w:tcBorders>
            <w:shd w:val="clear" w:color="auto" w:fill="auto"/>
            <w:vAlign w:val="bottom"/>
          </w:tcPr>
          <w:p w14:paraId="0241BD3C" w14:textId="77777777" w:rsidR="0088705B" w:rsidRPr="003C0DD8" w:rsidRDefault="0088705B" w:rsidP="0088705B">
            <w:pPr>
              <w:adjustRightInd w:val="0"/>
              <w:snapToGrid w:val="0"/>
              <w:ind w:left="113" w:right="113"/>
              <w:jc w:val="both"/>
              <w:rPr>
                <w:rFonts w:ascii="Arial" w:hAnsi="Arial" w:cs="Arial"/>
                <w:b/>
                <w:sz w:val="16"/>
                <w:szCs w:val="16"/>
                <w:lang w:val="es-BO"/>
              </w:rPr>
            </w:pPr>
          </w:p>
        </w:tc>
        <w:tc>
          <w:tcPr>
            <w:tcW w:w="65" w:type="pct"/>
            <w:tcBorders>
              <w:top w:val="nil"/>
              <w:left w:val="single" w:sz="12" w:space="0" w:color="auto"/>
              <w:bottom w:val="nil"/>
              <w:right w:val="single" w:sz="4" w:space="0" w:color="auto"/>
            </w:tcBorders>
            <w:shd w:val="clear" w:color="auto" w:fill="auto"/>
            <w:vAlign w:val="center"/>
          </w:tcPr>
          <w:p w14:paraId="2F056570" w14:textId="77777777" w:rsidR="0088705B" w:rsidRPr="003C0DD8" w:rsidRDefault="0088705B" w:rsidP="0088705B">
            <w:pPr>
              <w:adjustRightInd w:val="0"/>
              <w:snapToGrid w:val="0"/>
              <w:jc w:val="center"/>
              <w:rPr>
                <w:rFonts w:ascii="Arial" w:hAnsi="Arial" w:cs="Arial"/>
                <w:sz w:val="16"/>
                <w:szCs w:val="16"/>
                <w:lang w:val="es-BO"/>
              </w:rPr>
            </w:pPr>
          </w:p>
        </w:tc>
        <w:tc>
          <w:tcPr>
            <w:tcW w:w="19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D114DD5" w14:textId="0864F80F" w:rsidR="0088705B" w:rsidRPr="003C0DD8" w:rsidRDefault="00F30BA0" w:rsidP="0088705B">
            <w:pPr>
              <w:adjustRightInd w:val="0"/>
              <w:snapToGrid w:val="0"/>
              <w:jc w:val="center"/>
              <w:rPr>
                <w:rFonts w:ascii="Arial" w:hAnsi="Arial" w:cs="Arial"/>
                <w:sz w:val="16"/>
                <w:szCs w:val="16"/>
                <w:lang w:val="es-BO"/>
              </w:rPr>
            </w:pPr>
            <w:r>
              <w:rPr>
                <w:rFonts w:ascii="Arial" w:hAnsi="Arial" w:cs="Arial"/>
                <w:sz w:val="16"/>
                <w:szCs w:val="16"/>
                <w:lang w:val="es-BO"/>
              </w:rPr>
              <w:t>17</w:t>
            </w:r>
          </w:p>
        </w:tc>
        <w:tc>
          <w:tcPr>
            <w:tcW w:w="66" w:type="pct"/>
            <w:tcBorders>
              <w:top w:val="nil"/>
              <w:left w:val="single" w:sz="4" w:space="0" w:color="auto"/>
              <w:bottom w:val="nil"/>
              <w:right w:val="single" w:sz="4" w:space="0" w:color="auto"/>
            </w:tcBorders>
            <w:shd w:val="clear" w:color="auto" w:fill="auto"/>
            <w:vAlign w:val="center"/>
          </w:tcPr>
          <w:p w14:paraId="1BE3D48D" w14:textId="77777777" w:rsidR="0088705B" w:rsidRPr="003C0DD8" w:rsidRDefault="0088705B" w:rsidP="0088705B">
            <w:pPr>
              <w:adjustRightInd w:val="0"/>
              <w:snapToGrid w:val="0"/>
              <w:jc w:val="center"/>
              <w:rPr>
                <w:rFonts w:ascii="Arial" w:hAnsi="Arial" w:cs="Arial"/>
                <w:sz w:val="16"/>
                <w:szCs w:val="16"/>
                <w:lang w:val="es-BO"/>
              </w:rPr>
            </w:pPr>
          </w:p>
        </w:tc>
        <w:tc>
          <w:tcPr>
            <w:tcW w:w="195"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E5DD58E" w14:textId="16A43BE1" w:rsidR="0088705B" w:rsidRPr="003C0DD8" w:rsidRDefault="0088705B" w:rsidP="0088705B">
            <w:pPr>
              <w:adjustRightInd w:val="0"/>
              <w:snapToGrid w:val="0"/>
              <w:jc w:val="center"/>
              <w:rPr>
                <w:rFonts w:ascii="Arial" w:hAnsi="Arial" w:cs="Arial"/>
                <w:sz w:val="16"/>
                <w:szCs w:val="16"/>
                <w:lang w:val="es-BO"/>
              </w:rPr>
            </w:pPr>
            <w:r>
              <w:rPr>
                <w:rFonts w:ascii="Arial" w:hAnsi="Arial" w:cs="Arial"/>
                <w:sz w:val="16"/>
                <w:szCs w:val="16"/>
                <w:lang w:val="es-BO"/>
              </w:rPr>
              <w:t>11</w:t>
            </w:r>
          </w:p>
        </w:tc>
        <w:tc>
          <w:tcPr>
            <w:tcW w:w="66" w:type="pct"/>
            <w:tcBorders>
              <w:top w:val="nil"/>
              <w:left w:val="single" w:sz="4" w:space="0" w:color="auto"/>
              <w:bottom w:val="nil"/>
              <w:right w:val="single" w:sz="4" w:space="0" w:color="auto"/>
            </w:tcBorders>
            <w:shd w:val="clear" w:color="auto" w:fill="auto"/>
            <w:vAlign w:val="center"/>
          </w:tcPr>
          <w:p w14:paraId="40D66222" w14:textId="77777777" w:rsidR="0088705B" w:rsidRPr="003C0DD8" w:rsidRDefault="0088705B" w:rsidP="0088705B">
            <w:pPr>
              <w:adjustRightInd w:val="0"/>
              <w:snapToGrid w:val="0"/>
              <w:jc w:val="center"/>
              <w:rPr>
                <w:rFonts w:ascii="Arial" w:hAnsi="Arial" w:cs="Arial"/>
                <w:sz w:val="16"/>
                <w:szCs w:val="16"/>
                <w:lang w:val="es-BO"/>
              </w:rPr>
            </w:pPr>
          </w:p>
        </w:tc>
        <w:tc>
          <w:tcPr>
            <w:tcW w:w="263"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B7F7901" w14:textId="0BAC4E50" w:rsidR="0088705B" w:rsidRPr="003C0DD8" w:rsidRDefault="0088705B" w:rsidP="0088705B">
            <w:pPr>
              <w:adjustRightInd w:val="0"/>
              <w:snapToGrid w:val="0"/>
              <w:jc w:val="center"/>
              <w:rPr>
                <w:rFonts w:ascii="Arial" w:hAnsi="Arial" w:cs="Arial"/>
                <w:sz w:val="16"/>
                <w:szCs w:val="16"/>
                <w:lang w:val="es-BO"/>
              </w:rPr>
            </w:pPr>
            <w:r>
              <w:rPr>
                <w:rFonts w:ascii="Arial" w:hAnsi="Arial" w:cs="Arial"/>
                <w:sz w:val="16"/>
                <w:szCs w:val="16"/>
                <w:lang w:val="es-BO"/>
              </w:rPr>
              <w:t>2020</w:t>
            </w:r>
          </w:p>
        </w:tc>
        <w:tc>
          <w:tcPr>
            <w:tcW w:w="66" w:type="pct"/>
            <w:tcBorders>
              <w:top w:val="nil"/>
              <w:left w:val="single" w:sz="4" w:space="0" w:color="auto"/>
              <w:bottom w:val="nil"/>
              <w:right w:val="single" w:sz="12" w:space="0" w:color="auto"/>
            </w:tcBorders>
            <w:shd w:val="clear" w:color="auto" w:fill="auto"/>
            <w:vAlign w:val="center"/>
          </w:tcPr>
          <w:p w14:paraId="64522694" w14:textId="77777777" w:rsidR="0088705B" w:rsidRPr="003C0DD8" w:rsidRDefault="0088705B" w:rsidP="0088705B">
            <w:pPr>
              <w:adjustRightInd w:val="0"/>
              <w:snapToGrid w:val="0"/>
              <w:jc w:val="center"/>
              <w:rPr>
                <w:rFonts w:ascii="Arial" w:hAnsi="Arial" w:cs="Arial"/>
                <w:sz w:val="16"/>
                <w:szCs w:val="16"/>
                <w:lang w:val="es-BO"/>
              </w:rPr>
            </w:pPr>
          </w:p>
        </w:tc>
        <w:tc>
          <w:tcPr>
            <w:tcW w:w="65" w:type="pct"/>
            <w:tcBorders>
              <w:top w:val="nil"/>
              <w:left w:val="single" w:sz="12" w:space="0" w:color="auto"/>
              <w:bottom w:val="nil"/>
              <w:right w:val="nil"/>
            </w:tcBorders>
          </w:tcPr>
          <w:p w14:paraId="3E9EE87D" w14:textId="77777777" w:rsidR="0088705B" w:rsidRPr="003C0DD8" w:rsidRDefault="0088705B" w:rsidP="0088705B">
            <w:pPr>
              <w:adjustRightInd w:val="0"/>
              <w:snapToGrid w:val="0"/>
              <w:jc w:val="center"/>
              <w:rPr>
                <w:rFonts w:ascii="Arial" w:hAnsi="Arial" w:cs="Arial"/>
                <w:sz w:val="16"/>
                <w:szCs w:val="16"/>
                <w:lang w:val="es-BO"/>
              </w:rPr>
            </w:pPr>
          </w:p>
        </w:tc>
        <w:tc>
          <w:tcPr>
            <w:tcW w:w="238" w:type="pct"/>
            <w:tcBorders>
              <w:top w:val="nil"/>
              <w:left w:val="nil"/>
              <w:bottom w:val="nil"/>
              <w:right w:val="nil"/>
            </w:tcBorders>
            <w:shd w:val="clear" w:color="auto" w:fill="auto"/>
            <w:vAlign w:val="center"/>
          </w:tcPr>
          <w:p w14:paraId="7149CC63" w14:textId="77777777" w:rsidR="0088705B" w:rsidRPr="003C0DD8" w:rsidRDefault="0088705B" w:rsidP="0088705B">
            <w:pPr>
              <w:adjustRightInd w:val="0"/>
              <w:snapToGrid w:val="0"/>
              <w:jc w:val="center"/>
              <w:rPr>
                <w:rFonts w:ascii="Arial" w:hAnsi="Arial" w:cs="Arial"/>
                <w:sz w:val="16"/>
                <w:szCs w:val="16"/>
                <w:lang w:val="es-BO"/>
              </w:rPr>
            </w:pPr>
          </w:p>
        </w:tc>
        <w:tc>
          <w:tcPr>
            <w:tcW w:w="125" w:type="pct"/>
            <w:tcBorders>
              <w:top w:val="nil"/>
              <w:left w:val="nil"/>
              <w:bottom w:val="nil"/>
              <w:right w:val="nil"/>
            </w:tcBorders>
            <w:shd w:val="clear" w:color="auto" w:fill="auto"/>
            <w:vAlign w:val="center"/>
          </w:tcPr>
          <w:p w14:paraId="3732EF05" w14:textId="77777777" w:rsidR="0088705B" w:rsidRPr="003C0DD8" w:rsidRDefault="0088705B" w:rsidP="0088705B">
            <w:pPr>
              <w:adjustRightInd w:val="0"/>
              <w:snapToGrid w:val="0"/>
              <w:jc w:val="center"/>
              <w:rPr>
                <w:rFonts w:ascii="Arial" w:hAnsi="Arial" w:cs="Arial"/>
                <w:sz w:val="16"/>
                <w:szCs w:val="16"/>
                <w:lang w:val="es-BO"/>
              </w:rPr>
            </w:pPr>
          </w:p>
        </w:tc>
        <w:tc>
          <w:tcPr>
            <w:tcW w:w="232" w:type="pct"/>
            <w:tcBorders>
              <w:top w:val="nil"/>
              <w:left w:val="nil"/>
              <w:bottom w:val="nil"/>
              <w:right w:val="nil"/>
            </w:tcBorders>
            <w:shd w:val="clear" w:color="auto" w:fill="auto"/>
            <w:vAlign w:val="center"/>
          </w:tcPr>
          <w:p w14:paraId="380872CD" w14:textId="77777777" w:rsidR="0088705B" w:rsidRPr="003C0DD8" w:rsidRDefault="0088705B" w:rsidP="0088705B">
            <w:pPr>
              <w:adjustRightInd w:val="0"/>
              <w:snapToGrid w:val="0"/>
              <w:jc w:val="center"/>
              <w:rPr>
                <w:rFonts w:ascii="Arial" w:hAnsi="Arial" w:cs="Arial"/>
                <w:sz w:val="16"/>
                <w:szCs w:val="16"/>
                <w:lang w:val="es-BO"/>
              </w:rPr>
            </w:pPr>
          </w:p>
        </w:tc>
        <w:tc>
          <w:tcPr>
            <w:tcW w:w="66" w:type="pct"/>
            <w:tcBorders>
              <w:top w:val="nil"/>
              <w:left w:val="nil"/>
              <w:bottom w:val="nil"/>
              <w:right w:val="single" w:sz="12" w:space="0" w:color="auto"/>
            </w:tcBorders>
            <w:shd w:val="clear" w:color="auto" w:fill="auto"/>
            <w:vAlign w:val="center"/>
          </w:tcPr>
          <w:p w14:paraId="3728F019" w14:textId="77777777" w:rsidR="0088705B" w:rsidRPr="003C0DD8" w:rsidRDefault="0088705B" w:rsidP="0088705B">
            <w:pPr>
              <w:adjustRightInd w:val="0"/>
              <w:snapToGrid w:val="0"/>
              <w:jc w:val="center"/>
              <w:rPr>
                <w:rFonts w:ascii="Arial" w:hAnsi="Arial" w:cs="Arial"/>
                <w:sz w:val="16"/>
                <w:szCs w:val="16"/>
                <w:lang w:val="es-BO"/>
              </w:rPr>
            </w:pPr>
          </w:p>
        </w:tc>
        <w:tc>
          <w:tcPr>
            <w:tcW w:w="69" w:type="pct"/>
            <w:tcBorders>
              <w:top w:val="nil"/>
              <w:left w:val="single" w:sz="12" w:space="0" w:color="auto"/>
              <w:bottom w:val="nil"/>
              <w:right w:val="nil"/>
            </w:tcBorders>
            <w:shd w:val="clear" w:color="auto" w:fill="auto"/>
            <w:vAlign w:val="center"/>
          </w:tcPr>
          <w:p w14:paraId="388FCFD1" w14:textId="77777777" w:rsidR="0088705B" w:rsidRPr="003C0DD8" w:rsidRDefault="0088705B" w:rsidP="0088705B">
            <w:pPr>
              <w:adjustRightInd w:val="0"/>
              <w:snapToGrid w:val="0"/>
              <w:jc w:val="center"/>
              <w:rPr>
                <w:rFonts w:ascii="Arial" w:hAnsi="Arial" w:cs="Arial"/>
                <w:sz w:val="16"/>
                <w:szCs w:val="16"/>
                <w:lang w:val="es-BO"/>
              </w:rPr>
            </w:pPr>
          </w:p>
        </w:tc>
        <w:tc>
          <w:tcPr>
            <w:tcW w:w="1140" w:type="pct"/>
            <w:tcBorders>
              <w:top w:val="nil"/>
              <w:left w:val="nil"/>
              <w:bottom w:val="nil"/>
              <w:right w:val="nil"/>
            </w:tcBorders>
            <w:shd w:val="clear" w:color="auto" w:fill="auto"/>
            <w:vAlign w:val="center"/>
          </w:tcPr>
          <w:p w14:paraId="00244B83" w14:textId="77777777" w:rsidR="0088705B" w:rsidRPr="003C0DD8" w:rsidRDefault="0088705B" w:rsidP="0088705B">
            <w:pPr>
              <w:adjustRightInd w:val="0"/>
              <w:snapToGrid w:val="0"/>
              <w:jc w:val="center"/>
              <w:rPr>
                <w:rFonts w:ascii="Arial" w:hAnsi="Arial" w:cs="Arial"/>
                <w:sz w:val="16"/>
                <w:szCs w:val="16"/>
                <w:lang w:val="es-BO"/>
              </w:rPr>
            </w:pPr>
          </w:p>
        </w:tc>
        <w:tc>
          <w:tcPr>
            <w:tcW w:w="62" w:type="pct"/>
            <w:vMerge/>
            <w:tcBorders>
              <w:top w:val="single" w:sz="4" w:space="0" w:color="auto"/>
              <w:left w:val="nil"/>
              <w:bottom w:val="single" w:sz="12" w:space="0" w:color="auto"/>
            </w:tcBorders>
            <w:shd w:val="clear" w:color="auto" w:fill="auto"/>
            <w:vAlign w:val="center"/>
          </w:tcPr>
          <w:p w14:paraId="0B71981E" w14:textId="77777777" w:rsidR="0088705B" w:rsidRPr="003C0DD8" w:rsidRDefault="0088705B" w:rsidP="0088705B">
            <w:pPr>
              <w:adjustRightInd w:val="0"/>
              <w:snapToGrid w:val="0"/>
              <w:rPr>
                <w:rFonts w:ascii="Arial" w:hAnsi="Arial" w:cs="Arial"/>
                <w:sz w:val="16"/>
                <w:szCs w:val="16"/>
                <w:lang w:val="es-BO"/>
              </w:rPr>
            </w:pPr>
          </w:p>
        </w:tc>
      </w:tr>
      <w:tr w:rsidR="0088705B" w:rsidRPr="003C0DD8" w14:paraId="2B4FAE26" w14:textId="77777777" w:rsidTr="0088705B">
        <w:tc>
          <w:tcPr>
            <w:tcW w:w="235"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3CDBBFB2" w14:textId="77777777" w:rsidR="0088705B" w:rsidRPr="003C0DD8" w:rsidRDefault="0088705B" w:rsidP="0088705B">
            <w:pPr>
              <w:adjustRightInd w:val="0"/>
              <w:snapToGrid w:val="0"/>
              <w:jc w:val="center"/>
              <w:rPr>
                <w:rFonts w:ascii="Arial" w:hAnsi="Arial" w:cs="Arial"/>
                <w:sz w:val="4"/>
                <w:szCs w:val="4"/>
                <w:lang w:val="es-BO"/>
              </w:rPr>
            </w:pPr>
          </w:p>
        </w:tc>
        <w:tc>
          <w:tcPr>
            <w:tcW w:w="1789" w:type="pct"/>
            <w:tcBorders>
              <w:top w:val="nil"/>
              <w:left w:val="single" w:sz="12" w:space="0" w:color="auto"/>
              <w:bottom w:val="nil"/>
              <w:right w:val="nil"/>
            </w:tcBorders>
            <w:shd w:val="clear" w:color="auto" w:fill="auto"/>
            <w:vAlign w:val="bottom"/>
          </w:tcPr>
          <w:p w14:paraId="5555DE13" w14:textId="77777777" w:rsidR="0088705B" w:rsidRPr="003C0DD8" w:rsidRDefault="0088705B" w:rsidP="0088705B">
            <w:pPr>
              <w:adjustRightInd w:val="0"/>
              <w:snapToGrid w:val="0"/>
              <w:ind w:left="113" w:right="113"/>
              <w:jc w:val="both"/>
              <w:rPr>
                <w:rFonts w:ascii="Arial" w:hAnsi="Arial" w:cs="Arial"/>
                <w:sz w:val="4"/>
                <w:szCs w:val="4"/>
                <w:lang w:val="es-BO"/>
              </w:rPr>
            </w:pPr>
          </w:p>
        </w:tc>
        <w:tc>
          <w:tcPr>
            <w:tcW w:w="66" w:type="pct"/>
            <w:tcBorders>
              <w:top w:val="nil"/>
              <w:left w:val="nil"/>
              <w:bottom w:val="nil"/>
              <w:right w:val="single" w:sz="12" w:space="0" w:color="auto"/>
            </w:tcBorders>
            <w:shd w:val="clear" w:color="auto" w:fill="auto"/>
            <w:vAlign w:val="bottom"/>
          </w:tcPr>
          <w:p w14:paraId="5A356F4B" w14:textId="77777777" w:rsidR="0088705B" w:rsidRPr="003C0DD8" w:rsidRDefault="0088705B" w:rsidP="0088705B">
            <w:pPr>
              <w:adjustRightInd w:val="0"/>
              <w:snapToGrid w:val="0"/>
              <w:ind w:left="113" w:right="113"/>
              <w:jc w:val="both"/>
              <w:rPr>
                <w:rFonts w:ascii="Arial" w:hAnsi="Arial" w:cs="Arial"/>
                <w:b/>
                <w:sz w:val="4"/>
                <w:szCs w:val="4"/>
                <w:lang w:val="es-BO"/>
              </w:rPr>
            </w:pPr>
          </w:p>
        </w:tc>
        <w:tc>
          <w:tcPr>
            <w:tcW w:w="65" w:type="pct"/>
            <w:tcBorders>
              <w:top w:val="nil"/>
              <w:left w:val="single" w:sz="12" w:space="0" w:color="auto"/>
              <w:bottom w:val="nil"/>
              <w:right w:val="nil"/>
            </w:tcBorders>
            <w:shd w:val="clear" w:color="auto" w:fill="auto"/>
            <w:vAlign w:val="center"/>
          </w:tcPr>
          <w:p w14:paraId="4EFB7BC5" w14:textId="77777777" w:rsidR="0088705B" w:rsidRPr="003C0DD8" w:rsidRDefault="0088705B" w:rsidP="0088705B">
            <w:pPr>
              <w:adjustRightInd w:val="0"/>
              <w:snapToGrid w:val="0"/>
              <w:jc w:val="center"/>
              <w:rPr>
                <w:rFonts w:ascii="Arial" w:hAnsi="Arial" w:cs="Arial"/>
                <w:sz w:val="4"/>
                <w:szCs w:val="4"/>
                <w:lang w:val="es-BO"/>
              </w:rPr>
            </w:pPr>
          </w:p>
        </w:tc>
        <w:tc>
          <w:tcPr>
            <w:tcW w:w="192" w:type="pct"/>
            <w:tcBorders>
              <w:top w:val="single" w:sz="4" w:space="0" w:color="auto"/>
              <w:left w:val="nil"/>
              <w:bottom w:val="nil"/>
              <w:right w:val="nil"/>
            </w:tcBorders>
            <w:shd w:val="clear" w:color="auto" w:fill="auto"/>
            <w:vAlign w:val="center"/>
          </w:tcPr>
          <w:p w14:paraId="20C80125" w14:textId="77777777" w:rsidR="0088705B" w:rsidRPr="003C0DD8" w:rsidRDefault="0088705B" w:rsidP="0088705B">
            <w:pPr>
              <w:adjustRightInd w:val="0"/>
              <w:snapToGrid w:val="0"/>
              <w:jc w:val="center"/>
              <w:rPr>
                <w:rFonts w:ascii="Arial" w:hAnsi="Arial" w:cs="Arial"/>
                <w:sz w:val="4"/>
                <w:szCs w:val="4"/>
                <w:lang w:val="es-BO"/>
              </w:rPr>
            </w:pPr>
          </w:p>
        </w:tc>
        <w:tc>
          <w:tcPr>
            <w:tcW w:w="66" w:type="pct"/>
            <w:tcBorders>
              <w:top w:val="nil"/>
              <w:left w:val="nil"/>
              <w:bottom w:val="nil"/>
              <w:right w:val="nil"/>
            </w:tcBorders>
            <w:shd w:val="clear" w:color="auto" w:fill="auto"/>
            <w:vAlign w:val="center"/>
          </w:tcPr>
          <w:p w14:paraId="33E0B458" w14:textId="77777777" w:rsidR="0088705B" w:rsidRPr="003C0DD8" w:rsidRDefault="0088705B" w:rsidP="0088705B">
            <w:pPr>
              <w:adjustRightInd w:val="0"/>
              <w:snapToGrid w:val="0"/>
              <w:jc w:val="center"/>
              <w:rPr>
                <w:rFonts w:ascii="Arial" w:hAnsi="Arial" w:cs="Arial"/>
                <w:sz w:val="4"/>
                <w:szCs w:val="4"/>
                <w:lang w:val="es-BO"/>
              </w:rPr>
            </w:pPr>
          </w:p>
        </w:tc>
        <w:tc>
          <w:tcPr>
            <w:tcW w:w="195" w:type="pct"/>
            <w:tcBorders>
              <w:top w:val="single" w:sz="4" w:space="0" w:color="auto"/>
              <w:left w:val="nil"/>
              <w:bottom w:val="nil"/>
              <w:right w:val="nil"/>
            </w:tcBorders>
            <w:shd w:val="clear" w:color="auto" w:fill="auto"/>
            <w:vAlign w:val="center"/>
          </w:tcPr>
          <w:p w14:paraId="4E736DE2" w14:textId="77777777" w:rsidR="0088705B" w:rsidRPr="003C0DD8" w:rsidRDefault="0088705B" w:rsidP="0088705B">
            <w:pPr>
              <w:adjustRightInd w:val="0"/>
              <w:snapToGrid w:val="0"/>
              <w:jc w:val="center"/>
              <w:rPr>
                <w:rFonts w:ascii="Arial" w:hAnsi="Arial" w:cs="Arial"/>
                <w:sz w:val="4"/>
                <w:szCs w:val="4"/>
                <w:lang w:val="es-BO"/>
              </w:rPr>
            </w:pPr>
          </w:p>
        </w:tc>
        <w:tc>
          <w:tcPr>
            <w:tcW w:w="66" w:type="pct"/>
            <w:tcBorders>
              <w:top w:val="nil"/>
              <w:left w:val="nil"/>
              <w:bottom w:val="nil"/>
              <w:right w:val="nil"/>
            </w:tcBorders>
            <w:shd w:val="clear" w:color="auto" w:fill="auto"/>
            <w:vAlign w:val="center"/>
          </w:tcPr>
          <w:p w14:paraId="3D4B4FBE" w14:textId="77777777" w:rsidR="0088705B" w:rsidRPr="003C0DD8" w:rsidRDefault="0088705B" w:rsidP="0088705B">
            <w:pPr>
              <w:adjustRightInd w:val="0"/>
              <w:snapToGrid w:val="0"/>
              <w:jc w:val="center"/>
              <w:rPr>
                <w:rFonts w:ascii="Arial" w:hAnsi="Arial" w:cs="Arial"/>
                <w:sz w:val="4"/>
                <w:szCs w:val="4"/>
                <w:lang w:val="es-BO"/>
              </w:rPr>
            </w:pPr>
          </w:p>
        </w:tc>
        <w:tc>
          <w:tcPr>
            <w:tcW w:w="263" w:type="pct"/>
            <w:tcBorders>
              <w:top w:val="single" w:sz="4" w:space="0" w:color="auto"/>
              <w:left w:val="nil"/>
              <w:bottom w:val="nil"/>
              <w:right w:val="nil"/>
            </w:tcBorders>
            <w:shd w:val="clear" w:color="auto" w:fill="auto"/>
            <w:vAlign w:val="center"/>
          </w:tcPr>
          <w:p w14:paraId="0D3F014C" w14:textId="77777777" w:rsidR="0088705B" w:rsidRPr="003C0DD8" w:rsidRDefault="0088705B" w:rsidP="0088705B">
            <w:pPr>
              <w:adjustRightInd w:val="0"/>
              <w:snapToGrid w:val="0"/>
              <w:jc w:val="center"/>
              <w:rPr>
                <w:rFonts w:ascii="Arial" w:hAnsi="Arial" w:cs="Arial"/>
                <w:sz w:val="4"/>
                <w:szCs w:val="4"/>
                <w:lang w:val="es-BO"/>
              </w:rPr>
            </w:pPr>
          </w:p>
        </w:tc>
        <w:tc>
          <w:tcPr>
            <w:tcW w:w="66" w:type="pct"/>
            <w:tcBorders>
              <w:top w:val="nil"/>
              <w:left w:val="nil"/>
              <w:bottom w:val="nil"/>
              <w:right w:val="single" w:sz="12" w:space="0" w:color="auto"/>
            </w:tcBorders>
            <w:shd w:val="clear" w:color="auto" w:fill="auto"/>
            <w:vAlign w:val="center"/>
          </w:tcPr>
          <w:p w14:paraId="452168D9" w14:textId="77777777" w:rsidR="0088705B" w:rsidRPr="003C0DD8" w:rsidRDefault="0088705B" w:rsidP="0088705B">
            <w:pPr>
              <w:adjustRightInd w:val="0"/>
              <w:snapToGrid w:val="0"/>
              <w:jc w:val="center"/>
              <w:rPr>
                <w:rFonts w:ascii="Arial" w:hAnsi="Arial" w:cs="Arial"/>
                <w:sz w:val="4"/>
                <w:szCs w:val="4"/>
                <w:lang w:val="es-BO"/>
              </w:rPr>
            </w:pPr>
          </w:p>
        </w:tc>
        <w:tc>
          <w:tcPr>
            <w:tcW w:w="65" w:type="pct"/>
            <w:tcBorders>
              <w:top w:val="nil"/>
              <w:left w:val="single" w:sz="12" w:space="0" w:color="auto"/>
              <w:bottom w:val="nil"/>
              <w:right w:val="nil"/>
            </w:tcBorders>
          </w:tcPr>
          <w:p w14:paraId="2DC01510" w14:textId="77777777" w:rsidR="0088705B" w:rsidRPr="003C0DD8" w:rsidRDefault="0088705B" w:rsidP="0088705B">
            <w:pPr>
              <w:adjustRightInd w:val="0"/>
              <w:snapToGrid w:val="0"/>
              <w:jc w:val="center"/>
              <w:rPr>
                <w:rFonts w:ascii="Arial" w:hAnsi="Arial" w:cs="Arial"/>
                <w:sz w:val="4"/>
                <w:szCs w:val="4"/>
                <w:lang w:val="es-BO"/>
              </w:rPr>
            </w:pPr>
          </w:p>
        </w:tc>
        <w:tc>
          <w:tcPr>
            <w:tcW w:w="238" w:type="pct"/>
            <w:tcBorders>
              <w:top w:val="nil"/>
              <w:left w:val="nil"/>
              <w:bottom w:val="nil"/>
              <w:right w:val="nil"/>
            </w:tcBorders>
            <w:shd w:val="clear" w:color="auto" w:fill="auto"/>
            <w:vAlign w:val="center"/>
          </w:tcPr>
          <w:p w14:paraId="3CF4E48C" w14:textId="77777777" w:rsidR="0088705B" w:rsidRPr="003C0DD8" w:rsidRDefault="0088705B" w:rsidP="0088705B">
            <w:pPr>
              <w:adjustRightInd w:val="0"/>
              <w:snapToGrid w:val="0"/>
              <w:jc w:val="center"/>
              <w:rPr>
                <w:rFonts w:ascii="Arial" w:hAnsi="Arial" w:cs="Arial"/>
                <w:sz w:val="4"/>
                <w:szCs w:val="4"/>
                <w:lang w:val="es-BO"/>
              </w:rPr>
            </w:pPr>
          </w:p>
        </w:tc>
        <w:tc>
          <w:tcPr>
            <w:tcW w:w="125" w:type="pct"/>
            <w:tcBorders>
              <w:top w:val="nil"/>
              <w:left w:val="nil"/>
              <w:bottom w:val="nil"/>
              <w:right w:val="nil"/>
            </w:tcBorders>
            <w:shd w:val="clear" w:color="auto" w:fill="auto"/>
            <w:vAlign w:val="center"/>
          </w:tcPr>
          <w:p w14:paraId="19F0B19E" w14:textId="77777777" w:rsidR="0088705B" w:rsidRPr="003C0DD8" w:rsidRDefault="0088705B" w:rsidP="0088705B">
            <w:pPr>
              <w:adjustRightInd w:val="0"/>
              <w:snapToGrid w:val="0"/>
              <w:jc w:val="center"/>
              <w:rPr>
                <w:rFonts w:ascii="Arial" w:hAnsi="Arial" w:cs="Arial"/>
                <w:sz w:val="4"/>
                <w:szCs w:val="4"/>
                <w:lang w:val="es-BO"/>
              </w:rPr>
            </w:pPr>
          </w:p>
        </w:tc>
        <w:tc>
          <w:tcPr>
            <w:tcW w:w="232" w:type="pct"/>
            <w:tcBorders>
              <w:top w:val="nil"/>
              <w:left w:val="nil"/>
              <w:bottom w:val="nil"/>
              <w:right w:val="nil"/>
            </w:tcBorders>
            <w:shd w:val="clear" w:color="auto" w:fill="auto"/>
            <w:vAlign w:val="center"/>
          </w:tcPr>
          <w:p w14:paraId="41DABD4F" w14:textId="77777777" w:rsidR="0088705B" w:rsidRPr="003C0DD8" w:rsidRDefault="0088705B" w:rsidP="0088705B">
            <w:pPr>
              <w:adjustRightInd w:val="0"/>
              <w:snapToGrid w:val="0"/>
              <w:jc w:val="center"/>
              <w:rPr>
                <w:rFonts w:ascii="Arial" w:hAnsi="Arial" w:cs="Arial"/>
                <w:sz w:val="4"/>
                <w:szCs w:val="4"/>
                <w:lang w:val="es-BO"/>
              </w:rPr>
            </w:pPr>
          </w:p>
        </w:tc>
        <w:tc>
          <w:tcPr>
            <w:tcW w:w="66" w:type="pct"/>
            <w:tcBorders>
              <w:top w:val="nil"/>
              <w:left w:val="nil"/>
              <w:bottom w:val="nil"/>
              <w:right w:val="single" w:sz="12" w:space="0" w:color="auto"/>
            </w:tcBorders>
            <w:shd w:val="clear" w:color="auto" w:fill="auto"/>
            <w:vAlign w:val="center"/>
          </w:tcPr>
          <w:p w14:paraId="7F9D6167" w14:textId="77777777" w:rsidR="0088705B" w:rsidRPr="003C0DD8" w:rsidRDefault="0088705B" w:rsidP="0088705B">
            <w:pPr>
              <w:adjustRightInd w:val="0"/>
              <w:snapToGrid w:val="0"/>
              <w:jc w:val="center"/>
              <w:rPr>
                <w:rFonts w:ascii="Arial" w:hAnsi="Arial" w:cs="Arial"/>
                <w:sz w:val="4"/>
                <w:szCs w:val="4"/>
                <w:lang w:val="es-BO"/>
              </w:rPr>
            </w:pPr>
          </w:p>
        </w:tc>
        <w:tc>
          <w:tcPr>
            <w:tcW w:w="69" w:type="pct"/>
            <w:tcBorders>
              <w:top w:val="nil"/>
              <w:left w:val="single" w:sz="12" w:space="0" w:color="auto"/>
              <w:bottom w:val="nil"/>
              <w:right w:val="nil"/>
            </w:tcBorders>
            <w:shd w:val="clear" w:color="auto" w:fill="auto"/>
            <w:vAlign w:val="center"/>
          </w:tcPr>
          <w:p w14:paraId="53AEA739" w14:textId="77777777" w:rsidR="0088705B" w:rsidRPr="003C0DD8" w:rsidRDefault="0088705B" w:rsidP="0088705B">
            <w:pPr>
              <w:adjustRightInd w:val="0"/>
              <w:snapToGrid w:val="0"/>
              <w:jc w:val="center"/>
              <w:rPr>
                <w:rFonts w:ascii="Arial" w:hAnsi="Arial" w:cs="Arial"/>
                <w:sz w:val="4"/>
                <w:szCs w:val="4"/>
                <w:lang w:val="es-BO"/>
              </w:rPr>
            </w:pPr>
          </w:p>
        </w:tc>
        <w:tc>
          <w:tcPr>
            <w:tcW w:w="1140" w:type="pct"/>
            <w:tcBorders>
              <w:top w:val="nil"/>
              <w:left w:val="nil"/>
              <w:bottom w:val="nil"/>
              <w:right w:val="nil"/>
            </w:tcBorders>
            <w:shd w:val="clear" w:color="auto" w:fill="auto"/>
            <w:vAlign w:val="center"/>
          </w:tcPr>
          <w:p w14:paraId="6E522AD1" w14:textId="77777777" w:rsidR="0088705B" w:rsidRPr="003C0DD8" w:rsidRDefault="0088705B" w:rsidP="0088705B">
            <w:pPr>
              <w:adjustRightInd w:val="0"/>
              <w:snapToGrid w:val="0"/>
              <w:jc w:val="center"/>
              <w:rPr>
                <w:rFonts w:ascii="Arial" w:hAnsi="Arial" w:cs="Arial"/>
                <w:sz w:val="4"/>
                <w:szCs w:val="4"/>
                <w:lang w:val="es-BO"/>
              </w:rPr>
            </w:pPr>
          </w:p>
        </w:tc>
        <w:tc>
          <w:tcPr>
            <w:tcW w:w="62" w:type="pct"/>
            <w:vMerge/>
            <w:tcBorders>
              <w:top w:val="single" w:sz="4" w:space="0" w:color="auto"/>
              <w:left w:val="nil"/>
              <w:bottom w:val="single" w:sz="12" w:space="0" w:color="auto"/>
            </w:tcBorders>
            <w:shd w:val="clear" w:color="auto" w:fill="auto"/>
            <w:vAlign w:val="center"/>
          </w:tcPr>
          <w:p w14:paraId="61419074" w14:textId="77777777" w:rsidR="0088705B" w:rsidRPr="003C0DD8" w:rsidRDefault="0088705B" w:rsidP="0088705B">
            <w:pPr>
              <w:adjustRightInd w:val="0"/>
              <w:snapToGrid w:val="0"/>
              <w:rPr>
                <w:rFonts w:ascii="Arial" w:hAnsi="Arial" w:cs="Arial"/>
                <w:sz w:val="4"/>
                <w:szCs w:val="4"/>
                <w:lang w:val="es-BO"/>
              </w:rPr>
            </w:pPr>
          </w:p>
        </w:tc>
      </w:tr>
      <w:tr w:rsidR="0088705B" w:rsidRPr="003C0DD8" w14:paraId="28651288" w14:textId="77777777" w:rsidTr="0088705B">
        <w:trPr>
          <w:trHeight w:val="190"/>
        </w:trPr>
        <w:tc>
          <w:tcPr>
            <w:tcW w:w="235"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2AD8B2E2" w14:textId="77777777" w:rsidR="0088705B" w:rsidRPr="003C0DD8" w:rsidRDefault="0088705B" w:rsidP="0088705B">
            <w:pPr>
              <w:tabs>
                <w:tab w:val="left" w:pos="540"/>
              </w:tabs>
              <w:adjustRightInd w:val="0"/>
              <w:snapToGrid w:val="0"/>
              <w:jc w:val="center"/>
              <w:rPr>
                <w:rFonts w:ascii="Arial" w:hAnsi="Arial" w:cs="Arial"/>
                <w:sz w:val="14"/>
                <w:szCs w:val="14"/>
                <w:lang w:val="es-BO"/>
              </w:rPr>
            </w:pPr>
            <w:r w:rsidRPr="003C0DD8">
              <w:rPr>
                <w:rFonts w:ascii="Arial" w:hAnsi="Arial" w:cs="Arial"/>
                <w:sz w:val="14"/>
                <w:szCs w:val="14"/>
                <w:lang w:val="es-BO"/>
              </w:rPr>
              <w:t>12</w:t>
            </w:r>
          </w:p>
        </w:tc>
        <w:tc>
          <w:tcPr>
            <w:tcW w:w="1854"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56536217" w14:textId="77777777" w:rsidR="0088705B" w:rsidRPr="003C0DD8" w:rsidRDefault="0088705B" w:rsidP="0088705B">
            <w:pPr>
              <w:adjustRightInd w:val="0"/>
              <w:snapToGrid w:val="0"/>
              <w:ind w:left="113" w:right="113"/>
              <w:jc w:val="both"/>
              <w:rPr>
                <w:rFonts w:ascii="Arial" w:hAnsi="Arial" w:cs="Arial"/>
                <w:b/>
                <w:sz w:val="16"/>
                <w:szCs w:val="16"/>
                <w:lang w:val="es-BO"/>
              </w:rPr>
            </w:pPr>
            <w:r w:rsidRPr="003C0DD8">
              <w:rPr>
                <w:rFonts w:ascii="Arial" w:hAnsi="Arial" w:cs="Arial"/>
                <w:sz w:val="16"/>
                <w:szCs w:val="16"/>
                <w:lang w:val="es-BO"/>
              </w:rPr>
              <w:t>Suscripción de contrato (fecha límite)</w:t>
            </w:r>
          </w:p>
        </w:tc>
        <w:tc>
          <w:tcPr>
            <w:tcW w:w="65" w:type="pct"/>
            <w:tcBorders>
              <w:top w:val="nil"/>
              <w:left w:val="single" w:sz="12" w:space="0" w:color="auto"/>
              <w:bottom w:val="nil"/>
              <w:right w:val="nil"/>
            </w:tcBorders>
            <w:shd w:val="clear" w:color="auto" w:fill="auto"/>
            <w:tcMar>
              <w:left w:w="0" w:type="dxa"/>
              <w:right w:w="0" w:type="dxa"/>
            </w:tcMar>
            <w:vAlign w:val="center"/>
          </w:tcPr>
          <w:p w14:paraId="57E6EBF6" w14:textId="77777777" w:rsidR="0088705B" w:rsidRPr="003C0DD8" w:rsidRDefault="0088705B" w:rsidP="0088705B">
            <w:pPr>
              <w:adjustRightInd w:val="0"/>
              <w:snapToGrid w:val="0"/>
              <w:jc w:val="center"/>
              <w:rPr>
                <w:rFonts w:ascii="Arial" w:hAnsi="Arial" w:cs="Arial"/>
                <w:sz w:val="16"/>
                <w:szCs w:val="16"/>
                <w:lang w:val="es-BO"/>
              </w:rPr>
            </w:pPr>
          </w:p>
        </w:tc>
        <w:tc>
          <w:tcPr>
            <w:tcW w:w="192" w:type="pct"/>
            <w:tcBorders>
              <w:top w:val="nil"/>
              <w:left w:val="nil"/>
              <w:bottom w:val="single" w:sz="4" w:space="0" w:color="auto"/>
              <w:right w:val="nil"/>
            </w:tcBorders>
            <w:shd w:val="clear" w:color="auto" w:fill="auto"/>
            <w:tcMar>
              <w:left w:w="0" w:type="dxa"/>
              <w:right w:w="0" w:type="dxa"/>
            </w:tcMar>
            <w:vAlign w:val="center"/>
          </w:tcPr>
          <w:p w14:paraId="50F733E1" w14:textId="77777777" w:rsidR="0088705B" w:rsidRPr="003C0DD8" w:rsidRDefault="0088705B" w:rsidP="0088705B">
            <w:pPr>
              <w:adjustRightInd w:val="0"/>
              <w:snapToGrid w:val="0"/>
              <w:jc w:val="center"/>
              <w:rPr>
                <w:i/>
                <w:sz w:val="14"/>
                <w:szCs w:val="14"/>
                <w:lang w:val="es-BO"/>
              </w:rPr>
            </w:pPr>
            <w:r w:rsidRPr="003C0DD8">
              <w:rPr>
                <w:i/>
                <w:sz w:val="14"/>
                <w:szCs w:val="14"/>
                <w:lang w:val="es-BO"/>
              </w:rPr>
              <w:t>Día</w:t>
            </w:r>
          </w:p>
        </w:tc>
        <w:tc>
          <w:tcPr>
            <w:tcW w:w="66" w:type="pct"/>
            <w:tcBorders>
              <w:top w:val="nil"/>
              <w:left w:val="nil"/>
              <w:bottom w:val="nil"/>
              <w:right w:val="nil"/>
            </w:tcBorders>
            <w:shd w:val="clear" w:color="auto" w:fill="auto"/>
            <w:tcMar>
              <w:left w:w="0" w:type="dxa"/>
              <w:right w:w="0" w:type="dxa"/>
            </w:tcMar>
            <w:vAlign w:val="center"/>
          </w:tcPr>
          <w:p w14:paraId="368E0DB7" w14:textId="77777777" w:rsidR="0088705B" w:rsidRPr="003C0DD8" w:rsidRDefault="0088705B" w:rsidP="0088705B">
            <w:pPr>
              <w:adjustRightInd w:val="0"/>
              <w:snapToGrid w:val="0"/>
              <w:jc w:val="center"/>
              <w:rPr>
                <w:i/>
                <w:sz w:val="14"/>
                <w:szCs w:val="14"/>
                <w:lang w:val="es-BO"/>
              </w:rPr>
            </w:pPr>
          </w:p>
        </w:tc>
        <w:tc>
          <w:tcPr>
            <w:tcW w:w="195" w:type="pct"/>
            <w:tcBorders>
              <w:top w:val="nil"/>
              <w:left w:val="nil"/>
              <w:bottom w:val="single" w:sz="4" w:space="0" w:color="auto"/>
              <w:right w:val="nil"/>
            </w:tcBorders>
            <w:shd w:val="clear" w:color="auto" w:fill="auto"/>
            <w:tcMar>
              <w:left w:w="0" w:type="dxa"/>
              <w:right w:w="0" w:type="dxa"/>
            </w:tcMar>
            <w:vAlign w:val="center"/>
          </w:tcPr>
          <w:p w14:paraId="02B0EA32" w14:textId="77777777" w:rsidR="0088705B" w:rsidRPr="003C0DD8" w:rsidRDefault="0088705B" w:rsidP="0088705B">
            <w:pPr>
              <w:adjustRightInd w:val="0"/>
              <w:snapToGrid w:val="0"/>
              <w:jc w:val="center"/>
              <w:rPr>
                <w:i/>
                <w:sz w:val="14"/>
                <w:szCs w:val="14"/>
                <w:lang w:val="es-BO"/>
              </w:rPr>
            </w:pPr>
            <w:r w:rsidRPr="003C0DD8">
              <w:rPr>
                <w:i/>
                <w:sz w:val="14"/>
                <w:szCs w:val="14"/>
                <w:lang w:val="es-BO"/>
              </w:rPr>
              <w:t>Mes</w:t>
            </w:r>
          </w:p>
        </w:tc>
        <w:tc>
          <w:tcPr>
            <w:tcW w:w="66" w:type="pct"/>
            <w:tcBorders>
              <w:top w:val="nil"/>
              <w:left w:val="nil"/>
              <w:bottom w:val="nil"/>
              <w:right w:val="nil"/>
            </w:tcBorders>
            <w:shd w:val="clear" w:color="auto" w:fill="auto"/>
            <w:tcMar>
              <w:left w:w="0" w:type="dxa"/>
              <w:right w:w="0" w:type="dxa"/>
            </w:tcMar>
            <w:vAlign w:val="center"/>
          </w:tcPr>
          <w:p w14:paraId="581522EE" w14:textId="77777777" w:rsidR="0088705B" w:rsidRPr="003C0DD8" w:rsidRDefault="0088705B" w:rsidP="0088705B">
            <w:pPr>
              <w:adjustRightInd w:val="0"/>
              <w:snapToGrid w:val="0"/>
              <w:jc w:val="center"/>
              <w:rPr>
                <w:i/>
                <w:sz w:val="14"/>
                <w:szCs w:val="14"/>
                <w:lang w:val="es-BO"/>
              </w:rPr>
            </w:pPr>
          </w:p>
        </w:tc>
        <w:tc>
          <w:tcPr>
            <w:tcW w:w="263" w:type="pct"/>
            <w:tcBorders>
              <w:top w:val="nil"/>
              <w:left w:val="nil"/>
              <w:bottom w:val="single" w:sz="4" w:space="0" w:color="auto"/>
              <w:right w:val="nil"/>
            </w:tcBorders>
            <w:shd w:val="clear" w:color="auto" w:fill="auto"/>
            <w:tcMar>
              <w:left w:w="0" w:type="dxa"/>
              <w:right w:w="0" w:type="dxa"/>
            </w:tcMar>
            <w:vAlign w:val="center"/>
          </w:tcPr>
          <w:p w14:paraId="3DE9E918" w14:textId="77777777" w:rsidR="0088705B" w:rsidRPr="003C0DD8" w:rsidRDefault="0088705B" w:rsidP="0088705B">
            <w:pPr>
              <w:adjustRightInd w:val="0"/>
              <w:snapToGrid w:val="0"/>
              <w:jc w:val="center"/>
              <w:rPr>
                <w:i/>
                <w:sz w:val="14"/>
                <w:szCs w:val="14"/>
                <w:lang w:val="es-BO"/>
              </w:rPr>
            </w:pPr>
            <w:r w:rsidRPr="003C0DD8">
              <w:rPr>
                <w:i/>
                <w:sz w:val="14"/>
                <w:szCs w:val="14"/>
                <w:lang w:val="es-BO"/>
              </w:rPr>
              <w:t>Año</w:t>
            </w:r>
          </w:p>
        </w:tc>
        <w:tc>
          <w:tcPr>
            <w:tcW w:w="66" w:type="pct"/>
            <w:tcBorders>
              <w:top w:val="nil"/>
              <w:left w:val="nil"/>
              <w:bottom w:val="nil"/>
              <w:right w:val="single" w:sz="12" w:space="0" w:color="auto"/>
            </w:tcBorders>
            <w:shd w:val="clear" w:color="auto" w:fill="auto"/>
            <w:tcMar>
              <w:left w:w="0" w:type="dxa"/>
              <w:right w:w="0" w:type="dxa"/>
            </w:tcMar>
            <w:vAlign w:val="center"/>
          </w:tcPr>
          <w:p w14:paraId="51A00606" w14:textId="77777777" w:rsidR="0088705B" w:rsidRPr="003C0DD8" w:rsidRDefault="0088705B" w:rsidP="0088705B">
            <w:pPr>
              <w:adjustRightInd w:val="0"/>
              <w:snapToGrid w:val="0"/>
              <w:jc w:val="center"/>
              <w:rPr>
                <w:i/>
                <w:sz w:val="14"/>
                <w:szCs w:val="14"/>
                <w:lang w:val="es-BO"/>
              </w:rPr>
            </w:pPr>
          </w:p>
        </w:tc>
        <w:tc>
          <w:tcPr>
            <w:tcW w:w="65" w:type="pct"/>
            <w:tcBorders>
              <w:top w:val="nil"/>
              <w:left w:val="single" w:sz="12" w:space="0" w:color="auto"/>
              <w:bottom w:val="nil"/>
              <w:right w:val="nil"/>
            </w:tcBorders>
            <w:tcMar>
              <w:left w:w="0" w:type="dxa"/>
              <w:right w:w="0" w:type="dxa"/>
            </w:tcMar>
          </w:tcPr>
          <w:p w14:paraId="0313F8E3" w14:textId="77777777" w:rsidR="0088705B" w:rsidRPr="003C0DD8" w:rsidRDefault="0088705B" w:rsidP="0088705B">
            <w:pPr>
              <w:adjustRightInd w:val="0"/>
              <w:snapToGrid w:val="0"/>
              <w:jc w:val="center"/>
              <w:rPr>
                <w:i/>
                <w:sz w:val="14"/>
                <w:szCs w:val="14"/>
                <w:lang w:val="es-BO"/>
              </w:rPr>
            </w:pPr>
          </w:p>
        </w:tc>
        <w:tc>
          <w:tcPr>
            <w:tcW w:w="238" w:type="pct"/>
            <w:tcBorders>
              <w:top w:val="nil"/>
              <w:left w:val="nil"/>
              <w:bottom w:val="nil"/>
              <w:right w:val="nil"/>
            </w:tcBorders>
            <w:shd w:val="clear" w:color="auto" w:fill="auto"/>
            <w:tcMar>
              <w:left w:w="0" w:type="dxa"/>
              <w:right w:w="0" w:type="dxa"/>
            </w:tcMar>
            <w:vAlign w:val="center"/>
          </w:tcPr>
          <w:p w14:paraId="303FD4BD" w14:textId="77777777" w:rsidR="0088705B" w:rsidRPr="003C0DD8" w:rsidRDefault="0088705B" w:rsidP="0088705B">
            <w:pPr>
              <w:adjustRightInd w:val="0"/>
              <w:snapToGrid w:val="0"/>
              <w:jc w:val="center"/>
              <w:rPr>
                <w:i/>
                <w:sz w:val="14"/>
                <w:szCs w:val="14"/>
                <w:lang w:val="es-BO"/>
              </w:rPr>
            </w:pPr>
          </w:p>
        </w:tc>
        <w:tc>
          <w:tcPr>
            <w:tcW w:w="125" w:type="pct"/>
            <w:tcBorders>
              <w:top w:val="nil"/>
              <w:left w:val="nil"/>
              <w:bottom w:val="nil"/>
              <w:right w:val="nil"/>
            </w:tcBorders>
            <w:shd w:val="clear" w:color="auto" w:fill="auto"/>
            <w:tcMar>
              <w:left w:w="0" w:type="dxa"/>
              <w:right w:w="0" w:type="dxa"/>
            </w:tcMar>
            <w:vAlign w:val="center"/>
          </w:tcPr>
          <w:p w14:paraId="1BD119F3" w14:textId="77777777" w:rsidR="0088705B" w:rsidRPr="003C0DD8" w:rsidRDefault="0088705B" w:rsidP="0088705B">
            <w:pPr>
              <w:adjustRightInd w:val="0"/>
              <w:snapToGrid w:val="0"/>
              <w:jc w:val="center"/>
              <w:rPr>
                <w:i/>
                <w:sz w:val="14"/>
                <w:szCs w:val="14"/>
                <w:lang w:val="es-BO"/>
              </w:rPr>
            </w:pPr>
          </w:p>
        </w:tc>
        <w:tc>
          <w:tcPr>
            <w:tcW w:w="232" w:type="pct"/>
            <w:tcBorders>
              <w:top w:val="nil"/>
              <w:left w:val="nil"/>
              <w:bottom w:val="nil"/>
              <w:right w:val="nil"/>
            </w:tcBorders>
            <w:shd w:val="clear" w:color="auto" w:fill="auto"/>
            <w:tcMar>
              <w:left w:w="0" w:type="dxa"/>
              <w:right w:w="0" w:type="dxa"/>
            </w:tcMar>
            <w:vAlign w:val="center"/>
          </w:tcPr>
          <w:p w14:paraId="3FDD4E1A" w14:textId="77777777" w:rsidR="0088705B" w:rsidRPr="003C0DD8" w:rsidRDefault="0088705B" w:rsidP="0088705B">
            <w:pPr>
              <w:adjustRightInd w:val="0"/>
              <w:snapToGrid w:val="0"/>
              <w:jc w:val="center"/>
              <w:rPr>
                <w:i/>
                <w:sz w:val="14"/>
                <w:szCs w:val="14"/>
                <w:lang w:val="es-BO"/>
              </w:rPr>
            </w:pPr>
          </w:p>
        </w:tc>
        <w:tc>
          <w:tcPr>
            <w:tcW w:w="66" w:type="pct"/>
            <w:tcBorders>
              <w:top w:val="nil"/>
              <w:left w:val="nil"/>
              <w:bottom w:val="nil"/>
              <w:right w:val="single" w:sz="12" w:space="0" w:color="auto"/>
            </w:tcBorders>
            <w:shd w:val="clear" w:color="auto" w:fill="auto"/>
            <w:vAlign w:val="center"/>
          </w:tcPr>
          <w:p w14:paraId="280A1895" w14:textId="77777777" w:rsidR="0088705B" w:rsidRPr="003C0DD8" w:rsidRDefault="0088705B" w:rsidP="0088705B">
            <w:pPr>
              <w:adjustRightInd w:val="0"/>
              <w:snapToGrid w:val="0"/>
              <w:jc w:val="center"/>
              <w:rPr>
                <w:i/>
                <w:sz w:val="14"/>
                <w:szCs w:val="14"/>
                <w:lang w:val="es-BO"/>
              </w:rPr>
            </w:pPr>
          </w:p>
        </w:tc>
        <w:tc>
          <w:tcPr>
            <w:tcW w:w="69" w:type="pct"/>
            <w:tcBorders>
              <w:top w:val="nil"/>
              <w:left w:val="single" w:sz="12" w:space="0" w:color="auto"/>
              <w:bottom w:val="nil"/>
              <w:right w:val="nil"/>
            </w:tcBorders>
            <w:shd w:val="clear" w:color="auto" w:fill="auto"/>
            <w:vAlign w:val="center"/>
          </w:tcPr>
          <w:p w14:paraId="265DDD81" w14:textId="77777777" w:rsidR="0088705B" w:rsidRPr="003C0DD8" w:rsidRDefault="0088705B" w:rsidP="0088705B">
            <w:pPr>
              <w:adjustRightInd w:val="0"/>
              <w:snapToGrid w:val="0"/>
              <w:jc w:val="center"/>
              <w:rPr>
                <w:i/>
                <w:sz w:val="14"/>
                <w:szCs w:val="14"/>
                <w:lang w:val="es-BO"/>
              </w:rPr>
            </w:pPr>
          </w:p>
        </w:tc>
        <w:tc>
          <w:tcPr>
            <w:tcW w:w="1140" w:type="pct"/>
            <w:tcBorders>
              <w:top w:val="nil"/>
              <w:left w:val="nil"/>
              <w:bottom w:val="nil"/>
              <w:right w:val="nil"/>
            </w:tcBorders>
            <w:shd w:val="clear" w:color="auto" w:fill="auto"/>
            <w:vAlign w:val="center"/>
          </w:tcPr>
          <w:p w14:paraId="7A075B60" w14:textId="77777777" w:rsidR="0088705B" w:rsidRPr="003C0DD8" w:rsidRDefault="0088705B" w:rsidP="0088705B">
            <w:pPr>
              <w:adjustRightInd w:val="0"/>
              <w:snapToGrid w:val="0"/>
              <w:jc w:val="center"/>
              <w:rPr>
                <w:i/>
                <w:sz w:val="14"/>
                <w:szCs w:val="14"/>
                <w:lang w:val="es-BO"/>
              </w:rPr>
            </w:pPr>
          </w:p>
        </w:tc>
        <w:tc>
          <w:tcPr>
            <w:tcW w:w="62" w:type="pct"/>
            <w:vMerge/>
            <w:tcBorders>
              <w:top w:val="single" w:sz="4" w:space="0" w:color="auto"/>
              <w:left w:val="nil"/>
              <w:bottom w:val="single" w:sz="12" w:space="0" w:color="auto"/>
            </w:tcBorders>
            <w:shd w:val="clear" w:color="auto" w:fill="auto"/>
            <w:vAlign w:val="center"/>
          </w:tcPr>
          <w:p w14:paraId="074976F4" w14:textId="77777777" w:rsidR="0088705B" w:rsidRPr="003C0DD8" w:rsidRDefault="0088705B" w:rsidP="0088705B">
            <w:pPr>
              <w:adjustRightInd w:val="0"/>
              <w:snapToGrid w:val="0"/>
              <w:rPr>
                <w:rFonts w:ascii="Arial" w:hAnsi="Arial" w:cs="Arial"/>
                <w:sz w:val="16"/>
                <w:szCs w:val="16"/>
                <w:lang w:val="es-BO"/>
              </w:rPr>
            </w:pPr>
          </w:p>
        </w:tc>
      </w:tr>
      <w:tr w:rsidR="0088705B" w:rsidRPr="003C0DD8" w14:paraId="462E6453" w14:textId="77777777" w:rsidTr="0088705B">
        <w:trPr>
          <w:trHeight w:val="190"/>
        </w:trPr>
        <w:tc>
          <w:tcPr>
            <w:tcW w:w="235" w:type="pct"/>
            <w:vMerge/>
            <w:tcBorders>
              <w:left w:val="single" w:sz="12" w:space="0" w:color="auto"/>
              <w:bottom w:val="nil"/>
              <w:right w:val="single" w:sz="12" w:space="0" w:color="auto"/>
            </w:tcBorders>
            <w:shd w:val="clear" w:color="auto" w:fill="auto"/>
            <w:tcMar>
              <w:left w:w="0" w:type="dxa"/>
              <w:right w:w="0" w:type="dxa"/>
            </w:tcMar>
            <w:tcFitText/>
            <w:vAlign w:val="bottom"/>
          </w:tcPr>
          <w:p w14:paraId="4884C578" w14:textId="77777777" w:rsidR="0088705B" w:rsidRPr="003C0DD8" w:rsidRDefault="0088705B" w:rsidP="0088705B">
            <w:pPr>
              <w:adjustRightInd w:val="0"/>
              <w:snapToGrid w:val="0"/>
              <w:jc w:val="right"/>
              <w:rPr>
                <w:rFonts w:ascii="Arial" w:hAnsi="Arial" w:cs="Arial"/>
                <w:sz w:val="16"/>
                <w:szCs w:val="16"/>
                <w:lang w:val="es-BO"/>
              </w:rPr>
            </w:pPr>
          </w:p>
        </w:tc>
        <w:tc>
          <w:tcPr>
            <w:tcW w:w="1854" w:type="pct"/>
            <w:gridSpan w:val="2"/>
            <w:vMerge/>
            <w:tcBorders>
              <w:left w:val="single" w:sz="12" w:space="0" w:color="auto"/>
              <w:bottom w:val="nil"/>
              <w:right w:val="single" w:sz="12" w:space="0" w:color="auto"/>
            </w:tcBorders>
            <w:shd w:val="clear" w:color="auto" w:fill="auto"/>
            <w:vAlign w:val="bottom"/>
          </w:tcPr>
          <w:p w14:paraId="2898732C" w14:textId="77777777" w:rsidR="0088705B" w:rsidRPr="003C0DD8" w:rsidRDefault="0088705B" w:rsidP="0088705B">
            <w:pPr>
              <w:adjustRightInd w:val="0"/>
              <w:snapToGrid w:val="0"/>
              <w:jc w:val="right"/>
              <w:rPr>
                <w:rFonts w:ascii="Arial" w:hAnsi="Arial" w:cs="Arial"/>
                <w:b/>
                <w:sz w:val="16"/>
                <w:szCs w:val="16"/>
                <w:lang w:val="es-BO"/>
              </w:rPr>
            </w:pPr>
          </w:p>
        </w:tc>
        <w:tc>
          <w:tcPr>
            <w:tcW w:w="65" w:type="pct"/>
            <w:tcBorders>
              <w:top w:val="nil"/>
              <w:left w:val="single" w:sz="12" w:space="0" w:color="auto"/>
              <w:bottom w:val="nil"/>
              <w:right w:val="single" w:sz="4" w:space="0" w:color="auto"/>
            </w:tcBorders>
            <w:shd w:val="clear" w:color="auto" w:fill="auto"/>
            <w:vAlign w:val="center"/>
          </w:tcPr>
          <w:p w14:paraId="7B872C02" w14:textId="77777777" w:rsidR="0088705B" w:rsidRPr="003C0DD8" w:rsidRDefault="0088705B" w:rsidP="0088705B">
            <w:pPr>
              <w:adjustRightInd w:val="0"/>
              <w:snapToGrid w:val="0"/>
              <w:jc w:val="center"/>
              <w:rPr>
                <w:rFonts w:ascii="Arial" w:hAnsi="Arial" w:cs="Arial"/>
                <w:sz w:val="16"/>
                <w:szCs w:val="16"/>
                <w:lang w:val="es-BO"/>
              </w:rPr>
            </w:pPr>
          </w:p>
        </w:tc>
        <w:tc>
          <w:tcPr>
            <w:tcW w:w="19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BB03E71" w14:textId="026E8500" w:rsidR="0088705B" w:rsidRPr="003C0DD8" w:rsidRDefault="00F30BA0" w:rsidP="0088705B">
            <w:pPr>
              <w:adjustRightInd w:val="0"/>
              <w:snapToGrid w:val="0"/>
              <w:jc w:val="center"/>
              <w:rPr>
                <w:rFonts w:ascii="Arial" w:hAnsi="Arial" w:cs="Arial"/>
                <w:sz w:val="16"/>
                <w:szCs w:val="16"/>
                <w:lang w:val="es-BO"/>
              </w:rPr>
            </w:pPr>
            <w:r>
              <w:rPr>
                <w:rFonts w:ascii="Arial" w:hAnsi="Arial" w:cs="Arial"/>
                <w:sz w:val="16"/>
                <w:szCs w:val="16"/>
                <w:lang w:val="es-BO"/>
              </w:rPr>
              <w:t>26</w:t>
            </w:r>
          </w:p>
        </w:tc>
        <w:tc>
          <w:tcPr>
            <w:tcW w:w="66" w:type="pct"/>
            <w:tcBorders>
              <w:top w:val="nil"/>
              <w:left w:val="single" w:sz="4" w:space="0" w:color="auto"/>
              <w:bottom w:val="nil"/>
              <w:right w:val="single" w:sz="4" w:space="0" w:color="auto"/>
            </w:tcBorders>
            <w:shd w:val="clear" w:color="auto" w:fill="auto"/>
            <w:vAlign w:val="center"/>
          </w:tcPr>
          <w:p w14:paraId="03583651" w14:textId="77777777" w:rsidR="0088705B" w:rsidRPr="003C0DD8" w:rsidRDefault="0088705B" w:rsidP="0088705B">
            <w:pPr>
              <w:adjustRightInd w:val="0"/>
              <w:snapToGrid w:val="0"/>
              <w:jc w:val="center"/>
              <w:rPr>
                <w:rFonts w:ascii="Arial" w:hAnsi="Arial" w:cs="Arial"/>
                <w:sz w:val="16"/>
                <w:szCs w:val="16"/>
                <w:lang w:val="es-BO"/>
              </w:rPr>
            </w:pPr>
          </w:p>
        </w:tc>
        <w:tc>
          <w:tcPr>
            <w:tcW w:w="195"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A287CEB" w14:textId="1D595D1E" w:rsidR="0088705B" w:rsidRPr="003C0DD8" w:rsidRDefault="00F30BA0" w:rsidP="0088705B">
            <w:pPr>
              <w:adjustRightInd w:val="0"/>
              <w:snapToGrid w:val="0"/>
              <w:jc w:val="center"/>
              <w:rPr>
                <w:rFonts w:ascii="Arial" w:hAnsi="Arial" w:cs="Arial"/>
                <w:sz w:val="16"/>
                <w:szCs w:val="16"/>
                <w:lang w:val="es-BO"/>
              </w:rPr>
            </w:pPr>
            <w:r>
              <w:rPr>
                <w:rFonts w:ascii="Arial" w:hAnsi="Arial" w:cs="Arial"/>
                <w:sz w:val="16"/>
                <w:szCs w:val="16"/>
                <w:lang w:val="es-BO"/>
              </w:rPr>
              <w:t>11</w:t>
            </w:r>
          </w:p>
        </w:tc>
        <w:tc>
          <w:tcPr>
            <w:tcW w:w="66" w:type="pct"/>
            <w:tcBorders>
              <w:top w:val="nil"/>
              <w:left w:val="single" w:sz="4" w:space="0" w:color="auto"/>
              <w:bottom w:val="nil"/>
              <w:right w:val="single" w:sz="4" w:space="0" w:color="auto"/>
            </w:tcBorders>
            <w:shd w:val="clear" w:color="auto" w:fill="auto"/>
            <w:vAlign w:val="center"/>
          </w:tcPr>
          <w:p w14:paraId="2E4D25C1" w14:textId="77777777" w:rsidR="0088705B" w:rsidRPr="003C0DD8" w:rsidRDefault="0088705B" w:rsidP="0088705B">
            <w:pPr>
              <w:adjustRightInd w:val="0"/>
              <w:snapToGrid w:val="0"/>
              <w:jc w:val="center"/>
              <w:rPr>
                <w:rFonts w:ascii="Arial" w:hAnsi="Arial" w:cs="Arial"/>
                <w:sz w:val="16"/>
                <w:szCs w:val="16"/>
                <w:lang w:val="es-BO"/>
              </w:rPr>
            </w:pPr>
          </w:p>
        </w:tc>
        <w:tc>
          <w:tcPr>
            <w:tcW w:w="263"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0AE238B" w14:textId="755F757F" w:rsidR="0088705B" w:rsidRPr="003C0DD8" w:rsidRDefault="0088705B" w:rsidP="0088705B">
            <w:pPr>
              <w:adjustRightInd w:val="0"/>
              <w:snapToGrid w:val="0"/>
              <w:jc w:val="center"/>
              <w:rPr>
                <w:rFonts w:ascii="Arial" w:hAnsi="Arial" w:cs="Arial"/>
                <w:sz w:val="16"/>
                <w:szCs w:val="16"/>
                <w:lang w:val="es-BO"/>
              </w:rPr>
            </w:pPr>
            <w:r>
              <w:rPr>
                <w:rFonts w:ascii="Arial" w:hAnsi="Arial" w:cs="Arial"/>
                <w:sz w:val="16"/>
                <w:szCs w:val="16"/>
                <w:lang w:val="es-BO"/>
              </w:rPr>
              <w:t>2020</w:t>
            </w:r>
          </w:p>
        </w:tc>
        <w:tc>
          <w:tcPr>
            <w:tcW w:w="66" w:type="pct"/>
            <w:tcBorders>
              <w:top w:val="nil"/>
              <w:left w:val="single" w:sz="4" w:space="0" w:color="auto"/>
              <w:bottom w:val="nil"/>
              <w:right w:val="single" w:sz="12" w:space="0" w:color="auto"/>
            </w:tcBorders>
            <w:shd w:val="clear" w:color="auto" w:fill="auto"/>
            <w:vAlign w:val="center"/>
          </w:tcPr>
          <w:p w14:paraId="139681D0" w14:textId="77777777" w:rsidR="0088705B" w:rsidRPr="003C0DD8" w:rsidRDefault="0088705B" w:rsidP="0088705B">
            <w:pPr>
              <w:adjustRightInd w:val="0"/>
              <w:snapToGrid w:val="0"/>
              <w:jc w:val="center"/>
              <w:rPr>
                <w:rFonts w:ascii="Arial" w:hAnsi="Arial" w:cs="Arial"/>
                <w:sz w:val="16"/>
                <w:szCs w:val="16"/>
                <w:lang w:val="es-BO"/>
              </w:rPr>
            </w:pPr>
          </w:p>
        </w:tc>
        <w:tc>
          <w:tcPr>
            <w:tcW w:w="65" w:type="pct"/>
            <w:tcBorders>
              <w:top w:val="nil"/>
              <w:left w:val="single" w:sz="12" w:space="0" w:color="auto"/>
              <w:bottom w:val="nil"/>
              <w:right w:val="nil"/>
            </w:tcBorders>
          </w:tcPr>
          <w:p w14:paraId="0FFEB4C6" w14:textId="77777777" w:rsidR="0088705B" w:rsidRPr="003C0DD8" w:rsidRDefault="0088705B" w:rsidP="0088705B">
            <w:pPr>
              <w:adjustRightInd w:val="0"/>
              <w:snapToGrid w:val="0"/>
              <w:jc w:val="center"/>
              <w:rPr>
                <w:rFonts w:ascii="Arial" w:hAnsi="Arial" w:cs="Arial"/>
                <w:sz w:val="16"/>
                <w:szCs w:val="16"/>
                <w:lang w:val="es-BO"/>
              </w:rPr>
            </w:pPr>
          </w:p>
        </w:tc>
        <w:tc>
          <w:tcPr>
            <w:tcW w:w="238" w:type="pct"/>
            <w:tcBorders>
              <w:top w:val="nil"/>
              <w:left w:val="nil"/>
              <w:bottom w:val="nil"/>
              <w:right w:val="nil"/>
            </w:tcBorders>
            <w:shd w:val="clear" w:color="auto" w:fill="auto"/>
            <w:vAlign w:val="center"/>
          </w:tcPr>
          <w:p w14:paraId="3969C9DA" w14:textId="77777777" w:rsidR="0088705B" w:rsidRPr="003C0DD8" w:rsidRDefault="0088705B" w:rsidP="0088705B">
            <w:pPr>
              <w:adjustRightInd w:val="0"/>
              <w:snapToGrid w:val="0"/>
              <w:jc w:val="center"/>
              <w:rPr>
                <w:rFonts w:ascii="Arial" w:hAnsi="Arial" w:cs="Arial"/>
                <w:sz w:val="16"/>
                <w:szCs w:val="16"/>
                <w:lang w:val="es-BO"/>
              </w:rPr>
            </w:pPr>
          </w:p>
        </w:tc>
        <w:tc>
          <w:tcPr>
            <w:tcW w:w="125" w:type="pct"/>
            <w:tcBorders>
              <w:top w:val="nil"/>
              <w:left w:val="nil"/>
              <w:bottom w:val="nil"/>
              <w:right w:val="nil"/>
            </w:tcBorders>
            <w:shd w:val="clear" w:color="auto" w:fill="auto"/>
            <w:vAlign w:val="center"/>
          </w:tcPr>
          <w:p w14:paraId="2A717355" w14:textId="77777777" w:rsidR="0088705B" w:rsidRPr="003C0DD8" w:rsidRDefault="0088705B" w:rsidP="0088705B">
            <w:pPr>
              <w:adjustRightInd w:val="0"/>
              <w:snapToGrid w:val="0"/>
              <w:jc w:val="center"/>
              <w:rPr>
                <w:rFonts w:ascii="Arial" w:hAnsi="Arial" w:cs="Arial"/>
                <w:sz w:val="16"/>
                <w:szCs w:val="16"/>
                <w:lang w:val="es-BO"/>
              </w:rPr>
            </w:pPr>
          </w:p>
        </w:tc>
        <w:tc>
          <w:tcPr>
            <w:tcW w:w="232" w:type="pct"/>
            <w:tcBorders>
              <w:top w:val="nil"/>
              <w:left w:val="nil"/>
              <w:bottom w:val="nil"/>
              <w:right w:val="nil"/>
            </w:tcBorders>
            <w:shd w:val="clear" w:color="auto" w:fill="auto"/>
            <w:vAlign w:val="center"/>
          </w:tcPr>
          <w:p w14:paraId="5D625420" w14:textId="77777777" w:rsidR="0088705B" w:rsidRPr="003C0DD8" w:rsidRDefault="0088705B" w:rsidP="0088705B">
            <w:pPr>
              <w:adjustRightInd w:val="0"/>
              <w:snapToGrid w:val="0"/>
              <w:jc w:val="center"/>
              <w:rPr>
                <w:rFonts w:ascii="Arial" w:hAnsi="Arial" w:cs="Arial"/>
                <w:sz w:val="16"/>
                <w:szCs w:val="16"/>
                <w:lang w:val="es-BO"/>
              </w:rPr>
            </w:pPr>
          </w:p>
        </w:tc>
        <w:tc>
          <w:tcPr>
            <w:tcW w:w="66" w:type="pct"/>
            <w:tcBorders>
              <w:top w:val="nil"/>
              <w:left w:val="nil"/>
              <w:bottom w:val="nil"/>
              <w:right w:val="single" w:sz="12" w:space="0" w:color="auto"/>
            </w:tcBorders>
            <w:shd w:val="clear" w:color="auto" w:fill="auto"/>
            <w:vAlign w:val="center"/>
          </w:tcPr>
          <w:p w14:paraId="20423E12" w14:textId="77777777" w:rsidR="0088705B" w:rsidRPr="003C0DD8" w:rsidRDefault="0088705B" w:rsidP="0088705B">
            <w:pPr>
              <w:adjustRightInd w:val="0"/>
              <w:snapToGrid w:val="0"/>
              <w:jc w:val="center"/>
              <w:rPr>
                <w:rFonts w:ascii="Arial" w:hAnsi="Arial" w:cs="Arial"/>
                <w:sz w:val="16"/>
                <w:szCs w:val="16"/>
                <w:lang w:val="es-BO"/>
              </w:rPr>
            </w:pPr>
          </w:p>
        </w:tc>
        <w:tc>
          <w:tcPr>
            <w:tcW w:w="69" w:type="pct"/>
            <w:tcBorders>
              <w:top w:val="nil"/>
              <w:left w:val="single" w:sz="12" w:space="0" w:color="auto"/>
              <w:bottom w:val="nil"/>
              <w:right w:val="nil"/>
            </w:tcBorders>
            <w:shd w:val="clear" w:color="auto" w:fill="auto"/>
            <w:vAlign w:val="center"/>
          </w:tcPr>
          <w:p w14:paraId="28540857" w14:textId="77777777" w:rsidR="0088705B" w:rsidRPr="003C0DD8" w:rsidRDefault="0088705B" w:rsidP="0088705B">
            <w:pPr>
              <w:adjustRightInd w:val="0"/>
              <w:snapToGrid w:val="0"/>
              <w:jc w:val="center"/>
              <w:rPr>
                <w:rFonts w:ascii="Arial" w:hAnsi="Arial" w:cs="Arial"/>
                <w:sz w:val="16"/>
                <w:szCs w:val="16"/>
                <w:lang w:val="es-BO"/>
              </w:rPr>
            </w:pPr>
          </w:p>
        </w:tc>
        <w:tc>
          <w:tcPr>
            <w:tcW w:w="1140" w:type="pct"/>
            <w:tcBorders>
              <w:top w:val="nil"/>
              <w:left w:val="nil"/>
              <w:bottom w:val="nil"/>
              <w:right w:val="nil"/>
            </w:tcBorders>
            <w:shd w:val="clear" w:color="auto" w:fill="auto"/>
            <w:vAlign w:val="center"/>
          </w:tcPr>
          <w:p w14:paraId="3AD0B63E" w14:textId="77777777" w:rsidR="0088705B" w:rsidRPr="003C0DD8" w:rsidRDefault="0088705B" w:rsidP="0088705B">
            <w:pPr>
              <w:adjustRightInd w:val="0"/>
              <w:snapToGrid w:val="0"/>
              <w:jc w:val="center"/>
              <w:rPr>
                <w:rFonts w:ascii="Arial" w:hAnsi="Arial" w:cs="Arial"/>
                <w:sz w:val="16"/>
                <w:szCs w:val="16"/>
                <w:lang w:val="es-BO"/>
              </w:rPr>
            </w:pPr>
          </w:p>
        </w:tc>
        <w:tc>
          <w:tcPr>
            <w:tcW w:w="62" w:type="pct"/>
            <w:vMerge/>
            <w:tcBorders>
              <w:top w:val="single" w:sz="4" w:space="0" w:color="auto"/>
              <w:left w:val="nil"/>
              <w:bottom w:val="single" w:sz="12" w:space="0" w:color="auto"/>
            </w:tcBorders>
            <w:shd w:val="clear" w:color="auto" w:fill="auto"/>
            <w:vAlign w:val="center"/>
          </w:tcPr>
          <w:p w14:paraId="73EC2AAF" w14:textId="77777777" w:rsidR="0088705B" w:rsidRPr="003C0DD8" w:rsidRDefault="0088705B" w:rsidP="0088705B">
            <w:pPr>
              <w:adjustRightInd w:val="0"/>
              <w:snapToGrid w:val="0"/>
              <w:rPr>
                <w:rFonts w:ascii="Arial" w:hAnsi="Arial" w:cs="Arial"/>
                <w:sz w:val="16"/>
                <w:szCs w:val="16"/>
                <w:lang w:val="es-BO"/>
              </w:rPr>
            </w:pPr>
          </w:p>
        </w:tc>
      </w:tr>
      <w:tr w:rsidR="0088705B" w:rsidRPr="003C0DD8" w14:paraId="542ED343" w14:textId="77777777" w:rsidTr="0088705B">
        <w:tc>
          <w:tcPr>
            <w:tcW w:w="235" w:type="pct"/>
            <w:tcBorders>
              <w:top w:val="nil"/>
              <w:left w:val="single" w:sz="12" w:space="0" w:color="auto"/>
              <w:bottom w:val="single" w:sz="12" w:space="0" w:color="auto"/>
              <w:right w:val="single" w:sz="12" w:space="0" w:color="auto"/>
            </w:tcBorders>
            <w:shd w:val="clear" w:color="auto" w:fill="auto"/>
            <w:tcMar>
              <w:left w:w="0" w:type="dxa"/>
              <w:right w:w="0" w:type="dxa"/>
            </w:tcMar>
            <w:tcFitText/>
            <w:vAlign w:val="bottom"/>
          </w:tcPr>
          <w:p w14:paraId="7CCB9B97" w14:textId="77777777" w:rsidR="0088705B" w:rsidRPr="003C0DD8" w:rsidRDefault="0088705B" w:rsidP="0088705B">
            <w:pPr>
              <w:adjustRightInd w:val="0"/>
              <w:snapToGrid w:val="0"/>
              <w:jc w:val="right"/>
              <w:rPr>
                <w:rFonts w:ascii="Arial" w:hAnsi="Arial" w:cs="Arial"/>
                <w:sz w:val="4"/>
                <w:szCs w:val="4"/>
                <w:lang w:val="es-BO"/>
              </w:rPr>
            </w:pPr>
          </w:p>
        </w:tc>
        <w:tc>
          <w:tcPr>
            <w:tcW w:w="1789" w:type="pct"/>
            <w:tcBorders>
              <w:top w:val="nil"/>
              <w:left w:val="single" w:sz="12" w:space="0" w:color="auto"/>
              <w:bottom w:val="single" w:sz="12" w:space="0" w:color="auto"/>
              <w:right w:val="nil"/>
            </w:tcBorders>
            <w:shd w:val="clear" w:color="auto" w:fill="auto"/>
            <w:vAlign w:val="bottom"/>
          </w:tcPr>
          <w:p w14:paraId="2A1CEF16" w14:textId="77777777" w:rsidR="0088705B" w:rsidRPr="003C0DD8" w:rsidRDefault="0088705B" w:rsidP="0088705B">
            <w:pPr>
              <w:adjustRightInd w:val="0"/>
              <w:snapToGrid w:val="0"/>
              <w:jc w:val="right"/>
              <w:rPr>
                <w:rFonts w:ascii="Arial" w:hAnsi="Arial" w:cs="Arial"/>
                <w:sz w:val="4"/>
                <w:szCs w:val="4"/>
                <w:lang w:val="es-BO"/>
              </w:rPr>
            </w:pPr>
          </w:p>
        </w:tc>
        <w:tc>
          <w:tcPr>
            <w:tcW w:w="66" w:type="pct"/>
            <w:tcBorders>
              <w:top w:val="nil"/>
              <w:left w:val="nil"/>
              <w:bottom w:val="single" w:sz="12" w:space="0" w:color="auto"/>
              <w:right w:val="single" w:sz="12" w:space="0" w:color="auto"/>
            </w:tcBorders>
            <w:shd w:val="clear" w:color="auto" w:fill="auto"/>
            <w:vAlign w:val="bottom"/>
          </w:tcPr>
          <w:p w14:paraId="330CE2F4" w14:textId="77777777" w:rsidR="0088705B" w:rsidRPr="003C0DD8" w:rsidRDefault="0088705B" w:rsidP="0088705B">
            <w:pPr>
              <w:adjustRightInd w:val="0"/>
              <w:snapToGrid w:val="0"/>
              <w:jc w:val="right"/>
              <w:rPr>
                <w:rFonts w:ascii="Arial" w:hAnsi="Arial" w:cs="Arial"/>
                <w:b/>
                <w:sz w:val="4"/>
                <w:szCs w:val="4"/>
                <w:lang w:val="es-BO"/>
              </w:rPr>
            </w:pPr>
          </w:p>
        </w:tc>
        <w:tc>
          <w:tcPr>
            <w:tcW w:w="65" w:type="pct"/>
            <w:tcBorders>
              <w:top w:val="nil"/>
              <w:left w:val="single" w:sz="12" w:space="0" w:color="auto"/>
              <w:bottom w:val="single" w:sz="12" w:space="0" w:color="auto"/>
              <w:right w:val="nil"/>
            </w:tcBorders>
            <w:shd w:val="clear" w:color="auto" w:fill="auto"/>
            <w:vAlign w:val="center"/>
          </w:tcPr>
          <w:p w14:paraId="106B7AD1" w14:textId="77777777" w:rsidR="0088705B" w:rsidRPr="003C0DD8" w:rsidRDefault="0088705B" w:rsidP="0088705B">
            <w:pPr>
              <w:adjustRightInd w:val="0"/>
              <w:snapToGrid w:val="0"/>
              <w:jc w:val="center"/>
              <w:rPr>
                <w:rFonts w:ascii="Arial" w:hAnsi="Arial" w:cs="Arial"/>
                <w:sz w:val="4"/>
                <w:szCs w:val="4"/>
                <w:lang w:val="es-BO"/>
              </w:rPr>
            </w:pPr>
          </w:p>
        </w:tc>
        <w:tc>
          <w:tcPr>
            <w:tcW w:w="192" w:type="pct"/>
            <w:tcBorders>
              <w:top w:val="single" w:sz="4" w:space="0" w:color="auto"/>
              <w:left w:val="nil"/>
              <w:bottom w:val="single" w:sz="12" w:space="0" w:color="auto"/>
              <w:right w:val="nil"/>
            </w:tcBorders>
            <w:shd w:val="clear" w:color="auto" w:fill="auto"/>
            <w:vAlign w:val="center"/>
          </w:tcPr>
          <w:p w14:paraId="0653650B" w14:textId="77777777" w:rsidR="0088705B" w:rsidRPr="003C0DD8" w:rsidRDefault="0088705B" w:rsidP="0088705B">
            <w:pPr>
              <w:adjustRightInd w:val="0"/>
              <w:snapToGrid w:val="0"/>
              <w:jc w:val="center"/>
              <w:rPr>
                <w:rFonts w:ascii="Arial" w:hAnsi="Arial" w:cs="Arial"/>
                <w:sz w:val="4"/>
                <w:szCs w:val="4"/>
                <w:lang w:val="es-BO"/>
              </w:rPr>
            </w:pPr>
          </w:p>
        </w:tc>
        <w:tc>
          <w:tcPr>
            <w:tcW w:w="66" w:type="pct"/>
            <w:tcBorders>
              <w:top w:val="nil"/>
              <w:left w:val="nil"/>
              <w:bottom w:val="single" w:sz="12" w:space="0" w:color="auto"/>
              <w:right w:val="nil"/>
            </w:tcBorders>
            <w:shd w:val="clear" w:color="auto" w:fill="auto"/>
            <w:vAlign w:val="center"/>
          </w:tcPr>
          <w:p w14:paraId="4858048D" w14:textId="77777777" w:rsidR="0088705B" w:rsidRPr="003C0DD8" w:rsidRDefault="0088705B" w:rsidP="0088705B">
            <w:pPr>
              <w:adjustRightInd w:val="0"/>
              <w:snapToGrid w:val="0"/>
              <w:jc w:val="center"/>
              <w:rPr>
                <w:rFonts w:ascii="Arial" w:hAnsi="Arial" w:cs="Arial"/>
                <w:sz w:val="4"/>
                <w:szCs w:val="4"/>
                <w:lang w:val="es-BO"/>
              </w:rPr>
            </w:pPr>
          </w:p>
        </w:tc>
        <w:tc>
          <w:tcPr>
            <w:tcW w:w="195" w:type="pct"/>
            <w:tcBorders>
              <w:top w:val="single" w:sz="4" w:space="0" w:color="auto"/>
              <w:left w:val="nil"/>
              <w:bottom w:val="single" w:sz="12" w:space="0" w:color="auto"/>
              <w:right w:val="nil"/>
            </w:tcBorders>
            <w:shd w:val="clear" w:color="auto" w:fill="auto"/>
            <w:vAlign w:val="center"/>
          </w:tcPr>
          <w:p w14:paraId="73B37FD8" w14:textId="77777777" w:rsidR="0088705B" w:rsidRPr="003C0DD8" w:rsidRDefault="0088705B" w:rsidP="0088705B">
            <w:pPr>
              <w:adjustRightInd w:val="0"/>
              <w:snapToGrid w:val="0"/>
              <w:jc w:val="center"/>
              <w:rPr>
                <w:rFonts w:ascii="Arial" w:hAnsi="Arial" w:cs="Arial"/>
                <w:sz w:val="4"/>
                <w:szCs w:val="4"/>
                <w:lang w:val="es-BO"/>
              </w:rPr>
            </w:pPr>
          </w:p>
        </w:tc>
        <w:tc>
          <w:tcPr>
            <w:tcW w:w="66" w:type="pct"/>
            <w:tcBorders>
              <w:top w:val="nil"/>
              <w:left w:val="nil"/>
              <w:bottom w:val="single" w:sz="12" w:space="0" w:color="auto"/>
              <w:right w:val="nil"/>
            </w:tcBorders>
            <w:shd w:val="clear" w:color="auto" w:fill="auto"/>
            <w:vAlign w:val="center"/>
          </w:tcPr>
          <w:p w14:paraId="483C6D84" w14:textId="77777777" w:rsidR="0088705B" w:rsidRPr="003C0DD8" w:rsidRDefault="0088705B" w:rsidP="0088705B">
            <w:pPr>
              <w:adjustRightInd w:val="0"/>
              <w:snapToGrid w:val="0"/>
              <w:jc w:val="center"/>
              <w:rPr>
                <w:rFonts w:ascii="Arial" w:hAnsi="Arial" w:cs="Arial"/>
                <w:sz w:val="4"/>
                <w:szCs w:val="4"/>
                <w:lang w:val="es-BO"/>
              </w:rPr>
            </w:pPr>
          </w:p>
        </w:tc>
        <w:tc>
          <w:tcPr>
            <w:tcW w:w="263" w:type="pct"/>
            <w:tcBorders>
              <w:top w:val="single" w:sz="4" w:space="0" w:color="auto"/>
              <w:left w:val="nil"/>
              <w:bottom w:val="single" w:sz="12" w:space="0" w:color="auto"/>
              <w:right w:val="nil"/>
            </w:tcBorders>
            <w:shd w:val="clear" w:color="auto" w:fill="auto"/>
            <w:vAlign w:val="center"/>
          </w:tcPr>
          <w:p w14:paraId="51423818" w14:textId="77777777" w:rsidR="0088705B" w:rsidRPr="003C0DD8" w:rsidRDefault="0088705B" w:rsidP="0088705B">
            <w:pPr>
              <w:adjustRightInd w:val="0"/>
              <w:snapToGrid w:val="0"/>
              <w:jc w:val="center"/>
              <w:rPr>
                <w:rFonts w:ascii="Arial" w:hAnsi="Arial" w:cs="Arial"/>
                <w:sz w:val="4"/>
                <w:szCs w:val="4"/>
                <w:lang w:val="es-BO"/>
              </w:rPr>
            </w:pPr>
          </w:p>
        </w:tc>
        <w:tc>
          <w:tcPr>
            <w:tcW w:w="66" w:type="pct"/>
            <w:tcBorders>
              <w:top w:val="nil"/>
              <w:left w:val="nil"/>
              <w:bottom w:val="single" w:sz="12" w:space="0" w:color="auto"/>
              <w:right w:val="single" w:sz="12" w:space="0" w:color="auto"/>
            </w:tcBorders>
            <w:shd w:val="clear" w:color="auto" w:fill="auto"/>
            <w:vAlign w:val="center"/>
          </w:tcPr>
          <w:p w14:paraId="746ED412" w14:textId="77777777" w:rsidR="0088705B" w:rsidRPr="003C0DD8" w:rsidRDefault="0088705B" w:rsidP="0088705B">
            <w:pPr>
              <w:adjustRightInd w:val="0"/>
              <w:snapToGrid w:val="0"/>
              <w:jc w:val="center"/>
              <w:rPr>
                <w:rFonts w:ascii="Arial" w:hAnsi="Arial" w:cs="Arial"/>
                <w:sz w:val="4"/>
                <w:szCs w:val="4"/>
                <w:lang w:val="es-BO"/>
              </w:rPr>
            </w:pPr>
          </w:p>
        </w:tc>
        <w:tc>
          <w:tcPr>
            <w:tcW w:w="65" w:type="pct"/>
            <w:tcBorders>
              <w:top w:val="nil"/>
              <w:left w:val="single" w:sz="12" w:space="0" w:color="auto"/>
              <w:bottom w:val="single" w:sz="12" w:space="0" w:color="auto"/>
              <w:right w:val="nil"/>
            </w:tcBorders>
          </w:tcPr>
          <w:p w14:paraId="5ACAB132" w14:textId="77777777" w:rsidR="0088705B" w:rsidRPr="003C0DD8" w:rsidRDefault="0088705B" w:rsidP="0088705B">
            <w:pPr>
              <w:adjustRightInd w:val="0"/>
              <w:snapToGrid w:val="0"/>
              <w:jc w:val="center"/>
              <w:rPr>
                <w:rFonts w:ascii="Arial" w:hAnsi="Arial" w:cs="Arial"/>
                <w:sz w:val="4"/>
                <w:szCs w:val="4"/>
                <w:lang w:val="es-BO"/>
              </w:rPr>
            </w:pPr>
          </w:p>
        </w:tc>
        <w:tc>
          <w:tcPr>
            <w:tcW w:w="238" w:type="pct"/>
            <w:tcBorders>
              <w:top w:val="nil"/>
              <w:left w:val="nil"/>
              <w:bottom w:val="single" w:sz="12" w:space="0" w:color="auto"/>
              <w:right w:val="nil"/>
            </w:tcBorders>
            <w:shd w:val="clear" w:color="auto" w:fill="auto"/>
            <w:vAlign w:val="center"/>
          </w:tcPr>
          <w:p w14:paraId="2CFCB258" w14:textId="77777777" w:rsidR="0088705B" w:rsidRPr="003C0DD8" w:rsidRDefault="0088705B" w:rsidP="0088705B">
            <w:pPr>
              <w:adjustRightInd w:val="0"/>
              <w:snapToGrid w:val="0"/>
              <w:jc w:val="center"/>
              <w:rPr>
                <w:rFonts w:ascii="Arial" w:hAnsi="Arial" w:cs="Arial"/>
                <w:sz w:val="4"/>
                <w:szCs w:val="4"/>
                <w:lang w:val="es-BO"/>
              </w:rPr>
            </w:pPr>
          </w:p>
        </w:tc>
        <w:tc>
          <w:tcPr>
            <w:tcW w:w="125" w:type="pct"/>
            <w:tcBorders>
              <w:top w:val="nil"/>
              <w:left w:val="nil"/>
              <w:bottom w:val="single" w:sz="12" w:space="0" w:color="auto"/>
              <w:right w:val="nil"/>
            </w:tcBorders>
            <w:shd w:val="clear" w:color="auto" w:fill="auto"/>
            <w:vAlign w:val="center"/>
          </w:tcPr>
          <w:p w14:paraId="75529203" w14:textId="77777777" w:rsidR="0088705B" w:rsidRPr="003C0DD8" w:rsidRDefault="0088705B" w:rsidP="0088705B">
            <w:pPr>
              <w:adjustRightInd w:val="0"/>
              <w:snapToGrid w:val="0"/>
              <w:jc w:val="center"/>
              <w:rPr>
                <w:rFonts w:ascii="Arial" w:hAnsi="Arial" w:cs="Arial"/>
                <w:sz w:val="4"/>
                <w:szCs w:val="4"/>
                <w:lang w:val="es-BO"/>
              </w:rPr>
            </w:pPr>
          </w:p>
        </w:tc>
        <w:tc>
          <w:tcPr>
            <w:tcW w:w="232" w:type="pct"/>
            <w:tcBorders>
              <w:top w:val="nil"/>
              <w:left w:val="nil"/>
              <w:bottom w:val="single" w:sz="12" w:space="0" w:color="auto"/>
              <w:right w:val="nil"/>
            </w:tcBorders>
            <w:shd w:val="clear" w:color="auto" w:fill="auto"/>
            <w:vAlign w:val="center"/>
          </w:tcPr>
          <w:p w14:paraId="7BB87832" w14:textId="77777777" w:rsidR="0088705B" w:rsidRPr="003C0DD8" w:rsidRDefault="0088705B" w:rsidP="0088705B">
            <w:pPr>
              <w:adjustRightInd w:val="0"/>
              <w:snapToGrid w:val="0"/>
              <w:jc w:val="center"/>
              <w:rPr>
                <w:rFonts w:ascii="Arial" w:hAnsi="Arial" w:cs="Arial"/>
                <w:sz w:val="4"/>
                <w:szCs w:val="4"/>
                <w:lang w:val="es-BO"/>
              </w:rPr>
            </w:pPr>
          </w:p>
        </w:tc>
        <w:tc>
          <w:tcPr>
            <w:tcW w:w="66" w:type="pct"/>
            <w:tcBorders>
              <w:top w:val="nil"/>
              <w:left w:val="nil"/>
              <w:bottom w:val="single" w:sz="12" w:space="0" w:color="auto"/>
              <w:right w:val="single" w:sz="12" w:space="0" w:color="auto"/>
            </w:tcBorders>
            <w:shd w:val="clear" w:color="auto" w:fill="auto"/>
            <w:vAlign w:val="center"/>
          </w:tcPr>
          <w:p w14:paraId="6EE800C9" w14:textId="77777777" w:rsidR="0088705B" w:rsidRPr="003C0DD8" w:rsidRDefault="0088705B" w:rsidP="0088705B">
            <w:pPr>
              <w:adjustRightInd w:val="0"/>
              <w:snapToGrid w:val="0"/>
              <w:jc w:val="center"/>
              <w:rPr>
                <w:rFonts w:ascii="Arial" w:hAnsi="Arial" w:cs="Arial"/>
                <w:sz w:val="4"/>
                <w:szCs w:val="4"/>
                <w:lang w:val="es-BO"/>
              </w:rPr>
            </w:pPr>
          </w:p>
        </w:tc>
        <w:tc>
          <w:tcPr>
            <w:tcW w:w="69" w:type="pct"/>
            <w:tcBorders>
              <w:top w:val="nil"/>
              <w:left w:val="single" w:sz="12" w:space="0" w:color="auto"/>
              <w:bottom w:val="single" w:sz="12" w:space="0" w:color="auto"/>
              <w:right w:val="nil"/>
            </w:tcBorders>
            <w:shd w:val="clear" w:color="auto" w:fill="auto"/>
            <w:vAlign w:val="center"/>
          </w:tcPr>
          <w:p w14:paraId="55730B24" w14:textId="77777777" w:rsidR="0088705B" w:rsidRPr="003C0DD8" w:rsidRDefault="0088705B" w:rsidP="0088705B">
            <w:pPr>
              <w:adjustRightInd w:val="0"/>
              <w:snapToGrid w:val="0"/>
              <w:jc w:val="center"/>
              <w:rPr>
                <w:rFonts w:ascii="Arial" w:hAnsi="Arial" w:cs="Arial"/>
                <w:sz w:val="4"/>
                <w:szCs w:val="4"/>
                <w:lang w:val="es-BO"/>
              </w:rPr>
            </w:pPr>
          </w:p>
        </w:tc>
        <w:tc>
          <w:tcPr>
            <w:tcW w:w="1140" w:type="pct"/>
            <w:tcBorders>
              <w:top w:val="nil"/>
              <w:left w:val="nil"/>
              <w:bottom w:val="single" w:sz="12" w:space="0" w:color="auto"/>
              <w:right w:val="nil"/>
            </w:tcBorders>
            <w:shd w:val="clear" w:color="auto" w:fill="auto"/>
            <w:vAlign w:val="center"/>
          </w:tcPr>
          <w:p w14:paraId="397F421D" w14:textId="77777777" w:rsidR="0088705B" w:rsidRPr="003C0DD8" w:rsidRDefault="0088705B" w:rsidP="0088705B">
            <w:pPr>
              <w:adjustRightInd w:val="0"/>
              <w:snapToGrid w:val="0"/>
              <w:jc w:val="center"/>
              <w:rPr>
                <w:rFonts w:ascii="Arial" w:hAnsi="Arial" w:cs="Arial"/>
                <w:sz w:val="4"/>
                <w:szCs w:val="4"/>
                <w:lang w:val="es-BO"/>
              </w:rPr>
            </w:pPr>
          </w:p>
        </w:tc>
        <w:tc>
          <w:tcPr>
            <w:tcW w:w="62" w:type="pct"/>
            <w:vMerge/>
            <w:tcBorders>
              <w:top w:val="single" w:sz="4" w:space="0" w:color="auto"/>
              <w:left w:val="nil"/>
              <w:bottom w:val="single" w:sz="12" w:space="0" w:color="auto"/>
            </w:tcBorders>
            <w:shd w:val="clear" w:color="auto" w:fill="auto"/>
            <w:vAlign w:val="center"/>
          </w:tcPr>
          <w:p w14:paraId="62182ACD" w14:textId="77777777" w:rsidR="0088705B" w:rsidRPr="003C0DD8" w:rsidRDefault="0088705B" w:rsidP="0088705B">
            <w:pPr>
              <w:adjustRightInd w:val="0"/>
              <w:snapToGrid w:val="0"/>
              <w:rPr>
                <w:rFonts w:ascii="Arial" w:hAnsi="Arial" w:cs="Arial"/>
                <w:sz w:val="4"/>
                <w:szCs w:val="4"/>
                <w:lang w:val="es-BO"/>
              </w:rPr>
            </w:pPr>
          </w:p>
        </w:tc>
      </w:tr>
    </w:tbl>
    <w:p w14:paraId="2E4E1BCB" w14:textId="044DAAD0" w:rsidR="00DC5E29" w:rsidRDefault="00DC5E29" w:rsidP="00DC5E29">
      <w:pPr>
        <w:pStyle w:val="Ttulo"/>
        <w:spacing w:before="0" w:after="0"/>
        <w:ind w:left="432"/>
        <w:jc w:val="left"/>
        <w:rPr>
          <w:rFonts w:ascii="Verdana" w:hAnsi="Verdana"/>
          <w:sz w:val="18"/>
          <w:szCs w:val="18"/>
          <w:lang w:val="es-BO"/>
        </w:rPr>
      </w:pPr>
      <w:bookmarkStart w:id="185" w:name="_Toc517857100"/>
    </w:p>
    <w:p w14:paraId="329EB2A6" w14:textId="0EB69039" w:rsidR="00DC5E29" w:rsidRDefault="00DC5E29">
      <w:pPr>
        <w:rPr>
          <w:rFonts w:ascii="Verdana" w:hAnsi="Verdana" w:cs="Arial"/>
          <w:b/>
          <w:bCs/>
          <w:kern w:val="28"/>
          <w:sz w:val="18"/>
          <w:szCs w:val="18"/>
          <w:lang w:val="es-BO" w:eastAsia="es-ES"/>
        </w:rPr>
      </w:pPr>
      <w:r>
        <w:rPr>
          <w:rFonts w:ascii="Verdana" w:hAnsi="Verdana"/>
          <w:sz w:val="18"/>
          <w:szCs w:val="18"/>
          <w:lang w:val="es-BO"/>
        </w:rPr>
        <w:br w:type="page"/>
      </w:r>
    </w:p>
    <w:p w14:paraId="699A685E" w14:textId="700FEEEE" w:rsidR="00645464" w:rsidRPr="003C0DD8" w:rsidRDefault="00645464" w:rsidP="00DA03F5">
      <w:pPr>
        <w:pStyle w:val="Ttulo"/>
        <w:numPr>
          <w:ilvl w:val="0"/>
          <w:numId w:val="11"/>
        </w:numPr>
        <w:spacing w:before="0" w:after="0"/>
        <w:jc w:val="left"/>
        <w:rPr>
          <w:rFonts w:ascii="Verdana" w:hAnsi="Verdana"/>
          <w:sz w:val="18"/>
          <w:szCs w:val="18"/>
          <w:lang w:val="es-BO"/>
        </w:rPr>
      </w:pPr>
      <w:r w:rsidRPr="003C0DD8">
        <w:rPr>
          <w:rFonts w:ascii="Verdana" w:hAnsi="Verdana"/>
          <w:sz w:val="18"/>
          <w:szCs w:val="18"/>
          <w:lang w:val="es-BO"/>
        </w:rPr>
        <w:lastRenderedPageBreak/>
        <w:t>ESPECIFICACIONES TÉCNICAS</w:t>
      </w:r>
      <w:r w:rsidR="00030A8E" w:rsidRPr="003C0DD8">
        <w:rPr>
          <w:rFonts w:ascii="Verdana" w:hAnsi="Verdana"/>
          <w:sz w:val="18"/>
          <w:szCs w:val="18"/>
          <w:lang w:val="es-BO"/>
        </w:rPr>
        <w:t xml:space="preserve"> </w:t>
      </w:r>
      <w:r w:rsidR="00030A8E" w:rsidRPr="003C0DD8">
        <w:rPr>
          <w:rFonts w:ascii="Verdana" w:hAnsi="Verdana"/>
          <w:sz w:val="18"/>
          <w:lang w:val="es-BO"/>
        </w:rPr>
        <w:t>Y CONDICIONES TÉCNICAS REQUERIDAS DEL SEGURO</w:t>
      </w:r>
      <w:bookmarkEnd w:id="185"/>
    </w:p>
    <w:p w14:paraId="63A2DC40" w14:textId="77777777" w:rsidR="00645464" w:rsidRPr="003C0DD8" w:rsidRDefault="00645464" w:rsidP="00645464">
      <w:pPr>
        <w:ind w:left="720"/>
        <w:jc w:val="both"/>
        <w:rPr>
          <w:rFonts w:ascii="Verdana" w:hAnsi="Verdana" w:cs="Arial"/>
          <w:b/>
          <w:color w:val="FF0000"/>
          <w:sz w:val="18"/>
          <w:szCs w:val="18"/>
          <w:lang w:val="es-BO"/>
        </w:rPr>
      </w:pPr>
    </w:p>
    <w:p w14:paraId="79E877FC" w14:textId="77777777" w:rsidR="00645464" w:rsidRPr="003C0DD8" w:rsidRDefault="002F7812" w:rsidP="00DA03F5">
      <w:pPr>
        <w:pStyle w:val="Prrafodelista"/>
        <w:numPr>
          <w:ilvl w:val="1"/>
          <w:numId w:val="11"/>
        </w:numPr>
        <w:ind w:left="1134" w:hanging="708"/>
        <w:jc w:val="both"/>
        <w:rPr>
          <w:rFonts w:ascii="Verdana" w:hAnsi="Verdana"/>
          <w:b/>
          <w:sz w:val="18"/>
          <w:lang w:val="es-BO"/>
        </w:rPr>
      </w:pPr>
      <w:r w:rsidRPr="003C0DD8">
        <w:rPr>
          <w:rFonts w:ascii="Verdana" w:hAnsi="Verdana"/>
          <w:b/>
          <w:sz w:val="18"/>
          <w:lang w:val="es-BO"/>
        </w:rPr>
        <w:t>Detalle de ubicaciones de riesgo</w:t>
      </w:r>
    </w:p>
    <w:p w14:paraId="664FFE99" w14:textId="77777777" w:rsidR="00645464" w:rsidRPr="003C0DD8" w:rsidRDefault="00645464" w:rsidP="00645464">
      <w:pPr>
        <w:rPr>
          <w:rFonts w:ascii="Verdana" w:hAnsi="Verdana" w:cs="Arial"/>
          <w:b/>
          <w:sz w:val="18"/>
          <w:szCs w:val="18"/>
          <w:lang w:val="es-BO"/>
        </w:rPr>
      </w:pPr>
    </w:p>
    <w:p w14:paraId="25E71DC2" w14:textId="0B6E15CD" w:rsidR="00645464" w:rsidRDefault="00645464" w:rsidP="00487D19">
      <w:pPr>
        <w:pStyle w:val="Prrafodelista"/>
        <w:ind w:left="1134"/>
        <w:jc w:val="both"/>
        <w:rPr>
          <w:rFonts w:ascii="Verdana" w:hAnsi="Verdana" w:cs="Arial"/>
          <w:sz w:val="18"/>
          <w:szCs w:val="18"/>
          <w:lang w:val="es-BO"/>
        </w:rPr>
      </w:pPr>
      <w:r w:rsidRPr="003C0DD8">
        <w:rPr>
          <w:rFonts w:ascii="Verdana" w:hAnsi="Verdana" w:cs="Arial"/>
          <w:sz w:val="18"/>
          <w:szCs w:val="18"/>
          <w:lang w:val="es-BO"/>
        </w:rPr>
        <w:t xml:space="preserve">La entidad debe efectuar una relación descriptiva de las ubicaciones de riesgo, indicando su ubicación </w:t>
      </w:r>
      <w:r w:rsidRPr="003C0DD8">
        <w:rPr>
          <w:rFonts w:ascii="Verdana" w:hAnsi="Verdana"/>
          <w:sz w:val="18"/>
          <w:lang w:val="es-BO"/>
        </w:rPr>
        <w:t>geográfica</w:t>
      </w:r>
      <w:r w:rsidRPr="003C0DD8">
        <w:rPr>
          <w:rFonts w:ascii="Verdana" w:hAnsi="Verdana" w:cs="Arial"/>
          <w:sz w:val="18"/>
          <w:szCs w:val="18"/>
          <w:lang w:val="es-BO"/>
        </w:rPr>
        <w:t xml:space="preserve"> exacta, pudiendo adjuntar un croquis de ubicación para cada riesgo. También se debe especificar el uso que se da a cada instalación, por ejemplo: oficinas, plantas industriales, galpones, depósitos, etc.</w:t>
      </w:r>
    </w:p>
    <w:p w14:paraId="194706F5" w14:textId="54E2A24B" w:rsidR="002B1D7F" w:rsidRDefault="002B1D7F" w:rsidP="00487D19">
      <w:pPr>
        <w:pStyle w:val="Prrafodelista"/>
        <w:ind w:left="1134"/>
        <w:jc w:val="both"/>
        <w:rPr>
          <w:rFonts w:ascii="Verdana" w:hAnsi="Verdana" w:cs="Arial"/>
          <w:sz w:val="18"/>
          <w:szCs w:val="18"/>
          <w:lang w:val="es-BO"/>
        </w:rPr>
      </w:pPr>
    </w:p>
    <w:tbl>
      <w:tblPr>
        <w:tblW w:w="8789"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52"/>
        <w:gridCol w:w="1984"/>
        <w:gridCol w:w="4253"/>
      </w:tblGrid>
      <w:tr w:rsidR="002B1D7F" w:rsidRPr="009F069E" w14:paraId="171A216D" w14:textId="77777777" w:rsidTr="00240461">
        <w:trPr>
          <w:trHeight w:val="110"/>
        </w:trPr>
        <w:tc>
          <w:tcPr>
            <w:tcW w:w="2552" w:type="dxa"/>
            <w:shd w:val="clear" w:color="auto" w:fill="8DB3E2" w:themeFill="text2" w:themeFillTint="66"/>
            <w:noWrap/>
            <w:vAlign w:val="center"/>
            <w:hideMark/>
          </w:tcPr>
          <w:p w14:paraId="51DA7D74" w14:textId="77777777" w:rsidR="002B1D7F" w:rsidRPr="001D1C07" w:rsidRDefault="002B1D7F" w:rsidP="00240461">
            <w:pPr>
              <w:spacing w:before="60" w:after="60"/>
              <w:jc w:val="center"/>
              <w:rPr>
                <w:rFonts w:ascii="Arial" w:hAnsi="Arial" w:cs="Arial"/>
                <w:b/>
                <w:bCs/>
                <w:sz w:val="16"/>
                <w:szCs w:val="18"/>
                <w:lang w:val="es-BO" w:eastAsia="es-BO"/>
              </w:rPr>
            </w:pPr>
            <w:r w:rsidRPr="001D1C07">
              <w:rPr>
                <w:rFonts w:ascii="Arial" w:hAnsi="Arial" w:cs="Arial"/>
                <w:b/>
                <w:bCs/>
                <w:sz w:val="16"/>
                <w:szCs w:val="18"/>
                <w:lang w:val="es-BO" w:eastAsia="es-BO"/>
              </w:rPr>
              <w:t>INMUEBLES</w:t>
            </w:r>
          </w:p>
        </w:tc>
        <w:tc>
          <w:tcPr>
            <w:tcW w:w="1984" w:type="dxa"/>
            <w:shd w:val="clear" w:color="auto" w:fill="8DB3E2" w:themeFill="text2" w:themeFillTint="66"/>
            <w:noWrap/>
            <w:vAlign w:val="center"/>
            <w:hideMark/>
          </w:tcPr>
          <w:p w14:paraId="460BAF9F" w14:textId="77777777" w:rsidR="002B1D7F" w:rsidRPr="001D1C07" w:rsidRDefault="002B1D7F" w:rsidP="00240461">
            <w:pPr>
              <w:spacing w:before="60" w:after="60"/>
              <w:jc w:val="center"/>
              <w:rPr>
                <w:rFonts w:ascii="Arial" w:hAnsi="Arial" w:cs="Arial"/>
                <w:b/>
                <w:bCs/>
                <w:sz w:val="16"/>
                <w:szCs w:val="18"/>
                <w:lang w:val="es-BO" w:eastAsia="es-BO"/>
              </w:rPr>
            </w:pPr>
            <w:r w:rsidRPr="001D1C07">
              <w:rPr>
                <w:rFonts w:ascii="Arial" w:hAnsi="Arial" w:cs="Arial"/>
                <w:b/>
                <w:bCs/>
                <w:sz w:val="16"/>
                <w:szCs w:val="18"/>
                <w:lang w:val="es-BO" w:eastAsia="es-BO"/>
              </w:rPr>
              <w:t>UBICACIÓN</w:t>
            </w:r>
          </w:p>
        </w:tc>
        <w:tc>
          <w:tcPr>
            <w:tcW w:w="4253" w:type="dxa"/>
            <w:shd w:val="clear" w:color="auto" w:fill="8DB3E2" w:themeFill="text2" w:themeFillTint="66"/>
            <w:noWrap/>
            <w:vAlign w:val="center"/>
            <w:hideMark/>
          </w:tcPr>
          <w:p w14:paraId="495D307E" w14:textId="3EBC4272" w:rsidR="002B1D7F" w:rsidRPr="001D1C07" w:rsidRDefault="000109B7" w:rsidP="00240461">
            <w:pPr>
              <w:spacing w:before="60" w:after="60"/>
              <w:jc w:val="center"/>
              <w:rPr>
                <w:rFonts w:ascii="Arial" w:hAnsi="Arial" w:cs="Arial"/>
                <w:b/>
                <w:bCs/>
                <w:sz w:val="16"/>
                <w:szCs w:val="18"/>
                <w:lang w:val="es-BO" w:eastAsia="es-BO"/>
              </w:rPr>
            </w:pPr>
            <w:r w:rsidRPr="001D1C07">
              <w:rPr>
                <w:rFonts w:ascii="Arial" w:hAnsi="Arial" w:cs="Arial"/>
                <w:b/>
                <w:bCs/>
                <w:sz w:val="16"/>
                <w:szCs w:val="18"/>
                <w:lang w:val="es-BO" w:eastAsia="es-BO"/>
              </w:rPr>
              <w:t>DIRECCIÓN</w:t>
            </w:r>
          </w:p>
        </w:tc>
      </w:tr>
      <w:tr w:rsidR="002B1D7F" w:rsidRPr="009F069E" w14:paraId="78EBAAB0" w14:textId="77777777" w:rsidTr="00240461">
        <w:trPr>
          <w:trHeight w:val="184"/>
        </w:trPr>
        <w:tc>
          <w:tcPr>
            <w:tcW w:w="2552" w:type="dxa"/>
            <w:shd w:val="clear" w:color="auto" w:fill="auto"/>
            <w:noWrap/>
            <w:vAlign w:val="center"/>
          </w:tcPr>
          <w:p w14:paraId="6081094B" w14:textId="77777777" w:rsidR="002B1D7F" w:rsidRPr="001D1C07" w:rsidRDefault="002B1D7F" w:rsidP="00240461">
            <w:pPr>
              <w:spacing w:before="60" w:after="60"/>
              <w:jc w:val="center"/>
              <w:rPr>
                <w:rFonts w:ascii="Arial" w:hAnsi="Arial" w:cs="Arial"/>
                <w:sz w:val="16"/>
              </w:rPr>
            </w:pPr>
            <w:r w:rsidRPr="001D1C07">
              <w:rPr>
                <w:rFonts w:ascii="Arial" w:hAnsi="Arial" w:cs="Arial"/>
                <w:sz w:val="16"/>
              </w:rPr>
              <w:t>EDIFICIO CENTRAL Y ANEXO</w:t>
            </w:r>
          </w:p>
        </w:tc>
        <w:tc>
          <w:tcPr>
            <w:tcW w:w="1984" w:type="dxa"/>
            <w:shd w:val="clear" w:color="auto" w:fill="auto"/>
            <w:noWrap/>
            <w:vAlign w:val="center"/>
          </w:tcPr>
          <w:p w14:paraId="514E7303" w14:textId="77777777" w:rsidR="002B1D7F" w:rsidRPr="001D1C07" w:rsidRDefault="002B1D7F" w:rsidP="00240461">
            <w:pPr>
              <w:spacing w:before="60" w:after="60"/>
              <w:jc w:val="center"/>
              <w:rPr>
                <w:rFonts w:ascii="Arial" w:hAnsi="Arial" w:cs="Arial"/>
                <w:sz w:val="16"/>
              </w:rPr>
            </w:pPr>
            <w:r w:rsidRPr="001D1C07">
              <w:rPr>
                <w:rFonts w:ascii="Arial" w:hAnsi="Arial" w:cs="Arial"/>
                <w:sz w:val="16"/>
              </w:rPr>
              <w:t>CIUDAD DE LA PAZ</w:t>
            </w:r>
          </w:p>
        </w:tc>
        <w:tc>
          <w:tcPr>
            <w:tcW w:w="4253" w:type="dxa"/>
            <w:shd w:val="clear" w:color="auto" w:fill="auto"/>
            <w:noWrap/>
            <w:vAlign w:val="center"/>
          </w:tcPr>
          <w:p w14:paraId="499F2217" w14:textId="77777777" w:rsidR="002B1D7F" w:rsidRPr="001D1C07" w:rsidRDefault="002B1D7F" w:rsidP="00240461">
            <w:pPr>
              <w:spacing w:before="60" w:after="60"/>
              <w:jc w:val="center"/>
              <w:rPr>
                <w:rFonts w:ascii="Arial" w:hAnsi="Arial" w:cs="Arial"/>
                <w:sz w:val="16"/>
              </w:rPr>
            </w:pPr>
            <w:r w:rsidRPr="001D1C07">
              <w:rPr>
                <w:rFonts w:ascii="Arial" w:hAnsi="Arial" w:cs="Arial"/>
                <w:sz w:val="16"/>
              </w:rPr>
              <w:t>PLAZA ISABEL LA CATÓLICA N° 2507</w:t>
            </w:r>
          </w:p>
        </w:tc>
      </w:tr>
      <w:tr w:rsidR="002B1D7F" w:rsidRPr="009F069E" w14:paraId="22146971" w14:textId="77777777" w:rsidTr="00240461">
        <w:trPr>
          <w:trHeight w:val="257"/>
        </w:trPr>
        <w:tc>
          <w:tcPr>
            <w:tcW w:w="2552" w:type="dxa"/>
            <w:shd w:val="clear" w:color="auto" w:fill="auto"/>
            <w:noWrap/>
            <w:vAlign w:val="center"/>
          </w:tcPr>
          <w:p w14:paraId="04001615" w14:textId="346762AF" w:rsidR="002B1D7F" w:rsidRPr="001D1C07" w:rsidRDefault="002B1D7F" w:rsidP="00240461">
            <w:pPr>
              <w:spacing w:before="60" w:after="60"/>
              <w:jc w:val="center"/>
              <w:rPr>
                <w:rFonts w:ascii="Arial" w:hAnsi="Arial" w:cs="Arial"/>
                <w:sz w:val="16"/>
              </w:rPr>
            </w:pPr>
            <w:r w:rsidRPr="001D1C07">
              <w:rPr>
                <w:rFonts w:ascii="Arial" w:hAnsi="Arial" w:cs="Arial"/>
                <w:sz w:val="16"/>
              </w:rPr>
              <w:t>PISO 4 TORRE "A"</w:t>
            </w:r>
          </w:p>
        </w:tc>
        <w:tc>
          <w:tcPr>
            <w:tcW w:w="1984" w:type="dxa"/>
            <w:shd w:val="clear" w:color="auto" w:fill="auto"/>
            <w:noWrap/>
            <w:vAlign w:val="center"/>
          </w:tcPr>
          <w:p w14:paraId="125BC5B9" w14:textId="77777777" w:rsidR="002B1D7F" w:rsidRPr="001D1C07" w:rsidRDefault="002B1D7F" w:rsidP="00240461">
            <w:pPr>
              <w:spacing w:before="60" w:after="60"/>
              <w:jc w:val="center"/>
              <w:rPr>
                <w:rFonts w:ascii="Arial" w:hAnsi="Arial" w:cs="Arial"/>
                <w:sz w:val="16"/>
              </w:rPr>
            </w:pPr>
            <w:r w:rsidRPr="001D1C07">
              <w:rPr>
                <w:rFonts w:ascii="Arial" w:hAnsi="Arial" w:cs="Arial"/>
                <w:sz w:val="16"/>
              </w:rPr>
              <w:t>CIUDAD DE LA PAZ</w:t>
            </w:r>
          </w:p>
        </w:tc>
        <w:tc>
          <w:tcPr>
            <w:tcW w:w="4253" w:type="dxa"/>
            <w:shd w:val="clear" w:color="auto" w:fill="auto"/>
            <w:noWrap/>
            <w:vAlign w:val="center"/>
          </w:tcPr>
          <w:p w14:paraId="65BD167B" w14:textId="77777777" w:rsidR="002B1D7F" w:rsidRPr="001D1C07" w:rsidRDefault="002B1D7F" w:rsidP="00240461">
            <w:pPr>
              <w:spacing w:before="60" w:after="60"/>
              <w:jc w:val="center"/>
              <w:rPr>
                <w:rFonts w:ascii="Arial" w:hAnsi="Arial" w:cs="Arial"/>
                <w:sz w:val="16"/>
              </w:rPr>
            </w:pPr>
            <w:r w:rsidRPr="001D1C07">
              <w:rPr>
                <w:rFonts w:ascii="Arial" w:hAnsi="Arial" w:cs="Arial"/>
                <w:sz w:val="16"/>
              </w:rPr>
              <w:t>PLAZA ISABEL LA CATÓLICA - PISO 4 TORRE "A" CONDOMINIO TORRES DEL POETA</w:t>
            </w:r>
          </w:p>
        </w:tc>
      </w:tr>
      <w:tr w:rsidR="002B1D7F" w:rsidRPr="009F069E" w14:paraId="4FC9D60C" w14:textId="77777777" w:rsidTr="00240461">
        <w:trPr>
          <w:trHeight w:val="293"/>
        </w:trPr>
        <w:tc>
          <w:tcPr>
            <w:tcW w:w="2552" w:type="dxa"/>
            <w:shd w:val="clear" w:color="auto" w:fill="auto"/>
            <w:noWrap/>
            <w:vAlign w:val="center"/>
          </w:tcPr>
          <w:p w14:paraId="041DD817" w14:textId="7D419595" w:rsidR="002B1D7F" w:rsidRPr="001D1C07" w:rsidRDefault="002B1D7F" w:rsidP="00240461">
            <w:pPr>
              <w:spacing w:before="60" w:after="60"/>
              <w:jc w:val="center"/>
              <w:rPr>
                <w:rFonts w:ascii="Arial" w:hAnsi="Arial" w:cs="Arial"/>
                <w:sz w:val="16"/>
              </w:rPr>
            </w:pPr>
            <w:r w:rsidRPr="001D1C07">
              <w:rPr>
                <w:rFonts w:ascii="Arial" w:hAnsi="Arial" w:cs="Arial"/>
                <w:sz w:val="16"/>
              </w:rPr>
              <w:t>PISO 5 TORRE "A"</w:t>
            </w:r>
          </w:p>
        </w:tc>
        <w:tc>
          <w:tcPr>
            <w:tcW w:w="1984" w:type="dxa"/>
            <w:shd w:val="clear" w:color="auto" w:fill="auto"/>
            <w:noWrap/>
            <w:vAlign w:val="center"/>
          </w:tcPr>
          <w:p w14:paraId="07F79B23" w14:textId="77777777" w:rsidR="002B1D7F" w:rsidRPr="001D1C07" w:rsidRDefault="002B1D7F" w:rsidP="00240461">
            <w:pPr>
              <w:spacing w:before="60" w:after="60"/>
              <w:jc w:val="center"/>
              <w:rPr>
                <w:rFonts w:ascii="Arial" w:hAnsi="Arial" w:cs="Arial"/>
                <w:sz w:val="16"/>
              </w:rPr>
            </w:pPr>
            <w:r w:rsidRPr="001D1C07">
              <w:rPr>
                <w:rFonts w:ascii="Arial" w:hAnsi="Arial" w:cs="Arial"/>
                <w:sz w:val="16"/>
              </w:rPr>
              <w:t>CIUDAD DE LA PAZ</w:t>
            </w:r>
          </w:p>
        </w:tc>
        <w:tc>
          <w:tcPr>
            <w:tcW w:w="4253" w:type="dxa"/>
            <w:shd w:val="clear" w:color="auto" w:fill="auto"/>
            <w:noWrap/>
            <w:vAlign w:val="center"/>
          </w:tcPr>
          <w:p w14:paraId="41074AB5" w14:textId="77777777" w:rsidR="002B1D7F" w:rsidRPr="001D1C07" w:rsidRDefault="002B1D7F" w:rsidP="00240461">
            <w:pPr>
              <w:spacing w:before="60" w:after="60"/>
              <w:jc w:val="center"/>
              <w:rPr>
                <w:rFonts w:ascii="Arial" w:hAnsi="Arial" w:cs="Arial"/>
                <w:sz w:val="16"/>
              </w:rPr>
            </w:pPr>
            <w:r w:rsidRPr="001D1C07">
              <w:rPr>
                <w:rFonts w:ascii="Arial" w:hAnsi="Arial" w:cs="Arial"/>
                <w:sz w:val="16"/>
              </w:rPr>
              <w:t>PLAZA ISABEL LA CATÓLICA - PISO 5 TORRE "A" CONDOMINIO TORRES DEL POETA</w:t>
            </w:r>
          </w:p>
        </w:tc>
      </w:tr>
      <w:tr w:rsidR="002B1D7F" w:rsidRPr="009F069E" w14:paraId="0FFC7CA4" w14:textId="77777777" w:rsidTr="00240461">
        <w:trPr>
          <w:trHeight w:val="293"/>
        </w:trPr>
        <w:tc>
          <w:tcPr>
            <w:tcW w:w="2552" w:type="dxa"/>
            <w:shd w:val="clear" w:color="auto" w:fill="auto"/>
            <w:noWrap/>
            <w:vAlign w:val="center"/>
          </w:tcPr>
          <w:p w14:paraId="0D257177" w14:textId="5814764E" w:rsidR="002B1D7F" w:rsidRPr="001D1C07" w:rsidRDefault="002B1D7F" w:rsidP="00240461">
            <w:pPr>
              <w:spacing w:before="60" w:after="60"/>
              <w:jc w:val="center"/>
              <w:rPr>
                <w:rFonts w:ascii="Arial" w:hAnsi="Arial" w:cs="Arial"/>
                <w:sz w:val="16"/>
              </w:rPr>
            </w:pPr>
            <w:r w:rsidRPr="001D1C07">
              <w:rPr>
                <w:rFonts w:ascii="Arial" w:hAnsi="Arial" w:cs="Arial"/>
                <w:sz w:val="16"/>
              </w:rPr>
              <w:t>PISO 6 TORRE "A"</w:t>
            </w:r>
          </w:p>
        </w:tc>
        <w:tc>
          <w:tcPr>
            <w:tcW w:w="1984" w:type="dxa"/>
            <w:shd w:val="clear" w:color="auto" w:fill="auto"/>
            <w:noWrap/>
            <w:vAlign w:val="center"/>
          </w:tcPr>
          <w:p w14:paraId="707E934E" w14:textId="77777777" w:rsidR="002B1D7F" w:rsidRPr="001D1C07" w:rsidRDefault="002B1D7F" w:rsidP="00240461">
            <w:pPr>
              <w:spacing w:before="60" w:after="60"/>
              <w:jc w:val="center"/>
              <w:rPr>
                <w:rFonts w:ascii="Arial" w:hAnsi="Arial" w:cs="Arial"/>
                <w:sz w:val="16"/>
              </w:rPr>
            </w:pPr>
            <w:r w:rsidRPr="001D1C07">
              <w:rPr>
                <w:rFonts w:ascii="Arial" w:hAnsi="Arial" w:cs="Arial"/>
                <w:sz w:val="16"/>
              </w:rPr>
              <w:t>CIUDAD DE LA PAZ</w:t>
            </w:r>
          </w:p>
        </w:tc>
        <w:tc>
          <w:tcPr>
            <w:tcW w:w="4253" w:type="dxa"/>
            <w:shd w:val="clear" w:color="auto" w:fill="auto"/>
            <w:noWrap/>
            <w:vAlign w:val="center"/>
          </w:tcPr>
          <w:p w14:paraId="42E61690" w14:textId="77777777" w:rsidR="002B1D7F" w:rsidRPr="001D1C07" w:rsidRDefault="002B1D7F" w:rsidP="00240461">
            <w:pPr>
              <w:spacing w:before="60" w:after="60"/>
              <w:jc w:val="center"/>
              <w:rPr>
                <w:rFonts w:ascii="Arial" w:hAnsi="Arial" w:cs="Arial"/>
                <w:sz w:val="16"/>
              </w:rPr>
            </w:pPr>
            <w:r w:rsidRPr="001D1C07">
              <w:rPr>
                <w:rFonts w:ascii="Arial" w:hAnsi="Arial" w:cs="Arial"/>
                <w:sz w:val="16"/>
              </w:rPr>
              <w:t>PLAZA ISABEL LA CATÓLICA - PISO 6 TORRE "A" CONDOMINIO TORRES DEL POETA</w:t>
            </w:r>
          </w:p>
        </w:tc>
      </w:tr>
      <w:tr w:rsidR="002B1D7F" w:rsidRPr="009F069E" w14:paraId="2F8560B8" w14:textId="77777777" w:rsidTr="00240461">
        <w:trPr>
          <w:trHeight w:val="293"/>
        </w:trPr>
        <w:tc>
          <w:tcPr>
            <w:tcW w:w="2552" w:type="dxa"/>
            <w:shd w:val="clear" w:color="auto" w:fill="auto"/>
            <w:noWrap/>
            <w:vAlign w:val="center"/>
          </w:tcPr>
          <w:p w14:paraId="64464963" w14:textId="240B6DDF" w:rsidR="002B1D7F" w:rsidRPr="001D1C07" w:rsidRDefault="002B1D7F" w:rsidP="00240461">
            <w:pPr>
              <w:spacing w:before="60" w:after="60"/>
              <w:jc w:val="center"/>
              <w:rPr>
                <w:rFonts w:ascii="Arial" w:hAnsi="Arial" w:cs="Arial"/>
                <w:sz w:val="16"/>
              </w:rPr>
            </w:pPr>
            <w:r w:rsidRPr="001D1C07">
              <w:rPr>
                <w:rFonts w:ascii="Arial" w:hAnsi="Arial" w:cs="Arial"/>
                <w:sz w:val="16"/>
              </w:rPr>
              <w:t>INMUEBLE ZONA SUR</w:t>
            </w:r>
          </w:p>
        </w:tc>
        <w:tc>
          <w:tcPr>
            <w:tcW w:w="1984" w:type="dxa"/>
            <w:shd w:val="clear" w:color="auto" w:fill="auto"/>
            <w:noWrap/>
            <w:vAlign w:val="center"/>
          </w:tcPr>
          <w:p w14:paraId="777A4270" w14:textId="77777777" w:rsidR="002B1D7F" w:rsidRPr="001D1C07" w:rsidRDefault="002B1D7F" w:rsidP="00240461">
            <w:pPr>
              <w:spacing w:before="60" w:after="60"/>
              <w:jc w:val="center"/>
              <w:rPr>
                <w:rFonts w:ascii="Arial" w:hAnsi="Arial" w:cs="Arial"/>
                <w:sz w:val="16"/>
              </w:rPr>
            </w:pPr>
            <w:r w:rsidRPr="001D1C07">
              <w:rPr>
                <w:rFonts w:ascii="Arial" w:hAnsi="Arial" w:cs="Arial"/>
                <w:sz w:val="16"/>
              </w:rPr>
              <w:t>CIUDAD DE LA PAZ</w:t>
            </w:r>
          </w:p>
        </w:tc>
        <w:tc>
          <w:tcPr>
            <w:tcW w:w="4253" w:type="dxa"/>
            <w:shd w:val="clear" w:color="auto" w:fill="auto"/>
            <w:noWrap/>
            <w:vAlign w:val="center"/>
          </w:tcPr>
          <w:p w14:paraId="2853BCF9" w14:textId="77777777" w:rsidR="002B1D7F" w:rsidRPr="001D1C07" w:rsidRDefault="002B1D7F" w:rsidP="00240461">
            <w:pPr>
              <w:spacing w:before="60" w:after="60"/>
              <w:jc w:val="center"/>
              <w:rPr>
                <w:rFonts w:ascii="Arial" w:hAnsi="Arial" w:cs="Arial"/>
                <w:sz w:val="16"/>
              </w:rPr>
            </w:pPr>
            <w:r w:rsidRPr="001D1C07">
              <w:rPr>
                <w:rFonts w:ascii="Arial" w:hAnsi="Arial" w:cs="Arial"/>
                <w:sz w:val="16"/>
              </w:rPr>
              <w:t>CALLE ROBERTO PRUDENCIO N° 220-222 CALACOTO</w:t>
            </w:r>
          </w:p>
        </w:tc>
      </w:tr>
      <w:tr w:rsidR="002B1D7F" w:rsidRPr="009F069E" w14:paraId="39702C7A" w14:textId="77777777" w:rsidTr="00240461">
        <w:trPr>
          <w:trHeight w:val="293"/>
        </w:trPr>
        <w:tc>
          <w:tcPr>
            <w:tcW w:w="2552" w:type="dxa"/>
            <w:shd w:val="clear" w:color="auto" w:fill="auto"/>
            <w:noWrap/>
            <w:vAlign w:val="center"/>
          </w:tcPr>
          <w:p w14:paraId="2ADC3887" w14:textId="77777777" w:rsidR="002B1D7F" w:rsidRPr="001D1C07" w:rsidRDefault="002B1D7F" w:rsidP="00240461">
            <w:pPr>
              <w:spacing w:before="60" w:after="60"/>
              <w:jc w:val="center"/>
              <w:rPr>
                <w:rFonts w:ascii="Arial" w:hAnsi="Arial" w:cs="Arial"/>
                <w:sz w:val="16"/>
              </w:rPr>
            </w:pPr>
            <w:r w:rsidRPr="001D1C07">
              <w:rPr>
                <w:rFonts w:ascii="Arial" w:hAnsi="Arial" w:cs="Arial"/>
                <w:sz w:val="16"/>
              </w:rPr>
              <w:t>DEPOSITO DEL ALTO</w:t>
            </w:r>
          </w:p>
        </w:tc>
        <w:tc>
          <w:tcPr>
            <w:tcW w:w="1984" w:type="dxa"/>
            <w:shd w:val="clear" w:color="auto" w:fill="auto"/>
            <w:noWrap/>
            <w:vAlign w:val="center"/>
          </w:tcPr>
          <w:p w14:paraId="5D716A09" w14:textId="77777777" w:rsidR="002B1D7F" w:rsidRPr="001D1C07" w:rsidRDefault="002B1D7F" w:rsidP="00240461">
            <w:pPr>
              <w:spacing w:before="60" w:after="60"/>
              <w:jc w:val="center"/>
              <w:rPr>
                <w:rFonts w:ascii="Arial" w:hAnsi="Arial" w:cs="Arial"/>
                <w:sz w:val="16"/>
              </w:rPr>
            </w:pPr>
            <w:r w:rsidRPr="001D1C07">
              <w:rPr>
                <w:rFonts w:ascii="Arial" w:hAnsi="Arial" w:cs="Arial"/>
                <w:sz w:val="16"/>
              </w:rPr>
              <w:t>CIUDAD DE EL ALTO</w:t>
            </w:r>
          </w:p>
        </w:tc>
        <w:tc>
          <w:tcPr>
            <w:tcW w:w="4253" w:type="dxa"/>
            <w:shd w:val="clear" w:color="auto" w:fill="auto"/>
            <w:noWrap/>
            <w:vAlign w:val="center"/>
          </w:tcPr>
          <w:p w14:paraId="62FDB0B0" w14:textId="473DFFF5" w:rsidR="002B1D7F" w:rsidRPr="001D1C07" w:rsidRDefault="002B1D7F" w:rsidP="00240461">
            <w:pPr>
              <w:spacing w:before="60" w:after="60"/>
              <w:jc w:val="center"/>
              <w:rPr>
                <w:rFonts w:ascii="Arial" w:hAnsi="Arial" w:cs="Arial"/>
                <w:sz w:val="16"/>
              </w:rPr>
            </w:pPr>
            <w:r w:rsidRPr="001D1C07">
              <w:rPr>
                <w:rFonts w:ascii="Arial" w:hAnsi="Arial" w:cs="Arial"/>
                <w:sz w:val="16"/>
              </w:rPr>
              <w:t xml:space="preserve">VILLA </w:t>
            </w:r>
            <w:r w:rsidR="000109B7" w:rsidRPr="001D1C07">
              <w:rPr>
                <w:rFonts w:ascii="Arial" w:hAnsi="Arial" w:cs="Arial"/>
                <w:sz w:val="16"/>
              </w:rPr>
              <w:t>BOLÍVAR</w:t>
            </w:r>
            <w:r w:rsidRPr="001D1C07">
              <w:rPr>
                <w:rFonts w:ascii="Arial" w:hAnsi="Arial" w:cs="Arial"/>
                <w:sz w:val="16"/>
              </w:rPr>
              <w:t xml:space="preserve"> "D" CALLE 132 N° 700</w:t>
            </w:r>
          </w:p>
        </w:tc>
      </w:tr>
      <w:tr w:rsidR="002B1D7F" w:rsidRPr="009F069E" w14:paraId="58B3C472" w14:textId="77777777" w:rsidTr="00240461">
        <w:trPr>
          <w:trHeight w:val="293"/>
        </w:trPr>
        <w:tc>
          <w:tcPr>
            <w:tcW w:w="2552" w:type="dxa"/>
            <w:shd w:val="clear" w:color="auto" w:fill="auto"/>
            <w:noWrap/>
            <w:vAlign w:val="center"/>
          </w:tcPr>
          <w:p w14:paraId="1F670450" w14:textId="77777777" w:rsidR="002B1D7F" w:rsidRPr="001D1C07" w:rsidRDefault="002B1D7F" w:rsidP="00240461">
            <w:pPr>
              <w:spacing w:before="60" w:after="60"/>
              <w:jc w:val="center"/>
              <w:rPr>
                <w:rFonts w:ascii="Arial" w:hAnsi="Arial" w:cs="Arial"/>
                <w:sz w:val="16"/>
              </w:rPr>
            </w:pPr>
            <w:r w:rsidRPr="001D1C07">
              <w:rPr>
                <w:rFonts w:ascii="Arial" w:hAnsi="Arial" w:cs="Arial"/>
                <w:sz w:val="16"/>
              </w:rPr>
              <w:t>OFICINA REG. EL ALTO</w:t>
            </w:r>
          </w:p>
        </w:tc>
        <w:tc>
          <w:tcPr>
            <w:tcW w:w="1984" w:type="dxa"/>
            <w:shd w:val="clear" w:color="auto" w:fill="auto"/>
            <w:noWrap/>
            <w:vAlign w:val="center"/>
          </w:tcPr>
          <w:p w14:paraId="4E1D292F" w14:textId="77777777" w:rsidR="002B1D7F" w:rsidRPr="001D1C07" w:rsidRDefault="002B1D7F" w:rsidP="00240461">
            <w:pPr>
              <w:spacing w:before="60" w:after="60"/>
              <w:jc w:val="center"/>
              <w:rPr>
                <w:rFonts w:ascii="Arial" w:hAnsi="Arial" w:cs="Arial"/>
                <w:sz w:val="16"/>
              </w:rPr>
            </w:pPr>
            <w:r w:rsidRPr="001D1C07">
              <w:rPr>
                <w:rFonts w:ascii="Arial" w:hAnsi="Arial" w:cs="Arial"/>
                <w:sz w:val="16"/>
              </w:rPr>
              <w:t>CIUDAD DE EL ALTO</w:t>
            </w:r>
          </w:p>
        </w:tc>
        <w:tc>
          <w:tcPr>
            <w:tcW w:w="4253" w:type="dxa"/>
            <w:shd w:val="clear" w:color="auto" w:fill="auto"/>
            <w:noWrap/>
            <w:vAlign w:val="center"/>
          </w:tcPr>
          <w:p w14:paraId="4FC1CBC9" w14:textId="568C3F76" w:rsidR="002B1D7F" w:rsidRPr="001D1C07" w:rsidRDefault="002B1D7F" w:rsidP="00240461">
            <w:pPr>
              <w:spacing w:before="60" w:after="60"/>
              <w:jc w:val="center"/>
              <w:rPr>
                <w:rFonts w:ascii="Arial" w:hAnsi="Arial" w:cs="Arial"/>
                <w:sz w:val="16"/>
              </w:rPr>
            </w:pPr>
            <w:r w:rsidRPr="001D1C07">
              <w:rPr>
                <w:rFonts w:ascii="Arial" w:hAnsi="Arial" w:cs="Arial"/>
                <w:sz w:val="16"/>
              </w:rPr>
              <w:t xml:space="preserve">AVDA. LADISLAO CABRERA N° 16, ZONA VILLA </w:t>
            </w:r>
            <w:r w:rsidR="000109B7" w:rsidRPr="001D1C07">
              <w:rPr>
                <w:rFonts w:ascii="Arial" w:hAnsi="Arial" w:cs="Arial"/>
                <w:sz w:val="16"/>
              </w:rPr>
              <w:t>BOLÍVAR</w:t>
            </w:r>
            <w:r w:rsidRPr="001D1C07">
              <w:rPr>
                <w:rFonts w:ascii="Arial" w:hAnsi="Arial" w:cs="Arial"/>
                <w:sz w:val="16"/>
              </w:rPr>
              <w:t>, CRUCE DE VILLA ADELA</w:t>
            </w:r>
          </w:p>
        </w:tc>
      </w:tr>
      <w:tr w:rsidR="002B1D7F" w:rsidRPr="009F069E" w14:paraId="3D14434D" w14:textId="77777777" w:rsidTr="00240461">
        <w:trPr>
          <w:trHeight w:val="293"/>
        </w:trPr>
        <w:tc>
          <w:tcPr>
            <w:tcW w:w="2552" w:type="dxa"/>
            <w:shd w:val="clear" w:color="auto" w:fill="auto"/>
            <w:noWrap/>
            <w:vAlign w:val="center"/>
          </w:tcPr>
          <w:p w14:paraId="03842EDF" w14:textId="77777777" w:rsidR="002B1D7F" w:rsidRPr="001D1C07" w:rsidRDefault="002B1D7F" w:rsidP="00240461">
            <w:pPr>
              <w:spacing w:before="60" w:after="60"/>
              <w:jc w:val="center"/>
              <w:rPr>
                <w:rFonts w:ascii="Arial" w:hAnsi="Arial" w:cs="Arial"/>
                <w:sz w:val="16"/>
              </w:rPr>
            </w:pPr>
            <w:r w:rsidRPr="001D1C07">
              <w:rPr>
                <w:rFonts w:ascii="Arial" w:hAnsi="Arial" w:cs="Arial"/>
                <w:sz w:val="16"/>
              </w:rPr>
              <w:t>EDIFICIO GUNDLACH</w:t>
            </w:r>
          </w:p>
        </w:tc>
        <w:tc>
          <w:tcPr>
            <w:tcW w:w="1984" w:type="dxa"/>
            <w:shd w:val="clear" w:color="auto" w:fill="auto"/>
            <w:noWrap/>
            <w:vAlign w:val="center"/>
          </w:tcPr>
          <w:p w14:paraId="0106D23E" w14:textId="77777777" w:rsidR="002B1D7F" w:rsidRPr="001D1C07" w:rsidRDefault="002B1D7F" w:rsidP="00240461">
            <w:pPr>
              <w:spacing w:before="60" w:after="60"/>
              <w:jc w:val="center"/>
              <w:rPr>
                <w:rFonts w:ascii="Arial" w:hAnsi="Arial" w:cs="Arial"/>
                <w:sz w:val="16"/>
              </w:rPr>
            </w:pPr>
            <w:r w:rsidRPr="001D1C07">
              <w:rPr>
                <w:rFonts w:ascii="Arial" w:hAnsi="Arial" w:cs="Arial"/>
                <w:sz w:val="16"/>
              </w:rPr>
              <w:t>CIUDAD DE LA PAZ</w:t>
            </w:r>
          </w:p>
        </w:tc>
        <w:tc>
          <w:tcPr>
            <w:tcW w:w="4253" w:type="dxa"/>
            <w:shd w:val="clear" w:color="auto" w:fill="auto"/>
            <w:noWrap/>
            <w:vAlign w:val="center"/>
          </w:tcPr>
          <w:p w14:paraId="7DBC54F5" w14:textId="77777777" w:rsidR="002B1D7F" w:rsidRPr="001D1C07" w:rsidRDefault="002B1D7F" w:rsidP="00240461">
            <w:pPr>
              <w:spacing w:before="60" w:after="60"/>
              <w:jc w:val="center"/>
              <w:rPr>
                <w:rFonts w:ascii="Arial" w:hAnsi="Arial" w:cs="Arial"/>
                <w:sz w:val="16"/>
              </w:rPr>
            </w:pPr>
            <w:r w:rsidRPr="001D1C07">
              <w:rPr>
                <w:rFonts w:ascii="Arial" w:hAnsi="Arial" w:cs="Arial"/>
                <w:sz w:val="16"/>
              </w:rPr>
              <w:t>CALLE REYES ORTIZ ESQ. FEDERICO SUAZO, EDIF. GUNDLACH, TORRE ESTE, PISO 3</w:t>
            </w:r>
          </w:p>
        </w:tc>
      </w:tr>
      <w:tr w:rsidR="002B1D7F" w:rsidRPr="009F069E" w14:paraId="65DA6352" w14:textId="77777777" w:rsidTr="00240461">
        <w:trPr>
          <w:trHeight w:val="293"/>
        </w:trPr>
        <w:tc>
          <w:tcPr>
            <w:tcW w:w="2552" w:type="dxa"/>
            <w:shd w:val="clear" w:color="auto" w:fill="auto"/>
            <w:noWrap/>
            <w:vAlign w:val="center"/>
          </w:tcPr>
          <w:p w14:paraId="4D66AF92" w14:textId="77777777" w:rsidR="002B1D7F" w:rsidRPr="001D1C07" w:rsidRDefault="002B1D7F" w:rsidP="00240461">
            <w:pPr>
              <w:spacing w:before="60" w:after="60"/>
              <w:jc w:val="center"/>
              <w:rPr>
                <w:rFonts w:ascii="Arial" w:hAnsi="Arial" w:cs="Arial"/>
                <w:sz w:val="16"/>
              </w:rPr>
            </w:pPr>
            <w:r w:rsidRPr="001D1C07">
              <w:rPr>
                <w:rFonts w:ascii="Arial" w:hAnsi="Arial" w:cs="Arial"/>
                <w:sz w:val="16"/>
              </w:rPr>
              <w:t>OFICINA REG. SANTA CRUZ</w:t>
            </w:r>
          </w:p>
        </w:tc>
        <w:tc>
          <w:tcPr>
            <w:tcW w:w="1984" w:type="dxa"/>
            <w:shd w:val="clear" w:color="auto" w:fill="auto"/>
            <w:noWrap/>
            <w:vAlign w:val="center"/>
          </w:tcPr>
          <w:p w14:paraId="776A62A1" w14:textId="77777777" w:rsidR="002B1D7F" w:rsidRPr="001D1C07" w:rsidRDefault="002B1D7F" w:rsidP="00240461">
            <w:pPr>
              <w:spacing w:before="60" w:after="60"/>
              <w:jc w:val="center"/>
              <w:rPr>
                <w:rFonts w:ascii="Arial" w:hAnsi="Arial" w:cs="Arial"/>
                <w:sz w:val="16"/>
              </w:rPr>
            </w:pPr>
            <w:r w:rsidRPr="001D1C07">
              <w:rPr>
                <w:rFonts w:ascii="Arial" w:hAnsi="Arial" w:cs="Arial"/>
                <w:sz w:val="16"/>
              </w:rPr>
              <w:t>SANTA CRUZ</w:t>
            </w:r>
          </w:p>
        </w:tc>
        <w:tc>
          <w:tcPr>
            <w:tcW w:w="4253" w:type="dxa"/>
            <w:shd w:val="clear" w:color="auto" w:fill="auto"/>
            <w:noWrap/>
            <w:vAlign w:val="center"/>
          </w:tcPr>
          <w:p w14:paraId="4756BE96" w14:textId="6C84BAAF" w:rsidR="002B1D7F" w:rsidRPr="001D1C07" w:rsidRDefault="000109B7" w:rsidP="00240461">
            <w:pPr>
              <w:spacing w:before="60" w:after="60"/>
              <w:jc w:val="center"/>
              <w:rPr>
                <w:rFonts w:ascii="Arial" w:hAnsi="Arial" w:cs="Arial"/>
                <w:sz w:val="16"/>
              </w:rPr>
            </w:pPr>
            <w:r w:rsidRPr="001D1C07">
              <w:rPr>
                <w:rFonts w:ascii="Arial" w:hAnsi="Arial" w:cs="Arial"/>
                <w:sz w:val="16"/>
              </w:rPr>
              <w:t>AV.</w:t>
            </w:r>
            <w:r w:rsidR="002B1D7F" w:rsidRPr="001D1C07">
              <w:rPr>
                <w:rFonts w:ascii="Arial" w:hAnsi="Arial" w:cs="Arial"/>
                <w:sz w:val="16"/>
              </w:rPr>
              <w:t xml:space="preserve"> </w:t>
            </w:r>
            <w:r w:rsidRPr="001D1C07">
              <w:rPr>
                <w:rFonts w:ascii="Arial" w:hAnsi="Arial" w:cs="Arial"/>
                <w:sz w:val="16"/>
              </w:rPr>
              <w:t>IRALA N</w:t>
            </w:r>
            <w:r w:rsidR="002B1D7F" w:rsidRPr="001D1C07">
              <w:rPr>
                <w:rFonts w:ascii="Arial" w:hAnsi="Arial" w:cs="Arial"/>
                <w:sz w:val="16"/>
              </w:rPr>
              <w:t>° 585 OF. 201</w:t>
            </w:r>
          </w:p>
        </w:tc>
      </w:tr>
      <w:tr w:rsidR="002B1D7F" w:rsidRPr="009F069E" w14:paraId="2A753560" w14:textId="77777777" w:rsidTr="00240461">
        <w:trPr>
          <w:trHeight w:val="293"/>
        </w:trPr>
        <w:tc>
          <w:tcPr>
            <w:tcW w:w="2552" w:type="dxa"/>
            <w:shd w:val="clear" w:color="auto" w:fill="auto"/>
            <w:noWrap/>
            <w:vAlign w:val="center"/>
          </w:tcPr>
          <w:p w14:paraId="06213109" w14:textId="77777777" w:rsidR="002B1D7F" w:rsidRPr="001D1C07" w:rsidRDefault="002B1D7F" w:rsidP="00240461">
            <w:pPr>
              <w:spacing w:before="60" w:after="60"/>
              <w:jc w:val="center"/>
              <w:rPr>
                <w:rFonts w:ascii="Arial" w:hAnsi="Arial" w:cs="Arial"/>
                <w:sz w:val="16"/>
              </w:rPr>
            </w:pPr>
            <w:r w:rsidRPr="001D1C07">
              <w:rPr>
                <w:rFonts w:ascii="Arial" w:hAnsi="Arial" w:cs="Arial"/>
                <w:sz w:val="16"/>
              </w:rPr>
              <w:t>OFICINA REG. COCHABAMBA</w:t>
            </w:r>
          </w:p>
        </w:tc>
        <w:tc>
          <w:tcPr>
            <w:tcW w:w="1984" w:type="dxa"/>
            <w:shd w:val="clear" w:color="auto" w:fill="auto"/>
            <w:noWrap/>
            <w:vAlign w:val="center"/>
          </w:tcPr>
          <w:p w14:paraId="4262DD7E" w14:textId="77777777" w:rsidR="002B1D7F" w:rsidRPr="001D1C07" w:rsidRDefault="002B1D7F" w:rsidP="00240461">
            <w:pPr>
              <w:spacing w:before="60" w:after="60"/>
              <w:jc w:val="center"/>
              <w:rPr>
                <w:rFonts w:ascii="Arial" w:hAnsi="Arial" w:cs="Arial"/>
                <w:sz w:val="16"/>
              </w:rPr>
            </w:pPr>
            <w:r w:rsidRPr="001D1C07">
              <w:rPr>
                <w:rFonts w:ascii="Arial" w:hAnsi="Arial" w:cs="Arial"/>
                <w:sz w:val="16"/>
              </w:rPr>
              <w:t>COCHABAMBA</w:t>
            </w:r>
          </w:p>
        </w:tc>
        <w:tc>
          <w:tcPr>
            <w:tcW w:w="4253" w:type="dxa"/>
            <w:shd w:val="clear" w:color="auto" w:fill="auto"/>
            <w:noWrap/>
            <w:vAlign w:val="center"/>
          </w:tcPr>
          <w:p w14:paraId="65D7FF97" w14:textId="77777777" w:rsidR="002B1D7F" w:rsidRPr="001D1C07" w:rsidRDefault="002B1D7F" w:rsidP="00240461">
            <w:pPr>
              <w:spacing w:before="60" w:after="60"/>
              <w:jc w:val="center"/>
              <w:rPr>
                <w:rFonts w:ascii="Arial" w:hAnsi="Arial" w:cs="Arial"/>
                <w:sz w:val="16"/>
              </w:rPr>
            </w:pPr>
            <w:r w:rsidRPr="001D1C07">
              <w:rPr>
                <w:rFonts w:ascii="Arial" w:hAnsi="Arial" w:cs="Arial"/>
                <w:sz w:val="16"/>
              </w:rPr>
              <w:t>CALLE COLOMBIA N° E-364 DEL DISTRITO 10, SUB DISTRITO 8, MANZANA 11</w:t>
            </w:r>
          </w:p>
        </w:tc>
      </w:tr>
      <w:tr w:rsidR="002B1D7F" w:rsidRPr="009F069E" w14:paraId="56B0E37E" w14:textId="77777777" w:rsidTr="00240461">
        <w:trPr>
          <w:trHeight w:val="293"/>
        </w:trPr>
        <w:tc>
          <w:tcPr>
            <w:tcW w:w="2552" w:type="dxa"/>
            <w:shd w:val="clear" w:color="auto" w:fill="auto"/>
            <w:noWrap/>
            <w:vAlign w:val="center"/>
          </w:tcPr>
          <w:p w14:paraId="6D8D5E77" w14:textId="77777777" w:rsidR="002B1D7F" w:rsidRPr="001D1C07" w:rsidRDefault="002B1D7F" w:rsidP="00240461">
            <w:pPr>
              <w:spacing w:before="60" w:after="60"/>
              <w:jc w:val="center"/>
              <w:rPr>
                <w:rFonts w:ascii="Arial" w:hAnsi="Arial" w:cs="Arial"/>
                <w:sz w:val="16"/>
              </w:rPr>
            </w:pPr>
            <w:r w:rsidRPr="001D1C07">
              <w:rPr>
                <w:rFonts w:ascii="Arial" w:hAnsi="Arial" w:cs="Arial"/>
                <w:sz w:val="16"/>
              </w:rPr>
              <w:t>OFICINA REG. SUCRE</w:t>
            </w:r>
          </w:p>
        </w:tc>
        <w:tc>
          <w:tcPr>
            <w:tcW w:w="1984" w:type="dxa"/>
            <w:shd w:val="clear" w:color="auto" w:fill="auto"/>
            <w:noWrap/>
            <w:vAlign w:val="center"/>
          </w:tcPr>
          <w:p w14:paraId="636DFD14" w14:textId="77777777" w:rsidR="002B1D7F" w:rsidRPr="001D1C07" w:rsidRDefault="002B1D7F" w:rsidP="00240461">
            <w:pPr>
              <w:spacing w:before="60" w:after="60"/>
              <w:jc w:val="center"/>
              <w:rPr>
                <w:rFonts w:ascii="Arial" w:hAnsi="Arial" w:cs="Arial"/>
                <w:sz w:val="16"/>
              </w:rPr>
            </w:pPr>
            <w:r w:rsidRPr="001D1C07">
              <w:rPr>
                <w:rFonts w:ascii="Arial" w:hAnsi="Arial" w:cs="Arial"/>
                <w:sz w:val="16"/>
              </w:rPr>
              <w:t>SUCRE</w:t>
            </w:r>
          </w:p>
        </w:tc>
        <w:tc>
          <w:tcPr>
            <w:tcW w:w="4253" w:type="dxa"/>
            <w:shd w:val="clear" w:color="auto" w:fill="auto"/>
            <w:noWrap/>
            <w:vAlign w:val="center"/>
          </w:tcPr>
          <w:p w14:paraId="0D92E03B" w14:textId="77777777" w:rsidR="002B1D7F" w:rsidRPr="001D1C07" w:rsidRDefault="002B1D7F" w:rsidP="00240461">
            <w:pPr>
              <w:spacing w:before="60" w:after="60"/>
              <w:jc w:val="center"/>
              <w:rPr>
                <w:rFonts w:ascii="Arial" w:hAnsi="Arial" w:cs="Arial"/>
                <w:sz w:val="16"/>
              </w:rPr>
            </w:pPr>
            <w:r w:rsidRPr="001D1C07">
              <w:rPr>
                <w:rFonts w:ascii="Arial" w:hAnsi="Arial" w:cs="Arial"/>
                <w:sz w:val="16"/>
              </w:rPr>
              <w:t>CALLE AYACUCHO ENTRE LOA Y JUNÍN, PLANTA BAJA EDIFICIO (EX) ECOBOL</w:t>
            </w:r>
          </w:p>
        </w:tc>
      </w:tr>
      <w:tr w:rsidR="002B1D7F" w:rsidRPr="009F069E" w14:paraId="2EB48C64" w14:textId="77777777" w:rsidTr="00240461">
        <w:trPr>
          <w:trHeight w:val="293"/>
        </w:trPr>
        <w:tc>
          <w:tcPr>
            <w:tcW w:w="2552" w:type="dxa"/>
            <w:shd w:val="clear" w:color="auto" w:fill="auto"/>
            <w:noWrap/>
            <w:vAlign w:val="center"/>
          </w:tcPr>
          <w:p w14:paraId="5B142B1E" w14:textId="77777777" w:rsidR="002B1D7F" w:rsidRPr="001D1C07" w:rsidRDefault="002B1D7F" w:rsidP="00240461">
            <w:pPr>
              <w:spacing w:before="60" w:after="60"/>
              <w:jc w:val="center"/>
              <w:rPr>
                <w:rFonts w:ascii="Arial" w:hAnsi="Arial" w:cs="Arial"/>
                <w:sz w:val="16"/>
              </w:rPr>
            </w:pPr>
            <w:r w:rsidRPr="001D1C07">
              <w:rPr>
                <w:rFonts w:ascii="Arial" w:hAnsi="Arial" w:cs="Arial"/>
                <w:sz w:val="16"/>
              </w:rPr>
              <w:t>OFICINA REG. TARIJA</w:t>
            </w:r>
          </w:p>
        </w:tc>
        <w:tc>
          <w:tcPr>
            <w:tcW w:w="1984" w:type="dxa"/>
            <w:shd w:val="clear" w:color="auto" w:fill="auto"/>
            <w:noWrap/>
            <w:vAlign w:val="center"/>
          </w:tcPr>
          <w:p w14:paraId="2FC70FA4" w14:textId="77777777" w:rsidR="002B1D7F" w:rsidRPr="001D1C07" w:rsidRDefault="002B1D7F" w:rsidP="00240461">
            <w:pPr>
              <w:spacing w:before="60" w:after="60"/>
              <w:jc w:val="center"/>
              <w:rPr>
                <w:rFonts w:ascii="Arial" w:hAnsi="Arial" w:cs="Arial"/>
                <w:sz w:val="16"/>
              </w:rPr>
            </w:pPr>
            <w:r w:rsidRPr="001D1C07">
              <w:rPr>
                <w:rFonts w:ascii="Arial" w:hAnsi="Arial" w:cs="Arial"/>
                <w:sz w:val="16"/>
              </w:rPr>
              <w:t>TARIJA</w:t>
            </w:r>
          </w:p>
        </w:tc>
        <w:tc>
          <w:tcPr>
            <w:tcW w:w="4253" w:type="dxa"/>
            <w:shd w:val="clear" w:color="auto" w:fill="auto"/>
            <w:noWrap/>
            <w:vAlign w:val="center"/>
          </w:tcPr>
          <w:p w14:paraId="02AFD615" w14:textId="4C38E9D7" w:rsidR="002B1D7F" w:rsidRPr="001D1C07" w:rsidRDefault="002B1D7F" w:rsidP="00240461">
            <w:pPr>
              <w:spacing w:before="60" w:after="60"/>
              <w:jc w:val="center"/>
              <w:rPr>
                <w:rFonts w:ascii="Arial" w:hAnsi="Arial" w:cs="Arial"/>
                <w:sz w:val="16"/>
              </w:rPr>
            </w:pPr>
            <w:r w:rsidRPr="001D1C07">
              <w:rPr>
                <w:rFonts w:ascii="Arial" w:hAnsi="Arial" w:cs="Arial"/>
                <w:sz w:val="16"/>
              </w:rPr>
              <w:t xml:space="preserve">CALLE </w:t>
            </w:r>
            <w:r w:rsidR="000109B7" w:rsidRPr="001D1C07">
              <w:rPr>
                <w:rFonts w:ascii="Arial" w:hAnsi="Arial" w:cs="Arial"/>
                <w:sz w:val="16"/>
              </w:rPr>
              <w:t>JUNÍN</w:t>
            </w:r>
            <w:r w:rsidRPr="001D1C07">
              <w:rPr>
                <w:rFonts w:ascii="Arial" w:hAnsi="Arial" w:cs="Arial"/>
                <w:sz w:val="16"/>
              </w:rPr>
              <w:t xml:space="preserve"> No. 451 ENTRE CALLES 15 DE ABRIL Y VIRGILIO LEMA</w:t>
            </w:r>
          </w:p>
        </w:tc>
      </w:tr>
      <w:tr w:rsidR="002B1D7F" w:rsidRPr="009F069E" w14:paraId="6E083768" w14:textId="77777777" w:rsidTr="00240461">
        <w:trPr>
          <w:trHeight w:val="293"/>
        </w:trPr>
        <w:tc>
          <w:tcPr>
            <w:tcW w:w="2552" w:type="dxa"/>
            <w:shd w:val="clear" w:color="auto" w:fill="auto"/>
            <w:noWrap/>
            <w:vAlign w:val="center"/>
          </w:tcPr>
          <w:p w14:paraId="5F7AAAFA" w14:textId="77777777" w:rsidR="002B1D7F" w:rsidRPr="001D1C07" w:rsidRDefault="002B1D7F" w:rsidP="00240461">
            <w:pPr>
              <w:spacing w:before="60" w:after="60"/>
              <w:jc w:val="center"/>
              <w:rPr>
                <w:rFonts w:ascii="Arial" w:hAnsi="Arial" w:cs="Arial"/>
                <w:sz w:val="16"/>
              </w:rPr>
            </w:pPr>
            <w:r w:rsidRPr="001D1C07">
              <w:rPr>
                <w:rFonts w:ascii="Arial" w:hAnsi="Arial" w:cs="Arial"/>
                <w:sz w:val="16"/>
              </w:rPr>
              <w:t>OFICINA REG. TRINIDAD</w:t>
            </w:r>
          </w:p>
        </w:tc>
        <w:tc>
          <w:tcPr>
            <w:tcW w:w="1984" w:type="dxa"/>
            <w:shd w:val="clear" w:color="auto" w:fill="auto"/>
            <w:noWrap/>
            <w:vAlign w:val="center"/>
          </w:tcPr>
          <w:p w14:paraId="7FFE10B5" w14:textId="77777777" w:rsidR="002B1D7F" w:rsidRPr="001D1C07" w:rsidRDefault="002B1D7F" w:rsidP="00240461">
            <w:pPr>
              <w:spacing w:before="60" w:after="60"/>
              <w:jc w:val="center"/>
              <w:rPr>
                <w:rFonts w:ascii="Arial" w:hAnsi="Arial" w:cs="Arial"/>
                <w:sz w:val="16"/>
              </w:rPr>
            </w:pPr>
            <w:r w:rsidRPr="001D1C07">
              <w:rPr>
                <w:rFonts w:ascii="Arial" w:hAnsi="Arial" w:cs="Arial"/>
                <w:sz w:val="16"/>
              </w:rPr>
              <w:t>TRINIDAD</w:t>
            </w:r>
          </w:p>
        </w:tc>
        <w:tc>
          <w:tcPr>
            <w:tcW w:w="4253" w:type="dxa"/>
            <w:shd w:val="clear" w:color="auto" w:fill="auto"/>
            <w:noWrap/>
            <w:vAlign w:val="center"/>
          </w:tcPr>
          <w:p w14:paraId="50D3F26E" w14:textId="77777777" w:rsidR="002B1D7F" w:rsidRPr="001D1C07" w:rsidRDefault="002B1D7F" w:rsidP="00240461">
            <w:pPr>
              <w:spacing w:before="60" w:after="60"/>
              <w:jc w:val="center"/>
              <w:rPr>
                <w:rFonts w:ascii="Arial" w:hAnsi="Arial" w:cs="Arial"/>
                <w:sz w:val="16"/>
              </w:rPr>
            </w:pPr>
            <w:r w:rsidRPr="001D1C07">
              <w:rPr>
                <w:rFonts w:ascii="Arial" w:hAnsi="Arial" w:cs="Arial"/>
                <w:sz w:val="16"/>
              </w:rPr>
              <w:t>CALLE ANTONIO VACA DIEZ N° 26 DE LA ZONA CENTRAL</w:t>
            </w:r>
          </w:p>
        </w:tc>
      </w:tr>
      <w:tr w:rsidR="002B1D7F" w:rsidRPr="009F069E" w14:paraId="550A7A84" w14:textId="77777777" w:rsidTr="00240461">
        <w:trPr>
          <w:trHeight w:val="293"/>
        </w:trPr>
        <w:tc>
          <w:tcPr>
            <w:tcW w:w="2552" w:type="dxa"/>
            <w:shd w:val="clear" w:color="auto" w:fill="auto"/>
            <w:noWrap/>
            <w:vAlign w:val="center"/>
          </w:tcPr>
          <w:p w14:paraId="4C427BA1" w14:textId="77777777" w:rsidR="002B1D7F" w:rsidRPr="001D1C07" w:rsidRDefault="002B1D7F" w:rsidP="00240461">
            <w:pPr>
              <w:spacing w:before="60" w:after="60"/>
              <w:jc w:val="center"/>
              <w:rPr>
                <w:rFonts w:ascii="Arial" w:hAnsi="Arial" w:cs="Arial"/>
                <w:sz w:val="16"/>
              </w:rPr>
            </w:pPr>
            <w:r w:rsidRPr="001D1C07">
              <w:rPr>
                <w:rFonts w:ascii="Arial" w:hAnsi="Arial" w:cs="Arial"/>
                <w:sz w:val="16"/>
              </w:rPr>
              <w:t>OFICINA REG. COBIJA</w:t>
            </w:r>
          </w:p>
        </w:tc>
        <w:tc>
          <w:tcPr>
            <w:tcW w:w="1984" w:type="dxa"/>
            <w:shd w:val="clear" w:color="auto" w:fill="auto"/>
            <w:noWrap/>
            <w:vAlign w:val="center"/>
          </w:tcPr>
          <w:p w14:paraId="2D8DAA3A" w14:textId="77777777" w:rsidR="002B1D7F" w:rsidRPr="001D1C07" w:rsidRDefault="002B1D7F" w:rsidP="00240461">
            <w:pPr>
              <w:spacing w:before="60" w:after="60"/>
              <w:jc w:val="center"/>
              <w:rPr>
                <w:rFonts w:ascii="Arial" w:hAnsi="Arial" w:cs="Arial"/>
                <w:sz w:val="16"/>
              </w:rPr>
            </w:pPr>
            <w:r w:rsidRPr="001D1C07">
              <w:rPr>
                <w:rFonts w:ascii="Arial" w:hAnsi="Arial" w:cs="Arial"/>
                <w:sz w:val="16"/>
              </w:rPr>
              <w:t>COBIJA</w:t>
            </w:r>
          </w:p>
        </w:tc>
        <w:tc>
          <w:tcPr>
            <w:tcW w:w="4253" w:type="dxa"/>
            <w:shd w:val="clear" w:color="auto" w:fill="auto"/>
            <w:noWrap/>
            <w:vAlign w:val="center"/>
          </w:tcPr>
          <w:p w14:paraId="2EC84BA3" w14:textId="77777777" w:rsidR="002B1D7F" w:rsidRPr="001D1C07" w:rsidRDefault="002B1D7F" w:rsidP="00240461">
            <w:pPr>
              <w:spacing w:before="60" w:after="60"/>
              <w:jc w:val="center"/>
              <w:rPr>
                <w:rFonts w:ascii="Arial" w:hAnsi="Arial" w:cs="Arial"/>
                <w:sz w:val="16"/>
              </w:rPr>
            </w:pPr>
            <w:r w:rsidRPr="001D1C07">
              <w:rPr>
                <w:rFonts w:ascii="Arial" w:hAnsi="Arial" w:cs="Arial"/>
                <w:sz w:val="16"/>
              </w:rPr>
              <w:t>CALLE BENI N° 046, ESQUINA AV. TCNL EMILIO FERNÁNDEZ MOLINA</w:t>
            </w:r>
          </w:p>
        </w:tc>
      </w:tr>
      <w:tr w:rsidR="002B1D7F" w:rsidRPr="009F069E" w14:paraId="65D9D34D" w14:textId="77777777" w:rsidTr="00240461">
        <w:trPr>
          <w:trHeight w:val="293"/>
        </w:trPr>
        <w:tc>
          <w:tcPr>
            <w:tcW w:w="2552" w:type="dxa"/>
            <w:shd w:val="clear" w:color="auto" w:fill="auto"/>
            <w:noWrap/>
            <w:vAlign w:val="center"/>
          </w:tcPr>
          <w:p w14:paraId="0E0AECAD" w14:textId="77777777" w:rsidR="002B1D7F" w:rsidRPr="001D1C07" w:rsidRDefault="002B1D7F" w:rsidP="00240461">
            <w:pPr>
              <w:spacing w:before="60" w:after="60"/>
              <w:jc w:val="center"/>
              <w:rPr>
                <w:rFonts w:ascii="Arial" w:hAnsi="Arial" w:cs="Arial"/>
                <w:sz w:val="16"/>
              </w:rPr>
            </w:pPr>
            <w:r w:rsidRPr="001D1C07">
              <w:rPr>
                <w:rFonts w:ascii="Arial" w:hAnsi="Arial" w:cs="Arial"/>
                <w:sz w:val="16"/>
              </w:rPr>
              <w:t>OFICINA REG. ORURO</w:t>
            </w:r>
          </w:p>
        </w:tc>
        <w:tc>
          <w:tcPr>
            <w:tcW w:w="1984" w:type="dxa"/>
            <w:shd w:val="clear" w:color="auto" w:fill="auto"/>
            <w:noWrap/>
            <w:vAlign w:val="center"/>
          </w:tcPr>
          <w:p w14:paraId="542670B4" w14:textId="77777777" w:rsidR="002B1D7F" w:rsidRPr="001D1C07" w:rsidRDefault="002B1D7F" w:rsidP="00240461">
            <w:pPr>
              <w:spacing w:before="60" w:after="60"/>
              <w:jc w:val="center"/>
              <w:rPr>
                <w:rFonts w:ascii="Arial" w:hAnsi="Arial" w:cs="Arial"/>
                <w:sz w:val="16"/>
              </w:rPr>
            </w:pPr>
            <w:r w:rsidRPr="001D1C07">
              <w:rPr>
                <w:rFonts w:ascii="Arial" w:hAnsi="Arial" w:cs="Arial"/>
                <w:sz w:val="16"/>
              </w:rPr>
              <w:t>ORURO</w:t>
            </w:r>
          </w:p>
        </w:tc>
        <w:tc>
          <w:tcPr>
            <w:tcW w:w="4253" w:type="dxa"/>
            <w:shd w:val="clear" w:color="auto" w:fill="auto"/>
            <w:noWrap/>
            <w:vAlign w:val="center"/>
          </w:tcPr>
          <w:p w14:paraId="61BE8AA5" w14:textId="6A3D8A07" w:rsidR="002B1D7F" w:rsidRPr="001D1C07" w:rsidRDefault="002B1D7F" w:rsidP="00240461">
            <w:pPr>
              <w:spacing w:before="60" w:after="60"/>
              <w:jc w:val="center"/>
              <w:rPr>
                <w:rFonts w:ascii="Arial" w:hAnsi="Arial" w:cs="Arial"/>
                <w:sz w:val="16"/>
              </w:rPr>
            </w:pPr>
            <w:r w:rsidRPr="001D1C07">
              <w:rPr>
                <w:rFonts w:ascii="Arial" w:hAnsi="Arial" w:cs="Arial"/>
                <w:sz w:val="16"/>
              </w:rPr>
              <w:t xml:space="preserve">PASAJE GUACHALLA, EDIF. </w:t>
            </w:r>
            <w:r w:rsidR="000109B7" w:rsidRPr="001D1C07">
              <w:rPr>
                <w:rFonts w:ascii="Arial" w:hAnsi="Arial" w:cs="Arial"/>
                <w:sz w:val="16"/>
              </w:rPr>
              <w:t>CÁMARA</w:t>
            </w:r>
            <w:r w:rsidRPr="001D1C07">
              <w:rPr>
                <w:rFonts w:ascii="Arial" w:hAnsi="Arial" w:cs="Arial"/>
                <w:sz w:val="16"/>
              </w:rPr>
              <w:t xml:space="preserve"> DE COMERCIO PISO No. 3 OF. 307</w:t>
            </w:r>
          </w:p>
        </w:tc>
      </w:tr>
      <w:tr w:rsidR="002B1D7F" w:rsidRPr="009F069E" w14:paraId="6FC3863B" w14:textId="77777777" w:rsidTr="00240461">
        <w:trPr>
          <w:trHeight w:val="293"/>
        </w:trPr>
        <w:tc>
          <w:tcPr>
            <w:tcW w:w="2552" w:type="dxa"/>
            <w:shd w:val="clear" w:color="auto" w:fill="auto"/>
            <w:noWrap/>
            <w:vAlign w:val="center"/>
          </w:tcPr>
          <w:p w14:paraId="708C185F" w14:textId="585D6B28" w:rsidR="002B1D7F" w:rsidRPr="001D1C07" w:rsidRDefault="002B1D7F" w:rsidP="00240461">
            <w:pPr>
              <w:spacing w:before="60" w:after="60"/>
              <w:jc w:val="center"/>
              <w:rPr>
                <w:rFonts w:ascii="Arial" w:hAnsi="Arial" w:cs="Arial"/>
                <w:sz w:val="16"/>
              </w:rPr>
            </w:pPr>
            <w:r w:rsidRPr="001D1C07">
              <w:rPr>
                <w:rFonts w:ascii="Arial" w:hAnsi="Arial" w:cs="Arial"/>
                <w:sz w:val="16"/>
              </w:rPr>
              <w:t xml:space="preserve">OFICINA REG. </w:t>
            </w:r>
            <w:r w:rsidR="000109B7" w:rsidRPr="001D1C07">
              <w:rPr>
                <w:rFonts w:ascii="Arial" w:hAnsi="Arial" w:cs="Arial"/>
                <w:sz w:val="16"/>
              </w:rPr>
              <w:t>POTOSÍ</w:t>
            </w:r>
          </w:p>
        </w:tc>
        <w:tc>
          <w:tcPr>
            <w:tcW w:w="1984" w:type="dxa"/>
            <w:shd w:val="clear" w:color="auto" w:fill="auto"/>
            <w:noWrap/>
            <w:vAlign w:val="center"/>
          </w:tcPr>
          <w:p w14:paraId="498FE7D3" w14:textId="6AA8A889" w:rsidR="002B1D7F" w:rsidRPr="001D1C07" w:rsidRDefault="000109B7" w:rsidP="00240461">
            <w:pPr>
              <w:spacing w:before="60" w:after="60"/>
              <w:jc w:val="center"/>
              <w:rPr>
                <w:rFonts w:ascii="Arial" w:hAnsi="Arial" w:cs="Arial"/>
                <w:sz w:val="16"/>
              </w:rPr>
            </w:pPr>
            <w:r w:rsidRPr="001D1C07">
              <w:rPr>
                <w:rFonts w:ascii="Arial" w:hAnsi="Arial" w:cs="Arial"/>
                <w:sz w:val="16"/>
              </w:rPr>
              <w:t>POTOSÍ</w:t>
            </w:r>
          </w:p>
        </w:tc>
        <w:tc>
          <w:tcPr>
            <w:tcW w:w="4253" w:type="dxa"/>
            <w:shd w:val="clear" w:color="auto" w:fill="auto"/>
            <w:noWrap/>
            <w:vAlign w:val="center"/>
          </w:tcPr>
          <w:p w14:paraId="30BD7879" w14:textId="14CC4008" w:rsidR="002B1D7F" w:rsidRPr="001D1C07" w:rsidRDefault="002B1D7F" w:rsidP="00240461">
            <w:pPr>
              <w:spacing w:before="60" w:after="60"/>
              <w:jc w:val="center"/>
              <w:rPr>
                <w:rFonts w:ascii="Arial" w:hAnsi="Arial" w:cs="Arial"/>
                <w:sz w:val="16"/>
              </w:rPr>
            </w:pPr>
            <w:r w:rsidRPr="001D1C07">
              <w:rPr>
                <w:rFonts w:ascii="Arial" w:hAnsi="Arial" w:cs="Arial"/>
                <w:sz w:val="16"/>
              </w:rPr>
              <w:t xml:space="preserve">PLAZA ALONSO DE IBAÑEZ No. 20 </w:t>
            </w:r>
            <w:r w:rsidR="000109B7" w:rsidRPr="001D1C07">
              <w:rPr>
                <w:rFonts w:ascii="Arial" w:hAnsi="Arial" w:cs="Arial"/>
                <w:sz w:val="16"/>
              </w:rPr>
              <w:t>GALERÍA</w:t>
            </w:r>
            <w:r w:rsidRPr="001D1C07">
              <w:rPr>
                <w:rFonts w:ascii="Arial" w:hAnsi="Arial" w:cs="Arial"/>
                <w:sz w:val="16"/>
              </w:rPr>
              <w:t xml:space="preserve"> EL SIGLO PISO 1</w:t>
            </w:r>
          </w:p>
        </w:tc>
      </w:tr>
      <w:tr w:rsidR="002B1D7F" w:rsidRPr="009F069E" w14:paraId="4D853059" w14:textId="77777777" w:rsidTr="00240461">
        <w:trPr>
          <w:trHeight w:val="293"/>
        </w:trPr>
        <w:tc>
          <w:tcPr>
            <w:tcW w:w="2552" w:type="dxa"/>
            <w:shd w:val="clear" w:color="auto" w:fill="8DB3E2" w:themeFill="text2" w:themeFillTint="66"/>
            <w:noWrap/>
            <w:vAlign w:val="center"/>
          </w:tcPr>
          <w:p w14:paraId="3B018231" w14:textId="77777777" w:rsidR="002B1D7F" w:rsidRPr="001D1C07" w:rsidRDefault="002B1D7F" w:rsidP="00240461">
            <w:pPr>
              <w:spacing w:before="60" w:after="60"/>
              <w:jc w:val="center"/>
              <w:rPr>
                <w:rFonts w:ascii="Arial" w:hAnsi="Arial" w:cs="Arial"/>
                <w:b/>
                <w:bCs/>
                <w:sz w:val="16"/>
                <w:szCs w:val="18"/>
                <w:lang w:val="es-BO" w:eastAsia="es-BO"/>
              </w:rPr>
            </w:pPr>
            <w:r w:rsidRPr="001D1C07">
              <w:rPr>
                <w:rFonts w:ascii="Arial" w:hAnsi="Arial" w:cs="Arial"/>
                <w:b/>
                <w:bCs/>
                <w:sz w:val="16"/>
                <w:szCs w:val="18"/>
                <w:lang w:val="es-BO" w:eastAsia="es-BO"/>
              </w:rPr>
              <w:t>PARQUEOS</w:t>
            </w:r>
          </w:p>
        </w:tc>
        <w:tc>
          <w:tcPr>
            <w:tcW w:w="1984" w:type="dxa"/>
            <w:shd w:val="clear" w:color="auto" w:fill="8DB3E2" w:themeFill="text2" w:themeFillTint="66"/>
            <w:noWrap/>
            <w:vAlign w:val="center"/>
          </w:tcPr>
          <w:p w14:paraId="43EC55E9" w14:textId="77777777" w:rsidR="002B1D7F" w:rsidRPr="001D1C07" w:rsidRDefault="002B1D7F" w:rsidP="00240461">
            <w:pPr>
              <w:spacing w:before="60" w:after="60"/>
              <w:jc w:val="center"/>
              <w:rPr>
                <w:rFonts w:ascii="Arial" w:hAnsi="Arial" w:cs="Arial"/>
                <w:b/>
                <w:bCs/>
                <w:sz w:val="16"/>
                <w:szCs w:val="18"/>
                <w:lang w:val="es-BO" w:eastAsia="es-BO"/>
              </w:rPr>
            </w:pPr>
            <w:r w:rsidRPr="001D1C07">
              <w:rPr>
                <w:rFonts w:ascii="Arial" w:hAnsi="Arial" w:cs="Arial"/>
                <w:b/>
                <w:bCs/>
                <w:sz w:val="16"/>
                <w:szCs w:val="18"/>
                <w:lang w:val="es-BO" w:eastAsia="es-BO"/>
              </w:rPr>
              <w:t>UBICACIÓN</w:t>
            </w:r>
          </w:p>
        </w:tc>
        <w:tc>
          <w:tcPr>
            <w:tcW w:w="4253" w:type="dxa"/>
            <w:shd w:val="clear" w:color="auto" w:fill="8DB3E2" w:themeFill="text2" w:themeFillTint="66"/>
            <w:noWrap/>
            <w:vAlign w:val="center"/>
          </w:tcPr>
          <w:p w14:paraId="5CA8A9C1" w14:textId="5303C766" w:rsidR="002B1D7F" w:rsidRPr="001D1C07" w:rsidRDefault="000109B7" w:rsidP="00240461">
            <w:pPr>
              <w:spacing w:before="60" w:after="60"/>
              <w:jc w:val="center"/>
              <w:rPr>
                <w:rFonts w:ascii="Arial" w:hAnsi="Arial" w:cs="Arial"/>
                <w:b/>
                <w:bCs/>
                <w:sz w:val="16"/>
                <w:szCs w:val="18"/>
                <w:lang w:val="es-BO" w:eastAsia="es-BO"/>
              </w:rPr>
            </w:pPr>
            <w:r w:rsidRPr="001D1C07">
              <w:rPr>
                <w:rFonts w:ascii="Arial" w:hAnsi="Arial" w:cs="Arial"/>
                <w:b/>
                <w:bCs/>
                <w:sz w:val="16"/>
                <w:szCs w:val="18"/>
                <w:lang w:val="es-BO" w:eastAsia="es-BO"/>
              </w:rPr>
              <w:t>DIRECCIÓN</w:t>
            </w:r>
          </w:p>
        </w:tc>
      </w:tr>
      <w:tr w:rsidR="002B1D7F" w:rsidRPr="009F069E" w14:paraId="14111E79" w14:textId="77777777" w:rsidTr="00240461">
        <w:trPr>
          <w:trHeight w:val="293"/>
        </w:trPr>
        <w:tc>
          <w:tcPr>
            <w:tcW w:w="2552" w:type="dxa"/>
            <w:shd w:val="clear" w:color="auto" w:fill="auto"/>
            <w:noWrap/>
            <w:vAlign w:val="center"/>
          </w:tcPr>
          <w:p w14:paraId="099C9B01" w14:textId="77777777" w:rsidR="002B1D7F" w:rsidRPr="001D1C07" w:rsidRDefault="002B1D7F" w:rsidP="00240461">
            <w:pPr>
              <w:spacing w:before="60" w:after="60"/>
              <w:jc w:val="center"/>
              <w:rPr>
                <w:rFonts w:ascii="Arial" w:hAnsi="Arial" w:cs="Arial"/>
                <w:sz w:val="16"/>
                <w:szCs w:val="18"/>
                <w:lang w:val="es-BO" w:eastAsia="es-BO"/>
              </w:rPr>
            </w:pPr>
            <w:r w:rsidRPr="001D1C07">
              <w:rPr>
                <w:rFonts w:ascii="Arial" w:hAnsi="Arial" w:cs="Arial"/>
                <w:sz w:val="16"/>
                <w:szCs w:val="18"/>
                <w:lang w:val="es-BO" w:eastAsia="es-BO"/>
              </w:rPr>
              <w:t>Edificio HANSA</w:t>
            </w:r>
          </w:p>
        </w:tc>
        <w:tc>
          <w:tcPr>
            <w:tcW w:w="1984" w:type="dxa"/>
            <w:shd w:val="clear" w:color="auto" w:fill="auto"/>
            <w:noWrap/>
            <w:vAlign w:val="center"/>
          </w:tcPr>
          <w:p w14:paraId="57F33294" w14:textId="77777777" w:rsidR="002B1D7F" w:rsidRPr="001D1C07" w:rsidRDefault="002B1D7F" w:rsidP="00240461">
            <w:pPr>
              <w:spacing w:before="60" w:after="60"/>
              <w:jc w:val="center"/>
              <w:rPr>
                <w:rFonts w:ascii="Arial" w:hAnsi="Arial" w:cs="Arial"/>
                <w:sz w:val="16"/>
                <w:szCs w:val="18"/>
                <w:lang w:val="es-BO" w:eastAsia="es-BO"/>
              </w:rPr>
            </w:pPr>
            <w:r w:rsidRPr="001D1C07">
              <w:rPr>
                <w:rFonts w:ascii="Arial" w:hAnsi="Arial" w:cs="Arial"/>
                <w:sz w:val="16"/>
                <w:szCs w:val="18"/>
                <w:lang w:val="es-BO" w:eastAsia="es-BO"/>
              </w:rPr>
              <w:t>Ciudad de La Paz</w:t>
            </w:r>
          </w:p>
        </w:tc>
        <w:tc>
          <w:tcPr>
            <w:tcW w:w="4253" w:type="dxa"/>
            <w:shd w:val="clear" w:color="auto" w:fill="auto"/>
            <w:noWrap/>
            <w:vAlign w:val="center"/>
          </w:tcPr>
          <w:p w14:paraId="27E840F7" w14:textId="77777777" w:rsidR="002B1D7F" w:rsidRPr="001D1C07" w:rsidRDefault="002B1D7F" w:rsidP="00240461">
            <w:pPr>
              <w:spacing w:before="60" w:after="60"/>
              <w:jc w:val="center"/>
              <w:rPr>
                <w:rFonts w:ascii="Arial" w:hAnsi="Arial" w:cs="Arial"/>
                <w:sz w:val="16"/>
                <w:szCs w:val="18"/>
                <w:lang w:val="es-BO" w:eastAsia="es-BO"/>
              </w:rPr>
            </w:pPr>
            <w:r w:rsidRPr="001D1C07">
              <w:rPr>
                <w:rFonts w:ascii="Arial" w:hAnsi="Arial" w:cs="Arial"/>
                <w:sz w:val="16"/>
                <w:szCs w:val="18"/>
                <w:lang w:val="es-BO" w:eastAsia="es-BO"/>
              </w:rPr>
              <w:t>CALLE SOCABAYA No. 237</w:t>
            </w:r>
          </w:p>
        </w:tc>
      </w:tr>
      <w:tr w:rsidR="002B1D7F" w:rsidRPr="009F069E" w14:paraId="60002931" w14:textId="77777777" w:rsidTr="00240461">
        <w:trPr>
          <w:trHeight w:val="293"/>
        </w:trPr>
        <w:tc>
          <w:tcPr>
            <w:tcW w:w="2552" w:type="dxa"/>
            <w:shd w:val="clear" w:color="auto" w:fill="auto"/>
            <w:noWrap/>
            <w:vAlign w:val="center"/>
          </w:tcPr>
          <w:p w14:paraId="6FCABA28" w14:textId="77777777" w:rsidR="002B1D7F" w:rsidRPr="001D1C07" w:rsidRDefault="002B1D7F" w:rsidP="00240461">
            <w:pPr>
              <w:spacing w:before="60" w:after="60"/>
              <w:jc w:val="center"/>
              <w:rPr>
                <w:rFonts w:ascii="Arial" w:hAnsi="Arial" w:cs="Arial"/>
                <w:sz w:val="16"/>
                <w:szCs w:val="18"/>
                <w:lang w:val="es-BO" w:eastAsia="es-BO"/>
              </w:rPr>
            </w:pPr>
            <w:r w:rsidRPr="001D1C07">
              <w:rPr>
                <w:rFonts w:ascii="Arial" w:hAnsi="Arial" w:cs="Arial"/>
                <w:sz w:val="16"/>
                <w:szCs w:val="18"/>
                <w:lang w:val="es-BO" w:eastAsia="es-BO"/>
              </w:rPr>
              <w:t>Edificio BUENO</w:t>
            </w:r>
          </w:p>
        </w:tc>
        <w:tc>
          <w:tcPr>
            <w:tcW w:w="1984" w:type="dxa"/>
            <w:shd w:val="clear" w:color="auto" w:fill="auto"/>
            <w:noWrap/>
            <w:vAlign w:val="center"/>
          </w:tcPr>
          <w:p w14:paraId="4F548532" w14:textId="77777777" w:rsidR="002B1D7F" w:rsidRPr="001D1C07" w:rsidRDefault="002B1D7F" w:rsidP="00240461">
            <w:pPr>
              <w:spacing w:before="60" w:after="60"/>
              <w:jc w:val="center"/>
              <w:rPr>
                <w:rFonts w:ascii="Arial" w:hAnsi="Arial" w:cs="Arial"/>
                <w:sz w:val="16"/>
                <w:szCs w:val="18"/>
                <w:lang w:val="es-BO" w:eastAsia="es-BO"/>
              </w:rPr>
            </w:pPr>
            <w:r w:rsidRPr="001D1C07">
              <w:rPr>
                <w:rFonts w:ascii="Arial" w:hAnsi="Arial" w:cs="Arial"/>
                <w:sz w:val="16"/>
                <w:szCs w:val="18"/>
                <w:lang w:val="es-BO" w:eastAsia="es-BO"/>
              </w:rPr>
              <w:t>Ciudad de La Paz</w:t>
            </w:r>
          </w:p>
        </w:tc>
        <w:tc>
          <w:tcPr>
            <w:tcW w:w="4253" w:type="dxa"/>
            <w:shd w:val="clear" w:color="auto" w:fill="auto"/>
            <w:noWrap/>
            <w:vAlign w:val="center"/>
          </w:tcPr>
          <w:p w14:paraId="7886A1F5" w14:textId="77777777" w:rsidR="002B1D7F" w:rsidRPr="001D1C07" w:rsidRDefault="002B1D7F" w:rsidP="00240461">
            <w:pPr>
              <w:spacing w:before="60" w:after="60"/>
              <w:jc w:val="center"/>
              <w:rPr>
                <w:rFonts w:ascii="Arial" w:hAnsi="Arial" w:cs="Arial"/>
                <w:sz w:val="16"/>
                <w:szCs w:val="18"/>
                <w:lang w:val="es-BO" w:eastAsia="es-BO"/>
              </w:rPr>
            </w:pPr>
            <w:r w:rsidRPr="001D1C07">
              <w:rPr>
                <w:rFonts w:ascii="Arial" w:hAnsi="Arial" w:cs="Arial"/>
                <w:sz w:val="16"/>
                <w:szCs w:val="18"/>
                <w:lang w:val="es-BO" w:eastAsia="es-BO"/>
              </w:rPr>
              <w:t>CALLE BUENO "Estacionamiento Bueno" S/N</w:t>
            </w:r>
          </w:p>
        </w:tc>
      </w:tr>
      <w:tr w:rsidR="002B1D7F" w:rsidRPr="009F069E" w14:paraId="6044A138" w14:textId="77777777" w:rsidTr="00240461">
        <w:trPr>
          <w:trHeight w:val="293"/>
        </w:trPr>
        <w:tc>
          <w:tcPr>
            <w:tcW w:w="2552" w:type="dxa"/>
            <w:shd w:val="clear" w:color="auto" w:fill="auto"/>
            <w:noWrap/>
            <w:vAlign w:val="center"/>
          </w:tcPr>
          <w:p w14:paraId="013919F1" w14:textId="77777777" w:rsidR="002B1D7F" w:rsidRPr="001D1C07" w:rsidRDefault="002B1D7F" w:rsidP="00240461">
            <w:pPr>
              <w:spacing w:before="60" w:after="60"/>
              <w:jc w:val="center"/>
              <w:rPr>
                <w:rFonts w:ascii="Arial" w:hAnsi="Arial" w:cs="Arial"/>
                <w:sz w:val="16"/>
                <w:szCs w:val="18"/>
                <w:lang w:val="es-BO" w:eastAsia="es-BO"/>
              </w:rPr>
            </w:pPr>
            <w:r w:rsidRPr="001D1C07">
              <w:rPr>
                <w:rFonts w:ascii="Arial" w:hAnsi="Arial" w:cs="Arial"/>
                <w:sz w:val="16"/>
                <w:szCs w:val="18"/>
                <w:lang w:val="es-BO" w:eastAsia="es-BO"/>
              </w:rPr>
              <w:t>Edificio IRALA</w:t>
            </w:r>
          </w:p>
        </w:tc>
        <w:tc>
          <w:tcPr>
            <w:tcW w:w="1984" w:type="dxa"/>
            <w:shd w:val="clear" w:color="auto" w:fill="auto"/>
            <w:noWrap/>
            <w:vAlign w:val="center"/>
          </w:tcPr>
          <w:p w14:paraId="06A4DD90" w14:textId="77777777" w:rsidR="002B1D7F" w:rsidRPr="001D1C07" w:rsidRDefault="002B1D7F" w:rsidP="00240461">
            <w:pPr>
              <w:spacing w:before="60" w:after="60"/>
              <w:jc w:val="center"/>
              <w:rPr>
                <w:rFonts w:ascii="Arial" w:hAnsi="Arial" w:cs="Arial"/>
                <w:sz w:val="16"/>
                <w:szCs w:val="18"/>
                <w:lang w:val="es-BO" w:eastAsia="es-BO"/>
              </w:rPr>
            </w:pPr>
            <w:r w:rsidRPr="001D1C07">
              <w:rPr>
                <w:rFonts w:ascii="Arial" w:hAnsi="Arial" w:cs="Arial"/>
                <w:sz w:val="16"/>
                <w:szCs w:val="18"/>
                <w:lang w:val="es-BO" w:eastAsia="es-BO"/>
              </w:rPr>
              <w:t>Santa Cruz</w:t>
            </w:r>
          </w:p>
        </w:tc>
        <w:tc>
          <w:tcPr>
            <w:tcW w:w="4253" w:type="dxa"/>
            <w:shd w:val="clear" w:color="auto" w:fill="auto"/>
            <w:noWrap/>
            <w:vAlign w:val="center"/>
          </w:tcPr>
          <w:p w14:paraId="7DD49AD4" w14:textId="77777777" w:rsidR="002B1D7F" w:rsidRPr="001D1C07" w:rsidRDefault="002B1D7F" w:rsidP="00240461">
            <w:pPr>
              <w:spacing w:before="60" w:after="60"/>
              <w:jc w:val="center"/>
              <w:rPr>
                <w:rFonts w:ascii="Arial" w:hAnsi="Arial" w:cs="Arial"/>
                <w:sz w:val="16"/>
                <w:szCs w:val="18"/>
                <w:lang w:val="es-BO" w:eastAsia="es-BO"/>
              </w:rPr>
            </w:pPr>
            <w:r w:rsidRPr="001D1C07">
              <w:rPr>
                <w:rFonts w:ascii="Arial" w:hAnsi="Arial" w:cs="Arial"/>
                <w:sz w:val="16"/>
                <w:szCs w:val="18"/>
                <w:lang w:val="es-BO" w:eastAsia="es-BO"/>
              </w:rPr>
              <w:t>AVENIDA IRALA No. 585</w:t>
            </w:r>
          </w:p>
        </w:tc>
      </w:tr>
      <w:tr w:rsidR="002B1D7F" w:rsidRPr="009F069E" w14:paraId="605C4C4B" w14:textId="77777777" w:rsidTr="00240461">
        <w:trPr>
          <w:trHeight w:val="293"/>
        </w:trPr>
        <w:tc>
          <w:tcPr>
            <w:tcW w:w="2552" w:type="dxa"/>
            <w:shd w:val="clear" w:color="auto" w:fill="auto"/>
            <w:noWrap/>
            <w:vAlign w:val="center"/>
          </w:tcPr>
          <w:p w14:paraId="43E9D901" w14:textId="77777777" w:rsidR="002B1D7F" w:rsidRPr="001D1C07" w:rsidRDefault="002B1D7F" w:rsidP="00240461">
            <w:pPr>
              <w:spacing w:before="60" w:after="60"/>
              <w:jc w:val="center"/>
              <w:rPr>
                <w:rFonts w:ascii="Arial" w:hAnsi="Arial" w:cs="Arial"/>
                <w:sz w:val="16"/>
                <w:szCs w:val="18"/>
                <w:lang w:val="es-BO" w:eastAsia="es-BO"/>
              </w:rPr>
            </w:pPr>
            <w:r w:rsidRPr="001D1C07">
              <w:rPr>
                <w:rFonts w:ascii="Arial" w:hAnsi="Arial" w:cs="Arial"/>
                <w:sz w:val="16"/>
                <w:szCs w:val="18"/>
                <w:lang w:val="es-BO" w:eastAsia="es-BO"/>
              </w:rPr>
              <w:t>Edificio CALAMA</w:t>
            </w:r>
          </w:p>
        </w:tc>
        <w:tc>
          <w:tcPr>
            <w:tcW w:w="1984" w:type="dxa"/>
            <w:shd w:val="clear" w:color="auto" w:fill="auto"/>
            <w:noWrap/>
            <w:vAlign w:val="center"/>
          </w:tcPr>
          <w:p w14:paraId="7D36D845" w14:textId="77777777" w:rsidR="002B1D7F" w:rsidRPr="001D1C07" w:rsidRDefault="002B1D7F" w:rsidP="00240461">
            <w:pPr>
              <w:spacing w:before="60" w:after="60"/>
              <w:jc w:val="center"/>
              <w:rPr>
                <w:rFonts w:ascii="Arial" w:hAnsi="Arial" w:cs="Arial"/>
                <w:sz w:val="16"/>
                <w:szCs w:val="18"/>
                <w:lang w:val="es-BO" w:eastAsia="es-BO"/>
              </w:rPr>
            </w:pPr>
            <w:r w:rsidRPr="001D1C07">
              <w:rPr>
                <w:rFonts w:ascii="Arial" w:hAnsi="Arial" w:cs="Arial"/>
                <w:sz w:val="16"/>
                <w:szCs w:val="18"/>
                <w:lang w:val="es-BO" w:eastAsia="es-BO"/>
              </w:rPr>
              <w:t>Ciudad de La Paz</w:t>
            </w:r>
          </w:p>
        </w:tc>
        <w:tc>
          <w:tcPr>
            <w:tcW w:w="4253" w:type="dxa"/>
            <w:shd w:val="clear" w:color="auto" w:fill="auto"/>
            <w:noWrap/>
            <w:vAlign w:val="center"/>
          </w:tcPr>
          <w:p w14:paraId="3C13D843" w14:textId="09E82616" w:rsidR="002B1D7F" w:rsidRPr="001D1C07" w:rsidRDefault="002B1D7F" w:rsidP="00240461">
            <w:pPr>
              <w:spacing w:before="60" w:after="60"/>
              <w:jc w:val="center"/>
              <w:rPr>
                <w:rFonts w:ascii="Arial" w:hAnsi="Arial" w:cs="Arial"/>
                <w:sz w:val="16"/>
                <w:szCs w:val="18"/>
                <w:lang w:val="es-BO" w:eastAsia="es-BO"/>
              </w:rPr>
            </w:pPr>
            <w:r w:rsidRPr="001D1C07">
              <w:rPr>
                <w:rFonts w:ascii="Arial" w:hAnsi="Arial" w:cs="Arial"/>
                <w:sz w:val="16"/>
                <w:szCs w:val="18"/>
                <w:lang w:val="es-BO" w:eastAsia="es-BO"/>
              </w:rPr>
              <w:t xml:space="preserve">CALLE HERIBERTO </w:t>
            </w:r>
            <w:r w:rsidR="000109B7" w:rsidRPr="001D1C07">
              <w:rPr>
                <w:rFonts w:ascii="Arial" w:hAnsi="Arial" w:cs="Arial"/>
                <w:sz w:val="16"/>
                <w:szCs w:val="18"/>
                <w:lang w:val="es-BO" w:eastAsia="es-BO"/>
              </w:rPr>
              <w:t>GUTIÉRREZ</w:t>
            </w:r>
            <w:r w:rsidRPr="001D1C07">
              <w:rPr>
                <w:rFonts w:ascii="Arial" w:hAnsi="Arial" w:cs="Arial"/>
                <w:sz w:val="16"/>
                <w:szCs w:val="18"/>
                <w:lang w:val="es-BO" w:eastAsia="es-BO"/>
              </w:rPr>
              <w:t xml:space="preserve"> No. 2386</w:t>
            </w:r>
          </w:p>
        </w:tc>
      </w:tr>
      <w:tr w:rsidR="002B1D7F" w:rsidRPr="009F069E" w14:paraId="645FB806" w14:textId="77777777" w:rsidTr="00240461">
        <w:trPr>
          <w:trHeight w:val="293"/>
        </w:trPr>
        <w:tc>
          <w:tcPr>
            <w:tcW w:w="2552" w:type="dxa"/>
            <w:shd w:val="clear" w:color="auto" w:fill="auto"/>
            <w:noWrap/>
            <w:vAlign w:val="center"/>
          </w:tcPr>
          <w:p w14:paraId="4FE7BDCD" w14:textId="77777777" w:rsidR="002B1D7F" w:rsidRPr="001D1C07" w:rsidRDefault="002B1D7F" w:rsidP="00240461">
            <w:pPr>
              <w:spacing w:before="60" w:after="60"/>
              <w:jc w:val="center"/>
              <w:rPr>
                <w:rFonts w:ascii="Arial" w:hAnsi="Arial" w:cs="Arial"/>
                <w:sz w:val="16"/>
                <w:szCs w:val="18"/>
                <w:lang w:val="es-BO" w:eastAsia="es-BO"/>
              </w:rPr>
            </w:pPr>
            <w:r w:rsidRPr="001D1C07">
              <w:rPr>
                <w:rFonts w:ascii="Arial" w:hAnsi="Arial" w:cs="Arial"/>
                <w:sz w:val="16"/>
                <w:szCs w:val="18"/>
                <w:lang w:val="es-BO" w:eastAsia="es-BO"/>
              </w:rPr>
              <w:t>Edificio GUNDLACH</w:t>
            </w:r>
          </w:p>
        </w:tc>
        <w:tc>
          <w:tcPr>
            <w:tcW w:w="1984" w:type="dxa"/>
            <w:shd w:val="clear" w:color="auto" w:fill="auto"/>
            <w:noWrap/>
            <w:vAlign w:val="center"/>
          </w:tcPr>
          <w:p w14:paraId="0869322D" w14:textId="77777777" w:rsidR="002B1D7F" w:rsidRPr="001D1C07" w:rsidRDefault="002B1D7F" w:rsidP="00240461">
            <w:pPr>
              <w:spacing w:before="60" w:after="60"/>
              <w:jc w:val="center"/>
              <w:rPr>
                <w:rFonts w:ascii="Arial" w:hAnsi="Arial" w:cs="Arial"/>
                <w:sz w:val="16"/>
                <w:szCs w:val="18"/>
                <w:lang w:val="es-BO" w:eastAsia="es-BO"/>
              </w:rPr>
            </w:pPr>
            <w:r w:rsidRPr="001D1C07">
              <w:rPr>
                <w:rFonts w:ascii="Arial" w:hAnsi="Arial" w:cs="Arial"/>
                <w:sz w:val="16"/>
                <w:szCs w:val="18"/>
                <w:lang w:val="es-BO" w:eastAsia="es-BO"/>
              </w:rPr>
              <w:t>Ciudad de La Paz</w:t>
            </w:r>
          </w:p>
        </w:tc>
        <w:tc>
          <w:tcPr>
            <w:tcW w:w="4253" w:type="dxa"/>
            <w:shd w:val="clear" w:color="auto" w:fill="auto"/>
            <w:noWrap/>
            <w:vAlign w:val="center"/>
          </w:tcPr>
          <w:p w14:paraId="46B68D83" w14:textId="77777777" w:rsidR="002B1D7F" w:rsidRPr="001D1C07" w:rsidRDefault="002B1D7F" w:rsidP="00240461">
            <w:pPr>
              <w:spacing w:before="60" w:after="60"/>
              <w:jc w:val="center"/>
              <w:rPr>
                <w:rFonts w:ascii="Arial" w:hAnsi="Arial" w:cs="Arial"/>
                <w:sz w:val="16"/>
                <w:szCs w:val="18"/>
                <w:lang w:val="es-BO" w:eastAsia="es-BO"/>
              </w:rPr>
            </w:pPr>
            <w:r w:rsidRPr="001D1C07">
              <w:rPr>
                <w:rFonts w:ascii="Arial" w:hAnsi="Arial" w:cs="Arial"/>
                <w:sz w:val="16"/>
                <w:szCs w:val="18"/>
                <w:lang w:val="es-BO" w:eastAsia="es-BO"/>
              </w:rPr>
              <w:t>CALLE REYES ORTIZ ESQ. FEDERICO SUAZO</w:t>
            </w:r>
          </w:p>
        </w:tc>
      </w:tr>
    </w:tbl>
    <w:p w14:paraId="3B637D7D" w14:textId="77777777" w:rsidR="00DC5E29" w:rsidRDefault="00DC5E29" w:rsidP="00DC5E29">
      <w:pPr>
        <w:pStyle w:val="Prrafodelista"/>
        <w:ind w:left="1134"/>
        <w:jc w:val="both"/>
        <w:rPr>
          <w:rFonts w:ascii="Verdana" w:hAnsi="Verdana"/>
          <w:b/>
          <w:sz w:val="18"/>
          <w:lang w:val="es-BO"/>
        </w:rPr>
      </w:pPr>
    </w:p>
    <w:p w14:paraId="79E91363" w14:textId="77777777" w:rsidR="00DC5E29" w:rsidRDefault="00DC5E29">
      <w:pPr>
        <w:rPr>
          <w:rFonts w:ascii="Verdana" w:hAnsi="Verdana"/>
          <w:b/>
          <w:sz w:val="18"/>
          <w:lang w:val="es-BO"/>
        </w:rPr>
      </w:pPr>
      <w:r>
        <w:rPr>
          <w:rFonts w:ascii="Verdana" w:hAnsi="Verdana"/>
          <w:b/>
          <w:sz w:val="18"/>
          <w:lang w:val="es-BO"/>
        </w:rPr>
        <w:br w:type="page"/>
      </w:r>
    </w:p>
    <w:p w14:paraId="7F0E3543" w14:textId="72D1E91E" w:rsidR="00645464" w:rsidRPr="003C0DD8" w:rsidRDefault="00611F69" w:rsidP="00DA03F5">
      <w:pPr>
        <w:pStyle w:val="Prrafodelista"/>
        <w:numPr>
          <w:ilvl w:val="1"/>
          <w:numId w:val="11"/>
        </w:numPr>
        <w:ind w:left="1134" w:hanging="708"/>
        <w:jc w:val="both"/>
        <w:rPr>
          <w:rFonts w:ascii="Verdana" w:hAnsi="Verdana"/>
          <w:b/>
          <w:sz w:val="18"/>
          <w:lang w:val="es-BO"/>
        </w:rPr>
      </w:pPr>
      <w:r w:rsidRPr="003C0DD8">
        <w:rPr>
          <w:rFonts w:ascii="Verdana" w:hAnsi="Verdana"/>
          <w:b/>
          <w:sz w:val="18"/>
          <w:lang w:val="es-BO"/>
        </w:rPr>
        <w:lastRenderedPageBreak/>
        <w:t>Resumen de siniestros por póliza</w:t>
      </w:r>
    </w:p>
    <w:p w14:paraId="5F1E4A57" w14:textId="046F8477" w:rsidR="00645464" w:rsidRDefault="00645464" w:rsidP="00645464">
      <w:pPr>
        <w:jc w:val="both"/>
        <w:rPr>
          <w:rFonts w:ascii="Verdana" w:hAnsi="Verdana" w:cs="Arial"/>
          <w:b/>
          <w:sz w:val="18"/>
          <w:szCs w:val="18"/>
          <w:lang w:val="es-BO"/>
        </w:rPr>
      </w:pPr>
    </w:p>
    <w:tbl>
      <w:tblPr>
        <w:tblW w:w="78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82"/>
        <w:gridCol w:w="1665"/>
        <w:gridCol w:w="1590"/>
      </w:tblGrid>
      <w:tr w:rsidR="006E3113" w:rsidRPr="003C0DD8" w14:paraId="6379A33D" w14:textId="77777777" w:rsidTr="009556A2">
        <w:trPr>
          <w:trHeight w:val="397"/>
          <w:jc w:val="center"/>
        </w:trPr>
        <w:tc>
          <w:tcPr>
            <w:tcW w:w="7837" w:type="dxa"/>
            <w:gridSpan w:val="3"/>
            <w:shd w:val="clear" w:color="auto" w:fill="DBE5F1" w:themeFill="accent1" w:themeFillTint="33"/>
            <w:vAlign w:val="center"/>
          </w:tcPr>
          <w:p w14:paraId="15F141E5" w14:textId="77777777" w:rsidR="006E3113" w:rsidRPr="003C0DD8" w:rsidRDefault="006E3113" w:rsidP="009D17D4">
            <w:pPr>
              <w:jc w:val="center"/>
              <w:rPr>
                <w:rFonts w:ascii="Verdana" w:hAnsi="Verdana" w:cs="Arial"/>
                <w:b/>
                <w:sz w:val="16"/>
              </w:rPr>
            </w:pPr>
            <w:r w:rsidRPr="003C0DD8">
              <w:rPr>
                <w:rFonts w:ascii="Verdana" w:hAnsi="Verdana" w:cs="Arial"/>
                <w:b/>
                <w:sz w:val="16"/>
              </w:rPr>
              <w:t>PÓLIZA (</w:t>
            </w:r>
            <w:r>
              <w:rPr>
                <w:rFonts w:ascii="Verdana" w:hAnsi="Verdana" w:cs="Arial"/>
                <w:b/>
                <w:sz w:val="16"/>
              </w:rPr>
              <w:t>MULTIRIESGO</w:t>
            </w:r>
            <w:r w:rsidRPr="003C0DD8">
              <w:rPr>
                <w:rFonts w:ascii="Verdana" w:hAnsi="Verdana" w:cs="Arial"/>
                <w:b/>
                <w:sz w:val="16"/>
              </w:rPr>
              <w:t>)</w:t>
            </w:r>
          </w:p>
        </w:tc>
      </w:tr>
      <w:tr w:rsidR="006E3113" w:rsidRPr="003C0DD8" w14:paraId="64BEC30D" w14:textId="77777777" w:rsidTr="009556A2">
        <w:trPr>
          <w:trHeight w:val="397"/>
          <w:jc w:val="center"/>
        </w:trPr>
        <w:tc>
          <w:tcPr>
            <w:tcW w:w="4582" w:type="dxa"/>
            <w:shd w:val="clear" w:color="auto" w:fill="DBE5F1" w:themeFill="accent1" w:themeFillTint="33"/>
            <w:vAlign w:val="center"/>
          </w:tcPr>
          <w:p w14:paraId="4C784C14" w14:textId="77777777" w:rsidR="006E3113" w:rsidRPr="003C0DD8" w:rsidRDefault="006E3113" w:rsidP="009D17D4">
            <w:pPr>
              <w:jc w:val="center"/>
              <w:rPr>
                <w:rFonts w:ascii="Verdana" w:hAnsi="Verdana" w:cs="Arial"/>
                <w:b/>
                <w:sz w:val="16"/>
              </w:rPr>
            </w:pPr>
            <w:r w:rsidRPr="003C0DD8">
              <w:rPr>
                <w:rFonts w:ascii="Verdana" w:hAnsi="Verdana" w:cs="Arial"/>
                <w:b/>
                <w:sz w:val="16"/>
              </w:rPr>
              <w:t>SINIESTRO (Descripción)</w:t>
            </w:r>
          </w:p>
        </w:tc>
        <w:tc>
          <w:tcPr>
            <w:tcW w:w="1665" w:type="dxa"/>
            <w:shd w:val="clear" w:color="auto" w:fill="DBE5F1" w:themeFill="accent1" w:themeFillTint="33"/>
            <w:vAlign w:val="center"/>
          </w:tcPr>
          <w:p w14:paraId="3E0B6AD7" w14:textId="77777777" w:rsidR="006E3113" w:rsidRPr="003C0DD8" w:rsidRDefault="006E3113" w:rsidP="009D17D4">
            <w:pPr>
              <w:jc w:val="center"/>
              <w:rPr>
                <w:rFonts w:ascii="Verdana" w:hAnsi="Verdana" w:cs="Arial"/>
                <w:b/>
                <w:sz w:val="16"/>
              </w:rPr>
            </w:pPr>
            <w:r w:rsidRPr="003C0DD8">
              <w:rPr>
                <w:rFonts w:ascii="Verdana" w:hAnsi="Verdana" w:cs="Arial"/>
                <w:b/>
                <w:sz w:val="16"/>
              </w:rPr>
              <w:t>FECHA</w:t>
            </w:r>
          </w:p>
        </w:tc>
        <w:tc>
          <w:tcPr>
            <w:tcW w:w="1590" w:type="dxa"/>
            <w:shd w:val="clear" w:color="auto" w:fill="DBE5F1" w:themeFill="accent1" w:themeFillTint="33"/>
            <w:vAlign w:val="center"/>
          </w:tcPr>
          <w:p w14:paraId="570E9032" w14:textId="670EF1F0" w:rsidR="006E3113" w:rsidRPr="003C0DD8" w:rsidRDefault="006E3113" w:rsidP="009D17D4">
            <w:pPr>
              <w:jc w:val="center"/>
              <w:rPr>
                <w:rFonts w:ascii="Verdana" w:hAnsi="Verdana" w:cs="Arial"/>
                <w:b/>
                <w:sz w:val="16"/>
              </w:rPr>
            </w:pPr>
            <w:r w:rsidRPr="003C0DD8">
              <w:rPr>
                <w:rFonts w:ascii="Verdana" w:hAnsi="Verdana" w:cs="Arial"/>
                <w:b/>
                <w:sz w:val="16"/>
              </w:rPr>
              <w:t>MONTO</w:t>
            </w:r>
            <w:r>
              <w:rPr>
                <w:rFonts w:ascii="Verdana" w:hAnsi="Verdana" w:cs="Arial"/>
                <w:b/>
                <w:sz w:val="16"/>
              </w:rPr>
              <w:t xml:space="preserve"> EN </w:t>
            </w:r>
            <w:r w:rsidR="000109B7">
              <w:rPr>
                <w:rFonts w:ascii="Verdana" w:hAnsi="Verdana" w:cs="Arial"/>
                <w:b/>
                <w:sz w:val="16"/>
              </w:rPr>
              <w:t>DÓLARES</w:t>
            </w:r>
          </w:p>
        </w:tc>
      </w:tr>
      <w:tr w:rsidR="006E3113" w:rsidRPr="003C0DD8" w14:paraId="070392BA" w14:textId="77777777" w:rsidTr="009556A2">
        <w:trPr>
          <w:trHeight w:val="284"/>
          <w:jc w:val="center"/>
        </w:trPr>
        <w:tc>
          <w:tcPr>
            <w:tcW w:w="4582" w:type="dxa"/>
            <w:vAlign w:val="center"/>
          </w:tcPr>
          <w:p w14:paraId="054DB15A" w14:textId="77777777" w:rsidR="006E3113" w:rsidRPr="003C0DD8" w:rsidRDefault="006E3113" w:rsidP="009D17D4">
            <w:pPr>
              <w:rPr>
                <w:rFonts w:ascii="Verdana" w:hAnsi="Verdana" w:cs="Arial"/>
                <w:sz w:val="16"/>
              </w:rPr>
            </w:pPr>
            <w:r>
              <w:rPr>
                <w:rFonts w:ascii="Verdana" w:hAnsi="Verdana" w:cs="Arial"/>
                <w:sz w:val="16"/>
                <w:lang w:val="es-ES_tradnl"/>
              </w:rPr>
              <w:t>ROBO</w:t>
            </w:r>
          </w:p>
        </w:tc>
        <w:tc>
          <w:tcPr>
            <w:tcW w:w="1665" w:type="dxa"/>
            <w:vAlign w:val="center"/>
          </w:tcPr>
          <w:p w14:paraId="10998531" w14:textId="77777777" w:rsidR="006E3113" w:rsidRPr="003C0DD8" w:rsidRDefault="006E3113" w:rsidP="009D17D4">
            <w:pPr>
              <w:jc w:val="center"/>
              <w:rPr>
                <w:rFonts w:ascii="Verdana" w:hAnsi="Verdana" w:cs="Arial"/>
                <w:sz w:val="16"/>
              </w:rPr>
            </w:pPr>
            <w:r>
              <w:rPr>
                <w:rFonts w:ascii="Verdana" w:hAnsi="Verdana" w:cs="Arial"/>
                <w:sz w:val="16"/>
                <w:lang w:val="es-ES_tradnl"/>
              </w:rPr>
              <w:t>Oct-18</w:t>
            </w:r>
          </w:p>
        </w:tc>
        <w:tc>
          <w:tcPr>
            <w:tcW w:w="1590" w:type="dxa"/>
            <w:vAlign w:val="center"/>
          </w:tcPr>
          <w:p w14:paraId="6C9764D1" w14:textId="54DDD3E6" w:rsidR="006E3113" w:rsidRPr="003C0DD8" w:rsidRDefault="006E3113" w:rsidP="009D17D4">
            <w:pPr>
              <w:jc w:val="right"/>
              <w:rPr>
                <w:rFonts w:ascii="Verdana" w:hAnsi="Verdana" w:cs="Arial"/>
                <w:sz w:val="16"/>
              </w:rPr>
            </w:pPr>
            <w:r>
              <w:rPr>
                <w:rFonts w:ascii="Verdana" w:hAnsi="Verdana" w:cs="Arial"/>
                <w:sz w:val="16"/>
              </w:rPr>
              <w:t>2</w:t>
            </w:r>
            <w:r w:rsidR="00BD69A9">
              <w:rPr>
                <w:rFonts w:ascii="Verdana" w:hAnsi="Verdana" w:cs="Arial"/>
                <w:sz w:val="16"/>
              </w:rPr>
              <w:t>.</w:t>
            </w:r>
            <w:r>
              <w:rPr>
                <w:rFonts w:ascii="Verdana" w:hAnsi="Verdana" w:cs="Arial"/>
                <w:sz w:val="16"/>
              </w:rPr>
              <w:t>166</w:t>
            </w:r>
            <w:r w:rsidR="00BD69A9">
              <w:rPr>
                <w:rFonts w:ascii="Verdana" w:hAnsi="Verdana" w:cs="Arial"/>
                <w:sz w:val="16"/>
              </w:rPr>
              <w:t>,00</w:t>
            </w:r>
          </w:p>
        </w:tc>
      </w:tr>
      <w:tr w:rsidR="006E3113" w:rsidRPr="003C0DD8" w14:paraId="0A0C5213" w14:textId="77777777" w:rsidTr="009556A2">
        <w:trPr>
          <w:trHeight w:val="284"/>
          <w:jc w:val="center"/>
        </w:trPr>
        <w:tc>
          <w:tcPr>
            <w:tcW w:w="4582" w:type="dxa"/>
            <w:vAlign w:val="center"/>
          </w:tcPr>
          <w:p w14:paraId="2F209328" w14:textId="77777777" w:rsidR="006E3113" w:rsidRPr="003C0DD8" w:rsidRDefault="006E3113" w:rsidP="009D17D4">
            <w:pPr>
              <w:rPr>
                <w:rFonts w:ascii="Verdana" w:hAnsi="Verdana" w:cs="Arial"/>
                <w:sz w:val="16"/>
              </w:rPr>
            </w:pPr>
            <w:r>
              <w:rPr>
                <w:rFonts w:ascii="Verdana" w:hAnsi="Verdana" w:cs="Arial"/>
                <w:sz w:val="16"/>
              </w:rPr>
              <w:t>MAL MANEJO, IMPERICIA</w:t>
            </w:r>
          </w:p>
        </w:tc>
        <w:tc>
          <w:tcPr>
            <w:tcW w:w="1665" w:type="dxa"/>
            <w:vAlign w:val="center"/>
          </w:tcPr>
          <w:p w14:paraId="0FBA381B" w14:textId="77777777" w:rsidR="006E3113" w:rsidRPr="003C0DD8" w:rsidRDefault="006E3113" w:rsidP="009D17D4">
            <w:pPr>
              <w:jc w:val="center"/>
              <w:rPr>
                <w:rFonts w:ascii="Verdana" w:hAnsi="Verdana" w:cs="Arial"/>
                <w:sz w:val="16"/>
              </w:rPr>
            </w:pPr>
            <w:r>
              <w:rPr>
                <w:rFonts w:ascii="Verdana" w:hAnsi="Verdana" w:cs="Arial"/>
                <w:sz w:val="16"/>
                <w:lang w:val="es-ES_tradnl"/>
              </w:rPr>
              <w:t>Feb-19</w:t>
            </w:r>
          </w:p>
        </w:tc>
        <w:tc>
          <w:tcPr>
            <w:tcW w:w="1590" w:type="dxa"/>
            <w:vAlign w:val="center"/>
          </w:tcPr>
          <w:p w14:paraId="76071DBA" w14:textId="484DA2DC" w:rsidR="006E3113" w:rsidRPr="003C0DD8" w:rsidRDefault="006E3113" w:rsidP="009D17D4">
            <w:pPr>
              <w:jc w:val="right"/>
              <w:rPr>
                <w:rFonts w:ascii="Verdana" w:hAnsi="Verdana" w:cs="Arial"/>
                <w:sz w:val="16"/>
              </w:rPr>
            </w:pPr>
            <w:r>
              <w:rPr>
                <w:rFonts w:ascii="Verdana" w:hAnsi="Verdana" w:cs="Arial"/>
                <w:sz w:val="16"/>
              </w:rPr>
              <w:t>211</w:t>
            </w:r>
            <w:r w:rsidR="00BD69A9">
              <w:rPr>
                <w:rFonts w:ascii="Verdana" w:hAnsi="Verdana" w:cs="Arial"/>
                <w:sz w:val="16"/>
              </w:rPr>
              <w:t>,00</w:t>
            </w:r>
          </w:p>
        </w:tc>
      </w:tr>
      <w:tr w:rsidR="006E3113" w:rsidRPr="003C0DD8" w14:paraId="05FE998B" w14:textId="77777777" w:rsidTr="009556A2">
        <w:trPr>
          <w:trHeight w:val="284"/>
          <w:jc w:val="center"/>
        </w:trPr>
        <w:tc>
          <w:tcPr>
            <w:tcW w:w="4582" w:type="dxa"/>
            <w:vAlign w:val="center"/>
          </w:tcPr>
          <w:p w14:paraId="15B54CCA" w14:textId="77777777" w:rsidR="006E3113" w:rsidRPr="003C0DD8" w:rsidRDefault="006E3113" w:rsidP="009D17D4">
            <w:pPr>
              <w:rPr>
                <w:rFonts w:ascii="Verdana" w:hAnsi="Verdana" w:cs="Arial"/>
                <w:sz w:val="16"/>
              </w:rPr>
            </w:pPr>
            <w:r>
              <w:rPr>
                <w:rFonts w:ascii="Verdana" w:hAnsi="Verdana" w:cs="Arial"/>
                <w:sz w:val="16"/>
              </w:rPr>
              <w:t>MAL MANIPULEO</w:t>
            </w:r>
          </w:p>
        </w:tc>
        <w:tc>
          <w:tcPr>
            <w:tcW w:w="1665" w:type="dxa"/>
            <w:vAlign w:val="center"/>
          </w:tcPr>
          <w:p w14:paraId="674FA976" w14:textId="77777777" w:rsidR="006E3113" w:rsidRPr="003C0DD8" w:rsidRDefault="006E3113" w:rsidP="009D17D4">
            <w:pPr>
              <w:jc w:val="center"/>
              <w:rPr>
                <w:rFonts w:ascii="Verdana" w:hAnsi="Verdana" w:cs="Arial"/>
                <w:sz w:val="16"/>
              </w:rPr>
            </w:pPr>
            <w:r>
              <w:rPr>
                <w:rFonts w:ascii="Verdana" w:hAnsi="Verdana" w:cs="Arial"/>
                <w:sz w:val="16"/>
                <w:lang w:val="es-ES_tradnl"/>
              </w:rPr>
              <w:t>Abr-19</w:t>
            </w:r>
          </w:p>
        </w:tc>
        <w:tc>
          <w:tcPr>
            <w:tcW w:w="1590" w:type="dxa"/>
            <w:vAlign w:val="center"/>
          </w:tcPr>
          <w:p w14:paraId="76250A07" w14:textId="2EEA7F60" w:rsidR="006E3113" w:rsidRPr="003C0DD8" w:rsidRDefault="006E3113" w:rsidP="009D17D4">
            <w:pPr>
              <w:jc w:val="right"/>
              <w:rPr>
                <w:rFonts w:ascii="Verdana" w:hAnsi="Verdana" w:cs="Arial"/>
                <w:sz w:val="16"/>
              </w:rPr>
            </w:pPr>
            <w:r>
              <w:rPr>
                <w:rFonts w:ascii="Verdana" w:hAnsi="Verdana" w:cs="Arial"/>
                <w:sz w:val="16"/>
              </w:rPr>
              <w:t>343</w:t>
            </w:r>
            <w:r w:rsidR="00BD69A9">
              <w:rPr>
                <w:rFonts w:ascii="Verdana" w:hAnsi="Verdana" w:cs="Arial"/>
                <w:sz w:val="16"/>
              </w:rPr>
              <w:t>,00</w:t>
            </w:r>
          </w:p>
        </w:tc>
      </w:tr>
      <w:tr w:rsidR="006E3113" w:rsidRPr="003C0DD8" w14:paraId="4921BC35" w14:textId="77777777" w:rsidTr="009556A2">
        <w:trPr>
          <w:trHeight w:val="284"/>
          <w:jc w:val="center"/>
        </w:trPr>
        <w:tc>
          <w:tcPr>
            <w:tcW w:w="4582" w:type="dxa"/>
            <w:vAlign w:val="center"/>
          </w:tcPr>
          <w:p w14:paraId="13552BA9" w14:textId="77777777" w:rsidR="006E3113" w:rsidRPr="003C0DD8" w:rsidRDefault="006E3113" w:rsidP="009D17D4">
            <w:pPr>
              <w:rPr>
                <w:rFonts w:ascii="Verdana" w:hAnsi="Verdana" w:cs="Arial"/>
                <w:sz w:val="16"/>
              </w:rPr>
            </w:pPr>
            <w:r>
              <w:rPr>
                <w:rFonts w:ascii="Verdana" w:hAnsi="Verdana" w:cs="Arial"/>
                <w:sz w:val="16"/>
              </w:rPr>
              <w:t>ROBO CON VIOLENCIA</w:t>
            </w:r>
          </w:p>
        </w:tc>
        <w:tc>
          <w:tcPr>
            <w:tcW w:w="1665" w:type="dxa"/>
            <w:vAlign w:val="center"/>
          </w:tcPr>
          <w:p w14:paraId="4578B4C8" w14:textId="77777777" w:rsidR="006E3113" w:rsidRPr="003C0DD8" w:rsidRDefault="006E3113" w:rsidP="009D17D4">
            <w:pPr>
              <w:jc w:val="center"/>
              <w:rPr>
                <w:rFonts w:ascii="Verdana" w:hAnsi="Verdana" w:cs="Arial"/>
                <w:sz w:val="16"/>
              </w:rPr>
            </w:pPr>
            <w:r>
              <w:rPr>
                <w:rFonts w:ascii="Verdana" w:hAnsi="Verdana" w:cs="Arial"/>
                <w:sz w:val="16"/>
                <w:lang w:val="es-ES_tradnl"/>
              </w:rPr>
              <w:t>May-19</w:t>
            </w:r>
          </w:p>
        </w:tc>
        <w:tc>
          <w:tcPr>
            <w:tcW w:w="1590" w:type="dxa"/>
            <w:vAlign w:val="center"/>
          </w:tcPr>
          <w:p w14:paraId="42BC33F3" w14:textId="1160F719" w:rsidR="006E3113" w:rsidRPr="003C0DD8" w:rsidRDefault="006E3113" w:rsidP="009D17D4">
            <w:pPr>
              <w:jc w:val="right"/>
              <w:rPr>
                <w:rFonts w:ascii="Verdana" w:hAnsi="Verdana" w:cs="Arial"/>
                <w:sz w:val="16"/>
              </w:rPr>
            </w:pPr>
            <w:r>
              <w:rPr>
                <w:rFonts w:ascii="Verdana" w:hAnsi="Verdana" w:cs="Arial"/>
                <w:sz w:val="16"/>
              </w:rPr>
              <w:t>1</w:t>
            </w:r>
            <w:r w:rsidR="00BD69A9">
              <w:rPr>
                <w:rFonts w:ascii="Verdana" w:hAnsi="Verdana" w:cs="Arial"/>
                <w:sz w:val="16"/>
              </w:rPr>
              <w:t>.</w:t>
            </w:r>
            <w:r>
              <w:rPr>
                <w:rFonts w:ascii="Verdana" w:hAnsi="Verdana" w:cs="Arial"/>
                <w:sz w:val="16"/>
              </w:rPr>
              <w:t>434</w:t>
            </w:r>
            <w:r w:rsidR="00BD69A9">
              <w:rPr>
                <w:rFonts w:ascii="Verdana" w:hAnsi="Verdana" w:cs="Arial"/>
                <w:sz w:val="16"/>
              </w:rPr>
              <w:t>,00</w:t>
            </w:r>
          </w:p>
        </w:tc>
      </w:tr>
      <w:tr w:rsidR="006E3113" w:rsidRPr="003C0DD8" w14:paraId="095CC9C3" w14:textId="77777777" w:rsidTr="009556A2">
        <w:trPr>
          <w:trHeight w:val="284"/>
          <w:jc w:val="center"/>
        </w:trPr>
        <w:tc>
          <w:tcPr>
            <w:tcW w:w="4582" w:type="dxa"/>
            <w:vAlign w:val="center"/>
          </w:tcPr>
          <w:p w14:paraId="2E3E094F" w14:textId="77777777" w:rsidR="006E3113" w:rsidRPr="003C0DD8" w:rsidRDefault="006E3113" w:rsidP="009D17D4">
            <w:pPr>
              <w:rPr>
                <w:rFonts w:ascii="Verdana" w:hAnsi="Verdana" w:cs="Arial"/>
                <w:sz w:val="16"/>
              </w:rPr>
            </w:pPr>
            <w:r>
              <w:rPr>
                <w:rFonts w:ascii="Verdana" w:hAnsi="Verdana" w:cs="Arial"/>
                <w:sz w:val="16"/>
              </w:rPr>
              <w:t>MAL MANIPULEO</w:t>
            </w:r>
          </w:p>
        </w:tc>
        <w:tc>
          <w:tcPr>
            <w:tcW w:w="1665" w:type="dxa"/>
            <w:vAlign w:val="center"/>
          </w:tcPr>
          <w:p w14:paraId="1CF7DD30" w14:textId="77777777" w:rsidR="006E3113" w:rsidRDefault="006E3113" w:rsidP="009D17D4">
            <w:pPr>
              <w:jc w:val="center"/>
              <w:rPr>
                <w:rFonts w:ascii="Verdana" w:hAnsi="Verdana" w:cs="Arial"/>
                <w:sz w:val="16"/>
                <w:lang w:val="es-ES_tradnl"/>
              </w:rPr>
            </w:pPr>
            <w:r>
              <w:rPr>
                <w:rFonts w:ascii="Verdana" w:hAnsi="Verdana" w:cs="Arial"/>
                <w:sz w:val="16"/>
                <w:lang w:val="es-ES_tradnl"/>
              </w:rPr>
              <w:t>May-19</w:t>
            </w:r>
          </w:p>
        </w:tc>
        <w:tc>
          <w:tcPr>
            <w:tcW w:w="1590" w:type="dxa"/>
            <w:vAlign w:val="center"/>
          </w:tcPr>
          <w:p w14:paraId="6BED4AD5" w14:textId="40C49AB6" w:rsidR="006E3113" w:rsidRDefault="006E3113" w:rsidP="009D17D4">
            <w:pPr>
              <w:jc w:val="right"/>
              <w:rPr>
                <w:rFonts w:ascii="Verdana" w:hAnsi="Verdana" w:cs="Arial"/>
                <w:sz w:val="16"/>
                <w:lang w:val="es-ES_tradnl"/>
              </w:rPr>
            </w:pPr>
            <w:r>
              <w:rPr>
                <w:rFonts w:ascii="Verdana" w:hAnsi="Verdana" w:cs="Arial"/>
                <w:sz w:val="16"/>
                <w:lang w:val="es-ES_tradnl"/>
              </w:rPr>
              <w:t>235</w:t>
            </w:r>
            <w:r w:rsidR="00BD69A9">
              <w:rPr>
                <w:rFonts w:ascii="Verdana" w:hAnsi="Verdana" w:cs="Arial"/>
                <w:sz w:val="16"/>
                <w:lang w:val="es-ES_tradnl"/>
              </w:rPr>
              <w:t>,00</w:t>
            </w:r>
          </w:p>
        </w:tc>
      </w:tr>
      <w:tr w:rsidR="006E3113" w:rsidRPr="003C0DD8" w14:paraId="3EE43086" w14:textId="77777777" w:rsidTr="009556A2">
        <w:trPr>
          <w:trHeight w:val="284"/>
          <w:jc w:val="center"/>
        </w:trPr>
        <w:tc>
          <w:tcPr>
            <w:tcW w:w="4582" w:type="dxa"/>
            <w:vAlign w:val="center"/>
          </w:tcPr>
          <w:p w14:paraId="47B50565" w14:textId="77777777" w:rsidR="006E3113" w:rsidRPr="003C0DD8" w:rsidRDefault="006E3113" w:rsidP="009D17D4">
            <w:pPr>
              <w:rPr>
                <w:rFonts w:ascii="Verdana" w:hAnsi="Verdana" w:cs="Arial"/>
                <w:sz w:val="16"/>
              </w:rPr>
            </w:pPr>
            <w:r>
              <w:rPr>
                <w:rFonts w:ascii="Verdana" w:hAnsi="Verdana" w:cs="Arial"/>
                <w:sz w:val="16"/>
              </w:rPr>
              <w:t>MAL MANEJO, IMPERICIA</w:t>
            </w:r>
          </w:p>
        </w:tc>
        <w:tc>
          <w:tcPr>
            <w:tcW w:w="1665" w:type="dxa"/>
            <w:vAlign w:val="center"/>
          </w:tcPr>
          <w:p w14:paraId="069CDF71" w14:textId="77777777" w:rsidR="006E3113" w:rsidRPr="003C0DD8" w:rsidRDefault="006E3113" w:rsidP="009D17D4">
            <w:pPr>
              <w:jc w:val="center"/>
              <w:rPr>
                <w:rFonts w:ascii="Verdana" w:hAnsi="Verdana" w:cs="Arial"/>
                <w:sz w:val="16"/>
              </w:rPr>
            </w:pPr>
            <w:r>
              <w:rPr>
                <w:rFonts w:ascii="Verdana" w:hAnsi="Verdana" w:cs="Arial"/>
                <w:sz w:val="16"/>
              </w:rPr>
              <w:t>Jun-19</w:t>
            </w:r>
          </w:p>
        </w:tc>
        <w:tc>
          <w:tcPr>
            <w:tcW w:w="1590" w:type="dxa"/>
            <w:vAlign w:val="center"/>
          </w:tcPr>
          <w:p w14:paraId="4B34AD2B" w14:textId="6888BDFE" w:rsidR="006E3113" w:rsidRDefault="006E3113" w:rsidP="009D17D4">
            <w:pPr>
              <w:jc w:val="right"/>
              <w:rPr>
                <w:rFonts w:ascii="Verdana" w:hAnsi="Verdana" w:cs="Arial"/>
                <w:sz w:val="16"/>
                <w:lang w:val="es-ES_tradnl"/>
              </w:rPr>
            </w:pPr>
            <w:r>
              <w:rPr>
                <w:rFonts w:ascii="Verdana" w:hAnsi="Verdana" w:cs="Arial"/>
                <w:sz w:val="16"/>
                <w:lang w:val="es-ES_tradnl"/>
              </w:rPr>
              <w:t>312</w:t>
            </w:r>
            <w:r w:rsidR="00BD69A9">
              <w:rPr>
                <w:rFonts w:ascii="Verdana" w:hAnsi="Verdana" w:cs="Arial"/>
                <w:sz w:val="16"/>
                <w:lang w:val="es-ES_tradnl"/>
              </w:rPr>
              <w:t>,00</w:t>
            </w:r>
          </w:p>
        </w:tc>
      </w:tr>
      <w:tr w:rsidR="006E3113" w:rsidRPr="003C0DD8" w14:paraId="4828FF72" w14:textId="77777777" w:rsidTr="009556A2">
        <w:trPr>
          <w:trHeight w:val="284"/>
          <w:jc w:val="center"/>
        </w:trPr>
        <w:tc>
          <w:tcPr>
            <w:tcW w:w="4582" w:type="dxa"/>
            <w:vAlign w:val="center"/>
          </w:tcPr>
          <w:p w14:paraId="53265FB7" w14:textId="77777777" w:rsidR="006E3113" w:rsidRDefault="006E3113" w:rsidP="009D17D4">
            <w:pPr>
              <w:rPr>
                <w:rFonts w:ascii="Verdana" w:hAnsi="Verdana" w:cs="Arial"/>
                <w:sz w:val="16"/>
              </w:rPr>
            </w:pPr>
            <w:r>
              <w:rPr>
                <w:rFonts w:ascii="Verdana" w:hAnsi="Verdana" w:cs="Arial"/>
                <w:sz w:val="16"/>
              </w:rPr>
              <w:t>IMPACTO/ROTURA DE VIDRIOS</w:t>
            </w:r>
          </w:p>
        </w:tc>
        <w:tc>
          <w:tcPr>
            <w:tcW w:w="1665" w:type="dxa"/>
            <w:vAlign w:val="center"/>
          </w:tcPr>
          <w:p w14:paraId="0232E3EC" w14:textId="77777777" w:rsidR="006E3113" w:rsidRPr="003C0DD8" w:rsidRDefault="006E3113" w:rsidP="009D17D4">
            <w:pPr>
              <w:jc w:val="center"/>
              <w:rPr>
                <w:rFonts w:ascii="Verdana" w:hAnsi="Verdana" w:cs="Arial"/>
                <w:sz w:val="16"/>
              </w:rPr>
            </w:pPr>
            <w:r>
              <w:rPr>
                <w:rFonts w:ascii="Verdana" w:hAnsi="Verdana" w:cs="Arial"/>
                <w:sz w:val="16"/>
              </w:rPr>
              <w:t>Jul-19</w:t>
            </w:r>
          </w:p>
        </w:tc>
        <w:tc>
          <w:tcPr>
            <w:tcW w:w="1590" w:type="dxa"/>
            <w:vAlign w:val="center"/>
          </w:tcPr>
          <w:p w14:paraId="755E928C" w14:textId="17C3C46E" w:rsidR="006E3113" w:rsidRDefault="006E3113" w:rsidP="009D17D4">
            <w:pPr>
              <w:jc w:val="right"/>
              <w:rPr>
                <w:rFonts w:ascii="Verdana" w:hAnsi="Verdana" w:cs="Arial"/>
                <w:sz w:val="16"/>
                <w:lang w:val="es-ES_tradnl"/>
              </w:rPr>
            </w:pPr>
            <w:r>
              <w:rPr>
                <w:rFonts w:ascii="Verdana" w:hAnsi="Verdana" w:cs="Arial"/>
                <w:sz w:val="16"/>
                <w:lang w:val="es-ES_tradnl"/>
              </w:rPr>
              <w:t>66</w:t>
            </w:r>
            <w:r w:rsidR="00BD69A9">
              <w:rPr>
                <w:rFonts w:ascii="Verdana" w:hAnsi="Verdana" w:cs="Arial"/>
                <w:sz w:val="16"/>
                <w:lang w:val="es-ES_tradnl"/>
              </w:rPr>
              <w:t>,00</w:t>
            </w:r>
          </w:p>
        </w:tc>
      </w:tr>
      <w:tr w:rsidR="006E3113" w:rsidRPr="003C0DD8" w14:paraId="3B8C468A" w14:textId="77777777" w:rsidTr="009556A2">
        <w:trPr>
          <w:trHeight w:val="284"/>
          <w:jc w:val="center"/>
        </w:trPr>
        <w:tc>
          <w:tcPr>
            <w:tcW w:w="4582" w:type="dxa"/>
            <w:vAlign w:val="center"/>
          </w:tcPr>
          <w:p w14:paraId="67DC8942" w14:textId="77777777" w:rsidR="006E3113" w:rsidRDefault="006E3113" w:rsidP="009D17D4">
            <w:pPr>
              <w:rPr>
                <w:rFonts w:ascii="Verdana" w:hAnsi="Verdana" w:cs="Arial"/>
                <w:sz w:val="16"/>
              </w:rPr>
            </w:pPr>
            <w:r>
              <w:rPr>
                <w:rFonts w:ascii="Verdana" w:hAnsi="Verdana" w:cs="Arial"/>
                <w:sz w:val="16"/>
              </w:rPr>
              <w:t>CULPABILIDAD DE TERCEROS</w:t>
            </w:r>
          </w:p>
        </w:tc>
        <w:tc>
          <w:tcPr>
            <w:tcW w:w="1665" w:type="dxa"/>
            <w:vAlign w:val="center"/>
          </w:tcPr>
          <w:p w14:paraId="128AA8CF" w14:textId="77777777" w:rsidR="006E3113" w:rsidRPr="003C0DD8" w:rsidRDefault="006E3113" w:rsidP="009D17D4">
            <w:pPr>
              <w:jc w:val="center"/>
              <w:rPr>
                <w:rFonts w:ascii="Verdana" w:hAnsi="Verdana" w:cs="Arial"/>
                <w:sz w:val="16"/>
              </w:rPr>
            </w:pPr>
            <w:r>
              <w:rPr>
                <w:rFonts w:ascii="Verdana" w:hAnsi="Verdana" w:cs="Arial"/>
                <w:sz w:val="16"/>
              </w:rPr>
              <w:t>Jul-19</w:t>
            </w:r>
          </w:p>
        </w:tc>
        <w:tc>
          <w:tcPr>
            <w:tcW w:w="1590" w:type="dxa"/>
            <w:vAlign w:val="center"/>
          </w:tcPr>
          <w:p w14:paraId="6C7ABC07" w14:textId="1669B2AE" w:rsidR="006E3113" w:rsidRDefault="006E3113" w:rsidP="009D17D4">
            <w:pPr>
              <w:jc w:val="right"/>
              <w:rPr>
                <w:rFonts w:ascii="Verdana" w:hAnsi="Verdana" w:cs="Arial"/>
                <w:sz w:val="16"/>
                <w:lang w:val="es-ES_tradnl"/>
              </w:rPr>
            </w:pPr>
            <w:r>
              <w:rPr>
                <w:rFonts w:ascii="Verdana" w:hAnsi="Verdana" w:cs="Arial"/>
                <w:sz w:val="16"/>
                <w:lang w:val="es-ES_tradnl"/>
              </w:rPr>
              <w:t>467</w:t>
            </w:r>
            <w:r w:rsidR="00BD69A9">
              <w:rPr>
                <w:rFonts w:ascii="Verdana" w:hAnsi="Verdana" w:cs="Arial"/>
                <w:sz w:val="16"/>
                <w:lang w:val="es-ES_tradnl"/>
              </w:rPr>
              <w:t>,00</w:t>
            </w:r>
          </w:p>
        </w:tc>
      </w:tr>
      <w:tr w:rsidR="006E3113" w:rsidRPr="003C0DD8" w14:paraId="4A512D0A" w14:textId="77777777" w:rsidTr="009556A2">
        <w:trPr>
          <w:trHeight w:val="284"/>
          <w:jc w:val="center"/>
        </w:trPr>
        <w:tc>
          <w:tcPr>
            <w:tcW w:w="4582" w:type="dxa"/>
            <w:vAlign w:val="center"/>
          </w:tcPr>
          <w:p w14:paraId="0F7AE87D" w14:textId="1D65D601" w:rsidR="006E3113" w:rsidRDefault="006E3113" w:rsidP="009D17D4">
            <w:pPr>
              <w:rPr>
                <w:rFonts w:ascii="Verdana" w:hAnsi="Verdana" w:cs="Arial"/>
                <w:sz w:val="16"/>
              </w:rPr>
            </w:pPr>
            <w:r>
              <w:rPr>
                <w:rFonts w:ascii="Verdana" w:hAnsi="Verdana" w:cs="Arial"/>
                <w:sz w:val="16"/>
              </w:rPr>
              <w:t xml:space="preserve">INDUCCIÓN </w:t>
            </w:r>
            <w:r w:rsidR="000109B7">
              <w:rPr>
                <w:rFonts w:ascii="Verdana" w:hAnsi="Verdana" w:cs="Arial"/>
                <w:sz w:val="16"/>
              </w:rPr>
              <w:t>ELÉCTRICA</w:t>
            </w:r>
          </w:p>
        </w:tc>
        <w:tc>
          <w:tcPr>
            <w:tcW w:w="1665" w:type="dxa"/>
            <w:vAlign w:val="center"/>
          </w:tcPr>
          <w:p w14:paraId="7935BA68" w14:textId="77777777" w:rsidR="006E3113" w:rsidRPr="003C0DD8" w:rsidRDefault="006E3113" w:rsidP="009D17D4">
            <w:pPr>
              <w:jc w:val="center"/>
              <w:rPr>
                <w:rFonts w:ascii="Verdana" w:hAnsi="Verdana" w:cs="Arial"/>
                <w:sz w:val="16"/>
              </w:rPr>
            </w:pPr>
            <w:r>
              <w:rPr>
                <w:rFonts w:ascii="Verdana" w:hAnsi="Verdana" w:cs="Arial"/>
                <w:sz w:val="16"/>
              </w:rPr>
              <w:t>Sep-19</w:t>
            </w:r>
          </w:p>
        </w:tc>
        <w:tc>
          <w:tcPr>
            <w:tcW w:w="1590" w:type="dxa"/>
            <w:vAlign w:val="center"/>
          </w:tcPr>
          <w:p w14:paraId="1D3D0E10" w14:textId="479D0078" w:rsidR="006E3113" w:rsidRDefault="006E3113" w:rsidP="009D17D4">
            <w:pPr>
              <w:jc w:val="right"/>
              <w:rPr>
                <w:rFonts w:ascii="Verdana" w:hAnsi="Verdana" w:cs="Arial"/>
                <w:sz w:val="16"/>
                <w:lang w:val="es-ES_tradnl"/>
              </w:rPr>
            </w:pPr>
            <w:r>
              <w:rPr>
                <w:rFonts w:ascii="Verdana" w:hAnsi="Verdana" w:cs="Arial"/>
                <w:sz w:val="16"/>
                <w:lang w:val="es-ES_tradnl"/>
              </w:rPr>
              <w:t>198</w:t>
            </w:r>
            <w:r w:rsidR="00BD69A9">
              <w:rPr>
                <w:rFonts w:ascii="Verdana" w:hAnsi="Verdana" w:cs="Arial"/>
                <w:sz w:val="16"/>
                <w:lang w:val="es-ES_tradnl"/>
              </w:rPr>
              <w:t>,00</w:t>
            </w:r>
          </w:p>
        </w:tc>
      </w:tr>
      <w:tr w:rsidR="006E3113" w:rsidRPr="003C0DD8" w14:paraId="2E097331" w14:textId="77777777" w:rsidTr="009556A2">
        <w:trPr>
          <w:trHeight w:val="284"/>
          <w:jc w:val="center"/>
        </w:trPr>
        <w:tc>
          <w:tcPr>
            <w:tcW w:w="4582" w:type="dxa"/>
            <w:vAlign w:val="center"/>
          </w:tcPr>
          <w:p w14:paraId="2739BF70" w14:textId="77777777" w:rsidR="006E3113" w:rsidRPr="003C0DD8" w:rsidRDefault="006E3113" w:rsidP="009D17D4">
            <w:pPr>
              <w:rPr>
                <w:rFonts w:ascii="Verdana" w:hAnsi="Verdana" w:cs="Arial"/>
                <w:sz w:val="16"/>
              </w:rPr>
            </w:pPr>
            <w:r>
              <w:rPr>
                <w:rFonts w:ascii="Verdana" w:hAnsi="Verdana" w:cs="Arial"/>
                <w:sz w:val="16"/>
              </w:rPr>
              <w:t>MAL MANIPULEO</w:t>
            </w:r>
          </w:p>
        </w:tc>
        <w:tc>
          <w:tcPr>
            <w:tcW w:w="1665" w:type="dxa"/>
            <w:vAlign w:val="center"/>
          </w:tcPr>
          <w:p w14:paraId="6D71E741" w14:textId="77777777" w:rsidR="006E3113" w:rsidRPr="003C0DD8" w:rsidRDefault="006E3113" w:rsidP="009D17D4">
            <w:pPr>
              <w:jc w:val="center"/>
              <w:rPr>
                <w:rFonts w:ascii="Verdana" w:hAnsi="Verdana" w:cs="Arial"/>
                <w:sz w:val="16"/>
              </w:rPr>
            </w:pPr>
            <w:r>
              <w:rPr>
                <w:rFonts w:ascii="Verdana" w:hAnsi="Verdana" w:cs="Arial"/>
                <w:sz w:val="16"/>
              </w:rPr>
              <w:t>Sep-19</w:t>
            </w:r>
          </w:p>
        </w:tc>
        <w:tc>
          <w:tcPr>
            <w:tcW w:w="1590" w:type="dxa"/>
            <w:vAlign w:val="center"/>
          </w:tcPr>
          <w:p w14:paraId="45C191F6" w14:textId="1A6C84F7" w:rsidR="006E3113" w:rsidRDefault="006E3113" w:rsidP="009D17D4">
            <w:pPr>
              <w:jc w:val="right"/>
              <w:rPr>
                <w:rFonts w:ascii="Verdana" w:hAnsi="Verdana" w:cs="Arial"/>
                <w:sz w:val="16"/>
                <w:lang w:val="es-ES_tradnl"/>
              </w:rPr>
            </w:pPr>
            <w:r>
              <w:rPr>
                <w:rFonts w:ascii="Verdana" w:hAnsi="Verdana" w:cs="Arial"/>
                <w:sz w:val="16"/>
                <w:lang w:val="es-ES_tradnl"/>
              </w:rPr>
              <w:t>0</w:t>
            </w:r>
            <w:r w:rsidR="00BD69A9">
              <w:rPr>
                <w:rFonts w:ascii="Verdana" w:hAnsi="Verdana" w:cs="Arial"/>
                <w:sz w:val="16"/>
                <w:lang w:val="es-ES_tradnl"/>
              </w:rPr>
              <w:t>,00</w:t>
            </w:r>
          </w:p>
        </w:tc>
      </w:tr>
      <w:tr w:rsidR="006E3113" w:rsidRPr="003C0DD8" w14:paraId="4418B2C4" w14:textId="77777777" w:rsidTr="009556A2">
        <w:trPr>
          <w:trHeight w:val="284"/>
          <w:jc w:val="center"/>
        </w:trPr>
        <w:tc>
          <w:tcPr>
            <w:tcW w:w="4582" w:type="dxa"/>
            <w:vAlign w:val="center"/>
          </w:tcPr>
          <w:p w14:paraId="3B94FD10" w14:textId="77777777" w:rsidR="006E3113" w:rsidRPr="003C0DD8" w:rsidRDefault="006E3113" w:rsidP="009D17D4">
            <w:pPr>
              <w:rPr>
                <w:rFonts w:ascii="Verdana" w:hAnsi="Verdana" w:cs="Arial"/>
                <w:sz w:val="16"/>
              </w:rPr>
            </w:pPr>
            <w:r>
              <w:rPr>
                <w:rFonts w:ascii="Verdana" w:hAnsi="Verdana" w:cs="Arial"/>
                <w:sz w:val="16"/>
              </w:rPr>
              <w:t>CORTO CIRCUITO</w:t>
            </w:r>
          </w:p>
        </w:tc>
        <w:tc>
          <w:tcPr>
            <w:tcW w:w="1665" w:type="dxa"/>
            <w:vAlign w:val="center"/>
          </w:tcPr>
          <w:p w14:paraId="5DBD159E" w14:textId="77777777" w:rsidR="006E3113" w:rsidRPr="003C0DD8" w:rsidRDefault="006E3113" w:rsidP="009D17D4">
            <w:pPr>
              <w:jc w:val="center"/>
              <w:rPr>
                <w:rFonts w:ascii="Verdana" w:hAnsi="Verdana" w:cs="Arial"/>
                <w:sz w:val="16"/>
              </w:rPr>
            </w:pPr>
            <w:r>
              <w:rPr>
                <w:rFonts w:ascii="Verdana" w:hAnsi="Verdana" w:cs="Arial"/>
                <w:sz w:val="16"/>
              </w:rPr>
              <w:t>Sep-19</w:t>
            </w:r>
          </w:p>
        </w:tc>
        <w:tc>
          <w:tcPr>
            <w:tcW w:w="1590" w:type="dxa"/>
            <w:vAlign w:val="center"/>
          </w:tcPr>
          <w:p w14:paraId="39F34130" w14:textId="3A7EA993" w:rsidR="006E3113" w:rsidRDefault="006E3113" w:rsidP="009D17D4">
            <w:pPr>
              <w:jc w:val="right"/>
              <w:rPr>
                <w:rFonts w:ascii="Verdana" w:hAnsi="Verdana" w:cs="Arial"/>
                <w:sz w:val="16"/>
                <w:lang w:val="es-ES_tradnl"/>
              </w:rPr>
            </w:pPr>
            <w:r>
              <w:rPr>
                <w:rFonts w:ascii="Verdana" w:hAnsi="Verdana" w:cs="Arial"/>
                <w:sz w:val="16"/>
                <w:lang w:val="es-ES_tradnl"/>
              </w:rPr>
              <w:t>80</w:t>
            </w:r>
            <w:r w:rsidR="00BD69A9">
              <w:rPr>
                <w:rFonts w:ascii="Verdana" w:hAnsi="Verdana" w:cs="Arial"/>
                <w:sz w:val="16"/>
                <w:lang w:val="es-ES_tradnl"/>
              </w:rPr>
              <w:t>,00</w:t>
            </w:r>
          </w:p>
        </w:tc>
      </w:tr>
      <w:tr w:rsidR="006E3113" w:rsidRPr="003C0DD8" w14:paraId="18802054" w14:textId="77777777" w:rsidTr="009556A2">
        <w:trPr>
          <w:trHeight w:val="284"/>
          <w:jc w:val="center"/>
        </w:trPr>
        <w:tc>
          <w:tcPr>
            <w:tcW w:w="4582" w:type="dxa"/>
            <w:vAlign w:val="center"/>
          </w:tcPr>
          <w:p w14:paraId="028EEB5D" w14:textId="77777777" w:rsidR="006E3113" w:rsidRPr="003C0DD8" w:rsidRDefault="006E3113" w:rsidP="009D17D4">
            <w:pPr>
              <w:rPr>
                <w:rFonts w:ascii="Verdana" w:hAnsi="Verdana" w:cs="Arial"/>
                <w:sz w:val="16"/>
              </w:rPr>
            </w:pPr>
            <w:r>
              <w:rPr>
                <w:rFonts w:ascii="Verdana" w:hAnsi="Verdana" w:cs="Arial"/>
                <w:sz w:val="16"/>
              </w:rPr>
              <w:t>MAL MANIPULEO</w:t>
            </w:r>
          </w:p>
        </w:tc>
        <w:tc>
          <w:tcPr>
            <w:tcW w:w="1665" w:type="dxa"/>
            <w:vAlign w:val="center"/>
          </w:tcPr>
          <w:p w14:paraId="3FE80050" w14:textId="77777777" w:rsidR="006E3113" w:rsidRPr="003C0DD8" w:rsidRDefault="006E3113" w:rsidP="009D17D4">
            <w:pPr>
              <w:jc w:val="center"/>
              <w:rPr>
                <w:rFonts w:ascii="Verdana" w:hAnsi="Verdana" w:cs="Arial"/>
                <w:sz w:val="16"/>
              </w:rPr>
            </w:pPr>
            <w:r>
              <w:rPr>
                <w:rFonts w:ascii="Verdana" w:hAnsi="Verdana" w:cs="Arial"/>
                <w:sz w:val="16"/>
              </w:rPr>
              <w:t>Sep-19</w:t>
            </w:r>
          </w:p>
        </w:tc>
        <w:tc>
          <w:tcPr>
            <w:tcW w:w="1590" w:type="dxa"/>
            <w:vAlign w:val="center"/>
          </w:tcPr>
          <w:p w14:paraId="4260D960" w14:textId="48E797E3" w:rsidR="006E3113" w:rsidRDefault="006E3113" w:rsidP="009D17D4">
            <w:pPr>
              <w:jc w:val="right"/>
              <w:rPr>
                <w:rFonts w:ascii="Verdana" w:hAnsi="Verdana" w:cs="Arial"/>
                <w:sz w:val="16"/>
                <w:lang w:val="es-ES_tradnl"/>
              </w:rPr>
            </w:pPr>
            <w:r>
              <w:rPr>
                <w:rFonts w:ascii="Verdana" w:hAnsi="Verdana" w:cs="Arial"/>
                <w:sz w:val="16"/>
                <w:lang w:val="es-ES_tradnl"/>
              </w:rPr>
              <w:t>1,767</w:t>
            </w:r>
            <w:r w:rsidR="00BD69A9">
              <w:rPr>
                <w:rFonts w:ascii="Verdana" w:hAnsi="Verdana" w:cs="Arial"/>
                <w:sz w:val="16"/>
                <w:lang w:val="es-ES_tradnl"/>
              </w:rPr>
              <w:t>,00</w:t>
            </w:r>
          </w:p>
        </w:tc>
      </w:tr>
      <w:tr w:rsidR="006E3113" w:rsidRPr="003C0DD8" w14:paraId="6EE7730D" w14:textId="77777777" w:rsidTr="009556A2">
        <w:trPr>
          <w:trHeight w:val="284"/>
          <w:jc w:val="center"/>
        </w:trPr>
        <w:tc>
          <w:tcPr>
            <w:tcW w:w="4582" w:type="dxa"/>
            <w:vAlign w:val="center"/>
          </w:tcPr>
          <w:p w14:paraId="0664F1F0" w14:textId="77777777" w:rsidR="006E3113" w:rsidRPr="003C0DD8" w:rsidRDefault="006E3113" w:rsidP="009D17D4">
            <w:pPr>
              <w:rPr>
                <w:rFonts w:ascii="Verdana" w:hAnsi="Verdana" w:cs="Arial"/>
                <w:sz w:val="16"/>
              </w:rPr>
            </w:pPr>
            <w:r>
              <w:rPr>
                <w:rFonts w:ascii="Verdana" w:hAnsi="Verdana" w:cs="Arial"/>
                <w:sz w:val="16"/>
              </w:rPr>
              <w:t>MAL MANIPULEO</w:t>
            </w:r>
          </w:p>
        </w:tc>
        <w:tc>
          <w:tcPr>
            <w:tcW w:w="1665" w:type="dxa"/>
            <w:vAlign w:val="center"/>
          </w:tcPr>
          <w:p w14:paraId="69A2393C" w14:textId="77777777" w:rsidR="006E3113" w:rsidRPr="003C0DD8" w:rsidRDefault="006E3113" w:rsidP="009D17D4">
            <w:pPr>
              <w:jc w:val="center"/>
              <w:rPr>
                <w:rFonts w:ascii="Verdana" w:hAnsi="Verdana" w:cs="Arial"/>
                <w:sz w:val="16"/>
              </w:rPr>
            </w:pPr>
            <w:r>
              <w:rPr>
                <w:rFonts w:ascii="Verdana" w:hAnsi="Verdana" w:cs="Arial"/>
                <w:sz w:val="16"/>
              </w:rPr>
              <w:t>Sep-19</w:t>
            </w:r>
          </w:p>
        </w:tc>
        <w:tc>
          <w:tcPr>
            <w:tcW w:w="1590" w:type="dxa"/>
            <w:vAlign w:val="center"/>
          </w:tcPr>
          <w:p w14:paraId="0F7AA3B8" w14:textId="0F7473DC" w:rsidR="006E3113" w:rsidRDefault="006E3113" w:rsidP="009D17D4">
            <w:pPr>
              <w:jc w:val="right"/>
              <w:rPr>
                <w:rFonts w:ascii="Verdana" w:hAnsi="Verdana" w:cs="Arial"/>
                <w:sz w:val="16"/>
                <w:lang w:val="es-ES_tradnl"/>
              </w:rPr>
            </w:pPr>
            <w:r>
              <w:rPr>
                <w:rFonts w:ascii="Verdana" w:hAnsi="Verdana" w:cs="Arial"/>
                <w:sz w:val="16"/>
                <w:lang w:val="es-ES_tradnl"/>
              </w:rPr>
              <w:t>176</w:t>
            </w:r>
            <w:r w:rsidR="00BD69A9">
              <w:rPr>
                <w:rFonts w:ascii="Verdana" w:hAnsi="Verdana" w:cs="Arial"/>
                <w:sz w:val="16"/>
                <w:lang w:val="es-ES_tradnl"/>
              </w:rPr>
              <w:t>,00</w:t>
            </w:r>
          </w:p>
        </w:tc>
      </w:tr>
      <w:tr w:rsidR="006E3113" w:rsidRPr="003C0DD8" w14:paraId="3430C4FC" w14:textId="77777777" w:rsidTr="009556A2">
        <w:trPr>
          <w:trHeight w:val="284"/>
          <w:jc w:val="center"/>
        </w:trPr>
        <w:tc>
          <w:tcPr>
            <w:tcW w:w="4582" w:type="dxa"/>
            <w:vAlign w:val="center"/>
          </w:tcPr>
          <w:p w14:paraId="4035B62E" w14:textId="77777777" w:rsidR="006E3113" w:rsidRPr="003C0DD8" w:rsidRDefault="006E3113" w:rsidP="009D17D4">
            <w:pPr>
              <w:rPr>
                <w:rFonts w:ascii="Verdana" w:hAnsi="Verdana" w:cs="Arial"/>
                <w:sz w:val="16"/>
              </w:rPr>
            </w:pPr>
            <w:r>
              <w:rPr>
                <w:rFonts w:ascii="Verdana" w:hAnsi="Verdana" w:cs="Arial"/>
                <w:sz w:val="16"/>
              </w:rPr>
              <w:t>CORTO CIRCUITO</w:t>
            </w:r>
          </w:p>
        </w:tc>
        <w:tc>
          <w:tcPr>
            <w:tcW w:w="1665" w:type="dxa"/>
            <w:vAlign w:val="center"/>
          </w:tcPr>
          <w:p w14:paraId="679AD14F" w14:textId="77777777" w:rsidR="006E3113" w:rsidRPr="003C0DD8" w:rsidRDefault="006E3113" w:rsidP="009D17D4">
            <w:pPr>
              <w:jc w:val="center"/>
              <w:rPr>
                <w:rFonts w:ascii="Verdana" w:hAnsi="Verdana" w:cs="Arial"/>
                <w:sz w:val="16"/>
              </w:rPr>
            </w:pPr>
            <w:r>
              <w:rPr>
                <w:rFonts w:ascii="Verdana" w:hAnsi="Verdana" w:cs="Arial"/>
                <w:sz w:val="16"/>
              </w:rPr>
              <w:t>Oct-19</w:t>
            </w:r>
          </w:p>
        </w:tc>
        <w:tc>
          <w:tcPr>
            <w:tcW w:w="1590" w:type="dxa"/>
            <w:vAlign w:val="center"/>
          </w:tcPr>
          <w:p w14:paraId="395CB24B" w14:textId="261FB51B" w:rsidR="006E3113" w:rsidRDefault="006E3113" w:rsidP="009D17D4">
            <w:pPr>
              <w:jc w:val="right"/>
              <w:rPr>
                <w:rFonts w:ascii="Verdana" w:hAnsi="Verdana" w:cs="Arial"/>
                <w:sz w:val="16"/>
                <w:lang w:val="es-ES_tradnl"/>
              </w:rPr>
            </w:pPr>
            <w:r>
              <w:rPr>
                <w:rFonts w:ascii="Verdana" w:hAnsi="Verdana" w:cs="Arial"/>
                <w:sz w:val="16"/>
                <w:lang w:val="es-ES_tradnl"/>
              </w:rPr>
              <w:t>145</w:t>
            </w:r>
            <w:r w:rsidR="00BD69A9">
              <w:rPr>
                <w:rFonts w:ascii="Verdana" w:hAnsi="Verdana" w:cs="Arial"/>
                <w:sz w:val="16"/>
                <w:lang w:val="es-ES_tradnl"/>
              </w:rPr>
              <w:t>,00</w:t>
            </w:r>
          </w:p>
        </w:tc>
      </w:tr>
      <w:tr w:rsidR="006E3113" w:rsidRPr="003C0DD8" w14:paraId="703D8AD8" w14:textId="77777777" w:rsidTr="009556A2">
        <w:trPr>
          <w:trHeight w:val="284"/>
          <w:jc w:val="center"/>
        </w:trPr>
        <w:tc>
          <w:tcPr>
            <w:tcW w:w="4582" w:type="dxa"/>
            <w:vAlign w:val="center"/>
          </w:tcPr>
          <w:p w14:paraId="4E01B3F0" w14:textId="77777777" w:rsidR="006E3113" w:rsidRPr="003C0DD8" w:rsidRDefault="006E3113" w:rsidP="009D17D4">
            <w:pPr>
              <w:rPr>
                <w:rFonts w:ascii="Verdana" w:hAnsi="Verdana" w:cs="Arial"/>
                <w:sz w:val="16"/>
              </w:rPr>
            </w:pPr>
            <w:r>
              <w:rPr>
                <w:rFonts w:ascii="Verdana" w:hAnsi="Verdana" w:cs="Arial"/>
                <w:sz w:val="16"/>
              </w:rPr>
              <w:t>MAL MANIPULEO</w:t>
            </w:r>
          </w:p>
        </w:tc>
        <w:tc>
          <w:tcPr>
            <w:tcW w:w="1665" w:type="dxa"/>
            <w:vAlign w:val="center"/>
          </w:tcPr>
          <w:p w14:paraId="3260E777" w14:textId="77777777" w:rsidR="006E3113" w:rsidRPr="003C0DD8" w:rsidRDefault="006E3113" w:rsidP="009D17D4">
            <w:pPr>
              <w:jc w:val="center"/>
              <w:rPr>
                <w:rFonts w:ascii="Verdana" w:hAnsi="Verdana" w:cs="Arial"/>
                <w:sz w:val="16"/>
              </w:rPr>
            </w:pPr>
            <w:r>
              <w:rPr>
                <w:rFonts w:ascii="Verdana" w:hAnsi="Verdana" w:cs="Arial"/>
                <w:sz w:val="16"/>
              </w:rPr>
              <w:t>Oct-19</w:t>
            </w:r>
          </w:p>
        </w:tc>
        <w:tc>
          <w:tcPr>
            <w:tcW w:w="1590" w:type="dxa"/>
            <w:vAlign w:val="center"/>
          </w:tcPr>
          <w:p w14:paraId="4A9C7B93" w14:textId="42A8B510" w:rsidR="006E3113" w:rsidRDefault="006E3113" w:rsidP="009D17D4">
            <w:pPr>
              <w:jc w:val="right"/>
              <w:rPr>
                <w:rFonts w:ascii="Verdana" w:hAnsi="Verdana" w:cs="Arial"/>
                <w:sz w:val="16"/>
                <w:lang w:val="es-ES_tradnl"/>
              </w:rPr>
            </w:pPr>
            <w:r>
              <w:rPr>
                <w:rFonts w:ascii="Verdana" w:hAnsi="Verdana" w:cs="Arial"/>
                <w:sz w:val="16"/>
                <w:lang w:val="es-ES_tradnl"/>
              </w:rPr>
              <w:t>193</w:t>
            </w:r>
            <w:r w:rsidR="00BD69A9">
              <w:rPr>
                <w:rFonts w:ascii="Verdana" w:hAnsi="Verdana" w:cs="Arial"/>
                <w:sz w:val="16"/>
                <w:lang w:val="es-ES_tradnl"/>
              </w:rPr>
              <w:t>,00</w:t>
            </w:r>
          </w:p>
        </w:tc>
      </w:tr>
      <w:tr w:rsidR="006E3113" w:rsidRPr="003C0DD8" w14:paraId="7DB04486" w14:textId="77777777" w:rsidTr="009556A2">
        <w:trPr>
          <w:trHeight w:val="284"/>
          <w:jc w:val="center"/>
        </w:trPr>
        <w:tc>
          <w:tcPr>
            <w:tcW w:w="4582" w:type="dxa"/>
            <w:vAlign w:val="center"/>
          </w:tcPr>
          <w:p w14:paraId="04047583" w14:textId="77777777" w:rsidR="006E3113" w:rsidRDefault="006E3113" w:rsidP="009D17D4">
            <w:pPr>
              <w:rPr>
                <w:rFonts w:ascii="Verdana" w:hAnsi="Verdana" w:cs="Arial"/>
                <w:sz w:val="16"/>
                <w:lang w:val="es-ES_tradnl"/>
              </w:rPr>
            </w:pPr>
            <w:r>
              <w:rPr>
                <w:rFonts w:ascii="Verdana" w:hAnsi="Verdana" w:cs="Arial"/>
                <w:sz w:val="16"/>
                <w:lang w:val="es-ES_tradnl"/>
              </w:rPr>
              <w:t>MAL MANEJO, IMPERICIA</w:t>
            </w:r>
          </w:p>
        </w:tc>
        <w:tc>
          <w:tcPr>
            <w:tcW w:w="1665" w:type="dxa"/>
            <w:vAlign w:val="center"/>
          </w:tcPr>
          <w:p w14:paraId="3A1CCB94" w14:textId="77777777" w:rsidR="006E3113" w:rsidRPr="003C0DD8" w:rsidRDefault="006E3113" w:rsidP="009D17D4">
            <w:pPr>
              <w:jc w:val="center"/>
              <w:rPr>
                <w:rFonts w:ascii="Verdana" w:hAnsi="Verdana" w:cs="Arial"/>
                <w:sz w:val="16"/>
              </w:rPr>
            </w:pPr>
            <w:r>
              <w:rPr>
                <w:rFonts w:ascii="Verdana" w:hAnsi="Verdana" w:cs="Arial"/>
                <w:sz w:val="16"/>
              </w:rPr>
              <w:t>Nov-19</w:t>
            </w:r>
          </w:p>
        </w:tc>
        <w:tc>
          <w:tcPr>
            <w:tcW w:w="1590" w:type="dxa"/>
            <w:vAlign w:val="center"/>
          </w:tcPr>
          <w:p w14:paraId="7DBAADF3" w14:textId="1E9B5C39" w:rsidR="006E3113" w:rsidRDefault="006E3113" w:rsidP="009D17D4">
            <w:pPr>
              <w:jc w:val="right"/>
              <w:rPr>
                <w:rFonts w:ascii="Verdana" w:hAnsi="Verdana" w:cs="Arial"/>
                <w:sz w:val="16"/>
                <w:lang w:val="es-ES_tradnl"/>
              </w:rPr>
            </w:pPr>
            <w:r>
              <w:rPr>
                <w:rFonts w:ascii="Verdana" w:hAnsi="Verdana" w:cs="Arial"/>
                <w:sz w:val="16"/>
                <w:lang w:val="es-ES_tradnl"/>
              </w:rPr>
              <w:t>1,822</w:t>
            </w:r>
            <w:r w:rsidR="00BD69A9">
              <w:rPr>
                <w:rFonts w:ascii="Verdana" w:hAnsi="Verdana" w:cs="Arial"/>
                <w:sz w:val="16"/>
                <w:lang w:val="es-ES_tradnl"/>
              </w:rPr>
              <w:t>,00</w:t>
            </w:r>
          </w:p>
        </w:tc>
      </w:tr>
      <w:tr w:rsidR="006E3113" w:rsidRPr="003C0DD8" w14:paraId="2BA34453" w14:textId="77777777" w:rsidTr="009556A2">
        <w:trPr>
          <w:trHeight w:val="284"/>
          <w:jc w:val="center"/>
        </w:trPr>
        <w:tc>
          <w:tcPr>
            <w:tcW w:w="4582" w:type="dxa"/>
            <w:vAlign w:val="center"/>
          </w:tcPr>
          <w:p w14:paraId="6E41D59E" w14:textId="77777777" w:rsidR="006E3113" w:rsidRDefault="006E3113" w:rsidP="009D17D4">
            <w:pPr>
              <w:rPr>
                <w:rFonts w:ascii="Verdana" w:hAnsi="Verdana" w:cs="Arial"/>
                <w:sz w:val="16"/>
                <w:lang w:val="es-ES_tradnl"/>
              </w:rPr>
            </w:pPr>
            <w:r>
              <w:rPr>
                <w:rFonts w:ascii="Verdana" w:hAnsi="Verdana" w:cs="Arial"/>
                <w:sz w:val="16"/>
                <w:lang w:val="es-ES_tradnl"/>
              </w:rPr>
              <w:t>ROBO</w:t>
            </w:r>
          </w:p>
        </w:tc>
        <w:tc>
          <w:tcPr>
            <w:tcW w:w="1665" w:type="dxa"/>
            <w:vAlign w:val="center"/>
          </w:tcPr>
          <w:p w14:paraId="6EAD01DC" w14:textId="77777777" w:rsidR="006E3113" w:rsidRPr="003C0DD8" w:rsidRDefault="006E3113" w:rsidP="009D17D4">
            <w:pPr>
              <w:jc w:val="center"/>
              <w:rPr>
                <w:rFonts w:ascii="Verdana" w:hAnsi="Verdana" w:cs="Arial"/>
                <w:sz w:val="16"/>
              </w:rPr>
            </w:pPr>
            <w:r>
              <w:rPr>
                <w:rFonts w:ascii="Verdana" w:hAnsi="Verdana" w:cs="Arial"/>
                <w:sz w:val="16"/>
              </w:rPr>
              <w:t>May-20</w:t>
            </w:r>
          </w:p>
        </w:tc>
        <w:tc>
          <w:tcPr>
            <w:tcW w:w="1590" w:type="dxa"/>
            <w:vAlign w:val="center"/>
          </w:tcPr>
          <w:p w14:paraId="7E2D51AD" w14:textId="7ACD1FE7" w:rsidR="006E3113" w:rsidRDefault="006E3113" w:rsidP="009D17D4">
            <w:pPr>
              <w:jc w:val="right"/>
              <w:rPr>
                <w:rFonts w:ascii="Verdana" w:hAnsi="Verdana" w:cs="Arial"/>
                <w:sz w:val="16"/>
                <w:lang w:val="es-ES_tradnl"/>
              </w:rPr>
            </w:pPr>
            <w:r>
              <w:rPr>
                <w:rFonts w:ascii="Verdana" w:hAnsi="Verdana" w:cs="Arial"/>
                <w:sz w:val="16"/>
                <w:lang w:val="es-ES_tradnl"/>
              </w:rPr>
              <w:t>0</w:t>
            </w:r>
            <w:r w:rsidR="00BD69A9">
              <w:rPr>
                <w:rFonts w:ascii="Verdana" w:hAnsi="Verdana" w:cs="Arial"/>
                <w:sz w:val="16"/>
                <w:lang w:val="es-ES_tradnl"/>
              </w:rPr>
              <w:t>,00</w:t>
            </w:r>
          </w:p>
        </w:tc>
      </w:tr>
      <w:tr w:rsidR="006E3113" w:rsidRPr="003C0DD8" w14:paraId="7B246580" w14:textId="77777777" w:rsidTr="009556A2">
        <w:trPr>
          <w:trHeight w:val="284"/>
          <w:jc w:val="center"/>
        </w:trPr>
        <w:tc>
          <w:tcPr>
            <w:tcW w:w="4582" w:type="dxa"/>
            <w:vAlign w:val="center"/>
          </w:tcPr>
          <w:p w14:paraId="3180DBFA" w14:textId="77777777" w:rsidR="006E3113" w:rsidRDefault="006E3113" w:rsidP="009D17D4">
            <w:pPr>
              <w:rPr>
                <w:rFonts w:ascii="Verdana" w:hAnsi="Verdana" w:cs="Arial"/>
                <w:sz w:val="16"/>
                <w:lang w:val="es-ES_tradnl"/>
              </w:rPr>
            </w:pPr>
            <w:r>
              <w:rPr>
                <w:rFonts w:ascii="Verdana" w:hAnsi="Verdana" w:cs="Arial"/>
                <w:sz w:val="16"/>
                <w:lang w:val="es-ES_tradnl"/>
              </w:rPr>
              <w:t>MAL MANIPULEO</w:t>
            </w:r>
          </w:p>
        </w:tc>
        <w:tc>
          <w:tcPr>
            <w:tcW w:w="1665" w:type="dxa"/>
            <w:vAlign w:val="center"/>
          </w:tcPr>
          <w:p w14:paraId="3783C5A9" w14:textId="77777777" w:rsidR="006E3113" w:rsidRPr="003C0DD8" w:rsidRDefault="006E3113" w:rsidP="009D17D4">
            <w:pPr>
              <w:jc w:val="center"/>
              <w:rPr>
                <w:rFonts w:ascii="Verdana" w:hAnsi="Verdana" w:cs="Arial"/>
                <w:sz w:val="16"/>
              </w:rPr>
            </w:pPr>
            <w:r>
              <w:rPr>
                <w:rFonts w:ascii="Verdana" w:hAnsi="Verdana" w:cs="Arial"/>
                <w:sz w:val="16"/>
              </w:rPr>
              <w:t>Jul-20</w:t>
            </w:r>
          </w:p>
        </w:tc>
        <w:tc>
          <w:tcPr>
            <w:tcW w:w="1590" w:type="dxa"/>
            <w:vAlign w:val="center"/>
          </w:tcPr>
          <w:p w14:paraId="5542B4F1" w14:textId="252BDB8E" w:rsidR="006E3113" w:rsidRDefault="006E3113" w:rsidP="009D17D4">
            <w:pPr>
              <w:jc w:val="right"/>
              <w:rPr>
                <w:rFonts w:ascii="Verdana" w:hAnsi="Verdana" w:cs="Arial"/>
                <w:sz w:val="16"/>
                <w:lang w:val="es-ES_tradnl"/>
              </w:rPr>
            </w:pPr>
            <w:r>
              <w:rPr>
                <w:rFonts w:ascii="Verdana" w:hAnsi="Verdana" w:cs="Arial"/>
                <w:sz w:val="16"/>
                <w:lang w:val="es-ES_tradnl"/>
              </w:rPr>
              <w:t>0</w:t>
            </w:r>
            <w:r w:rsidR="00BD69A9">
              <w:rPr>
                <w:rFonts w:ascii="Verdana" w:hAnsi="Verdana" w:cs="Arial"/>
                <w:sz w:val="16"/>
                <w:lang w:val="es-ES_tradnl"/>
              </w:rPr>
              <w:t>,00</w:t>
            </w:r>
          </w:p>
        </w:tc>
      </w:tr>
      <w:tr w:rsidR="006E3113" w:rsidRPr="003C0DD8" w14:paraId="3560240B" w14:textId="77777777" w:rsidTr="009556A2">
        <w:trPr>
          <w:trHeight w:val="284"/>
          <w:jc w:val="center"/>
        </w:trPr>
        <w:tc>
          <w:tcPr>
            <w:tcW w:w="4582" w:type="dxa"/>
            <w:vAlign w:val="center"/>
          </w:tcPr>
          <w:p w14:paraId="3E56EB8B" w14:textId="77777777" w:rsidR="006E3113" w:rsidRPr="003C0DD8" w:rsidRDefault="006E3113" w:rsidP="009D17D4">
            <w:pPr>
              <w:jc w:val="center"/>
              <w:rPr>
                <w:rFonts w:ascii="Verdana" w:hAnsi="Verdana" w:cs="Arial"/>
                <w:sz w:val="16"/>
              </w:rPr>
            </w:pPr>
            <w:r>
              <w:rPr>
                <w:rFonts w:ascii="Verdana" w:hAnsi="Verdana" w:cs="Arial"/>
                <w:b/>
                <w:sz w:val="16"/>
                <w:lang w:val="es-ES_tradnl"/>
              </w:rPr>
              <w:t>TOTAL SINIESTROS (ULTIMAS 3 GESTIONES)</w:t>
            </w:r>
          </w:p>
        </w:tc>
        <w:tc>
          <w:tcPr>
            <w:tcW w:w="1665" w:type="dxa"/>
            <w:vAlign w:val="center"/>
          </w:tcPr>
          <w:p w14:paraId="2796F9B5" w14:textId="77777777" w:rsidR="006E3113" w:rsidRDefault="006E3113" w:rsidP="009D17D4">
            <w:pPr>
              <w:rPr>
                <w:rFonts w:ascii="Verdana" w:hAnsi="Verdana" w:cs="Arial"/>
                <w:sz w:val="16"/>
                <w:lang w:val="es-ES_tradnl"/>
              </w:rPr>
            </w:pPr>
          </w:p>
        </w:tc>
        <w:tc>
          <w:tcPr>
            <w:tcW w:w="1590" w:type="dxa"/>
            <w:vAlign w:val="center"/>
          </w:tcPr>
          <w:p w14:paraId="65F64FCC" w14:textId="773F4AE5" w:rsidR="006E3113" w:rsidRPr="003C0DD8" w:rsidRDefault="006E3113" w:rsidP="009D17D4">
            <w:pPr>
              <w:jc w:val="right"/>
              <w:rPr>
                <w:rFonts w:ascii="Verdana" w:hAnsi="Verdana" w:cs="Arial"/>
                <w:sz w:val="16"/>
              </w:rPr>
            </w:pPr>
            <w:r>
              <w:rPr>
                <w:rFonts w:ascii="Verdana" w:hAnsi="Verdana" w:cs="Arial"/>
                <w:b/>
                <w:sz w:val="16"/>
                <w:lang w:val="es-ES_tradnl"/>
              </w:rPr>
              <w:t>9</w:t>
            </w:r>
            <w:r w:rsidR="00BD69A9">
              <w:rPr>
                <w:rFonts w:ascii="Verdana" w:hAnsi="Verdana" w:cs="Arial"/>
                <w:b/>
                <w:sz w:val="16"/>
                <w:lang w:val="es-ES_tradnl"/>
              </w:rPr>
              <w:t>.</w:t>
            </w:r>
            <w:r>
              <w:rPr>
                <w:rFonts w:ascii="Verdana" w:hAnsi="Verdana" w:cs="Arial"/>
                <w:b/>
                <w:sz w:val="16"/>
                <w:lang w:val="es-ES_tradnl"/>
              </w:rPr>
              <w:t>615</w:t>
            </w:r>
            <w:r w:rsidR="00BD69A9">
              <w:rPr>
                <w:rFonts w:ascii="Verdana" w:hAnsi="Verdana" w:cs="Arial"/>
                <w:b/>
                <w:sz w:val="16"/>
                <w:lang w:val="es-ES_tradnl"/>
              </w:rPr>
              <w:t>,00</w:t>
            </w:r>
          </w:p>
        </w:tc>
      </w:tr>
    </w:tbl>
    <w:p w14:paraId="45397EBB" w14:textId="49BF99EF" w:rsidR="006E3113" w:rsidRDefault="006E3113" w:rsidP="00645464">
      <w:pPr>
        <w:jc w:val="both"/>
        <w:rPr>
          <w:rFonts w:ascii="Verdana" w:hAnsi="Verdana" w:cs="Arial"/>
          <w:b/>
          <w:sz w:val="18"/>
          <w:szCs w:val="18"/>
          <w:lang w:val="es-BO"/>
        </w:rPr>
      </w:pPr>
    </w:p>
    <w:p w14:paraId="56814309" w14:textId="37F5889C" w:rsidR="006E3113" w:rsidRDefault="006E3113" w:rsidP="00645464">
      <w:pPr>
        <w:jc w:val="both"/>
        <w:rPr>
          <w:rFonts w:ascii="Verdana" w:hAnsi="Verdana" w:cs="Arial"/>
          <w:b/>
          <w:sz w:val="18"/>
          <w:szCs w:val="18"/>
          <w:lang w:val="es-BO"/>
        </w:rPr>
      </w:pPr>
    </w:p>
    <w:tbl>
      <w:tblPr>
        <w:tblW w:w="80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19"/>
        <w:gridCol w:w="1665"/>
        <w:gridCol w:w="1641"/>
      </w:tblGrid>
      <w:tr w:rsidR="003140D2" w:rsidRPr="003C0DD8" w14:paraId="50A9A8D4" w14:textId="77777777" w:rsidTr="009D17D4">
        <w:trPr>
          <w:trHeight w:val="397"/>
          <w:jc w:val="center"/>
        </w:trPr>
        <w:tc>
          <w:tcPr>
            <w:tcW w:w="8025" w:type="dxa"/>
            <w:gridSpan w:val="3"/>
            <w:shd w:val="clear" w:color="auto" w:fill="DBE5F1" w:themeFill="accent1" w:themeFillTint="33"/>
            <w:vAlign w:val="center"/>
          </w:tcPr>
          <w:p w14:paraId="5645D92E" w14:textId="77777777" w:rsidR="003140D2" w:rsidRPr="003C0DD8" w:rsidRDefault="003140D2" w:rsidP="009D17D4">
            <w:pPr>
              <w:jc w:val="center"/>
              <w:rPr>
                <w:rFonts w:ascii="Verdana" w:hAnsi="Verdana" w:cs="Arial"/>
                <w:b/>
                <w:sz w:val="16"/>
              </w:rPr>
            </w:pPr>
            <w:r w:rsidRPr="003C0DD8">
              <w:rPr>
                <w:rFonts w:ascii="Verdana" w:hAnsi="Verdana" w:cs="Arial"/>
                <w:b/>
                <w:sz w:val="16"/>
              </w:rPr>
              <w:t>PÓLIZA (</w:t>
            </w:r>
            <w:r>
              <w:rPr>
                <w:rFonts w:ascii="Verdana" w:hAnsi="Verdana" w:cs="Arial"/>
                <w:b/>
                <w:sz w:val="16"/>
              </w:rPr>
              <w:t>AUTOMOTORES</w:t>
            </w:r>
            <w:r w:rsidRPr="003C0DD8">
              <w:rPr>
                <w:rFonts w:ascii="Verdana" w:hAnsi="Verdana" w:cs="Arial"/>
                <w:b/>
                <w:sz w:val="16"/>
              </w:rPr>
              <w:t>)</w:t>
            </w:r>
          </w:p>
        </w:tc>
      </w:tr>
      <w:tr w:rsidR="003140D2" w:rsidRPr="003C0DD8" w14:paraId="7FB26C9A" w14:textId="77777777" w:rsidTr="009D17D4">
        <w:trPr>
          <w:trHeight w:val="397"/>
          <w:jc w:val="center"/>
        </w:trPr>
        <w:tc>
          <w:tcPr>
            <w:tcW w:w="4719" w:type="dxa"/>
            <w:shd w:val="clear" w:color="auto" w:fill="DBE5F1" w:themeFill="accent1" w:themeFillTint="33"/>
            <w:vAlign w:val="center"/>
          </w:tcPr>
          <w:p w14:paraId="17BEB52B" w14:textId="77777777" w:rsidR="003140D2" w:rsidRPr="003C0DD8" w:rsidRDefault="003140D2" w:rsidP="009D17D4">
            <w:pPr>
              <w:jc w:val="center"/>
              <w:rPr>
                <w:rFonts w:ascii="Verdana" w:hAnsi="Verdana" w:cs="Arial"/>
                <w:b/>
                <w:sz w:val="16"/>
              </w:rPr>
            </w:pPr>
            <w:r w:rsidRPr="003C0DD8">
              <w:rPr>
                <w:rFonts w:ascii="Verdana" w:hAnsi="Verdana" w:cs="Arial"/>
                <w:b/>
                <w:sz w:val="16"/>
              </w:rPr>
              <w:t>SINIESTRO (Descripción)</w:t>
            </w:r>
          </w:p>
        </w:tc>
        <w:tc>
          <w:tcPr>
            <w:tcW w:w="1665" w:type="dxa"/>
            <w:shd w:val="clear" w:color="auto" w:fill="DBE5F1" w:themeFill="accent1" w:themeFillTint="33"/>
            <w:vAlign w:val="center"/>
          </w:tcPr>
          <w:p w14:paraId="0A38F888" w14:textId="77777777" w:rsidR="003140D2" w:rsidRPr="003C0DD8" w:rsidRDefault="003140D2" w:rsidP="009D17D4">
            <w:pPr>
              <w:jc w:val="center"/>
              <w:rPr>
                <w:rFonts w:ascii="Verdana" w:hAnsi="Verdana" w:cs="Arial"/>
                <w:b/>
                <w:sz w:val="16"/>
              </w:rPr>
            </w:pPr>
            <w:r w:rsidRPr="003C0DD8">
              <w:rPr>
                <w:rFonts w:ascii="Verdana" w:hAnsi="Verdana" w:cs="Arial"/>
                <w:b/>
                <w:sz w:val="16"/>
              </w:rPr>
              <w:t>FECHA</w:t>
            </w:r>
          </w:p>
        </w:tc>
        <w:tc>
          <w:tcPr>
            <w:tcW w:w="1641" w:type="dxa"/>
            <w:shd w:val="clear" w:color="auto" w:fill="DBE5F1" w:themeFill="accent1" w:themeFillTint="33"/>
            <w:vAlign w:val="center"/>
          </w:tcPr>
          <w:p w14:paraId="46A33EF1" w14:textId="3DF375F9" w:rsidR="003140D2" w:rsidRPr="003C0DD8" w:rsidRDefault="003140D2" w:rsidP="009D17D4">
            <w:pPr>
              <w:jc w:val="center"/>
              <w:rPr>
                <w:rFonts w:ascii="Verdana" w:hAnsi="Verdana" w:cs="Arial"/>
                <w:b/>
                <w:sz w:val="16"/>
              </w:rPr>
            </w:pPr>
            <w:r w:rsidRPr="003C0DD8">
              <w:rPr>
                <w:rFonts w:ascii="Verdana" w:hAnsi="Verdana" w:cs="Arial"/>
                <w:b/>
                <w:sz w:val="16"/>
              </w:rPr>
              <w:t>MONTO</w:t>
            </w:r>
            <w:r>
              <w:rPr>
                <w:rFonts w:ascii="Verdana" w:hAnsi="Verdana" w:cs="Arial"/>
                <w:b/>
                <w:sz w:val="16"/>
              </w:rPr>
              <w:t xml:space="preserve"> EN </w:t>
            </w:r>
            <w:r w:rsidR="000109B7">
              <w:rPr>
                <w:rFonts w:ascii="Verdana" w:hAnsi="Verdana" w:cs="Arial"/>
                <w:b/>
                <w:sz w:val="16"/>
              </w:rPr>
              <w:t>DÓLARES</w:t>
            </w:r>
          </w:p>
        </w:tc>
      </w:tr>
      <w:tr w:rsidR="003140D2" w:rsidRPr="003C0DD8" w14:paraId="7FD32A55" w14:textId="77777777" w:rsidTr="009D17D4">
        <w:trPr>
          <w:trHeight w:val="284"/>
          <w:jc w:val="center"/>
        </w:trPr>
        <w:tc>
          <w:tcPr>
            <w:tcW w:w="4719" w:type="dxa"/>
            <w:vAlign w:val="center"/>
          </w:tcPr>
          <w:p w14:paraId="7AFD53F7" w14:textId="77777777" w:rsidR="003140D2" w:rsidRPr="003C0DD8" w:rsidRDefault="003140D2" w:rsidP="009D17D4">
            <w:pPr>
              <w:rPr>
                <w:rFonts w:ascii="Verdana" w:hAnsi="Verdana" w:cs="Arial"/>
                <w:sz w:val="16"/>
              </w:rPr>
            </w:pPr>
            <w:r>
              <w:rPr>
                <w:rFonts w:ascii="Verdana" w:hAnsi="Verdana" w:cs="Arial"/>
                <w:sz w:val="16"/>
              </w:rPr>
              <w:t>COLISIÓN POR ALCANCE FT</w:t>
            </w:r>
          </w:p>
        </w:tc>
        <w:tc>
          <w:tcPr>
            <w:tcW w:w="1665" w:type="dxa"/>
            <w:vAlign w:val="center"/>
          </w:tcPr>
          <w:p w14:paraId="638B2D07" w14:textId="77777777" w:rsidR="003140D2" w:rsidRPr="003C0DD8" w:rsidRDefault="003140D2" w:rsidP="009D17D4">
            <w:pPr>
              <w:jc w:val="center"/>
              <w:rPr>
                <w:rFonts w:ascii="Verdana" w:hAnsi="Verdana" w:cs="Arial"/>
                <w:sz w:val="16"/>
              </w:rPr>
            </w:pPr>
            <w:r>
              <w:rPr>
                <w:rFonts w:ascii="Verdana" w:hAnsi="Verdana" w:cs="Arial"/>
                <w:sz w:val="16"/>
              </w:rPr>
              <w:t>Oct-18</w:t>
            </w:r>
          </w:p>
        </w:tc>
        <w:tc>
          <w:tcPr>
            <w:tcW w:w="1641" w:type="dxa"/>
            <w:vAlign w:val="center"/>
          </w:tcPr>
          <w:p w14:paraId="6D4B60F3" w14:textId="17905C13" w:rsidR="003140D2" w:rsidRPr="003C0DD8" w:rsidRDefault="003140D2" w:rsidP="009D17D4">
            <w:pPr>
              <w:jc w:val="right"/>
              <w:rPr>
                <w:rFonts w:ascii="Verdana" w:hAnsi="Verdana" w:cs="Arial"/>
                <w:sz w:val="16"/>
              </w:rPr>
            </w:pPr>
            <w:r>
              <w:rPr>
                <w:rFonts w:ascii="Verdana" w:hAnsi="Verdana" w:cs="Arial"/>
                <w:sz w:val="16"/>
              </w:rPr>
              <w:t>168</w:t>
            </w:r>
            <w:r w:rsidR="00BD69A9">
              <w:rPr>
                <w:rFonts w:ascii="Verdana" w:hAnsi="Verdana" w:cs="Arial"/>
                <w:sz w:val="16"/>
              </w:rPr>
              <w:t>,00</w:t>
            </w:r>
          </w:p>
        </w:tc>
      </w:tr>
      <w:tr w:rsidR="003140D2" w:rsidRPr="003C0DD8" w14:paraId="6D01BB1C" w14:textId="77777777" w:rsidTr="009D17D4">
        <w:trPr>
          <w:trHeight w:val="284"/>
          <w:jc w:val="center"/>
        </w:trPr>
        <w:tc>
          <w:tcPr>
            <w:tcW w:w="4719" w:type="dxa"/>
            <w:vAlign w:val="center"/>
          </w:tcPr>
          <w:p w14:paraId="630BF9FC" w14:textId="77777777" w:rsidR="003140D2" w:rsidRPr="003C0DD8" w:rsidRDefault="003140D2" w:rsidP="009D17D4">
            <w:pPr>
              <w:rPr>
                <w:rFonts w:ascii="Verdana" w:hAnsi="Verdana" w:cs="Arial"/>
                <w:sz w:val="16"/>
              </w:rPr>
            </w:pPr>
            <w:r>
              <w:rPr>
                <w:rFonts w:ascii="Verdana" w:hAnsi="Verdana" w:cs="Arial"/>
                <w:sz w:val="16"/>
              </w:rPr>
              <w:t>CHOQUE CONTRA OBJETOS FT</w:t>
            </w:r>
          </w:p>
        </w:tc>
        <w:tc>
          <w:tcPr>
            <w:tcW w:w="1665" w:type="dxa"/>
            <w:vAlign w:val="center"/>
          </w:tcPr>
          <w:p w14:paraId="5D82232B" w14:textId="77777777" w:rsidR="003140D2" w:rsidRPr="003C0DD8" w:rsidRDefault="003140D2" w:rsidP="009D17D4">
            <w:pPr>
              <w:jc w:val="center"/>
              <w:rPr>
                <w:rFonts w:ascii="Verdana" w:hAnsi="Verdana" w:cs="Arial"/>
                <w:sz w:val="16"/>
              </w:rPr>
            </w:pPr>
            <w:r>
              <w:rPr>
                <w:rFonts w:ascii="Verdana" w:hAnsi="Verdana" w:cs="Arial"/>
                <w:sz w:val="16"/>
              </w:rPr>
              <w:t>Oct-18</w:t>
            </w:r>
          </w:p>
        </w:tc>
        <w:tc>
          <w:tcPr>
            <w:tcW w:w="1641" w:type="dxa"/>
            <w:vAlign w:val="center"/>
          </w:tcPr>
          <w:p w14:paraId="648C14AA" w14:textId="6D8EB04B" w:rsidR="003140D2" w:rsidRPr="003C0DD8" w:rsidRDefault="003140D2" w:rsidP="009D17D4">
            <w:pPr>
              <w:jc w:val="right"/>
              <w:rPr>
                <w:rFonts w:ascii="Verdana" w:hAnsi="Verdana" w:cs="Arial"/>
                <w:sz w:val="16"/>
              </w:rPr>
            </w:pPr>
            <w:r>
              <w:rPr>
                <w:rFonts w:ascii="Verdana" w:hAnsi="Verdana" w:cs="Arial"/>
                <w:sz w:val="16"/>
                <w:lang w:val="es-ES_tradnl"/>
              </w:rPr>
              <w:t>153</w:t>
            </w:r>
            <w:r w:rsidR="00BD69A9">
              <w:rPr>
                <w:rFonts w:ascii="Verdana" w:hAnsi="Verdana" w:cs="Arial"/>
                <w:sz w:val="16"/>
                <w:lang w:val="es-ES_tradnl"/>
              </w:rPr>
              <w:t>,00</w:t>
            </w:r>
          </w:p>
        </w:tc>
      </w:tr>
      <w:tr w:rsidR="003140D2" w:rsidRPr="003C0DD8" w14:paraId="20114663" w14:textId="77777777" w:rsidTr="009D17D4">
        <w:trPr>
          <w:trHeight w:val="284"/>
          <w:jc w:val="center"/>
        </w:trPr>
        <w:tc>
          <w:tcPr>
            <w:tcW w:w="4719" w:type="dxa"/>
            <w:vAlign w:val="center"/>
          </w:tcPr>
          <w:p w14:paraId="76741CF3" w14:textId="77777777" w:rsidR="003140D2" w:rsidRPr="003C0DD8" w:rsidRDefault="003140D2" w:rsidP="009D17D4">
            <w:pPr>
              <w:rPr>
                <w:rFonts w:ascii="Verdana" w:hAnsi="Verdana" w:cs="Arial"/>
                <w:sz w:val="16"/>
              </w:rPr>
            </w:pPr>
            <w:r>
              <w:rPr>
                <w:rFonts w:ascii="Verdana" w:hAnsi="Verdana" w:cs="Arial"/>
                <w:sz w:val="16"/>
              </w:rPr>
              <w:t>CHOQUE CONTRA OBJETOS FT</w:t>
            </w:r>
          </w:p>
        </w:tc>
        <w:tc>
          <w:tcPr>
            <w:tcW w:w="1665" w:type="dxa"/>
            <w:vAlign w:val="center"/>
          </w:tcPr>
          <w:p w14:paraId="5F87992D" w14:textId="77777777" w:rsidR="003140D2" w:rsidRPr="003C0DD8" w:rsidRDefault="003140D2" w:rsidP="009D17D4">
            <w:pPr>
              <w:jc w:val="center"/>
              <w:rPr>
                <w:rFonts w:ascii="Verdana" w:hAnsi="Verdana" w:cs="Arial"/>
                <w:sz w:val="16"/>
              </w:rPr>
            </w:pPr>
            <w:r>
              <w:rPr>
                <w:rFonts w:ascii="Verdana" w:hAnsi="Verdana" w:cs="Arial"/>
                <w:sz w:val="16"/>
              </w:rPr>
              <w:t>Ago-19</w:t>
            </w:r>
          </w:p>
        </w:tc>
        <w:tc>
          <w:tcPr>
            <w:tcW w:w="1641" w:type="dxa"/>
            <w:vAlign w:val="center"/>
          </w:tcPr>
          <w:p w14:paraId="700C39C6" w14:textId="1F8F831F" w:rsidR="003140D2" w:rsidRPr="003C0DD8" w:rsidRDefault="003140D2" w:rsidP="009D17D4">
            <w:pPr>
              <w:jc w:val="right"/>
              <w:rPr>
                <w:rFonts w:ascii="Verdana" w:hAnsi="Verdana" w:cs="Arial"/>
                <w:sz w:val="16"/>
              </w:rPr>
            </w:pPr>
            <w:r>
              <w:rPr>
                <w:rFonts w:ascii="Verdana" w:hAnsi="Verdana" w:cs="Arial"/>
                <w:sz w:val="16"/>
              </w:rPr>
              <w:t>437</w:t>
            </w:r>
            <w:r w:rsidR="00BD69A9">
              <w:rPr>
                <w:rFonts w:ascii="Verdana" w:hAnsi="Verdana" w:cs="Arial"/>
                <w:sz w:val="16"/>
              </w:rPr>
              <w:t>,00</w:t>
            </w:r>
          </w:p>
        </w:tc>
      </w:tr>
      <w:tr w:rsidR="003140D2" w:rsidRPr="003C0DD8" w14:paraId="7A259320" w14:textId="77777777" w:rsidTr="009D17D4">
        <w:trPr>
          <w:trHeight w:val="284"/>
          <w:jc w:val="center"/>
        </w:trPr>
        <w:tc>
          <w:tcPr>
            <w:tcW w:w="4719" w:type="dxa"/>
            <w:vAlign w:val="center"/>
          </w:tcPr>
          <w:p w14:paraId="51C5F558" w14:textId="3D4C0959" w:rsidR="003140D2" w:rsidRPr="003C0DD8" w:rsidRDefault="003140D2" w:rsidP="009D17D4">
            <w:pPr>
              <w:rPr>
                <w:rFonts w:ascii="Verdana" w:hAnsi="Verdana" w:cs="Arial"/>
                <w:sz w:val="16"/>
              </w:rPr>
            </w:pPr>
            <w:r>
              <w:rPr>
                <w:rFonts w:ascii="Verdana" w:hAnsi="Verdana" w:cs="Arial"/>
                <w:sz w:val="16"/>
              </w:rPr>
              <w:t xml:space="preserve">COLISIÓN CON OTRO </w:t>
            </w:r>
            <w:r w:rsidR="000109B7">
              <w:rPr>
                <w:rFonts w:ascii="Verdana" w:hAnsi="Verdana" w:cs="Arial"/>
                <w:sz w:val="16"/>
              </w:rPr>
              <w:t>VEHÍCULO</w:t>
            </w:r>
            <w:r>
              <w:rPr>
                <w:rFonts w:ascii="Verdana" w:hAnsi="Verdana" w:cs="Arial"/>
                <w:sz w:val="16"/>
              </w:rPr>
              <w:t xml:space="preserve"> FT</w:t>
            </w:r>
          </w:p>
        </w:tc>
        <w:tc>
          <w:tcPr>
            <w:tcW w:w="1665" w:type="dxa"/>
            <w:vAlign w:val="center"/>
          </w:tcPr>
          <w:p w14:paraId="3261FF58" w14:textId="77777777" w:rsidR="003140D2" w:rsidRPr="003C0DD8" w:rsidRDefault="003140D2" w:rsidP="009D17D4">
            <w:pPr>
              <w:jc w:val="center"/>
              <w:rPr>
                <w:rFonts w:ascii="Verdana" w:hAnsi="Verdana" w:cs="Arial"/>
                <w:sz w:val="16"/>
              </w:rPr>
            </w:pPr>
            <w:r>
              <w:rPr>
                <w:rFonts w:ascii="Verdana" w:hAnsi="Verdana" w:cs="Arial"/>
                <w:sz w:val="16"/>
              </w:rPr>
              <w:t>Sep-19</w:t>
            </w:r>
          </w:p>
        </w:tc>
        <w:tc>
          <w:tcPr>
            <w:tcW w:w="1641" w:type="dxa"/>
            <w:vAlign w:val="center"/>
          </w:tcPr>
          <w:p w14:paraId="748DACA8" w14:textId="7BD514B6" w:rsidR="003140D2" w:rsidRPr="003C0DD8" w:rsidRDefault="003140D2" w:rsidP="009D17D4">
            <w:pPr>
              <w:jc w:val="right"/>
              <w:rPr>
                <w:rFonts w:ascii="Verdana" w:hAnsi="Verdana" w:cs="Arial"/>
                <w:sz w:val="16"/>
              </w:rPr>
            </w:pPr>
            <w:r>
              <w:rPr>
                <w:rFonts w:ascii="Verdana" w:hAnsi="Verdana" w:cs="Arial"/>
                <w:sz w:val="16"/>
                <w:lang w:val="es-ES_tradnl"/>
              </w:rPr>
              <w:t>178</w:t>
            </w:r>
            <w:r w:rsidR="00BD69A9">
              <w:rPr>
                <w:rFonts w:ascii="Verdana" w:hAnsi="Verdana" w:cs="Arial"/>
                <w:sz w:val="16"/>
                <w:lang w:val="es-ES_tradnl"/>
              </w:rPr>
              <w:t>,00</w:t>
            </w:r>
          </w:p>
        </w:tc>
      </w:tr>
      <w:tr w:rsidR="003140D2" w:rsidRPr="003C0DD8" w14:paraId="3098D8B8" w14:textId="77777777" w:rsidTr="009D17D4">
        <w:trPr>
          <w:trHeight w:val="284"/>
          <w:jc w:val="center"/>
        </w:trPr>
        <w:tc>
          <w:tcPr>
            <w:tcW w:w="4719" w:type="dxa"/>
            <w:vAlign w:val="center"/>
          </w:tcPr>
          <w:p w14:paraId="0E8A3AA0" w14:textId="087C8158" w:rsidR="003140D2" w:rsidRDefault="003140D2" w:rsidP="009D17D4">
            <w:pPr>
              <w:rPr>
                <w:rFonts w:ascii="Verdana" w:hAnsi="Verdana" w:cs="Arial"/>
                <w:sz w:val="16"/>
                <w:lang w:val="es-ES_tradnl"/>
              </w:rPr>
            </w:pPr>
            <w:r>
              <w:rPr>
                <w:rFonts w:ascii="Verdana" w:hAnsi="Verdana" w:cs="Arial"/>
                <w:sz w:val="16"/>
                <w:lang w:val="es-ES_tradnl"/>
              </w:rPr>
              <w:t xml:space="preserve">COLISIÓN CON OTRO </w:t>
            </w:r>
            <w:r w:rsidR="000109B7">
              <w:rPr>
                <w:rFonts w:ascii="Verdana" w:hAnsi="Verdana" w:cs="Arial"/>
                <w:sz w:val="16"/>
                <w:lang w:val="es-ES_tradnl"/>
              </w:rPr>
              <w:t>VEHÍCULO</w:t>
            </w:r>
          </w:p>
        </w:tc>
        <w:tc>
          <w:tcPr>
            <w:tcW w:w="1665" w:type="dxa"/>
            <w:vAlign w:val="center"/>
          </w:tcPr>
          <w:p w14:paraId="67F7B34F" w14:textId="77777777" w:rsidR="003140D2" w:rsidRDefault="003140D2" w:rsidP="009D17D4">
            <w:pPr>
              <w:jc w:val="center"/>
              <w:rPr>
                <w:rFonts w:ascii="Verdana" w:hAnsi="Verdana" w:cs="Arial"/>
                <w:sz w:val="16"/>
                <w:lang w:val="es-ES_tradnl"/>
              </w:rPr>
            </w:pPr>
            <w:r>
              <w:rPr>
                <w:rFonts w:ascii="Verdana" w:hAnsi="Verdana" w:cs="Arial"/>
                <w:sz w:val="16"/>
                <w:lang w:val="es-ES_tradnl"/>
              </w:rPr>
              <w:t>Ene-20</w:t>
            </w:r>
          </w:p>
        </w:tc>
        <w:tc>
          <w:tcPr>
            <w:tcW w:w="1641" w:type="dxa"/>
            <w:vAlign w:val="center"/>
          </w:tcPr>
          <w:p w14:paraId="24A6DDD4" w14:textId="4EE21F26" w:rsidR="003140D2" w:rsidRDefault="003140D2" w:rsidP="009D17D4">
            <w:pPr>
              <w:jc w:val="right"/>
              <w:rPr>
                <w:rFonts w:ascii="Verdana" w:hAnsi="Verdana" w:cs="Arial"/>
                <w:sz w:val="16"/>
                <w:lang w:val="es-ES_tradnl"/>
              </w:rPr>
            </w:pPr>
            <w:r>
              <w:rPr>
                <w:rFonts w:ascii="Verdana" w:hAnsi="Verdana" w:cs="Arial"/>
                <w:sz w:val="16"/>
                <w:lang w:val="es-ES_tradnl"/>
              </w:rPr>
              <w:t>867</w:t>
            </w:r>
            <w:r w:rsidR="00BD69A9">
              <w:rPr>
                <w:rFonts w:ascii="Verdana" w:hAnsi="Verdana" w:cs="Arial"/>
                <w:sz w:val="16"/>
                <w:lang w:val="es-ES_tradnl"/>
              </w:rPr>
              <w:t>,00</w:t>
            </w:r>
          </w:p>
        </w:tc>
      </w:tr>
      <w:tr w:rsidR="003140D2" w:rsidRPr="003C0DD8" w14:paraId="086BA4D4" w14:textId="77777777" w:rsidTr="009D17D4">
        <w:trPr>
          <w:trHeight w:val="284"/>
          <w:jc w:val="center"/>
        </w:trPr>
        <w:tc>
          <w:tcPr>
            <w:tcW w:w="4719" w:type="dxa"/>
            <w:vAlign w:val="center"/>
          </w:tcPr>
          <w:p w14:paraId="72BEE85A" w14:textId="77777777" w:rsidR="003140D2" w:rsidRPr="003C0DD8" w:rsidRDefault="003140D2" w:rsidP="009D17D4">
            <w:pPr>
              <w:jc w:val="center"/>
              <w:rPr>
                <w:rFonts w:ascii="Verdana" w:hAnsi="Verdana" w:cs="Arial"/>
                <w:sz w:val="16"/>
              </w:rPr>
            </w:pPr>
            <w:r>
              <w:rPr>
                <w:rFonts w:ascii="Verdana" w:hAnsi="Verdana" w:cs="Arial"/>
                <w:b/>
                <w:sz w:val="16"/>
                <w:lang w:val="es-ES_tradnl"/>
              </w:rPr>
              <w:t>TOTAL SINIESTROS (ULTIMAS 3 GESTIONES)</w:t>
            </w:r>
          </w:p>
        </w:tc>
        <w:tc>
          <w:tcPr>
            <w:tcW w:w="1665" w:type="dxa"/>
            <w:vAlign w:val="center"/>
          </w:tcPr>
          <w:p w14:paraId="20E4B8E9" w14:textId="77777777" w:rsidR="003140D2" w:rsidRPr="003C0DD8" w:rsidRDefault="003140D2" w:rsidP="009D17D4">
            <w:pPr>
              <w:rPr>
                <w:rFonts w:ascii="Verdana" w:hAnsi="Verdana" w:cs="Arial"/>
                <w:sz w:val="16"/>
              </w:rPr>
            </w:pPr>
          </w:p>
        </w:tc>
        <w:tc>
          <w:tcPr>
            <w:tcW w:w="1641" w:type="dxa"/>
            <w:vAlign w:val="center"/>
          </w:tcPr>
          <w:p w14:paraId="019691FF" w14:textId="1D54D097" w:rsidR="003140D2" w:rsidRPr="00BD69A9" w:rsidRDefault="003140D2" w:rsidP="009D17D4">
            <w:pPr>
              <w:jc w:val="right"/>
              <w:rPr>
                <w:rFonts w:ascii="Verdana" w:hAnsi="Verdana" w:cs="Arial"/>
                <w:b/>
                <w:bCs/>
                <w:sz w:val="16"/>
              </w:rPr>
            </w:pPr>
            <w:r w:rsidRPr="00BD69A9">
              <w:rPr>
                <w:rFonts w:ascii="Verdana" w:hAnsi="Verdana" w:cs="Arial"/>
                <w:b/>
                <w:bCs/>
                <w:sz w:val="16"/>
              </w:rPr>
              <w:t>1</w:t>
            </w:r>
            <w:r w:rsidR="00BD69A9" w:rsidRPr="00BD69A9">
              <w:rPr>
                <w:rFonts w:ascii="Verdana" w:hAnsi="Verdana" w:cs="Arial"/>
                <w:b/>
                <w:bCs/>
                <w:sz w:val="16"/>
              </w:rPr>
              <w:t>.</w:t>
            </w:r>
            <w:r w:rsidRPr="00BD69A9">
              <w:rPr>
                <w:rFonts w:ascii="Verdana" w:hAnsi="Verdana" w:cs="Arial"/>
                <w:b/>
                <w:bCs/>
                <w:sz w:val="16"/>
              </w:rPr>
              <w:t>803</w:t>
            </w:r>
            <w:r w:rsidR="00BD69A9" w:rsidRPr="00BD69A9">
              <w:rPr>
                <w:rFonts w:ascii="Verdana" w:hAnsi="Verdana" w:cs="Arial"/>
                <w:b/>
                <w:bCs/>
                <w:sz w:val="16"/>
              </w:rPr>
              <w:t>,00</w:t>
            </w:r>
          </w:p>
        </w:tc>
      </w:tr>
    </w:tbl>
    <w:p w14:paraId="6186A86E" w14:textId="05F8630C" w:rsidR="006E3113" w:rsidRDefault="006E3113" w:rsidP="00645464">
      <w:pPr>
        <w:jc w:val="both"/>
        <w:rPr>
          <w:rFonts w:ascii="Verdana" w:hAnsi="Verdana" w:cs="Arial"/>
          <w:b/>
          <w:sz w:val="18"/>
          <w:szCs w:val="18"/>
          <w:lang w:val="es-BO"/>
        </w:rPr>
      </w:pPr>
    </w:p>
    <w:p w14:paraId="24FC8A18" w14:textId="074A802E" w:rsidR="006E3113" w:rsidRDefault="006E3113" w:rsidP="00645464">
      <w:pPr>
        <w:jc w:val="both"/>
        <w:rPr>
          <w:rFonts w:ascii="Verdana" w:hAnsi="Verdana" w:cs="Arial"/>
          <w:b/>
          <w:sz w:val="18"/>
          <w:szCs w:val="18"/>
          <w:lang w:val="es-BO"/>
        </w:rPr>
      </w:pPr>
    </w:p>
    <w:p w14:paraId="502426CC" w14:textId="77777777" w:rsidR="006E3113" w:rsidRPr="003C0DD8" w:rsidRDefault="006E3113" w:rsidP="00645464">
      <w:pPr>
        <w:jc w:val="both"/>
        <w:rPr>
          <w:rFonts w:ascii="Verdana" w:hAnsi="Verdana" w:cs="Arial"/>
          <w:b/>
          <w:sz w:val="18"/>
          <w:szCs w:val="18"/>
          <w:lang w:val="es-BO"/>
        </w:rPr>
      </w:pPr>
    </w:p>
    <w:p w14:paraId="744F2237" w14:textId="77777777" w:rsidR="00645464" w:rsidRPr="003C0DD8" w:rsidRDefault="00645464" w:rsidP="00645464">
      <w:pPr>
        <w:jc w:val="both"/>
        <w:rPr>
          <w:rFonts w:ascii="Verdana" w:hAnsi="Verdana" w:cs="Arial"/>
          <w:sz w:val="16"/>
          <w:lang w:val="es-BO"/>
        </w:rPr>
      </w:pPr>
    </w:p>
    <w:p w14:paraId="1AE090C4" w14:textId="6EB0502B" w:rsidR="00576BF1" w:rsidRDefault="00576BF1" w:rsidP="00645464">
      <w:pPr>
        <w:jc w:val="both"/>
        <w:rPr>
          <w:rFonts w:ascii="Verdana" w:hAnsi="Verdana" w:cs="Arial"/>
          <w:sz w:val="16"/>
          <w:lang w:val="es-BO"/>
        </w:rPr>
      </w:pPr>
    </w:p>
    <w:p w14:paraId="7D00783B" w14:textId="16115DF5" w:rsidR="00201C2F" w:rsidRDefault="00201C2F" w:rsidP="00645464">
      <w:pPr>
        <w:jc w:val="both"/>
        <w:rPr>
          <w:rFonts w:ascii="Verdana" w:hAnsi="Verdana" w:cs="Arial"/>
          <w:sz w:val="16"/>
          <w:lang w:val="es-BO"/>
        </w:rPr>
      </w:pPr>
    </w:p>
    <w:p w14:paraId="334E307C" w14:textId="59A6CC87" w:rsidR="00201C2F" w:rsidRDefault="00201C2F" w:rsidP="00645464">
      <w:pPr>
        <w:jc w:val="both"/>
        <w:rPr>
          <w:rFonts w:ascii="Verdana" w:hAnsi="Verdana" w:cs="Arial"/>
          <w:sz w:val="16"/>
          <w:lang w:val="es-BO"/>
        </w:rPr>
      </w:pPr>
    </w:p>
    <w:p w14:paraId="6F013BD2" w14:textId="1D60CCE5" w:rsidR="00201C2F" w:rsidRDefault="00201C2F" w:rsidP="00645464">
      <w:pPr>
        <w:jc w:val="both"/>
        <w:rPr>
          <w:rFonts w:ascii="Verdana" w:hAnsi="Verdana" w:cs="Arial"/>
          <w:sz w:val="16"/>
          <w:lang w:val="es-BO"/>
        </w:rPr>
      </w:pPr>
    </w:p>
    <w:p w14:paraId="25A12C5C" w14:textId="332F7D9F" w:rsidR="00201C2F" w:rsidRDefault="00201C2F" w:rsidP="00645464">
      <w:pPr>
        <w:jc w:val="both"/>
        <w:rPr>
          <w:rFonts w:ascii="Verdana" w:hAnsi="Verdana" w:cs="Arial"/>
          <w:sz w:val="16"/>
          <w:lang w:val="es-BO"/>
        </w:rPr>
      </w:pPr>
    </w:p>
    <w:p w14:paraId="3FF2F914" w14:textId="674A5692" w:rsidR="00201C2F" w:rsidRDefault="00201C2F" w:rsidP="00645464">
      <w:pPr>
        <w:jc w:val="both"/>
        <w:rPr>
          <w:rFonts w:ascii="Verdana" w:hAnsi="Verdana" w:cs="Arial"/>
          <w:sz w:val="16"/>
          <w:lang w:val="es-BO"/>
        </w:rPr>
      </w:pPr>
    </w:p>
    <w:p w14:paraId="29E804DE" w14:textId="77777777" w:rsidR="00201C2F" w:rsidRPr="003C0DD8" w:rsidRDefault="00201C2F" w:rsidP="00645464">
      <w:pPr>
        <w:jc w:val="both"/>
        <w:rPr>
          <w:rFonts w:ascii="Verdana" w:hAnsi="Verdana" w:cs="Arial"/>
          <w:sz w:val="16"/>
          <w:lang w:val="es-BO"/>
        </w:rPr>
      </w:pPr>
    </w:p>
    <w:p w14:paraId="24445AFC" w14:textId="77777777" w:rsidR="00645464" w:rsidRPr="003C0DD8" w:rsidRDefault="00645464" w:rsidP="00645464">
      <w:pPr>
        <w:jc w:val="both"/>
        <w:rPr>
          <w:rFonts w:ascii="Verdana" w:hAnsi="Verdana" w:cs="Arial"/>
          <w:sz w:val="16"/>
          <w:lang w:val="es-BO"/>
        </w:rPr>
      </w:pPr>
    </w:p>
    <w:p w14:paraId="6D632892" w14:textId="77777777" w:rsidR="00576BF1" w:rsidRPr="003C0DD8" w:rsidRDefault="00576BF1" w:rsidP="00645464">
      <w:pPr>
        <w:jc w:val="both"/>
        <w:rPr>
          <w:rFonts w:ascii="Verdana" w:hAnsi="Verdana" w:cs="Arial"/>
          <w:sz w:val="16"/>
          <w:lang w:val="es-BO"/>
        </w:rPr>
      </w:pPr>
    </w:p>
    <w:p w14:paraId="00628A7A" w14:textId="77777777" w:rsidR="00576BF1" w:rsidRPr="003C0DD8" w:rsidRDefault="00576BF1" w:rsidP="00645464">
      <w:pPr>
        <w:jc w:val="both"/>
        <w:rPr>
          <w:rFonts w:ascii="Verdana" w:hAnsi="Verdana" w:cs="Arial"/>
          <w:sz w:val="16"/>
          <w:lang w:val="es-BO"/>
        </w:rPr>
      </w:pPr>
    </w:p>
    <w:p w14:paraId="5F67151A" w14:textId="77777777" w:rsidR="00576BF1" w:rsidRPr="003C0DD8" w:rsidRDefault="00576BF1" w:rsidP="00645464">
      <w:pPr>
        <w:jc w:val="both"/>
        <w:rPr>
          <w:rFonts w:ascii="Verdana" w:hAnsi="Verdana" w:cs="Arial"/>
          <w:sz w:val="16"/>
          <w:lang w:val="es-BO"/>
        </w:rPr>
      </w:pPr>
    </w:p>
    <w:p w14:paraId="10A17BCA" w14:textId="77777777" w:rsidR="00576BF1" w:rsidRPr="003C0DD8" w:rsidRDefault="00576BF1" w:rsidP="00645464">
      <w:pPr>
        <w:jc w:val="both"/>
        <w:rPr>
          <w:rFonts w:ascii="Verdana" w:hAnsi="Verdana" w:cs="Arial"/>
          <w:sz w:val="16"/>
          <w:lang w:val="es-BO"/>
        </w:rPr>
      </w:pPr>
    </w:p>
    <w:p w14:paraId="1E16A11E" w14:textId="77777777" w:rsidR="00576BF1" w:rsidRPr="003C0DD8" w:rsidRDefault="00576BF1" w:rsidP="00645464">
      <w:pPr>
        <w:jc w:val="both"/>
        <w:rPr>
          <w:rFonts w:ascii="Verdana" w:hAnsi="Verdana" w:cs="Arial"/>
          <w:sz w:val="16"/>
          <w:lang w:val="es-BO"/>
        </w:rPr>
      </w:pPr>
    </w:p>
    <w:p w14:paraId="652FC03B" w14:textId="77777777" w:rsidR="00645464" w:rsidRPr="003C0DD8" w:rsidRDefault="00645464" w:rsidP="00DA03F5">
      <w:pPr>
        <w:pStyle w:val="Prrafodelista"/>
        <w:numPr>
          <w:ilvl w:val="1"/>
          <w:numId w:val="11"/>
        </w:numPr>
        <w:ind w:left="1134" w:hanging="708"/>
        <w:jc w:val="both"/>
        <w:rPr>
          <w:rFonts w:ascii="Verdana" w:hAnsi="Verdana"/>
          <w:b/>
          <w:sz w:val="18"/>
          <w:szCs w:val="18"/>
          <w:lang w:val="es-BO"/>
        </w:rPr>
      </w:pPr>
      <w:r w:rsidRPr="003C0DD8">
        <w:rPr>
          <w:rFonts w:ascii="Verdana" w:hAnsi="Verdana"/>
          <w:b/>
          <w:sz w:val="18"/>
          <w:szCs w:val="18"/>
          <w:lang w:val="es-BO"/>
        </w:rPr>
        <w:lastRenderedPageBreak/>
        <w:t>D</w:t>
      </w:r>
      <w:r w:rsidR="002F7812" w:rsidRPr="003C0DD8">
        <w:rPr>
          <w:rFonts w:ascii="Verdana" w:hAnsi="Verdana"/>
          <w:b/>
          <w:sz w:val="18"/>
          <w:szCs w:val="18"/>
          <w:lang w:val="es-BO"/>
        </w:rPr>
        <w:t xml:space="preserve">etalle de bienes e </w:t>
      </w:r>
      <w:r w:rsidR="002F7812" w:rsidRPr="003C0DD8">
        <w:rPr>
          <w:rFonts w:ascii="Verdana" w:hAnsi="Verdana"/>
          <w:b/>
          <w:sz w:val="18"/>
          <w:lang w:val="es-BO"/>
        </w:rPr>
        <w:t>intereses</w:t>
      </w:r>
      <w:r w:rsidR="002F7812" w:rsidRPr="003C0DD8">
        <w:rPr>
          <w:rFonts w:ascii="Verdana" w:hAnsi="Verdana"/>
          <w:b/>
          <w:sz w:val="18"/>
          <w:szCs w:val="18"/>
          <w:lang w:val="es-BO"/>
        </w:rPr>
        <w:t xml:space="preserve"> asegurados</w:t>
      </w:r>
    </w:p>
    <w:p w14:paraId="73EE8A72" w14:textId="77777777" w:rsidR="00645464" w:rsidRPr="003C0DD8" w:rsidRDefault="00645464" w:rsidP="00645464">
      <w:pPr>
        <w:rPr>
          <w:rFonts w:ascii="Verdana" w:hAnsi="Verdana" w:cs="Arial"/>
          <w:b/>
          <w:sz w:val="18"/>
          <w:szCs w:val="18"/>
          <w:lang w:val="es-BO"/>
        </w:rPr>
      </w:pPr>
    </w:p>
    <w:p w14:paraId="03512640" w14:textId="0C323F99" w:rsidR="00645464" w:rsidRPr="004F22B4" w:rsidRDefault="00645464" w:rsidP="004F22B4">
      <w:pPr>
        <w:pStyle w:val="Prrafodelista"/>
        <w:ind w:left="1134"/>
        <w:jc w:val="both"/>
        <w:rPr>
          <w:rFonts w:ascii="Verdana" w:hAnsi="Verdana" w:cs="Arial"/>
          <w:sz w:val="18"/>
          <w:szCs w:val="18"/>
          <w:lang w:val="es-BO"/>
        </w:rPr>
      </w:pPr>
      <w:r w:rsidRPr="003C0DD8">
        <w:rPr>
          <w:rFonts w:ascii="Verdana" w:hAnsi="Verdana" w:cs="Arial"/>
          <w:sz w:val="18"/>
          <w:szCs w:val="18"/>
          <w:lang w:val="es-BO"/>
        </w:rPr>
        <w:t xml:space="preserve">La </w:t>
      </w:r>
      <w:r w:rsidRPr="003C0DD8">
        <w:rPr>
          <w:rFonts w:ascii="Verdana" w:hAnsi="Verdana"/>
          <w:sz w:val="18"/>
          <w:szCs w:val="18"/>
          <w:lang w:val="es-BO"/>
        </w:rPr>
        <w:t>entidad</w:t>
      </w:r>
      <w:r w:rsidRPr="003C0DD8">
        <w:rPr>
          <w:rFonts w:ascii="Verdana" w:hAnsi="Verdana" w:cs="Arial"/>
          <w:sz w:val="18"/>
          <w:szCs w:val="18"/>
          <w:lang w:val="es-BO"/>
        </w:rPr>
        <w:t xml:space="preserve"> debe adjuntar el detalle de bienes asegurados con un formato de inventario valorado, discriminando los bienes de acuerdo a su ubicación, rubro y póliza a la que pertenece. El total del Rubro debe coincidir con los Resúmenes de Póliza.</w:t>
      </w:r>
    </w:p>
    <w:p w14:paraId="4BFFF0F1" w14:textId="77777777" w:rsidR="004F22B4" w:rsidRPr="00D76E6E" w:rsidRDefault="004F22B4" w:rsidP="004F22B4">
      <w:pPr>
        <w:ind w:left="1134"/>
        <w:jc w:val="both"/>
        <w:rPr>
          <w:rFonts w:ascii="Verdana" w:hAnsi="Verdana" w:cs="Arial"/>
          <w:sz w:val="18"/>
          <w:szCs w:val="18"/>
          <w:lang w:val="es-BO"/>
        </w:rPr>
      </w:pPr>
    </w:p>
    <w:tbl>
      <w:tblPr>
        <w:tblW w:w="8833" w:type="dxa"/>
        <w:tblInd w:w="111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284"/>
        <w:gridCol w:w="1455"/>
        <w:gridCol w:w="134"/>
        <w:gridCol w:w="1241"/>
        <w:gridCol w:w="153"/>
        <w:gridCol w:w="152"/>
        <w:gridCol w:w="134"/>
        <w:gridCol w:w="134"/>
        <w:gridCol w:w="672"/>
        <w:gridCol w:w="152"/>
        <w:gridCol w:w="896"/>
        <w:gridCol w:w="152"/>
        <w:gridCol w:w="483"/>
        <w:gridCol w:w="264"/>
        <w:gridCol w:w="152"/>
        <w:gridCol w:w="69"/>
        <w:gridCol w:w="65"/>
        <w:gridCol w:w="65"/>
        <w:gridCol w:w="134"/>
        <w:gridCol w:w="134"/>
        <w:gridCol w:w="214"/>
        <w:gridCol w:w="924"/>
        <w:gridCol w:w="636"/>
        <w:gridCol w:w="134"/>
      </w:tblGrid>
      <w:tr w:rsidR="00023AC5" w:rsidRPr="003C0DD8" w14:paraId="6E707C6D" w14:textId="77777777" w:rsidTr="00023AC5">
        <w:trPr>
          <w:trHeight w:val="260"/>
        </w:trPr>
        <w:tc>
          <w:tcPr>
            <w:tcW w:w="8833" w:type="dxa"/>
            <w:gridSpan w:val="24"/>
            <w:tcBorders>
              <w:top w:val="single" w:sz="12" w:space="0" w:color="auto"/>
            </w:tcBorders>
            <w:shd w:val="clear" w:color="auto" w:fill="0F243E"/>
            <w:vAlign w:val="center"/>
          </w:tcPr>
          <w:p w14:paraId="182F6CE0" w14:textId="77777777" w:rsidR="00023AC5" w:rsidRPr="003C0DD8" w:rsidRDefault="00023AC5" w:rsidP="007E7C46">
            <w:pPr>
              <w:jc w:val="center"/>
              <w:rPr>
                <w:rFonts w:ascii="Arial" w:hAnsi="Arial" w:cs="Arial"/>
                <w:b/>
                <w:sz w:val="16"/>
                <w:szCs w:val="16"/>
                <w:lang w:val="es-BO"/>
              </w:rPr>
            </w:pPr>
            <w:r w:rsidRPr="003C0DD8">
              <w:rPr>
                <w:rFonts w:ascii="Arial" w:hAnsi="Arial" w:cs="Arial"/>
                <w:b/>
                <w:sz w:val="16"/>
                <w:szCs w:val="16"/>
                <w:lang w:val="es-BO"/>
              </w:rPr>
              <w:t>DETALLE DE BIENES E INTERESES ASEGURADOS</w:t>
            </w:r>
          </w:p>
        </w:tc>
      </w:tr>
      <w:tr w:rsidR="00023AC5" w:rsidRPr="003C0DD8" w14:paraId="6D7CDDAA" w14:textId="77777777" w:rsidTr="00023AC5">
        <w:tblPrEx>
          <w:tblCellMar>
            <w:left w:w="57" w:type="dxa"/>
            <w:right w:w="57" w:type="dxa"/>
          </w:tblCellMar>
        </w:tblPrEx>
        <w:trPr>
          <w:trHeight w:val="131"/>
        </w:trPr>
        <w:tc>
          <w:tcPr>
            <w:tcW w:w="3114" w:type="dxa"/>
            <w:gridSpan w:val="4"/>
            <w:tcBorders>
              <w:top w:val="nil"/>
              <w:left w:val="single" w:sz="12" w:space="0" w:color="auto"/>
              <w:bottom w:val="nil"/>
              <w:right w:val="nil"/>
            </w:tcBorders>
            <w:shd w:val="clear" w:color="auto" w:fill="auto"/>
            <w:tcMar>
              <w:left w:w="0" w:type="dxa"/>
              <w:right w:w="0" w:type="dxa"/>
            </w:tcMar>
            <w:vAlign w:val="center"/>
          </w:tcPr>
          <w:p w14:paraId="6C62647F" w14:textId="77777777" w:rsidR="00023AC5" w:rsidRPr="003C0DD8" w:rsidRDefault="00023AC5" w:rsidP="007E7C46">
            <w:pPr>
              <w:jc w:val="right"/>
              <w:rPr>
                <w:rFonts w:ascii="Arial" w:hAnsi="Arial" w:cs="Arial"/>
                <w:b/>
                <w:sz w:val="8"/>
                <w:szCs w:val="8"/>
                <w:lang w:val="es-BO"/>
              </w:rPr>
            </w:pPr>
          </w:p>
        </w:tc>
        <w:tc>
          <w:tcPr>
            <w:tcW w:w="153" w:type="dxa"/>
            <w:tcBorders>
              <w:top w:val="nil"/>
              <w:left w:val="nil"/>
              <w:bottom w:val="nil"/>
              <w:right w:val="nil"/>
            </w:tcBorders>
            <w:shd w:val="clear" w:color="auto" w:fill="auto"/>
            <w:vAlign w:val="center"/>
          </w:tcPr>
          <w:p w14:paraId="15B64291" w14:textId="77777777" w:rsidR="00023AC5" w:rsidRPr="003C0DD8" w:rsidRDefault="00023AC5" w:rsidP="007E7C46">
            <w:pPr>
              <w:jc w:val="center"/>
              <w:rPr>
                <w:rFonts w:ascii="Arial" w:hAnsi="Arial" w:cs="Arial"/>
                <w:b/>
                <w:sz w:val="8"/>
                <w:szCs w:val="8"/>
                <w:lang w:val="es-BO"/>
              </w:rPr>
            </w:pPr>
          </w:p>
        </w:tc>
        <w:tc>
          <w:tcPr>
            <w:tcW w:w="5566" w:type="dxa"/>
            <w:gridSpan w:val="19"/>
            <w:tcBorders>
              <w:top w:val="nil"/>
              <w:left w:val="nil"/>
              <w:bottom w:val="nil"/>
            </w:tcBorders>
            <w:shd w:val="clear" w:color="auto" w:fill="auto"/>
            <w:vAlign w:val="center"/>
          </w:tcPr>
          <w:p w14:paraId="0C2473D8" w14:textId="77777777" w:rsidR="00023AC5" w:rsidRPr="003C0DD8" w:rsidRDefault="00023AC5" w:rsidP="007E7C46">
            <w:pPr>
              <w:jc w:val="center"/>
              <w:rPr>
                <w:rFonts w:ascii="Arial" w:hAnsi="Arial" w:cs="Arial"/>
                <w:sz w:val="8"/>
                <w:szCs w:val="8"/>
                <w:lang w:val="es-BO"/>
              </w:rPr>
            </w:pPr>
          </w:p>
        </w:tc>
      </w:tr>
      <w:tr w:rsidR="00023AC5" w:rsidRPr="003C0DD8" w14:paraId="2BC1D8DA" w14:textId="77777777" w:rsidTr="00A9748A">
        <w:tblPrEx>
          <w:tblCellMar>
            <w:left w:w="57" w:type="dxa"/>
            <w:right w:w="57" w:type="dxa"/>
          </w:tblCellMar>
        </w:tblPrEx>
        <w:trPr>
          <w:trHeight w:val="265"/>
        </w:trPr>
        <w:tc>
          <w:tcPr>
            <w:tcW w:w="3114" w:type="dxa"/>
            <w:gridSpan w:val="4"/>
            <w:tcBorders>
              <w:top w:val="nil"/>
              <w:left w:val="single" w:sz="12" w:space="0" w:color="auto"/>
              <w:bottom w:val="nil"/>
              <w:right w:val="nil"/>
            </w:tcBorders>
            <w:shd w:val="clear" w:color="auto" w:fill="auto"/>
            <w:tcMar>
              <w:left w:w="0" w:type="dxa"/>
              <w:right w:w="0" w:type="dxa"/>
            </w:tcMar>
            <w:vAlign w:val="center"/>
          </w:tcPr>
          <w:p w14:paraId="6A50A570" w14:textId="77777777" w:rsidR="00023AC5" w:rsidRPr="003C0DD8" w:rsidRDefault="00023AC5" w:rsidP="007E7C46">
            <w:pPr>
              <w:jc w:val="right"/>
              <w:rPr>
                <w:rFonts w:ascii="Arial" w:hAnsi="Arial" w:cs="Arial"/>
                <w:b/>
                <w:sz w:val="16"/>
                <w:szCs w:val="16"/>
                <w:lang w:val="es-BO"/>
              </w:rPr>
            </w:pPr>
            <w:r w:rsidRPr="003C0DD8">
              <w:rPr>
                <w:rFonts w:ascii="Arial" w:hAnsi="Arial" w:cs="Arial"/>
                <w:b/>
                <w:sz w:val="16"/>
                <w:szCs w:val="16"/>
                <w:lang w:val="es-BO"/>
              </w:rPr>
              <w:t>Póliza (Ramo)</w:t>
            </w:r>
          </w:p>
        </w:tc>
        <w:tc>
          <w:tcPr>
            <w:tcW w:w="153" w:type="dxa"/>
            <w:tcBorders>
              <w:top w:val="nil"/>
              <w:left w:val="nil"/>
              <w:bottom w:val="nil"/>
              <w:right w:val="nil"/>
            </w:tcBorders>
            <w:shd w:val="clear" w:color="auto" w:fill="auto"/>
            <w:vAlign w:val="center"/>
          </w:tcPr>
          <w:p w14:paraId="32E79C12" w14:textId="77777777" w:rsidR="00023AC5" w:rsidRPr="003C0DD8" w:rsidRDefault="00023AC5" w:rsidP="007E7C46">
            <w:pPr>
              <w:jc w:val="right"/>
              <w:rPr>
                <w:rFonts w:ascii="Arial" w:hAnsi="Arial" w:cs="Arial"/>
                <w:b/>
                <w:sz w:val="16"/>
                <w:szCs w:val="16"/>
                <w:lang w:val="es-BO"/>
              </w:rPr>
            </w:pPr>
            <w:r w:rsidRPr="003C0DD8">
              <w:rPr>
                <w:rFonts w:ascii="Arial" w:hAnsi="Arial" w:cs="Arial"/>
                <w:b/>
                <w:sz w:val="16"/>
                <w:szCs w:val="16"/>
                <w:lang w:val="es-BO"/>
              </w:rPr>
              <w:t>:</w:t>
            </w:r>
          </w:p>
        </w:tc>
        <w:tc>
          <w:tcPr>
            <w:tcW w:w="152" w:type="dxa"/>
            <w:tcBorders>
              <w:top w:val="nil"/>
              <w:left w:val="nil"/>
              <w:bottom w:val="nil"/>
              <w:right w:val="single" w:sz="4" w:space="0" w:color="auto"/>
            </w:tcBorders>
            <w:shd w:val="clear" w:color="auto" w:fill="auto"/>
            <w:vAlign w:val="center"/>
          </w:tcPr>
          <w:p w14:paraId="7A5B24F8" w14:textId="77777777" w:rsidR="00023AC5" w:rsidRPr="003C0DD8" w:rsidRDefault="00023AC5" w:rsidP="007E7C46">
            <w:pPr>
              <w:jc w:val="center"/>
              <w:rPr>
                <w:rFonts w:ascii="Arial" w:hAnsi="Arial" w:cs="Arial"/>
                <w:sz w:val="16"/>
                <w:szCs w:val="16"/>
                <w:lang w:val="es-BO"/>
              </w:rPr>
            </w:pPr>
          </w:p>
        </w:tc>
        <w:tc>
          <w:tcPr>
            <w:tcW w:w="4644" w:type="dxa"/>
            <w:gridSpan w:val="16"/>
            <w:tcBorders>
              <w:top w:val="single" w:sz="4" w:space="0" w:color="auto"/>
              <w:left w:val="single" w:sz="4" w:space="0" w:color="auto"/>
              <w:bottom w:val="single" w:sz="4" w:space="0" w:color="auto"/>
              <w:right w:val="single" w:sz="4" w:space="0" w:color="auto"/>
            </w:tcBorders>
            <w:shd w:val="clear" w:color="auto" w:fill="DBE5F1"/>
            <w:vAlign w:val="center"/>
          </w:tcPr>
          <w:p w14:paraId="15A63469" w14:textId="7B24D075" w:rsidR="00023AC5" w:rsidRPr="00A9748A" w:rsidRDefault="00023AC5" w:rsidP="001D1C07">
            <w:pPr>
              <w:jc w:val="center"/>
              <w:rPr>
                <w:rFonts w:ascii="Verdana" w:hAnsi="Verdana" w:cs="Arial"/>
                <w:sz w:val="18"/>
                <w:szCs w:val="18"/>
                <w:lang w:val="es-BO"/>
              </w:rPr>
            </w:pPr>
            <w:r w:rsidRPr="00A9748A">
              <w:rPr>
                <w:rFonts w:ascii="Verdana" w:hAnsi="Verdana" w:cs="Arial"/>
                <w:sz w:val="18"/>
                <w:szCs w:val="18"/>
                <w:lang w:val="es-BO"/>
              </w:rPr>
              <w:t>TODO RIESGO DAÑOS A LA PROPIEDAD - MULTIRIESGO</w:t>
            </w:r>
          </w:p>
        </w:tc>
        <w:tc>
          <w:tcPr>
            <w:tcW w:w="770" w:type="dxa"/>
            <w:gridSpan w:val="2"/>
            <w:tcBorders>
              <w:top w:val="nil"/>
              <w:left w:val="single" w:sz="4" w:space="0" w:color="auto"/>
              <w:bottom w:val="nil"/>
            </w:tcBorders>
            <w:shd w:val="clear" w:color="auto" w:fill="auto"/>
            <w:vAlign w:val="center"/>
          </w:tcPr>
          <w:p w14:paraId="24354C6E" w14:textId="77777777" w:rsidR="00023AC5" w:rsidRPr="003C0DD8" w:rsidRDefault="00023AC5" w:rsidP="007E7C46">
            <w:pPr>
              <w:rPr>
                <w:rFonts w:ascii="Arial" w:hAnsi="Arial" w:cs="Arial"/>
                <w:sz w:val="16"/>
                <w:szCs w:val="16"/>
                <w:lang w:val="es-BO"/>
              </w:rPr>
            </w:pPr>
          </w:p>
        </w:tc>
      </w:tr>
      <w:tr w:rsidR="00023AC5" w:rsidRPr="003C0DD8" w14:paraId="59474911" w14:textId="77777777" w:rsidTr="00A9748A">
        <w:tblPrEx>
          <w:tblCellMar>
            <w:left w:w="57" w:type="dxa"/>
            <w:right w:w="57" w:type="dxa"/>
          </w:tblCellMar>
        </w:tblPrEx>
        <w:trPr>
          <w:trHeight w:val="39"/>
        </w:trPr>
        <w:tc>
          <w:tcPr>
            <w:tcW w:w="3114" w:type="dxa"/>
            <w:gridSpan w:val="4"/>
            <w:tcBorders>
              <w:top w:val="nil"/>
              <w:left w:val="single" w:sz="12" w:space="0" w:color="auto"/>
              <w:bottom w:val="nil"/>
              <w:right w:val="nil"/>
            </w:tcBorders>
            <w:shd w:val="clear" w:color="auto" w:fill="auto"/>
            <w:tcMar>
              <w:left w:w="0" w:type="dxa"/>
              <w:right w:w="0" w:type="dxa"/>
            </w:tcMar>
            <w:vAlign w:val="center"/>
          </w:tcPr>
          <w:p w14:paraId="46A8E236" w14:textId="77777777" w:rsidR="00023AC5" w:rsidRPr="003C0DD8" w:rsidRDefault="00023AC5" w:rsidP="007E7C46">
            <w:pPr>
              <w:jc w:val="right"/>
              <w:rPr>
                <w:rFonts w:ascii="Arial" w:hAnsi="Arial" w:cs="Arial"/>
                <w:b/>
                <w:sz w:val="2"/>
                <w:szCs w:val="2"/>
                <w:lang w:val="es-BO"/>
              </w:rPr>
            </w:pPr>
          </w:p>
        </w:tc>
        <w:tc>
          <w:tcPr>
            <w:tcW w:w="153" w:type="dxa"/>
            <w:tcBorders>
              <w:top w:val="nil"/>
              <w:left w:val="nil"/>
              <w:bottom w:val="nil"/>
              <w:right w:val="nil"/>
            </w:tcBorders>
            <w:shd w:val="clear" w:color="auto" w:fill="auto"/>
            <w:vAlign w:val="center"/>
          </w:tcPr>
          <w:p w14:paraId="57FB023D" w14:textId="77777777" w:rsidR="00023AC5" w:rsidRPr="003C0DD8" w:rsidRDefault="00023AC5" w:rsidP="007E7C46">
            <w:pPr>
              <w:jc w:val="right"/>
              <w:rPr>
                <w:rFonts w:ascii="Arial" w:hAnsi="Arial" w:cs="Arial"/>
                <w:b/>
                <w:sz w:val="2"/>
                <w:szCs w:val="2"/>
                <w:lang w:val="es-BO"/>
              </w:rPr>
            </w:pPr>
          </w:p>
        </w:tc>
        <w:tc>
          <w:tcPr>
            <w:tcW w:w="152" w:type="dxa"/>
            <w:tcBorders>
              <w:top w:val="nil"/>
              <w:left w:val="nil"/>
              <w:bottom w:val="nil"/>
              <w:right w:val="nil"/>
            </w:tcBorders>
            <w:shd w:val="clear" w:color="auto" w:fill="auto"/>
            <w:vAlign w:val="center"/>
          </w:tcPr>
          <w:p w14:paraId="5391C915" w14:textId="77777777" w:rsidR="00023AC5" w:rsidRPr="003C0DD8" w:rsidRDefault="00023AC5" w:rsidP="007E7C46">
            <w:pPr>
              <w:rPr>
                <w:rFonts w:ascii="Arial" w:hAnsi="Arial" w:cs="Arial"/>
                <w:sz w:val="2"/>
                <w:szCs w:val="2"/>
                <w:lang w:val="es-BO"/>
              </w:rPr>
            </w:pPr>
          </w:p>
        </w:tc>
        <w:tc>
          <w:tcPr>
            <w:tcW w:w="940" w:type="dxa"/>
            <w:gridSpan w:val="3"/>
            <w:tcBorders>
              <w:top w:val="nil"/>
              <w:left w:val="nil"/>
              <w:bottom w:val="nil"/>
              <w:right w:val="nil"/>
            </w:tcBorders>
            <w:shd w:val="clear" w:color="auto" w:fill="auto"/>
            <w:vAlign w:val="bottom"/>
          </w:tcPr>
          <w:p w14:paraId="1ADC0C30" w14:textId="77777777" w:rsidR="00023AC5" w:rsidRPr="003C0DD8" w:rsidRDefault="00023AC5" w:rsidP="007E7C46">
            <w:pPr>
              <w:jc w:val="center"/>
              <w:rPr>
                <w:rFonts w:ascii="Arial" w:hAnsi="Arial" w:cs="Arial"/>
                <w:i/>
                <w:sz w:val="2"/>
                <w:szCs w:val="2"/>
                <w:lang w:val="es-BO"/>
              </w:rPr>
            </w:pPr>
          </w:p>
        </w:tc>
        <w:tc>
          <w:tcPr>
            <w:tcW w:w="152" w:type="dxa"/>
            <w:tcBorders>
              <w:top w:val="nil"/>
              <w:left w:val="nil"/>
              <w:bottom w:val="nil"/>
              <w:right w:val="nil"/>
            </w:tcBorders>
            <w:shd w:val="clear" w:color="auto" w:fill="auto"/>
            <w:vAlign w:val="bottom"/>
          </w:tcPr>
          <w:p w14:paraId="06CC53F3" w14:textId="77777777" w:rsidR="00023AC5" w:rsidRPr="003C0DD8" w:rsidRDefault="00023AC5" w:rsidP="007E7C46">
            <w:pPr>
              <w:jc w:val="center"/>
              <w:rPr>
                <w:rFonts w:ascii="Arial" w:hAnsi="Arial" w:cs="Arial"/>
                <w:i/>
                <w:sz w:val="2"/>
                <w:szCs w:val="2"/>
                <w:lang w:val="es-BO"/>
              </w:rPr>
            </w:pPr>
          </w:p>
        </w:tc>
        <w:tc>
          <w:tcPr>
            <w:tcW w:w="896" w:type="dxa"/>
            <w:tcBorders>
              <w:top w:val="nil"/>
              <w:left w:val="nil"/>
              <w:bottom w:val="nil"/>
              <w:right w:val="nil"/>
            </w:tcBorders>
            <w:shd w:val="clear" w:color="auto" w:fill="auto"/>
            <w:vAlign w:val="bottom"/>
          </w:tcPr>
          <w:p w14:paraId="67BD41D4" w14:textId="77777777" w:rsidR="00023AC5" w:rsidRPr="003C0DD8" w:rsidRDefault="00023AC5" w:rsidP="007E7C46">
            <w:pPr>
              <w:jc w:val="center"/>
              <w:rPr>
                <w:rFonts w:ascii="Arial" w:hAnsi="Arial" w:cs="Arial"/>
                <w:i/>
                <w:sz w:val="2"/>
                <w:szCs w:val="2"/>
                <w:lang w:val="es-BO"/>
              </w:rPr>
            </w:pPr>
          </w:p>
        </w:tc>
        <w:tc>
          <w:tcPr>
            <w:tcW w:w="152" w:type="dxa"/>
            <w:tcBorders>
              <w:top w:val="nil"/>
              <w:left w:val="nil"/>
              <w:bottom w:val="nil"/>
              <w:right w:val="nil"/>
            </w:tcBorders>
            <w:shd w:val="clear" w:color="auto" w:fill="auto"/>
            <w:vAlign w:val="bottom"/>
          </w:tcPr>
          <w:p w14:paraId="629356D4" w14:textId="77777777" w:rsidR="00023AC5" w:rsidRPr="003C0DD8" w:rsidRDefault="00023AC5" w:rsidP="007E7C46">
            <w:pPr>
              <w:jc w:val="center"/>
              <w:rPr>
                <w:rFonts w:ascii="Arial" w:hAnsi="Arial" w:cs="Arial"/>
                <w:i/>
                <w:sz w:val="2"/>
                <w:szCs w:val="2"/>
                <w:lang w:val="es-BO"/>
              </w:rPr>
            </w:pPr>
          </w:p>
        </w:tc>
        <w:tc>
          <w:tcPr>
            <w:tcW w:w="747" w:type="dxa"/>
            <w:gridSpan w:val="2"/>
            <w:tcBorders>
              <w:top w:val="nil"/>
              <w:left w:val="nil"/>
              <w:bottom w:val="nil"/>
              <w:right w:val="nil"/>
            </w:tcBorders>
            <w:shd w:val="clear" w:color="auto" w:fill="auto"/>
            <w:vAlign w:val="bottom"/>
          </w:tcPr>
          <w:p w14:paraId="4976E3AC" w14:textId="77777777" w:rsidR="00023AC5" w:rsidRPr="003C0DD8" w:rsidRDefault="00023AC5" w:rsidP="007E7C46">
            <w:pPr>
              <w:jc w:val="center"/>
              <w:rPr>
                <w:rFonts w:ascii="Arial" w:hAnsi="Arial" w:cs="Arial"/>
                <w:i/>
                <w:sz w:val="2"/>
                <w:szCs w:val="2"/>
                <w:lang w:val="es-BO"/>
              </w:rPr>
            </w:pPr>
          </w:p>
        </w:tc>
        <w:tc>
          <w:tcPr>
            <w:tcW w:w="152" w:type="dxa"/>
            <w:tcBorders>
              <w:top w:val="nil"/>
              <w:left w:val="nil"/>
              <w:bottom w:val="nil"/>
              <w:right w:val="nil"/>
            </w:tcBorders>
            <w:shd w:val="clear" w:color="auto" w:fill="auto"/>
            <w:vAlign w:val="bottom"/>
          </w:tcPr>
          <w:p w14:paraId="71092376" w14:textId="77777777" w:rsidR="00023AC5" w:rsidRPr="003C0DD8" w:rsidRDefault="00023AC5" w:rsidP="007E7C46">
            <w:pPr>
              <w:jc w:val="center"/>
              <w:rPr>
                <w:rFonts w:ascii="Arial" w:hAnsi="Arial" w:cs="Arial"/>
                <w:i/>
                <w:sz w:val="2"/>
                <w:szCs w:val="2"/>
                <w:lang w:val="es-BO"/>
              </w:rPr>
            </w:pPr>
          </w:p>
        </w:tc>
        <w:tc>
          <w:tcPr>
            <w:tcW w:w="134" w:type="dxa"/>
            <w:gridSpan w:val="2"/>
            <w:tcBorders>
              <w:top w:val="nil"/>
              <w:left w:val="nil"/>
              <w:bottom w:val="nil"/>
              <w:right w:val="nil"/>
            </w:tcBorders>
            <w:shd w:val="clear" w:color="auto" w:fill="auto"/>
            <w:vAlign w:val="bottom"/>
          </w:tcPr>
          <w:p w14:paraId="06A247E1" w14:textId="77777777" w:rsidR="00023AC5" w:rsidRPr="003C0DD8" w:rsidRDefault="00023AC5" w:rsidP="007E7C46">
            <w:pPr>
              <w:jc w:val="center"/>
              <w:rPr>
                <w:rFonts w:ascii="Arial" w:hAnsi="Arial" w:cs="Arial"/>
                <w:i/>
                <w:sz w:val="2"/>
                <w:szCs w:val="2"/>
                <w:lang w:val="es-BO"/>
              </w:rPr>
            </w:pPr>
          </w:p>
        </w:tc>
        <w:tc>
          <w:tcPr>
            <w:tcW w:w="2241" w:type="dxa"/>
            <w:gridSpan w:val="7"/>
            <w:tcBorders>
              <w:top w:val="nil"/>
              <w:left w:val="nil"/>
              <w:bottom w:val="nil"/>
            </w:tcBorders>
            <w:shd w:val="clear" w:color="auto" w:fill="auto"/>
            <w:vAlign w:val="bottom"/>
          </w:tcPr>
          <w:p w14:paraId="1AAC2655" w14:textId="77777777" w:rsidR="00023AC5" w:rsidRPr="003C0DD8" w:rsidRDefault="00023AC5" w:rsidP="007E7C46">
            <w:pPr>
              <w:jc w:val="center"/>
              <w:rPr>
                <w:rFonts w:ascii="Arial" w:hAnsi="Arial" w:cs="Arial"/>
                <w:sz w:val="2"/>
                <w:szCs w:val="2"/>
                <w:lang w:val="es-BO"/>
              </w:rPr>
            </w:pPr>
          </w:p>
        </w:tc>
      </w:tr>
      <w:tr w:rsidR="00023AC5" w:rsidRPr="003C0DD8" w14:paraId="5E96CF1C" w14:textId="77777777" w:rsidTr="00A9748A">
        <w:tblPrEx>
          <w:tblCellMar>
            <w:left w:w="57" w:type="dxa"/>
            <w:right w:w="57" w:type="dxa"/>
          </w:tblCellMar>
        </w:tblPrEx>
        <w:trPr>
          <w:trHeight w:val="265"/>
        </w:trPr>
        <w:tc>
          <w:tcPr>
            <w:tcW w:w="3114" w:type="dxa"/>
            <w:gridSpan w:val="4"/>
            <w:tcBorders>
              <w:top w:val="nil"/>
              <w:left w:val="single" w:sz="12" w:space="0" w:color="auto"/>
              <w:bottom w:val="nil"/>
              <w:right w:val="nil"/>
            </w:tcBorders>
            <w:shd w:val="clear" w:color="auto" w:fill="auto"/>
            <w:tcMar>
              <w:left w:w="0" w:type="dxa"/>
              <w:right w:w="0" w:type="dxa"/>
            </w:tcMar>
            <w:vAlign w:val="center"/>
          </w:tcPr>
          <w:p w14:paraId="1ECB083D" w14:textId="77777777" w:rsidR="00023AC5" w:rsidRPr="003C0DD8" w:rsidRDefault="00023AC5" w:rsidP="007E7C46">
            <w:pPr>
              <w:jc w:val="right"/>
              <w:rPr>
                <w:rFonts w:ascii="Arial" w:hAnsi="Arial" w:cs="Arial"/>
                <w:b/>
                <w:sz w:val="16"/>
                <w:szCs w:val="16"/>
                <w:lang w:val="es-BO"/>
              </w:rPr>
            </w:pPr>
            <w:r w:rsidRPr="003C0DD8">
              <w:rPr>
                <w:rFonts w:ascii="Arial" w:hAnsi="Arial" w:cs="Arial"/>
                <w:b/>
                <w:sz w:val="16"/>
                <w:szCs w:val="16"/>
                <w:lang w:val="es-BO"/>
              </w:rPr>
              <w:t>Bienes</w:t>
            </w:r>
          </w:p>
        </w:tc>
        <w:tc>
          <w:tcPr>
            <w:tcW w:w="153" w:type="dxa"/>
            <w:tcBorders>
              <w:top w:val="nil"/>
              <w:left w:val="nil"/>
              <w:bottom w:val="nil"/>
              <w:right w:val="nil"/>
            </w:tcBorders>
            <w:shd w:val="clear" w:color="auto" w:fill="auto"/>
            <w:vAlign w:val="center"/>
          </w:tcPr>
          <w:p w14:paraId="6E07D7AF" w14:textId="77777777" w:rsidR="00023AC5" w:rsidRPr="003C0DD8" w:rsidRDefault="00023AC5" w:rsidP="007E7C46">
            <w:pPr>
              <w:jc w:val="right"/>
              <w:rPr>
                <w:rFonts w:ascii="Arial" w:hAnsi="Arial" w:cs="Arial"/>
                <w:b/>
                <w:sz w:val="16"/>
                <w:szCs w:val="16"/>
                <w:lang w:val="es-BO"/>
              </w:rPr>
            </w:pPr>
            <w:r w:rsidRPr="003C0DD8">
              <w:rPr>
                <w:rFonts w:ascii="Arial" w:hAnsi="Arial" w:cs="Arial"/>
                <w:b/>
                <w:sz w:val="16"/>
                <w:szCs w:val="16"/>
                <w:lang w:val="es-BO"/>
              </w:rPr>
              <w:t>:</w:t>
            </w:r>
          </w:p>
        </w:tc>
        <w:tc>
          <w:tcPr>
            <w:tcW w:w="152" w:type="dxa"/>
            <w:tcBorders>
              <w:top w:val="nil"/>
              <w:left w:val="nil"/>
              <w:bottom w:val="nil"/>
              <w:right w:val="single" w:sz="4" w:space="0" w:color="auto"/>
            </w:tcBorders>
            <w:shd w:val="clear" w:color="auto" w:fill="auto"/>
            <w:vAlign w:val="center"/>
          </w:tcPr>
          <w:p w14:paraId="3DEA5860" w14:textId="77777777" w:rsidR="00023AC5" w:rsidRPr="003C0DD8" w:rsidRDefault="00023AC5" w:rsidP="007E7C46">
            <w:pPr>
              <w:jc w:val="center"/>
              <w:rPr>
                <w:rFonts w:ascii="Arial" w:hAnsi="Arial" w:cs="Arial"/>
                <w:sz w:val="16"/>
                <w:szCs w:val="16"/>
                <w:lang w:val="es-BO"/>
              </w:rPr>
            </w:pPr>
          </w:p>
        </w:tc>
        <w:tc>
          <w:tcPr>
            <w:tcW w:w="2623" w:type="dxa"/>
            <w:gridSpan w:val="7"/>
            <w:tcBorders>
              <w:top w:val="single" w:sz="4" w:space="0" w:color="auto"/>
              <w:left w:val="single" w:sz="4" w:space="0" w:color="auto"/>
              <w:bottom w:val="single" w:sz="4" w:space="0" w:color="auto"/>
              <w:right w:val="single" w:sz="4" w:space="0" w:color="auto"/>
            </w:tcBorders>
            <w:shd w:val="clear" w:color="auto" w:fill="DBE5F1"/>
            <w:vAlign w:val="center"/>
          </w:tcPr>
          <w:p w14:paraId="624D21D5" w14:textId="0AED2C16" w:rsidR="00023AC5" w:rsidRPr="003C0DD8" w:rsidRDefault="00023AC5" w:rsidP="00023AC5">
            <w:pPr>
              <w:jc w:val="center"/>
              <w:rPr>
                <w:rFonts w:ascii="Arial" w:hAnsi="Arial" w:cs="Arial"/>
                <w:i/>
                <w:sz w:val="16"/>
                <w:szCs w:val="16"/>
                <w:lang w:val="es-BO"/>
              </w:rPr>
            </w:pPr>
            <w:r w:rsidRPr="00023AC5">
              <w:rPr>
                <w:rFonts w:ascii="Arial" w:hAnsi="Arial" w:cs="Arial"/>
                <w:i/>
                <w:sz w:val="16"/>
                <w:szCs w:val="16"/>
                <w:lang w:val="es-BO"/>
              </w:rPr>
              <w:t>Según detalle</w:t>
            </w:r>
          </w:p>
        </w:tc>
        <w:tc>
          <w:tcPr>
            <w:tcW w:w="2791" w:type="dxa"/>
            <w:gridSpan w:val="11"/>
            <w:tcBorders>
              <w:top w:val="nil"/>
              <w:left w:val="single" w:sz="4" w:space="0" w:color="auto"/>
              <w:bottom w:val="nil"/>
            </w:tcBorders>
            <w:shd w:val="clear" w:color="auto" w:fill="auto"/>
            <w:vAlign w:val="center"/>
          </w:tcPr>
          <w:p w14:paraId="4417C2BE" w14:textId="77777777" w:rsidR="00023AC5" w:rsidRPr="003C0DD8" w:rsidRDefault="00023AC5" w:rsidP="007E7C46">
            <w:pPr>
              <w:rPr>
                <w:rFonts w:ascii="Arial" w:hAnsi="Arial" w:cs="Arial"/>
                <w:sz w:val="16"/>
                <w:szCs w:val="16"/>
                <w:lang w:val="es-BO"/>
              </w:rPr>
            </w:pPr>
          </w:p>
        </w:tc>
      </w:tr>
      <w:tr w:rsidR="00023AC5" w:rsidRPr="003C0DD8" w14:paraId="3A74A72D" w14:textId="77777777" w:rsidTr="00A9748A">
        <w:tblPrEx>
          <w:tblCellMar>
            <w:left w:w="57" w:type="dxa"/>
            <w:right w:w="57" w:type="dxa"/>
          </w:tblCellMar>
        </w:tblPrEx>
        <w:trPr>
          <w:trHeight w:val="39"/>
        </w:trPr>
        <w:tc>
          <w:tcPr>
            <w:tcW w:w="3114" w:type="dxa"/>
            <w:gridSpan w:val="4"/>
            <w:tcBorders>
              <w:top w:val="nil"/>
              <w:left w:val="single" w:sz="12" w:space="0" w:color="auto"/>
              <w:bottom w:val="nil"/>
              <w:right w:val="nil"/>
            </w:tcBorders>
            <w:shd w:val="clear" w:color="auto" w:fill="auto"/>
            <w:tcMar>
              <w:left w:w="0" w:type="dxa"/>
              <w:right w:w="0" w:type="dxa"/>
            </w:tcMar>
            <w:vAlign w:val="center"/>
          </w:tcPr>
          <w:p w14:paraId="5A944813" w14:textId="77777777" w:rsidR="00023AC5" w:rsidRPr="003C0DD8" w:rsidRDefault="00023AC5" w:rsidP="007E7C46">
            <w:pPr>
              <w:jc w:val="right"/>
              <w:rPr>
                <w:rFonts w:ascii="Arial" w:hAnsi="Arial" w:cs="Arial"/>
                <w:b/>
                <w:sz w:val="2"/>
                <w:szCs w:val="2"/>
                <w:lang w:val="es-BO"/>
              </w:rPr>
            </w:pPr>
          </w:p>
        </w:tc>
        <w:tc>
          <w:tcPr>
            <w:tcW w:w="153" w:type="dxa"/>
            <w:tcBorders>
              <w:top w:val="nil"/>
              <w:left w:val="nil"/>
              <w:bottom w:val="nil"/>
              <w:right w:val="nil"/>
            </w:tcBorders>
            <w:shd w:val="clear" w:color="auto" w:fill="auto"/>
            <w:vAlign w:val="center"/>
          </w:tcPr>
          <w:p w14:paraId="059DF81E" w14:textId="77777777" w:rsidR="00023AC5" w:rsidRPr="003C0DD8" w:rsidRDefault="00023AC5" w:rsidP="007E7C46">
            <w:pPr>
              <w:jc w:val="right"/>
              <w:rPr>
                <w:rFonts w:ascii="Arial" w:hAnsi="Arial" w:cs="Arial"/>
                <w:b/>
                <w:sz w:val="2"/>
                <w:szCs w:val="2"/>
                <w:lang w:val="es-BO"/>
              </w:rPr>
            </w:pPr>
          </w:p>
        </w:tc>
        <w:tc>
          <w:tcPr>
            <w:tcW w:w="152" w:type="dxa"/>
            <w:tcBorders>
              <w:top w:val="nil"/>
              <w:left w:val="nil"/>
              <w:bottom w:val="nil"/>
              <w:right w:val="nil"/>
            </w:tcBorders>
            <w:shd w:val="clear" w:color="auto" w:fill="auto"/>
            <w:vAlign w:val="center"/>
          </w:tcPr>
          <w:p w14:paraId="18444A01" w14:textId="77777777" w:rsidR="00023AC5" w:rsidRPr="003C0DD8" w:rsidRDefault="00023AC5" w:rsidP="007E7C46">
            <w:pPr>
              <w:rPr>
                <w:rFonts w:ascii="Arial" w:hAnsi="Arial" w:cs="Arial"/>
                <w:sz w:val="2"/>
                <w:szCs w:val="2"/>
                <w:lang w:val="es-BO"/>
              </w:rPr>
            </w:pPr>
          </w:p>
        </w:tc>
        <w:tc>
          <w:tcPr>
            <w:tcW w:w="940" w:type="dxa"/>
            <w:gridSpan w:val="3"/>
            <w:tcBorders>
              <w:top w:val="nil"/>
              <w:left w:val="nil"/>
              <w:bottom w:val="nil"/>
              <w:right w:val="nil"/>
            </w:tcBorders>
            <w:shd w:val="clear" w:color="auto" w:fill="auto"/>
            <w:vAlign w:val="bottom"/>
          </w:tcPr>
          <w:p w14:paraId="0ED7B732" w14:textId="77777777" w:rsidR="00023AC5" w:rsidRPr="003C0DD8" w:rsidRDefault="00023AC5" w:rsidP="00023AC5">
            <w:pPr>
              <w:jc w:val="center"/>
              <w:rPr>
                <w:rFonts w:ascii="Arial" w:hAnsi="Arial" w:cs="Arial"/>
                <w:i/>
                <w:sz w:val="2"/>
                <w:szCs w:val="2"/>
                <w:lang w:val="es-BO"/>
              </w:rPr>
            </w:pPr>
          </w:p>
        </w:tc>
        <w:tc>
          <w:tcPr>
            <w:tcW w:w="152" w:type="dxa"/>
            <w:tcBorders>
              <w:top w:val="nil"/>
              <w:left w:val="nil"/>
              <w:bottom w:val="nil"/>
              <w:right w:val="nil"/>
            </w:tcBorders>
            <w:shd w:val="clear" w:color="auto" w:fill="auto"/>
            <w:vAlign w:val="bottom"/>
          </w:tcPr>
          <w:p w14:paraId="049BC0CD" w14:textId="77777777" w:rsidR="00023AC5" w:rsidRPr="003C0DD8" w:rsidRDefault="00023AC5" w:rsidP="00023AC5">
            <w:pPr>
              <w:jc w:val="center"/>
              <w:rPr>
                <w:rFonts w:ascii="Arial" w:hAnsi="Arial" w:cs="Arial"/>
                <w:i/>
                <w:sz w:val="2"/>
                <w:szCs w:val="2"/>
                <w:lang w:val="es-BO"/>
              </w:rPr>
            </w:pPr>
          </w:p>
        </w:tc>
        <w:tc>
          <w:tcPr>
            <w:tcW w:w="896" w:type="dxa"/>
            <w:tcBorders>
              <w:top w:val="nil"/>
              <w:left w:val="nil"/>
              <w:bottom w:val="nil"/>
              <w:right w:val="nil"/>
            </w:tcBorders>
            <w:shd w:val="clear" w:color="auto" w:fill="auto"/>
            <w:vAlign w:val="bottom"/>
          </w:tcPr>
          <w:p w14:paraId="66401E76" w14:textId="77777777" w:rsidR="00023AC5" w:rsidRPr="003C0DD8" w:rsidRDefault="00023AC5" w:rsidP="00023AC5">
            <w:pPr>
              <w:jc w:val="center"/>
              <w:rPr>
                <w:rFonts w:ascii="Arial" w:hAnsi="Arial" w:cs="Arial"/>
                <w:i/>
                <w:sz w:val="2"/>
                <w:szCs w:val="2"/>
                <w:lang w:val="es-BO"/>
              </w:rPr>
            </w:pPr>
          </w:p>
        </w:tc>
        <w:tc>
          <w:tcPr>
            <w:tcW w:w="152" w:type="dxa"/>
            <w:tcBorders>
              <w:top w:val="nil"/>
              <w:left w:val="nil"/>
              <w:bottom w:val="nil"/>
              <w:right w:val="nil"/>
            </w:tcBorders>
            <w:shd w:val="clear" w:color="auto" w:fill="auto"/>
            <w:vAlign w:val="bottom"/>
          </w:tcPr>
          <w:p w14:paraId="44DD723A" w14:textId="77777777" w:rsidR="00023AC5" w:rsidRPr="003C0DD8" w:rsidRDefault="00023AC5" w:rsidP="00023AC5">
            <w:pPr>
              <w:jc w:val="center"/>
              <w:rPr>
                <w:rFonts w:ascii="Arial" w:hAnsi="Arial" w:cs="Arial"/>
                <w:i/>
                <w:sz w:val="2"/>
                <w:szCs w:val="2"/>
                <w:lang w:val="es-BO"/>
              </w:rPr>
            </w:pPr>
          </w:p>
        </w:tc>
        <w:tc>
          <w:tcPr>
            <w:tcW w:w="747" w:type="dxa"/>
            <w:gridSpan w:val="2"/>
            <w:tcBorders>
              <w:top w:val="nil"/>
              <w:left w:val="nil"/>
              <w:bottom w:val="nil"/>
              <w:right w:val="nil"/>
            </w:tcBorders>
            <w:shd w:val="clear" w:color="auto" w:fill="auto"/>
            <w:vAlign w:val="bottom"/>
          </w:tcPr>
          <w:p w14:paraId="7E740158" w14:textId="77777777" w:rsidR="00023AC5" w:rsidRPr="003C0DD8" w:rsidRDefault="00023AC5" w:rsidP="00023AC5">
            <w:pPr>
              <w:jc w:val="center"/>
              <w:rPr>
                <w:rFonts w:ascii="Arial" w:hAnsi="Arial" w:cs="Arial"/>
                <w:i/>
                <w:sz w:val="2"/>
                <w:szCs w:val="2"/>
                <w:lang w:val="es-BO"/>
              </w:rPr>
            </w:pPr>
          </w:p>
        </w:tc>
        <w:tc>
          <w:tcPr>
            <w:tcW w:w="152" w:type="dxa"/>
            <w:tcBorders>
              <w:top w:val="nil"/>
              <w:left w:val="nil"/>
              <w:bottom w:val="nil"/>
              <w:right w:val="nil"/>
            </w:tcBorders>
            <w:shd w:val="clear" w:color="auto" w:fill="auto"/>
            <w:vAlign w:val="bottom"/>
          </w:tcPr>
          <w:p w14:paraId="43648AD9" w14:textId="77777777" w:rsidR="00023AC5" w:rsidRPr="003C0DD8" w:rsidRDefault="00023AC5" w:rsidP="007E7C46">
            <w:pPr>
              <w:jc w:val="center"/>
              <w:rPr>
                <w:rFonts w:ascii="Arial" w:hAnsi="Arial" w:cs="Arial"/>
                <w:i/>
                <w:sz w:val="2"/>
                <w:szCs w:val="2"/>
                <w:lang w:val="es-BO"/>
              </w:rPr>
            </w:pPr>
          </w:p>
        </w:tc>
        <w:tc>
          <w:tcPr>
            <w:tcW w:w="134" w:type="dxa"/>
            <w:gridSpan w:val="2"/>
            <w:tcBorders>
              <w:top w:val="nil"/>
              <w:left w:val="nil"/>
              <w:bottom w:val="nil"/>
              <w:right w:val="nil"/>
            </w:tcBorders>
            <w:shd w:val="clear" w:color="auto" w:fill="auto"/>
            <w:vAlign w:val="bottom"/>
          </w:tcPr>
          <w:p w14:paraId="032F86AB" w14:textId="77777777" w:rsidR="00023AC5" w:rsidRPr="003C0DD8" w:rsidRDefault="00023AC5" w:rsidP="007E7C46">
            <w:pPr>
              <w:jc w:val="center"/>
              <w:rPr>
                <w:rFonts w:ascii="Arial" w:hAnsi="Arial" w:cs="Arial"/>
                <w:i/>
                <w:sz w:val="2"/>
                <w:szCs w:val="2"/>
                <w:lang w:val="es-BO"/>
              </w:rPr>
            </w:pPr>
          </w:p>
        </w:tc>
        <w:tc>
          <w:tcPr>
            <w:tcW w:w="2241" w:type="dxa"/>
            <w:gridSpan w:val="7"/>
            <w:tcBorders>
              <w:top w:val="nil"/>
              <w:left w:val="nil"/>
              <w:bottom w:val="nil"/>
            </w:tcBorders>
            <w:shd w:val="clear" w:color="auto" w:fill="auto"/>
            <w:vAlign w:val="bottom"/>
          </w:tcPr>
          <w:p w14:paraId="514E0DCF" w14:textId="77777777" w:rsidR="00023AC5" w:rsidRPr="003C0DD8" w:rsidRDefault="00023AC5" w:rsidP="007E7C46">
            <w:pPr>
              <w:jc w:val="center"/>
              <w:rPr>
                <w:rFonts w:ascii="Arial" w:hAnsi="Arial" w:cs="Arial"/>
                <w:sz w:val="2"/>
                <w:szCs w:val="2"/>
                <w:lang w:val="es-BO"/>
              </w:rPr>
            </w:pPr>
          </w:p>
        </w:tc>
      </w:tr>
      <w:tr w:rsidR="00023AC5" w:rsidRPr="003C0DD8" w14:paraId="71384696" w14:textId="77777777" w:rsidTr="00A9748A">
        <w:tblPrEx>
          <w:tblCellMar>
            <w:left w:w="57" w:type="dxa"/>
            <w:right w:w="57" w:type="dxa"/>
          </w:tblCellMar>
        </w:tblPrEx>
        <w:trPr>
          <w:trHeight w:val="265"/>
        </w:trPr>
        <w:tc>
          <w:tcPr>
            <w:tcW w:w="3114" w:type="dxa"/>
            <w:gridSpan w:val="4"/>
            <w:tcBorders>
              <w:top w:val="nil"/>
              <w:left w:val="single" w:sz="12" w:space="0" w:color="auto"/>
              <w:bottom w:val="nil"/>
              <w:right w:val="nil"/>
            </w:tcBorders>
            <w:shd w:val="clear" w:color="auto" w:fill="auto"/>
            <w:tcMar>
              <w:left w:w="0" w:type="dxa"/>
              <w:right w:w="0" w:type="dxa"/>
            </w:tcMar>
            <w:vAlign w:val="center"/>
          </w:tcPr>
          <w:p w14:paraId="283E4630" w14:textId="77777777" w:rsidR="00023AC5" w:rsidRPr="003C0DD8" w:rsidRDefault="00023AC5" w:rsidP="007E7C46">
            <w:pPr>
              <w:jc w:val="right"/>
              <w:rPr>
                <w:rFonts w:ascii="Arial" w:hAnsi="Arial" w:cs="Arial"/>
                <w:b/>
                <w:sz w:val="16"/>
                <w:szCs w:val="16"/>
                <w:lang w:val="es-BO"/>
              </w:rPr>
            </w:pPr>
            <w:r w:rsidRPr="003C0DD8">
              <w:rPr>
                <w:rFonts w:ascii="Arial" w:hAnsi="Arial" w:cs="Arial"/>
                <w:b/>
                <w:sz w:val="16"/>
                <w:szCs w:val="16"/>
                <w:lang w:val="es-BO"/>
              </w:rPr>
              <w:t>Ciudad</w:t>
            </w:r>
          </w:p>
        </w:tc>
        <w:tc>
          <w:tcPr>
            <w:tcW w:w="153" w:type="dxa"/>
            <w:tcBorders>
              <w:top w:val="nil"/>
              <w:left w:val="nil"/>
              <w:bottom w:val="nil"/>
              <w:right w:val="nil"/>
            </w:tcBorders>
            <w:shd w:val="clear" w:color="auto" w:fill="auto"/>
            <w:vAlign w:val="center"/>
          </w:tcPr>
          <w:p w14:paraId="781754EF" w14:textId="77777777" w:rsidR="00023AC5" w:rsidRPr="003C0DD8" w:rsidRDefault="00023AC5" w:rsidP="007E7C46">
            <w:pPr>
              <w:jc w:val="center"/>
              <w:rPr>
                <w:rFonts w:ascii="Arial" w:hAnsi="Arial" w:cs="Arial"/>
                <w:b/>
                <w:sz w:val="16"/>
                <w:szCs w:val="16"/>
                <w:lang w:val="es-BO"/>
              </w:rPr>
            </w:pPr>
            <w:r w:rsidRPr="003C0DD8">
              <w:rPr>
                <w:rFonts w:ascii="Arial" w:hAnsi="Arial" w:cs="Arial"/>
                <w:b/>
                <w:sz w:val="16"/>
                <w:szCs w:val="16"/>
                <w:lang w:val="es-BO"/>
              </w:rPr>
              <w:t>:</w:t>
            </w:r>
          </w:p>
        </w:tc>
        <w:tc>
          <w:tcPr>
            <w:tcW w:w="152" w:type="dxa"/>
            <w:tcBorders>
              <w:top w:val="nil"/>
              <w:left w:val="nil"/>
              <w:bottom w:val="nil"/>
              <w:right w:val="single" w:sz="4" w:space="0" w:color="auto"/>
            </w:tcBorders>
            <w:shd w:val="clear" w:color="auto" w:fill="auto"/>
            <w:vAlign w:val="center"/>
          </w:tcPr>
          <w:p w14:paraId="32224930" w14:textId="77777777" w:rsidR="00023AC5" w:rsidRPr="003C0DD8" w:rsidRDefault="00023AC5" w:rsidP="007E7C46">
            <w:pPr>
              <w:jc w:val="center"/>
              <w:rPr>
                <w:rFonts w:ascii="Arial" w:hAnsi="Arial" w:cs="Arial"/>
                <w:sz w:val="16"/>
                <w:szCs w:val="16"/>
                <w:lang w:val="es-BO"/>
              </w:rPr>
            </w:pPr>
          </w:p>
        </w:tc>
        <w:tc>
          <w:tcPr>
            <w:tcW w:w="2623" w:type="dxa"/>
            <w:gridSpan w:val="7"/>
            <w:tcBorders>
              <w:top w:val="single" w:sz="4" w:space="0" w:color="auto"/>
              <w:left w:val="single" w:sz="4" w:space="0" w:color="auto"/>
              <w:bottom w:val="single" w:sz="4" w:space="0" w:color="auto"/>
              <w:right w:val="single" w:sz="4" w:space="0" w:color="auto"/>
            </w:tcBorders>
            <w:shd w:val="clear" w:color="auto" w:fill="DBE5F1"/>
            <w:vAlign w:val="center"/>
          </w:tcPr>
          <w:p w14:paraId="685E93B9" w14:textId="4650B209" w:rsidR="00023AC5" w:rsidRPr="003C0DD8" w:rsidRDefault="00023AC5" w:rsidP="00023AC5">
            <w:pPr>
              <w:jc w:val="center"/>
              <w:rPr>
                <w:rFonts w:ascii="Arial" w:hAnsi="Arial" w:cs="Arial"/>
                <w:sz w:val="16"/>
                <w:szCs w:val="16"/>
                <w:lang w:val="es-BO"/>
              </w:rPr>
            </w:pPr>
            <w:r w:rsidRPr="00023AC5">
              <w:rPr>
                <w:rFonts w:ascii="Arial" w:hAnsi="Arial" w:cs="Arial"/>
                <w:sz w:val="16"/>
                <w:szCs w:val="16"/>
                <w:lang w:val="es-BO"/>
              </w:rPr>
              <w:t>A nivel nacional</w:t>
            </w:r>
          </w:p>
        </w:tc>
        <w:tc>
          <w:tcPr>
            <w:tcW w:w="2791" w:type="dxa"/>
            <w:gridSpan w:val="11"/>
            <w:tcBorders>
              <w:top w:val="nil"/>
              <w:left w:val="single" w:sz="4" w:space="0" w:color="auto"/>
              <w:bottom w:val="nil"/>
            </w:tcBorders>
            <w:shd w:val="clear" w:color="auto" w:fill="auto"/>
            <w:vAlign w:val="center"/>
          </w:tcPr>
          <w:p w14:paraId="0F55FF85" w14:textId="77777777" w:rsidR="00023AC5" w:rsidRPr="003C0DD8" w:rsidRDefault="00023AC5" w:rsidP="007E7C46">
            <w:pPr>
              <w:rPr>
                <w:rFonts w:ascii="Arial" w:hAnsi="Arial" w:cs="Arial"/>
                <w:sz w:val="16"/>
                <w:szCs w:val="16"/>
                <w:lang w:val="es-BO"/>
              </w:rPr>
            </w:pPr>
          </w:p>
        </w:tc>
      </w:tr>
      <w:tr w:rsidR="00023AC5" w:rsidRPr="003C0DD8" w14:paraId="7742CFE2" w14:textId="77777777" w:rsidTr="00023AC5">
        <w:tblPrEx>
          <w:tblCellMar>
            <w:left w:w="57" w:type="dxa"/>
            <w:right w:w="57" w:type="dxa"/>
          </w:tblCellMar>
        </w:tblPrEx>
        <w:trPr>
          <w:trHeight w:val="39"/>
        </w:trPr>
        <w:tc>
          <w:tcPr>
            <w:tcW w:w="3114" w:type="dxa"/>
            <w:gridSpan w:val="4"/>
            <w:tcBorders>
              <w:top w:val="nil"/>
              <w:left w:val="single" w:sz="12" w:space="0" w:color="auto"/>
              <w:bottom w:val="nil"/>
              <w:right w:val="nil"/>
            </w:tcBorders>
            <w:shd w:val="clear" w:color="auto" w:fill="auto"/>
            <w:tcMar>
              <w:left w:w="0" w:type="dxa"/>
              <w:right w:w="0" w:type="dxa"/>
            </w:tcMar>
            <w:vAlign w:val="center"/>
          </w:tcPr>
          <w:p w14:paraId="16F8EE51" w14:textId="77777777" w:rsidR="00023AC5" w:rsidRPr="003C0DD8" w:rsidRDefault="00023AC5" w:rsidP="007E7C46">
            <w:pPr>
              <w:jc w:val="right"/>
              <w:rPr>
                <w:rFonts w:ascii="Arial" w:hAnsi="Arial" w:cs="Arial"/>
                <w:b/>
                <w:sz w:val="2"/>
                <w:szCs w:val="2"/>
                <w:lang w:val="es-BO"/>
              </w:rPr>
            </w:pPr>
          </w:p>
        </w:tc>
        <w:tc>
          <w:tcPr>
            <w:tcW w:w="153" w:type="dxa"/>
            <w:tcBorders>
              <w:top w:val="nil"/>
              <w:left w:val="nil"/>
              <w:bottom w:val="nil"/>
              <w:right w:val="nil"/>
            </w:tcBorders>
            <w:shd w:val="clear" w:color="auto" w:fill="auto"/>
          </w:tcPr>
          <w:p w14:paraId="66DB5CC9" w14:textId="77777777" w:rsidR="00023AC5" w:rsidRPr="003C0DD8" w:rsidRDefault="00023AC5" w:rsidP="007E7C46">
            <w:pPr>
              <w:jc w:val="center"/>
              <w:rPr>
                <w:rFonts w:ascii="Arial" w:hAnsi="Arial" w:cs="Arial"/>
                <w:b/>
                <w:sz w:val="2"/>
                <w:szCs w:val="2"/>
                <w:lang w:val="es-BO"/>
              </w:rPr>
            </w:pPr>
          </w:p>
        </w:tc>
        <w:tc>
          <w:tcPr>
            <w:tcW w:w="152" w:type="dxa"/>
            <w:tcBorders>
              <w:top w:val="nil"/>
              <w:left w:val="nil"/>
              <w:bottom w:val="nil"/>
              <w:right w:val="nil"/>
            </w:tcBorders>
            <w:shd w:val="clear" w:color="auto" w:fill="auto"/>
            <w:vAlign w:val="center"/>
          </w:tcPr>
          <w:p w14:paraId="0883702D" w14:textId="77777777" w:rsidR="00023AC5" w:rsidRPr="003C0DD8" w:rsidRDefault="00023AC5" w:rsidP="007E7C46">
            <w:pPr>
              <w:rPr>
                <w:rFonts w:ascii="Arial" w:hAnsi="Arial" w:cs="Arial"/>
                <w:sz w:val="2"/>
                <w:szCs w:val="2"/>
                <w:lang w:val="es-BO"/>
              </w:rPr>
            </w:pPr>
          </w:p>
        </w:tc>
        <w:tc>
          <w:tcPr>
            <w:tcW w:w="940" w:type="dxa"/>
            <w:gridSpan w:val="3"/>
            <w:tcBorders>
              <w:top w:val="nil"/>
              <w:left w:val="nil"/>
              <w:bottom w:val="nil"/>
              <w:right w:val="nil"/>
            </w:tcBorders>
            <w:shd w:val="clear" w:color="auto" w:fill="auto"/>
            <w:vAlign w:val="bottom"/>
          </w:tcPr>
          <w:p w14:paraId="35732A11" w14:textId="77777777" w:rsidR="00023AC5" w:rsidRPr="003C0DD8" w:rsidRDefault="00023AC5" w:rsidP="007E7C46">
            <w:pPr>
              <w:jc w:val="center"/>
              <w:rPr>
                <w:rFonts w:ascii="Arial" w:hAnsi="Arial" w:cs="Arial"/>
                <w:i/>
                <w:sz w:val="2"/>
                <w:szCs w:val="2"/>
                <w:lang w:val="es-BO"/>
              </w:rPr>
            </w:pPr>
          </w:p>
        </w:tc>
        <w:tc>
          <w:tcPr>
            <w:tcW w:w="152" w:type="dxa"/>
            <w:tcBorders>
              <w:top w:val="nil"/>
              <w:left w:val="nil"/>
              <w:bottom w:val="nil"/>
              <w:right w:val="nil"/>
            </w:tcBorders>
            <w:shd w:val="clear" w:color="auto" w:fill="auto"/>
            <w:vAlign w:val="bottom"/>
          </w:tcPr>
          <w:p w14:paraId="1E219F1A" w14:textId="77777777" w:rsidR="00023AC5" w:rsidRPr="003C0DD8" w:rsidRDefault="00023AC5" w:rsidP="007E7C46">
            <w:pPr>
              <w:jc w:val="center"/>
              <w:rPr>
                <w:rFonts w:ascii="Arial" w:hAnsi="Arial" w:cs="Arial"/>
                <w:i/>
                <w:sz w:val="2"/>
                <w:szCs w:val="2"/>
                <w:lang w:val="es-BO"/>
              </w:rPr>
            </w:pPr>
          </w:p>
        </w:tc>
        <w:tc>
          <w:tcPr>
            <w:tcW w:w="896" w:type="dxa"/>
            <w:tcBorders>
              <w:top w:val="nil"/>
              <w:left w:val="nil"/>
              <w:bottom w:val="nil"/>
              <w:right w:val="nil"/>
            </w:tcBorders>
            <w:shd w:val="clear" w:color="auto" w:fill="auto"/>
            <w:vAlign w:val="bottom"/>
          </w:tcPr>
          <w:p w14:paraId="0AE16285" w14:textId="77777777" w:rsidR="00023AC5" w:rsidRPr="003C0DD8" w:rsidRDefault="00023AC5" w:rsidP="007E7C46">
            <w:pPr>
              <w:jc w:val="center"/>
              <w:rPr>
                <w:rFonts w:ascii="Arial" w:hAnsi="Arial" w:cs="Arial"/>
                <w:i/>
                <w:sz w:val="2"/>
                <w:szCs w:val="2"/>
                <w:lang w:val="es-BO"/>
              </w:rPr>
            </w:pPr>
          </w:p>
        </w:tc>
        <w:tc>
          <w:tcPr>
            <w:tcW w:w="152" w:type="dxa"/>
            <w:tcBorders>
              <w:top w:val="nil"/>
              <w:left w:val="nil"/>
              <w:bottom w:val="nil"/>
              <w:right w:val="nil"/>
            </w:tcBorders>
            <w:shd w:val="clear" w:color="auto" w:fill="auto"/>
            <w:vAlign w:val="bottom"/>
          </w:tcPr>
          <w:p w14:paraId="038D3308" w14:textId="77777777" w:rsidR="00023AC5" w:rsidRPr="003C0DD8" w:rsidRDefault="00023AC5" w:rsidP="007E7C46">
            <w:pPr>
              <w:jc w:val="center"/>
              <w:rPr>
                <w:rFonts w:ascii="Arial" w:hAnsi="Arial" w:cs="Arial"/>
                <w:i/>
                <w:sz w:val="2"/>
                <w:szCs w:val="2"/>
                <w:lang w:val="es-BO"/>
              </w:rPr>
            </w:pPr>
          </w:p>
        </w:tc>
        <w:tc>
          <w:tcPr>
            <w:tcW w:w="747" w:type="dxa"/>
            <w:gridSpan w:val="2"/>
            <w:tcBorders>
              <w:top w:val="nil"/>
              <w:left w:val="nil"/>
              <w:bottom w:val="nil"/>
              <w:right w:val="nil"/>
            </w:tcBorders>
            <w:shd w:val="clear" w:color="auto" w:fill="auto"/>
            <w:vAlign w:val="bottom"/>
          </w:tcPr>
          <w:p w14:paraId="5AEB5B8C" w14:textId="77777777" w:rsidR="00023AC5" w:rsidRPr="003C0DD8" w:rsidRDefault="00023AC5" w:rsidP="007E7C46">
            <w:pPr>
              <w:jc w:val="center"/>
              <w:rPr>
                <w:rFonts w:ascii="Arial" w:hAnsi="Arial" w:cs="Arial"/>
                <w:i/>
                <w:sz w:val="2"/>
                <w:szCs w:val="2"/>
                <w:lang w:val="es-BO"/>
              </w:rPr>
            </w:pPr>
          </w:p>
        </w:tc>
        <w:tc>
          <w:tcPr>
            <w:tcW w:w="152" w:type="dxa"/>
            <w:tcBorders>
              <w:top w:val="nil"/>
              <w:left w:val="nil"/>
              <w:bottom w:val="nil"/>
              <w:right w:val="nil"/>
            </w:tcBorders>
            <w:shd w:val="clear" w:color="auto" w:fill="auto"/>
            <w:vAlign w:val="bottom"/>
          </w:tcPr>
          <w:p w14:paraId="1223F90E" w14:textId="77777777" w:rsidR="00023AC5" w:rsidRPr="003C0DD8" w:rsidRDefault="00023AC5" w:rsidP="007E7C46">
            <w:pPr>
              <w:jc w:val="center"/>
              <w:rPr>
                <w:rFonts w:ascii="Arial" w:hAnsi="Arial" w:cs="Arial"/>
                <w:i/>
                <w:sz w:val="2"/>
                <w:szCs w:val="2"/>
                <w:lang w:val="es-BO"/>
              </w:rPr>
            </w:pPr>
          </w:p>
        </w:tc>
        <w:tc>
          <w:tcPr>
            <w:tcW w:w="134" w:type="dxa"/>
            <w:gridSpan w:val="2"/>
            <w:tcBorders>
              <w:top w:val="nil"/>
              <w:left w:val="nil"/>
              <w:bottom w:val="nil"/>
              <w:right w:val="nil"/>
            </w:tcBorders>
            <w:shd w:val="clear" w:color="auto" w:fill="auto"/>
            <w:vAlign w:val="bottom"/>
          </w:tcPr>
          <w:p w14:paraId="091656D8" w14:textId="77777777" w:rsidR="00023AC5" w:rsidRPr="003C0DD8" w:rsidRDefault="00023AC5" w:rsidP="007E7C46">
            <w:pPr>
              <w:jc w:val="center"/>
              <w:rPr>
                <w:rFonts w:ascii="Arial" w:hAnsi="Arial" w:cs="Arial"/>
                <w:i/>
                <w:sz w:val="2"/>
                <w:szCs w:val="2"/>
                <w:lang w:val="es-BO"/>
              </w:rPr>
            </w:pPr>
          </w:p>
        </w:tc>
        <w:tc>
          <w:tcPr>
            <w:tcW w:w="2241" w:type="dxa"/>
            <w:gridSpan w:val="7"/>
            <w:tcBorders>
              <w:top w:val="nil"/>
              <w:left w:val="nil"/>
              <w:bottom w:val="nil"/>
            </w:tcBorders>
            <w:shd w:val="clear" w:color="auto" w:fill="auto"/>
            <w:vAlign w:val="bottom"/>
          </w:tcPr>
          <w:p w14:paraId="390E5E42" w14:textId="77777777" w:rsidR="00023AC5" w:rsidRPr="003C0DD8" w:rsidRDefault="00023AC5" w:rsidP="007E7C46">
            <w:pPr>
              <w:jc w:val="center"/>
              <w:rPr>
                <w:rFonts w:ascii="Arial" w:hAnsi="Arial" w:cs="Arial"/>
                <w:sz w:val="2"/>
                <w:szCs w:val="2"/>
                <w:lang w:val="es-BO"/>
              </w:rPr>
            </w:pPr>
          </w:p>
        </w:tc>
      </w:tr>
      <w:tr w:rsidR="00023AC5" w:rsidRPr="003C0DD8" w14:paraId="11769CA5" w14:textId="77777777" w:rsidTr="00023AC5">
        <w:tblPrEx>
          <w:tblCellMar>
            <w:left w:w="57" w:type="dxa"/>
            <w:right w:w="57" w:type="dxa"/>
          </w:tblCellMar>
        </w:tblPrEx>
        <w:trPr>
          <w:trHeight w:val="265"/>
        </w:trPr>
        <w:tc>
          <w:tcPr>
            <w:tcW w:w="284" w:type="dxa"/>
            <w:tcBorders>
              <w:top w:val="nil"/>
              <w:left w:val="single" w:sz="12" w:space="0" w:color="auto"/>
              <w:bottom w:val="nil"/>
              <w:right w:val="nil"/>
            </w:tcBorders>
            <w:shd w:val="clear" w:color="auto" w:fill="auto"/>
            <w:tcMar>
              <w:left w:w="0" w:type="dxa"/>
              <w:right w:w="0" w:type="dxa"/>
            </w:tcMar>
            <w:vAlign w:val="bottom"/>
          </w:tcPr>
          <w:p w14:paraId="592DFCFF" w14:textId="77777777" w:rsidR="00023AC5" w:rsidRPr="003C0DD8" w:rsidRDefault="00023AC5" w:rsidP="007E7C46">
            <w:pPr>
              <w:jc w:val="right"/>
              <w:rPr>
                <w:rFonts w:ascii="Arial" w:hAnsi="Arial" w:cs="Arial"/>
                <w:b/>
                <w:sz w:val="14"/>
                <w:szCs w:val="14"/>
                <w:lang w:val="es-BO"/>
              </w:rPr>
            </w:pPr>
          </w:p>
        </w:tc>
        <w:tc>
          <w:tcPr>
            <w:tcW w:w="1455" w:type="dxa"/>
            <w:tcBorders>
              <w:top w:val="nil"/>
              <w:left w:val="nil"/>
              <w:bottom w:val="single" w:sz="4" w:space="0" w:color="auto"/>
              <w:right w:val="nil"/>
            </w:tcBorders>
            <w:shd w:val="clear" w:color="auto" w:fill="auto"/>
            <w:vAlign w:val="bottom"/>
          </w:tcPr>
          <w:p w14:paraId="544FB20E" w14:textId="77777777" w:rsidR="00023AC5" w:rsidRPr="003C0DD8" w:rsidRDefault="00023AC5" w:rsidP="007E7C46">
            <w:pPr>
              <w:jc w:val="center"/>
              <w:rPr>
                <w:rFonts w:ascii="Arial" w:hAnsi="Arial" w:cs="Arial"/>
                <w:i/>
                <w:sz w:val="14"/>
                <w:szCs w:val="14"/>
                <w:lang w:val="es-BO"/>
              </w:rPr>
            </w:pPr>
            <w:r w:rsidRPr="003C0DD8">
              <w:rPr>
                <w:rFonts w:ascii="Arial" w:hAnsi="Arial" w:cs="Arial"/>
                <w:i/>
                <w:sz w:val="14"/>
                <w:szCs w:val="14"/>
                <w:lang w:val="es-BO"/>
              </w:rPr>
              <w:t>Código</w:t>
            </w:r>
          </w:p>
        </w:tc>
        <w:tc>
          <w:tcPr>
            <w:tcW w:w="134" w:type="dxa"/>
            <w:tcBorders>
              <w:top w:val="nil"/>
              <w:left w:val="nil"/>
              <w:bottom w:val="nil"/>
              <w:right w:val="nil"/>
            </w:tcBorders>
            <w:shd w:val="clear" w:color="auto" w:fill="auto"/>
            <w:vAlign w:val="center"/>
          </w:tcPr>
          <w:p w14:paraId="106EA0C0" w14:textId="77777777" w:rsidR="00023AC5" w:rsidRPr="003C0DD8" w:rsidRDefault="00023AC5" w:rsidP="007E7C46">
            <w:pPr>
              <w:jc w:val="center"/>
              <w:rPr>
                <w:rFonts w:ascii="Arial" w:hAnsi="Arial" w:cs="Arial"/>
                <w:i/>
                <w:sz w:val="14"/>
                <w:szCs w:val="14"/>
                <w:lang w:val="es-BO"/>
              </w:rPr>
            </w:pPr>
          </w:p>
        </w:tc>
        <w:tc>
          <w:tcPr>
            <w:tcW w:w="4654" w:type="dxa"/>
            <w:gridSpan w:val="13"/>
            <w:tcBorders>
              <w:top w:val="nil"/>
              <w:left w:val="nil"/>
              <w:bottom w:val="single" w:sz="4" w:space="0" w:color="auto"/>
              <w:right w:val="nil"/>
            </w:tcBorders>
            <w:shd w:val="clear" w:color="auto" w:fill="auto"/>
            <w:vAlign w:val="center"/>
          </w:tcPr>
          <w:p w14:paraId="7F199B2C" w14:textId="77777777" w:rsidR="00023AC5" w:rsidRPr="003C0DD8" w:rsidRDefault="00023AC5" w:rsidP="007E7C46">
            <w:pPr>
              <w:jc w:val="center"/>
              <w:rPr>
                <w:rFonts w:ascii="Arial" w:hAnsi="Arial" w:cs="Arial"/>
                <w:i/>
                <w:sz w:val="14"/>
                <w:szCs w:val="14"/>
                <w:lang w:val="es-BO"/>
              </w:rPr>
            </w:pPr>
            <w:r w:rsidRPr="003C0DD8">
              <w:rPr>
                <w:rFonts w:ascii="Arial" w:hAnsi="Arial" w:cs="Arial"/>
                <w:i/>
                <w:sz w:val="14"/>
                <w:szCs w:val="14"/>
                <w:lang w:val="es-BO"/>
              </w:rPr>
              <w:t>Descripción</w:t>
            </w:r>
          </w:p>
        </w:tc>
        <w:tc>
          <w:tcPr>
            <w:tcW w:w="130" w:type="dxa"/>
            <w:gridSpan w:val="2"/>
            <w:tcBorders>
              <w:top w:val="nil"/>
              <w:left w:val="nil"/>
              <w:bottom w:val="nil"/>
              <w:right w:val="nil"/>
            </w:tcBorders>
            <w:shd w:val="clear" w:color="auto" w:fill="auto"/>
            <w:vAlign w:val="center"/>
          </w:tcPr>
          <w:p w14:paraId="1462D462" w14:textId="77777777" w:rsidR="00023AC5" w:rsidRPr="003C0DD8" w:rsidRDefault="00023AC5" w:rsidP="007E7C46">
            <w:pPr>
              <w:jc w:val="center"/>
              <w:rPr>
                <w:rFonts w:ascii="Arial" w:hAnsi="Arial" w:cs="Arial"/>
                <w:i/>
                <w:sz w:val="14"/>
                <w:szCs w:val="14"/>
                <w:lang w:val="es-BO"/>
              </w:rPr>
            </w:pPr>
          </w:p>
        </w:tc>
        <w:tc>
          <w:tcPr>
            <w:tcW w:w="2042" w:type="dxa"/>
            <w:gridSpan w:val="5"/>
            <w:tcBorders>
              <w:top w:val="nil"/>
              <w:left w:val="nil"/>
              <w:bottom w:val="single" w:sz="4" w:space="0" w:color="auto"/>
              <w:right w:val="nil"/>
            </w:tcBorders>
            <w:shd w:val="clear" w:color="auto" w:fill="auto"/>
            <w:vAlign w:val="center"/>
          </w:tcPr>
          <w:p w14:paraId="2E7A6E92" w14:textId="77777777" w:rsidR="00023AC5" w:rsidRPr="003C0DD8" w:rsidRDefault="00023AC5" w:rsidP="007E7C46">
            <w:pPr>
              <w:jc w:val="center"/>
              <w:rPr>
                <w:rFonts w:ascii="Arial" w:hAnsi="Arial" w:cs="Arial"/>
                <w:sz w:val="14"/>
                <w:szCs w:val="14"/>
                <w:lang w:val="es-BO"/>
              </w:rPr>
            </w:pPr>
            <w:r w:rsidRPr="003C0DD8">
              <w:rPr>
                <w:rFonts w:ascii="Arial" w:hAnsi="Arial" w:cs="Arial"/>
                <w:i/>
                <w:sz w:val="14"/>
                <w:szCs w:val="14"/>
                <w:lang w:val="es-BO"/>
              </w:rPr>
              <w:t>Valor</w:t>
            </w:r>
          </w:p>
        </w:tc>
        <w:tc>
          <w:tcPr>
            <w:tcW w:w="134" w:type="dxa"/>
            <w:tcBorders>
              <w:top w:val="nil"/>
              <w:left w:val="nil"/>
              <w:bottom w:val="nil"/>
            </w:tcBorders>
            <w:shd w:val="clear" w:color="auto" w:fill="auto"/>
            <w:vAlign w:val="center"/>
          </w:tcPr>
          <w:p w14:paraId="29F0AF02" w14:textId="77777777" w:rsidR="00023AC5" w:rsidRPr="003C0DD8" w:rsidRDefault="00023AC5" w:rsidP="007E7C46">
            <w:pPr>
              <w:rPr>
                <w:rFonts w:ascii="Arial" w:hAnsi="Arial" w:cs="Arial"/>
                <w:sz w:val="14"/>
                <w:szCs w:val="14"/>
                <w:lang w:val="es-BO"/>
              </w:rPr>
            </w:pPr>
          </w:p>
        </w:tc>
      </w:tr>
      <w:tr w:rsidR="00023AC5" w:rsidRPr="003C0DD8" w14:paraId="6CA13286" w14:textId="77777777" w:rsidTr="00A9748A">
        <w:tblPrEx>
          <w:tblCellMar>
            <w:left w:w="57" w:type="dxa"/>
            <w:right w:w="57" w:type="dxa"/>
          </w:tblCellMar>
        </w:tblPrEx>
        <w:trPr>
          <w:trHeight w:val="8269"/>
        </w:trPr>
        <w:tc>
          <w:tcPr>
            <w:tcW w:w="284" w:type="dxa"/>
            <w:tcBorders>
              <w:top w:val="nil"/>
              <w:left w:val="single" w:sz="12" w:space="0" w:color="auto"/>
              <w:bottom w:val="nil"/>
              <w:right w:val="single" w:sz="4" w:space="0" w:color="auto"/>
            </w:tcBorders>
            <w:shd w:val="clear" w:color="auto" w:fill="auto"/>
            <w:tcMar>
              <w:left w:w="0" w:type="dxa"/>
              <w:right w:w="0" w:type="dxa"/>
            </w:tcMar>
            <w:vAlign w:val="bottom"/>
          </w:tcPr>
          <w:p w14:paraId="0E643345" w14:textId="77777777" w:rsidR="00023AC5" w:rsidRPr="003C0DD8" w:rsidRDefault="00023AC5" w:rsidP="007E7C46">
            <w:pPr>
              <w:jc w:val="right"/>
              <w:rPr>
                <w:rFonts w:ascii="Arial" w:hAnsi="Arial" w:cs="Arial"/>
                <w:b/>
                <w:sz w:val="16"/>
                <w:szCs w:val="16"/>
                <w:lang w:val="es-BO"/>
              </w:rPr>
            </w:pPr>
          </w:p>
        </w:tc>
        <w:tc>
          <w:tcPr>
            <w:tcW w:w="1455" w:type="dxa"/>
            <w:tcBorders>
              <w:top w:val="single" w:sz="4" w:space="0" w:color="auto"/>
              <w:left w:val="single" w:sz="4" w:space="0" w:color="auto"/>
              <w:bottom w:val="single" w:sz="4" w:space="0" w:color="auto"/>
              <w:right w:val="single" w:sz="4" w:space="0" w:color="auto"/>
            </w:tcBorders>
            <w:shd w:val="clear" w:color="auto" w:fill="DBE5F1"/>
            <w:vAlign w:val="center"/>
          </w:tcPr>
          <w:p w14:paraId="350FA2ED" w14:textId="43F1706C" w:rsidR="00023AC5" w:rsidRPr="003C0DD8" w:rsidRDefault="00023AC5" w:rsidP="00023AC5">
            <w:pPr>
              <w:jc w:val="center"/>
              <w:rPr>
                <w:rFonts w:ascii="Arial" w:hAnsi="Arial" w:cs="Arial"/>
                <w:sz w:val="16"/>
                <w:szCs w:val="16"/>
                <w:lang w:val="es-BO"/>
              </w:rPr>
            </w:pPr>
            <w:r>
              <w:rPr>
                <w:rFonts w:ascii="Arial" w:hAnsi="Arial" w:cs="Arial"/>
                <w:sz w:val="16"/>
                <w:szCs w:val="16"/>
                <w:lang w:val="es-BO"/>
              </w:rPr>
              <w:t>-</w:t>
            </w:r>
          </w:p>
        </w:tc>
        <w:tc>
          <w:tcPr>
            <w:tcW w:w="134" w:type="dxa"/>
            <w:tcBorders>
              <w:top w:val="nil"/>
              <w:left w:val="single" w:sz="4" w:space="0" w:color="auto"/>
              <w:bottom w:val="nil"/>
              <w:right w:val="single" w:sz="4" w:space="0" w:color="auto"/>
            </w:tcBorders>
            <w:shd w:val="clear" w:color="auto" w:fill="auto"/>
            <w:vAlign w:val="center"/>
          </w:tcPr>
          <w:p w14:paraId="33EA352A" w14:textId="77777777" w:rsidR="00023AC5" w:rsidRPr="003C0DD8" w:rsidRDefault="00023AC5" w:rsidP="007E7C46">
            <w:pPr>
              <w:rPr>
                <w:rFonts w:ascii="Arial" w:hAnsi="Arial" w:cs="Arial"/>
                <w:sz w:val="16"/>
                <w:szCs w:val="16"/>
                <w:lang w:val="es-BO"/>
              </w:rPr>
            </w:pPr>
          </w:p>
        </w:tc>
        <w:tc>
          <w:tcPr>
            <w:tcW w:w="4654" w:type="dxa"/>
            <w:gridSpan w:val="13"/>
            <w:tcBorders>
              <w:top w:val="single" w:sz="4" w:space="0" w:color="auto"/>
              <w:left w:val="single" w:sz="4" w:space="0" w:color="auto"/>
              <w:bottom w:val="single" w:sz="4" w:space="0" w:color="auto"/>
              <w:right w:val="single" w:sz="4" w:space="0" w:color="auto"/>
            </w:tcBorders>
            <w:shd w:val="clear" w:color="auto" w:fill="DBE5F1"/>
            <w:vAlign w:val="center"/>
          </w:tcPr>
          <w:tbl>
            <w:tblPr>
              <w:tblpPr w:leftFromText="141" w:rightFromText="141" w:horzAnchor="margin" w:tblpY="225"/>
              <w:tblOverlap w:val="never"/>
              <w:tblW w:w="4536" w:type="dxa"/>
              <w:tblLayout w:type="fixed"/>
              <w:tblCellMar>
                <w:left w:w="70" w:type="dxa"/>
                <w:right w:w="70" w:type="dxa"/>
              </w:tblCellMar>
              <w:tblLook w:val="04A0" w:firstRow="1" w:lastRow="0" w:firstColumn="1" w:lastColumn="0" w:noHBand="0" w:noVBand="1"/>
            </w:tblPr>
            <w:tblGrid>
              <w:gridCol w:w="2977"/>
              <w:gridCol w:w="1559"/>
            </w:tblGrid>
            <w:tr w:rsidR="00023AC5" w:rsidRPr="00D76E6E" w14:paraId="3CB98AC6" w14:textId="77777777" w:rsidTr="007E7C46">
              <w:trPr>
                <w:trHeight w:val="80"/>
              </w:trPr>
              <w:tc>
                <w:tcPr>
                  <w:tcW w:w="2977" w:type="dxa"/>
                  <w:tcBorders>
                    <w:top w:val="nil"/>
                    <w:left w:val="nil"/>
                    <w:bottom w:val="nil"/>
                    <w:right w:val="nil"/>
                  </w:tcBorders>
                  <w:shd w:val="clear" w:color="auto" w:fill="auto"/>
                  <w:noWrap/>
                  <w:vAlign w:val="bottom"/>
                  <w:hideMark/>
                </w:tcPr>
                <w:p w14:paraId="5E439393" w14:textId="77777777" w:rsidR="00023AC5" w:rsidRPr="00D76E6E" w:rsidRDefault="00023AC5" w:rsidP="00023AC5">
                  <w:pPr>
                    <w:rPr>
                      <w:rFonts w:ascii="Verdana" w:hAnsi="Verdana"/>
                      <w:sz w:val="14"/>
                      <w:szCs w:val="14"/>
                      <w:lang w:val="es-BO" w:eastAsia="es-BO"/>
                    </w:rPr>
                  </w:pPr>
                </w:p>
              </w:tc>
              <w:tc>
                <w:tcPr>
                  <w:tcW w:w="1559" w:type="dxa"/>
                  <w:tcBorders>
                    <w:top w:val="nil"/>
                    <w:left w:val="nil"/>
                    <w:bottom w:val="nil"/>
                    <w:right w:val="nil"/>
                  </w:tcBorders>
                  <w:shd w:val="clear" w:color="auto" w:fill="auto"/>
                  <w:noWrap/>
                  <w:vAlign w:val="bottom"/>
                  <w:hideMark/>
                </w:tcPr>
                <w:p w14:paraId="61816982" w14:textId="77777777" w:rsidR="00023AC5" w:rsidRPr="00D76E6E" w:rsidRDefault="00023AC5" w:rsidP="00023AC5">
                  <w:pPr>
                    <w:jc w:val="center"/>
                    <w:rPr>
                      <w:rFonts w:ascii="Verdana" w:hAnsi="Verdana" w:cs="Calibri"/>
                      <w:color w:val="000000"/>
                      <w:sz w:val="14"/>
                      <w:szCs w:val="14"/>
                    </w:rPr>
                  </w:pPr>
                </w:p>
              </w:tc>
            </w:tr>
            <w:tr w:rsidR="00023AC5" w:rsidRPr="00D76E6E" w14:paraId="34A6C326" w14:textId="77777777" w:rsidTr="007E7C46">
              <w:trPr>
                <w:trHeight w:val="425"/>
              </w:trPr>
              <w:tc>
                <w:tcPr>
                  <w:tcW w:w="2977" w:type="dxa"/>
                  <w:vMerge w:val="restart"/>
                  <w:tcBorders>
                    <w:top w:val="single" w:sz="8" w:space="0" w:color="auto"/>
                    <w:left w:val="single" w:sz="8" w:space="0" w:color="auto"/>
                    <w:bottom w:val="nil"/>
                    <w:right w:val="single" w:sz="8" w:space="0" w:color="auto"/>
                  </w:tcBorders>
                  <w:shd w:val="clear" w:color="auto" w:fill="1F497D" w:themeFill="text2"/>
                  <w:noWrap/>
                  <w:vAlign w:val="center"/>
                  <w:hideMark/>
                </w:tcPr>
                <w:p w14:paraId="350DB302" w14:textId="77777777" w:rsidR="00023AC5" w:rsidRPr="00D76E6E" w:rsidRDefault="00023AC5" w:rsidP="00023AC5">
                  <w:pPr>
                    <w:jc w:val="center"/>
                    <w:rPr>
                      <w:rFonts w:ascii="Verdana" w:hAnsi="Verdana" w:cs="Calibri"/>
                      <w:b/>
                      <w:bCs/>
                      <w:color w:val="FFFFFF"/>
                      <w:sz w:val="14"/>
                      <w:szCs w:val="14"/>
                    </w:rPr>
                  </w:pPr>
                  <w:r w:rsidRPr="00D76E6E">
                    <w:rPr>
                      <w:rFonts w:ascii="Verdana" w:hAnsi="Verdana" w:cs="Calibri"/>
                      <w:b/>
                      <w:bCs/>
                      <w:color w:val="FFFFFF"/>
                      <w:sz w:val="14"/>
                      <w:szCs w:val="14"/>
                    </w:rPr>
                    <w:t>DETALLE</w:t>
                  </w:r>
                </w:p>
              </w:tc>
              <w:tc>
                <w:tcPr>
                  <w:tcW w:w="1559" w:type="dxa"/>
                  <w:vMerge w:val="restart"/>
                  <w:tcBorders>
                    <w:top w:val="single" w:sz="8" w:space="0" w:color="auto"/>
                    <w:left w:val="single" w:sz="8" w:space="0" w:color="auto"/>
                    <w:bottom w:val="nil"/>
                    <w:right w:val="single" w:sz="8" w:space="0" w:color="auto"/>
                  </w:tcBorders>
                  <w:shd w:val="clear" w:color="auto" w:fill="1F497D" w:themeFill="text2"/>
                  <w:vAlign w:val="center"/>
                  <w:hideMark/>
                </w:tcPr>
                <w:p w14:paraId="69992ED6" w14:textId="77777777" w:rsidR="00023AC5" w:rsidRPr="00D76E6E" w:rsidRDefault="00023AC5" w:rsidP="00023AC5">
                  <w:pPr>
                    <w:jc w:val="center"/>
                    <w:rPr>
                      <w:rFonts w:ascii="Verdana" w:hAnsi="Verdana" w:cs="Calibri"/>
                      <w:b/>
                      <w:bCs/>
                      <w:color w:val="FFFFFF"/>
                      <w:sz w:val="14"/>
                      <w:szCs w:val="14"/>
                    </w:rPr>
                  </w:pPr>
                  <w:r w:rsidRPr="00D76E6E">
                    <w:rPr>
                      <w:rFonts w:ascii="Verdana" w:hAnsi="Verdana" w:cs="Calibri"/>
                      <w:b/>
                      <w:bCs/>
                      <w:color w:val="FFFFFF"/>
                      <w:sz w:val="14"/>
                      <w:szCs w:val="14"/>
                    </w:rPr>
                    <w:t>VALOR ASEGURADO BS.</w:t>
                  </w:r>
                </w:p>
              </w:tc>
            </w:tr>
            <w:tr w:rsidR="00023AC5" w:rsidRPr="00D76E6E" w14:paraId="7B06266C" w14:textId="77777777" w:rsidTr="007E7C46">
              <w:trPr>
                <w:trHeight w:val="422"/>
              </w:trPr>
              <w:tc>
                <w:tcPr>
                  <w:tcW w:w="2977" w:type="dxa"/>
                  <w:vMerge/>
                  <w:tcBorders>
                    <w:top w:val="single" w:sz="8" w:space="0" w:color="auto"/>
                    <w:left w:val="single" w:sz="8" w:space="0" w:color="auto"/>
                    <w:bottom w:val="nil"/>
                    <w:right w:val="single" w:sz="8" w:space="0" w:color="auto"/>
                  </w:tcBorders>
                  <w:shd w:val="clear" w:color="auto" w:fill="1F497D" w:themeFill="text2"/>
                  <w:vAlign w:val="center"/>
                  <w:hideMark/>
                </w:tcPr>
                <w:p w14:paraId="7C9968DC" w14:textId="77777777" w:rsidR="00023AC5" w:rsidRPr="00D76E6E" w:rsidRDefault="00023AC5" w:rsidP="00023AC5">
                  <w:pPr>
                    <w:rPr>
                      <w:rFonts w:ascii="Verdana" w:hAnsi="Verdana" w:cs="Calibri"/>
                      <w:b/>
                      <w:bCs/>
                      <w:color w:val="FFFFFF"/>
                      <w:sz w:val="14"/>
                      <w:szCs w:val="14"/>
                    </w:rPr>
                  </w:pPr>
                </w:p>
              </w:tc>
              <w:tc>
                <w:tcPr>
                  <w:tcW w:w="1559" w:type="dxa"/>
                  <w:vMerge/>
                  <w:tcBorders>
                    <w:top w:val="single" w:sz="8" w:space="0" w:color="auto"/>
                    <w:left w:val="single" w:sz="8" w:space="0" w:color="auto"/>
                    <w:bottom w:val="nil"/>
                    <w:right w:val="single" w:sz="8" w:space="0" w:color="auto"/>
                  </w:tcBorders>
                  <w:shd w:val="clear" w:color="auto" w:fill="1F497D" w:themeFill="text2"/>
                  <w:vAlign w:val="center"/>
                  <w:hideMark/>
                </w:tcPr>
                <w:p w14:paraId="2458BAE2" w14:textId="77777777" w:rsidR="00023AC5" w:rsidRPr="00D76E6E" w:rsidRDefault="00023AC5" w:rsidP="00023AC5">
                  <w:pPr>
                    <w:rPr>
                      <w:rFonts w:ascii="Verdana" w:hAnsi="Verdana" w:cs="Calibri"/>
                      <w:b/>
                      <w:bCs/>
                      <w:color w:val="FFFFFF"/>
                      <w:sz w:val="14"/>
                      <w:szCs w:val="14"/>
                    </w:rPr>
                  </w:pPr>
                </w:p>
              </w:tc>
            </w:tr>
            <w:tr w:rsidR="00023AC5" w:rsidRPr="00D76E6E" w14:paraId="49677532" w14:textId="77777777" w:rsidTr="007E7C46">
              <w:trPr>
                <w:trHeight w:val="315"/>
              </w:trPr>
              <w:tc>
                <w:tcPr>
                  <w:tcW w:w="2977"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35FCF186" w14:textId="77777777" w:rsidR="00023AC5" w:rsidRPr="00D76E6E" w:rsidRDefault="00023AC5" w:rsidP="00023AC5">
                  <w:pPr>
                    <w:spacing w:before="60" w:after="60"/>
                    <w:rPr>
                      <w:rFonts w:ascii="Verdana" w:hAnsi="Verdana" w:cs="Calibri"/>
                      <w:color w:val="000000"/>
                      <w:sz w:val="14"/>
                      <w:szCs w:val="14"/>
                    </w:rPr>
                  </w:pPr>
                  <w:r w:rsidRPr="00D76E6E">
                    <w:rPr>
                      <w:rFonts w:ascii="Verdana" w:hAnsi="Verdana" w:cs="Calibri"/>
                      <w:color w:val="000000"/>
                      <w:sz w:val="14"/>
                      <w:szCs w:val="14"/>
                    </w:rPr>
                    <w:t xml:space="preserve">EDIFICIOS E INSTALACIONES </w:t>
                  </w:r>
                </w:p>
              </w:tc>
              <w:tc>
                <w:tcPr>
                  <w:tcW w:w="1559" w:type="dxa"/>
                  <w:tcBorders>
                    <w:top w:val="single" w:sz="8" w:space="0" w:color="auto"/>
                    <w:left w:val="nil"/>
                    <w:bottom w:val="single" w:sz="4" w:space="0" w:color="auto"/>
                    <w:right w:val="single" w:sz="8" w:space="0" w:color="auto"/>
                  </w:tcBorders>
                  <w:shd w:val="clear" w:color="auto" w:fill="auto"/>
                  <w:noWrap/>
                  <w:vAlign w:val="bottom"/>
                  <w:hideMark/>
                </w:tcPr>
                <w:p w14:paraId="43CA77EC" w14:textId="77777777" w:rsidR="00023AC5" w:rsidRPr="00D76E6E" w:rsidRDefault="00023AC5" w:rsidP="00023AC5">
                  <w:pPr>
                    <w:jc w:val="right"/>
                    <w:rPr>
                      <w:rFonts w:ascii="Verdana" w:hAnsi="Verdana" w:cs="Calibri"/>
                      <w:color w:val="000000"/>
                      <w:sz w:val="14"/>
                      <w:szCs w:val="14"/>
                      <w:lang w:val="es-BO"/>
                    </w:rPr>
                  </w:pPr>
                  <w:r w:rsidRPr="00D76E6E">
                    <w:rPr>
                      <w:rFonts w:ascii="Verdana" w:hAnsi="Verdana" w:cs="Calibri"/>
                      <w:color w:val="000000"/>
                      <w:sz w:val="14"/>
                      <w:szCs w:val="14"/>
                    </w:rPr>
                    <w:t xml:space="preserve">           72.716.419,04 </w:t>
                  </w:r>
                </w:p>
              </w:tc>
            </w:tr>
            <w:tr w:rsidR="00023AC5" w:rsidRPr="00D76E6E" w14:paraId="5D4D4791" w14:textId="77777777" w:rsidTr="007E7C46">
              <w:trPr>
                <w:trHeight w:val="315"/>
              </w:trPr>
              <w:tc>
                <w:tcPr>
                  <w:tcW w:w="2977" w:type="dxa"/>
                  <w:tcBorders>
                    <w:top w:val="nil"/>
                    <w:left w:val="single" w:sz="8" w:space="0" w:color="auto"/>
                    <w:bottom w:val="single" w:sz="4" w:space="0" w:color="auto"/>
                    <w:right w:val="single" w:sz="4" w:space="0" w:color="auto"/>
                  </w:tcBorders>
                  <w:shd w:val="clear" w:color="auto" w:fill="auto"/>
                  <w:noWrap/>
                  <w:vAlign w:val="center"/>
                  <w:hideMark/>
                </w:tcPr>
                <w:p w14:paraId="2107DE8D" w14:textId="77777777" w:rsidR="00023AC5" w:rsidRPr="00D76E6E" w:rsidRDefault="00023AC5" w:rsidP="00023AC5">
                  <w:pPr>
                    <w:spacing w:before="60" w:after="60"/>
                    <w:rPr>
                      <w:rFonts w:ascii="Verdana" w:hAnsi="Verdana" w:cs="Calibri"/>
                      <w:color w:val="000000"/>
                      <w:sz w:val="14"/>
                      <w:szCs w:val="14"/>
                    </w:rPr>
                  </w:pPr>
                  <w:r w:rsidRPr="00D76E6E">
                    <w:rPr>
                      <w:rFonts w:ascii="Verdana" w:hAnsi="Verdana" w:cs="Calibri"/>
                      <w:color w:val="000000"/>
                      <w:sz w:val="14"/>
                      <w:szCs w:val="14"/>
                    </w:rPr>
                    <w:t>PARQUEOS</w:t>
                  </w:r>
                </w:p>
              </w:tc>
              <w:tc>
                <w:tcPr>
                  <w:tcW w:w="1559" w:type="dxa"/>
                  <w:tcBorders>
                    <w:top w:val="nil"/>
                    <w:left w:val="nil"/>
                    <w:bottom w:val="single" w:sz="4" w:space="0" w:color="auto"/>
                    <w:right w:val="single" w:sz="8" w:space="0" w:color="auto"/>
                  </w:tcBorders>
                  <w:shd w:val="clear" w:color="auto" w:fill="auto"/>
                  <w:noWrap/>
                  <w:vAlign w:val="bottom"/>
                  <w:hideMark/>
                </w:tcPr>
                <w:p w14:paraId="45F18377" w14:textId="77777777" w:rsidR="00023AC5" w:rsidRPr="00D76E6E" w:rsidRDefault="00023AC5" w:rsidP="00023AC5">
                  <w:pPr>
                    <w:jc w:val="right"/>
                    <w:rPr>
                      <w:rFonts w:ascii="Verdana" w:hAnsi="Verdana" w:cs="Calibri"/>
                      <w:color w:val="000000"/>
                      <w:sz w:val="14"/>
                      <w:szCs w:val="14"/>
                    </w:rPr>
                  </w:pPr>
                  <w:r w:rsidRPr="00D76E6E">
                    <w:rPr>
                      <w:rFonts w:ascii="Verdana" w:hAnsi="Verdana" w:cs="Calibri"/>
                      <w:color w:val="000000"/>
                      <w:sz w:val="14"/>
                      <w:szCs w:val="14"/>
                    </w:rPr>
                    <w:t xml:space="preserve">             1.777.782,37 </w:t>
                  </w:r>
                </w:p>
              </w:tc>
            </w:tr>
            <w:tr w:rsidR="00023AC5" w:rsidRPr="00D76E6E" w14:paraId="6239EE15" w14:textId="77777777" w:rsidTr="007E7C46">
              <w:trPr>
                <w:trHeight w:val="315"/>
              </w:trPr>
              <w:tc>
                <w:tcPr>
                  <w:tcW w:w="2977" w:type="dxa"/>
                  <w:tcBorders>
                    <w:top w:val="nil"/>
                    <w:left w:val="single" w:sz="8" w:space="0" w:color="auto"/>
                    <w:bottom w:val="single" w:sz="4" w:space="0" w:color="auto"/>
                    <w:right w:val="single" w:sz="4" w:space="0" w:color="auto"/>
                  </w:tcBorders>
                  <w:shd w:val="clear" w:color="auto" w:fill="auto"/>
                  <w:noWrap/>
                  <w:vAlign w:val="center"/>
                  <w:hideMark/>
                </w:tcPr>
                <w:p w14:paraId="78BF6F9F" w14:textId="77777777" w:rsidR="00023AC5" w:rsidRPr="00D76E6E" w:rsidRDefault="00023AC5" w:rsidP="00023AC5">
                  <w:pPr>
                    <w:spacing w:before="60" w:after="60"/>
                    <w:rPr>
                      <w:rFonts w:ascii="Verdana" w:hAnsi="Verdana" w:cs="Calibri"/>
                      <w:color w:val="000000"/>
                      <w:sz w:val="14"/>
                      <w:szCs w:val="14"/>
                    </w:rPr>
                  </w:pPr>
                  <w:r w:rsidRPr="00D76E6E">
                    <w:rPr>
                      <w:rFonts w:ascii="Verdana" w:hAnsi="Verdana" w:cs="Calibri"/>
                      <w:color w:val="000000"/>
                      <w:sz w:val="14"/>
                      <w:szCs w:val="14"/>
                    </w:rPr>
                    <w:t>MUEBLES Y ENSERES</w:t>
                  </w:r>
                </w:p>
              </w:tc>
              <w:tc>
                <w:tcPr>
                  <w:tcW w:w="1559" w:type="dxa"/>
                  <w:tcBorders>
                    <w:top w:val="nil"/>
                    <w:left w:val="nil"/>
                    <w:bottom w:val="single" w:sz="4" w:space="0" w:color="auto"/>
                    <w:right w:val="single" w:sz="8" w:space="0" w:color="auto"/>
                  </w:tcBorders>
                  <w:shd w:val="clear" w:color="auto" w:fill="auto"/>
                  <w:noWrap/>
                  <w:vAlign w:val="bottom"/>
                  <w:hideMark/>
                </w:tcPr>
                <w:p w14:paraId="632A20D1" w14:textId="77777777" w:rsidR="00023AC5" w:rsidRPr="00D76E6E" w:rsidRDefault="00023AC5" w:rsidP="00023AC5">
                  <w:pPr>
                    <w:jc w:val="right"/>
                    <w:rPr>
                      <w:rFonts w:ascii="Verdana" w:hAnsi="Verdana" w:cs="Calibri"/>
                      <w:color w:val="000000"/>
                      <w:sz w:val="14"/>
                      <w:szCs w:val="14"/>
                    </w:rPr>
                  </w:pPr>
                  <w:r w:rsidRPr="00D76E6E">
                    <w:rPr>
                      <w:rFonts w:ascii="Verdana" w:hAnsi="Verdana" w:cs="Calibri"/>
                      <w:color w:val="000000"/>
                      <w:sz w:val="14"/>
                      <w:szCs w:val="14"/>
                    </w:rPr>
                    <w:t xml:space="preserve">             8.668.746,73 </w:t>
                  </w:r>
                </w:p>
              </w:tc>
            </w:tr>
            <w:tr w:rsidR="00023AC5" w:rsidRPr="00D76E6E" w14:paraId="7192D34B" w14:textId="77777777" w:rsidTr="007E7C46">
              <w:trPr>
                <w:trHeight w:val="315"/>
              </w:trPr>
              <w:tc>
                <w:tcPr>
                  <w:tcW w:w="2977" w:type="dxa"/>
                  <w:tcBorders>
                    <w:top w:val="nil"/>
                    <w:left w:val="single" w:sz="8" w:space="0" w:color="auto"/>
                    <w:bottom w:val="single" w:sz="4" w:space="0" w:color="auto"/>
                    <w:right w:val="single" w:sz="4" w:space="0" w:color="auto"/>
                  </w:tcBorders>
                  <w:shd w:val="clear" w:color="auto" w:fill="auto"/>
                  <w:noWrap/>
                  <w:vAlign w:val="center"/>
                  <w:hideMark/>
                </w:tcPr>
                <w:p w14:paraId="636F74A4" w14:textId="14B8E328" w:rsidR="00023AC5" w:rsidRPr="00D76E6E" w:rsidRDefault="00023AC5" w:rsidP="00023AC5">
                  <w:pPr>
                    <w:spacing w:before="60" w:after="60"/>
                    <w:rPr>
                      <w:rFonts w:ascii="Verdana" w:hAnsi="Verdana" w:cs="Calibri"/>
                      <w:color w:val="000000"/>
                      <w:sz w:val="14"/>
                      <w:szCs w:val="14"/>
                    </w:rPr>
                  </w:pPr>
                  <w:r w:rsidRPr="00D76E6E">
                    <w:rPr>
                      <w:rFonts w:ascii="Verdana" w:hAnsi="Verdana" w:cs="Calibri"/>
                      <w:color w:val="000000"/>
                      <w:sz w:val="14"/>
                      <w:szCs w:val="14"/>
                    </w:rPr>
                    <w:t>EQUIPO DE OFICINA (ELÉCTRICO)</w:t>
                  </w:r>
                </w:p>
              </w:tc>
              <w:tc>
                <w:tcPr>
                  <w:tcW w:w="1559" w:type="dxa"/>
                  <w:tcBorders>
                    <w:top w:val="nil"/>
                    <w:left w:val="nil"/>
                    <w:bottom w:val="single" w:sz="4" w:space="0" w:color="auto"/>
                    <w:right w:val="single" w:sz="8" w:space="0" w:color="auto"/>
                  </w:tcBorders>
                  <w:shd w:val="clear" w:color="auto" w:fill="auto"/>
                  <w:noWrap/>
                  <w:vAlign w:val="bottom"/>
                  <w:hideMark/>
                </w:tcPr>
                <w:p w14:paraId="45DAAFB0" w14:textId="77777777" w:rsidR="00023AC5" w:rsidRPr="00D76E6E" w:rsidRDefault="00023AC5" w:rsidP="00023AC5">
                  <w:pPr>
                    <w:jc w:val="right"/>
                    <w:rPr>
                      <w:rFonts w:ascii="Verdana" w:hAnsi="Verdana" w:cs="Calibri"/>
                      <w:color w:val="000000"/>
                      <w:sz w:val="14"/>
                      <w:szCs w:val="14"/>
                    </w:rPr>
                  </w:pPr>
                  <w:r w:rsidRPr="00D76E6E">
                    <w:rPr>
                      <w:rFonts w:ascii="Verdana" w:hAnsi="Verdana" w:cs="Calibri"/>
                      <w:color w:val="000000"/>
                      <w:sz w:val="14"/>
                      <w:szCs w:val="14"/>
                    </w:rPr>
                    <w:t xml:space="preserve">             1.500.953,62 </w:t>
                  </w:r>
                </w:p>
              </w:tc>
            </w:tr>
            <w:tr w:rsidR="00023AC5" w:rsidRPr="00D76E6E" w14:paraId="78FDD4FF" w14:textId="77777777" w:rsidTr="007E7C46">
              <w:trPr>
                <w:trHeight w:val="315"/>
              </w:trPr>
              <w:tc>
                <w:tcPr>
                  <w:tcW w:w="2977" w:type="dxa"/>
                  <w:tcBorders>
                    <w:top w:val="nil"/>
                    <w:left w:val="single" w:sz="8" w:space="0" w:color="auto"/>
                    <w:bottom w:val="single" w:sz="4" w:space="0" w:color="auto"/>
                    <w:right w:val="single" w:sz="4" w:space="0" w:color="auto"/>
                  </w:tcBorders>
                  <w:shd w:val="clear" w:color="auto" w:fill="auto"/>
                  <w:noWrap/>
                  <w:vAlign w:val="center"/>
                  <w:hideMark/>
                </w:tcPr>
                <w:p w14:paraId="28C0D4B7" w14:textId="77777777" w:rsidR="00023AC5" w:rsidRPr="00D76E6E" w:rsidRDefault="00023AC5" w:rsidP="00023AC5">
                  <w:pPr>
                    <w:spacing w:before="60" w:after="60"/>
                    <w:rPr>
                      <w:rFonts w:ascii="Verdana" w:hAnsi="Verdana" w:cs="Calibri"/>
                      <w:color w:val="000000"/>
                      <w:sz w:val="14"/>
                      <w:szCs w:val="14"/>
                    </w:rPr>
                  </w:pPr>
                  <w:r w:rsidRPr="00D76E6E">
                    <w:rPr>
                      <w:rFonts w:ascii="Verdana" w:hAnsi="Verdana" w:cs="Calibri"/>
                      <w:color w:val="000000"/>
                      <w:sz w:val="14"/>
                      <w:szCs w:val="14"/>
                    </w:rPr>
                    <w:t>EQUIPO DE OFICINA (FOTOCOPIADORAS)</w:t>
                  </w:r>
                </w:p>
              </w:tc>
              <w:tc>
                <w:tcPr>
                  <w:tcW w:w="1559" w:type="dxa"/>
                  <w:tcBorders>
                    <w:top w:val="nil"/>
                    <w:left w:val="nil"/>
                    <w:bottom w:val="single" w:sz="4" w:space="0" w:color="auto"/>
                    <w:right w:val="single" w:sz="8" w:space="0" w:color="auto"/>
                  </w:tcBorders>
                  <w:shd w:val="clear" w:color="auto" w:fill="auto"/>
                  <w:noWrap/>
                  <w:vAlign w:val="bottom"/>
                  <w:hideMark/>
                </w:tcPr>
                <w:p w14:paraId="08AD3CB0" w14:textId="77777777" w:rsidR="00023AC5" w:rsidRPr="00D76E6E" w:rsidRDefault="00023AC5" w:rsidP="00023AC5">
                  <w:pPr>
                    <w:jc w:val="right"/>
                    <w:rPr>
                      <w:rFonts w:ascii="Verdana" w:hAnsi="Verdana" w:cs="Calibri"/>
                      <w:color w:val="000000"/>
                      <w:sz w:val="14"/>
                      <w:szCs w:val="14"/>
                    </w:rPr>
                  </w:pPr>
                  <w:r w:rsidRPr="00D76E6E">
                    <w:rPr>
                      <w:rFonts w:ascii="Verdana" w:hAnsi="Verdana" w:cs="Calibri"/>
                      <w:color w:val="000000"/>
                      <w:sz w:val="14"/>
                      <w:szCs w:val="14"/>
                    </w:rPr>
                    <w:t xml:space="preserve">             1.468.546,91 </w:t>
                  </w:r>
                </w:p>
              </w:tc>
            </w:tr>
            <w:tr w:rsidR="00023AC5" w:rsidRPr="00D76E6E" w14:paraId="5B9EBC5B" w14:textId="77777777" w:rsidTr="007E7C46">
              <w:trPr>
                <w:trHeight w:val="315"/>
              </w:trPr>
              <w:tc>
                <w:tcPr>
                  <w:tcW w:w="2977" w:type="dxa"/>
                  <w:tcBorders>
                    <w:top w:val="nil"/>
                    <w:left w:val="single" w:sz="8" w:space="0" w:color="auto"/>
                    <w:bottom w:val="single" w:sz="4" w:space="0" w:color="auto"/>
                    <w:right w:val="single" w:sz="4" w:space="0" w:color="auto"/>
                  </w:tcBorders>
                  <w:shd w:val="clear" w:color="auto" w:fill="auto"/>
                  <w:noWrap/>
                  <w:vAlign w:val="center"/>
                  <w:hideMark/>
                </w:tcPr>
                <w:p w14:paraId="3CE12928" w14:textId="0339A1D2" w:rsidR="00023AC5" w:rsidRPr="00D76E6E" w:rsidRDefault="00023AC5" w:rsidP="00023AC5">
                  <w:pPr>
                    <w:spacing w:before="60" w:after="60"/>
                    <w:rPr>
                      <w:rFonts w:ascii="Verdana" w:hAnsi="Verdana" w:cs="Calibri"/>
                      <w:color w:val="000000"/>
                      <w:sz w:val="14"/>
                      <w:szCs w:val="14"/>
                    </w:rPr>
                  </w:pPr>
                  <w:r w:rsidRPr="00D76E6E">
                    <w:rPr>
                      <w:rFonts w:ascii="Verdana" w:hAnsi="Verdana" w:cs="Calibri"/>
                      <w:color w:val="000000"/>
                      <w:sz w:val="14"/>
                      <w:szCs w:val="14"/>
                    </w:rPr>
                    <w:t>EQUIPOS DE COMPUTACIÓN</w:t>
                  </w:r>
                </w:p>
              </w:tc>
              <w:tc>
                <w:tcPr>
                  <w:tcW w:w="1559" w:type="dxa"/>
                  <w:tcBorders>
                    <w:top w:val="nil"/>
                    <w:left w:val="nil"/>
                    <w:bottom w:val="single" w:sz="4" w:space="0" w:color="auto"/>
                    <w:right w:val="single" w:sz="8" w:space="0" w:color="auto"/>
                  </w:tcBorders>
                  <w:shd w:val="clear" w:color="auto" w:fill="auto"/>
                  <w:noWrap/>
                  <w:vAlign w:val="bottom"/>
                  <w:hideMark/>
                </w:tcPr>
                <w:p w14:paraId="24F4BA60" w14:textId="77777777" w:rsidR="00023AC5" w:rsidRPr="00D76E6E" w:rsidRDefault="00023AC5" w:rsidP="00023AC5">
                  <w:pPr>
                    <w:jc w:val="right"/>
                    <w:rPr>
                      <w:rFonts w:ascii="Verdana" w:hAnsi="Verdana" w:cs="Calibri"/>
                      <w:color w:val="000000"/>
                      <w:sz w:val="14"/>
                      <w:szCs w:val="14"/>
                    </w:rPr>
                  </w:pPr>
                  <w:r w:rsidRPr="00D76E6E">
                    <w:rPr>
                      <w:rFonts w:ascii="Verdana" w:hAnsi="Verdana" w:cs="Calibri"/>
                      <w:color w:val="000000"/>
                      <w:sz w:val="14"/>
                      <w:szCs w:val="14"/>
                    </w:rPr>
                    <w:t xml:space="preserve">           22.375.814,82 </w:t>
                  </w:r>
                </w:p>
              </w:tc>
            </w:tr>
            <w:tr w:rsidR="00023AC5" w:rsidRPr="00D76E6E" w14:paraId="7E927B7E" w14:textId="77777777" w:rsidTr="007E7C46">
              <w:trPr>
                <w:trHeight w:val="315"/>
              </w:trPr>
              <w:tc>
                <w:tcPr>
                  <w:tcW w:w="2977" w:type="dxa"/>
                  <w:tcBorders>
                    <w:top w:val="nil"/>
                    <w:left w:val="single" w:sz="8" w:space="0" w:color="auto"/>
                    <w:bottom w:val="single" w:sz="4" w:space="0" w:color="auto"/>
                    <w:right w:val="single" w:sz="4" w:space="0" w:color="auto"/>
                  </w:tcBorders>
                  <w:shd w:val="clear" w:color="auto" w:fill="auto"/>
                  <w:noWrap/>
                  <w:vAlign w:val="center"/>
                  <w:hideMark/>
                </w:tcPr>
                <w:p w14:paraId="73ACD3D6" w14:textId="77777777" w:rsidR="00023AC5" w:rsidRPr="00D76E6E" w:rsidRDefault="00023AC5" w:rsidP="00023AC5">
                  <w:pPr>
                    <w:spacing w:before="60" w:after="60"/>
                    <w:rPr>
                      <w:rFonts w:ascii="Verdana" w:hAnsi="Verdana" w:cs="Calibri"/>
                      <w:color w:val="000000"/>
                      <w:sz w:val="14"/>
                      <w:szCs w:val="14"/>
                    </w:rPr>
                  </w:pPr>
                  <w:r w:rsidRPr="00D76E6E">
                    <w:rPr>
                      <w:rFonts w:ascii="Verdana" w:hAnsi="Verdana" w:cs="Calibri"/>
                      <w:color w:val="000000"/>
                      <w:sz w:val="14"/>
                      <w:szCs w:val="14"/>
                    </w:rPr>
                    <w:t>EQUIPO DE ELEVACIÓN (ESCALERAS)</w:t>
                  </w:r>
                </w:p>
              </w:tc>
              <w:tc>
                <w:tcPr>
                  <w:tcW w:w="1559" w:type="dxa"/>
                  <w:tcBorders>
                    <w:top w:val="nil"/>
                    <w:left w:val="nil"/>
                    <w:bottom w:val="single" w:sz="4" w:space="0" w:color="auto"/>
                    <w:right w:val="single" w:sz="8" w:space="0" w:color="auto"/>
                  </w:tcBorders>
                  <w:shd w:val="clear" w:color="auto" w:fill="auto"/>
                  <w:noWrap/>
                  <w:vAlign w:val="bottom"/>
                  <w:hideMark/>
                </w:tcPr>
                <w:p w14:paraId="48479E58" w14:textId="77777777" w:rsidR="00023AC5" w:rsidRPr="00D76E6E" w:rsidRDefault="00023AC5" w:rsidP="00023AC5">
                  <w:pPr>
                    <w:jc w:val="right"/>
                    <w:rPr>
                      <w:rFonts w:ascii="Verdana" w:hAnsi="Verdana" w:cs="Calibri"/>
                      <w:color w:val="000000"/>
                      <w:sz w:val="14"/>
                      <w:szCs w:val="14"/>
                    </w:rPr>
                  </w:pPr>
                  <w:r w:rsidRPr="00D76E6E">
                    <w:rPr>
                      <w:rFonts w:ascii="Verdana" w:hAnsi="Verdana" w:cs="Calibri"/>
                      <w:color w:val="000000"/>
                      <w:sz w:val="14"/>
                      <w:szCs w:val="14"/>
                    </w:rPr>
                    <w:t xml:space="preserve">                      1.627,70 </w:t>
                  </w:r>
                </w:p>
              </w:tc>
            </w:tr>
            <w:tr w:rsidR="00023AC5" w:rsidRPr="00D76E6E" w14:paraId="1486C205" w14:textId="77777777" w:rsidTr="007E7C46">
              <w:trPr>
                <w:trHeight w:val="315"/>
              </w:trPr>
              <w:tc>
                <w:tcPr>
                  <w:tcW w:w="2977" w:type="dxa"/>
                  <w:tcBorders>
                    <w:top w:val="nil"/>
                    <w:left w:val="single" w:sz="8" w:space="0" w:color="auto"/>
                    <w:bottom w:val="single" w:sz="4" w:space="0" w:color="auto"/>
                    <w:right w:val="single" w:sz="4" w:space="0" w:color="auto"/>
                  </w:tcBorders>
                  <w:shd w:val="clear" w:color="auto" w:fill="auto"/>
                  <w:noWrap/>
                  <w:vAlign w:val="center"/>
                </w:tcPr>
                <w:p w14:paraId="549895B2" w14:textId="77777777" w:rsidR="00023AC5" w:rsidRPr="00D76E6E" w:rsidRDefault="00023AC5" w:rsidP="00023AC5">
                  <w:pPr>
                    <w:spacing w:before="60" w:after="60"/>
                    <w:rPr>
                      <w:rFonts w:ascii="Verdana" w:hAnsi="Verdana" w:cs="Calibri"/>
                      <w:color w:val="000000"/>
                      <w:sz w:val="14"/>
                      <w:szCs w:val="14"/>
                    </w:rPr>
                  </w:pPr>
                  <w:r w:rsidRPr="00D76E6E">
                    <w:rPr>
                      <w:rFonts w:ascii="Verdana" w:hAnsi="Verdana" w:cs="Calibri"/>
                      <w:color w:val="000000"/>
                      <w:sz w:val="14"/>
                      <w:szCs w:val="14"/>
                    </w:rPr>
                    <w:t>EQUIPO MÉDICO</w:t>
                  </w:r>
                </w:p>
              </w:tc>
              <w:tc>
                <w:tcPr>
                  <w:tcW w:w="1559" w:type="dxa"/>
                  <w:tcBorders>
                    <w:top w:val="nil"/>
                    <w:left w:val="nil"/>
                    <w:bottom w:val="single" w:sz="4" w:space="0" w:color="auto"/>
                    <w:right w:val="single" w:sz="8" w:space="0" w:color="auto"/>
                  </w:tcBorders>
                  <w:shd w:val="clear" w:color="auto" w:fill="auto"/>
                  <w:noWrap/>
                  <w:vAlign w:val="bottom"/>
                </w:tcPr>
                <w:p w14:paraId="7CB3B07E" w14:textId="77777777" w:rsidR="00023AC5" w:rsidRPr="00D76E6E" w:rsidRDefault="00023AC5" w:rsidP="00023AC5">
                  <w:pPr>
                    <w:jc w:val="right"/>
                    <w:rPr>
                      <w:rFonts w:ascii="Verdana" w:hAnsi="Verdana" w:cs="Calibri"/>
                      <w:color w:val="000000"/>
                      <w:sz w:val="14"/>
                      <w:szCs w:val="14"/>
                    </w:rPr>
                  </w:pPr>
                  <w:r w:rsidRPr="00D76E6E">
                    <w:rPr>
                      <w:rFonts w:ascii="Verdana" w:hAnsi="Verdana" w:cs="Calibri"/>
                      <w:color w:val="000000"/>
                      <w:sz w:val="14"/>
                      <w:szCs w:val="14"/>
                    </w:rPr>
                    <w:t xml:space="preserve">                      7.150,59 </w:t>
                  </w:r>
                </w:p>
              </w:tc>
            </w:tr>
            <w:tr w:rsidR="00023AC5" w:rsidRPr="00D76E6E" w14:paraId="77F6BE12" w14:textId="77777777" w:rsidTr="007E7C46">
              <w:trPr>
                <w:trHeight w:val="315"/>
              </w:trPr>
              <w:tc>
                <w:tcPr>
                  <w:tcW w:w="2977" w:type="dxa"/>
                  <w:tcBorders>
                    <w:top w:val="nil"/>
                    <w:left w:val="single" w:sz="8" w:space="0" w:color="auto"/>
                    <w:bottom w:val="single" w:sz="4" w:space="0" w:color="auto"/>
                    <w:right w:val="single" w:sz="4" w:space="0" w:color="auto"/>
                  </w:tcBorders>
                  <w:shd w:val="clear" w:color="auto" w:fill="auto"/>
                  <w:noWrap/>
                  <w:vAlign w:val="center"/>
                  <w:hideMark/>
                </w:tcPr>
                <w:p w14:paraId="10CDF131" w14:textId="77777777" w:rsidR="00023AC5" w:rsidRPr="00D76E6E" w:rsidRDefault="00023AC5" w:rsidP="00023AC5">
                  <w:pPr>
                    <w:spacing w:before="60" w:after="60"/>
                    <w:rPr>
                      <w:rFonts w:ascii="Verdana" w:hAnsi="Verdana" w:cs="Calibri"/>
                      <w:color w:val="000000"/>
                      <w:sz w:val="14"/>
                      <w:szCs w:val="14"/>
                    </w:rPr>
                  </w:pPr>
                  <w:r w:rsidRPr="00D76E6E">
                    <w:rPr>
                      <w:rFonts w:ascii="Verdana" w:hAnsi="Verdana" w:cs="Calibri"/>
                      <w:color w:val="000000"/>
                      <w:sz w:val="14"/>
                      <w:szCs w:val="14"/>
                    </w:rPr>
                    <w:t>EQUIPO DE COMUNICACIÓN</w:t>
                  </w:r>
                </w:p>
              </w:tc>
              <w:tc>
                <w:tcPr>
                  <w:tcW w:w="1559" w:type="dxa"/>
                  <w:tcBorders>
                    <w:top w:val="nil"/>
                    <w:left w:val="nil"/>
                    <w:bottom w:val="single" w:sz="4" w:space="0" w:color="auto"/>
                    <w:right w:val="single" w:sz="8" w:space="0" w:color="auto"/>
                  </w:tcBorders>
                  <w:shd w:val="clear" w:color="auto" w:fill="auto"/>
                  <w:noWrap/>
                  <w:vAlign w:val="bottom"/>
                  <w:hideMark/>
                </w:tcPr>
                <w:p w14:paraId="47AAA131" w14:textId="77777777" w:rsidR="00023AC5" w:rsidRPr="00D76E6E" w:rsidRDefault="00023AC5" w:rsidP="00023AC5">
                  <w:pPr>
                    <w:jc w:val="right"/>
                    <w:rPr>
                      <w:rFonts w:ascii="Verdana" w:hAnsi="Verdana" w:cs="Calibri"/>
                      <w:color w:val="000000"/>
                      <w:sz w:val="14"/>
                      <w:szCs w:val="14"/>
                    </w:rPr>
                  </w:pPr>
                  <w:r w:rsidRPr="00D76E6E">
                    <w:rPr>
                      <w:rFonts w:ascii="Verdana" w:hAnsi="Verdana" w:cs="Calibri"/>
                      <w:color w:val="000000"/>
                      <w:sz w:val="14"/>
                      <w:szCs w:val="14"/>
                    </w:rPr>
                    <w:t xml:space="preserve">           14.117.458,38 </w:t>
                  </w:r>
                </w:p>
              </w:tc>
            </w:tr>
            <w:tr w:rsidR="00023AC5" w:rsidRPr="00D76E6E" w14:paraId="2F034E93" w14:textId="77777777" w:rsidTr="007E7C46">
              <w:trPr>
                <w:trHeight w:val="315"/>
              </w:trPr>
              <w:tc>
                <w:tcPr>
                  <w:tcW w:w="2977" w:type="dxa"/>
                  <w:tcBorders>
                    <w:top w:val="nil"/>
                    <w:left w:val="single" w:sz="8" w:space="0" w:color="auto"/>
                    <w:bottom w:val="single" w:sz="4" w:space="0" w:color="auto"/>
                    <w:right w:val="single" w:sz="4" w:space="0" w:color="auto"/>
                  </w:tcBorders>
                  <w:shd w:val="clear" w:color="auto" w:fill="auto"/>
                  <w:noWrap/>
                  <w:vAlign w:val="center"/>
                  <w:hideMark/>
                </w:tcPr>
                <w:p w14:paraId="4FE6C09C" w14:textId="58F842DA" w:rsidR="00023AC5" w:rsidRPr="00D76E6E" w:rsidRDefault="00023AC5" w:rsidP="00023AC5">
                  <w:pPr>
                    <w:spacing w:before="60" w:after="60"/>
                    <w:rPr>
                      <w:rFonts w:ascii="Verdana" w:hAnsi="Verdana" w:cs="Calibri"/>
                      <w:color w:val="000000"/>
                      <w:sz w:val="14"/>
                      <w:szCs w:val="14"/>
                    </w:rPr>
                  </w:pPr>
                  <w:r w:rsidRPr="00D76E6E">
                    <w:rPr>
                      <w:rFonts w:ascii="Verdana" w:hAnsi="Verdana" w:cs="Calibri"/>
                      <w:color w:val="000000"/>
                      <w:sz w:val="14"/>
                      <w:szCs w:val="14"/>
                    </w:rPr>
                    <w:t>EQUIPO DE ENSEÑANZA CON SISTEMA ELECTRÓNICO</w:t>
                  </w:r>
                </w:p>
              </w:tc>
              <w:tc>
                <w:tcPr>
                  <w:tcW w:w="1559" w:type="dxa"/>
                  <w:tcBorders>
                    <w:top w:val="nil"/>
                    <w:left w:val="nil"/>
                    <w:bottom w:val="single" w:sz="4" w:space="0" w:color="auto"/>
                    <w:right w:val="single" w:sz="8" w:space="0" w:color="auto"/>
                  </w:tcBorders>
                  <w:shd w:val="clear" w:color="auto" w:fill="auto"/>
                  <w:noWrap/>
                  <w:vAlign w:val="bottom"/>
                  <w:hideMark/>
                </w:tcPr>
                <w:p w14:paraId="6277F51D" w14:textId="77777777" w:rsidR="00023AC5" w:rsidRPr="00D76E6E" w:rsidRDefault="00023AC5" w:rsidP="00023AC5">
                  <w:pPr>
                    <w:jc w:val="right"/>
                    <w:rPr>
                      <w:rFonts w:ascii="Verdana" w:hAnsi="Verdana" w:cs="Calibri"/>
                      <w:color w:val="000000"/>
                      <w:sz w:val="14"/>
                      <w:szCs w:val="14"/>
                    </w:rPr>
                  </w:pPr>
                  <w:r w:rsidRPr="00D76E6E">
                    <w:rPr>
                      <w:rFonts w:ascii="Verdana" w:hAnsi="Verdana" w:cs="Calibri"/>
                      <w:color w:val="000000"/>
                      <w:sz w:val="14"/>
                      <w:szCs w:val="14"/>
                    </w:rPr>
                    <w:t xml:space="preserve">                 248.191,50 </w:t>
                  </w:r>
                </w:p>
              </w:tc>
            </w:tr>
            <w:tr w:rsidR="00023AC5" w:rsidRPr="00D76E6E" w14:paraId="46B5F614" w14:textId="77777777" w:rsidTr="007E7C46">
              <w:trPr>
                <w:trHeight w:val="315"/>
              </w:trPr>
              <w:tc>
                <w:tcPr>
                  <w:tcW w:w="2977" w:type="dxa"/>
                  <w:tcBorders>
                    <w:top w:val="nil"/>
                    <w:left w:val="single" w:sz="8" w:space="0" w:color="auto"/>
                    <w:bottom w:val="single" w:sz="4" w:space="0" w:color="auto"/>
                    <w:right w:val="single" w:sz="4" w:space="0" w:color="auto"/>
                  </w:tcBorders>
                  <w:shd w:val="clear" w:color="auto" w:fill="auto"/>
                  <w:vAlign w:val="center"/>
                  <w:hideMark/>
                </w:tcPr>
                <w:p w14:paraId="2CEA2C9A" w14:textId="77777777" w:rsidR="00023AC5" w:rsidRPr="00D76E6E" w:rsidRDefault="00023AC5" w:rsidP="00023AC5">
                  <w:pPr>
                    <w:spacing w:before="60" w:after="60"/>
                    <w:rPr>
                      <w:rFonts w:ascii="Verdana" w:hAnsi="Verdana" w:cs="Calibri"/>
                      <w:color w:val="000000"/>
                      <w:sz w:val="14"/>
                      <w:szCs w:val="14"/>
                    </w:rPr>
                  </w:pPr>
                  <w:r w:rsidRPr="00D76E6E">
                    <w:rPr>
                      <w:rFonts w:ascii="Verdana" w:hAnsi="Verdana" w:cs="Calibri"/>
                      <w:color w:val="000000"/>
                      <w:sz w:val="14"/>
                      <w:szCs w:val="14"/>
                    </w:rPr>
                    <w:t xml:space="preserve">EQUIPO DE ENSEÑANZA   </w:t>
                  </w:r>
                </w:p>
              </w:tc>
              <w:tc>
                <w:tcPr>
                  <w:tcW w:w="1559" w:type="dxa"/>
                  <w:tcBorders>
                    <w:top w:val="nil"/>
                    <w:left w:val="nil"/>
                    <w:bottom w:val="single" w:sz="4" w:space="0" w:color="auto"/>
                    <w:right w:val="single" w:sz="8" w:space="0" w:color="auto"/>
                  </w:tcBorders>
                  <w:shd w:val="clear" w:color="auto" w:fill="auto"/>
                  <w:noWrap/>
                  <w:vAlign w:val="bottom"/>
                  <w:hideMark/>
                </w:tcPr>
                <w:p w14:paraId="2EBDE990" w14:textId="77777777" w:rsidR="00023AC5" w:rsidRPr="00D76E6E" w:rsidRDefault="00023AC5" w:rsidP="00023AC5">
                  <w:pPr>
                    <w:jc w:val="right"/>
                    <w:rPr>
                      <w:rFonts w:ascii="Verdana" w:hAnsi="Verdana" w:cs="Calibri"/>
                      <w:color w:val="000000"/>
                      <w:sz w:val="14"/>
                      <w:szCs w:val="14"/>
                    </w:rPr>
                  </w:pPr>
                  <w:r w:rsidRPr="00D76E6E">
                    <w:rPr>
                      <w:rFonts w:ascii="Verdana" w:hAnsi="Verdana" w:cs="Calibri"/>
                      <w:color w:val="000000"/>
                      <w:sz w:val="14"/>
                      <w:szCs w:val="14"/>
                    </w:rPr>
                    <w:t xml:space="preserve">                   10.679,34 </w:t>
                  </w:r>
                </w:p>
              </w:tc>
            </w:tr>
            <w:tr w:rsidR="00023AC5" w:rsidRPr="00D76E6E" w14:paraId="142D84B1" w14:textId="77777777" w:rsidTr="007E7C46">
              <w:trPr>
                <w:trHeight w:val="315"/>
              </w:trPr>
              <w:tc>
                <w:tcPr>
                  <w:tcW w:w="2977" w:type="dxa"/>
                  <w:tcBorders>
                    <w:top w:val="nil"/>
                    <w:left w:val="single" w:sz="8" w:space="0" w:color="auto"/>
                    <w:bottom w:val="single" w:sz="4" w:space="0" w:color="auto"/>
                    <w:right w:val="single" w:sz="4" w:space="0" w:color="auto"/>
                  </w:tcBorders>
                  <w:shd w:val="clear" w:color="auto" w:fill="auto"/>
                  <w:vAlign w:val="center"/>
                  <w:hideMark/>
                </w:tcPr>
                <w:p w14:paraId="4DAE4305" w14:textId="77777777" w:rsidR="00023AC5" w:rsidRPr="00D76E6E" w:rsidRDefault="00023AC5" w:rsidP="00023AC5">
                  <w:pPr>
                    <w:spacing w:before="60" w:after="60"/>
                    <w:rPr>
                      <w:rFonts w:ascii="Verdana" w:hAnsi="Verdana" w:cs="Calibri"/>
                      <w:color w:val="000000"/>
                      <w:sz w:val="14"/>
                      <w:szCs w:val="14"/>
                    </w:rPr>
                  </w:pPr>
                  <w:r w:rsidRPr="00D76E6E">
                    <w:rPr>
                      <w:rFonts w:ascii="Verdana" w:hAnsi="Verdana" w:cs="Calibri"/>
                      <w:color w:val="000000"/>
                      <w:sz w:val="14"/>
                      <w:szCs w:val="14"/>
                    </w:rPr>
                    <w:t>OBRAS DE ARTE</w:t>
                  </w:r>
                </w:p>
              </w:tc>
              <w:tc>
                <w:tcPr>
                  <w:tcW w:w="1559" w:type="dxa"/>
                  <w:tcBorders>
                    <w:top w:val="nil"/>
                    <w:left w:val="nil"/>
                    <w:bottom w:val="single" w:sz="4" w:space="0" w:color="auto"/>
                    <w:right w:val="single" w:sz="8" w:space="0" w:color="auto"/>
                  </w:tcBorders>
                  <w:shd w:val="clear" w:color="auto" w:fill="auto"/>
                  <w:noWrap/>
                  <w:vAlign w:val="bottom"/>
                  <w:hideMark/>
                </w:tcPr>
                <w:p w14:paraId="314DE3EB" w14:textId="77777777" w:rsidR="00023AC5" w:rsidRPr="00D76E6E" w:rsidRDefault="00023AC5" w:rsidP="00023AC5">
                  <w:pPr>
                    <w:jc w:val="right"/>
                    <w:rPr>
                      <w:rFonts w:ascii="Verdana" w:hAnsi="Verdana" w:cs="Calibri"/>
                      <w:color w:val="000000"/>
                      <w:sz w:val="14"/>
                      <w:szCs w:val="14"/>
                    </w:rPr>
                  </w:pPr>
                  <w:r w:rsidRPr="00D76E6E">
                    <w:rPr>
                      <w:rFonts w:ascii="Verdana" w:hAnsi="Verdana" w:cs="Calibri"/>
                      <w:color w:val="000000"/>
                      <w:sz w:val="14"/>
                      <w:szCs w:val="14"/>
                    </w:rPr>
                    <w:t xml:space="preserve">                 117.352,71 </w:t>
                  </w:r>
                </w:p>
              </w:tc>
            </w:tr>
            <w:tr w:rsidR="00023AC5" w:rsidRPr="00D76E6E" w14:paraId="7EFA5B1F" w14:textId="77777777" w:rsidTr="007E7C46">
              <w:trPr>
                <w:trHeight w:val="315"/>
              </w:trPr>
              <w:tc>
                <w:tcPr>
                  <w:tcW w:w="2977" w:type="dxa"/>
                  <w:tcBorders>
                    <w:top w:val="nil"/>
                    <w:left w:val="single" w:sz="8" w:space="0" w:color="auto"/>
                    <w:bottom w:val="single" w:sz="4" w:space="0" w:color="auto"/>
                    <w:right w:val="single" w:sz="4" w:space="0" w:color="auto"/>
                  </w:tcBorders>
                  <w:shd w:val="clear" w:color="auto" w:fill="auto"/>
                  <w:vAlign w:val="center"/>
                  <w:hideMark/>
                </w:tcPr>
                <w:p w14:paraId="3148375E" w14:textId="77777777" w:rsidR="00023AC5" w:rsidRPr="00D76E6E" w:rsidRDefault="00023AC5" w:rsidP="00023AC5">
                  <w:pPr>
                    <w:spacing w:before="60" w:after="60"/>
                    <w:rPr>
                      <w:rFonts w:ascii="Verdana" w:hAnsi="Verdana" w:cs="Calibri"/>
                      <w:color w:val="000000"/>
                      <w:sz w:val="14"/>
                      <w:szCs w:val="14"/>
                    </w:rPr>
                  </w:pPr>
                  <w:r w:rsidRPr="00D76E6E">
                    <w:rPr>
                      <w:rFonts w:ascii="Verdana" w:hAnsi="Verdana" w:cs="Calibri"/>
                      <w:color w:val="000000"/>
                      <w:sz w:val="14"/>
                      <w:szCs w:val="14"/>
                    </w:rPr>
                    <w:t>OTRA MAQUINARIA Y EQUIPO</w:t>
                  </w:r>
                </w:p>
              </w:tc>
              <w:tc>
                <w:tcPr>
                  <w:tcW w:w="1559" w:type="dxa"/>
                  <w:tcBorders>
                    <w:top w:val="nil"/>
                    <w:left w:val="nil"/>
                    <w:bottom w:val="single" w:sz="4" w:space="0" w:color="auto"/>
                    <w:right w:val="single" w:sz="8" w:space="0" w:color="auto"/>
                  </w:tcBorders>
                  <w:shd w:val="clear" w:color="auto" w:fill="auto"/>
                  <w:noWrap/>
                  <w:vAlign w:val="bottom"/>
                  <w:hideMark/>
                </w:tcPr>
                <w:p w14:paraId="3A80EC69" w14:textId="77777777" w:rsidR="00023AC5" w:rsidRPr="00D76E6E" w:rsidRDefault="00023AC5" w:rsidP="00023AC5">
                  <w:pPr>
                    <w:jc w:val="right"/>
                    <w:rPr>
                      <w:rFonts w:ascii="Verdana" w:hAnsi="Verdana" w:cs="Calibri"/>
                      <w:color w:val="000000"/>
                      <w:sz w:val="14"/>
                      <w:szCs w:val="14"/>
                    </w:rPr>
                  </w:pPr>
                  <w:r w:rsidRPr="00D76E6E">
                    <w:rPr>
                      <w:rFonts w:ascii="Verdana" w:hAnsi="Verdana" w:cs="Calibri"/>
                      <w:color w:val="000000"/>
                      <w:sz w:val="14"/>
                      <w:szCs w:val="14"/>
                    </w:rPr>
                    <w:t xml:space="preserve">                   35.723,99 </w:t>
                  </w:r>
                </w:p>
              </w:tc>
            </w:tr>
            <w:tr w:rsidR="00023AC5" w:rsidRPr="00D76E6E" w14:paraId="562FEE42" w14:textId="77777777" w:rsidTr="007E7C46">
              <w:trPr>
                <w:trHeight w:val="315"/>
              </w:trPr>
              <w:tc>
                <w:tcPr>
                  <w:tcW w:w="29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86B270" w14:textId="35286415" w:rsidR="00023AC5" w:rsidRPr="00D76E6E" w:rsidRDefault="00023AC5" w:rsidP="00023AC5">
                  <w:pPr>
                    <w:spacing w:before="60" w:after="60"/>
                    <w:rPr>
                      <w:rFonts w:ascii="Verdana" w:hAnsi="Verdana" w:cs="Calibri"/>
                      <w:color w:val="000000"/>
                      <w:sz w:val="14"/>
                      <w:szCs w:val="14"/>
                    </w:rPr>
                  </w:pPr>
                  <w:r w:rsidRPr="00D76E6E">
                    <w:rPr>
                      <w:rFonts w:ascii="Verdana" w:hAnsi="Verdana" w:cs="Calibri"/>
                      <w:color w:val="000000"/>
                      <w:sz w:val="14"/>
                      <w:szCs w:val="14"/>
                    </w:rPr>
                    <w:t>MAQUINARIA Y EQUIPO CON SISTEMA ELECTRÓNICO</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786E64" w14:textId="77777777" w:rsidR="00023AC5" w:rsidRPr="00D76E6E" w:rsidRDefault="00023AC5" w:rsidP="00023AC5">
                  <w:pPr>
                    <w:jc w:val="right"/>
                    <w:rPr>
                      <w:rFonts w:ascii="Verdana" w:hAnsi="Verdana" w:cs="Calibri"/>
                      <w:color w:val="000000"/>
                      <w:sz w:val="14"/>
                      <w:szCs w:val="14"/>
                    </w:rPr>
                  </w:pPr>
                  <w:r w:rsidRPr="00D76E6E">
                    <w:rPr>
                      <w:rFonts w:ascii="Verdana" w:hAnsi="Verdana" w:cs="Calibri"/>
                      <w:color w:val="000000"/>
                      <w:sz w:val="14"/>
                      <w:szCs w:val="14"/>
                    </w:rPr>
                    <w:t xml:space="preserve">             2.199.371,84 </w:t>
                  </w:r>
                </w:p>
              </w:tc>
            </w:tr>
            <w:tr w:rsidR="00023AC5" w:rsidRPr="00D76E6E" w14:paraId="613E307A" w14:textId="77777777" w:rsidTr="007E7C46">
              <w:trPr>
                <w:trHeight w:val="315"/>
              </w:trPr>
              <w:tc>
                <w:tcPr>
                  <w:tcW w:w="29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4449A" w14:textId="77777777" w:rsidR="00023AC5" w:rsidRPr="00D76E6E" w:rsidRDefault="00023AC5" w:rsidP="00023AC5">
                  <w:pPr>
                    <w:spacing w:before="60" w:after="60"/>
                    <w:rPr>
                      <w:rFonts w:ascii="Verdana" w:hAnsi="Verdana" w:cs="Calibri"/>
                      <w:color w:val="000000"/>
                      <w:sz w:val="14"/>
                      <w:szCs w:val="14"/>
                    </w:rPr>
                  </w:pPr>
                  <w:r w:rsidRPr="00D76E6E">
                    <w:rPr>
                      <w:rFonts w:ascii="Verdana" w:hAnsi="Verdana" w:cs="Calibri"/>
                      <w:color w:val="000000"/>
                      <w:sz w:val="14"/>
                      <w:szCs w:val="14"/>
                    </w:rPr>
                    <w:t>MATERIALES (ALMACENES)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588DA0" w14:textId="77777777" w:rsidR="00023AC5" w:rsidRPr="00D76E6E" w:rsidRDefault="00023AC5" w:rsidP="00023AC5">
                  <w:pPr>
                    <w:jc w:val="right"/>
                    <w:rPr>
                      <w:rFonts w:ascii="Verdana" w:hAnsi="Verdana" w:cs="Calibri"/>
                      <w:color w:val="000000"/>
                      <w:sz w:val="14"/>
                      <w:szCs w:val="14"/>
                    </w:rPr>
                  </w:pPr>
                  <w:r w:rsidRPr="00D76E6E">
                    <w:rPr>
                      <w:rFonts w:ascii="Verdana" w:hAnsi="Verdana" w:cs="Calibri"/>
                      <w:color w:val="000000"/>
                      <w:sz w:val="14"/>
                      <w:szCs w:val="14"/>
                    </w:rPr>
                    <w:t xml:space="preserve">             2.000.000,00 </w:t>
                  </w:r>
                </w:p>
              </w:tc>
            </w:tr>
            <w:tr w:rsidR="00023AC5" w:rsidRPr="00D76E6E" w14:paraId="03AC5E6E" w14:textId="77777777" w:rsidTr="007E7C46">
              <w:trPr>
                <w:trHeight w:val="300"/>
              </w:trPr>
              <w:tc>
                <w:tcPr>
                  <w:tcW w:w="2977" w:type="dxa"/>
                  <w:tcBorders>
                    <w:top w:val="nil"/>
                    <w:left w:val="single" w:sz="8" w:space="0" w:color="auto"/>
                    <w:bottom w:val="single" w:sz="4" w:space="0" w:color="auto"/>
                    <w:right w:val="single" w:sz="4" w:space="0" w:color="auto"/>
                  </w:tcBorders>
                  <w:shd w:val="clear" w:color="auto" w:fill="auto"/>
                  <w:vAlign w:val="center"/>
                  <w:hideMark/>
                </w:tcPr>
                <w:p w14:paraId="29D6B42E" w14:textId="77777777" w:rsidR="00023AC5" w:rsidRPr="00D76E6E" w:rsidRDefault="00023AC5" w:rsidP="00023AC5">
                  <w:pPr>
                    <w:spacing w:before="60" w:after="60"/>
                    <w:rPr>
                      <w:rFonts w:ascii="Verdana" w:hAnsi="Verdana" w:cs="Calibri"/>
                      <w:color w:val="000000"/>
                      <w:sz w:val="14"/>
                      <w:szCs w:val="14"/>
                    </w:rPr>
                  </w:pPr>
                  <w:r w:rsidRPr="00D76E6E">
                    <w:rPr>
                      <w:rFonts w:ascii="Verdana" w:hAnsi="Verdana" w:cs="Calibri"/>
                      <w:color w:val="000000"/>
                      <w:sz w:val="14"/>
                      <w:szCs w:val="14"/>
                    </w:rPr>
                    <w:t>DINERO Y/O VALORES</w:t>
                  </w:r>
                </w:p>
              </w:tc>
              <w:tc>
                <w:tcPr>
                  <w:tcW w:w="1559" w:type="dxa"/>
                  <w:tcBorders>
                    <w:top w:val="nil"/>
                    <w:left w:val="nil"/>
                    <w:bottom w:val="single" w:sz="4" w:space="0" w:color="auto"/>
                    <w:right w:val="single" w:sz="8" w:space="0" w:color="auto"/>
                  </w:tcBorders>
                  <w:shd w:val="clear" w:color="auto" w:fill="auto"/>
                  <w:noWrap/>
                  <w:vAlign w:val="bottom"/>
                  <w:hideMark/>
                </w:tcPr>
                <w:p w14:paraId="2CCB05DB" w14:textId="77777777" w:rsidR="00023AC5" w:rsidRPr="00D76E6E" w:rsidRDefault="00023AC5" w:rsidP="00023AC5">
                  <w:pPr>
                    <w:jc w:val="right"/>
                    <w:rPr>
                      <w:rFonts w:ascii="Verdana" w:hAnsi="Verdana" w:cs="Calibri"/>
                      <w:color w:val="000000"/>
                      <w:sz w:val="14"/>
                      <w:szCs w:val="14"/>
                    </w:rPr>
                  </w:pPr>
                  <w:r w:rsidRPr="00D76E6E">
                    <w:rPr>
                      <w:rFonts w:ascii="Verdana" w:hAnsi="Verdana" w:cs="Calibri"/>
                      <w:color w:val="000000"/>
                      <w:sz w:val="14"/>
                      <w:szCs w:val="14"/>
                    </w:rPr>
                    <w:t xml:space="preserve">                   35.500,00 </w:t>
                  </w:r>
                </w:p>
              </w:tc>
            </w:tr>
            <w:tr w:rsidR="00023AC5" w:rsidRPr="00D76E6E" w14:paraId="5290087C" w14:textId="77777777" w:rsidTr="007E7C46">
              <w:trPr>
                <w:trHeight w:val="315"/>
              </w:trPr>
              <w:tc>
                <w:tcPr>
                  <w:tcW w:w="2977" w:type="dxa"/>
                  <w:tcBorders>
                    <w:top w:val="nil"/>
                    <w:left w:val="single" w:sz="8" w:space="0" w:color="auto"/>
                    <w:bottom w:val="single" w:sz="8" w:space="0" w:color="auto"/>
                    <w:right w:val="single" w:sz="4" w:space="0" w:color="auto"/>
                  </w:tcBorders>
                  <w:shd w:val="clear" w:color="auto" w:fill="auto"/>
                  <w:vAlign w:val="center"/>
                  <w:hideMark/>
                </w:tcPr>
                <w:p w14:paraId="06AF5A76" w14:textId="77777777" w:rsidR="00023AC5" w:rsidRPr="00D76E6E" w:rsidRDefault="00023AC5" w:rsidP="00023AC5">
                  <w:pPr>
                    <w:spacing w:before="60" w:after="60"/>
                    <w:rPr>
                      <w:rFonts w:ascii="Verdana" w:hAnsi="Verdana" w:cs="Calibri"/>
                      <w:color w:val="000000"/>
                      <w:sz w:val="14"/>
                      <w:szCs w:val="14"/>
                    </w:rPr>
                  </w:pPr>
                  <w:r w:rsidRPr="00D76E6E">
                    <w:rPr>
                      <w:rFonts w:ascii="Verdana" w:hAnsi="Verdana" w:cs="Calibri"/>
                      <w:color w:val="000000"/>
                      <w:sz w:val="14"/>
                      <w:szCs w:val="14"/>
                    </w:rPr>
                    <w:t>DOCUMENTOS LEGALES O EN CUSTODIA</w:t>
                  </w:r>
                </w:p>
              </w:tc>
              <w:tc>
                <w:tcPr>
                  <w:tcW w:w="1559" w:type="dxa"/>
                  <w:tcBorders>
                    <w:top w:val="nil"/>
                    <w:left w:val="nil"/>
                    <w:bottom w:val="single" w:sz="8" w:space="0" w:color="auto"/>
                    <w:right w:val="single" w:sz="8" w:space="0" w:color="auto"/>
                  </w:tcBorders>
                  <w:shd w:val="clear" w:color="auto" w:fill="auto"/>
                  <w:noWrap/>
                  <w:vAlign w:val="bottom"/>
                  <w:hideMark/>
                </w:tcPr>
                <w:p w14:paraId="102E12B3" w14:textId="77777777" w:rsidR="00023AC5" w:rsidRPr="00D76E6E" w:rsidRDefault="00023AC5" w:rsidP="00023AC5">
                  <w:pPr>
                    <w:jc w:val="right"/>
                    <w:rPr>
                      <w:rFonts w:ascii="Verdana" w:hAnsi="Verdana" w:cs="Calibri"/>
                      <w:color w:val="000000"/>
                      <w:sz w:val="14"/>
                      <w:szCs w:val="14"/>
                    </w:rPr>
                  </w:pPr>
                  <w:r w:rsidRPr="00D76E6E">
                    <w:rPr>
                      <w:rFonts w:ascii="Verdana" w:hAnsi="Verdana" w:cs="Calibri"/>
                      <w:color w:val="000000"/>
                      <w:sz w:val="14"/>
                      <w:szCs w:val="14"/>
                    </w:rPr>
                    <w:t xml:space="preserve">                 150.000,00 </w:t>
                  </w:r>
                </w:p>
              </w:tc>
            </w:tr>
            <w:tr w:rsidR="00023AC5" w:rsidRPr="00D76E6E" w14:paraId="454FD093" w14:textId="77777777" w:rsidTr="007E7C46">
              <w:trPr>
                <w:trHeight w:val="315"/>
              </w:trPr>
              <w:tc>
                <w:tcPr>
                  <w:tcW w:w="2977" w:type="dxa"/>
                  <w:tcBorders>
                    <w:top w:val="nil"/>
                    <w:left w:val="single" w:sz="8" w:space="0" w:color="auto"/>
                    <w:bottom w:val="single" w:sz="8" w:space="0" w:color="auto"/>
                    <w:right w:val="single" w:sz="8" w:space="0" w:color="auto"/>
                  </w:tcBorders>
                  <w:shd w:val="clear" w:color="auto" w:fill="1F497D" w:themeFill="text2"/>
                  <w:noWrap/>
                  <w:vAlign w:val="center"/>
                  <w:hideMark/>
                </w:tcPr>
                <w:p w14:paraId="7AA2645F" w14:textId="77777777" w:rsidR="00023AC5" w:rsidRPr="00D76E6E" w:rsidRDefault="00023AC5" w:rsidP="00023AC5">
                  <w:pPr>
                    <w:rPr>
                      <w:rFonts w:ascii="Verdana" w:hAnsi="Verdana" w:cs="Calibri"/>
                      <w:b/>
                      <w:bCs/>
                      <w:color w:val="FFFFFF"/>
                      <w:sz w:val="14"/>
                      <w:szCs w:val="14"/>
                    </w:rPr>
                  </w:pPr>
                  <w:r w:rsidRPr="00D76E6E">
                    <w:rPr>
                      <w:rFonts w:ascii="Verdana" w:hAnsi="Verdana" w:cs="Calibri"/>
                      <w:b/>
                      <w:bCs/>
                      <w:color w:val="FFFFFF"/>
                      <w:sz w:val="14"/>
                      <w:szCs w:val="14"/>
                    </w:rPr>
                    <w:t xml:space="preserve"> TOTAL GENERAL </w:t>
                  </w:r>
                </w:p>
              </w:tc>
              <w:tc>
                <w:tcPr>
                  <w:tcW w:w="1559" w:type="dxa"/>
                  <w:tcBorders>
                    <w:top w:val="nil"/>
                    <w:left w:val="nil"/>
                    <w:bottom w:val="single" w:sz="8" w:space="0" w:color="auto"/>
                    <w:right w:val="single" w:sz="8" w:space="0" w:color="auto"/>
                  </w:tcBorders>
                  <w:shd w:val="clear" w:color="auto" w:fill="1F497D" w:themeFill="text2"/>
                  <w:noWrap/>
                  <w:vAlign w:val="center"/>
                  <w:hideMark/>
                </w:tcPr>
                <w:p w14:paraId="42F17CDC" w14:textId="77777777" w:rsidR="00023AC5" w:rsidRPr="00D76E6E" w:rsidRDefault="00023AC5" w:rsidP="00023AC5">
                  <w:pPr>
                    <w:jc w:val="right"/>
                    <w:rPr>
                      <w:rFonts w:ascii="Verdana" w:hAnsi="Verdana" w:cs="Calibri"/>
                      <w:b/>
                      <w:bCs/>
                      <w:color w:val="FFFFFF"/>
                      <w:sz w:val="14"/>
                      <w:szCs w:val="14"/>
                    </w:rPr>
                  </w:pPr>
                  <w:r w:rsidRPr="00D76E6E">
                    <w:rPr>
                      <w:rFonts w:ascii="Verdana" w:hAnsi="Verdana" w:cs="Calibri"/>
                      <w:b/>
                      <w:bCs/>
                      <w:color w:val="FFFFFF"/>
                      <w:sz w:val="14"/>
                      <w:szCs w:val="14"/>
                    </w:rPr>
                    <w:t>127.431.319,54 </w:t>
                  </w:r>
                </w:p>
              </w:tc>
            </w:tr>
          </w:tbl>
          <w:p w14:paraId="3B0668A5" w14:textId="77777777" w:rsidR="00023AC5" w:rsidRPr="00023AC5" w:rsidRDefault="00023AC5" w:rsidP="007E7C46">
            <w:pPr>
              <w:rPr>
                <w:rFonts w:ascii="Arial" w:hAnsi="Arial" w:cs="Arial"/>
                <w:sz w:val="6"/>
                <w:szCs w:val="16"/>
                <w:lang w:val="es-BO"/>
              </w:rPr>
            </w:pPr>
          </w:p>
        </w:tc>
        <w:tc>
          <w:tcPr>
            <w:tcW w:w="130" w:type="dxa"/>
            <w:gridSpan w:val="2"/>
            <w:tcBorders>
              <w:top w:val="nil"/>
              <w:left w:val="single" w:sz="4" w:space="0" w:color="auto"/>
              <w:bottom w:val="nil"/>
              <w:right w:val="single" w:sz="4" w:space="0" w:color="auto"/>
            </w:tcBorders>
            <w:shd w:val="clear" w:color="auto" w:fill="auto"/>
            <w:vAlign w:val="center"/>
          </w:tcPr>
          <w:p w14:paraId="7FE95A5A" w14:textId="77777777" w:rsidR="00023AC5" w:rsidRPr="003C0DD8" w:rsidRDefault="00023AC5" w:rsidP="007E7C46">
            <w:pPr>
              <w:rPr>
                <w:rFonts w:ascii="Arial" w:hAnsi="Arial" w:cs="Arial"/>
                <w:sz w:val="16"/>
                <w:szCs w:val="16"/>
                <w:lang w:val="es-BO"/>
              </w:rPr>
            </w:pPr>
          </w:p>
        </w:tc>
        <w:tc>
          <w:tcPr>
            <w:tcW w:w="2042" w:type="dxa"/>
            <w:gridSpan w:val="5"/>
            <w:tcBorders>
              <w:top w:val="single" w:sz="4" w:space="0" w:color="auto"/>
              <w:left w:val="single" w:sz="4" w:space="0" w:color="auto"/>
              <w:bottom w:val="single" w:sz="4" w:space="0" w:color="auto"/>
              <w:right w:val="single" w:sz="4" w:space="0" w:color="auto"/>
            </w:tcBorders>
            <w:shd w:val="clear" w:color="auto" w:fill="DBE5F1"/>
            <w:vAlign w:val="center"/>
          </w:tcPr>
          <w:p w14:paraId="363C3BC9" w14:textId="2D0EFAAA" w:rsidR="00023AC5" w:rsidRPr="003C0DD8" w:rsidRDefault="00023AC5" w:rsidP="00023AC5">
            <w:pPr>
              <w:jc w:val="center"/>
              <w:rPr>
                <w:rFonts w:ascii="Arial" w:hAnsi="Arial" w:cs="Arial"/>
                <w:sz w:val="16"/>
                <w:szCs w:val="16"/>
                <w:lang w:val="es-BO"/>
              </w:rPr>
            </w:pPr>
            <w:r w:rsidRPr="00D76E6E">
              <w:rPr>
                <w:rFonts w:ascii="Verdana" w:hAnsi="Verdana" w:cs="Arial"/>
                <w:sz w:val="18"/>
                <w:szCs w:val="18"/>
                <w:lang w:val="es-BO"/>
              </w:rPr>
              <w:t>Bs. 127.431.319,54</w:t>
            </w:r>
          </w:p>
        </w:tc>
        <w:tc>
          <w:tcPr>
            <w:tcW w:w="134" w:type="dxa"/>
            <w:tcBorders>
              <w:top w:val="nil"/>
              <w:left w:val="single" w:sz="4" w:space="0" w:color="auto"/>
              <w:bottom w:val="nil"/>
            </w:tcBorders>
            <w:shd w:val="clear" w:color="auto" w:fill="auto"/>
            <w:vAlign w:val="center"/>
          </w:tcPr>
          <w:p w14:paraId="3FCE690F" w14:textId="77777777" w:rsidR="00023AC5" w:rsidRPr="003C0DD8" w:rsidRDefault="00023AC5" w:rsidP="007E7C46">
            <w:pPr>
              <w:rPr>
                <w:rFonts w:ascii="Arial" w:hAnsi="Arial" w:cs="Arial"/>
                <w:sz w:val="16"/>
                <w:szCs w:val="16"/>
                <w:lang w:val="es-BO"/>
              </w:rPr>
            </w:pPr>
          </w:p>
        </w:tc>
      </w:tr>
      <w:tr w:rsidR="00023AC5" w:rsidRPr="003C0DD8" w14:paraId="3595C943" w14:textId="77777777" w:rsidTr="00023AC5">
        <w:tblPrEx>
          <w:tblCellMar>
            <w:left w:w="57" w:type="dxa"/>
            <w:right w:w="57" w:type="dxa"/>
          </w:tblCellMar>
        </w:tblPrEx>
        <w:trPr>
          <w:trHeight w:val="26"/>
        </w:trPr>
        <w:tc>
          <w:tcPr>
            <w:tcW w:w="284" w:type="dxa"/>
            <w:tcBorders>
              <w:top w:val="nil"/>
              <w:left w:val="single" w:sz="12" w:space="0" w:color="auto"/>
              <w:bottom w:val="single" w:sz="12" w:space="0" w:color="auto"/>
              <w:right w:val="nil"/>
            </w:tcBorders>
            <w:shd w:val="clear" w:color="auto" w:fill="auto"/>
            <w:tcMar>
              <w:left w:w="0" w:type="dxa"/>
              <w:right w:w="0" w:type="dxa"/>
            </w:tcMar>
            <w:vAlign w:val="center"/>
          </w:tcPr>
          <w:p w14:paraId="435BC25F" w14:textId="77777777" w:rsidR="00023AC5" w:rsidRPr="003C0DD8" w:rsidRDefault="00023AC5" w:rsidP="007E7C46">
            <w:pPr>
              <w:jc w:val="right"/>
              <w:rPr>
                <w:rFonts w:ascii="Arial" w:hAnsi="Arial" w:cs="Arial"/>
                <w:b/>
                <w:sz w:val="2"/>
                <w:szCs w:val="2"/>
                <w:lang w:val="es-BO"/>
              </w:rPr>
            </w:pPr>
          </w:p>
        </w:tc>
        <w:tc>
          <w:tcPr>
            <w:tcW w:w="2983" w:type="dxa"/>
            <w:gridSpan w:val="4"/>
            <w:tcBorders>
              <w:top w:val="nil"/>
              <w:left w:val="nil"/>
              <w:bottom w:val="single" w:sz="12" w:space="0" w:color="auto"/>
              <w:right w:val="nil"/>
            </w:tcBorders>
            <w:shd w:val="clear" w:color="auto" w:fill="auto"/>
          </w:tcPr>
          <w:p w14:paraId="323C9692" w14:textId="77777777" w:rsidR="00023AC5" w:rsidRPr="003C0DD8" w:rsidRDefault="00023AC5" w:rsidP="007E7C46">
            <w:pPr>
              <w:jc w:val="center"/>
              <w:rPr>
                <w:rFonts w:ascii="Arial" w:hAnsi="Arial" w:cs="Arial"/>
                <w:b/>
                <w:sz w:val="2"/>
                <w:szCs w:val="2"/>
                <w:lang w:val="es-BO"/>
              </w:rPr>
            </w:pPr>
          </w:p>
        </w:tc>
        <w:tc>
          <w:tcPr>
            <w:tcW w:w="152" w:type="dxa"/>
            <w:tcBorders>
              <w:top w:val="nil"/>
              <w:left w:val="nil"/>
              <w:bottom w:val="single" w:sz="12" w:space="0" w:color="auto"/>
              <w:right w:val="nil"/>
            </w:tcBorders>
            <w:shd w:val="clear" w:color="auto" w:fill="auto"/>
            <w:vAlign w:val="center"/>
          </w:tcPr>
          <w:p w14:paraId="596933A2" w14:textId="77777777" w:rsidR="00023AC5" w:rsidRPr="003C0DD8" w:rsidRDefault="00023AC5" w:rsidP="007E7C46">
            <w:pPr>
              <w:rPr>
                <w:rFonts w:ascii="Arial" w:hAnsi="Arial" w:cs="Arial"/>
                <w:sz w:val="2"/>
                <w:szCs w:val="2"/>
                <w:lang w:val="es-BO"/>
              </w:rPr>
            </w:pPr>
          </w:p>
        </w:tc>
        <w:tc>
          <w:tcPr>
            <w:tcW w:w="134" w:type="dxa"/>
            <w:tcBorders>
              <w:top w:val="single" w:sz="4" w:space="0" w:color="auto"/>
              <w:left w:val="nil"/>
              <w:bottom w:val="single" w:sz="12" w:space="0" w:color="auto"/>
              <w:right w:val="nil"/>
            </w:tcBorders>
            <w:shd w:val="clear" w:color="auto" w:fill="auto"/>
            <w:vAlign w:val="bottom"/>
          </w:tcPr>
          <w:p w14:paraId="33EEAA77" w14:textId="77777777" w:rsidR="00023AC5" w:rsidRPr="003C0DD8" w:rsidRDefault="00023AC5" w:rsidP="007E7C46">
            <w:pPr>
              <w:jc w:val="center"/>
              <w:rPr>
                <w:rFonts w:ascii="Arial" w:hAnsi="Arial" w:cs="Arial"/>
                <w:i/>
                <w:sz w:val="2"/>
                <w:szCs w:val="2"/>
                <w:lang w:val="es-BO"/>
              </w:rPr>
            </w:pPr>
          </w:p>
        </w:tc>
        <w:tc>
          <w:tcPr>
            <w:tcW w:w="134" w:type="dxa"/>
            <w:tcBorders>
              <w:top w:val="nil"/>
              <w:left w:val="nil"/>
              <w:bottom w:val="single" w:sz="12" w:space="0" w:color="auto"/>
              <w:right w:val="nil"/>
            </w:tcBorders>
            <w:shd w:val="clear" w:color="auto" w:fill="auto"/>
            <w:vAlign w:val="bottom"/>
          </w:tcPr>
          <w:p w14:paraId="660E5E30" w14:textId="77777777" w:rsidR="00023AC5" w:rsidRPr="003C0DD8" w:rsidRDefault="00023AC5" w:rsidP="007E7C46">
            <w:pPr>
              <w:jc w:val="center"/>
              <w:rPr>
                <w:rFonts w:ascii="Arial" w:hAnsi="Arial" w:cs="Arial"/>
                <w:i/>
                <w:sz w:val="2"/>
                <w:szCs w:val="2"/>
                <w:lang w:val="es-BO"/>
              </w:rPr>
            </w:pPr>
          </w:p>
        </w:tc>
        <w:tc>
          <w:tcPr>
            <w:tcW w:w="2840" w:type="dxa"/>
            <w:gridSpan w:val="8"/>
            <w:tcBorders>
              <w:top w:val="single" w:sz="4" w:space="0" w:color="auto"/>
              <w:left w:val="nil"/>
              <w:bottom w:val="single" w:sz="12" w:space="0" w:color="auto"/>
              <w:right w:val="nil"/>
            </w:tcBorders>
            <w:shd w:val="clear" w:color="auto" w:fill="auto"/>
            <w:vAlign w:val="bottom"/>
          </w:tcPr>
          <w:p w14:paraId="504031CD" w14:textId="77777777" w:rsidR="00023AC5" w:rsidRPr="003C0DD8" w:rsidRDefault="00023AC5" w:rsidP="007E7C46">
            <w:pPr>
              <w:jc w:val="center"/>
              <w:rPr>
                <w:rFonts w:ascii="Arial" w:hAnsi="Arial" w:cs="Arial"/>
                <w:i/>
                <w:sz w:val="2"/>
                <w:szCs w:val="2"/>
                <w:lang w:val="es-BO"/>
              </w:rPr>
            </w:pPr>
          </w:p>
        </w:tc>
        <w:tc>
          <w:tcPr>
            <w:tcW w:w="130" w:type="dxa"/>
            <w:gridSpan w:val="2"/>
            <w:tcBorders>
              <w:top w:val="nil"/>
              <w:left w:val="nil"/>
              <w:bottom w:val="single" w:sz="12" w:space="0" w:color="auto"/>
              <w:right w:val="nil"/>
            </w:tcBorders>
            <w:shd w:val="clear" w:color="auto" w:fill="auto"/>
            <w:vAlign w:val="bottom"/>
          </w:tcPr>
          <w:p w14:paraId="49C3618F" w14:textId="77777777" w:rsidR="00023AC5" w:rsidRPr="003C0DD8" w:rsidRDefault="00023AC5" w:rsidP="007E7C46">
            <w:pPr>
              <w:jc w:val="center"/>
              <w:rPr>
                <w:rFonts w:ascii="Arial" w:hAnsi="Arial" w:cs="Arial"/>
                <w:i/>
                <w:sz w:val="2"/>
                <w:szCs w:val="2"/>
                <w:lang w:val="es-BO"/>
              </w:rPr>
            </w:pPr>
          </w:p>
        </w:tc>
        <w:tc>
          <w:tcPr>
            <w:tcW w:w="134" w:type="dxa"/>
            <w:tcBorders>
              <w:top w:val="single" w:sz="4" w:space="0" w:color="auto"/>
              <w:left w:val="nil"/>
              <w:bottom w:val="single" w:sz="12" w:space="0" w:color="auto"/>
              <w:right w:val="nil"/>
            </w:tcBorders>
            <w:shd w:val="clear" w:color="auto" w:fill="auto"/>
            <w:vAlign w:val="bottom"/>
          </w:tcPr>
          <w:p w14:paraId="67828DDA" w14:textId="77777777" w:rsidR="00023AC5" w:rsidRPr="003C0DD8" w:rsidRDefault="00023AC5" w:rsidP="007E7C46">
            <w:pPr>
              <w:jc w:val="center"/>
              <w:rPr>
                <w:rFonts w:ascii="Arial" w:hAnsi="Arial" w:cs="Arial"/>
                <w:i/>
                <w:sz w:val="2"/>
                <w:szCs w:val="2"/>
                <w:lang w:val="es-BO"/>
              </w:rPr>
            </w:pPr>
          </w:p>
        </w:tc>
        <w:tc>
          <w:tcPr>
            <w:tcW w:w="134" w:type="dxa"/>
            <w:tcBorders>
              <w:top w:val="single" w:sz="4" w:space="0" w:color="auto"/>
              <w:left w:val="nil"/>
              <w:bottom w:val="single" w:sz="12" w:space="0" w:color="auto"/>
              <w:right w:val="nil"/>
            </w:tcBorders>
            <w:shd w:val="clear" w:color="auto" w:fill="auto"/>
            <w:vAlign w:val="bottom"/>
          </w:tcPr>
          <w:p w14:paraId="1688DB69" w14:textId="77777777" w:rsidR="00023AC5" w:rsidRPr="003C0DD8" w:rsidRDefault="00023AC5" w:rsidP="007E7C46">
            <w:pPr>
              <w:jc w:val="center"/>
              <w:rPr>
                <w:rFonts w:ascii="Arial" w:hAnsi="Arial" w:cs="Arial"/>
                <w:i/>
                <w:sz w:val="2"/>
                <w:szCs w:val="2"/>
                <w:lang w:val="es-BO"/>
              </w:rPr>
            </w:pPr>
          </w:p>
        </w:tc>
        <w:tc>
          <w:tcPr>
            <w:tcW w:w="214" w:type="dxa"/>
            <w:tcBorders>
              <w:top w:val="nil"/>
              <w:left w:val="nil"/>
              <w:bottom w:val="single" w:sz="12" w:space="0" w:color="auto"/>
              <w:right w:val="nil"/>
            </w:tcBorders>
            <w:shd w:val="clear" w:color="auto" w:fill="auto"/>
            <w:vAlign w:val="bottom"/>
          </w:tcPr>
          <w:p w14:paraId="1B55FE40" w14:textId="77777777" w:rsidR="00023AC5" w:rsidRPr="003C0DD8" w:rsidRDefault="00023AC5" w:rsidP="007E7C46">
            <w:pPr>
              <w:jc w:val="center"/>
              <w:rPr>
                <w:rFonts w:ascii="Arial" w:hAnsi="Arial" w:cs="Arial"/>
                <w:i/>
                <w:sz w:val="2"/>
                <w:szCs w:val="2"/>
                <w:lang w:val="es-BO"/>
              </w:rPr>
            </w:pPr>
          </w:p>
        </w:tc>
        <w:tc>
          <w:tcPr>
            <w:tcW w:w="1694" w:type="dxa"/>
            <w:gridSpan w:val="3"/>
            <w:tcBorders>
              <w:top w:val="nil"/>
              <w:left w:val="nil"/>
              <w:bottom w:val="single" w:sz="12" w:space="0" w:color="auto"/>
            </w:tcBorders>
            <w:shd w:val="clear" w:color="auto" w:fill="auto"/>
            <w:vAlign w:val="bottom"/>
          </w:tcPr>
          <w:p w14:paraId="4D078C14" w14:textId="77777777" w:rsidR="00023AC5" w:rsidRPr="003C0DD8" w:rsidRDefault="00023AC5" w:rsidP="007E7C46">
            <w:pPr>
              <w:jc w:val="center"/>
              <w:rPr>
                <w:rFonts w:ascii="Arial" w:hAnsi="Arial" w:cs="Arial"/>
                <w:sz w:val="2"/>
                <w:szCs w:val="2"/>
                <w:lang w:val="es-BO"/>
              </w:rPr>
            </w:pPr>
          </w:p>
        </w:tc>
      </w:tr>
    </w:tbl>
    <w:p w14:paraId="12F6D26D" w14:textId="77777777" w:rsidR="006815CB" w:rsidRPr="003C0DD8" w:rsidRDefault="006815CB" w:rsidP="006815CB">
      <w:pPr>
        <w:pStyle w:val="Prrafodelista"/>
        <w:ind w:left="1134"/>
        <w:jc w:val="both"/>
        <w:rPr>
          <w:rFonts w:ascii="Verdana" w:hAnsi="Verdana" w:cs="Arial"/>
          <w:sz w:val="18"/>
          <w:lang w:val="es-BO"/>
        </w:rPr>
      </w:pPr>
      <w:r w:rsidRPr="003C0DD8">
        <w:rPr>
          <w:rFonts w:ascii="Verdana" w:hAnsi="Verdana" w:cs="Arial"/>
          <w:b/>
          <w:sz w:val="18"/>
          <w:lang w:val="es-BO"/>
        </w:rPr>
        <w:t>Nota:</w:t>
      </w:r>
      <w:r w:rsidRPr="003C0DD8">
        <w:rPr>
          <w:rFonts w:ascii="Verdana" w:hAnsi="Verdana" w:cs="Arial"/>
          <w:sz w:val="18"/>
          <w:lang w:val="es-BO"/>
        </w:rPr>
        <w:tab/>
      </w:r>
      <w:r w:rsidRPr="003C0DD8">
        <w:rPr>
          <w:rFonts w:ascii="Verdana" w:hAnsi="Verdana" w:cs="Arial"/>
          <w:sz w:val="18"/>
          <w:szCs w:val="18"/>
          <w:lang w:val="es-BO"/>
        </w:rPr>
        <w:t>Los</w:t>
      </w:r>
      <w:r w:rsidRPr="003C0DD8">
        <w:rPr>
          <w:rFonts w:ascii="Verdana" w:hAnsi="Verdana" w:cs="Arial"/>
          <w:sz w:val="18"/>
          <w:lang w:val="es-BO"/>
        </w:rPr>
        <w:t xml:space="preserve"> totales de rubro deberán coincidir con los Resúmenes de Pólizas.</w:t>
      </w:r>
    </w:p>
    <w:p w14:paraId="50114D51" w14:textId="77777777" w:rsidR="00023AC5" w:rsidRDefault="00023AC5" w:rsidP="004F22B4">
      <w:pPr>
        <w:jc w:val="both"/>
        <w:rPr>
          <w:rFonts w:ascii="Verdana" w:hAnsi="Verdana" w:cs="Arial"/>
          <w:b/>
          <w:sz w:val="18"/>
          <w:szCs w:val="18"/>
          <w:lang w:val="es-BO"/>
        </w:rPr>
      </w:pPr>
    </w:p>
    <w:p w14:paraId="112D764C" w14:textId="250457D6" w:rsidR="004F22B4" w:rsidRDefault="004F22B4" w:rsidP="004F22B4">
      <w:pPr>
        <w:jc w:val="both"/>
        <w:rPr>
          <w:rFonts w:ascii="Verdana" w:hAnsi="Verdana" w:cs="Arial"/>
          <w:b/>
          <w:sz w:val="18"/>
          <w:szCs w:val="18"/>
          <w:lang w:val="es-BO"/>
        </w:rPr>
      </w:pPr>
    </w:p>
    <w:p w14:paraId="32AA6038" w14:textId="13F1EA8F" w:rsidR="00023AC5" w:rsidRDefault="00023AC5" w:rsidP="004F22B4">
      <w:pPr>
        <w:jc w:val="both"/>
        <w:rPr>
          <w:rFonts w:ascii="Verdana" w:hAnsi="Verdana" w:cs="Arial"/>
          <w:b/>
          <w:sz w:val="18"/>
          <w:szCs w:val="18"/>
          <w:lang w:val="es-BO"/>
        </w:rPr>
      </w:pPr>
    </w:p>
    <w:p w14:paraId="42C01B55" w14:textId="13172424" w:rsidR="00023AC5" w:rsidRDefault="00023AC5" w:rsidP="004F22B4">
      <w:pPr>
        <w:jc w:val="both"/>
        <w:rPr>
          <w:rFonts w:ascii="Verdana" w:hAnsi="Verdana" w:cs="Arial"/>
          <w:b/>
          <w:sz w:val="18"/>
          <w:szCs w:val="18"/>
          <w:lang w:val="es-BO"/>
        </w:rPr>
      </w:pPr>
    </w:p>
    <w:p w14:paraId="79D24102" w14:textId="14637950" w:rsidR="00023AC5" w:rsidRDefault="00023AC5" w:rsidP="004F22B4">
      <w:pPr>
        <w:jc w:val="both"/>
        <w:rPr>
          <w:rFonts w:ascii="Verdana" w:hAnsi="Verdana" w:cs="Arial"/>
          <w:b/>
          <w:sz w:val="18"/>
          <w:szCs w:val="18"/>
          <w:lang w:val="es-BO"/>
        </w:rPr>
      </w:pPr>
    </w:p>
    <w:p w14:paraId="4731A371" w14:textId="6FD7046B" w:rsidR="00023AC5" w:rsidRDefault="00023AC5" w:rsidP="004F22B4">
      <w:pPr>
        <w:jc w:val="both"/>
        <w:rPr>
          <w:rFonts w:ascii="Verdana" w:hAnsi="Verdana" w:cs="Arial"/>
          <w:b/>
          <w:sz w:val="18"/>
          <w:szCs w:val="18"/>
          <w:lang w:val="es-BO"/>
        </w:rPr>
      </w:pPr>
    </w:p>
    <w:p w14:paraId="26D182F5" w14:textId="08E32E3C" w:rsidR="00023AC5" w:rsidRDefault="00023AC5" w:rsidP="004F22B4">
      <w:pPr>
        <w:jc w:val="both"/>
        <w:rPr>
          <w:rFonts w:ascii="Verdana" w:hAnsi="Verdana" w:cs="Arial"/>
          <w:b/>
          <w:sz w:val="18"/>
          <w:szCs w:val="18"/>
          <w:lang w:val="es-BO"/>
        </w:rPr>
      </w:pPr>
    </w:p>
    <w:p w14:paraId="0E716806" w14:textId="3288BB6B" w:rsidR="00023AC5" w:rsidRDefault="00023AC5" w:rsidP="004F22B4">
      <w:pPr>
        <w:jc w:val="both"/>
        <w:rPr>
          <w:rFonts w:ascii="Verdana" w:hAnsi="Verdana" w:cs="Arial"/>
          <w:b/>
          <w:sz w:val="18"/>
          <w:szCs w:val="18"/>
          <w:lang w:val="es-BO"/>
        </w:rPr>
      </w:pPr>
    </w:p>
    <w:tbl>
      <w:tblPr>
        <w:tblW w:w="8845" w:type="dxa"/>
        <w:tblInd w:w="111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46"/>
        <w:gridCol w:w="1057"/>
        <w:gridCol w:w="134"/>
        <w:gridCol w:w="1241"/>
        <w:gridCol w:w="153"/>
        <w:gridCol w:w="152"/>
        <w:gridCol w:w="134"/>
        <w:gridCol w:w="134"/>
        <w:gridCol w:w="672"/>
        <w:gridCol w:w="152"/>
        <w:gridCol w:w="896"/>
        <w:gridCol w:w="152"/>
        <w:gridCol w:w="483"/>
        <w:gridCol w:w="264"/>
        <w:gridCol w:w="152"/>
        <w:gridCol w:w="69"/>
        <w:gridCol w:w="65"/>
        <w:gridCol w:w="65"/>
        <w:gridCol w:w="134"/>
        <w:gridCol w:w="134"/>
        <w:gridCol w:w="214"/>
        <w:gridCol w:w="2054"/>
        <w:gridCol w:w="288"/>
      </w:tblGrid>
      <w:tr w:rsidR="004F22B4" w:rsidRPr="00D76E6E" w14:paraId="6DFB38AA" w14:textId="77777777" w:rsidTr="00023AC5">
        <w:trPr>
          <w:trHeight w:val="260"/>
        </w:trPr>
        <w:tc>
          <w:tcPr>
            <w:tcW w:w="8845" w:type="dxa"/>
            <w:gridSpan w:val="23"/>
            <w:tcBorders>
              <w:top w:val="single" w:sz="12" w:space="0" w:color="auto"/>
            </w:tcBorders>
            <w:shd w:val="clear" w:color="auto" w:fill="0F243E"/>
            <w:vAlign w:val="center"/>
          </w:tcPr>
          <w:p w14:paraId="0BDB0FD6" w14:textId="77777777" w:rsidR="004F22B4" w:rsidRPr="00D76E6E" w:rsidRDefault="004F22B4" w:rsidP="009D17D4">
            <w:pPr>
              <w:jc w:val="center"/>
              <w:rPr>
                <w:rFonts w:ascii="Verdana" w:hAnsi="Verdana" w:cs="Arial"/>
                <w:b/>
                <w:sz w:val="18"/>
                <w:szCs w:val="18"/>
                <w:lang w:val="es-BO"/>
              </w:rPr>
            </w:pPr>
            <w:r w:rsidRPr="00D76E6E">
              <w:rPr>
                <w:rFonts w:ascii="Verdana" w:hAnsi="Verdana" w:cs="Arial"/>
                <w:b/>
                <w:sz w:val="18"/>
                <w:szCs w:val="18"/>
                <w:lang w:val="es-BO"/>
              </w:rPr>
              <w:t>DETALLE DE BIENES E INTERESES ASEGURADOS</w:t>
            </w:r>
          </w:p>
        </w:tc>
      </w:tr>
      <w:tr w:rsidR="004F22B4" w:rsidRPr="00D76E6E" w14:paraId="08D0C8A2" w14:textId="77777777" w:rsidTr="00023AC5">
        <w:tblPrEx>
          <w:tblCellMar>
            <w:left w:w="57" w:type="dxa"/>
            <w:right w:w="57" w:type="dxa"/>
          </w:tblCellMar>
        </w:tblPrEx>
        <w:trPr>
          <w:trHeight w:val="131"/>
        </w:trPr>
        <w:tc>
          <w:tcPr>
            <w:tcW w:w="2478" w:type="dxa"/>
            <w:gridSpan w:val="4"/>
            <w:tcBorders>
              <w:top w:val="nil"/>
              <w:left w:val="single" w:sz="12" w:space="0" w:color="auto"/>
              <w:bottom w:val="nil"/>
              <w:right w:val="nil"/>
            </w:tcBorders>
            <w:shd w:val="clear" w:color="auto" w:fill="auto"/>
            <w:tcMar>
              <w:left w:w="0" w:type="dxa"/>
              <w:right w:w="0" w:type="dxa"/>
            </w:tcMar>
            <w:vAlign w:val="center"/>
          </w:tcPr>
          <w:p w14:paraId="59B9CD3D" w14:textId="77777777" w:rsidR="004F22B4" w:rsidRPr="00D76E6E" w:rsidRDefault="004F22B4" w:rsidP="009D17D4">
            <w:pPr>
              <w:jc w:val="right"/>
              <w:rPr>
                <w:rFonts w:ascii="Verdana" w:hAnsi="Verdana" w:cs="Arial"/>
                <w:b/>
                <w:sz w:val="18"/>
                <w:szCs w:val="18"/>
                <w:lang w:val="es-BO"/>
              </w:rPr>
            </w:pPr>
          </w:p>
        </w:tc>
        <w:tc>
          <w:tcPr>
            <w:tcW w:w="153" w:type="dxa"/>
            <w:tcBorders>
              <w:top w:val="nil"/>
              <w:left w:val="nil"/>
              <w:bottom w:val="nil"/>
              <w:right w:val="nil"/>
            </w:tcBorders>
            <w:shd w:val="clear" w:color="auto" w:fill="auto"/>
            <w:vAlign w:val="center"/>
          </w:tcPr>
          <w:p w14:paraId="48038430" w14:textId="77777777" w:rsidR="004F22B4" w:rsidRPr="00D76E6E" w:rsidRDefault="004F22B4" w:rsidP="009D17D4">
            <w:pPr>
              <w:jc w:val="center"/>
              <w:rPr>
                <w:rFonts w:ascii="Verdana" w:hAnsi="Verdana" w:cs="Arial"/>
                <w:b/>
                <w:sz w:val="18"/>
                <w:szCs w:val="18"/>
                <w:lang w:val="es-BO"/>
              </w:rPr>
            </w:pPr>
          </w:p>
        </w:tc>
        <w:tc>
          <w:tcPr>
            <w:tcW w:w="6214" w:type="dxa"/>
            <w:gridSpan w:val="18"/>
            <w:tcBorders>
              <w:top w:val="nil"/>
              <w:left w:val="nil"/>
              <w:bottom w:val="nil"/>
            </w:tcBorders>
            <w:shd w:val="clear" w:color="auto" w:fill="auto"/>
            <w:vAlign w:val="center"/>
          </w:tcPr>
          <w:p w14:paraId="49F2F5E9" w14:textId="77777777" w:rsidR="004F22B4" w:rsidRPr="00D76E6E" w:rsidRDefault="004F22B4" w:rsidP="009D17D4">
            <w:pPr>
              <w:jc w:val="center"/>
              <w:rPr>
                <w:rFonts w:ascii="Verdana" w:hAnsi="Verdana" w:cs="Arial"/>
                <w:sz w:val="18"/>
                <w:szCs w:val="18"/>
                <w:lang w:val="es-BO"/>
              </w:rPr>
            </w:pPr>
          </w:p>
        </w:tc>
      </w:tr>
      <w:tr w:rsidR="004F22B4" w:rsidRPr="00D76E6E" w14:paraId="437E97D8" w14:textId="77777777" w:rsidTr="00023AC5">
        <w:tblPrEx>
          <w:tblCellMar>
            <w:left w:w="57" w:type="dxa"/>
            <w:right w:w="57" w:type="dxa"/>
          </w:tblCellMar>
        </w:tblPrEx>
        <w:trPr>
          <w:trHeight w:val="265"/>
        </w:trPr>
        <w:tc>
          <w:tcPr>
            <w:tcW w:w="2478" w:type="dxa"/>
            <w:gridSpan w:val="4"/>
            <w:tcBorders>
              <w:top w:val="nil"/>
              <w:left w:val="single" w:sz="12" w:space="0" w:color="auto"/>
              <w:bottom w:val="nil"/>
              <w:right w:val="nil"/>
            </w:tcBorders>
            <w:shd w:val="clear" w:color="auto" w:fill="auto"/>
            <w:tcMar>
              <w:left w:w="0" w:type="dxa"/>
              <w:right w:w="0" w:type="dxa"/>
            </w:tcMar>
            <w:vAlign w:val="bottom"/>
          </w:tcPr>
          <w:p w14:paraId="4CADB249" w14:textId="77777777" w:rsidR="004F22B4" w:rsidRPr="00D76E6E" w:rsidRDefault="004F22B4" w:rsidP="009D17D4">
            <w:pPr>
              <w:jc w:val="right"/>
              <w:rPr>
                <w:rFonts w:ascii="Verdana" w:hAnsi="Verdana" w:cs="Arial"/>
                <w:b/>
                <w:sz w:val="18"/>
                <w:szCs w:val="18"/>
                <w:lang w:val="es-BO"/>
              </w:rPr>
            </w:pPr>
            <w:r w:rsidRPr="00D76E6E">
              <w:rPr>
                <w:rFonts w:ascii="Verdana" w:hAnsi="Verdana" w:cs="Arial"/>
                <w:b/>
                <w:sz w:val="18"/>
                <w:szCs w:val="18"/>
                <w:lang w:val="es-BO"/>
              </w:rPr>
              <w:t>Póliza (Ramo)</w:t>
            </w:r>
          </w:p>
        </w:tc>
        <w:tc>
          <w:tcPr>
            <w:tcW w:w="153" w:type="dxa"/>
            <w:tcBorders>
              <w:top w:val="nil"/>
              <w:left w:val="nil"/>
              <w:bottom w:val="nil"/>
              <w:right w:val="nil"/>
            </w:tcBorders>
            <w:shd w:val="clear" w:color="auto" w:fill="auto"/>
            <w:vAlign w:val="bottom"/>
          </w:tcPr>
          <w:p w14:paraId="3E9D86A4" w14:textId="77777777" w:rsidR="004F22B4" w:rsidRPr="00D76E6E" w:rsidRDefault="004F22B4" w:rsidP="009D17D4">
            <w:pPr>
              <w:jc w:val="right"/>
              <w:rPr>
                <w:rFonts w:ascii="Verdana" w:hAnsi="Verdana" w:cs="Arial"/>
                <w:b/>
                <w:sz w:val="18"/>
                <w:szCs w:val="18"/>
                <w:lang w:val="es-BO"/>
              </w:rPr>
            </w:pPr>
            <w:r w:rsidRPr="00D76E6E">
              <w:rPr>
                <w:rFonts w:ascii="Verdana" w:hAnsi="Verdana" w:cs="Arial"/>
                <w:b/>
                <w:sz w:val="18"/>
                <w:szCs w:val="18"/>
                <w:lang w:val="es-BO"/>
              </w:rPr>
              <w:t>:</w:t>
            </w:r>
          </w:p>
        </w:tc>
        <w:tc>
          <w:tcPr>
            <w:tcW w:w="152" w:type="dxa"/>
            <w:tcBorders>
              <w:top w:val="nil"/>
              <w:left w:val="nil"/>
              <w:bottom w:val="nil"/>
              <w:right w:val="single" w:sz="4" w:space="0" w:color="auto"/>
            </w:tcBorders>
            <w:shd w:val="clear" w:color="auto" w:fill="auto"/>
            <w:vAlign w:val="center"/>
          </w:tcPr>
          <w:p w14:paraId="3C431F8A" w14:textId="77777777" w:rsidR="004F22B4" w:rsidRPr="00D76E6E" w:rsidRDefault="004F22B4" w:rsidP="009D17D4">
            <w:pPr>
              <w:jc w:val="center"/>
              <w:rPr>
                <w:rFonts w:ascii="Verdana" w:hAnsi="Verdana" w:cs="Arial"/>
                <w:sz w:val="18"/>
                <w:szCs w:val="18"/>
                <w:lang w:val="es-BO"/>
              </w:rPr>
            </w:pPr>
          </w:p>
        </w:tc>
        <w:tc>
          <w:tcPr>
            <w:tcW w:w="2623" w:type="dxa"/>
            <w:gridSpan w:val="7"/>
            <w:tcBorders>
              <w:top w:val="single" w:sz="4" w:space="0" w:color="auto"/>
              <w:left w:val="single" w:sz="4" w:space="0" w:color="auto"/>
              <w:bottom w:val="single" w:sz="4" w:space="0" w:color="auto"/>
              <w:right w:val="single" w:sz="4" w:space="0" w:color="auto"/>
            </w:tcBorders>
            <w:shd w:val="clear" w:color="auto" w:fill="DBE5F1"/>
            <w:vAlign w:val="center"/>
          </w:tcPr>
          <w:p w14:paraId="761DC26D" w14:textId="77777777" w:rsidR="004F22B4" w:rsidRPr="00D76E6E" w:rsidRDefault="004F22B4" w:rsidP="001D1C07">
            <w:pPr>
              <w:jc w:val="center"/>
              <w:rPr>
                <w:rFonts w:ascii="Verdana" w:hAnsi="Verdana" w:cs="Arial"/>
                <w:sz w:val="18"/>
                <w:szCs w:val="18"/>
                <w:lang w:val="es-BO"/>
              </w:rPr>
            </w:pPr>
            <w:r>
              <w:rPr>
                <w:rFonts w:ascii="Verdana" w:hAnsi="Verdana" w:cs="Arial"/>
                <w:sz w:val="18"/>
                <w:szCs w:val="18"/>
                <w:lang w:val="es-BO"/>
              </w:rPr>
              <w:t>AUTOMOTORES</w:t>
            </w:r>
          </w:p>
        </w:tc>
        <w:tc>
          <w:tcPr>
            <w:tcW w:w="3439" w:type="dxa"/>
            <w:gridSpan w:val="10"/>
            <w:tcBorders>
              <w:top w:val="nil"/>
              <w:left w:val="single" w:sz="4" w:space="0" w:color="auto"/>
              <w:bottom w:val="nil"/>
            </w:tcBorders>
            <w:shd w:val="clear" w:color="auto" w:fill="auto"/>
            <w:vAlign w:val="center"/>
          </w:tcPr>
          <w:p w14:paraId="6EB8D2DF" w14:textId="77777777" w:rsidR="004F22B4" w:rsidRPr="00D76E6E" w:rsidRDefault="004F22B4" w:rsidP="009D17D4">
            <w:pPr>
              <w:rPr>
                <w:rFonts w:ascii="Verdana" w:hAnsi="Verdana" w:cs="Arial"/>
                <w:sz w:val="18"/>
                <w:szCs w:val="18"/>
                <w:lang w:val="es-BO"/>
              </w:rPr>
            </w:pPr>
          </w:p>
        </w:tc>
      </w:tr>
      <w:tr w:rsidR="004F22B4" w:rsidRPr="00D76E6E" w14:paraId="1CD69A19" w14:textId="77777777" w:rsidTr="00023AC5">
        <w:tblPrEx>
          <w:tblCellMar>
            <w:left w:w="57" w:type="dxa"/>
            <w:right w:w="57" w:type="dxa"/>
          </w:tblCellMar>
        </w:tblPrEx>
        <w:trPr>
          <w:trHeight w:val="39"/>
        </w:trPr>
        <w:tc>
          <w:tcPr>
            <w:tcW w:w="2478" w:type="dxa"/>
            <w:gridSpan w:val="4"/>
            <w:tcBorders>
              <w:top w:val="nil"/>
              <w:left w:val="single" w:sz="12" w:space="0" w:color="auto"/>
              <w:bottom w:val="nil"/>
              <w:right w:val="nil"/>
            </w:tcBorders>
            <w:shd w:val="clear" w:color="auto" w:fill="auto"/>
            <w:tcMar>
              <w:left w:w="0" w:type="dxa"/>
              <w:right w:w="0" w:type="dxa"/>
            </w:tcMar>
            <w:vAlign w:val="bottom"/>
          </w:tcPr>
          <w:p w14:paraId="6A94036C" w14:textId="77777777" w:rsidR="004F22B4" w:rsidRPr="00D76E6E" w:rsidRDefault="004F22B4" w:rsidP="009D17D4">
            <w:pPr>
              <w:jc w:val="right"/>
              <w:rPr>
                <w:rFonts w:ascii="Verdana" w:hAnsi="Verdana" w:cs="Arial"/>
                <w:b/>
                <w:sz w:val="18"/>
                <w:szCs w:val="18"/>
                <w:lang w:val="es-BO"/>
              </w:rPr>
            </w:pPr>
          </w:p>
        </w:tc>
        <w:tc>
          <w:tcPr>
            <w:tcW w:w="153" w:type="dxa"/>
            <w:tcBorders>
              <w:top w:val="nil"/>
              <w:left w:val="nil"/>
              <w:bottom w:val="nil"/>
              <w:right w:val="nil"/>
            </w:tcBorders>
            <w:shd w:val="clear" w:color="auto" w:fill="auto"/>
            <w:vAlign w:val="bottom"/>
          </w:tcPr>
          <w:p w14:paraId="4B542ACA" w14:textId="77777777" w:rsidR="004F22B4" w:rsidRPr="00D76E6E" w:rsidRDefault="004F22B4" w:rsidP="009D17D4">
            <w:pPr>
              <w:jc w:val="right"/>
              <w:rPr>
                <w:rFonts w:ascii="Verdana" w:hAnsi="Verdana" w:cs="Arial"/>
                <w:b/>
                <w:sz w:val="18"/>
                <w:szCs w:val="18"/>
                <w:lang w:val="es-BO"/>
              </w:rPr>
            </w:pPr>
          </w:p>
        </w:tc>
        <w:tc>
          <w:tcPr>
            <w:tcW w:w="152" w:type="dxa"/>
            <w:tcBorders>
              <w:top w:val="nil"/>
              <w:left w:val="nil"/>
              <w:bottom w:val="nil"/>
              <w:right w:val="nil"/>
            </w:tcBorders>
            <w:shd w:val="clear" w:color="auto" w:fill="auto"/>
            <w:vAlign w:val="center"/>
          </w:tcPr>
          <w:p w14:paraId="76FA5814" w14:textId="77777777" w:rsidR="004F22B4" w:rsidRPr="00D76E6E" w:rsidRDefault="004F22B4" w:rsidP="009D17D4">
            <w:pPr>
              <w:rPr>
                <w:rFonts w:ascii="Verdana" w:hAnsi="Verdana" w:cs="Arial"/>
                <w:sz w:val="18"/>
                <w:szCs w:val="18"/>
                <w:lang w:val="es-BO"/>
              </w:rPr>
            </w:pPr>
          </w:p>
        </w:tc>
        <w:tc>
          <w:tcPr>
            <w:tcW w:w="940" w:type="dxa"/>
            <w:gridSpan w:val="3"/>
            <w:tcBorders>
              <w:top w:val="nil"/>
              <w:left w:val="nil"/>
              <w:bottom w:val="nil"/>
              <w:right w:val="nil"/>
            </w:tcBorders>
            <w:shd w:val="clear" w:color="auto" w:fill="auto"/>
            <w:vAlign w:val="bottom"/>
          </w:tcPr>
          <w:p w14:paraId="7D11E927" w14:textId="77777777" w:rsidR="004F22B4" w:rsidRPr="00D76E6E" w:rsidRDefault="004F22B4" w:rsidP="009D17D4">
            <w:pPr>
              <w:jc w:val="center"/>
              <w:rPr>
                <w:rFonts w:ascii="Verdana" w:hAnsi="Verdana" w:cs="Arial"/>
                <w:sz w:val="18"/>
                <w:szCs w:val="18"/>
                <w:lang w:val="es-BO"/>
              </w:rPr>
            </w:pPr>
          </w:p>
        </w:tc>
        <w:tc>
          <w:tcPr>
            <w:tcW w:w="152" w:type="dxa"/>
            <w:tcBorders>
              <w:top w:val="nil"/>
              <w:left w:val="nil"/>
              <w:bottom w:val="nil"/>
              <w:right w:val="nil"/>
            </w:tcBorders>
            <w:shd w:val="clear" w:color="auto" w:fill="auto"/>
            <w:vAlign w:val="bottom"/>
          </w:tcPr>
          <w:p w14:paraId="332A80F8" w14:textId="77777777" w:rsidR="004F22B4" w:rsidRPr="00D76E6E" w:rsidRDefault="004F22B4" w:rsidP="009D17D4">
            <w:pPr>
              <w:jc w:val="center"/>
              <w:rPr>
                <w:rFonts w:ascii="Verdana" w:hAnsi="Verdana" w:cs="Arial"/>
                <w:sz w:val="18"/>
                <w:szCs w:val="18"/>
                <w:lang w:val="es-BO"/>
              </w:rPr>
            </w:pPr>
          </w:p>
        </w:tc>
        <w:tc>
          <w:tcPr>
            <w:tcW w:w="896" w:type="dxa"/>
            <w:tcBorders>
              <w:top w:val="nil"/>
              <w:left w:val="nil"/>
              <w:bottom w:val="nil"/>
              <w:right w:val="nil"/>
            </w:tcBorders>
            <w:shd w:val="clear" w:color="auto" w:fill="auto"/>
            <w:vAlign w:val="bottom"/>
          </w:tcPr>
          <w:p w14:paraId="00A2710E" w14:textId="77777777" w:rsidR="004F22B4" w:rsidRPr="00D76E6E" w:rsidRDefault="004F22B4" w:rsidP="009D17D4">
            <w:pPr>
              <w:jc w:val="center"/>
              <w:rPr>
                <w:rFonts w:ascii="Verdana" w:hAnsi="Verdana" w:cs="Arial"/>
                <w:sz w:val="18"/>
                <w:szCs w:val="18"/>
                <w:lang w:val="es-BO"/>
              </w:rPr>
            </w:pPr>
          </w:p>
        </w:tc>
        <w:tc>
          <w:tcPr>
            <w:tcW w:w="152" w:type="dxa"/>
            <w:tcBorders>
              <w:top w:val="nil"/>
              <w:left w:val="nil"/>
              <w:bottom w:val="nil"/>
              <w:right w:val="nil"/>
            </w:tcBorders>
            <w:shd w:val="clear" w:color="auto" w:fill="auto"/>
            <w:vAlign w:val="bottom"/>
          </w:tcPr>
          <w:p w14:paraId="72D7DA15" w14:textId="77777777" w:rsidR="004F22B4" w:rsidRPr="00D76E6E" w:rsidRDefault="004F22B4" w:rsidP="009D17D4">
            <w:pPr>
              <w:jc w:val="center"/>
              <w:rPr>
                <w:rFonts w:ascii="Verdana" w:hAnsi="Verdana" w:cs="Arial"/>
                <w:sz w:val="18"/>
                <w:szCs w:val="18"/>
                <w:lang w:val="es-BO"/>
              </w:rPr>
            </w:pPr>
          </w:p>
        </w:tc>
        <w:tc>
          <w:tcPr>
            <w:tcW w:w="747" w:type="dxa"/>
            <w:gridSpan w:val="2"/>
            <w:tcBorders>
              <w:top w:val="nil"/>
              <w:left w:val="nil"/>
              <w:bottom w:val="nil"/>
              <w:right w:val="nil"/>
            </w:tcBorders>
            <w:shd w:val="clear" w:color="auto" w:fill="auto"/>
            <w:vAlign w:val="bottom"/>
          </w:tcPr>
          <w:p w14:paraId="5DD65A14" w14:textId="77777777" w:rsidR="004F22B4" w:rsidRPr="00D76E6E" w:rsidRDefault="004F22B4" w:rsidP="009D17D4">
            <w:pPr>
              <w:jc w:val="center"/>
              <w:rPr>
                <w:rFonts w:ascii="Verdana" w:hAnsi="Verdana" w:cs="Arial"/>
                <w:sz w:val="18"/>
                <w:szCs w:val="18"/>
                <w:lang w:val="es-BO"/>
              </w:rPr>
            </w:pPr>
          </w:p>
        </w:tc>
        <w:tc>
          <w:tcPr>
            <w:tcW w:w="152" w:type="dxa"/>
            <w:tcBorders>
              <w:top w:val="nil"/>
              <w:left w:val="nil"/>
              <w:bottom w:val="nil"/>
              <w:right w:val="nil"/>
            </w:tcBorders>
            <w:shd w:val="clear" w:color="auto" w:fill="auto"/>
            <w:vAlign w:val="bottom"/>
          </w:tcPr>
          <w:p w14:paraId="034A9FCA" w14:textId="77777777" w:rsidR="004F22B4" w:rsidRPr="00D76E6E" w:rsidRDefault="004F22B4" w:rsidP="009D17D4">
            <w:pPr>
              <w:jc w:val="center"/>
              <w:rPr>
                <w:rFonts w:ascii="Verdana" w:hAnsi="Verdana" w:cs="Arial"/>
                <w:sz w:val="18"/>
                <w:szCs w:val="18"/>
                <w:lang w:val="es-BO"/>
              </w:rPr>
            </w:pPr>
          </w:p>
        </w:tc>
        <w:tc>
          <w:tcPr>
            <w:tcW w:w="134" w:type="dxa"/>
            <w:gridSpan w:val="2"/>
            <w:tcBorders>
              <w:top w:val="nil"/>
              <w:left w:val="nil"/>
              <w:bottom w:val="nil"/>
              <w:right w:val="nil"/>
            </w:tcBorders>
            <w:shd w:val="clear" w:color="auto" w:fill="auto"/>
            <w:vAlign w:val="bottom"/>
          </w:tcPr>
          <w:p w14:paraId="60E0B8C9" w14:textId="77777777" w:rsidR="004F22B4" w:rsidRPr="00D76E6E" w:rsidRDefault="004F22B4" w:rsidP="009D17D4">
            <w:pPr>
              <w:jc w:val="center"/>
              <w:rPr>
                <w:rFonts w:ascii="Verdana" w:hAnsi="Verdana" w:cs="Arial"/>
                <w:sz w:val="18"/>
                <w:szCs w:val="18"/>
                <w:lang w:val="es-BO"/>
              </w:rPr>
            </w:pPr>
          </w:p>
        </w:tc>
        <w:tc>
          <w:tcPr>
            <w:tcW w:w="2889" w:type="dxa"/>
            <w:gridSpan w:val="6"/>
            <w:tcBorders>
              <w:top w:val="nil"/>
              <w:left w:val="nil"/>
              <w:bottom w:val="nil"/>
            </w:tcBorders>
            <w:shd w:val="clear" w:color="auto" w:fill="auto"/>
            <w:vAlign w:val="bottom"/>
          </w:tcPr>
          <w:p w14:paraId="281DDDE6" w14:textId="77777777" w:rsidR="004F22B4" w:rsidRPr="00D76E6E" w:rsidRDefault="004F22B4" w:rsidP="009D17D4">
            <w:pPr>
              <w:jc w:val="center"/>
              <w:rPr>
                <w:rFonts w:ascii="Verdana" w:hAnsi="Verdana" w:cs="Arial"/>
                <w:sz w:val="18"/>
                <w:szCs w:val="18"/>
                <w:lang w:val="es-BO"/>
              </w:rPr>
            </w:pPr>
          </w:p>
        </w:tc>
      </w:tr>
      <w:tr w:rsidR="004F22B4" w:rsidRPr="00D76E6E" w14:paraId="23AC7BB2" w14:textId="77777777" w:rsidTr="00023AC5">
        <w:tblPrEx>
          <w:tblCellMar>
            <w:left w:w="57" w:type="dxa"/>
            <w:right w:w="57" w:type="dxa"/>
          </w:tblCellMar>
        </w:tblPrEx>
        <w:trPr>
          <w:trHeight w:val="265"/>
        </w:trPr>
        <w:tc>
          <w:tcPr>
            <w:tcW w:w="2478" w:type="dxa"/>
            <w:gridSpan w:val="4"/>
            <w:tcBorders>
              <w:top w:val="nil"/>
              <w:left w:val="single" w:sz="12" w:space="0" w:color="auto"/>
              <w:bottom w:val="nil"/>
              <w:right w:val="nil"/>
            </w:tcBorders>
            <w:shd w:val="clear" w:color="auto" w:fill="auto"/>
            <w:tcMar>
              <w:left w:w="0" w:type="dxa"/>
              <w:right w:w="0" w:type="dxa"/>
            </w:tcMar>
            <w:vAlign w:val="bottom"/>
          </w:tcPr>
          <w:p w14:paraId="6FE266E1" w14:textId="77777777" w:rsidR="004F22B4" w:rsidRPr="00D76E6E" w:rsidRDefault="004F22B4" w:rsidP="009D17D4">
            <w:pPr>
              <w:jc w:val="right"/>
              <w:rPr>
                <w:rFonts w:ascii="Verdana" w:hAnsi="Verdana" w:cs="Arial"/>
                <w:b/>
                <w:sz w:val="18"/>
                <w:szCs w:val="18"/>
                <w:lang w:val="es-BO"/>
              </w:rPr>
            </w:pPr>
            <w:r w:rsidRPr="00D76E6E">
              <w:rPr>
                <w:rFonts w:ascii="Verdana" w:hAnsi="Verdana" w:cs="Arial"/>
                <w:b/>
                <w:sz w:val="18"/>
                <w:szCs w:val="18"/>
                <w:lang w:val="es-BO"/>
              </w:rPr>
              <w:t>Bienes</w:t>
            </w:r>
          </w:p>
        </w:tc>
        <w:tc>
          <w:tcPr>
            <w:tcW w:w="153" w:type="dxa"/>
            <w:tcBorders>
              <w:top w:val="nil"/>
              <w:left w:val="nil"/>
              <w:bottom w:val="nil"/>
              <w:right w:val="nil"/>
            </w:tcBorders>
            <w:shd w:val="clear" w:color="auto" w:fill="auto"/>
            <w:vAlign w:val="bottom"/>
          </w:tcPr>
          <w:p w14:paraId="5B91AF9C" w14:textId="77777777" w:rsidR="004F22B4" w:rsidRPr="00D76E6E" w:rsidRDefault="004F22B4" w:rsidP="009D17D4">
            <w:pPr>
              <w:jc w:val="right"/>
              <w:rPr>
                <w:rFonts w:ascii="Verdana" w:hAnsi="Verdana" w:cs="Arial"/>
                <w:b/>
                <w:sz w:val="18"/>
                <w:szCs w:val="18"/>
                <w:lang w:val="es-BO"/>
              </w:rPr>
            </w:pPr>
            <w:r w:rsidRPr="00D76E6E">
              <w:rPr>
                <w:rFonts w:ascii="Verdana" w:hAnsi="Verdana" w:cs="Arial"/>
                <w:b/>
                <w:sz w:val="18"/>
                <w:szCs w:val="18"/>
                <w:lang w:val="es-BO"/>
              </w:rPr>
              <w:t>:</w:t>
            </w:r>
          </w:p>
        </w:tc>
        <w:tc>
          <w:tcPr>
            <w:tcW w:w="152" w:type="dxa"/>
            <w:tcBorders>
              <w:top w:val="nil"/>
              <w:left w:val="nil"/>
              <w:bottom w:val="nil"/>
              <w:right w:val="single" w:sz="4" w:space="0" w:color="auto"/>
            </w:tcBorders>
            <w:shd w:val="clear" w:color="auto" w:fill="auto"/>
            <w:vAlign w:val="center"/>
          </w:tcPr>
          <w:p w14:paraId="7F0AE6D5" w14:textId="77777777" w:rsidR="004F22B4" w:rsidRPr="00D76E6E" w:rsidRDefault="004F22B4" w:rsidP="009D17D4">
            <w:pPr>
              <w:jc w:val="center"/>
              <w:rPr>
                <w:rFonts w:ascii="Verdana" w:hAnsi="Verdana" w:cs="Arial"/>
                <w:sz w:val="18"/>
                <w:szCs w:val="18"/>
                <w:lang w:val="es-BO"/>
              </w:rPr>
            </w:pPr>
          </w:p>
        </w:tc>
        <w:tc>
          <w:tcPr>
            <w:tcW w:w="2623" w:type="dxa"/>
            <w:gridSpan w:val="7"/>
            <w:tcBorders>
              <w:top w:val="single" w:sz="4" w:space="0" w:color="auto"/>
              <w:left w:val="single" w:sz="4" w:space="0" w:color="auto"/>
              <w:bottom w:val="single" w:sz="4" w:space="0" w:color="auto"/>
              <w:right w:val="single" w:sz="4" w:space="0" w:color="auto"/>
            </w:tcBorders>
            <w:shd w:val="clear" w:color="auto" w:fill="DBE5F1"/>
            <w:vAlign w:val="center"/>
          </w:tcPr>
          <w:p w14:paraId="6046808C" w14:textId="77777777" w:rsidR="004F22B4" w:rsidRPr="00D76E6E" w:rsidRDefault="004F22B4" w:rsidP="009D17D4">
            <w:pPr>
              <w:rPr>
                <w:rFonts w:ascii="Verdana" w:hAnsi="Verdana" w:cs="Arial"/>
                <w:sz w:val="18"/>
                <w:szCs w:val="18"/>
                <w:lang w:val="es-BO"/>
              </w:rPr>
            </w:pPr>
            <w:r>
              <w:rPr>
                <w:rFonts w:ascii="Verdana" w:hAnsi="Verdana" w:cs="Arial"/>
                <w:sz w:val="18"/>
                <w:szCs w:val="18"/>
                <w:lang w:val="es-BO"/>
              </w:rPr>
              <w:t>Según detalle</w:t>
            </w:r>
          </w:p>
        </w:tc>
        <w:tc>
          <w:tcPr>
            <w:tcW w:w="3439" w:type="dxa"/>
            <w:gridSpan w:val="10"/>
            <w:tcBorders>
              <w:top w:val="nil"/>
              <w:left w:val="single" w:sz="4" w:space="0" w:color="auto"/>
              <w:bottom w:val="nil"/>
            </w:tcBorders>
            <w:shd w:val="clear" w:color="auto" w:fill="auto"/>
            <w:vAlign w:val="center"/>
          </w:tcPr>
          <w:p w14:paraId="0BBE6EC7" w14:textId="77777777" w:rsidR="004F22B4" w:rsidRPr="00D76E6E" w:rsidRDefault="004F22B4" w:rsidP="009D17D4">
            <w:pPr>
              <w:rPr>
                <w:rFonts w:ascii="Verdana" w:hAnsi="Verdana" w:cs="Arial"/>
                <w:sz w:val="18"/>
                <w:szCs w:val="18"/>
                <w:lang w:val="es-BO"/>
              </w:rPr>
            </w:pPr>
          </w:p>
        </w:tc>
      </w:tr>
      <w:tr w:rsidR="004F22B4" w:rsidRPr="00D76E6E" w14:paraId="198710FF" w14:textId="77777777" w:rsidTr="00023AC5">
        <w:tblPrEx>
          <w:tblCellMar>
            <w:left w:w="57" w:type="dxa"/>
            <w:right w:w="57" w:type="dxa"/>
          </w:tblCellMar>
        </w:tblPrEx>
        <w:trPr>
          <w:trHeight w:val="39"/>
        </w:trPr>
        <w:tc>
          <w:tcPr>
            <w:tcW w:w="2478" w:type="dxa"/>
            <w:gridSpan w:val="4"/>
            <w:tcBorders>
              <w:top w:val="nil"/>
              <w:left w:val="single" w:sz="12" w:space="0" w:color="auto"/>
              <w:bottom w:val="nil"/>
              <w:right w:val="nil"/>
            </w:tcBorders>
            <w:shd w:val="clear" w:color="auto" w:fill="auto"/>
            <w:tcMar>
              <w:left w:w="0" w:type="dxa"/>
              <w:right w:w="0" w:type="dxa"/>
            </w:tcMar>
            <w:vAlign w:val="bottom"/>
          </w:tcPr>
          <w:p w14:paraId="2B12265F" w14:textId="77777777" w:rsidR="004F22B4" w:rsidRPr="00D76E6E" w:rsidRDefault="004F22B4" w:rsidP="009D17D4">
            <w:pPr>
              <w:jc w:val="right"/>
              <w:rPr>
                <w:rFonts w:ascii="Verdana" w:hAnsi="Verdana" w:cs="Arial"/>
                <w:b/>
                <w:sz w:val="18"/>
                <w:szCs w:val="18"/>
                <w:lang w:val="es-BO"/>
              </w:rPr>
            </w:pPr>
          </w:p>
        </w:tc>
        <w:tc>
          <w:tcPr>
            <w:tcW w:w="153" w:type="dxa"/>
            <w:tcBorders>
              <w:top w:val="nil"/>
              <w:left w:val="nil"/>
              <w:bottom w:val="nil"/>
              <w:right w:val="nil"/>
            </w:tcBorders>
            <w:shd w:val="clear" w:color="auto" w:fill="auto"/>
            <w:vAlign w:val="bottom"/>
          </w:tcPr>
          <w:p w14:paraId="7256C1A8" w14:textId="77777777" w:rsidR="004F22B4" w:rsidRPr="00D76E6E" w:rsidRDefault="004F22B4" w:rsidP="009D17D4">
            <w:pPr>
              <w:jc w:val="right"/>
              <w:rPr>
                <w:rFonts w:ascii="Verdana" w:hAnsi="Verdana" w:cs="Arial"/>
                <w:b/>
                <w:sz w:val="18"/>
                <w:szCs w:val="18"/>
                <w:lang w:val="es-BO"/>
              </w:rPr>
            </w:pPr>
          </w:p>
        </w:tc>
        <w:tc>
          <w:tcPr>
            <w:tcW w:w="152" w:type="dxa"/>
            <w:tcBorders>
              <w:top w:val="nil"/>
              <w:left w:val="nil"/>
              <w:bottom w:val="nil"/>
              <w:right w:val="nil"/>
            </w:tcBorders>
            <w:shd w:val="clear" w:color="auto" w:fill="auto"/>
            <w:vAlign w:val="center"/>
          </w:tcPr>
          <w:p w14:paraId="05503E40" w14:textId="77777777" w:rsidR="004F22B4" w:rsidRPr="00D76E6E" w:rsidRDefault="004F22B4" w:rsidP="009D17D4">
            <w:pPr>
              <w:rPr>
                <w:rFonts w:ascii="Verdana" w:hAnsi="Verdana" w:cs="Arial"/>
                <w:sz w:val="18"/>
                <w:szCs w:val="18"/>
                <w:lang w:val="es-BO"/>
              </w:rPr>
            </w:pPr>
          </w:p>
        </w:tc>
        <w:tc>
          <w:tcPr>
            <w:tcW w:w="940" w:type="dxa"/>
            <w:gridSpan w:val="3"/>
            <w:tcBorders>
              <w:top w:val="nil"/>
              <w:left w:val="nil"/>
              <w:bottom w:val="nil"/>
              <w:right w:val="nil"/>
            </w:tcBorders>
            <w:shd w:val="clear" w:color="auto" w:fill="auto"/>
            <w:vAlign w:val="bottom"/>
          </w:tcPr>
          <w:p w14:paraId="7270C63C" w14:textId="77777777" w:rsidR="004F22B4" w:rsidRPr="00D76E6E" w:rsidRDefault="004F22B4" w:rsidP="009D17D4">
            <w:pPr>
              <w:jc w:val="center"/>
              <w:rPr>
                <w:rFonts w:ascii="Verdana" w:hAnsi="Verdana" w:cs="Arial"/>
                <w:sz w:val="18"/>
                <w:szCs w:val="18"/>
                <w:lang w:val="es-BO"/>
              </w:rPr>
            </w:pPr>
          </w:p>
        </w:tc>
        <w:tc>
          <w:tcPr>
            <w:tcW w:w="152" w:type="dxa"/>
            <w:tcBorders>
              <w:top w:val="nil"/>
              <w:left w:val="nil"/>
              <w:bottom w:val="nil"/>
              <w:right w:val="nil"/>
            </w:tcBorders>
            <w:shd w:val="clear" w:color="auto" w:fill="auto"/>
            <w:vAlign w:val="bottom"/>
          </w:tcPr>
          <w:p w14:paraId="6B71D358" w14:textId="77777777" w:rsidR="004F22B4" w:rsidRPr="00D76E6E" w:rsidRDefault="004F22B4" w:rsidP="009D17D4">
            <w:pPr>
              <w:jc w:val="center"/>
              <w:rPr>
                <w:rFonts w:ascii="Verdana" w:hAnsi="Verdana" w:cs="Arial"/>
                <w:sz w:val="18"/>
                <w:szCs w:val="18"/>
                <w:lang w:val="es-BO"/>
              </w:rPr>
            </w:pPr>
          </w:p>
        </w:tc>
        <w:tc>
          <w:tcPr>
            <w:tcW w:w="896" w:type="dxa"/>
            <w:tcBorders>
              <w:top w:val="nil"/>
              <w:left w:val="nil"/>
              <w:bottom w:val="nil"/>
              <w:right w:val="nil"/>
            </w:tcBorders>
            <w:shd w:val="clear" w:color="auto" w:fill="auto"/>
            <w:vAlign w:val="bottom"/>
          </w:tcPr>
          <w:p w14:paraId="08C5D860" w14:textId="77777777" w:rsidR="004F22B4" w:rsidRPr="00D76E6E" w:rsidRDefault="004F22B4" w:rsidP="009D17D4">
            <w:pPr>
              <w:jc w:val="center"/>
              <w:rPr>
                <w:rFonts w:ascii="Verdana" w:hAnsi="Verdana" w:cs="Arial"/>
                <w:sz w:val="18"/>
                <w:szCs w:val="18"/>
                <w:lang w:val="es-BO"/>
              </w:rPr>
            </w:pPr>
          </w:p>
        </w:tc>
        <w:tc>
          <w:tcPr>
            <w:tcW w:w="152" w:type="dxa"/>
            <w:tcBorders>
              <w:top w:val="nil"/>
              <w:left w:val="nil"/>
              <w:bottom w:val="nil"/>
              <w:right w:val="nil"/>
            </w:tcBorders>
            <w:shd w:val="clear" w:color="auto" w:fill="auto"/>
            <w:vAlign w:val="bottom"/>
          </w:tcPr>
          <w:p w14:paraId="290A82AA" w14:textId="77777777" w:rsidR="004F22B4" w:rsidRPr="00D76E6E" w:rsidRDefault="004F22B4" w:rsidP="009D17D4">
            <w:pPr>
              <w:jc w:val="center"/>
              <w:rPr>
                <w:rFonts w:ascii="Verdana" w:hAnsi="Verdana" w:cs="Arial"/>
                <w:sz w:val="18"/>
                <w:szCs w:val="18"/>
                <w:lang w:val="es-BO"/>
              </w:rPr>
            </w:pPr>
          </w:p>
        </w:tc>
        <w:tc>
          <w:tcPr>
            <w:tcW w:w="747" w:type="dxa"/>
            <w:gridSpan w:val="2"/>
            <w:tcBorders>
              <w:top w:val="nil"/>
              <w:left w:val="nil"/>
              <w:bottom w:val="nil"/>
              <w:right w:val="nil"/>
            </w:tcBorders>
            <w:shd w:val="clear" w:color="auto" w:fill="auto"/>
            <w:vAlign w:val="bottom"/>
          </w:tcPr>
          <w:p w14:paraId="1343788C" w14:textId="77777777" w:rsidR="004F22B4" w:rsidRPr="00D76E6E" w:rsidRDefault="004F22B4" w:rsidP="009D17D4">
            <w:pPr>
              <w:jc w:val="center"/>
              <w:rPr>
                <w:rFonts w:ascii="Verdana" w:hAnsi="Verdana" w:cs="Arial"/>
                <w:sz w:val="18"/>
                <w:szCs w:val="18"/>
                <w:lang w:val="es-BO"/>
              </w:rPr>
            </w:pPr>
          </w:p>
        </w:tc>
        <w:tc>
          <w:tcPr>
            <w:tcW w:w="152" w:type="dxa"/>
            <w:tcBorders>
              <w:top w:val="nil"/>
              <w:left w:val="nil"/>
              <w:bottom w:val="nil"/>
              <w:right w:val="nil"/>
            </w:tcBorders>
            <w:shd w:val="clear" w:color="auto" w:fill="auto"/>
            <w:vAlign w:val="bottom"/>
          </w:tcPr>
          <w:p w14:paraId="1E743C99" w14:textId="77777777" w:rsidR="004F22B4" w:rsidRPr="00D76E6E" w:rsidRDefault="004F22B4" w:rsidP="009D17D4">
            <w:pPr>
              <w:jc w:val="center"/>
              <w:rPr>
                <w:rFonts w:ascii="Verdana" w:hAnsi="Verdana" w:cs="Arial"/>
                <w:sz w:val="18"/>
                <w:szCs w:val="18"/>
                <w:lang w:val="es-BO"/>
              </w:rPr>
            </w:pPr>
          </w:p>
        </w:tc>
        <w:tc>
          <w:tcPr>
            <w:tcW w:w="134" w:type="dxa"/>
            <w:gridSpan w:val="2"/>
            <w:tcBorders>
              <w:top w:val="nil"/>
              <w:left w:val="nil"/>
              <w:bottom w:val="nil"/>
              <w:right w:val="nil"/>
            </w:tcBorders>
            <w:shd w:val="clear" w:color="auto" w:fill="auto"/>
            <w:vAlign w:val="bottom"/>
          </w:tcPr>
          <w:p w14:paraId="6C4573B9" w14:textId="77777777" w:rsidR="004F22B4" w:rsidRPr="00D76E6E" w:rsidRDefault="004F22B4" w:rsidP="009D17D4">
            <w:pPr>
              <w:jc w:val="center"/>
              <w:rPr>
                <w:rFonts w:ascii="Verdana" w:hAnsi="Verdana" w:cs="Arial"/>
                <w:sz w:val="18"/>
                <w:szCs w:val="18"/>
                <w:lang w:val="es-BO"/>
              </w:rPr>
            </w:pPr>
          </w:p>
        </w:tc>
        <w:tc>
          <w:tcPr>
            <w:tcW w:w="2889" w:type="dxa"/>
            <w:gridSpan w:val="6"/>
            <w:tcBorders>
              <w:top w:val="nil"/>
              <w:left w:val="nil"/>
              <w:bottom w:val="nil"/>
            </w:tcBorders>
            <w:shd w:val="clear" w:color="auto" w:fill="auto"/>
            <w:vAlign w:val="bottom"/>
          </w:tcPr>
          <w:p w14:paraId="3F757E9D" w14:textId="77777777" w:rsidR="004F22B4" w:rsidRPr="00D76E6E" w:rsidRDefault="004F22B4" w:rsidP="009D17D4">
            <w:pPr>
              <w:jc w:val="center"/>
              <w:rPr>
                <w:rFonts w:ascii="Verdana" w:hAnsi="Verdana" w:cs="Arial"/>
                <w:sz w:val="18"/>
                <w:szCs w:val="18"/>
                <w:lang w:val="es-BO"/>
              </w:rPr>
            </w:pPr>
          </w:p>
        </w:tc>
      </w:tr>
      <w:tr w:rsidR="004F22B4" w:rsidRPr="00D76E6E" w14:paraId="4B9CF739" w14:textId="77777777" w:rsidTr="00023AC5">
        <w:tblPrEx>
          <w:tblCellMar>
            <w:left w:w="57" w:type="dxa"/>
            <w:right w:w="57" w:type="dxa"/>
          </w:tblCellMar>
        </w:tblPrEx>
        <w:trPr>
          <w:trHeight w:val="265"/>
        </w:trPr>
        <w:tc>
          <w:tcPr>
            <w:tcW w:w="2478" w:type="dxa"/>
            <w:gridSpan w:val="4"/>
            <w:tcBorders>
              <w:top w:val="nil"/>
              <w:left w:val="single" w:sz="12" w:space="0" w:color="auto"/>
              <w:bottom w:val="nil"/>
              <w:right w:val="nil"/>
            </w:tcBorders>
            <w:shd w:val="clear" w:color="auto" w:fill="auto"/>
            <w:tcMar>
              <w:left w:w="0" w:type="dxa"/>
              <w:right w:w="0" w:type="dxa"/>
            </w:tcMar>
            <w:vAlign w:val="center"/>
          </w:tcPr>
          <w:p w14:paraId="6DA3D6CF" w14:textId="77777777" w:rsidR="004F22B4" w:rsidRPr="00D76E6E" w:rsidRDefault="004F22B4" w:rsidP="009D17D4">
            <w:pPr>
              <w:jc w:val="right"/>
              <w:rPr>
                <w:rFonts w:ascii="Verdana" w:hAnsi="Verdana" w:cs="Arial"/>
                <w:b/>
                <w:sz w:val="18"/>
                <w:szCs w:val="18"/>
                <w:lang w:val="es-BO"/>
              </w:rPr>
            </w:pPr>
            <w:r w:rsidRPr="00D76E6E">
              <w:rPr>
                <w:rFonts w:ascii="Verdana" w:hAnsi="Verdana" w:cs="Arial"/>
                <w:b/>
                <w:sz w:val="18"/>
                <w:szCs w:val="18"/>
                <w:lang w:val="es-BO"/>
              </w:rPr>
              <w:t>Ciudad</w:t>
            </w:r>
          </w:p>
        </w:tc>
        <w:tc>
          <w:tcPr>
            <w:tcW w:w="153" w:type="dxa"/>
            <w:tcBorders>
              <w:top w:val="nil"/>
              <w:left w:val="nil"/>
              <w:bottom w:val="nil"/>
              <w:right w:val="nil"/>
            </w:tcBorders>
            <w:shd w:val="clear" w:color="auto" w:fill="auto"/>
          </w:tcPr>
          <w:p w14:paraId="4174AAAD" w14:textId="77777777" w:rsidR="004F22B4" w:rsidRPr="00D76E6E" w:rsidRDefault="004F22B4" w:rsidP="009D17D4">
            <w:pPr>
              <w:jc w:val="center"/>
              <w:rPr>
                <w:rFonts w:ascii="Verdana" w:hAnsi="Verdana" w:cs="Arial"/>
                <w:b/>
                <w:sz w:val="18"/>
                <w:szCs w:val="18"/>
                <w:lang w:val="es-BO"/>
              </w:rPr>
            </w:pPr>
            <w:r w:rsidRPr="00D76E6E">
              <w:rPr>
                <w:rFonts w:ascii="Verdana" w:hAnsi="Verdana" w:cs="Arial"/>
                <w:b/>
                <w:sz w:val="18"/>
                <w:szCs w:val="18"/>
                <w:lang w:val="es-BO"/>
              </w:rPr>
              <w:t>:</w:t>
            </w:r>
          </w:p>
        </w:tc>
        <w:tc>
          <w:tcPr>
            <w:tcW w:w="152" w:type="dxa"/>
            <w:tcBorders>
              <w:top w:val="nil"/>
              <w:left w:val="nil"/>
              <w:bottom w:val="nil"/>
              <w:right w:val="single" w:sz="4" w:space="0" w:color="auto"/>
            </w:tcBorders>
            <w:shd w:val="clear" w:color="auto" w:fill="auto"/>
            <w:vAlign w:val="center"/>
          </w:tcPr>
          <w:p w14:paraId="33C482D8" w14:textId="77777777" w:rsidR="004F22B4" w:rsidRPr="00D76E6E" w:rsidRDefault="004F22B4" w:rsidP="009D17D4">
            <w:pPr>
              <w:jc w:val="center"/>
              <w:rPr>
                <w:rFonts w:ascii="Verdana" w:hAnsi="Verdana" w:cs="Arial"/>
                <w:sz w:val="18"/>
                <w:szCs w:val="18"/>
                <w:lang w:val="es-BO"/>
              </w:rPr>
            </w:pPr>
          </w:p>
        </w:tc>
        <w:tc>
          <w:tcPr>
            <w:tcW w:w="2623" w:type="dxa"/>
            <w:gridSpan w:val="7"/>
            <w:tcBorders>
              <w:top w:val="single" w:sz="4" w:space="0" w:color="auto"/>
              <w:left w:val="single" w:sz="4" w:space="0" w:color="auto"/>
              <w:bottom w:val="single" w:sz="4" w:space="0" w:color="auto"/>
              <w:right w:val="single" w:sz="4" w:space="0" w:color="auto"/>
            </w:tcBorders>
            <w:shd w:val="clear" w:color="auto" w:fill="DBE5F1"/>
            <w:vAlign w:val="center"/>
          </w:tcPr>
          <w:p w14:paraId="14DC63B3" w14:textId="77777777" w:rsidR="004F22B4" w:rsidRPr="00D76E6E" w:rsidRDefault="004F22B4" w:rsidP="009D17D4">
            <w:pPr>
              <w:rPr>
                <w:rFonts w:ascii="Verdana" w:hAnsi="Verdana" w:cs="Arial"/>
                <w:sz w:val="18"/>
                <w:szCs w:val="18"/>
                <w:lang w:val="es-BO"/>
              </w:rPr>
            </w:pPr>
            <w:r w:rsidRPr="00D76E6E">
              <w:rPr>
                <w:rFonts w:ascii="Verdana" w:hAnsi="Verdana" w:cs="Arial"/>
                <w:sz w:val="18"/>
                <w:szCs w:val="18"/>
                <w:lang w:val="es-BO"/>
              </w:rPr>
              <w:t>A nivel nacional</w:t>
            </w:r>
          </w:p>
        </w:tc>
        <w:tc>
          <w:tcPr>
            <w:tcW w:w="3439" w:type="dxa"/>
            <w:gridSpan w:val="10"/>
            <w:tcBorders>
              <w:top w:val="nil"/>
              <w:left w:val="single" w:sz="4" w:space="0" w:color="auto"/>
              <w:bottom w:val="nil"/>
            </w:tcBorders>
            <w:shd w:val="clear" w:color="auto" w:fill="auto"/>
            <w:vAlign w:val="center"/>
          </w:tcPr>
          <w:p w14:paraId="65E98B96" w14:textId="77777777" w:rsidR="004F22B4" w:rsidRPr="00D76E6E" w:rsidRDefault="004F22B4" w:rsidP="009D17D4">
            <w:pPr>
              <w:rPr>
                <w:rFonts w:ascii="Verdana" w:hAnsi="Verdana" w:cs="Arial"/>
                <w:sz w:val="18"/>
                <w:szCs w:val="18"/>
                <w:lang w:val="es-BO"/>
              </w:rPr>
            </w:pPr>
          </w:p>
        </w:tc>
      </w:tr>
      <w:tr w:rsidR="004F22B4" w:rsidRPr="00D76E6E" w14:paraId="69F0DAF4" w14:textId="77777777" w:rsidTr="00023AC5">
        <w:tblPrEx>
          <w:tblCellMar>
            <w:left w:w="57" w:type="dxa"/>
            <w:right w:w="57" w:type="dxa"/>
          </w:tblCellMar>
        </w:tblPrEx>
        <w:trPr>
          <w:trHeight w:val="39"/>
        </w:trPr>
        <w:tc>
          <w:tcPr>
            <w:tcW w:w="2478" w:type="dxa"/>
            <w:gridSpan w:val="4"/>
            <w:tcBorders>
              <w:top w:val="nil"/>
              <w:left w:val="single" w:sz="12" w:space="0" w:color="auto"/>
              <w:bottom w:val="nil"/>
              <w:right w:val="nil"/>
            </w:tcBorders>
            <w:shd w:val="clear" w:color="auto" w:fill="auto"/>
            <w:tcMar>
              <w:left w:w="0" w:type="dxa"/>
              <w:right w:w="0" w:type="dxa"/>
            </w:tcMar>
            <w:vAlign w:val="center"/>
          </w:tcPr>
          <w:p w14:paraId="5FC5179A" w14:textId="77777777" w:rsidR="004F22B4" w:rsidRPr="00D76E6E" w:rsidRDefault="004F22B4" w:rsidP="009D17D4">
            <w:pPr>
              <w:jc w:val="right"/>
              <w:rPr>
                <w:rFonts w:ascii="Verdana" w:hAnsi="Verdana" w:cs="Arial"/>
                <w:b/>
                <w:sz w:val="18"/>
                <w:szCs w:val="18"/>
                <w:lang w:val="es-BO"/>
              </w:rPr>
            </w:pPr>
          </w:p>
        </w:tc>
        <w:tc>
          <w:tcPr>
            <w:tcW w:w="153" w:type="dxa"/>
            <w:tcBorders>
              <w:top w:val="nil"/>
              <w:left w:val="nil"/>
              <w:bottom w:val="nil"/>
              <w:right w:val="nil"/>
            </w:tcBorders>
            <w:shd w:val="clear" w:color="auto" w:fill="auto"/>
          </w:tcPr>
          <w:p w14:paraId="27275D3E" w14:textId="77777777" w:rsidR="004F22B4" w:rsidRPr="00D76E6E" w:rsidRDefault="004F22B4" w:rsidP="009D17D4">
            <w:pPr>
              <w:jc w:val="center"/>
              <w:rPr>
                <w:rFonts w:ascii="Verdana" w:hAnsi="Verdana" w:cs="Arial"/>
                <w:b/>
                <w:sz w:val="18"/>
                <w:szCs w:val="18"/>
                <w:lang w:val="es-BO"/>
              </w:rPr>
            </w:pPr>
          </w:p>
        </w:tc>
        <w:tc>
          <w:tcPr>
            <w:tcW w:w="152" w:type="dxa"/>
            <w:tcBorders>
              <w:top w:val="nil"/>
              <w:left w:val="nil"/>
              <w:bottom w:val="nil"/>
              <w:right w:val="nil"/>
            </w:tcBorders>
            <w:shd w:val="clear" w:color="auto" w:fill="auto"/>
            <w:vAlign w:val="center"/>
          </w:tcPr>
          <w:p w14:paraId="2C30D563" w14:textId="77777777" w:rsidR="004F22B4" w:rsidRPr="00D76E6E" w:rsidRDefault="004F22B4" w:rsidP="009D17D4">
            <w:pPr>
              <w:rPr>
                <w:rFonts w:ascii="Verdana" w:hAnsi="Verdana" w:cs="Arial"/>
                <w:sz w:val="18"/>
                <w:szCs w:val="18"/>
                <w:lang w:val="es-BO"/>
              </w:rPr>
            </w:pPr>
          </w:p>
        </w:tc>
        <w:tc>
          <w:tcPr>
            <w:tcW w:w="940" w:type="dxa"/>
            <w:gridSpan w:val="3"/>
            <w:tcBorders>
              <w:top w:val="nil"/>
              <w:left w:val="nil"/>
              <w:bottom w:val="nil"/>
              <w:right w:val="nil"/>
            </w:tcBorders>
            <w:shd w:val="clear" w:color="auto" w:fill="auto"/>
            <w:vAlign w:val="bottom"/>
          </w:tcPr>
          <w:p w14:paraId="687703D7" w14:textId="77777777" w:rsidR="004F22B4" w:rsidRPr="00D76E6E" w:rsidRDefault="004F22B4" w:rsidP="009D17D4">
            <w:pPr>
              <w:jc w:val="center"/>
              <w:rPr>
                <w:rFonts w:ascii="Verdana" w:hAnsi="Verdana" w:cs="Arial"/>
                <w:sz w:val="18"/>
                <w:szCs w:val="18"/>
                <w:lang w:val="es-BO"/>
              </w:rPr>
            </w:pPr>
          </w:p>
        </w:tc>
        <w:tc>
          <w:tcPr>
            <w:tcW w:w="152" w:type="dxa"/>
            <w:tcBorders>
              <w:top w:val="nil"/>
              <w:left w:val="nil"/>
              <w:bottom w:val="nil"/>
              <w:right w:val="nil"/>
            </w:tcBorders>
            <w:shd w:val="clear" w:color="auto" w:fill="auto"/>
            <w:vAlign w:val="bottom"/>
          </w:tcPr>
          <w:p w14:paraId="38DB36E2" w14:textId="77777777" w:rsidR="004F22B4" w:rsidRPr="00D76E6E" w:rsidRDefault="004F22B4" w:rsidP="009D17D4">
            <w:pPr>
              <w:jc w:val="center"/>
              <w:rPr>
                <w:rFonts w:ascii="Verdana" w:hAnsi="Verdana" w:cs="Arial"/>
                <w:sz w:val="18"/>
                <w:szCs w:val="18"/>
                <w:lang w:val="es-BO"/>
              </w:rPr>
            </w:pPr>
          </w:p>
        </w:tc>
        <w:tc>
          <w:tcPr>
            <w:tcW w:w="896" w:type="dxa"/>
            <w:tcBorders>
              <w:top w:val="nil"/>
              <w:left w:val="nil"/>
              <w:bottom w:val="nil"/>
              <w:right w:val="nil"/>
            </w:tcBorders>
            <w:shd w:val="clear" w:color="auto" w:fill="auto"/>
            <w:vAlign w:val="bottom"/>
          </w:tcPr>
          <w:p w14:paraId="4CD54588" w14:textId="77777777" w:rsidR="004F22B4" w:rsidRPr="00D76E6E" w:rsidRDefault="004F22B4" w:rsidP="009D17D4">
            <w:pPr>
              <w:jc w:val="center"/>
              <w:rPr>
                <w:rFonts w:ascii="Verdana" w:hAnsi="Verdana" w:cs="Arial"/>
                <w:sz w:val="18"/>
                <w:szCs w:val="18"/>
                <w:lang w:val="es-BO"/>
              </w:rPr>
            </w:pPr>
          </w:p>
        </w:tc>
        <w:tc>
          <w:tcPr>
            <w:tcW w:w="152" w:type="dxa"/>
            <w:tcBorders>
              <w:top w:val="nil"/>
              <w:left w:val="nil"/>
              <w:bottom w:val="nil"/>
              <w:right w:val="nil"/>
            </w:tcBorders>
            <w:shd w:val="clear" w:color="auto" w:fill="auto"/>
            <w:vAlign w:val="bottom"/>
          </w:tcPr>
          <w:p w14:paraId="2CD94C8C" w14:textId="77777777" w:rsidR="004F22B4" w:rsidRPr="00D76E6E" w:rsidRDefault="004F22B4" w:rsidP="009D17D4">
            <w:pPr>
              <w:jc w:val="center"/>
              <w:rPr>
                <w:rFonts w:ascii="Verdana" w:hAnsi="Verdana" w:cs="Arial"/>
                <w:sz w:val="18"/>
                <w:szCs w:val="18"/>
                <w:lang w:val="es-BO"/>
              </w:rPr>
            </w:pPr>
          </w:p>
        </w:tc>
        <w:tc>
          <w:tcPr>
            <w:tcW w:w="747" w:type="dxa"/>
            <w:gridSpan w:val="2"/>
            <w:tcBorders>
              <w:top w:val="nil"/>
              <w:left w:val="nil"/>
              <w:bottom w:val="nil"/>
              <w:right w:val="nil"/>
            </w:tcBorders>
            <w:shd w:val="clear" w:color="auto" w:fill="auto"/>
            <w:vAlign w:val="bottom"/>
          </w:tcPr>
          <w:p w14:paraId="275A5E0B" w14:textId="77777777" w:rsidR="004F22B4" w:rsidRPr="00D76E6E" w:rsidRDefault="004F22B4" w:rsidP="009D17D4">
            <w:pPr>
              <w:jc w:val="center"/>
              <w:rPr>
                <w:rFonts w:ascii="Verdana" w:hAnsi="Verdana" w:cs="Arial"/>
                <w:sz w:val="18"/>
                <w:szCs w:val="18"/>
                <w:lang w:val="es-BO"/>
              </w:rPr>
            </w:pPr>
          </w:p>
        </w:tc>
        <w:tc>
          <w:tcPr>
            <w:tcW w:w="152" w:type="dxa"/>
            <w:tcBorders>
              <w:top w:val="nil"/>
              <w:left w:val="nil"/>
              <w:bottom w:val="nil"/>
              <w:right w:val="nil"/>
            </w:tcBorders>
            <w:shd w:val="clear" w:color="auto" w:fill="auto"/>
            <w:vAlign w:val="bottom"/>
          </w:tcPr>
          <w:p w14:paraId="50D694E7" w14:textId="77777777" w:rsidR="004F22B4" w:rsidRPr="00D76E6E" w:rsidRDefault="004F22B4" w:rsidP="009D17D4">
            <w:pPr>
              <w:jc w:val="center"/>
              <w:rPr>
                <w:rFonts w:ascii="Verdana" w:hAnsi="Verdana" w:cs="Arial"/>
                <w:sz w:val="18"/>
                <w:szCs w:val="18"/>
                <w:lang w:val="es-BO"/>
              </w:rPr>
            </w:pPr>
          </w:p>
        </w:tc>
        <w:tc>
          <w:tcPr>
            <w:tcW w:w="134" w:type="dxa"/>
            <w:gridSpan w:val="2"/>
            <w:tcBorders>
              <w:top w:val="nil"/>
              <w:left w:val="nil"/>
              <w:bottom w:val="nil"/>
              <w:right w:val="nil"/>
            </w:tcBorders>
            <w:shd w:val="clear" w:color="auto" w:fill="auto"/>
            <w:vAlign w:val="bottom"/>
          </w:tcPr>
          <w:p w14:paraId="531B31A4" w14:textId="77777777" w:rsidR="004F22B4" w:rsidRPr="00D76E6E" w:rsidRDefault="004F22B4" w:rsidP="009D17D4">
            <w:pPr>
              <w:jc w:val="center"/>
              <w:rPr>
                <w:rFonts w:ascii="Verdana" w:hAnsi="Verdana" w:cs="Arial"/>
                <w:sz w:val="18"/>
                <w:szCs w:val="18"/>
                <w:lang w:val="es-BO"/>
              </w:rPr>
            </w:pPr>
          </w:p>
        </w:tc>
        <w:tc>
          <w:tcPr>
            <w:tcW w:w="2889" w:type="dxa"/>
            <w:gridSpan w:val="6"/>
            <w:tcBorders>
              <w:top w:val="nil"/>
              <w:left w:val="nil"/>
              <w:bottom w:val="nil"/>
            </w:tcBorders>
            <w:shd w:val="clear" w:color="auto" w:fill="auto"/>
            <w:vAlign w:val="bottom"/>
          </w:tcPr>
          <w:p w14:paraId="554C449B" w14:textId="77777777" w:rsidR="004F22B4" w:rsidRPr="00D76E6E" w:rsidRDefault="004F22B4" w:rsidP="009D17D4">
            <w:pPr>
              <w:jc w:val="center"/>
              <w:rPr>
                <w:rFonts w:ascii="Verdana" w:hAnsi="Verdana" w:cs="Arial"/>
                <w:sz w:val="18"/>
                <w:szCs w:val="18"/>
                <w:lang w:val="es-BO"/>
              </w:rPr>
            </w:pPr>
          </w:p>
        </w:tc>
      </w:tr>
      <w:tr w:rsidR="004F22B4" w:rsidRPr="00D76E6E" w14:paraId="5396EAE4" w14:textId="77777777" w:rsidTr="00023AC5">
        <w:tblPrEx>
          <w:tblCellMar>
            <w:left w:w="57" w:type="dxa"/>
            <w:right w:w="57" w:type="dxa"/>
          </w:tblCellMar>
        </w:tblPrEx>
        <w:trPr>
          <w:trHeight w:val="265"/>
        </w:trPr>
        <w:tc>
          <w:tcPr>
            <w:tcW w:w="46" w:type="dxa"/>
            <w:tcBorders>
              <w:top w:val="nil"/>
              <w:left w:val="single" w:sz="12" w:space="0" w:color="auto"/>
              <w:bottom w:val="nil"/>
              <w:right w:val="nil"/>
            </w:tcBorders>
            <w:shd w:val="clear" w:color="auto" w:fill="auto"/>
            <w:tcMar>
              <w:left w:w="0" w:type="dxa"/>
              <w:right w:w="0" w:type="dxa"/>
            </w:tcMar>
            <w:vAlign w:val="bottom"/>
          </w:tcPr>
          <w:p w14:paraId="580CAB04" w14:textId="77777777" w:rsidR="004F22B4" w:rsidRPr="00D76E6E" w:rsidRDefault="004F22B4" w:rsidP="009D17D4">
            <w:pPr>
              <w:jc w:val="right"/>
              <w:rPr>
                <w:rFonts w:ascii="Verdana" w:hAnsi="Verdana" w:cs="Arial"/>
                <w:b/>
                <w:sz w:val="18"/>
                <w:szCs w:val="18"/>
                <w:lang w:val="es-BO"/>
              </w:rPr>
            </w:pPr>
          </w:p>
        </w:tc>
        <w:tc>
          <w:tcPr>
            <w:tcW w:w="1057" w:type="dxa"/>
            <w:tcBorders>
              <w:top w:val="nil"/>
              <w:left w:val="nil"/>
              <w:bottom w:val="single" w:sz="4" w:space="0" w:color="auto"/>
              <w:right w:val="nil"/>
            </w:tcBorders>
            <w:shd w:val="clear" w:color="auto" w:fill="auto"/>
            <w:vAlign w:val="bottom"/>
          </w:tcPr>
          <w:p w14:paraId="79099343" w14:textId="77777777" w:rsidR="004F22B4" w:rsidRPr="00D76E6E" w:rsidRDefault="004F22B4" w:rsidP="009D17D4">
            <w:pPr>
              <w:jc w:val="center"/>
              <w:rPr>
                <w:rFonts w:ascii="Verdana" w:hAnsi="Verdana" w:cs="Arial"/>
                <w:sz w:val="18"/>
                <w:szCs w:val="18"/>
                <w:lang w:val="es-BO"/>
              </w:rPr>
            </w:pPr>
            <w:r w:rsidRPr="00D76E6E">
              <w:rPr>
                <w:rFonts w:ascii="Verdana" w:hAnsi="Verdana" w:cs="Arial"/>
                <w:sz w:val="18"/>
                <w:szCs w:val="18"/>
                <w:lang w:val="es-BO"/>
              </w:rPr>
              <w:t>Código</w:t>
            </w:r>
          </w:p>
        </w:tc>
        <w:tc>
          <w:tcPr>
            <w:tcW w:w="134" w:type="dxa"/>
            <w:tcBorders>
              <w:top w:val="nil"/>
              <w:left w:val="nil"/>
              <w:bottom w:val="nil"/>
              <w:right w:val="nil"/>
            </w:tcBorders>
            <w:shd w:val="clear" w:color="auto" w:fill="auto"/>
            <w:vAlign w:val="center"/>
          </w:tcPr>
          <w:p w14:paraId="7F63773C" w14:textId="77777777" w:rsidR="004F22B4" w:rsidRPr="00D76E6E" w:rsidRDefault="004F22B4" w:rsidP="009D17D4">
            <w:pPr>
              <w:jc w:val="center"/>
              <w:rPr>
                <w:rFonts w:ascii="Verdana" w:hAnsi="Verdana" w:cs="Arial"/>
                <w:sz w:val="18"/>
                <w:szCs w:val="18"/>
                <w:lang w:val="es-BO"/>
              </w:rPr>
            </w:pPr>
          </w:p>
        </w:tc>
        <w:tc>
          <w:tcPr>
            <w:tcW w:w="4654" w:type="dxa"/>
            <w:gridSpan w:val="13"/>
            <w:tcBorders>
              <w:top w:val="nil"/>
              <w:left w:val="nil"/>
              <w:bottom w:val="single" w:sz="4" w:space="0" w:color="auto"/>
              <w:right w:val="nil"/>
            </w:tcBorders>
            <w:shd w:val="clear" w:color="auto" w:fill="auto"/>
            <w:vAlign w:val="center"/>
          </w:tcPr>
          <w:p w14:paraId="25E2296B" w14:textId="77777777" w:rsidR="004F22B4" w:rsidRPr="00D76E6E" w:rsidRDefault="004F22B4" w:rsidP="009D17D4">
            <w:pPr>
              <w:jc w:val="center"/>
              <w:rPr>
                <w:rFonts w:ascii="Verdana" w:hAnsi="Verdana" w:cs="Arial"/>
                <w:sz w:val="18"/>
                <w:szCs w:val="18"/>
                <w:lang w:val="es-BO"/>
              </w:rPr>
            </w:pPr>
            <w:r w:rsidRPr="00D76E6E">
              <w:rPr>
                <w:rFonts w:ascii="Verdana" w:hAnsi="Verdana" w:cs="Arial"/>
                <w:sz w:val="18"/>
                <w:szCs w:val="18"/>
                <w:lang w:val="es-BO"/>
              </w:rPr>
              <w:t>Descripción</w:t>
            </w:r>
          </w:p>
        </w:tc>
        <w:tc>
          <w:tcPr>
            <w:tcW w:w="130" w:type="dxa"/>
            <w:gridSpan w:val="2"/>
            <w:tcBorders>
              <w:top w:val="nil"/>
              <w:left w:val="nil"/>
              <w:bottom w:val="nil"/>
              <w:right w:val="nil"/>
            </w:tcBorders>
            <w:shd w:val="clear" w:color="auto" w:fill="auto"/>
            <w:vAlign w:val="center"/>
          </w:tcPr>
          <w:p w14:paraId="705BA1A5" w14:textId="77777777" w:rsidR="004F22B4" w:rsidRPr="00D76E6E" w:rsidRDefault="004F22B4" w:rsidP="009D17D4">
            <w:pPr>
              <w:jc w:val="center"/>
              <w:rPr>
                <w:rFonts w:ascii="Verdana" w:hAnsi="Verdana" w:cs="Arial"/>
                <w:sz w:val="18"/>
                <w:szCs w:val="18"/>
                <w:lang w:val="es-BO"/>
              </w:rPr>
            </w:pPr>
          </w:p>
        </w:tc>
        <w:tc>
          <w:tcPr>
            <w:tcW w:w="2536" w:type="dxa"/>
            <w:gridSpan w:val="4"/>
            <w:tcBorders>
              <w:top w:val="nil"/>
              <w:left w:val="nil"/>
              <w:bottom w:val="single" w:sz="4" w:space="0" w:color="auto"/>
              <w:right w:val="nil"/>
            </w:tcBorders>
            <w:shd w:val="clear" w:color="auto" w:fill="auto"/>
            <w:vAlign w:val="center"/>
          </w:tcPr>
          <w:p w14:paraId="0655247E" w14:textId="77777777" w:rsidR="004F22B4" w:rsidRPr="00D76E6E" w:rsidRDefault="004F22B4" w:rsidP="009D17D4">
            <w:pPr>
              <w:jc w:val="center"/>
              <w:rPr>
                <w:rFonts w:ascii="Verdana" w:hAnsi="Verdana" w:cs="Arial"/>
                <w:sz w:val="18"/>
                <w:szCs w:val="18"/>
                <w:lang w:val="es-BO"/>
              </w:rPr>
            </w:pPr>
            <w:r w:rsidRPr="00D76E6E">
              <w:rPr>
                <w:rFonts w:ascii="Verdana" w:hAnsi="Verdana" w:cs="Arial"/>
                <w:sz w:val="18"/>
                <w:szCs w:val="18"/>
                <w:lang w:val="es-BO"/>
              </w:rPr>
              <w:t>Valor</w:t>
            </w:r>
          </w:p>
        </w:tc>
        <w:tc>
          <w:tcPr>
            <w:tcW w:w="288" w:type="dxa"/>
            <w:tcBorders>
              <w:top w:val="nil"/>
              <w:left w:val="nil"/>
              <w:bottom w:val="nil"/>
            </w:tcBorders>
            <w:shd w:val="clear" w:color="auto" w:fill="auto"/>
            <w:vAlign w:val="center"/>
          </w:tcPr>
          <w:p w14:paraId="0B659878" w14:textId="77777777" w:rsidR="004F22B4" w:rsidRPr="00D76E6E" w:rsidRDefault="004F22B4" w:rsidP="009D17D4">
            <w:pPr>
              <w:rPr>
                <w:rFonts w:ascii="Verdana" w:hAnsi="Verdana" w:cs="Arial"/>
                <w:sz w:val="18"/>
                <w:szCs w:val="18"/>
                <w:lang w:val="es-BO"/>
              </w:rPr>
            </w:pPr>
          </w:p>
        </w:tc>
      </w:tr>
      <w:tr w:rsidR="004F22B4" w:rsidRPr="00D76E6E" w14:paraId="000B46A1" w14:textId="77777777" w:rsidTr="006815CB">
        <w:tblPrEx>
          <w:tblCellMar>
            <w:left w:w="57" w:type="dxa"/>
            <w:right w:w="57" w:type="dxa"/>
          </w:tblCellMar>
        </w:tblPrEx>
        <w:trPr>
          <w:trHeight w:val="2649"/>
        </w:trPr>
        <w:tc>
          <w:tcPr>
            <w:tcW w:w="46" w:type="dxa"/>
            <w:tcBorders>
              <w:top w:val="nil"/>
              <w:left w:val="single" w:sz="12" w:space="0" w:color="auto"/>
              <w:bottom w:val="nil"/>
              <w:right w:val="single" w:sz="4" w:space="0" w:color="auto"/>
            </w:tcBorders>
            <w:shd w:val="clear" w:color="auto" w:fill="auto"/>
            <w:tcMar>
              <w:left w:w="0" w:type="dxa"/>
              <w:right w:w="0" w:type="dxa"/>
            </w:tcMar>
            <w:vAlign w:val="bottom"/>
          </w:tcPr>
          <w:p w14:paraId="5FBE089D" w14:textId="77777777" w:rsidR="004F22B4" w:rsidRPr="00D76E6E" w:rsidRDefault="004F22B4" w:rsidP="009D17D4">
            <w:pPr>
              <w:jc w:val="right"/>
              <w:rPr>
                <w:rFonts w:ascii="Verdana" w:hAnsi="Verdana" w:cs="Arial"/>
                <w:b/>
                <w:sz w:val="18"/>
                <w:szCs w:val="18"/>
                <w:lang w:val="es-BO"/>
              </w:rPr>
            </w:pPr>
          </w:p>
        </w:tc>
        <w:tc>
          <w:tcPr>
            <w:tcW w:w="1057" w:type="dxa"/>
            <w:tcBorders>
              <w:top w:val="single" w:sz="4" w:space="0" w:color="auto"/>
              <w:left w:val="single" w:sz="4" w:space="0" w:color="auto"/>
              <w:bottom w:val="single" w:sz="4" w:space="0" w:color="auto"/>
              <w:right w:val="single" w:sz="4" w:space="0" w:color="auto"/>
            </w:tcBorders>
            <w:shd w:val="clear" w:color="auto" w:fill="DBE5F1"/>
            <w:vAlign w:val="center"/>
          </w:tcPr>
          <w:p w14:paraId="185D5C6F" w14:textId="43132AEC" w:rsidR="004F22B4" w:rsidRPr="00D76E6E" w:rsidRDefault="006815CB" w:rsidP="006815CB">
            <w:pPr>
              <w:jc w:val="center"/>
              <w:rPr>
                <w:rFonts w:ascii="Verdana" w:hAnsi="Verdana" w:cs="Arial"/>
                <w:sz w:val="18"/>
                <w:szCs w:val="18"/>
                <w:lang w:val="es-BO"/>
              </w:rPr>
            </w:pPr>
            <w:r>
              <w:rPr>
                <w:rFonts w:ascii="Verdana" w:hAnsi="Verdana" w:cs="Arial"/>
                <w:sz w:val="18"/>
                <w:szCs w:val="18"/>
                <w:lang w:val="es-BO"/>
              </w:rPr>
              <w:t>-</w:t>
            </w:r>
          </w:p>
        </w:tc>
        <w:tc>
          <w:tcPr>
            <w:tcW w:w="134" w:type="dxa"/>
            <w:tcBorders>
              <w:top w:val="nil"/>
              <w:left w:val="single" w:sz="4" w:space="0" w:color="auto"/>
              <w:bottom w:val="nil"/>
              <w:right w:val="single" w:sz="4" w:space="0" w:color="auto"/>
            </w:tcBorders>
            <w:shd w:val="clear" w:color="auto" w:fill="auto"/>
            <w:vAlign w:val="center"/>
          </w:tcPr>
          <w:p w14:paraId="50AFC94B" w14:textId="77777777" w:rsidR="004F22B4" w:rsidRPr="00D76E6E" w:rsidRDefault="004F22B4" w:rsidP="009D17D4">
            <w:pPr>
              <w:rPr>
                <w:rFonts w:ascii="Verdana" w:hAnsi="Verdana" w:cs="Arial"/>
                <w:sz w:val="18"/>
                <w:szCs w:val="18"/>
                <w:lang w:val="es-BO"/>
              </w:rPr>
            </w:pPr>
          </w:p>
        </w:tc>
        <w:tc>
          <w:tcPr>
            <w:tcW w:w="4654" w:type="dxa"/>
            <w:gridSpan w:val="13"/>
            <w:tcBorders>
              <w:top w:val="single" w:sz="4" w:space="0" w:color="auto"/>
              <w:left w:val="single" w:sz="4" w:space="0" w:color="auto"/>
              <w:bottom w:val="single" w:sz="4" w:space="0" w:color="auto"/>
              <w:right w:val="single" w:sz="4" w:space="0" w:color="auto"/>
            </w:tcBorders>
            <w:shd w:val="clear" w:color="auto" w:fill="DBE5F1"/>
            <w:vAlign w:val="center"/>
          </w:tcPr>
          <w:tbl>
            <w:tblPr>
              <w:tblpPr w:leftFromText="141" w:rightFromText="141" w:vertAnchor="text" w:horzAnchor="page" w:tblpX="1437" w:tblpY="-34"/>
              <w:tblW w:w="4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2694"/>
              <w:gridCol w:w="1251"/>
            </w:tblGrid>
            <w:tr w:rsidR="004F22B4" w:rsidRPr="00D76E6E" w14:paraId="25BF39F7" w14:textId="77777777" w:rsidTr="00023AC5">
              <w:trPr>
                <w:trHeight w:val="475"/>
              </w:trPr>
              <w:tc>
                <w:tcPr>
                  <w:tcW w:w="562" w:type="dxa"/>
                  <w:shd w:val="clear" w:color="auto" w:fill="1F497D" w:themeFill="text2"/>
                  <w:vAlign w:val="center"/>
                </w:tcPr>
                <w:p w14:paraId="02CA1A37" w14:textId="24B7AC7A" w:rsidR="004F22B4" w:rsidRPr="00F822F4" w:rsidRDefault="00023AC5" w:rsidP="009D17D4">
                  <w:pPr>
                    <w:jc w:val="center"/>
                    <w:rPr>
                      <w:rFonts w:ascii="Verdana" w:hAnsi="Verdana" w:cs="Calibri"/>
                      <w:b/>
                      <w:bCs/>
                      <w:color w:val="FFFFFF" w:themeColor="background1"/>
                      <w:sz w:val="14"/>
                      <w:szCs w:val="14"/>
                      <w:lang w:val="es-BO" w:eastAsia="es-BO"/>
                    </w:rPr>
                  </w:pPr>
                  <w:r w:rsidRPr="00F822F4">
                    <w:rPr>
                      <w:rFonts w:ascii="Verdana" w:hAnsi="Verdana" w:cs="Calibri"/>
                      <w:b/>
                      <w:bCs/>
                      <w:color w:val="FFFFFF" w:themeColor="background1"/>
                      <w:sz w:val="14"/>
                      <w:szCs w:val="14"/>
                      <w:lang w:val="es-BO" w:eastAsia="es-BO"/>
                    </w:rPr>
                    <w:t>ÍTEM</w:t>
                  </w:r>
                </w:p>
              </w:tc>
              <w:tc>
                <w:tcPr>
                  <w:tcW w:w="2694" w:type="dxa"/>
                  <w:shd w:val="clear" w:color="auto" w:fill="1F497D" w:themeFill="text2"/>
                  <w:vAlign w:val="center"/>
                  <w:hideMark/>
                </w:tcPr>
                <w:p w14:paraId="1E5C6CE6" w14:textId="49356A3F" w:rsidR="004F22B4" w:rsidRPr="00F822F4" w:rsidRDefault="000109B7" w:rsidP="009D17D4">
                  <w:pPr>
                    <w:jc w:val="center"/>
                    <w:rPr>
                      <w:rFonts w:ascii="Verdana" w:hAnsi="Verdana" w:cs="Calibri"/>
                      <w:b/>
                      <w:bCs/>
                      <w:color w:val="FFFFFF" w:themeColor="background1"/>
                      <w:sz w:val="14"/>
                      <w:szCs w:val="14"/>
                      <w:lang w:val="es-BO" w:eastAsia="es-BO"/>
                    </w:rPr>
                  </w:pPr>
                  <w:r w:rsidRPr="00F822F4">
                    <w:rPr>
                      <w:rFonts w:ascii="Verdana" w:hAnsi="Verdana" w:cs="Calibri"/>
                      <w:b/>
                      <w:bCs/>
                      <w:color w:val="FFFFFF" w:themeColor="background1"/>
                      <w:sz w:val="14"/>
                      <w:szCs w:val="14"/>
                      <w:lang w:val="es-BO" w:eastAsia="es-BO"/>
                    </w:rPr>
                    <w:t>DESCRIPCIÓN</w:t>
                  </w:r>
                  <w:r w:rsidR="004F22B4" w:rsidRPr="00F822F4">
                    <w:rPr>
                      <w:rFonts w:ascii="Verdana" w:hAnsi="Verdana" w:cs="Calibri"/>
                      <w:b/>
                      <w:bCs/>
                      <w:color w:val="FFFFFF" w:themeColor="background1"/>
                      <w:sz w:val="14"/>
                      <w:szCs w:val="14"/>
                      <w:lang w:val="es-BO" w:eastAsia="es-BO"/>
                    </w:rPr>
                    <w:t xml:space="preserve">  DEL </w:t>
                  </w:r>
                  <w:r w:rsidRPr="00F822F4">
                    <w:rPr>
                      <w:rFonts w:ascii="Verdana" w:hAnsi="Verdana" w:cs="Calibri"/>
                      <w:b/>
                      <w:bCs/>
                      <w:color w:val="FFFFFF" w:themeColor="background1"/>
                      <w:sz w:val="14"/>
                      <w:szCs w:val="14"/>
                      <w:lang w:val="es-BO" w:eastAsia="es-BO"/>
                    </w:rPr>
                    <w:t>VEHÍCULO</w:t>
                  </w:r>
                </w:p>
              </w:tc>
              <w:tc>
                <w:tcPr>
                  <w:tcW w:w="1251" w:type="dxa"/>
                  <w:shd w:val="clear" w:color="auto" w:fill="1F497D" w:themeFill="text2"/>
                  <w:vAlign w:val="center"/>
                </w:tcPr>
                <w:p w14:paraId="5ACA80E2" w14:textId="77777777" w:rsidR="004F22B4" w:rsidRPr="00F822F4" w:rsidRDefault="004F22B4" w:rsidP="009D17D4">
                  <w:pPr>
                    <w:jc w:val="center"/>
                    <w:rPr>
                      <w:rFonts w:ascii="Verdana" w:hAnsi="Verdana" w:cs="Calibri"/>
                      <w:b/>
                      <w:bCs/>
                      <w:color w:val="FFFFFF" w:themeColor="background1"/>
                      <w:sz w:val="14"/>
                      <w:szCs w:val="14"/>
                      <w:lang w:val="es-BO" w:eastAsia="es-BO"/>
                    </w:rPr>
                  </w:pPr>
                  <w:r w:rsidRPr="00F822F4">
                    <w:rPr>
                      <w:rFonts w:ascii="Verdana" w:hAnsi="Verdana" w:cs="Calibri"/>
                      <w:b/>
                      <w:bCs/>
                      <w:color w:val="FFFFFF" w:themeColor="background1"/>
                      <w:sz w:val="14"/>
                      <w:szCs w:val="14"/>
                      <w:lang w:val="es-BO" w:eastAsia="es-BO"/>
                    </w:rPr>
                    <w:t>VALOR ASEGURADO BS.</w:t>
                  </w:r>
                </w:p>
              </w:tc>
            </w:tr>
            <w:tr w:rsidR="004F22B4" w:rsidRPr="00D76E6E" w14:paraId="2289A86B" w14:textId="77777777" w:rsidTr="00023AC5">
              <w:trPr>
                <w:trHeight w:val="214"/>
              </w:trPr>
              <w:tc>
                <w:tcPr>
                  <w:tcW w:w="562" w:type="dxa"/>
                  <w:vAlign w:val="center"/>
                </w:tcPr>
                <w:p w14:paraId="341F86BB" w14:textId="77777777" w:rsidR="004F22B4" w:rsidRPr="00F822F4" w:rsidRDefault="004F22B4" w:rsidP="00023AC5">
                  <w:pPr>
                    <w:spacing w:before="60" w:after="60"/>
                    <w:jc w:val="center"/>
                    <w:rPr>
                      <w:rFonts w:ascii="Verdana" w:hAnsi="Verdana" w:cs="Calibri"/>
                      <w:sz w:val="14"/>
                      <w:szCs w:val="14"/>
                      <w:lang w:val="es-BO" w:eastAsia="es-BO"/>
                    </w:rPr>
                  </w:pPr>
                  <w:r w:rsidRPr="00F822F4">
                    <w:rPr>
                      <w:rFonts w:ascii="Verdana" w:hAnsi="Verdana" w:cs="Calibri"/>
                      <w:sz w:val="14"/>
                      <w:szCs w:val="14"/>
                      <w:lang w:val="es-BO" w:eastAsia="es-BO"/>
                    </w:rPr>
                    <w:t>1</w:t>
                  </w:r>
                </w:p>
              </w:tc>
              <w:tc>
                <w:tcPr>
                  <w:tcW w:w="2694" w:type="dxa"/>
                  <w:shd w:val="clear" w:color="auto" w:fill="auto"/>
                  <w:noWrap/>
                  <w:vAlign w:val="center"/>
                  <w:hideMark/>
                </w:tcPr>
                <w:p w14:paraId="38809125" w14:textId="77777777" w:rsidR="004F22B4" w:rsidRPr="00F822F4" w:rsidRDefault="004F22B4" w:rsidP="00023AC5">
                  <w:pPr>
                    <w:spacing w:before="60" w:after="60"/>
                    <w:rPr>
                      <w:rFonts w:ascii="Verdana" w:hAnsi="Verdana"/>
                      <w:sz w:val="14"/>
                      <w:szCs w:val="14"/>
                    </w:rPr>
                  </w:pPr>
                  <w:r w:rsidRPr="00F822F4">
                    <w:rPr>
                      <w:rFonts w:ascii="Verdana" w:hAnsi="Verdana"/>
                      <w:sz w:val="14"/>
                      <w:szCs w:val="14"/>
                    </w:rPr>
                    <w:t>VAGONETA NISSAN PATROL GRX 2001</w:t>
                  </w:r>
                </w:p>
              </w:tc>
              <w:tc>
                <w:tcPr>
                  <w:tcW w:w="1251" w:type="dxa"/>
                  <w:vAlign w:val="center"/>
                </w:tcPr>
                <w:p w14:paraId="374D10C8" w14:textId="77777777" w:rsidR="004F22B4" w:rsidRPr="00F822F4" w:rsidRDefault="004F22B4" w:rsidP="00023AC5">
                  <w:pPr>
                    <w:spacing w:before="60" w:after="60"/>
                    <w:jc w:val="right"/>
                    <w:rPr>
                      <w:rFonts w:ascii="Verdana" w:hAnsi="Verdana"/>
                      <w:sz w:val="14"/>
                      <w:szCs w:val="14"/>
                    </w:rPr>
                  </w:pPr>
                  <w:r w:rsidRPr="00F822F4">
                    <w:rPr>
                      <w:rFonts w:ascii="Verdana" w:hAnsi="Verdana"/>
                      <w:sz w:val="14"/>
                      <w:szCs w:val="14"/>
                    </w:rPr>
                    <w:t>220.000,00</w:t>
                  </w:r>
                </w:p>
              </w:tc>
            </w:tr>
            <w:tr w:rsidR="004F22B4" w:rsidRPr="00D76E6E" w14:paraId="36158788" w14:textId="77777777" w:rsidTr="00023AC5">
              <w:trPr>
                <w:trHeight w:val="214"/>
              </w:trPr>
              <w:tc>
                <w:tcPr>
                  <w:tcW w:w="562" w:type="dxa"/>
                  <w:vAlign w:val="center"/>
                </w:tcPr>
                <w:p w14:paraId="160EC998" w14:textId="77777777" w:rsidR="004F22B4" w:rsidRPr="00F822F4" w:rsidRDefault="004F22B4" w:rsidP="00023AC5">
                  <w:pPr>
                    <w:spacing w:before="60" w:after="60"/>
                    <w:jc w:val="center"/>
                    <w:rPr>
                      <w:rFonts w:ascii="Verdana" w:hAnsi="Verdana" w:cs="Calibri"/>
                      <w:sz w:val="14"/>
                      <w:szCs w:val="14"/>
                      <w:lang w:val="es-BO" w:eastAsia="es-BO"/>
                    </w:rPr>
                  </w:pPr>
                  <w:r w:rsidRPr="00F822F4">
                    <w:rPr>
                      <w:rFonts w:ascii="Verdana" w:hAnsi="Verdana" w:cs="Calibri"/>
                      <w:sz w:val="14"/>
                      <w:szCs w:val="14"/>
                      <w:lang w:val="es-BO" w:eastAsia="es-BO"/>
                    </w:rPr>
                    <w:t>2</w:t>
                  </w:r>
                </w:p>
              </w:tc>
              <w:tc>
                <w:tcPr>
                  <w:tcW w:w="2694" w:type="dxa"/>
                  <w:shd w:val="clear" w:color="auto" w:fill="auto"/>
                  <w:noWrap/>
                  <w:vAlign w:val="center"/>
                  <w:hideMark/>
                </w:tcPr>
                <w:p w14:paraId="505892F3" w14:textId="77777777" w:rsidR="004F22B4" w:rsidRPr="00F822F4" w:rsidRDefault="004F22B4" w:rsidP="00023AC5">
                  <w:pPr>
                    <w:spacing w:before="60" w:after="60"/>
                    <w:rPr>
                      <w:rFonts w:ascii="Verdana" w:hAnsi="Verdana"/>
                      <w:sz w:val="14"/>
                      <w:szCs w:val="14"/>
                    </w:rPr>
                  </w:pPr>
                  <w:r w:rsidRPr="00F822F4">
                    <w:rPr>
                      <w:rFonts w:ascii="Verdana" w:hAnsi="Verdana"/>
                      <w:sz w:val="14"/>
                      <w:szCs w:val="14"/>
                    </w:rPr>
                    <w:t>VAGONETA FORD ECOSPORT 2005</w:t>
                  </w:r>
                </w:p>
              </w:tc>
              <w:tc>
                <w:tcPr>
                  <w:tcW w:w="1251" w:type="dxa"/>
                  <w:vAlign w:val="center"/>
                </w:tcPr>
                <w:p w14:paraId="710A6019" w14:textId="77777777" w:rsidR="004F22B4" w:rsidRPr="00F822F4" w:rsidRDefault="004F22B4" w:rsidP="00023AC5">
                  <w:pPr>
                    <w:spacing w:before="60" w:after="60"/>
                    <w:jc w:val="right"/>
                    <w:rPr>
                      <w:rFonts w:ascii="Verdana" w:hAnsi="Verdana"/>
                      <w:sz w:val="14"/>
                      <w:szCs w:val="14"/>
                    </w:rPr>
                  </w:pPr>
                  <w:r w:rsidRPr="00F822F4">
                    <w:rPr>
                      <w:rFonts w:ascii="Verdana" w:hAnsi="Verdana"/>
                      <w:sz w:val="14"/>
                      <w:szCs w:val="14"/>
                    </w:rPr>
                    <w:t>115.000,00</w:t>
                  </w:r>
                </w:p>
              </w:tc>
            </w:tr>
            <w:tr w:rsidR="004F22B4" w:rsidRPr="00D76E6E" w14:paraId="3225688C" w14:textId="77777777" w:rsidTr="00023AC5">
              <w:trPr>
                <w:trHeight w:val="214"/>
              </w:trPr>
              <w:tc>
                <w:tcPr>
                  <w:tcW w:w="562" w:type="dxa"/>
                  <w:vAlign w:val="center"/>
                </w:tcPr>
                <w:p w14:paraId="72FD4E56" w14:textId="77777777" w:rsidR="004F22B4" w:rsidRPr="00F822F4" w:rsidRDefault="004F22B4" w:rsidP="00023AC5">
                  <w:pPr>
                    <w:spacing w:before="60" w:after="60"/>
                    <w:jc w:val="center"/>
                    <w:rPr>
                      <w:rFonts w:ascii="Verdana" w:hAnsi="Verdana" w:cs="Calibri"/>
                      <w:sz w:val="14"/>
                      <w:szCs w:val="14"/>
                      <w:lang w:val="es-BO" w:eastAsia="es-BO"/>
                    </w:rPr>
                  </w:pPr>
                  <w:r w:rsidRPr="00F822F4">
                    <w:rPr>
                      <w:rFonts w:ascii="Verdana" w:hAnsi="Verdana" w:cs="Calibri"/>
                      <w:sz w:val="14"/>
                      <w:szCs w:val="14"/>
                      <w:lang w:val="es-BO" w:eastAsia="es-BO"/>
                    </w:rPr>
                    <w:t>3</w:t>
                  </w:r>
                </w:p>
              </w:tc>
              <w:tc>
                <w:tcPr>
                  <w:tcW w:w="2694" w:type="dxa"/>
                  <w:shd w:val="clear" w:color="auto" w:fill="auto"/>
                  <w:noWrap/>
                  <w:vAlign w:val="center"/>
                  <w:hideMark/>
                </w:tcPr>
                <w:p w14:paraId="7AB32297" w14:textId="77777777" w:rsidR="004F22B4" w:rsidRPr="00F822F4" w:rsidRDefault="004F22B4" w:rsidP="00023AC5">
                  <w:pPr>
                    <w:spacing w:before="60" w:after="60"/>
                    <w:rPr>
                      <w:rFonts w:ascii="Verdana" w:hAnsi="Verdana"/>
                      <w:sz w:val="14"/>
                      <w:szCs w:val="14"/>
                    </w:rPr>
                  </w:pPr>
                  <w:r w:rsidRPr="00F822F4">
                    <w:rPr>
                      <w:rFonts w:ascii="Verdana" w:hAnsi="Verdana"/>
                      <w:sz w:val="14"/>
                      <w:szCs w:val="14"/>
                    </w:rPr>
                    <w:t>VAGONETA NISSAN X-TRAIL 2010</w:t>
                  </w:r>
                </w:p>
              </w:tc>
              <w:tc>
                <w:tcPr>
                  <w:tcW w:w="1251" w:type="dxa"/>
                  <w:vAlign w:val="center"/>
                </w:tcPr>
                <w:p w14:paraId="4542E3AE" w14:textId="77777777" w:rsidR="004F22B4" w:rsidRPr="00F822F4" w:rsidRDefault="004F22B4" w:rsidP="00023AC5">
                  <w:pPr>
                    <w:spacing w:before="60" w:after="60"/>
                    <w:jc w:val="right"/>
                    <w:rPr>
                      <w:rFonts w:ascii="Verdana" w:hAnsi="Verdana"/>
                      <w:sz w:val="14"/>
                      <w:szCs w:val="14"/>
                    </w:rPr>
                  </w:pPr>
                  <w:r w:rsidRPr="00F822F4">
                    <w:rPr>
                      <w:rFonts w:ascii="Verdana" w:hAnsi="Verdana"/>
                      <w:sz w:val="14"/>
                      <w:szCs w:val="14"/>
                    </w:rPr>
                    <w:t>220.000,00</w:t>
                  </w:r>
                </w:p>
              </w:tc>
            </w:tr>
            <w:tr w:rsidR="004F22B4" w:rsidRPr="00D76E6E" w14:paraId="69EEB273" w14:textId="77777777" w:rsidTr="00023AC5">
              <w:trPr>
                <w:trHeight w:val="214"/>
              </w:trPr>
              <w:tc>
                <w:tcPr>
                  <w:tcW w:w="562" w:type="dxa"/>
                  <w:vAlign w:val="center"/>
                </w:tcPr>
                <w:p w14:paraId="602890A2" w14:textId="77777777" w:rsidR="004F22B4" w:rsidRPr="00F822F4" w:rsidRDefault="004F22B4" w:rsidP="00023AC5">
                  <w:pPr>
                    <w:spacing w:before="60" w:after="60"/>
                    <w:jc w:val="center"/>
                    <w:rPr>
                      <w:rFonts w:ascii="Verdana" w:hAnsi="Verdana" w:cs="Calibri"/>
                      <w:sz w:val="14"/>
                      <w:szCs w:val="14"/>
                      <w:lang w:val="es-BO" w:eastAsia="es-BO"/>
                    </w:rPr>
                  </w:pPr>
                  <w:r w:rsidRPr="00F822F4">
                    <w:rPr>
                      <w:rFonts w:ascii="Verdana" w:hAnsi="Verdana" w:cs="Calibri"/>
                      <w:sz w:val="14"/>
                      <w:szCs w:val="14"/>
                      <w:lang w:val="es-BO" w:eastAsia="es-BO"/>
                    </w:rPr>
                    <w:t>4</w:t>
                  </w:r>
                </w:p>
              </w:tc>
              <w:tc>
                <w:tcPr>
                  <w:tcW w:w="2694" w:type="dxa"/>
                  <w:shd w:val="clear" w:color="auto" w:fill="auto"/>
                  <w:noWrap/>
                  <w:vAlign w:val="center"/>
                  <w:hideMark/>
                </w:tcPr>
                <w:p w14:paraId="0F418586" w14:textId="77777777" w:rsidR="004F22B4" w:rsidRPr="00F822F4" w:rsidRDefault="004F22B4" w:rsidP="00023AC5">
                  <w:pPr>
                    <w:spacing w:before="60" w:after="60"/>
                    <w:rPr>
                      <w:rFonts w:ascii="Verdana" w:hAnsi="Verdana"/>
                      <w:sz w:val="14"/>
                      <w:szCs w:val="14"/>
                    </w:rPr>
                  </w:pPr>
                  <w:r w:rsidRPr="00F822F4">
                    <w:rPr>
                      <w:rFonts w:ascii="Verdana" w:hAnsi="Verdana"/>
                      <w:sz w:val="14"/>
                      <w:szCs w:val="14"/>
                    </w:rPr>
                    <w:t>JEEP NISSAN PATROL 1190</w:t>
                  </w:r>
                </w:p>
              </w:tc>
              <w:tc>
                <w:tcPr>
                  <w:tcW w:w="1251" w:type="dxa"/>
                  <w:vAlign w:val="center"/>
                </w:tcPr>
                <w:p w14:paraId="5FAC2405" w14:textId="77777777" w:rsidR="004F22B4" w:rsidRPr="00F822F4" w:rsidRDefault="004F22B4" w:rsidP="00023AC5">
                  <w:pPr>
                    <w:spacing w:before="60" w:after="60"/>
                    <w:jc w:val="right"/>
                    <w:rPr>
                      <w:rFonts w:ascii="Verdana" w:hAnsi="Verdana"/>
                      <w:sz w:val="14"/>
                      <w:szCs w:val="14"/>
                    </w:rPr>
                  </w:pPr>
                  <w:r w:rsidRPr="00F822F4">
                    <w:rPr>
                      <w:rFonts w:ascii="Verdana" w:hAnsi="Verdana"/>
                      <w:sz w:val="14"/>
                      <w:szCs w:val="14"/>
                    </w:rPr>
                    <w:t>70.000,00</w:t>
                  </w:r>
                </w:p>
              </w:tc>
            </w:tr>
            <w:tr w:rsidR="004F22B4" w:rsidRPr="00D76E6E" w14:paraId="15448479" w14:textId="77777777" w:rsidTr="00023AC5">
              <w:trPr>
                <w:trHeight w:val="214"/>
              </w:trPr>
              <w:tc>
                <w:tcPr>
                  <w:tcW w:w="562" w:type="dxa"/>
                  <w:vAlign w:val="center"/>
                </w:tcPr>
                <w:p w14:paraId="0540CF6E" w14:textId="77777777" w:rsidR="004F22B4" w:rsidRPr="00F822F4" w:rsidRDefault="004F22B4" w:rsidP="00023AC5">
                  <w:pPr>
                    <w:spacing w:before="60" w:after="60"/>
                    <w:jc w:val="center"/>
                    <w:rPr>
                      <w:rFonts w:ascii="Verdana" w:hAnsi="Verdana" w:cs="Calibri"/>
                      <w:sz w:val="14"/>
                      <w:szCs w:val="14"/>
                      <w:lang w:val="es-BO" w:eastAsia="es-BO"/>
                    </w:rPr>
                  </w:pPr>
                  <w:r w:rsidRPr="00F822F4">
                    <w:rPr>
                      <w:rFonts w:ascii="Verdana" w:hAnsi="Verdana" w:cs="Calibri"/>
                      <w:sz w:val="14"/>
                      <w:szCs w:val="14"/>
                      <w:lang w:val="es-BO" w:eastAsia="es-BO"/>
                    </w:rPr>
                    <w:t>5</w:t>
                  </w:r>
                </w:p>
              </w:tc>
              <w:tc>
                <w:tcPr>
                  <w:tcW w:w="2694" w:type="dxa"/>
                  <w:shd w:val="clear" w:color="auto" w:fill="auto"/>
                  <w:noWrap/>
                  <w:vAlign w:val="center"/>
                  <w:hideMark/>
                </w:tcPr>
                <w:p w14:paraId="226266C9" w14:textId="4E9DAF54" w:rsidR="004F22B4" w:rsidRPr="00F822F4" w:rsidRDefault="000109B7" w:rsidP="00023AC5">
                  <w:pPr>
                    <w:spacing w:before="60" w:after="60"/>
                    <w:rPr>
                      <w:rFonts w:ascii="Verdana" w:hAnsi="Verdana"/>
                      <w:sz w:val="14"/>
                      <w:szCs w:val="14"/>
                    </w:rPr>
                  </w:pPr>
                  <w:r w:rsidRPr="00F822F4">
                    <w:rPr>
                      <w:rFonts w:ascii="Verdana" w:hAnsi="Verdana"/>
                      <w:sz w:val="14"/>
                      <w:szCs w:val="14"/>
                    </w:rPr>
                    <w:t>CAMIÓN</w:t>
                  </w:r>
                  <w:r w:rsidR="004F22B4" w:rsidRPr="00F822F4">
                    <w:rPr>
                      <w:rFonts w:ascii="Verdana" w:hAnsi="Verdana"/>
                      <w:sz w:val="14"/>
                      <w:szCs w:val="14"/>
                    </w:rPr>
                    <w:t xml:space="preserve"> DAIHATSU DELTA 2000</w:t>
                  </w:r>
                </w:p>
              </w:tc>
              <w:tc>
                <w:tcPr>
                  <w:tcW w:w="1251" w:type="dxa"/>
                  <w:vAlign w:val="center"/>
                </w:tcPr>
                <w:p w14:paraId="340DECDC" w14:textId="77777777" w:rsidR="004F22B4" w:rsidRPr="00F822F4" w:rsidRDefault="004F22B4" w:rsidP="00023AC5">
                  <w:pPr>
                    <w:spacing w:before="60" w:after="60"/>
                    <w:jc w:val="right"/>
                    <w:rPr>
                      <w:rFonts w:ascii="Verdana" w:hAnsi="Verdana"/>
                      <w:sz w:val="14"/>
                      <w:szCs w:val="14"/>
                    </w:rPr>
                  </w:pPr>
                  <w:r w:rsidRPr="00F822F4">
                    <w:rPr>
                      <w:rFonts w:ascii="Verdana" w:hAnsi="Verdana"/>
                      <w:sz w:val="14"/>
                      <w:szCs w:val="14"/>
                    </w:rPr>
                    <w:t>130.000,00</w:t>
                  </w:r>
                </w:p>
              </w:tc>
            </w:tr>
            <w:tr w:rsidR="004F22B4" w:rsidRPr="00D76E6E" w14:paraId="3E4D399B" w14:textId="77777777" w:rsidTr="00023AC5">
              <w:trPr>
                <w:trHeight w:val="214"/>
              </w:trPr>
              <w:tc>
                <w:tcPr>
                  <w:tcW w:w="562" w:type="dxa"/>
                  <w:vAlign w:val="center"/>
                </w:tcPr>
                <w:p w14:paraId="009AD38D" w14:textId="77777777" w:rsidR="004F22B4" w:rsidRPr="00F822F4" w:rsidRDefault="004F22B4" w:rsidP="00023AC5">
                  <w:pPr>
                    <w:spacing w:before="60" w:after="60"/>
                    <w:jc w:val="center"/>
                    <w:rPr>
                      <w:rFonts w:ascii="Verdana" w:hAnsi="Verdana" w:cs="Calibri"/>
                      <w:sz w:val="14"/>
                      <w:szCs w:val="14"/>
                      <w:lang w:val="es-BO" w:eastAsia="es-BO"/>
                    </w:rPr>
                  </w:pPr>
                  <w:r w:rsidRPr="00F822F4">
                    <w:rPr>
                      <w:rFonts w:ascii="Verdana" w:hAnsi="Verdana" w:cs="Calibri"/>
                      <w:sz w:val="14"/>
                      <w:szCs w:val="14"/>
                      <w:lang w:val="es-BO" w:eastAsia="es-BO"/>
                    </w:rPr>
                    <w:t>6</w:t>
                  </w:r>
                </w:p>
              </w:tc>
              <w:tc>
                <w:tcPr>
                  <w:tcW w:w="2694" w:type="dxa"/>
                  <w:shd w:val="clear" w:color="auto" w:fill="auto"/>
                  <w:noWrap/>
                  <w:vAlign w:val="center"/>
                </w:tcPr>
                <w:p w14:paraId="4EB28789" w14:textId="78EAB8C4" w:rsidR="004F22B4" w:rsidRPr="00F822F4" w:rsidRDefault="000109B7" w:rsidP="00023AC5">
                  <w:pPr>
                    <w:spacing w:before="60" w:after="60"/>
                    <w:rPr>
                      <w:rFonts w:ascii="Verdana" w:hAnsi="Verdana"/>
                      <w:sz w:val="14"/>
                      <w:szCs w:val="14"/>
                    </w:rPr>
                  </w:pPr>
                  <w:r w:rsidRPr="00F822F4">
                    <w:rPr>
                      <w:rFonts w:ascii="Verdana" w:hAnsi="Verdana"/>
                      <w:sz w:val="14"/>
                      <w:szCs w:val="14"/>
                    </w:rPr>
                    <w:t>CAMIÓN</w:t>
                  </w:r>
                  <w:r w:rsidR="004F22B4" w:rsidRPr="00F822F4">
                    <w:rPr>
                      <w:rFonts w:ascii="Verdana" w:hAnsi="Verdana"/>
                      <w:sz w:val="14"/>
                      <w:szCs w:val="14"/>
                    </w:rPr>
                    <w:t xml:space="preserve"> UD, 2017</w:t>
                  </w:r>
                </w:p>
              </w:tc>
              <w:tc>
                <w:tcPr>
                  <w:tcW w:w="1251" w:type="dxa"/>
                  <w:vAlign w:val="center"/>
                </w:tcPr>
                <w:p w14:paraId="32067F45" w14:textId="77777777" w:rsidR="004F22B4" w:rsidRPr="00F822F4" w:rsidRDefault="004F22B4" w:rsidP="00023AC5">
                  <w:pPr>
                    <w:spacing w:before="60" w:after="60"/>
                    <w:jc w:val="right"/>
                    <w:rPr>
                      <w:rFonts w:ascii="Verdana" w:hAnsi="Verdana"/>
                      <w:sz w:val="14"/>
                      <w:szCs w:val="14"/>
                    </w:rPr>
                  </w:pPr>
                  <w:r w:rsidRPr="00F822F4">
                    <w:rPr>
                      <w:rFonts w:ascii="Verdana" w:hAnsi="Verdana"/>
                      <w:sz w:val="14"/>
                      <w:szCs w:val="14"/>
                    </w:rPr>
                    <w:t>945.000,00</w:t>
                  </w:r>
                </w:p>
              </w:tc>
            </w:tr>
          </w:tbl>
          <w:p w14:paraId="33A7CA59" w14:textId="77777777" w:rsidR="004F22B4" w:rsidRPr="00D76E6E" w:rsidRDefault="004F22B4" w:rsidP="009D17D4">
            <w:pPr>
              <w:rPr>
                <w:rFonts w:ascii="Verdana" w:hAnsi="Verdana" w:cs="Arial"/>
                <w:sz w:val="18"/>
                <w:szCs w:val="18"/>
                <w:lang w:val="es-BO"/>
              </w:rPr>
            </w:pPr>
          </w:p>
        </w:tc>
        <w:tc>
          <w:tcPr>
            <w:tcW w:w="130" w:type="dxa"/>
            <w:gridSpan w:val="2"/>
            <w:tcBorders>
              <w:top w:val="nil"/>
              <w:left w:val="single" w:sz="4" w:space="0" w:color="auto"/>
              <w:bottom w:val="nil"/>
              <w:right w:val="single" w:sz="4" w:space="0" w:color="auto"/>
            </w:tcBorders>
            <w:shd w:val="clear" w:color="auto" w:fill="auto"/>
            <w:vAlign w:val="center"/>
          </w:tcPr>
          <w:p w14:paraId="470A8668" w14:textId="77777777" w:rsidR="004F22B4" w:rsidRPr="00D76E6E" w:rsidRDefault="004F22B4" w:rsidP="009D17D4">
            <w:pPr>
              <w:rPr>
                <w:rFonts w:ascii="Verdana" w:hAnsi="Verdana" w:cs="Arial"/>
                <w:sz w:val="18"/>
                <w:szCs w:val="18"/>
                <w:lang w:val="es-BO"/>
              </w:rPr>
            </w:pPr>
          </w:p>
        </w:tc>
        <w:tc>
          <w:tcPr>
            <w:tcW w:w="2536" w:type="dxa"/>
            <w:gridSpan w:val="4"/>
            <w:tcBorders>
              <w:top w:val="single" w:sz="4" w:space="0" w:color="auto"/>
              <w:left w:val="single" w:sz="4" w:space="0" w:color="auto"/>
              <w:bottom w:val="single" w:sz="4" w:space="0" w:color="auto"/>
              <w:right w:val="single" w:sz="4" w:space="0" w:color="auto"/>
            </w:tcBorders>
            <w:shd w:val="clear" w:color="auto" w:fill="DBE5F1"/>
            <w:vAlign w:val="center"/>
          </w:tcPr>
          <w:p w14:paraId="79D327F5" w14:textId="77777777" w:rsidR="004F22B4" w:rsidRPr="00F822F4" w:rsidRDefault="004F22B4" w:rsidP="009D17D4">
            <w:pPr>
              <w:tabs>
                <w:tab w:val="left" w:pos="2552"/>
              </w:tabs>
              <w:ind w:left="2835" w:hanging="2835"/>
              <w:jc w:val="center"/>
              <w:rPr>
                <w:rFonts w:ascii="Verdana" w:hAnsi="Verdana" w:cs="Arial"/>
                <w:bCs/>
                <w:sz w:val="18"/>
                <w:szCs w:val="18"/>
                <w:lang w:val="es-BO"/>
              </w:rPr>
            </w:pPr>
            <w:r w:rsidRPr="00F822F4">
              <w:rPr>
                <w:rFonts w:ascii="Verdana" w:hAnsi="Verdana"/>
                <w:bCs/>
                <w:sz w:val="18"/>
                <w:szCs w:val="18"/>
              </w:rPr>
              <w:t>Bs. 1.700.000,00</w:t>
            </w:r>
          </w:p>
        </w:tc>
        <w:tc>
          <w:tcPr>
            <w:tcW w:w="288" w:type="dxa"/>
            <w:tcBorders>
              <w:top w:val="nil"/>
              <w:left w:val="single" w:sz="4" w:space="0" w:color="auto"/>
              <w:bottom w:val="nil"/>
            </w:tcBorders>
            <w:shd w:val="clear" w:color="auto" w:fill="auto"/>
            <w:vAlign w:val="center"/>
          </w:tcPr>
          <w:p w14:paraId="34B0DC96" w14:textId="77777777" w:rsidR="004F22B4" w:rsidRPr="00D76E6E" w:rsidRDefault="004F22B4" w:rsidP="009D17D4">
            <w:pPr>
              <w:rPr>
                <w:rFonts w:ascii="Verdana" w:hAnsi="Verdana" w:cs="Arial"/>
                <w:sz w:val="18"/>
                <w:szCs w:val="18"/>
                <w:lang w:val="es-BO"/>
              </w:rPr>
            </w:pPr>
          </w:p>
        </w:tc>
      </w:tr>
      <w:tr w:rsidR="004F22B4" w:rsidRPr="00D76E6E" w14:paraId="72C4FE12" w14:textId="77777777" w:rsidTr="00023AC5">
        <w:tblPrEx>
          <w:tblCellMar>
            <w:left w:w="57" w:type="dxa"/>
            <w:right w:w="57" w:type="dxa"/>
          </w:tblCellMar>
        </w:tblPrEx>
        <w:trPr>
          <w:trHeight w:val="26"/>
        </w:trPr>
        <w:tc>
          <w:tcPr>
            <w:tcW w:w="46" w:type="dxa"/>
            <w:tcBorders>
              <w:top w:val="nil"/>
              <w:left w:val="single" w:sz="12" w:space="0" w:color="auto"/>
              <w:bottom w:val="single" w:sz="12" w:space="0" w:color="auto"/>
              <w:right w:val="nil"/>
            </w:tcBorders>
            <w:shd w:val="clear" w:color="auto" w:fill="auto"/>
            <w:tcMar>
              <w:left w:w="0" w:type="dxa"/>
              <w:right w:w="0" w:type="dxa"/>
            </w:tcMar>
            <w:vAlign w:val="center"/>
          </w:tcPr>
          <w:p w14:paraId="4BA143B0" w14:textId="77777777" w:rsidR="004F22B4" w:rsidRPr="00D76E6E" w:rsidRDefault="004F22B4" w:rsidP="009D17D4">
            <w:pPr>
              <w:jc w:val="right"/>
              <w:rPr>
                <w:rFonts w:ascii="Verdana" w:hAnsi="Verdana" w:cs="Arial"/>
                <w:b/>
                <w:sz w:val="18"/>
                <w:szCs w:val="18"/>
                <w:lang w:val="es-BO"/>
              </w:rPr>
            </w:pPr>
          </w:p>
        </w:tc>
        <w:tc>
          <w:tcPr>
            <w:tcW w:w="2585" w:type="dxa"/>
            <w:gridSpan w:val="4"/>
            <w:tcBorders>
              <w:top w:val="nil"/>
              <w:left w:val="nil"/>
              <w:bottom w:val="single" w:sz="12" w:space="0" w:color="auto"/>
              <w:right w:val="nil"/>
            </w:tcBorders>
            <w:shd w:val="clear" w:color="auto" w:fill="auto"/>
          </w:tcPr>
          <w:p w14:paraId="04AE8F6F" w14:textId="77777777" w:rsidR="004F22B4" w:rsidRPr="00D76E6E" w:rsidRDefault="004F22B4" w:rsidP="009D17D4">
            <w:pPr>
              <w:jc w:val="center"/>
              <w:rPr>
                <w:rFonts w:ascii="Verdana" w:hAnsi="Verdana" w:cs="Arial"/>
                <w:b/>
                <w:sz w:val="18"/>
                <w:szCs w:val="18"/>
                <w:lang w:val="es-BO"/>
              </w:rPr>
            </w:pPr>
          </w:p>
        </w:tc>
        <w:tc>
          <w:tcPr>
            <w:tcW w:w="152" w:type="dxa"/>
            <w:tcBorders>
              <w:top w:val="nil"/>
              <w:left w:val="nil"/>
              <w:bottom w:val="single" w:sz="12" w:space="0" w:color="auto"/>
              <w:right w:val="nil"/>
            </w:tcBorders>
            <w:shd w:val="clear" w:color="auto" w:fill="auto"/>
            <w:vAlign w:val="center"/>
          </w:tcPr>
          <w:p w14:paraId="37C143EE" w14:textId="77777777" w:rsidR="004F22B4" w:rsidRPr="00D76E6E" w:rsidRDefault="004F22B4" w:rsidP="009D17D4">
            <w:pPr>
              <w:rPr>
                <w:rFonts w:ascii="Verdana" w:hAnsi="Verdana" w:cs="Arial"/>
                <w:sz w:val="18"/>
                <w:szCs w:val="18"/>
                <w:lang w:val="es-BO"/>
              </w:rPr>
            </w:pPr>
          </w:p>
        </w:tc>
        <w:tc>
          <w:tcPr>
            <w:tcW w:w="134" w:type="dxa"/>
            <w:tcBorders>
              <w:top w:val="single" w:sz="4" w:space="0" w:color="auto"/>
              <w:left w:val="nil"/>
              <w:bottom w:val="single" w:sz="12" w:space="0" w:color="auto"/>
              <w:right w:val="nil"/>
            </w:tcBorders>
            <w:shd w:val="clear" w:color="auto" w:fill="auto"/>
            <w:vAlign w:val="bottom"/>
          </w:tcPr>
          <w:p w14:paraId="0C57DA8E" w14:textId="77777777" w:rsidR="004F22B4" w:rsidRPr="00D76E6E" w:rsidRDefault="004F22B4" w:rsidP="009D17D4">
            <w:pPr>
              <w:jc w:val="center"/>
              <w:rPr>
                <w:rFonts w:ascii="Verdana" w:hAnsi="Verdana" w:cs="Arial"/>
                <w:sz w:val="18"/>
                <w:szCs w:val="18"/>
                <w:lang w:val="es-BO"/>
              </w:rPr>
            </w:pPr>
          </w:p>
        </w:tc>
        <w:tc>
          <w:tcPr>
            <w:tcW w:w="134" w:type="dxa"/>
            <w:tcBorders>
              <w:top w:val="nil"/>
              <w:left w:val="nil"/>
              <w:bottom w:val="single" w:sz="12" w:space="0" w:color="auto"/>
              <w:right w:val="nil"/>
            </w:tcBorders>
            <w:shd w:val="clear" w:color="auto" w:fill="auto"/>
            <w:vAlign w:val="bottom"/>
          </w:tcPr>
          <w:p w14:paraId="21682BF1" w14:textId="77777777" w:rsidR="004F22B4" w:rsidRPr="00D76E6E" w:rsidRDefault="004F22B4" w:rsidP="009D17D4">
            <w:pPr>
              <w:jc w:val="center"/>
              <w:rPr>
                <w:rFonts w:ascii="Verdana" w:hAnsi="Verdana" w:cs="Arial"/>
                <w:sz w:val="18"/>
                <w:szCs w:val="18"/>
                <w:lang w:val="es-BO"/>
              </w:rPr>
            </w:pPr>
          </w:p>
        </w:tc>
        <w:tc>
          <w:tcPr>
            <w:tcW w:w="2840" w:type="dxa"/>
            <w:gridSpan w:val="8"/>
            <w:tcBorders>
              <w:top w:val="single" w:sz="4" w:space="0" w:color="auto"/>
              <w:left w:val="nil"/>
              <w:bottom w:val="single" w:sz="12" w:space="0" w:color="auto"/>
              <w:right w:val="nil"/>
            </w:tcBorders>
            <w:shd w:val="clear" w:color="auto" w:fill="auto"/>
            <w:vAlign w:val="bottom"/>
          </w:tcPr>
          <w:p w14:paraId="346A726D" w14:textId="77777777" w:rsidR="004F22B4" w:rsidRPr="00D76E6E" w:rsidRDefault="004F22B4" w:rsidP="009D17D4">
            <w:pPr>
              <w:jc w:val="center"/>
              <w:rPr>
                <w:rFonts w:ascii="Verdana" w:hAnsi="Verdana" w:cs="Arial"/>
                <w:sz w:val="18"/>
                <w:szCs w:val="18"/>
                <w:lang w:val="es-BO"/>
              </w:rPr>
            </w:pPr>
          </w:p>
        </w:tc>
        <w:tc>
          <w:tcPr>
            <w:tcW w:w="130" w:type="dxa"/>
            <w:gridSpan w:val="2"/>
            <w:tcBorders>
              <w:top w:val="nil"/>
              <w:left w:val="nil"/>
              <w:bottom w:val="single" w:sz="12" w:space="0" w:color="auto"/>
              <w:right w:val="nil"/>
            </w:tcBorders>
            <w:shd w:val="clear" w:color="auto" w:fill="auto"/>
            <w:vAlign w:val="bottom"/>
          </w:tcPr>
          <w:p w14:paraId="72B48A13" w14:textId="77777777" w:rsidR="004F22B4" w:rsidRPr="00D76E6E" w:rsidRDefault="004F22B4" w:rsidP="009D17D4">
            <w:pPr>
              <w:jc w:val="center"/>
              <w:rPr>
                <w:rFonts w:ascii="Verdana" w:hAnsi="Verdana" w:cs="Arial"/>
                <w:sz w:val="18"/>
                <w:szCs w:val="18"/>
                <w:lang w:val="es-BO"/>
              </w:rPr>
            </w:pPr>
          </w:p>
        </w:tc>
        <w:tc>
          <w:tcPr>
            <w:tcW w:w="134" w:type="dxa"/>
            <w:tcBorders>
              <w:top w:val="single" w:sz="4" w:space="0" w:color="auto"/>
              <w:left w:val="nil"/>
              <w:bottom w:val="single" w:sz="12" w:space="0" w:color="auto"/>
              <w:right w:val="nil"/>
            </w:tcBorders>
            <w:shd w:val="clear" w:color="auto" w:fill="auto"/>
            <w:vAlign w:val="bottom"/>
          </w:tcPr>
          <w:p w14:paraId="1321E9E0" w14:textId="77777777" w:rsidR="004F22B4" w:rsidRPr="00D76E6E" w:rsidRDefault="004F22B4" w:rsidP="009D17D4">
            <w:pPr>
              <w:jc w:val="center"/>
              <w:rPr>
                <w:rFonts w:ascii="Verdana" w:hAnsi="Verdana" w:cs="Arial"/>
                <w:sz w:val="18"/>
                <w:szCs w:val="18"/>
                <w:lang w:val="es-BO"/>
              </w:rPr>
            </w:pPr>
          </w:p>
        </w:tc>
        <w:tc>
          <w:tcPr>
            <w:tcW w:w="134" w:type="dxa"/>
            <w:tcBorders>
              <w:top w:val="single" w:sz="4" w:space="0" w:color="auto"/>
              <w:left w:val="nil"/>
              <w:bottom w:val="single" w:sz="12" w:space="0" w:color="auto"/>
              <w:right w:val="nil"/>
            </w:tcBorders>
            <w:shd w:val="clear" w:color="auto" w:fill="auto"/>
            <w:vAlign w:val="bottom"/>
          </w:tcPr>
          <w:p w14:paraId="1715EA4E" w14:textId="77777777" w:rsidR="004F22B4" w:rsidRPr="00D76E6E" w:rsidRDefault="004F22B4" w:rsidP="009D17D4">
            <w:pPr>
              <w:jc w:val="center"/>
              <w:rPr>
                <w:rFonts w:ascii="Verdana" w:hAnsi="Verdana" w:cs="Arial"/>
                <w:sz w:val="18"/>
                <w:szCs w:val="18"/>
                <w:lang w:val="es-BO"/>
              </w:rPr>
            </w:pPr>
          </w:p>
        </w:tc>
        <w:tc>
          <w:tcPr>
            <w:tcW w:w="214" w:type="dxa"/>
            <w:tcBorders>
              <w:top w:val="nil"/>
              <w:left w:val="nil"/>
              <w:bottom w:val="single" w:sz="12" w:space="0" w:color="auto"/>
              <w:right w:val="nil"/>
            </w:tcBorders>
            <w:shd w:val="clear" w:color="auto" w:fill="auto"/>
            <w:vAlign w:val="bottom"/>
          </w:tcPr>
          <w:p w14:paraId="3ECA6117" w14:textId="77777777" w:rsidR="004F22B4" w:rsidRPr="00D76E6E" w:rsidRDefault="004F22B4" w:rsidP="009D17D4">
            <w:pPr>
              <w:jc w:val="center"/>
              <w:rPr>
                <w:rFonts w:ascii="Verdana" w:hAnsi="Verdana" w:cs="Arial"/>
                <w:sz w:val="18"/>
                <w:szCs w:val="18"/>
                <w:lang w:val="es-BO"/>
              </w:rPr>
            </w:pPr>
          </w:p>
        </w:tc>
        <w:tc>
          <w:tcPr>
            <w:tcW w:w="2342" w:type="dxa"/>
            <w:gridSpan w:val="2"/>
            <w:tcBorders>
              <w:top w:val="nil"/>
              <w:left w:val="nil"/>
              <w:bottom w:val="single" w:sz="12" w:space="0" w:color="auto"/>
            </w:tcBorders>
            <w:shd w:val="clear" w:color="auto" w:fill="auto"/>
            <w:vAlign w:val="bottom"/>
          </w:tcPr>
          <w:p w14:paraId="74FB9661" w14:textId="77777777" w:rsidR="004F22B4" w:rsidRPr="00D76E6E" w:rsidRDefault="004F22B4" w:rsidP="009D17D4">
            <w:pPr>
              <w:jc w:val="center"/>
              <w:rPr>
                <w:rFonts w:ascii="Verdana" w:hAnsi="Verdana" w:cs="Arial"/>
                <w:sz w:val="18"/>
                <w:szCs w:val="18"/>
                <w:lang w:val="es-BO"/>
              </w:rPr>
            </w:pPr>
          </w:p>
        </w:tc>
      </w:tr>
    </w:tbl>
    <w:p w14:paraId="26D62018" w14:textId="77777777" w:rsidR="006815CB" w:rsidRPr="003C0DD8" w:rsidRDefault="006815CB" w:rsidP="006815CB">
      <w:pPr>
        <w:pStyle w:val="Prrafodelista"/>
        <w:ind w:left="1134"/>
        <w:jc w:val="both"/>
        <w:rPr>
          <w:rFonts w:ascii="Verdana" w:hAnsi="Verdana" w:cs="Arial"/>
          <w:sz w:val="18"/>
          <w:lang w:val="es-BO"/>
        </w:rPr>
      </w:pPr>
      <w:r w:rsidRPr="003C0DD8">
        <w:rPr>
          <w:rFonts w:ascii="Verdana" w:hAnsi="Verdana" w:cs="Arial"/>
          <w:b/>
          <w:sz w:val="18"/>
          <w:lang w:val="es-BO"/>
        </w:rPr>
        <w:t>Nota:</w:t>
      </w:r>
      <w:r w:rsidRPr="003C0DD8">
        <w:rPr>
          <w:rFonts w:ascii="Verdana" w:hAnsi="Verdana" w:cs="Arial"/>
          <w:sz w:val="18"/>
          <w:lang w:val="es-BO"/>
        </w:rPr>
        <w:tab/>
      </w:r>
      <w:r w:rsidRPr="003C0DD8">
        <w:rPr>
          <w:rFonts w:ascii="Verdana" w:hAnsi="Verdana" w:cs="Arial"/>
          <w:sz w:val="18"/>
          <w:szCs w:val="18"/>
          <w:lang w:val="es-BO"/>
        </w:rPr>
        <w:t>Los</w:t>
      </w:r>
      <w:r w:rsidRPr="003C0DD8">
        <w:rPr>
          <w:rFonts w:ascii="Verdana" w:hAnsi="Verdana" w:cs="Arial"/>
          <w:sz w:val="18"/>
          <w:lang w:val="es-BO"/>
        </w:rPr>
        <w:t xml:space="preserve"> totales de rubro deberán coincidir con los Resúmenes de Pólizas.</w:t>
      </w:r>
    </w:p>
    <w:p w14:paraId="0A53FC0B" w14:textId="77777777" w:rsidR="004F22B4" w:rsidRDefault="004F22B4" w:rsidP="004F22B4">
      <w:pPr>
        <w:jc w:val="both"/>
        <w:rPr>
          <w:rFonts w:ascii="Verdana" w:hAnsi="Verdana" w:cs="Arial"/>
          <w:b/>
          <w:sz w:val="18"/>
          <w:szCs w:val="18"/>
          <w:lang w:val="es-BO"/>
        </w:rPr>
      </w:pPr>
    </w:p>
    <w:tbl>
      <w:tblPr>
        <w:tblW w:w="8833" w:type="dxa"/>
        <w:tblInd w:w="111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42"/>
        <w:gridCol w:w="1597"/>
        <w:gridCol w:w="134"/>
        <w:gridCol w:w="1241"/>
        <w:gridCol w:w="153"/>
        <w:gridCol w:w="150"/>
        <w:gridCol w:w="136"/>
        <w:gridCol w:w="134"/>
        <w:gridCol w:w="672"/>
        <w:gridCol w:w="152"/>
        <w:gridCol w:w="896"/>
        <w:gridCol w:w="152"/>
        <w:gridCol w:w="483"/>
        <w:gridCol w:w="264"/>
        <w:gridCol w:w="152"/>
        <w:gridCol w:w="69"/>
        <w:gridCol w:w="65"/>
        <w:gridCol w:w="65"/>
        <w:gridCol w:w="134"/>
        <w:gridCol w:w="134"/>
        <w:gridCol w:w="214"/>
        <w:gridCol w:w="1560"/>
        <w:gridCol w:w="134"/>
      </w:tblGrid>
      <w:tr w:rsidR="004F22B4" w:rsidRPr="00D76E6E" w14:paraId="1023BA20" w14:textId="77777777" w:rsidTr="00023AC5">
        <w:trPr>
          <w:trHeight w:val="260"/>
        </w:trPr>
        <w:tc>
          <w:tcPr>
            <w:tcW w:w="8833" w:type="dxa"/>
            <w:gridSpan w:val="23"/>
            <w:tcBorders>
              <w:top w:val="single" w:sz="12" w:space="0" w:color="auto"/>
            </w:tcBorders>
            <w:shd w:val="clear" w:color="auto" w:fill="0F243E"/>
            <w:vAlign w:val="center"/>
          </w:tcPr>
          <w:p w14:paraId="3046331D" w14:textId="77777777" w:rsidR="004F22B4" w:rsidRPr="00D76E6E" w:rsidRDefault="004F22B4" w:rsidP="009D17D4">
            <w:pPr>
              <w:jc w:val="center"/>
              <w:rPr>
                <w:rFonts w:ascii="Verdana" w:hAnsi="Verdana" w:cs="Arial"/>
                <w:b/>
                <w:sz w:val="18"/>
                <w:szCs w:val="18"/>
                <w:lang w:val="es-BO"/>
              </w:rPr>
            </w:pPr>
            <w:r w:rsidRPr="00D76E6E">
              <w:rPr>
                <w:rFonts w:ascii="Verdana" w:hAnsi="Verdana" w:cs="Arial"/>
                <w:b/>
                <w:sz w:val="18"/>
                <w:szCs w:val="18"/>
                <w:lang w:val="es-BO"/>
              </w:rPr>
              <w:t>DETALLE DE BIENES E INTERESES ASEGURADOS</w:t>
            </w:r>
          </w:p>
        </w:tc>
      </w:tr>
      <w:tr w:rsidR="004F22B4" w:rsidRPr="00D76E6E" w14:paraId="4B5CAFC3" w14:textId="77777777" w:rsidTr="00023AC5">
        <w:tblPrEx>
          <w:tblCellMar>
            <w:left w:w="57" w:type="dxa"/>
            <w:right w:w="57" w:type="dxa"/>
          </w:tblCellMar>
        </w:tblPrEx>
        <w:trPr>
          <w:trHeight w:val="131"/>
        </w:trPr>
        <w:tc>
          <w:tcPr>
            <w:tcW w:w="3114" w:type="dxa"/>
            <w:gridSpan w:val="4"/>
            <w:tcBorders>
              <w:top w:val="nil"/>
              <w:left w:val="single" w:sz="12" w:space="0" w:color="auto"/>
              <w:bottom w:val="nil"/>
              <w:right w:val="nil"/>
            </w:tcBorders>
            <w:shd w:val="clear" w:color="auto" w:fill="auto"/>
            <w:tcMar>
              <w:left w:w="0" w:type="dxa"/>
              <w:right w:w="0" w:type="dxa"/>
            </w:tcMar>
            <w:vAlign w:val="center"/>
          </w:tcPr>
          <w:p w14:paraId="45A82841" w14:textId="77777777" w:rsidR="004F22B4" w:rsidRPr="00D76E6E" w:rsidRDefault="004F22B4" w:rsidP="009D17D4">
            <w:pPr>
              <w:jc w:val="right"/>
              <w:rPr>
                <w:rFonts w:ascii="Verdana" w:hAnsi="Verdana" w:cs="Arial"/>
                <w:b/>
                <w:sz w:val="18"/>
                <w:szCs w:val="18"/>
                <w:lang w:val="es-BO"/>
              </w:rPr>
            </w:pPr>
          </w:p>
        </w:tc>
        <w:tc>
          <w:tcPr>
            <w:tcW w:w="153" w:type="dxa"/>
            <w:tcBorders>
              <w:top w:val="nil"/>
              <w:left w:val="nil"/>
              <w:bottom w:val="nil"/>
              <w:right w:val="nil"/>
            </w:tcBorders>
            <w:shd w:val="clear" w:color="auto" w:fill="auto"/>
            <w:vAlign w:val="center"/>
          </w:tcPr>
          <w:p w14:paraId="5F1D1C27" w14:textId="77777777" w:rsidR="004F22B4" w:rsidRPr="00D76E6E" w:rsidRDefault="004F22B4" w:rsidP="009D17D4">
            <w:pPr>
              <w:jc w:val="center"/>
              <w:rPr>
                <w:rFonts w:ascii="Verdana" w:hAnsi="Verdana" w:cs="Arial"/>
                <w:b/>
                <w:sz w:val="18"/>
                <w:szCs w:val="18"/>
                <w:lang w:val="es-BO"/>
              </w:rPr>
            </w:pPr>
          </w:p>
        </w:tc>
        <w:tc>
          <w:tcPr>
            <w:tcW w:w="5566" w:type="dxa"/>
            <w:gridSpan w:val="18"/>
            <w:tcBorders>
              <w:top w:val="nil"/>
              <w:left w:val="nil"/>
              <w:bottom w:val="nil"/>
            </w:tcBorders>
            <w:shd w:val="clear" w:color="auto" w:fill="auto"/>
            <w:vAlign w:val="center"/>
          </w:tcPr>
          <w:p w14:paraId="7ACDFC80" w14:textId="77777777" w:rsidR="004F22B4" w:rsidRPr="00D76E6E" w:rsidRDefault="004F22B4" w:rsidP="009D17D4">
            <w:pPr>
              <w:jc w:val="center"/>
              <w:rPr>
                <w:rFonts w:ascii="Verdana" w:hAnsi="Verdana" w:cs="Arial"/>
                <w:sz w:val="18"/>
                <w:szCs w:val="18"/>
                <w:lang w:val="es-BO"/>
              </w:rPr>
            </w:pPr>
          </w:p>
        </w:tc>
      </w:tr>
      <w:tr w:rsidR="004F22B4" w:rsidRPr="00D76E6E" w14:paraId="65A8302D" w14:textId="77777777" w:rsidTr="00023AC5">
        <w:tblPrEx>
          <w:tblCellMar>
            <w:left w:w="57" w:type="dxa"/>
            <w:right w:w="57" w:type="dxa"/>
          </w:tblCellMar>
        </w:tblPrEx>
        <w:trPr>
          <w:trHeight w:val="265"/>
        </w:trPr>
        <w:tc>
          <w:tcPr>
            <w:tcW w:w="3114" w:type="dxa"/>
            <w:gridSpan w:val="4"/>
            <w:tcBorders>
              <w:top w:val="nil"/>
              <w:left w:val="single" w:sz="12" w:space="0" w:color="auto"/>
              <w:bottom w:val="nil"/>
              <w:right w:val="nil"/>
            </w:tcBorders>
            <w:shd w:val="clear" w:color="auto" w:fill="auto"/>
            <w:tcMar>
              <w:left w:w="0" w:type="dxa"/>
              <w:right w:w="0" w:type="dxa"/>
            </w:tcMar>
            <w:vAlign w:val="bottom"/>
          </w:tcPr>
          <w:p w14:paraId="3DCFB005" w14:textId="77777777" w:rsidR="004F22B4" w:rsidRPr="00D76E6E" w:rsidRDefault="004F22B4" w:rsidP="009D17D4">
            <w:pPr>
              <w:jc w:val="right"/>
              <w:rPr>
                <w:rFonts w:ascii="Verdana" w:hAnsi="Verdana" w:cs="Arial"/>
                <w:b/>
                <w:sz w:val="18"/>
                <w:szCs w:val="18"/>
                <w:lang w:val="es-BO"/>
              </w:rPr>
            </w:pPr>
            <w:r w:rsidRPr="00D76E6E">
              <w:rPr>
                <w:rFonts w:ascii="Verdana" w:hAnsi="Verdana" w:cs="Arial"/>
                <w:b/>
                <w:sz w:val="18"/>
                <w:szCs w:val="18"/>
                <w:lang w:val="es-BO"/>
              </w:rPr>
              <w:t>Póliza (Ramo)</w:t>
            </w:r>
          </w:p>
        </w:tc>
        <w:tc>
          <w:tcPr>
            <w:tcW w:w="153" w:type="dxa"/>
            <w:tcBorders>
              <w:top w:val="nil"/>
              <w:left w:val="nil"/>
              <w:bottom w:val="nil"/>
              <w:right w:val="nil"/>
            </w:tcBorders>
            <w:shd w:val="clear" w:color="auto" w:fill="auto"/>
            <w:vAlign w:val="bottom"/>
          </w:tcPr>
          <w:p w14:paraId="63A08409" w14:textId="77777777" w:rsidR="004F22B4" w:rsidRPr="00D76E6E" w:rsidRDefault="004F22B4" w:rsidP="009D17D4">
            <w:pPr>
              <w:jc w:val="right"/>
              <w:rPr>
                <w:rFonts w:ascii="Verdana" w:hAnsi="Verdana" w:cs="Arial"/>
                <w:b/>
                <w:sz w:val="18"/>
                <w:szCs w:val="18"/>
                <w:lang w:val="es-BO"/>
              </w:rPr>
            </w:pPr>
            <w:r w:rsidRPr="00D76E6E">
              <w:rPr>
                <w:rFonts w:ascii="Verdana" w:hAnsi="Verdana" w:cs="Arial"/>
                <w:b/>
                <w:sz w:val="18"/>
                <w:szCs w:val="18"/>
                <w:lang w:val="es-BO"/>
              </w:rPr>
              <w:t>:</w:t>
            </w:r>
          </w:p>
        </w:tc>
        <w:tc>
          <w:tcPr>
            <w:tcW w:w="150" w:type="dxa"/>
            <w:tcBorders>
              <w:top w:val="nil"/>
              <w:left w:val="nil"/>
              <w:bottom w:val="nil"/>
              <w:right w:val="single" w:sz="4" w:space="0" w:color="auto"/>
            </w:tcBorders>
            <w:shd w:val="clear" w:color="auto" w:fill="auto"/>
            <w:vAlign w:val="center"/>
          </w:tcPr>
          <w:p w14:paraId="1FF62D68" w14:textId="77777777" w:rsidR="004F22B4" w:rsidRPr="00D76E6E" w:rsidRDefault="004F22B4" w:rsidP="009D17D4">
            <w:pPr>
              <w:jc w:val="center"/>
              <w:rPr>
                <w:rFonts w:ascii="Verdana" w:hAnsi="Verdana" w:cs="Arial"/>
                <w:sz w:val="18"/>
                <w:szCs w:val="18"/>
                <w:lang w:val="es-BO"/>
              </w:rPr>
            </w:pPr>
          </w:p>
        </w:tc>
        <w:tc>
          <w:tcPr>
            <w:tcW w:w="2625" w:type="dxa"/>
            <w:gridSpan w:val="7"/>
            <w:tcBorders>
              <w:top w:val="single" w:sz="4" w:space="0" w:color="auto"/>
              <w:left w:val="single" w:sz="4" w:space="0" w:color="auto"/>
              <w:bottom w:val="single" w:sz="4" w:space="0" w:color="auto"/>
              <w:right w:val="single" w:sz="4" w:space="0" w:color="auto"/>
            </w:tcBorders>
            <w:shd w:val="clear" w:color="auto" w:fill="DBE5F1"/>
            <w:vAlign w:val="center"/>
          </w:tcPr>
          <w:p w14:paraId="4238A3FB" w14:textId="77777777" w:rsidR="004F22B4" w:rsidRPr="00D76E6E" w:rsidRDefault="004F22B4" w:rsidP="001D1C07">
            <w:pPr>
              <w:jc w:val="center"/>
              <w:rPr>
                <w:rFonts w:ascii="Verdana" w:hAnsi="Verdana" w:cs="Arial"/>
                <w:sz w:val="18"/>
                <w:szCs w:val="18"/>
                <w:lang w:val="es-BO"/>
              </w:rPr>
            </w:pPr>
            <w:r w:rsidRPr="00D76E6E">
              <w:rPr>
                <w:rFonts w:ascii="Verdana" w:hAnsi="Verdana" w:cs="Arial"/>
                <w:sz w:val="18"/>
                <w:szCs w:val="18"/>
                <w:lang w:val="es-BO"/>
              </w:rPr>
              <w:t>RESPONSABILIDAD CIVIL</w:t>
            </w:r>
          </w:p>
        </w:tc>
        <w:tc>
          <w:tcPr>
            <w:tcW w:w="2791" w:type="dxa"/>
            <w:gridSpan w:val="10"/>
            <w:tcBorders>
              <w:top w:val="nil"/>
              <w:left w:val="single" w:sz="4" w:space="0" w:color="auto"/>
              <w:bottom w:val="nil"/>
            </w:tcBorders>
            <w:shd w:val="clear" w:color="auto" w:fill="auto"/>
            <w:vAlign w:val="center"/>
          </w:tcPr>
          <w:p w14:paraId="11F7ACAD" w14:textId="77777777" w:rsidR="004F22B4" w:rsidRPr="00D76E6E" w:rsidRDefault="004F22B4" w:rsidP="009D17D4">
            <w:pPr>
              <w:rPr>
                <w:rFonts w:ascii="Verdana" w:hAnsi="Verdana" w:cs="Arial"/>
                <w:sz w:val="18"/>
                <w:szCs w:val="18"/>
                <w:lang w:val="es-BO"/>
              </w:rPr>
            </w:pPr>
          </w:p>
        </w:tc>
      </w:tr>
      <w:tr w:rsidR="004F22B4" w:rsidRPr="00D76E6E" w14:paraId="414B98F7" w14:textId="77777777" w:rsidTr="00023AC5">
        <w:tblPrEx>
          <w:tblCellMar>
            <w:left w:w="57" w:type="dxa"/>
            <w:right w:w="57" w:type="dxa"/>
          </w:tblCellMar>
        </w:tblPrEx>
        <w:trPr>
          <w:trHeight w:val="39"/>
        </w:trPr>
        <w:tc>
          <w:tcPr>
            <w:tcW w:w="3114" w:type="dxa"/>
            <w:gridSpan w:val="4"/>
            <w:tcBorders>
              <w:top w:val="nil"/>
              <w:left w:val="single" w:sz="12" w:space="0" w:color="auto"/>
              <w:bottom w:val="nil"/>
              <w:right w:val="nil"/>
            </w:tcBorders>
            <w:shd w:val="clear" w:color="auto" w:fill="auto"/>
            <w:tcMar>
              <w:left w:w="0" w:type="dxa"/>
              <w:right w:w="0" w:type="dxa"/>
            </w:tcMar>
            <w:vAlign w:val="bottom"/>
          </w:tcPr>
          <w:p w14:paraId="004D2B8F" w14:textId="77777777" w:rsidR="004F22B4" w:rsidRPr="00D76E6E" w:rsidRDefault="004F22B4" w:rsidP="009D17D4">
            <w:pPr>
              <w:jc w:val="right"/>
              <w:rPr>
                <w:rFonts w:ascii="Verdana" w:hAnsi="Verdana" w:cs="Arial"/>
                <w:b/>
                <w:sz w:val="18"/>
                <w:szCs w:val="18"/>
                <w:lang w:val="es-BO"/>
              </w:rPr>
            </w:pPr>
          </w:p>
        </w:tc>
        <w:tc>
          <w:tcPr>
            <w:tcW w:w="153" w:type="dxa"/>
            <w:tcBorders>
              <w:top w:val="nil"/>
              <w:left w:val="nil"/>
              <w:bottom w:val="nil"/>
              <w:right w:val="nil"/>
            </w:tcBorders>
            <w:shd w:val="clear" w:color="auto" w:fill="auto"/>
            <w:vAlign w:val="bottom"/>
          </w:tcPr>
          <w:p w14:paraId="2B8CAE12" w14:textId="77777777" w:rsidR="004F22B4" w:rsidRPr="00D76E6E" w:rsidRDefault="004F22B4" w:rsidP="009D17D4">
            <w:pPr>
              <w:jc w:val="right"/>
              <w:rPr>
                <w:rFonts w:ascii="Verdana" w:hAnsi="Verdana" w:cs="Arial"/>
                <w:b/>
                <w:sz w:val="18"/>
                <w:szCs w:val="18"/>
                <w:lang w:val="es-BO"/>
              </w:rPr>
            </w:pPr>
          </w:p>
        </w:tc>
        <w:tc>
          <w:tcPr>
            <w:tcW w:w="150" w:type="dxa"/>
            <w:tcBorders>
              <w:top w:val="nil"/>
              <w:left w:val="nil"/>
              <w:bottom w:val="nil"/>
              <w:right w:val="nil"/>
            </w:tcBorders>
            <w:shd w:val="clear" w:color="auto" w:fill="auto"/>
            <w:vAlign w:val="center"/>
          </w:tcPr>
          <w:p w14:paraId="4EFEA6F5" w14:textId="77777777" w:rsidR="004F22B4" w:rsidRPr="00D76E6E" w:rsidRDefault="004F22B4" w:rsidP="009D17D4">
            <w:pPr>
              <w:rPr>
                <w:rFonts w:ascii="Verdana" w:hAnsi="Verdana" w:cs="Arial"/>
                <w:sz w:val="18"/>
                <w:szCs w:val="18"/>
                <w:lang w:val="es-BO"/>
              </w:rPr>
            </w:pPr>
          </w:p>
        </w:tc>
        <w:tc>
          <w:tcPr>
            <w:tcW w:w="942" w:type="dxa"/>
            <w:gridSpan w:val="3"/>
            <w:tcBorders>
              <w:top w:val="nil"/>
              <w:left w:val="nil"/>
              <w:bottom w:val="nil"/>
              <w:right w:val="nil"/>
            </w:tcBorders>
            <w:shd w:val="clear" w:color="auto" w:fill="auto"/>
            <w:vAlign w:val="bottom"/>
          </w:tcPr>
          <w:p w14:paraId="1A57D2A2" w14:textId="77777777" w:rsidR="004F22B4" w:rsidRPr="00D76E6E" w:rsidRDefault="004F22B4" w:rsidP="009D17D4">
            <w:pPr>
              <w:jc w:val="center"/>
              <w:rPr>
                <w:rFonts w:ascii="Verdana" w:hAnsi="Verdana" w:cs="Arial"/>
                <w:sz w:val="18"/>
                <w:szCs w:val="18"/>
                <w:lang w:val="es-BO"/>
              </w:rPr>
            </w:pPr>
          </w:p>
        </w:tc>
        <w:tc>
          <w:tcPr>
            <w:tcW w:w="152" w:type="dxa"/>
            <w:tcBorders>
              <w:top w:val="nil"/>
              <w:left w:val="nil"/>
              <w:bottom w:val="nil"/>
              <w:right w:val="nil"/>
            </w:tcBorders>
            <w:shd w:val="clear" w:color="auto" w:fill="auto"/>
            <w:vAlign w:val="bottom"/>
          </w:tcPr>
          <w:p w14:paraId="36384B39" w14:textId="77777777" w:rsidR="004F22B4" w:rsidRPr="00D76E6E" w:rsidRDefault="004F22B4" w:rsidP="009D17D4">
            <w:pPr>
              <w:jc w:val="center"/>
              <w:rPr>
                <w:rFonts w:ascii="Verdana" w:hAnsi="Verdana" w:cs="Arial"/>
                <w:sz w:val="18"/>
                <w:szCs w:val="18"/>
                <w:lang w:val="es-BO"/>
              </w:rPr>
            </w:pPr>
          </w:p>
        </w:tc>
        <w:tc>
          <w:tcPr>
            <w:tcW w:w="896" w:type="dxa"/>
            <w:tcBorders>
              <w:top w:val="nil"/>
              <w:left w:val="nil"/>
              <w:bottom w:val="nil"/>
              <w:right w:val="nil"/>
            </w:tcBorders>
            <w:shd w:val="clear" w:color="auto" w:fill="auto"/>
            <w:vAlign w:val="bottom"/>
          </w:tcPr>
          <w:p w14:paraId="28AA904B" w14:textId="77777777" w:rsidR="004F22B4" w:rsidRPr="00D76E6E" w:rsidRDefault="004F22B4" w:rsidP="009D17D4">
            <w:pPr>
              <w:jc w:val="center"/>
              <w:rPr>
                <w:rFonts w:ascii="Verdana" w:hAnsi="Verdana" w:cs="Arial"/>
                <w:sz w:val="18"/>
                <w:szCs w:val="18"/>
                <w:lang w:val="es-BO"/>
              </w:rPr>
            </w:pPr>
          </w:p>
        </w:tc>
        <w:tc>
          <w:tcPr>
            <w:tcW w:w="152" w:type="dxa"/>
            <w:tcBorders>
              <w:top w:val="nil"/>
              <w:left w:val="nil"/>
              <w:bottom w:val="nil"/>
              <w:right w:val="nil"/>
            </w:tcBorders>
            <w:shd w:val="clear" w:color="auto" w:fill="auto"/>
            <w:vAlign w:val="bottom"/>
          </w:tcPr>
          <w:p w14:paraId="326E44C5" w14:textId="77777777" w:rsidR="004F22B4" w:rsidRPr="00D76E6E" w:rsidRDefault="004F22B4" w:rsidP="009D17D4">
            <w:pPr>
              <w:jc w:val="center"/>
              <w:rPr>
                <w:rFonts w:ascii="Verdana" w:hAnsi="Verdana" w:cs="Arial"/>
                <w:sz w:val="18"/>
                <w:szCs w:val="18"/>
                <w:lang w:val="es-BO"/>
              </w:rPr>
            </w:pPr>
          </w:p>
        </w:tc>
        <w:tc>
          <w:tcPr>
            <w:tcW w:w="747" w:type="dxa"/>
            <w:gridSpan w:val="2"/>
            <w:tcBorders>
              <w:top w:val="nil"/>
              <w:left w:val="nil"/>
              <w:bottom w:val="nil"/>
              <w:right w:val="nil"/>
            </w:tcBorders>
            <w:shd w:val="clear" w:color="auto" w:fill="auto"/>
            <w:vAlign w:val="bottom"/>
          </w:tcPr>
          <w:p w14:paraId="4B5103E5" w14:textId="77777777" w:rsidR="004F22B4" w:rsidRPr="00D76E6E" w:rsidRDefault="004F22B4" w:rsidP="009D17D4">
            <w:pPr>
              <w:jc w:val="center"/>
              <w:rPr>
                <w:rFonts w:ascii="Verdana" w:hAnsi="Verdana" w:cs="Arial"/>
                <w:sz w:val="18"/>
                <w:szCs w:val="18"/>
                <w:lang w:val="es-BO"/>
              </w:rPr>
            </w:pPr>
          </w:p>
        </w:tc>
        <w:tc>
          <w:tcPr>
            <w:tcW w:w="152" w:type="dxa"/>
            <w:tcBorders>
              <w:top w:val="nil"/>
              <w:left w:val="nil"/>
              <w:bottom w:val="nil"/>
              <w:right w:val="nil"/>
            </w:tcBorders>
            <w:shd w:val="clear" w:color="auto" w:fill="auto"/>
            <w:vAlign w:val="bottom"/>
          </w:tcPr>
          <w:p w14:paraId="7E0F4938" w14:textId="77777777" w:rsidR="004F22B4" w:rsidRPr="00D76E6E" w:rsidRDefault="004F22B4" w:rsidP="009D17D4">
            <w:pPr>
              <w:jc w:val="center"/>
              <w:rPr>
                <w:rFonts w:ascii="Verdana" w:hAnsi="Verdana" w:cs="Arial"/>
                <w:sz w:val="18"/>
                <w:szCs w:val="18"/>
                <w:lang w:val="es-BO"/>
              </w:rPr>
            </w:pPr>
          </w:p>
        </w:tc>
        <w:tc>
          <w:tcPr>
            <w:tcW w:w="134" w:type="dxa"/>
            <w:gridSpan w:val="2"/>
            <w:tcBorders>
              <w:top w:val="nil"/>
              <w:left w:val="nil"/>
              <w:bottom w:val="nil"/>
              <w:right w:val="nil"/>
            </w:tcBorders>
            <w:shd w:val="clear" w:color="auto" w:fill="auto"/>
            <w:vAlign w:val="bottom"/>
          </w:tcPr>
          <w:p w14:paraId="2B78F22A" w14:textId="77777777" w:rsidR="004F22B4" w:rsidRPr="00D76E6E" w:rsidRDefault="004F22B4" w:rsidP="009D17D4">
            <w:pPr>
              <w:jc w:val="center"/>
              <w:rPr>
                <w:rFonts w:ascii="Verdana" w:hAnsi="Verdana" w:cs="Arial"/>
                <w:sz w:val="18"/>
                <w:szCs w:val="18"/>
                <w:lang w:val="es-BO"/>
              </w:rPr>
            </w:pPr>
          </w:p>
        </w:tc>
        <w:tc>
          <w:tcPr>
            <w:tcW w:w="2241" w:type="dxa"/>
            <w:gridSpan w:val="6"/>
            <w:tcBorders>
              <w:top w:val="nil"/>
              <w:left w:val="nil"/>
              <w:bottom w:val="nil"/>
            </w:tcBorders>
            <w:shd w:val="clear" w:color="auto" w:fill="auto"/>
            <w:vAlign w:val="bottom"/>
          </w:tcPr>
          <w:p w14:paraId="59EF02CF" w14:textId="77777777" w:rsidR="004F22B4" w:rsidRPr="00D76E6E" w:rsidRDefault="004F22B4" w:rsidP="009D17D4">
            <w:pPr>
              <w:jc w:val="center"/>
              <w:rPr>
                <w:rFonts w:ascii="Verdana" w:hAnsi="Verdana" w:cs="Arial"/>
                <w:sz w:val="18"/>
                <w:szCs w:val="18"/>
                <w:lang w:val="es-BO"/>
              </w:rPr>
            </w:pPr>
          </w:p>
        </w:tc>
      </w:tr>
      <w:tr w:rsidR="004F22B4" w:rsidRPr="00D76E6E" w14:paraId="77AA5A11" w14:textId="77777777" w:rsidTr="00023AC5">
        <w:tblPrEx>
          <w:tblCellMar>
            <w:left w:w="57" w:type="dxa"/>
            <w:right w:w="57" w:type="dxa"/>
          </w:tblCellMar>
        </w:tblPrEx>
        <w:trPr>
          <w:trHeight w:val="265"/>
        </w:trPr>
        <w:tc>
          <w:tcPr>
            <w:tcW w:w="3114" w:type="dxa"/>
            <w:gridSpan w:val="4"/>
            <w:tcBorders>
              <w:top w:val="nil"/>
              <w:left w:val="single" w:sz="12" w:space="0" w:color="auto"/>
              <w:bottom w:val="nil"/>
              <w:right w:val="nil"/>
            </w:tcBorders>
            <w:shd w:val="clear" w:color="auto" w:fill="auto"/>
            <w:tcMar>
              <w:left w:w="0" w:type="dxa"/>
              <w:right w:w="0" w:type="dxa"/>
            </w:tcMar>
            <w:vAlign w:val="bottom"/>
          </w:tcPr>
          <w:p w14:paraId="0C380670" w14:textId="77777777" w:rsidR="004F22B4" w:rsidRPr="00D76E6E" w:rsidRDefault="004F22B4" w:rsidP="009D17D4">
            <w:pPr>
              <w:jc w:val="right"/>
              <w:rPr>
                <w:rFonts w:ascii="Verdana" w:hAnsi="Verdana" w:cs="Arial"/>
                <w:b/>
                <w:sz w:val="18"/>
                <w:szCs w:val="18"/>
                <w:lang w:val="es-BO"/>
              </w:rPr>
            </w:pPr>
            <w:r w:rsidRPr="00D76E6E">
              <w:rPr>
                <w:rFonts w:ascii="Verdana" w:hAnsi="Verdana" w:cs="Arial"/>
                <w:b/>
                <w:sz w:val="18"/>
                <w:szCs w:val="18"/>
                <w:lang w:val="es-BO"/>
              </w:rPr>
              <w:t>Bienes</w:t>
            </w:r>
          </w:p>
        </w:tc>
        <w:tc>
          <w:tcPr>
            <w:tcW w:w="153" w:type="dxa"/>
            <w:tcBorders>
              <w:top w:val="nil"/>
              <w:left w:val="nil"/>
              <w:bottom w:val="nil"/>
              <w:right w:val="nil"/>
            </w:tcBorders>
            <w:shd w:val="clear" w:color="auto" w:fill="auto"/>
            <w:vAlign w:val="bottom"/>
          </w:tcPr>
          <w:p w14:paraId="5C5BADD5" w14:textId="77777777" w:rsidR="004F22B4" w:rsidRPr="00D76E6E" w:rsidRDefault="004F22B4" w:rsidP="009D17D4">
            <w:pPr>
              <w:jc w:val="right"/>
              <w:rPr>
                <w:rFonts w:ascii="Verdana" w:hAnsi="Verdana" w:cs="Arial"/>
                <w:b/>
                <w:sz w:val="18"/>
                <w:szCs w:val="18"/>
                <w:lang w:val="es-BO"/>
              </w:rPr>
            </w:pPr>
            <w:r w:rsidRPr="00D76E6E">
              <w:rPr>
                <w:rFonts w:ascii="Verdana" w:hAnsi="Verdana" w:cs="Arial"/>
                <w:b/>
                <w:sz w:val="18"/>
                <w:szCs w:val="18"/>
                <w:lang w:val="es-BO"/>
              </w:rPr>
              <w:t>:</w:t>
            </w:r>
          </w:p>
        </w:tc>
        <w:tc>
          <w:tcPr>
            <w:tcW w:w="150" w:type="dxa"/>
            <w:tcBorders>
              <w:top w:val="nil"/>
              <w:left w:val="nil"/>
              <w:bottom w:val="nil"/>
              <w:right w:val="single" w:sz="4" w:space="0" w:color="auto"/>
            </w:tcBorders>
            <w:shd w:val="clear" w:color="auto" w:fill="auto"/>
            <w:vAlign w:val="center"/>
          </w:tcPr>
          <w:p w14:paraId="4428B898" w14:textId="77777777" w:rsidR="004F22B4" w:rsidRPr="00D76E6E" w:rsidRDefault="004F22B4" w:rsidP="009D17D4">
            <w:pPr>
              <w:jc w:val="center"/>
              <w:rPr>
                <w:rFonts w:ascii="Verdana" w:hAnsi="Verdana" w:cs="Arial"/>
                <w:sz w:val="18"/>
                <w:szCs w:val="18"/>
                <w:lang w:val="es-BO"/>
              </w:rPr>
            </w:pPr>
          </w:p>
        </w:tc>
        <w:tc>
          <w:tcPr>
            <w:tcW w:w="2625" w:type="dxa"/>
            <w:gridSpan w:val="7"/>
            <w:tcBorders>
              <w:top w:val="single" w:sz="4" w:space="0" w:color="auto"/>
              <w:left w:val="single" w:sz="4" w:space="0" w:color="auto"/>
              <w:bottom w:val="single" w:sz="4" w:space="0" w:color="auto"/>
              <w:right w:val="single" w:sz="4" w:space="0" w:color="auto"/>
            </w:tcBorders>
            <w:shd w:val="clear" w:color="auto" w:fill="DBE5F1"/>
            <w:vAlign w:val="center"/>
          </w:tcPr>
          <w:p w14:paraId="693E6E7E" w14:textId="77777777" w:rsidR="004F22B4" w:rsidRPr="00D76E6E" w:rsidRDefault="004F22B4" w:rsidP="009D17D4">
            <w:pPr>
              <w:rPr>
                <w:rFonts w:ascii="Verdana" w:hAnsi="Verdana" w:cs="Arial"/>
                <w:sz w:val="18"/>
                <w:szCs w:val="18"/>
                <w:lang w:val="es-BO"/>
              </w:rPr>
            </w:pPr>
            <w:r w:rsidRPr="00D76E6E">
              <w:rPr>
                <w:rFonts w:ascii="Verdana" w:hAnsi="Verdana" w:cs="Arial"/>
                <w:sz w:val="18"/>
                <w:szCs w:val="18"/>
                <w:lang w:val="es-BO"/>
              </w:rPr>
              <w:t>De acuerdo a Especificaciones Técnicas</w:t>
            </w:r>
          </w:p>
        </w:tc>
        <w:tc>
          <w:tcPr>
            <w:tcW w:w="2791" w:type="dxa"/>
            <w:gridSpan w:val="10"/>
            <w:tcBorders>
              <w:top w:val="nil"/>
              <w:left w:val="single" w:sz="4" w:space="0" w:color="auto"/>
              <w:bottom w:val="nil"/>
            </w:tcBorders>
            <w:shd w:val="clear" w:color="auto" w:fill="auto"/>
            <w:vAlign w:val="center"/>
          </w:tcPr>
          <w:p w14:paraId="1B21B85C" w14:textId="77777777" w:rsidR="004F22B4" w:rsidRPr="00D76E6E" w:rsidRDefault="004F22B4" w:rsidP="009D17D4">
            <w:pPr>
              <w:rPr>
                <w:rFonts w:ascii="Verdana" w:hAnsi="Verdana" w:cs="Arial"/>
                <w:sz w:val="18"/>
                <w:szCs w:val="18"/>
                <w:lang w:val="es-BO"/>
              </w:rPr>
            </w:pPr>
          </w:p>
        </w:tc>
      </w:tr>
      <w:tr w:rsidR="004F22B4" w:rsidRPr="00D76E6E" w14:paraId="55F8C8F7" w14:textId="77777777" w:rsidTr="00023AC5">
        <w:tblPrEx>
          <w:tblCellMar>
            <w:left w:w="57" w:type="dxa"/>
            <w:right w:w="57" w:type="dxa"/>
          </w:tblCellMar>
        </w:tblPrEx>
        <w:trPr>
          <w:trHeight w:val="39"/>
        </w:trPr>
        <w:tc>
          <w:tcPr>
            <w:tcW w:w="3114" w:type="dxa"/>
            <w:gridSpan w:val="4"/>
            <w:tcBorders>
              <w:top w:val="nil"/>
              <w:left w:val="single" w:sz="12" w:space="0" w:color="auto"/>
              <w:bottom w:val="nil"/>
              <w:right w:val="nil"/>
            </w:tcBorders>
            <w:shd w:val="clear" w:color="auto" w:fill="auto"/>
            <w:tcMar>
              <w:left w:w="0" w:type="dxa"/>
              <w:right w:w="0" w:type="dxa"/>
            </w:tcMar>
            <w:vAlign w:val="bottom"/>
          </w:tcPr>
          <w:p w14:paraId="5D4E244D" w14:textId="77777777" w:rsidR="004F22B4" w:rsidRPr="00D76E6E" w:rsidRDefault="004F22B4" w:rsidP="009D17D4">
            <w:pPr>
              <w:jc w:val="right"/>
              <w:rPr>
                <w:rFonts w:ascii="Verdana" w:hAnsi="Verdana" w:cs="Arial"/>
                <w:b/>
                <w:sz w:val="18"/>
                <w:szCs w:val="18"/>
                <w:lang w:val="es-BO"/>
              </w:rPr>
            </w:pPr>
          </w:p>
        </w:tc>
        <w:tc>
          <w:tcPr>
            <w:tcW w:w="153" w:type="dxa"/>
            <w:tcBorders>
              <w:top w:val="nil"/>
              <w:left w:val="nil"/>
              <w:bottom w:val="nil"/>
              <w:right w:val="nil"/>
            </w:tcBorders>
            <w:shd w:val="clear" w:color="auto" w:fill="auto"/>
            <w:vAlign w:val="bottom"/>
          </w:tcPr>
          <w:p w14:paraId="19D38DFE" w14:textId="77777777" w:rsidR="004F22B4" w:rsidRPr="00D76E6E" w:rsidRDefault="004F22B4" w:rsidP="009D17D4">
            <w:pPr>
              <w:jc w:val="right"/>
              <w:rPr>
                <w:rFonts w:ascii="Verdana" w:hAnsi="Verdana" w:cs="Arial"/>
                <w:b/>
                <w:sz w:val="18"/>
                <w:szCs w:val="18"/>
                <w:lang w:val="es-BO"/>
              </w:rPr>
            </w:pPr>
          </w:p>
        </w:tc>
        <w:tc>
          <w:tcPr>
            <w:tcW w:w="150" w:type="dxa"/>
            <w:tcBorders>
              <w:top w:val="nil"/>
              <w:left w:val="nil"/>
              <w:bottom w:val="nil"/>
              <w:right w:val="nil"/>
            </w:tcBorders>
            <w:shd w:val="clear" w:color="auto" w:fill="auto"/>
            <w:vAlign w:val="center"/>
          </w:tcPr>
          <w:p w14:paraId="63FB11F4" w14:textId="77777777" w:rsidR="004F22B4" w:rsidRPr="00D76E6E" w:rsidRDefault="004F22B4" w:rsidP="009D17D4">
            <w:pPr>
              <w:rPr>
                <w:rFonts w:ascii="Verdana" w:hAnsi="Verdana" w:cs="Arial"/>
                <w:sz w:val="18"/>
                <w:szCs w:val="18"/>
                <w:lang w:val="es-BO"/>
              </w:rPr>
            </w:pPr>
          </w:p>
        </w:tc>
        <w:tc>
          <w:tcPr>
            <w:tcW w:w="942" w:type="dxa"/>
            <w:gridSpan w:val="3"/>
            <w:tcBorders>
              <w:top w:val="nil"/>
              <w:left w:val="nil"/>
              <w:bottom w:val="nil"/>
              <w:right w:val="nil"/>
            </w:tcBorders>
            <w:shd w:val="clear" w:color="auto" w:fill="auto"/>
            <w:vAlign w:val="bottom"/>
          </w:tcPr>
          <w:p w14:paraId="31EC9ED3" w14:textId="77777777" w:rsidR="004F22B4" w:rsidRPr="00D76E6E" w:rsidRDefault="004F22B4" w:rsidP="009D17D4">
            <w:pPr>
              <w:jc w:val="center"/>
              <w:rPr>
                <w:rFonts w:ascii="Verdana" w:hAnsi="Verdana" w:cs="Arial"/>
                <w:sz w:val="18"/>
                <w:szCs w:val="18"/>
                <w:lang w:val="es-BO"/>
              </w:rPr>
            </w:pPr>
          </w:p>
        </w:tc>
        <w:tc>
          <w:tcPr>
            <w:tcW w:w="152" w:type="dxa"/>
            <w:tcBorders>
              <w:top w:val="nil"/>
              <w:left w:val="nil"/>
              <w:bottom w:val="nil"/>
              <w:right w:val="nil"/>
            </w:tcBorders>
            <w:shd w:val="clear" w:color="auto" w:fill="auto"/>
            <w:vAlign w:val="bottom"/>
          </w:tcPr>
          <w:p w14:paraId="5D95CEAE" w14:textId="77777777" w:rsidR="004F22B4" w:rsidRPr="00D76E6E" w:rsidRDefault="004F22B4" w:rsidP="009D17D4">
            <w:pPr>
              <w:jc w:val="center"/>
              <w:rPr>
                <w:rFonts w:ascii="Verdana" w:hAnsi="Verdana" w:cs="Arial"/>
                <w:sz w:val="18"/>
                <w:szCs w:val="18"/>
                <w:lang w:val="es-BO"/>
              </w:rPr>
            </w:pPr>
          </w:p>
        </w:tc>
        <w:tc>
          <w:tcPr>
            <w:tcW w:w="896" w:type="dxa"/>
            <w:tcBorders>
              <w:top w:val="nil"/>
              <w:left w:val="nil"/>
              <w:bottom w:val="nil"/>
              <w:right w:val="nil"/>
            </w:tcBorders>
            <w:shd w:val="clear" w:color="auto" w:fill="auto"/>
            <w:vAlign w:val="bottom"/>
          </w:tcPr>
          <w:p w14:paraId="5726D4BB" w14:textId="77777777" w:rsidR="004F22B4" w:rsidRPr="00D76E6E" w:rsidRDefault="004F22B4" w:rsidP="009D17D4">
            <w:pPr>
              <w:jc w:val="center"/>
              <w:rPr>
                <w:rFonts w:ascii="Verdana" w:hAnsi="Verdana" w:cs="Arial"/>
                <w:sz w:val="18"/>
                <w:szCs w:val="18"/>
                <w:lang w:val="es-BO"/>
              </w:rPr>
            </w:pPr>
          </w:p>
        </w:tc>
        <w:tc>
          <w:tcPr>
            <w:tcW w:w="152" w:type="dxa"/>
            <w:tcBorders>
              <w:top w:val="nil"/>
              <w:left w:val="nil"/>
              <w:bottom w:val="nil"/>
              <w:right w:val="nil"/>
            </w:tcBorders>
            <w:shd w:val="clear" w:color="auto" w:fill="auto"/>
            <w:vAlign w:val="bottom"/>
          </w:tcPr>
          <w:p w14:paraId="07BBFCE1" w14:textId="77777777" w:rsidR="004F22B4" w:rsidRPr="00D76E6E" w:rsidRDefault="004F22B4" w:rsidP="009D17D4">
            <w:pPr>
              <w:jc w:val="center"/>
              <w:rPr>
                <w:rFonts w:ascii="Verdana" w:hAnsi="Verdana" w:cs="Arial"/>
                <w:sz w:val="18"/>
                <w:szCs w:val="18"/>
                <w:lang w:val="es-BO"/>
              </w:rPr>
            </w:pPr>
          </w:p>
        </w:tc>
        <w:tc>
          <w:tcPr>
            <w:tcW w:w="747" w:type="dxa"/>
            <w:gridSpan w:val="2"/>
            <w:tcBorders>
              <w:top w:val="nil"/>
              <w:left w:val="nil"/>
              <w:bottom w:val="nil"/>
              <w:right w:val="nil"/>
            </w:tcBorders>
            <w:shd w:val="clear" w:color="auto" w:fill="auto"/>
            <w:vAlign w:val="bottom"/>
          </w:tcPr>
          <w:p w14:paraId="51E0E947" w14:textId="77777777" w:rsidR="004F22B4" w:rsidRPr="00D76E6E" w:rsidRDefault="004F22B4" w:rsidP="009D17D4">
            <w:pPr>
              <w:jc w:val="center"/>
              <w:rPr>
                <w:rFonts w:ascii="Verdana" w:hAnsi="Verdana" w:cs="Arial"/>
                <w:sz w:val="18"/>
                <w:szCs w:val="18"/>
                <w:lang w:val="es-BO"/>
              </w:rPr>
            </w:pPr>
          </w:p>
        </w:tc>
        <w:tc>
          <w:tcPr>
            <w:tcW w:w="152" w:type="dxa"/>
            <w:tcBorders>
              <w:top w:val="nil"/>
              <w:left w:val="nil"/>
              <w:bottom w:val="nil"/>
              <w:right w:val="nil"/>
            </w:tcBorders>
            <w:shd w:val="clear" w:color="auto" w:fill="auto"/>
            <w:vAlign w:val="bottom"/>
          </w:tcPr>
          <w:p w14:paraId="3C6222B5" w14:textId="77777777" w:rsidR="004F22B4" w:rsidRPr="00D76E6E" w:rsidRDefault="004F22B4" w:rsidP="009D17D4">
            <w:pPr>
              <w:jc w:val="center"/>
              <w:rPr>
                <w:rFonts w:ascii="Verdana" w:hAnsi="Verdana" w:cs="Arial"/>
                <w:sz w:val="18"/>
                <w:szCs w:val="18"/>
                <w:lang w:val="es-BO"/>
              </w:rPr>
            </w:pPr>
          </w:p>
        </w:tc>
        <w:tc>
          <w:tcPr>
            <w:tcW w:w="134" w:type="dxa"/>
            <w:gridSpan w:val="2"/>
            <w:tcBorders>
              <w:top w:val="nil"/>
              <w:left w:val="nil"/>
              <w:bottom w:val="nil"/>
              <w:right w:val="nil"/>
            </w:tcBorders>
            <w:shd w:val="clear" w:color="auto" w:fill="auto"/>
            <w:vAlign w:val="bottom"/>
          </w:tcPr>
          <w:p w14:paraId="1BDA5266" w14:textId="77777777" w:rsidR="004F22B4" w:rsidRPr="00D76E6E" w:rsidRDefault="004F22B4" w:rsidP="009D17D4">
            <w:pPr>
              <w:jc w:val="center"/>
              <w:rPr>
                <w:rFonts w:ascii="Verdana" w:hAnsi="Verdana" w:cs="Arial"/>
                <w:sz w:val="18"/>
                <w:szCs w:val="18"/>
                <w:lang w:val="es-BO"/>
              </w:rPr>
            </w:pPr>
          </w:p>
        </w:tc>
        <w:tc>
          <w:tcPr>
            <w:tcW w:w="2241" w:type="dxa"/>
            <w:gridSpan w:val="6"/>
            <w:tcBorders>
              <w:top w:val="nil"/>
              <w:left w:val="nil"/>
              <w:bottom w:val="nil"/>
            </w:tcBorders>
            <w:shd w:val="clear" w:color="auto" w:fill="auto"/>
            <w:vAlign w:val="bottom"/>
          </w:tcPr>
          <w:p w14:paraId="2197C1F6" w14:textId="77777777" w:rsidR="004F22B4" w:rsidRPr="00D76E6E" w:rsidRDefault="004F22B4" w:rsidP="009D17D4">
            <w:pPr>
              <w:jc w:val="center"/>
              <w:rPr>
                <w:rFonts w:ascii="Verdana" w:hAnsi="Verdana" w:cs="Arial"/>
                <w:sz w:val="18"/>
                <w:szCs w:val="18"/>
                <w:lang w:val="es-BO"/>
              </w:rPr>
            </w:pPr>
          </w:p>
        </w:tc>
      </w:tr>
      <w:tr w:rsidR="004F22B4" w:rsidRPr="00D76E6E" w14:paraId="1AEB3A41" w14:textId="77777777" w:rsidTr="00023AC5">
        <w:tblPrEx>
          <w:tblCellMar>
            <w:left w:w="57" w:type="dxa"/>
            <w:right w:w="57" w:type="dxa"/>
          </w:tblCellMar>
        </w:tblPrEx>
        <w:trPr>
          <w:trHeight w:val="265"/>
        </w:trPr>
        <w:tc>
          <w:tcPr>
            <w:tcW w:w="3114" w:type="dxa"/>
            <w:gridSpan w:val="4"/>
            <w:tcBorders>
              <w:top w:val="nil"/>
              <w:left w:val="single" w:sz="12" w:space="0" w:color="auto"/>
              <w:bottom w:val="nil"/>
              <w:right w:val="nil"/>
            </w:tcBorders>
            <w:shd w:val="clear" w:color="auto" w:fill="auto"/>
            <w:tcMar>
              <w:left w:w="0" w:type="dxa"/>
              <w:right w:w="0" w:type="dxa"/>
            </w:tcMar>
            <w:vAlign w:val="center"/>
          </w:tcPr>
          <w:p w14:paraId="44429A53" w14:textId="77777777" w:rsidR="004F22B4" w:rsidRPr="00D76E6E" w:rsidRDefault="004F22B4" w:rsidP="009D17D4">
            <w:pPr>
              <w:jc w:val="right"/>
              <w:rPr>
                <w:rFonts w:ascii="Verdana" w:hAnsi="Verdana" w:cs="Arial"/>
                <w:b/>
                <w:sz w:val="18"/>
                <w:szCs w:val="18"/>
                <w:lang w:val="es-BO"/>
              </w:rPr>
            </w:pPr>
            <w:r w:rsidRPr="00D76E6E">
              <w:rPr>
                <w:rFonts w:ascii="Verdana" w:hAnsi="Verdana" w:cs="Arial"/>
                <w:b/>
                <w:sz w:val="18"/>
                <w:szCs w:val="18"/>
                <w:lang w:val="es-BO"/>
              </w:rPr>
              <w:t>Ciudad</w:t>
            </w:r>
          </w:p>
        </w:tc>
        <w:tc>
          <w:tcPr>
            <w:tcW w:w="153" w:type="dxa"/>
            <w:tcBorders>
              <w:top w:val="nil"/>
              <w:left w:val="nil"/>
              <w:bottom w:val="nil"/>
              <w:right w:val="nil"/>
            </w:tcBorders>
            <w:shd w:val="clear" w:color="auto" w:fill="auto"/>
          </w:tcPr>
          <w:p w14:paraId="4A273FE3" w14:textId="77777777" w:rsidR="004F22B4" w:rsidRPr="00D76E6E" w:rsidRDefault="004F22B4" w:rsidP="009D17D4">
            <w:pPr>
              <w:jc w:val="center"/>
              <w:rPr>
                <w:rFonts w:ascii="Verdana" w:hAnsi="Verdana" w:cs="Arial"/>
                <w:b/>
                <w:sz w:val="18"/>
                <w:szCs w:val="18"/>
                <w:lang w:val="es-BO"/>
              </w:rPr>
            </w:pPr>
            <w:r w:rsidRPr="00D76E6E">
              <w:rPr>
                <w:rFonts w:ascii="Verdana" w:hAnsi="Verdana" w:cs="Arial"/>
                <w:b/>
                <w:sz w:val="18"/>
                <w:szCs w:val="18"/>
                <w:lang w:val="es-BO"/>
              </w:rPr>
              <w:t>:</w:t>
            </w:r>
          </w:p>
        </w:tc>
        <w:tc>
          <w:tcPr>
            <w:tcW w:w="150" w:type="dxa"/>
            <w:tcBorders>
              <w:top w:val="nil"/>
              <w:left w:val="nil"/>
              <w:bottom w:val="nil"/>
              <w:right w:val="single" w:sz="4" w:space="0" w:color="auto"/>
            </w:tcBorders>
            <w:shd w:val="clear" w:color="auto" w:fill="auto"/>
            <w:vAlign w:val="center"/>
          </w:tcPr>
          <w:p w14:paraId="5ECACA38" w14:textId="77777777" w:rsidR="004F22B4" w:rsidRPr="00D76E6E" w:rsidRDefault="004F22B4" w:rsidP="009D17D4">
            <w:pPr>
              <w:jc w:val="center"/>
              <w:rPr>
                <w:rFonts w:ascii="Verdana" w:hAnsi="Verdana" w:cs="Arial"/>
                <w:sz w:val="18"/>
                <w:szCs w:val="18"/>
                <w:lang w:val="es-BO"/>
              </w:rPr>
            </w:pPr>
          </w:p>
        </w:tc>
        <w:tc>
          <w:tcPr>
            <w:tcW w:w="2625" w:type="dxa"/>
            <w:gridSpan w:val="7"/>
            <w:tcBorders>
              <w:top w:val="single" w:sz="4" w:space="0" w:color="auto"/>
              <w:left w:val="single" w:sz="4" w:space="0" w:color="auto"/>
              <w:bottom w:val="single" w:sz="4" w:space="0" w:color="auto"/>
              <w:right w:val="single" w:sz="4" w:space="0" w:color="auto"/>
            </w:tcBorders>
            <w:shd w:val="clear" w:color="auto" w:fill="DBE5F1"/>
            <w:vAlign w:val="center"/>
          </w:tcPr>
          <w:p w14:paraId="24BCAF9F" w14:textId="77777777" w:rsidR="004F22B4" w:rsidRPr="00D76E6E" w:rsidRDefault="004F22B4" w:rsidP="009D17D4">
            <w:pPr>
              <w:rPr>
                <w:rFonts w:ascii="Verdana" w:hAnsi="Verdana" w:cs="Arial"/>
                <w:sz w:val="18"/>
                <w:szCs w:val="18"/>
                <w:lang w:val="es-BO"/>
              </w:rPr>
            </w:pPr>
            <w:r w:rsidRPr="00D76E6E">
              <w:rPr>
                <w:rFonts w:ascii="Verdana" w:hAnsi="Verdana" w:cs="Arial"/>
                <w:sz w:val="18"/>
                <w:szCs w:val="18"/>
                <w:lang w:val="es-BO"/>
              </w:rPr>
              <w:t>A nivel nacional</w:t>
            </w:r>
          </w:p>
        </w:tc>
        <w:tc>
          <w:tcPr>
            <w:tcW w:w="2791" w:type="dxa"/>
            <w:gridSpan w:val="10"/>
            <w:tcBorders>
              <w:top w:val="nil"/>
              <w:left w:val="single" w:sz="4" w:space="0" w:color="auto"/>
              <w:bottom w:val="nil"/>
            </w:tcBorders>
            <w:shd w:val="clear" w:color="auto" w:fill="auto"/>
            <w:vAlign w:val="center"/>
          </w:tcPr>
          <w:p w14:paraId="75AA221A" w14:textId="77777777" w:rsidR="004F22B4" w:rsidRPr="00D76E6E" w:rsidRDefault="004F22B4" w:rsidP="009D17D4">
            <w:pPr>
              <w:rPr>
                <w:rFonts w:ascii="Verdana" w:hAnsi="Verdana" w:cs="Arial"/>
                <w:sz w:val="18"/>
                <w:szCs w:val="18"/>
                <w:lang w:val="es-BO"/>
              </w:rPr>
            </w:pPr>
          </w:p>
        </w:tc>
      </w:tr>
      <w:tr w:rsidR="004F22B4" w:rsidRPr="00D76E6E" w14:paraId="7E8AD1BB" w14:textId="77777777" w:rsidTr="00023AC5">
        <w:tblPrEx>
          <w:tblCellMar>
            <w:left w:w="57" w:type="dxa"/>
            <w:right w:w="57" w:type="dxa"/>
          </w:tblCellMar>
        </w:tblPrEx>
        <w:trPr>
          <w:trHeight w:val="39"/>
        </w:trPr>
        <w:tc>
          <w:tcPr>
            <w:tcW w:w="3114" w:type="dxa"/>
            <w:gridSpan w:val="4"/>
            <w:tcBorders>
              <w:top w:val="nil"/>
              <w:left w:val="single" w:sz="12" w:space="0" w:color="auto"/>
              <w:bottom w:val="nil"/>
              <w:right w:val="nil"/>
            </w:tcBorders>
            <w:shd w:val="clear" w:color="auto" w:fill="auto"/>
            <w:tcMar>
              <w:left w:w="0" w:type="dxa"/>
              <w:right w:w="0" w:type="dxa"/>
            </w:tcMar>
            <w:vAlign w:val="center"/>
          </w:tcPr>
          <w:p w14:paraId="4D269E5D" w14:textId="77777777" w:rsidR="004F22B4" w:rsidRPr="00D76E6E" w:rsidRDefault="004F22B4" w:rsidP="009D17D4">
            <w:pPr>
              <w:jc w:val="right"/>
              <w:rPr>
                <w:rFonts w:ascii="Verdana" w:hAnsi="Verdana" w:cs="Arial"/>
                <w:b/>
                <w:sz w:val="18"/>
                <w:szCs w:val="18"/>
                <w:lang w:val="es-BO"/>
              </w:rPr>
            </w:pPr>
          </w:p>
        </w:tc>
        <w:tc>
          <w:tcPr>
            <w:tcW w:w="153" w:type="dxa"/>
            <w:tcBorders>
              <w:top w:val="nil"/>
              <w:left w:val="nil"/>
              <w:bottom w:val="nil"/>
              <w:right w:val="nil"/>
            </w:tcBorders>
            <w:shd w:val="clear" w:color="auto" w:fill="auto"/>
          </w:tcPr>
          <w:p w14:paraId="5D962BF4" w14:textId="77777777" w:rsidR="004F22B4" w:rsidRPr="00D76E6E" w:rsidRDefault="004F22B4" w:rsidP="009D17D4">
            <w:pPr>
              <w:jc w:val="center"/>
              <w:rPr>
                <w:rFonts w:ascii="Verdana" w:hAnsi="Verdana" w:cs="Arial"/>
                <w:b/>
                <w:sz w:val="18"/>
                <w:szCs w:val="18"/>
                <w:lang w:val="es-BO"/>
              </w:rPr>
            </w:pPr>
          </w:p>
        </w:tc>
        <w:tc>
          <w:tcPr>
            <w:tcW w:w="150" w:type="dxa"/>
            <w:tcBorders>
              <w:top w:val="nil"/>
              <w:left w:val="nil"/>
              <w:bottom w:val="nil"/>
              <w:right w:val="nil"/>
            </w:tcBorders>
            <w:shd w:val="clear" w:color="auto" w:fill="auto"/>
            <w:vAlign w:val="center"/>
          </w:tcPr>
          <w:p w14:paraId="65210522" w14:textId="77777777" w:rsidR="004F22B4" w:rsidRPr="00D76E6E" w:rsidRDefault="004F22B4" w:rsidP="009D17D4">
            <w:pPr>
              <w:rPr>
                <w:rFonts w:ascii="Verdana" w:hAnsi="Verdana" w:cs="Arial"/>
                <w:sz w:val="18"/>
                <w:szCs w:val="18"/>
                <w:lang w:val="es-BO"/>
              </w:rPr>
            </w:pPr>
          </w:p>
        </w:tc>
        <w:tc>
          <w:tcPr>
            <w:tcW w:w="942" w:type="dxa"/>
            <w:gridSpan w:val="3"/>
            <w:tcBorders>
              <w:top w:val="nil"/>
              <w:left w:val="nil"/>
              <w:bottom w:val="nil"/>
              <w:right w:val="nil"/>
            </w:tcBorders>
            <w:shd w:val="clear" w:color="auto" w:fill="auto"/>
            <w:vAlign w:val="bottom"/>
          </w:tcPr>
          <w:p w14:paraId="3ECECCDB" w14:textId="77777777" w:rsidR="004F22B4" w:rsidRPr="00D76E6E" w:rsidRDefault="004F22B4" w:rsidP="009D17D4">
            <w:pPr>
              <w:jc w:val="center"/>
              <w:rPr>
                <w:rFonts w:ascii="Verdana" w:hAnsi="Verdana" w:cs="Arial"/>
                <w:sz w:val="18"/>
                <w:szCs w:val="18"/>
                <w:lang w:val="es-BO"/>
              </w:rPr>
            </w:pPr>
          </w:p>
        </w:tc>
        <w:tc>
          <w:tcPr>
            <w:tcW w:w="152" w:type="dxa"/>
            <w:tcBorders>
              <w:top w:val="nil"/>
              <w:left w:val="nil"/>
              <w:bottom w:val="nil"/>
              <w:right w:val="nil"/>
            </w:tcBorders>
            <w:shd w:val="clear" w:color="auto" w:fill="auto"/>
            <w:vAlign w:val="bottom"/>
          </w:tcPr>
          <w:p w14:paraId="1E95CFCB" w14:textId="77777777" w:rsidR="004F22B4" w:rsidRPr="00D76E6E" w:rsidRDefault="004F22B4" w:rsidP="009D17D4">
            <w:pPr>
              <w:jc w:val="center"/>
              <w:rPr>
                <w:rFonts w:ascii="Verdana" w:hAnsi="Verdana" w:cs="Arial"/>
                <w:sz w:val="18"/>
                <w:szCs w:val="18"/>
                <w:lang w:val="es-BO"/>
              </w:rPr>
            </w:pPr>
          </w:p>
        </w:tc>
        <w:tc>
          <w:tcPr>
            <w:tcW w:w="896" w:type="dxa"/>
            <w:tcBorders>
              <w:top w:val="nil"/>
              <w:left w:val="nil"/>
              <w:bottom w:val="nil"/>
              <w:right w:val="nil"/>
            </w:tcBorders>
            <w:shd w:val="clear" w:color="auto" w:fill="auto"/>
            <w:vAlign w:val="bottom"/>
          </w:tcPr>
          <w:p w14:paraId="7451573D" w14:textId="77777777" w:rsidR="004F22B4" w:rsidRPr="00D76E6E" w:rsidRDefault="004F22B4" w:rsidP="009D17D4">
            <w:pPr>
              <w:jc w:val="center"/>
              <w:rPr>
                <w:rFonts w:ascii="Verdana" w:hAnsi="Verdana" w:cs="Arial"/>
                <w:sz w:val="18"/>
                <w:szCs w:val="18"/>
                <w:lang w:val="es-BO"/>
              </w:rPr>
            </w:pPr>
          </w:p>
        </w:tc>
        <w:tc>
          <w:tcPr>
            <w:tcW w:w="152" w:type="dxa"/>
            <w:tcBorders>
              <w:top w:val="nil"/>
              <w:left w:val="nil"/>
              <w:bottom w:val="nil"/>
              <w:right w:val="nil"/>
            </w:tcBorders>
            <w:shd w:val="clear" w:color="auto" w:fill="auto"/>
            <w:vAlign w:val="bottom"/>
          </w:tcPr>
          <w:p w14:paraId="6F8CBDB6" w14:textId="77777777" w:rsidR="004F22B4" w:rsidRPr="00D76E6E" w:rsidRDefault="004F22B4" w:rsidP="009D17D4">
            <w:pPr>
              <w:jc w:val="center"/>
              <w:rPr>
                <w:rFonts w:ascii="Verdana" w:hAnsi="Verdana" w:cs="Arial"/>
                <w:sz w:val="18"/>
                <w:szCs w:val="18"/>
                <w:lang w:val="es-BO"/>
              </w:rPr>
            </w:pPr>
          </w:p>
        </w:tc>
        <w:tc>
          <w:tcPr>
            <w:tcW w:w="747" w:type="dxa"/>
            <w:gridSpan w:val="2"/>
            <w:tcBorders>
              <w:top w:val="nil"/>
              <w:left w:val="nil"/>
              <w:bottom w:val="nil"/>
              <w:right w:val="nil"/>
            </w:tcBorders>
            <w:shd w:val="clear" w:color="auto" w:fill="auto"/>
            <w:vAlign w:val="bottom"/>
          </w:tcPr>
          <w:p w14:paraId="0556E762" w14:textId="77777777" w:rsidR="004F22B4" w:rsidRPr="00D76E6E" w:rsidRDefault="004F22B4" w:rsidP="009D17D4">
            <w:pPr>
              <w:jc w:val="center"/>
              <w:rPr>
                <w:rFonts w:ascii="Verdana" w:hAnsi="Verdana" w:cs="Arial"/>
                <w:sz w:val="18"/>
                <w:szCs w:val="18"/>
                <w:lang w:val="es-BO"/>
              </w:rPr>
            </w:pPr>
          </w:p>
        </w:tc>
        <w:tc>
          <w:tcPr>
            <w:tcW w:w="152" w:type="dxa"/>
            <w:tcBorders>
              <w:top w:val="nil"/>
              <w:left w:val="nil"/>
              <w:bottom w:val="nil"/>
              <w:right w:val="nil"/>
            </w:tcBorders>
            <w:shd w:val="clear" w:color="auto" w:fill="auto"/>
            <w:vAlign w:val="bottom"/>
          </w:tcPr>
          <w:p w14:paraId="71F73C3E" w14:textId="77777777" w:rsidR="004F22B4" w:rsidRPr="00D76E6E" w:rsidRDefault="004F22B4" w:rsidP="009D17D4">
            <w:pPr>
              <w:jc w:val="center"/>
              <w:rPr>
                <w:rFonts w:ascii="Verdana" w:hAnsi="Verdana" w:cs="Arial"/>
                <w:sz w:val="18"/>
                <w:szCs w:val="18"/>
                <w:lang w:val="es-BO"/>
              </w:rPr>
            </w:pPr>
          </w:p>
        </w:tc>
        <w:tc>
          <w:tcPr>
            <w:tcW w:w="134" w:type="dxa"/>
            <w:gridSpan w:val="2"/>
            <w:tcBorders>
              <w:top w:val="nil"/>
              <w:left w:val="nil"/>
              <w:bottom w:val="nil"/>
              <w:right w:val="nil"/>
            </w:tcBorders>
            <w:shd w:val="clear" w:color="auto" w:fill="auto"/>
            <w:vAlign w:val="bottom"/>
          </w:tcPr>
          <w:p w14:paraId="34CF05B8" w14:textId="77777777" w:rsidR="004F22B4" w:rsidRPr="00D76E6E" w:rsidRDefault="004F22B4" w:rsidP="009D17D4">
            <w:pPr>
              <w:jc w:val="center"/>
              <w:rPr>
                <w:rFonts w:ascii="Verdana" w:hAnsi="Verdana" w:cs="Arial"/>
                <w:sz w:val="18"/>
                <w:szCs w:val="18"/>
                <w:lang w:val="es-BO"/>
              </w:rPr>
            </w:pPr>
          </w:p>
        </w:tc>
        <w:tc>
          <w:tcPr>
            <w:tcW w:w="2241" w:type="dxa"/>
            <w:gridSpan w:val="6"/>
            <w:tcBorders>
              <w:top w:val="nil"/>
              <w:left w:val="nil"/>
              <w:bottom w:val="nil"/>
            </w:tcBorders>
            <w:shd w:val="clear" w:color="auto" w:fill="auto"/>
            <w:vAlign w:val="bottom"/>
          </w:tcPr>
          <w:p w14:paraId="051B2C9A" w14:textId="77777777" w:rsidR="004F22B4" w:rsidRPr="00D76E6E" w:rsidRDefault="004F22B4" w:rsidP="009D17D4">
            <w:pPr>
              <w:jc w:val="center"/>
              <w:rPr>
                <w:rFonts w:ascii="Verdana" w:hAnsi="Verdana" w:cs="Arial"/>
                <w:sz w:val="18"/>
                <w:szCs w:val="18"/>
                <w:lang w:val="es-BO"/>
              </w:rPr>
            </w:pPr>
          </w:p>
        </w:tc>
      </w:tr>
      <w:tr w:rsidR="004F22B4" w:rsidRPr="00D76E6E" w14:paraId="4522FEE3" w14:textId="77777777" w:rsidTr="00023AC5">
        <w:tblPrEx>
          <w:tblCellMar>
            <w:left w:w="57" w:type="dxa"/>
            <w:right w:w="57" w:type="dxa"/>
          </w:tblCellMar>
        </w:tblPrEx>
        <w:trPr>
          <w:trHeight w:val="265"/>
        </w:trPr>
        <w:tc>
          <w:tcPr>
            <w:tcW w:w="142" w:type="dxa"/>
            <w:tcBorders>
              <w:top w:val="nil"/>
              <w:left w:val="single" w:sz="12" w:space="0" w:color="auto"/>
              <w:bottom w:val="nil"/>
              <w:right w:val="nil"/>
            </w:tcBorders>
            <w:shd w:val="clear" w:color="auto" w:fill="auto"/>
            <w:tcMar>
              <w:left w:w="0" w:type="dxa"/>
              <w:right w:w="0" w:type="dxa"/>
            </w:tcMar>
            <w:vAlign w:val="bottom"/>
          </w:tcPr>
          <w:p w14:paraId="2E9CDF35" w14:textId="77777777" w:rsidR="004F22B4" w:rsidRPr="00D76E6E" w:rsidRDefault="004F22B4" w:rsidP="009D17D4">
            <w:pPr>
              <w:jc w:val="right"/>
              <w:rPr>
                <w:rFonts w:ascii="Verdana" w:hAnsi="Verdana" w:cs="Arial"/>
                <w:b/>
                <w:sz w:val="18"/>
                <w:szCs w:val="18"/>
                <w:lang w:val="es-BO"/>
              </w:rPr>
            </w:pPr>
          </w:p>
        </w:tc>
        <w:tc>
          <w:tcPr>
            <w:tcW w:w="1597" w:type="dxa"/>
            <w:tcBorders>
              <w:top w:val="nil"/>
              <w:left w:val="nil"/>
              <w:bottom w:val="single" w:sz="4" w:space="0" w:color="auto"/>
              <w:right w:val="nil"/>
            </w:tcBorders>
            <w:shd w:val="clear" w:color="auto" w:fill="auto"/>
            <w:vAlign w:val="bottom"/>
          </w:tcPr>
          <w:p w14:paraId="532BB9DD" w14:textId="77777777" w:rsidR="004F22B4" w:rsidRPr="00D76E6E" w:rsidRDefault="004F22B4" w:rsidP="009D17D4">
            <w:pPr>
              <w:jc w:val="center"/>
              <w:rPr>
                <w:rFonts w:ascii="Verdana" w:hAnsi="Verdana" w:cs="Arial"/>
                <w:sz w:val="18"/>
                <w:szCs w:val="18"/>
                <w:lang w:val="es-BO"/>
              </w:rPr>
            </w:pPr>
            <w:r w:rsidRPr="00D76E6E">
              <w:rPr>
                <w:rFonts w:ascii="Verdana" w:hAnsi="Verdana" w:cs="Arial"/>
                <w:sz w:val="18"/>
                <w:szCs w:val="18"/>
                <w:lang w:val="es-BO"/>
              </w:rPr>
              <w:t>Código</w:t>
            </w:r>
          </w:p>
        </w:tc>
        <w:tc>
          <w:tcPr>
            <w:tcW w:w="134" w:type="dxa"/>
            <w:tcBorders>
              <w:top w:val="nil"/>
              <w:left w:val="nil"/>
              <w:bottom w:val="nil"/>
              <w:right w:val="nil"/>
            </w:tcBorders>
            <w:shd w:val="clear" w:color="auto" w:fill="auto"/>
            <w:vAlign w:val="center"/>
          </w:tcPr>
          <w:p w14:paraId="4F86234F" w14:textId="77777777" w:rsidR="004F22B4" w:rsidRPr="00D76E6E" w:rsidRDefault="004F22B4" w:rsidP="009D17D4">
            <w:pPr>
              <w:jc w:val="center"/>
              <w:rPr>
                <w:rFonts w:ascii="Verdana" w:hAnsi="Verdana" w:cs="Arial"/>
                <w:sz w:val="18"/>
                <w:szCs w:val="18"/>
                <w:lang w:val="es-BO"/>
              </w:rPr>
            </w:pPr>
          </w:p>
        </w:tc>
        <w:tc>
          <w:tcPr>
            <w:tcW w:w="4654" w:type="dxa"/>
            <w:gridSpan w:val="13"/>
            <w:tcBorders>
              <w:top w:val="nil"/>
              <w:left w:val="nil"/>
              <w:bottom w:val="single" w:sz="4" w:space="0" w:color="auto"/>
              <w:right w:val="nil"/>
            </w:tcBorders>
            <w:shd w:val="clear" w:color="auto" w:fill="auto"/>
            <w:vAlign w:val="center"/>
          </w:tcPr>
          <w:p w14:paraId="6805673D" w14:textId="77777777" w:rsidR="004F22B4" w:rsidRPr="00D76E6E" w:rsidRDefault="004F22B4" w:rsidP="009D17D4">
            <w:pPr>
              <w:jc w:val="center"/>
              <w:rPr>
                <w:rFonts w:ascii="Verdana" w:hAnsi="Verdana" w:cs="Arial"/>
                <w:sz w:val="18"/>
                <w:szCs w:val="18"/>
                <w:lang w:val="es-BO"/>
              </w:rPr>
            </w:pPr>
            <w:r w:rsidRPr="00D76E6E">
              <w:rPr>
                <w:rFonts w:ascii="Verdana" w:hAnsi="Verdana" w:cs="Arial"/>
                <w:sz w:val="18"/>
                <w:szCs w:val="18"/>
                <w:lang w:val="es-BO"/>
              </w:rPr>
              <w:t>Descripción</w:t>
            </w:r>
          </w:p>
        </w:tc>
        <w:tc>
          <w:tcPr>
            <w:tcW w:w="130" w:type="dxa"/>
            <w:gridSpan w:val="2"/>
            <w:tcBorders>
              <w:top w:val="nil"/>
              <w:left w:val="nil"/>
              <w:bottom w:val="nil"/>
              <w:right w:val="nil"/>
            </w:tcBorders>
            <w:shd w:val="clear" w:color="auto" w:fill="auto"/>
            <w:vAlign w:val="center"/>
          </w:tcPr>
          <w:p w14:paraId="32566B53" w14:textId="77777777" w:rsidR="004F22B4" w:rsidRPr="00D76E6E" w:rsidRDefault="004F22B4" w:rsidP="009D17D4">
            <w:pPr>
              <w:jc w:val="center"/>
              <w:rPr>
                <w:rFonts w:ascii="Verdana" w:hAnsi="Verdana" w:cs="Arial"/>
                <w:sz w:val="18"/>
                <w:szCs w:val="18"/>
                <w:lang w:val="es-BO"/>
              </w:rPr>
            </w:pPr>
          </w:p>
        </w:tc>
        <w:tc>
          <w:tcPr>
            <w:tcW w:w="2042" w:type="dxa"/>
            <w:gridSpan w:val="4"/>
            <w:tcBorders>
              <w:top w:val="nil"/>
              <w:left w:val="nil"/>
              <w:bottom w:val="single" w:sz="4" w:space="0" w:color="auto"/>
              <w:right w:val="nil"/>
            </w:tcBorders>
            <w:shd w:val="clear" w:color="auto" w:fill="auto"/>
            <w:vAlign w:val="center"/>
          </w:tcPr>
          <w:p w14:paraId="386012AA" w14:textId="77777777" w:rsidR="004F22B4" w:rsidRPr="00D76E6E" w:rsidRDefault="004F22B4" w:rsidP="009D17D4">
            <w:pPr>
              <w:jc w:val="center"/>
              <w:rPr>
                <w:rFonts w:ascii="Verdana" w:hAnsi="Verdana" w:cs="Arial"/>
                <w:sz w:val="18"/>
                <w:szCs w:val="18"/>
                <w:lang w:val="es-BO"/>
              </w:rPr>
            </w:pPr>
            <w:r w:rsidRPr="00D76E6E">
              <w:rPr>
                <w:rFonts w:ascii="Verdana" w:hAnsi="Verdana" w:cs="Arial"/>
                <w:sz w:val="18"/>
                <w:szCs w:val="18"/>
                <w:lang w:val="es-BO"/>
              </w:rPr>
              <w:t>Valor</w:t>
            </w:r>
          </w:p>
        </w:tc>
        <w:tc>
          <w:tcPr>
            <w:tcW w:w="134" w:type="dxa"/>
            <w:tcBorders>
              <w:top w:val="nil"/>
              <w:left w:val="nil"/>
              <w:bottom w:val="nil"/>
            </w:tcBorders>
            <w:shd w:val="clear" w:color="auto" w:fill="auto"/>
            <w:vAlign w:val="center"/>
          </w:tcPr>
          <w:p w14:paraId="58B8D07C" w14:textId="77777777" w:rsidR="004F22B4" w:rsidRPr="00D76E6E" w:rsidRDefault="004F22B4" w:rsidP="009D17D4">
            <w:pPr>
              <w:rPr>
                <w:rFonts w:ascii="Verdana" w:hAnsi="Verdana" w:cs="Arial"/>
                <w:sz w:val="18"/>
                <w:szCs w:val="18"/>
                <w:lang w:val="es-BO"/>
              </w:rPr>
            </w:pPr>
          </w:p>
        </w:tc>
      </w:tr>
      <w:tr w:rsidR="004F22B4" w:rsidRPr="00D76E6E" w14:paraId="4ED2FB68" w14:textId="77777777" w:rsidTr="00023AC5">
        <w:tblPrEx>
          <w:tblCellMar>
            <w:left w:w="57" w:type="dxa"/>
            <w:right w:w="57" w:type="dxa"/>
          </w:tblCellMar>
        </w:tblPrEx>
        <w:trPr>
          <w:trHeight w:val="265"/>
        </w:trPr>
        <w:tc>
          <w:tcPr>
            <w:tcW w:w="142" w:type="dxa"/>
            <w:tcBorders>
              <w:top w:val="nil"/>
              <w:left w:val="single" w:sz="12" w:space="0" w:color="auto"/>
              <w:bottom w:val="nil"/>
              <w:right w:val="single" w:sz="4" w:space="0" w:color="auto"/>
            </w:tcBorders>
            <w:shd w:val="clear" w:color="auto" w:fill="auto"/>
            <w:tcMar>
              <w:left w:w="0" w:type="dxa"/>
              <w:right w:w="0" w:type="dxa"/>
            </w:tcMar>
            <w:vAlign w:val="bottom"/>
          </w:tcPr>
          <w:p w14:paraId="6A991C22" w14:textId="77777777" w:rsidR="004F22B4" w:rsidRPr="00D76E6E" w:rsidRDefault="004F22B4" w:rsidP="009D17D4">
            <w:pPr>
              <w:jc w:val="right"/>
              <w:rPr>
                <w:rFonts w:ascii="Verdana" w:hAnsi="Verdana" w:cs="Arial"/>
                <w:b/>
                <w:sz w:val="18"/>
                <w:szCs w:val="18"/>
                <w:lang w:val="es-BO"/>
              </w:rPr>
            </w:pPr>
          </w:p>
        </w:tc>
        <w:tc>
          <w:tcPr>
            <w:tcW w:w="1597" w:type="dxa"/>
            <w:tcBorders>
              <w:top w:val="single" w:sz="4" w:space="0" w:color="auto"/>
              <w:left w:val="single" w:sz="4" w:space="0" w:color="auto"/>
              <w:bottom w:val="single" w:sz="4" w:space="0" w:color="auto"/>
              <w:right w:val="single" w:sz="4" w:space="0" w:color="auto"/>
            </w:tcBorders>
            <w:shd w:val="clear" w:color="auto" w:fill="DBE5F1"/>
            <w:vAlign w:val="center"/>
          </w:tcPr>
          <w:p w14:paraId="0ED9441C" w14:textId="06C7438A" w:rsidR="004F22B4" w:rsidRPr="00D76E6E" w:rsidRDefault="006815CB" w:rsidP="006815CB">
            <w:pPr>
              <w:jc w:val="center"/>
              <w:rPr>
                <w:rFonts w:ascii="Verdana" w:hAnsi="Verdana" w:cs="Arial"/>
                <w:sz w:val="18"/>
                <w:szCs w:val="18"/>
                <w:lang w:val="es-BO"/>
              </w:rPr>
            </w:pPr>
            <w:r>
              <w:rPr>
                <w:rFonts w:ascii="Verdana" w:hAnsi="Verdana" w:cs="Arial"/>
                <w:sz w:val="18"/>
                <w:szCs w:val="18"/>
                <w:lang w:val="es-BO"/>
              </w:rPr>
              <w:t>-</w:t>
            </w:r>
          </w:p>
        </w:tc>
        <w:tc>
          <w:tcPr>
            <w:tcW w:w="134" w:type="dxa"/>
            <w:tcBorders>
              <w:top w:val="nil"/>
              <w:left w:val="single" w:sz="4" w:space="0" w:color="auto"/>
              <w:bottom w:val="nil"/>
              <w:right w:val="single" w:sz="4" w:space="0" w:color="auto"/>
            </w:tcBorders>
            <w:shd w:val="clear" w:color="auto" w:fill="auto"/>
            <w:vAlign w:val="center"/>
          </w:tcPr>
          <w:p w14:paraId="40168E09" w14:textId="77777777" w:rsidR="004F22B4" w:rsidRPr="00D76E6E" w:rsidRDefault="004F22B4" w:rsidP="009D17D4">
            <w:pPr>
              <w:rPr>
                <w:rFonts w:ascii="Verdana" w:hAnsi="Verdana" w:cs="Arial"/>
                <w:sz w:val="18"/>
                <w:szCs w:val="18"/>
                <w:lang w:val="es-BO"/>
              </w:rPr>
            </w:pPr>
          </w:p>
        </w:tc>
        <w:tc>
          <w:tcPr>
            <w:tcW w:w="4654" w:type="dxa"/>
            <w:gridSpan w:val="13"/>
            <w:tcBorders>
              <w:top w:val="single" w:sz="4" w:space="0" w:color="auto"/>
              <w:left w:val="single" w:sz="4" w:space="0" w:color="auto"/>
              <w:bottom w:val="single" w:sz="4" w:space="0" w:color="auto"/>
              <w:right w:val="single" w:sz="4" w:space="0" w:color="auto"/>
            </w:tcBorders>
            <w:shd w:val="clear" w:color="auto" w:fill="DBE5F1"/>
            <w:vAlign w:val="center"/>
          </w:tcPr>
          <w:p w14:paraId="733AA127" w14:textId="5FF98E7C" w:rsidR="004F22B4" w:rsidRPr="00D76E6E" w:rsidRDefault="004F22B4" w:rsidP="007E7C46">
            <w:pPr>
              <w:tabs>
                <w:tab w:val="left" w:pos="0"/>
              </w:tabs>
              <w:spacing w:before="120" w:after="120"/>
              <w:jc w:val="both"/>
              <w:rPr>
                <w:rFonts w:ascii="Verdana" w:hAnsi="Verdana" w:cs="Arial"/>
                <w:sz w:val="18"/>
                <w:szCs w:val="18"/>
                <w:lang w:val="es-BO"/>
              </w:rPr>
            </w:pPr>
            <w:r w:rsidRPr="00D76E6E">
              <w:rPr>
                <w:rFonts w:ascii="Verdana" w:hAnsi="Verdana" w:cs="Arial"/>
                <w:b/>
                <w:bCs/>
                <w:sz w:val="18"/>
                <w:szCs w:val="18"/>
                <w:lang w:val="es-BO"/>
              </w:rPr>
              <w:t>OBJETO DEL SEGURO:</w:t>
            </w:r>
            <w:r w:rsidRPr="00D76E6E">
              <w:rPr>
                <w:rFonts w:ascii="Verdana" w:hAnsi="Verdana" w:cs="Arial"/>
                <w:sz w:val="18"/>
                <w:szCs w:val="18"/>
                <w:lang w:val="es-BO"/>
              </w:rPr>
              <w:t xml:space="preserve"> </w:t>
            </w:r>
            <w:r w:rsidRPr="00D76E6E">
              <w:rPr>
                <w:rFonts w:ascii="Verdana" w:hAnsi="Verdana"/>
                <w:sz w:val="18"/>
                <w:szCs w:val="18"/>
              </w:rPr>
              <w:t>Daños corporales a terceras personas y/o pérdidas y/o daño a bienes y/o propiedades de terceros por los cuales el asegurado resultare directa o indirectamente responsable y se encuentre legalmente obligado a efectuar pagos resultantes de las pérdidas o daños ocasionados a consecuencia de hechos accidentales, incluyendo actos involuntarios u omisiones que pudiera ocurrir durante el normal desarrollo de las actividades del asegurado, de sus empleados (permanentes y/o eventuales) o bajo contrato y/o efectivos de la policía boliviana a nivel nacional, dentro y/o fuera de sus predios y/o propiedades adyacentes, cubriendo a visitantes en general o cualquier otra persona sin exclusión de nexos familiares de los directivos, administradores, personal, administrativo, proveedores y contratistas.</w:t>
            </w:r>
          </w:p>
        </w:tc>
        <w:tc>
          <w:tcPr>
            <w:tcW w:w="130" w:type="dxa"/>
            <w:gridSpan w:val="2"/>
            <w:tcBorders>
              <w:top w:val="nil"/>
              <w:left w:val="single" w:sz="4" w:space="0" w:color="auto"/>
              <w:bottom w:val="nil"/>
              <w:right w:val="single" w:sz="4" w:space="0" w:color="auto"/>
            </w:tcBorders>
            <w:shd w:val="clear" w:color="auto" w:fill="auto"/>
            <w:vAlign w:val="center"/>
          </w:tcPr>
          <w:p w14:paraId="2B455C6A" w14:textId="77777777" w:rsidR="004F22B4" w:rsidRPr="00D76E6E" w:rsidRDefault="004F22B4" w:rsidP="009D17D4">
            <w:pPr>
              <w:rPr>
                <w:rFonts w:ascii="Verdana" w:hAnsi="Verdana" w:cs="Arial"/>
                <w:sz w:val="18"/>
                <w:szCs w:val="18"/>
                <w:lang w:val="es-BO"/>
              </w:rPr>
            </w:pPr>
          </w:p>
        </w:tc>
        <w:tc>
          <w:tcPr>
            <w:tcW w:w="2042" w:type="dxa"/>
            <w:gridSpan w:val="4"/>
            <w:tcBorders>
              <w:top w:val="single" w:sz="4" w:space="0" w:color="auto"/>
              <w:left w:val="single" w:sz="4" w:space="0" w:color="auto"/>
              <w:bottom w:val="single" w:sz="4" w:space="0" w:color="auto"/>
              <w:right w:val="single" w:sz="4" w:space="0" w:color="auto"/>
            </w:tcBorders>
            <w:shd w:val="clear" w:color="auto" w:fill="DBE5F1"/>
            <w:vAlign w:val="center"/>
          </w:tcPr>
          <w:p w14:paraId="1EF7231B" w14:textId="77777777" w:rsidR="004F22B4" w:rsidRPr="00D76E6E" w:rsidRDefault="004F22B4" w:rsidP="009D17D4">
            <w:pPr>
              <w:tabs>
                <w:tab w:val="left" w:pos="2552"/>
              </w:tabs>
              <w:ind w:left="2835" w:hanging="2835"/>
              <w:jc w:val="center"/>
              <w:rPr>
                <w:rFonts w:ascii="Verdana" w:hAnsi="Verdana" w:cs="Arial"/>
                <w:sz w:val="18"/>
                <w:szCs w:val="18"/>
                <w:lang w:val="es-BO"/>
              </w:rPr>
            </w:pPr>
            <w:r w:rsidRPr="00F822F4">
              <w:rPr>
                <w:rFonts w:ascii="Verdana" w:hAnsi="Verdana"/>
                <w:bCs/>
                <w:sz w:val="18"/>
                <w:szCs w:val="18"/>
              </w:rPr>
              <w:t>Bs. 700.000</w:t>
            </w:r>
            <w:r>
              <w:rPr>
                <w:rFonts w:ascii="Verdana" w:hAnsi="Verdana"/>
                <w:bCs/>
                <w:sz w:val="18"/>
                <w:szCs w:val="18"/>
              </w:rPr>
              <w:t>,00</w:t>
            </w:r>
          </w:p>
        </w:tc>
        <w:tc>
          <w:tcPr>
            <w:tcW w:w="134" w:type="dxa"/>
            <w:tcBorders>
              <w:top w:val="nil"/>
              <w:left w:val="single" w:sz="4" w:space="0" w:color="auto"/>
              <w:bottom w:val="nil"/>
            </w:tcBorders>
            <w:shd w:val="clear" w:color="auto" w:fill="auto"/>
            <w:vAlign w:val="center"/>
          </w:tcPr>
          <w:p w14:paraId="0A0A790F" w14:textId="77777777" w:rsidR="004F22B4" w:rsidRPr="00D76E6E" w:rsidRDefault="004F22B4" w:rsidP="009D17D4">
            <w:pPr>
              <w:rPr>
                <w:rFonts w:ascii="Verdana" w:hAnsi="Verdana" w:cs="Arial"/>
                <w:sz w:val="18"/>
                <w:szCs w:val="18"/>
                <w:lang w:val="es-BO"/>
              </w:rPr>
            </w:pPr>
          </w:p>
        </w:tc>
      </w:tr>
      <w:tr w:rsidR="004F22B4" w:rsidRPr="00D76E6E" w14:paraId="647C766C" w14:textId="77777777" w:rsidTr="00023AC5">
        <w:tblPrEx>
          <w:tblCellMar>
            <w:left w:w="57" w:type="dxa"/>
            <w:right w:w="57" w:type="dxa"/>
          </w:tblCellMar>
        </w:tblPrEx>
        <w:trPr>
          <w:trHeight w:val="26"/>
        </w:trPr>
        <w:tc>
          <w:tcPr>
            <w:tcW w:w="142" w:type="dxa"/>
            <w:tcBorders>
              <w:top w:val="nil"/>
              <w:left w:val="single" w:sz="12" w:space="0" w:color="auto"/>
              <w:bottom w:val="single" w:sz="12" w:space="0" w:color="auto"/>
              <w:right w:val="nil"/>
            </w:tcBorders>
            <w:shd w:val="clear" w:color="auto" w:fill="auto"/>
            <w:tcMar>
              <w:left w:w="0" w:type="dxa"/>
              <w:right w:w="0" w:type="dxa"/>
            </w:tcMar>
            <w:vAlign w:val="center"/>
          </w:tcPr>
          <w:p w14:paraId="0F039F26" w14:textId="77777777" w:rsidR="004F22B4" w:rsidRPr="00D76E6E" w:rsidRDefault="004F22B4" w:rsidP="009D17D4">
            <w:pPr>
              <w:jc w:val="right"/>
              <w:rPr>
                <w:rFonts w:ascii="Verdana" w:hAnsi="Verdana" w:cs="Arial"/>
                <w:b/>
                <w:sz w:val="18"/>
                <w:szCs w:val="18"/>
                <w:lang w:val="es-BO"/>
              </w:rPr>
            </w:pPr>
          </w:p>
        </w:tc>
        <w:tc>
          <w:tcPr>
            <w:tcW w:w="3125" w:type="dxa"/>
            <w:gridSpan w:val="4"/>
            <w:tcBorders>
              <w:top w:val="nil"/>
              <w:left w:val="nil"/>
              <w:bottom w:val="single" w:sz="12" w:space="0" w:color="auto"/>
              <w:right w:val="nil"/>
            </w:tcBorders>
            <w:shd w:val="clear" w:color="auto" w:fill="auto"/>
          </w:tcPr>
          <w:p w14:paraId="18FD2A88" w14:textId="77777777" w:rsidR="004F22B4" w:rsidRPr="00D76E6E" w:rsidRDefault="004F22B4" w:rsidP="009D17D4">
            <w:pPr>
              <w:jc w:val="center"/>
              <w:rPr>
                <w:rFonts w:ascii="Verdana" w:hAnsi="Verdana" w:cs="Arial"/>
                <w:b/>
                <w:sz w:val="18"/>
                <w:szCs w:val="18"/>
                <w:lang w:val="es-BO"/>
              </w:rPr>
            </w:pPr>
          </w:p>
        </w:tc>
        <w:tc>
          <w:tcPr>
            <w:tcW w:w="150" w:type="dxa"/>
            <w:tcBorders>
              <w:top w:val="nil"/>
              <w:left w:val="nil"/>
              <w:bottom w:val="single" w:sz="12" w:space="0" w:color="auto"/>
              <w:right w:val="nil"/>
            </w:tcBorders>
            <w:shd w:val="clear" w:color="auto" w:fill="auto"/>
            <w:vAlign w:val="center"/>
          </w:tcPr>
          <w:p w14:paraId="43555FF3" w14:textId="77777777" w:rsidR="004F22B4" w:rsidRPr="00D76E6E" w:rsidRDefault="004F22B4" w:rsidP="009D17D4">
            <w:pPr>
              <w:rPr>
                <w:rFonts w:ascii="Verdana" w:hAnsi="Verdana" w:cs="Arial"/>
                <w:sz w:val="18"/>
                <w:szCs w:val="18"/>
                <w:lang w:val="es-BO"/>
              </w:rPr>
            </w:pPr>
          </w:p>
        </w:tc>
        <w:tc>
          <w:tcPr>
            <w:tcW w:w="136" w:type="dxa"/>
            <w:tcBorders>
              <w:top w:val="single" w:sz="4" w:space="0" w:color="auto"/>
              <w:left w:val="nil"/>
              <w:bottom w:val="single" w:sz="12" w:space="0" w:color="auto"/>
              <w:right w:val="nil"/>
            </w:tcBorders>
            <w:shd w:val="clear" w:color="auto" w:fill="auto"/>
            <w:vAlign w:val="bottom"/>
          </w:tcPr>
          <w:p w14:paraId="3D4EBE20" w14:textId="77777777" w:rsidR="004F22B4" w:rsidRPr="00D76E6E" w:rsidRDefault="004F22B4" w:rsidP="009D17D4">
            <w:pPr>
              <w:jc w:val="center"/>
              <w:rPr>
                <w:rFonts w:ascii="Verdana" w:hAnsi="Verdana" w:cs="Arial"/>
                <w:sz w:val="18"/>
                <w:szCs w:val="18"/>
                <w:lang w:val="es-BO"/>
              </w:rPr>
            </w:pPr>
          </w:p>
        </w:tc>
        <w:tc>
          <w:tcPr>
            <w:tcW w:w="134" w:type="dxa"/>
            <w:tcBorders>
              <w:top w:val="nil"/>
              <w:left w:val="nil"/>
              <w:bottom w:val="single" w:sz="12" w:space="0" w:color="auto"/>
              <w:right w:val="nil"/>
            </w:tcBorders>
            <w:shd w:val="clear" w:color="auto" w:fill="auto"/>
            <w:vAlign w:val="bottom"/>
          </w:tcPr>
          <w:p w14:paraId="10E0AB18" w14:textId="77777777" w:rsidR="004F22B4" w:rsidRPr="00D76E6E" w:rsidRDefault="004F22B4" w:rsidP="009D17D4">
            <w:pPr>
              <w:jc w:val="center"/>
              <w:rPr>
                <w:rFonts w:ascii="Verdana" w:hAnsi="Verdana" w:cs="Arial"/>
                <w:sz w:val="18"/>
                <w:szCs w:val="18"/>
                <w:lang w:val="es-BO"/>
              </w:rPr>
            </w:pPr>
          </w:p>
        </w:tc>
        <w:tc>
          <w:tcPr>
            <w:tcW w:w="2840" w:type="dxa"/>
            <w:gridSpan w:val="8"/>
            <w:tcBorders>
              <w:top w:val="single" w:sz="4" w:space="0" w:color="auto"/>
              <w:left w:val="nil"/>
              <w:bottom w:val="single" w:sz="12" w:space="0" w:color="auto"/>
              <w:right w:val="nil"/>
            </w:tcBorders>
            <w:shd w:val="clear" w:color="auto" w:fill="auto"/>
            <w:vAlign w:val="bottom"/>
          </w:tcPr>
          <w:p w14:paraId="1610668D" w14:textId="77777777" w:rsidR="004F22B4" w:rsidRPr="00D76E6E" w:rsidRDefault="004F22B4" w:rsidP="009D17D4">
            <w:pPr>
              <w:jc w:val="center"/>
              <w:rPr>
                <w:rFonts w:ascii="Verdana" w:hAnsi="Verdana" w:cs="Arial"/>
                <w:sz w:val="18"/>
                <w:szCs w:val="18"/>
                <w:lang w:val="es-BO"/>
              </w:rPr>
            </w:pPr>
          </w:p>
        </w:tc>
        <w:tc>
          <w:tcPr>
            <w:tcW w:w="130" w:type="dxa"/>
            <w:gridSpan w:val="2"/>
            <w:tcBorders>
              <w:top w:val="nil"/>
              <w:left w:val="nil"/>
              <w:bottom w:val="single" w:sz="12" w:space="0" w:color="auto"/>
              <w:right w:val="nil"/>
            </w:tcBorders>
            <w:shd w:val="clear" w:color="auto" w:fill="auto"/>
            <w:vAlign w:val="bottom"/>
          </w:tcPr>
          <w:p w14:paraId="0E3AF6DC" w14:textId="77777777" w:rsidR="004F22B4" w:rsidRPr="00D76E6E" w:rsidRDefault="004F22B4" w:rsidP="009D17D4">
            <w:pPr>
              <w:jc w:val="center"/>
              <w:rPr>
                <w:rFonts w:ascii="Verdana" w:hAnsi="Verdana" w:cs="Arial"/>
                <w:sz w:val="18"/>
                <w:szCs w:val="18"/>
                <w:lang w:val="es-BO"/>
              </w:rPr>
            </w:pPr>
          </w:p>
        </w:tc>
        <w:tc>
          <w:tcPr>
            <w:tcW w:w="134" w:type="dxa"/>
            <w:tcBorders>
              <w:top w:val="single" w:sz="4" w:space="0" w:color="auto"/>
              <w:left w:val="nil"/>
              <w:bottom w:val="single" w:sz="12" w:space="0" w:color="auto"/>
              <w:right w:val="nil"/>
            </w:tcBorders>
            <w:shd w:val="clear" w:color="auto" w:fill="auto"/>
            <w:vAlign w:val="bottom"/>
          </w:tcPr>
          <w:p w14:paraId="071CFBEA" w14:textId="77777777" w:rsidR="004F22B4" w:rsidRPr="00D76E6E" w:rsidRDefault="004F22B4" w:rsidP="009D17D4">
            <w:pPr>
              <w:jc w:val="center"/>
              <w:rPr>
                <w:rFonts w:ascii="Verdana" w:hAnsi="Verdana" w:cs="Arial"/>
                <w:sz w:val="18"/>
                <w:szCs w:val="18"/>
                <w:lang w:val="es-BO"/>
              </w:rPr>
            </w:pPr>
          </w:p>
        </w:tc>
        <w:tc>
          <w:tcPr>
            <w:tcW w:w="134" w:type="dxa"/>
            <w:tcBorders>
              <w:top w:val="single" w:sz="4" w:space="0" w:color="auto"/>
              <w:left w:val="nil"/>
              <w:bottom w:val="single" w:sz="12" w:space="0" w:color="auto"/>
              <w:right w:val="nil"/>
            </w:tcBorders>
            <w:shd w:val="clear" w:color="auto" w:fill="auto"/>
            <w:vAlign w:val="bottom"/>
          </w:tcPr>
          <w:p w14:paraId="7DF8F700" w14:textId="77777777" w:rsidR="004F22B4" w:rsidRPr="00D76E6E" w:rsidRDefault="004F22B4" w:rsidP="009D17D4">
            <w:pPr>
              <w:jc w:val="center"/>
              <w:rPr>
                <w:rFonts w:ascii="Verdana" w:hAnsi="Verdana" w:cs="Arial"/>
                <w:sz w:val="18"/>
                <w:szCs w:val="18"/>
                <w:lang w:val="es-BO"/>
              </w:rPr>
            </w:pPr>
          </w:p>
        </w:tc>
        <w:tc>
          <w:tcPr>
            <w:tcW w:w="214" w:type="dxa"/>
            <w:tcBorders>
              <w:top w:val="nil"/>
              <w:left w:val="nil"/>
              <w:bottom w:val="single" w:sz="12" w:space="0" w:color="auto"/>
              <w:right w:val="nil"/>
            </w:tcBorders>
            <w:shd w:val="clear" w:color="auto" w:fill="auto"/>
            <w:vAlign w:val="bottom"/>
          </w:tcPr>
          <w:p w14:paraId="5328C7A4" w14:textId="77777777" w:rsidR="004F22B4" w:rsidRPr="00D76E6E" w:rsidRDefault="004F22B4" w:rsidP="009D17D4">
            <w:pPr>
              <w:jc w:val="center"/>
              <w:rPr>
                <w:rFonts w:ascii="Verdana" w:hAnsi="Verdana" w:cs="Arial"/>
                <w:sz w:val="18"/>
                <w:szCs w:val="18"/>
                <w:lang w:val="es-BO"/>
              </w:rPr>
            </w:pPr>
          </w:p>
        </w:tc>
        <w:tc>
          <w:tcPr>
            <w:tcW w:w="1694" w:type="dxa"/>
            <w:gridSpan w:val="2"/>
            <w:tcBorders>
              <w:top w:val="nil"/>
              <w:left w:val="nil"/>
              <w:bottom w:val="single" w:sz="12" w:space="0" w:color="auto"/>
            </w:tcBorders>
            <w:shd w:val="clear" w:color="auto" w:fill="auto"/>
            <w:vAlign w:val="bottom"/>
          </w:tcPr>
          <w:p w14:paraId="5E7FB62B" w14:textId="77777777" w:rsidR="004F22B4" w:rsidRPr="00D76E6E" w:rsidRDefault="004F22B4" w:rsidP="009D17D4">
            <w:pPr>
              <w:jc w:val="center"/>
              <w:rPr>
                <w:rFonts w:ascii="Verdana" w:hAnsi="Verdana" w:cs="Arial"/>
                <w:sz w:val="18"/>
                <w:szCs w:val="18"/>
                <w:lang w:val="es-BO"/>
              </w:rPr>
            </w:pPr>
          </w:p>
        </w:tc>
      </w:tr>
    </w:tbl>
    <w:p w14:paraId="521D7387" w14:textId="77777777" w:rsidR="005D2FB9" w:rsidRPr="003C0DD8" w:rsidRDefault="005D2FB9" w:rsidP="005D2FB9">
      <w:pPr>
        <w:pStyle w:val="Prrafodelista"/>
        <w:ind w:left="1134"/>
        <w:jc w:val="both"/>
        <w:rPr>
          <w:rFonts w:ascii="Verdana" w:hAnsi="Verdana" w:cs="Arial"/>
          <w:sz w:val="18"/>
          <w:lang w:val="es-BO"/>
        </w:rPr>
      </w:pPr>
      <w:r w:rsidRPr="003C0DD8">
        <w:rPr>
          <w:rFonts w:ascii="Verdana" w:hAnsi="Verdana" w:cs="Arial"/>
          <w:b/>
          <w:sz w:val="18"/>
          <w:lang w:val="es-BO"/>
        </w:rPr>
        <w:t>Nota:</w:t>
      </w:r>
      <w:r w:rsidRPr="003C0DD8">
        <w:rPr>
          <w:rFonts w:ascii="Verdana" w:hAnsi="Verdana" w:cs="Arial"/>
          <w:sz w:val="18"/>
          <w:lang w:val="es-BO"/>
        </w:rPr>
        <w:tab/>
      </w:r>
      <w:r w:rsidRPr="003C0DD8">
        <w:rPr>
          <w:rFonts w:ascii="Verdana" w:hAnsi="Verdana" w:cs="Arial"/>
          <w:sz w:val="18"/>
          <w:szCs w:val="18"/>
          <w:lang w:val="es-BO"/>
        </w:rPr>
        <w:t>Los</w:t>
      </w:r>
      <w:r w:rsidRPr="003C0DD8">
        <w:rPr>
          <w:rFonts w:ascii="Verdana" w:hAnsi="Verdana" w:cs="Arial"/>
          <w:sz w:val="18"/>
          <w:lang w:val="es-BO"/>
        </w:rPr>
        <w:t xml:space="preserve"> totales de rubro deberán coincidir con los Resúmenes de Pólizas.</w:t>
      </w:r>
    </w:p>
    <w:p w14:paraId="15D7EF2B" w14:textId="77777777" w:rsidR="004F22B4" w:rsidRDefault="004F22B4" w:rsidP="004F22B4">
      <w:pPr>
        <w:jc w:val="both"/>
        <w:rPr>
          <w:rFonts w:ascii="Verdana" w:hAnsi="Verdana" w:cs="Arial"/>
          <w:b/>
          <w:sz w:val="18"/>
          <w:szCs w:val="18"/>
          <w:lang w:val="es-BO"/>
        </w:rPr>
      </w:pPr>
    </w:p>
    <w:p w14:paraId="17FF079C" w14:textId="77777777" w:rsidR="004F22B4" w:rsidRDefault="004F22B4" w:rsidP="004F22B4">
      <w:pPr>
        <w:jc w:val="both"/>
        <w:rPr>
          <w:rFonts w:ascii="Verdana" w:hAnsi="Verdana" w:cs="Arial"/>
          <w:b/>
          <w:sz w:val="18"/>
          <w:szCs w:val="18"/>
          <w:lang w:val="es-BO"/>
        </w:rPr>
      </w:pPr>
    </w:p>
    <w:p w14:paraId="2DD3ADFC" w14:textId="77777777" w:rsidR="004F22B4" w:rsidRPr="00D76E6E" w:rsidRDefault="004F22B4" w:rsidP="004F22B4">
      <w:pPr>
        <w:jc w:val="both"/>
        <w:rPr>
          <w:rFonts w:ascii="Verdana" w:hAnsi="Verdana" w:cs="Arial"/>
          <w:b/>
          <w:sz w:val="18"/>
          <w:szCs w:val="18"/>
          <w:lang w:val="es-BO"/>
        </w:rPr>
      </w:pPr>
    </w:p>
    <w:tbl>
      <w:tblPr>
        <w:tblW w:w="8395" w:type="dxa"/>
        <w:tblInd w:w="111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244"/>
        <w:gridCol w:w="1057"/>
        <w:gridCol w:w="134"/>
        <w:gridCol w:w="1241"/>
        <w:gridCol w:w="153"/>
        <w:gridCol w:w="152"/>
        <w:gridCol w:w="134"/>
        <w:gridCol w:w="134"/>
        <w:gridCol w:w="672"/>
        <w:gridCol w:w="152"/>
        <w:gridCol w:w="896"/>
        <w:gridCol w:w="152"/>
        <w:gridCol w:w="483"/>
        <w:gridCol w:w="264"/>
        <w:gridCol w:w="152"/>
        <w:gridCol w:w="69"/>
        <w:gridCol w:w="65"/>
        <w:gridCol w:w="65"/>
        <w:gridCol w:w="134"/>
        <w:gridCol w:w="134"/>
        <w:gridCol w:w="214"/>
        <w:gridCol w:w="1560"/>
        <w:gridCol w:w="134"/>
      </w:tblGrid>
      <w:tr w:rsidR="004F22B4" w:rsidRPr="00D76E6E" w14:paraId="10FD0F7E" w14:textId="77777777" w:rsidTr="00023AC5">
        <w:trPr>
          <w:trHeight w:val="260"/>
        </w:trPr>
        <w:tc>
          <w:tcPr>
            <w:tcW w:w="8395" w:type="dxa"/>
            <w:gridSpan w:val="23"/>
            <w:tcBorders>
              <w:top w:val="single" w:sz="12" w:space="0" w:color="auto"/>
            </w:tcBorders>
            <w:shd w:val="clear" w:color="auto" w:fill="0F243E"/>
            <w:vAlign w:val="center"/>
          </w:tcPr>
          <w:p w14:paraId="534B760F" w14:textId="77777777" w:rsidR="004F22B4" w:rsidRPr="00D76E6E" w:rsidRDefault="004F22B4" w:rsidP="009D17D4">
            <w:pPr>
              <w:jc w:val="center"/>
              <w:rPr>
                <w:rFonts w:ascii="Verdana" w:hAnsi="Verdana" w:cs="Arial"/>
                <w:b/>
                <w:sz w:val="18"/>
                <w:szCs w:val="18"/>
                <w:lang w:val="es-BO"/>
              </w:rPr>
            </w:pPr>
            <w:r w:rsidRPr="00D76E6E">
              <w:rPr>
                <w:rFonts w:ascii="Verdana" w:hAnsi="Verdana" w:cs="Arial"/>
                <w:b/>
                <w:sz w:val="18"/>
                <w:szCs w:val="18"/>
                <w:lang w:val="es-BO"/>
              </w:rPr>
              <w:t>DETALLE DE BIENES E INTERESES ASEGURADOS</w:t>
            </w:r>
          </w:p>
        </w:tc>
      </w:tr>
      <w:tr w:rsidR="004F22B4" w:rsidRPr="00D76E6E" w14:paraId="2188B44D" w14:textId="77777777" w:rsidTr="00023AC5">
        <w:tblPrEx>
          <w:tblCellMar>
            <w:left w:w="57" w:type="dxa"/>
            <w:right w:w="57" w:type="dxa"/>
          </w:tblCellMar>
        </w:tblPrEx>
        <w:trPr>
          <w:trHeight w:val="131"/>
        </w:trPr>
        <w:tc>
          <w:tcPr>
            <w:tcW w:w="2676" w:type="dxa"/>
            <w:gridSpan w:val="4"/>
            <w:tcBorders>
              <w:top w:val="nil"/>
              <w:left w:val="single" w:sz="12" w:space="0" w:color="auto"/>
              <w:bottom w:val="nil"/>
              <w:right w:val="nil"/>
            </w:tcBorders>
            <w:shd w:val="clear" w:color="auto" w:fill="auto"/>
            <w:tcMar>
              <w:left w:w="0" w:type="dxa"/>
              <w:right w:w="0" w:type="dxa"/>
            </w:tcMar>
            <w:vAlign w:val="center"/>
          </w:tcPr>
          <w:p w14:paraId="574819C8" w14:textId="77777777" w:rsidR="004F22B4" w:rsidRPr="00D76E6E" w:rsidRDefault="004F22B4" w:rsidP="009D17D4">
            <w:pPr>
              <w:jc w:val="right"/>
              <w:rPr>
                <w:rFonts w:ascii="Verdana" w:hAnsi="Verdana" w:cs="Arial"/>
                <w:b/>
                <w:sz w:val="18"/>
                <w:szCs w:val="18"/>
                <w:lang w:val="es-BO"/>
              </w:rPr>
            </w:pPr>
          </w:p>
        </w:tc>
        <w:tc>
          <w:tcPr>
            <w:tcW w:w="153" w:type="dxa"/>
            <w:tcBorders>
              <w:top w:val="nil"/>
              <w:left w:val="nil"/>
              <w:bottom w:val="nil"/>
              <w:right w:val="nil"/>
            </w:tcBorders>
            <w:shd w:val="clear" w:color="auto" w:fill="auto"/>
            <w:vAlign w:val="center"/>
          </w:tcPr>
          <w:p w14:paraId="0411F2AA" w14:textId="77777777" w:rsidR="004F22B4" w:rsidRPr="00D76E6E" w:rsidRDefault="004F22B4" w:rsidP="009D17D4">
            <w:pPr>
              <w:jc w:val="center"/>
              <w:rPr>
                <w:rFonts w:ascii="Verdana" w:hAnsi="Verdana" w:cs="Arial"/>
                <w:b/>
                <w:sz w:val="18"/>
                <w:szCs w:val="18"/>
                <w:lang w:val="es-BO"/>
              </w:rPr>
            </w:pPr>
          </w:p>
        </w:tc>
        <w:tc>
          <w:tcPr>
            <w:tcW w:w="5566" w:type="dxa"/>
            <w:gridSpan w:val="18"/>
            <w:tcBorders>
              <w:top w:val="nil"/>
              <w:left w:val="nil"/>
              <w:bottom w:val="nil"/>
            </w:tcBorders>
            <w:shd w:val="clear" w:color="auto" w:fill="auto"/>
            <w:vAlign w:val="center"/>
          </w:tcPr>
          <w:p w14:paraId="3F97118A" w14:textId="77777777" w:rsidR="004F22B4" w:rsidRPr="00D76E6E" w:rsidRDefault="004F22B4" w:rsidP="009D17D4">
            <w:pPr>
              <w:jc w:val="center"/>
              <w:rPr>
                <w:rFonts w:ascii="Verdana" w:hAnsi="Verdana" w:cs="Arial"/>
                <w:sz w:val="18"/>
                <w:szCs w:val="18"/>
                <w:lang w:val="es-BO"/>
              </w:rPr>
            </w:pPr>
          </w:p>
        </w:tc>
      </w:tr>
      <w:tr w:rsidR="004F22B4" w:rsidRPr="00D76E6E" w14:paraId="22D95A2D" w14:textId="77777777" w:rsidTr="00023AC5">
        <w:tblPrEx>
          <w:tblCellMar>
            <w:left w:w="57" w:type="dxa"/>
            <w:right w:w="57" w:type="dxa"/>
          </w:tblCellMar>
        </w:tblPrEx>
        <w:trPr>
          <w:trHeight w:val="265"/>
        </w:trPr>
        <w:tc>
          <w:tcPr>
            <w:tcW w:w="2676" w:type="dxa"/>
            <w:gridSpan w:val="4"/>
            <w:tcBorders>
              <w:top w:val="nil"/>
              <w:left w:val="single" w:sz="12" w:space="0" w:color="auto"/>
              <w:bottom w:val="nil"/>
              <w:right w:val="nil"/>
            </w:tcBorders>
            <w:shd w:val="clear" w:color="auto" w:fill="auto"/>
            <w:tcMar>
              <w:left w:w="0" w:type="dxa"/>
              <w:right w:w="0" w:type="dxa"/>
            </w:tcMar>
            <w:vAlign w:val="bottom"/>
          </w:tcPr>
          <w:p w14:paraId="1479A74C" w14:textId="77777777" w:rsidR="004F22B4" w:rsidRPr="00D76E6E" w:rsidRDefault="004F22B4" w:rsidP="009D17D4">
            <w:pPr>
              <w:jc w:val="right"/>
              <w:rPr>
                <w:rFonts w:ascii="Verdana" w:hAnsi="Verdana" w:cs="Arial"/>
                <w:b/>
                <w:sz w:val="18"/>
                <w:szCs w:val="18"/>
                <w:lang w:val="es-BO"/>
              </w:rPr>
            </w:pPr>
            <w:r w:rsidRPr="00D76E6E">
              <w:rPr>
                <w:rFonts w:ascii="Verdana" w:hAnsi="Verdana" w:cs="Arial"/>
                <w:b/>
                <w:sz w:val="18"/>
                <w:szCs w:val="18"/>
                <w:lang w:val="es-BO"/>
              </w:rPr>
              <w:t>Póliza (Ramo)</w:t>
            </w:r>
          </w:p>
        </w:tc>
        <w:tc>
          <w:tcPr>
            <w:tcW w:w="153" w:type="dxa"/>
            <w:tcBorders>
              <w:top w:val="nil"/>
              <w:left w:val="nil"/>
              <w:bottom w:val="nil"/>
              <w:right w:val="nil"/>
            </w:tcBorders>
            <w:shd w:val="clear" w:color="auto" w:fill="auto"/>
            <w:vAlign w:val="bottom"/>
          </w:tcPr>
          <w:p w14:paraId="1A13C05D" w14:textId="77777777" w:rsidR="004F22B4" w:rsidRPr="00D76E6E" w:rsidRDefault="004F22B4" w:rsidP="009D17D4">
            <w:pPr>
              <w:jc w:val="right"/>
              <w:rPr>
                <w:rFonts w:ascii="Verdana" w:hAnsi="Verdana" w:cs="Arial"/>
                <w:b/>
                <w:sz w:val="18"/>
                <w:szCs w:val="18"/>
                <w:lang w:val="es-BO"/>
              </w:rPr>
            </w:pPr>
            <w:r w:rsidRPr="00D76E6E">
              <w:rPr>
                <w:rFonts w:ascii="Verdana" w:hAnsi="Verdana" w:cs="Arial"/>
                <w:b/>
                <w:sz w:val="18"/>
                <w:szCs w:val="18"/>
                <w:lang w:val="es-BO"/>
              </w:rPr>
              <w:t>:</w:t>
            </w:r>
          </w:p>
        </w:tc>
        <w:tc>
          <w:tcPr>
            <w:tcW w:w="152" w:type="dxa"/>
            <w:tcBorders>
              <w:top w:val="nil"/>
              <w:left w:val="nil"/>
              <w:bottom w:val="nil"/>
              <w:right w:val="single" w:sz="4" w:space="0" w:color="auto"/>
            </w:tcBorders>
            <w:shd w:val="clear" w:color="auto" w:fill="auto"/>
            <w:vAlign w:val="center"/>
          </w:tcPr>
          <w:p w14:paraId="02C77AA5" w14:textId="77777777" w:rsidR="004F22B4" w:rsidRPr="00D76E6E" w:rsidRDefault="004F22B4" w:rsidP="009D17D4">
            <w:pPr>
              <w:jc w:val="center"/>
              <w:rPr>
                <w:rFonts w:ascii="Verdana" w:hAnsi="Verdana" w:cs="Arial"/>
                <w:sz w:val="18"/>
                <w:szCs w:val="18"/>
                <w:lang w:val="es-BO"/>
              </w:rPr>
            </w:pPr>
          </w:p>
        </w:tc>
        <w:tc>
          <w:tcPr>
            <w:tcW w:w="2623" w:type="dxa"/>
            <w:gridSpan w:val="7"/>
            <w:tcBorders>
              <w:top w:val="single" w:sz="4" w:space="0" w:color="auto"/>
              <w:left w:val="single" w:sz="4" w:space="0" w:color="auto"/>
              <w:bottom w:val="single" w:sz="4" w:space="0" w:color="auto"/>
              <w:right w:val="single" w:sz="4" w:space="0" w:color="auto"/>
            </w:tcBorders>
            <w:shd w:val="clear" w:color="auto" w:fill="DBE5F1"/>
            <w:vAlign w:val="center"/>
          </w:tcPr>
          <w:p w14:paraId="39B8AAAA" w14:textId="77777777" w:rsidR="004F22B4" w:rsidRPr="00D76E6E" w:rsidRDefault="004F22B4" w:rsidP="001D1C07">
            <w:pPr>
              <w:jc w:val="center"/>
              <w:rPr>
                <w:rFonts w:ascii="Verdana" w:hAnsi="Verdana" w:cs="Arial"/>
                <w:sz w:val="18"/>
                <w:szCs w:val="18"/>
                <w:lang w:val="es-BO"/>
              </w:rPr>
            </w:pPr>
            <w:r w:rsidRPr="00D76E6E">
              <w:rPr>
                <w:rFonts w:ascii="Verdana" w:hAnsi="Verdana" w:cs="Arial"/>
                <w:sz w:val="18"/>
                <w:szCs w:val="18"/>
                <w:lang w:val="es-BO"/>
              </w:rPr>
              <w:t>COMPRENSIVA 3D</w:t>
            </w:r>
          </w:p>
        </w:tc>
        <w:tc>
          <w:tcPr>
            <w:tcW w:w="2791" w:type="dxa"/>
            <w:gridSpan w:val="10"/>
            <w:tcBorders>
              <w:top w:val="nil"/>
              <w:left w:val="single" w:sz="4" w:space="0" w:color="auto"/>
              <w:bottom w:val="nil"/>
            </w:tcBorders>
            <w:shd w:val="clear" w:color="auto" w:fill="auto"/>
            <w:vAlign w:val="center"/>
          </w:tcPr>
          <w:p w14:paraId="7C78015D" w14:textId="77777777" w:rsidR="004F22B4" w:rsidRPr="00D76E6E" w:rsidRDefault="004F22B4" w:rsidP="009D17D4">
            <w:pPr>
              <w:rPr>
                <w:rFonts w:ascii="Verdana" w:hAnsi="Verdana" w:cs="Arial"/>
                <w:sz w:val="18"/>
                <w:szCs w:val="18"/>
                <w:lang w:val="es-BO"/>
              </w:rPr>
            </w:pPr>
          </w:p>
        </w:tc>
      </w:tr>
      <w:tr w:rsidR="004F22B4" w:rsidRPr="00D76E6E" w14:paraId="7B0AB8F2" w14:textId="77777777" w:rsidTr="00023AC5">
        <w:tblPrEx>
          <w:tblCellMar>
            <w:left w:w="57" w:type="dxa"/>
            <w:right w:w="57" w:type="dxa"/>
          </w:tblCellMar>
        </w:tblPrEx>
        <w:trPr>
          <w:trHeight w:val="39"/>
        </w:trPr>
        <w:tc>
          <w:tcPr>
            <w:tcW w:w="2676" w:type="dxa"/>
            <w:gridSpan w:val="4"/>
            <w:tcBorders>
              <w:top w:val="nil"/>
              <w:left w:val="single" w:sz="12" w:space="0" w:color="auto"/>
              <w:bottom w:val="nil"/>
              <w:right w:val="nil"/>
            </w:tcBorders>
            <w:shd w:val="clear" w:color="auto" w:fill="auto"/>
            <w:tcMar>
              <w:left w:w="0" w:type="dxa"/>
              <w:right w:w="0" w:type="dxa"/>
            </w:tcMar>
            <w:vAlign w:val="bottom"/>
          </w:tcPr>
          <w:p w14:paraId="076540E6" w14:textId="77777777" w:rsidR="004F22B4" w:rsidRPr="00D76E6E" w:rsidRDefault="004F22B4" w:rsidP="009D17D4">
            <w:pPr>
              <w:jc w:val="right"/>
              <w:rPr>
                <w:rFonts w:ascii="Verdana" w:hAnsi="Verdana" w:cs="Arial"/>
                <w:b/>
                <w:sz w:val="18"/>
                <w:szCs w:val="18"/>
                <w:lang w:val="es-BO"/>
              </w:rPr>
            </w:pPr>
          </w:p>
        </w:tc>
        <w:tc>
          <w:tcPr>
            <w:tcW w:w="153" w:type="dxa"/>
            <w:tcBorders>
              <w:top w:val="nil"/>
              <w:left w:val="nil"/>
              <w:bottom w:val="nil"/>
              <w:right w:val="nil"/>
            </w:tcBorders>
            <w:shd w:val="clear" w:color="auto" w:fill="auto"/>
            <w:vAlign w:val="bottom"/>
          </w:tcPr>
          <w:p w14:paraId="52777525" w14:textId="77777777" w:rsidR="004F22B4" w:rsidRPr="00D76E6E" w:rsidRDefault="004F22B4" w:rsidP="009D17D4">
            <w:pPr>
              <w:jc w:val="right"/>
              <w:rPr>
                <w:rFonts w:ascii="Verdana" w:hAnsi="Verdana" w:cs="Arial"/>
                <w:b/>
                <w:sz w:val="18"/>
                <w:szCs w:val="18"/>
                <w:lang w:val="es-BO"/>
              </w:rPr>
            </w:pPr>
          </w:p>
        </w:tc>
        <w:tc>
          <w:tcPr>
            <w:tcW w:w="152" w:type="dxa"/>
            <w:tcBorders>
              <w:top w:val="nil"/>
              <w:left w:val="nil"/>
              <w:bottom w:val="nil"/>
              <w:right w:val="nil"/>
            </w:tcBorders>
            <w:shd w:val="clear" w:color="auto" w:fill="auto"/>
            <w:vAlign w:val="center"/>
          </w:tcPr>
          <w:p w14:paraId="4BD5F21E" w14:textId="77777777" w:rsidR="004F22B4" w:rsidRPr="00D76E6E" w:rsidRDefault="004F22B4" w:rsidP="009D17D4">
            <w:pPr>
              <w:rPr>
                <w:rFonts w:ascii="Verdana" w:hAnsi="Verdana" w:cs="Arial"/>
                <w:sz w:val="18"/>
                <w:szCs w:val="18"/>
                <w:lang w:val="es-BO"/>
              </w:rPr>
            </w:pPr>
          </w:p>
        </w:tc>
        <w:tc>
          <w:tcPr>
            <w:tcW w:w="940" w:type="dxa"/>
            <w:gridSpan w:val="3"/>
            <w:tcBorders>
              <w:top w:val="nil"/>
              <w:left w:val="nil"/>
              <w:bottom w:val="nil"/>
              <w:right w:val="nil"/>
            </w:tcBorders>
            <w:shd w:val="clear" w:color="auto" w:fill="auto"/>
            <w:vAlign w:val="bottom"/>
          </w:tcPr>
          <w:p w14:paraId="69B65564" w14:textId="77777777" w:rsidR="004F22B4" w:rsidRPr="00D76E6E" w:rsidRDefault="004F22B4" w:rsidP="009D17D4">
            <w:pPr>
              <w:jc w:val="center"/>
              <w:rPr>
                <w:rFonts w:ascii="Verdana" w:hAnsi="Verdana" w:cs="Arial"/>
                <w:sz w:val="18"/>
                <w:szCs w:val="18"/>
                <w:lang w:val="es-BO"/>
              </w:rPr>
            </w:pPr>
          </w:p>
        </w:tc>
        <w:tc>
          <w:tcPr>
            <w:tcW w:w="152" w:type="dxa"/>
            <w:tcBorders>
              <w:top w:val="nil"/>
              <w:left w:val="nil"/>
              <w:bottom w:val="nil"/>
              <w:right w:val="nil"/>
            </w:tcBorders>
            <w:shd w:val="clear" w:color="auto" w:fill="auto"/>
            <w:vAlign w:val="bottom"/>
          </w:tcPr>
          <w:p w14:paraId="12F6DE22" w14:textId="77777777" w:rsidR="004F22B4" w:rsidRPr="00D76E6E" w:rsidRDefault="004F22B4" w:rsidP="009D17D4">
            <w:pPr>
              <w:jc w:val="center"/>
              <w:rPr>
                <w:rFonts w:ascii="Verdana" w:hAnsi="Verdana" w:cs="Arial"/>
                <w:sz w:val="18"/>
                <w:szCs w:val="18"/>
                <w:lang w:val="es-BO"/>
              </w:rPr>
            </w:pPr>
          </w:p>
        </w:tc>
        <w:tc>
          <w:tcPr>
            <w:tcW w:w="896" w:type="dxa"/>
            <w:tcBorders>
              <w:top w:val="nil"/>
              <w:left w:val="nil"/>
              <w:bottom w:val="nil"/>
              <w:right w:val="nil"/>
            </w:tcBorders>
            <w:shd w:val="clear" w:color="auto" w:fill="auto"/>
            <w:vAlign w:val="bottom"/>
          </w:tcPr>
          <w:p w14:paraId="23B47B0C" w14:textId="77777777" w:rsidR="004F22B4" w:rsidRPr="00D76E6E" w:rsidRDefault="004F22B4" w:rsidP="009D17D4">
            <w:pPr>
              <w:jc w:val="center"/>
              <w:rPr>
                <w:rFonts w:ascii="Verdana" w:hAnsi="Verdana" w:cs="Arial"/>
                <w:sz w:val="18"/>
                <w:szCs w:val="18"/>
                <w:lang w:val="es-BO"/>
              </w:rPr>
            </w:pPr>
          </w:p>
        </w:tc>
        <w:tc>
          <w:tcPr>
            <w:tcW w:w="152" w:type="dxa"/>
            <w:tcBorders>
              <w:top w:val="nil"/>
              <w:left w:val="nil"/>
              <w:bottom w:val="nil"/>
              <w:right w:val="nil"/>
            </w:tcBorders>
            <w:shd w:val="clear" w:color="auto" w:fill="auto"/>
            <w:vAlign w:val="bottom"/>
          </w:tcPr>
          <w:p w14:paraId="5DE133C7" w14:textId="77777777" w:rsidR="004F22B4" w:rsidRPr="00D76E6E" w:rsidRDefault="004F22B4" w:rsidP="009D17D4">
            <w:pPr>
              <w:jc w:val="center"/>
              <w:rPr>
                <w:rFonts w:ascii="Verdana" w:hAnsi="Verdana" w:cs="Arial"/>
                <w:sz w:val="18"/>
                <w:szCs w:val="18"/>
                <w:lang w:val="es-BO"/>
              </w:rPr>
            </w:pPr>
          </w:p>
        </w:tc>
        <w:tc>
          <w:tcPr>
            <w:tcW w:w="747" w:type="dxa"/>
            <w:gridSpan w:val="2"/>
            <w:tcBorders>
              <w:top w:val="nil"/>
              <w:left w:val="nil"/>
              <w:bottom w:val="nil"/>
              <w:right w:val="nil"/>
            </w:tcBorders>
            <w:shd w:val="clear" w:color="auto" w:fill="auto"/>
            <w:vAlign w:val="bottom"/>
          </w:tcPr>
          <w:p w14:paraId="238C50E1" w14:textId="77777777" w:rsidR="004F22B4" w:rsidRPr="00D76E6E" w:rsidRDefault="004F22B4" w:rsidP="009D17D4">
            <w:pPr>
              <w:jc w:val="center"/>
              <w:rPr>
                <w:rFonts w:ascii="Verdana" w:hAnsi="Verdana" w:cs="Arial"/>
                <w:sz w:val="18"/>
                <w:szCs w:val="18"/>
                <w:lang w:val="es-BO"/>
              </w:rPr>
            </w:pPr>
          </w:p>
        </w:tc>
        <w:tc>
          <w:tcPr>
            <w:tcW w:w="152" w:type="dxa"/>
            <w:tcBorders>
              <w:top w:val="nil"/>
              <w:left w:val="nil"/>
              <w:bottom w:val="nil"/>
              <w:right w:val="nil"/>
            </w:tcBorders>
            <w:shd w:val="clear" w:color="auto" w:fill="auto"/>
            <w:vAlign w:val="bottom"/>
          </w:tcPr>
          <w:p w14:paraId="59079DAE" w14:textId="77777777" w:rsidR="004F22B4" w:rsidRPr="00D76E6E" w:rsidRDefault="004F22B4" w:rsidP="009D17D4">
            <w:pPr>
              <w:jc w:val="center"/>
              <w:rPr>
                <w:rFonts w:ascii="Verdana" w:hAnsi="Verdana" w:cs="Arial"/>
                <w:sz w:val="18"/>
                <w:szCs w:val="18"/>
                <w:lang w:val="es-BO"/>
              </w:rPr>
            </w:pPr>
          </w:p>
        </w:tc>
        <w:tc>
          <w:tcPr>
            <w:tcW w:w="134" w:type="dxa"/>
            <w:gridSpan w:val="2"/>
            <w:tcBorders>
              <w:top w:val="nil"/>
              <w:left w:val="nil"/>
              <w:bottom w:val="nil"/>
              <w:right w:val="nil"/>
            </w:tcBorders>
            <w:shd w:val="clear" w:color="auto" w:fill="auto"/>
            <w:vAlign w:val="bottom"/>
          </w:tcPr>
          <w:p w14:paraId="1439032A" w14:textId="77777777" w:rsidR="004F22B4" w:rsidRPr="00D76E6E" w:rsidRDefault="004F22B4" w:rsidP="009D17D4">
            <w:pPr>
              <w:jc w:val="center"/>
              <w:rPr>
                <w:rFonts w:ascii="Verdana" w:hAnsi="Verdana" w:cs="Arial"/>
                <w:sz w:val="18"/>
                <w:szCs w:val="18"/>
                <w:lang w:val="es-BO"/>
              </w:rPr>
            </w:pPr>
          </w:p>
        </w:tc>
        <w:tc>
          <w:tcPr>
            <w:tcW w:w="2241" w:type="dxa"/>
            <w:gridSpan w:val="6"/>
            <w:tcBorders>
              <w:top w:val="nil"/>
              <w:left w:val="nil"/>
              <w:bottom w:val="nil"/>
            </w:tcBorders>
            <w:shd w:val="clear" w:color="auto" w:fill="auto"/>
            <w:vAlign w:val="bottom"/>
          </w:tcPr>
          <w:p w14:paraId="6A3B2BC3" w14:textId="77777777" w:rsidR="004F22B4" w:rsidRPr="00D76E6E" w:rsidRDefault="004F22B4" w:rsidP="009D17D4">
            <w:pPr>
              <w:jc w:val="center"/>
              <w:rPr>
                <w:rFonts w:ascii="Verdana" w:hAnsi="Verdana" w:cs="Arial"/>
                <w:sz w:val="18"/>
                <w:szCs w:val="18"/>
                <w:lang w:val="es-BO"/>
              </w:rPr>
            </w:pPr>
          </w:p>
        </w:tc>
      </w:tr>
      <w:tr w:rsidR="004F22B4" w:rsidRPr="00D76E6E" w14:paraId="01224877" w14:textId="77777777" w:rsidTr="00023AC5">
        <w:tblPrEx>
          <w:tblCellMar>
            <w:left w:w="57" w:type="dxa"/>
            <w:right w:w="57" w:type="dxa"/>
          </w:tblCellMar>
        </w:tblPrEx>
        <w:trPr>
          <w:trHeight w:val="265"/>
        </w:trPr>
        <w:tc>
          <w:tcPr>
            <w:tcW w:w="2676" w:type="dxa"/>
            <w:gridSpan w:val="4"/>
            <w:tcBorders>
              <w:top w:val="nil"/>
              <w:left w:val="single" w:sz="12" w:space="0" w:color="auto"/>
              <w:bottom w:val="nil"/>
              <w:right w:val="nil"/>
            </w:tcBorders>
            <w:shd w:val="clear" w:color="auto" w:fill="auto"/>
            <w:tcMar>
              <w:left w:w="0" w:type="dxa"/>
              <w:right w:w="0" w:type="dxa"/>
            </w:tcMar>
            <w:vAlign w:val="bottom"/>
          </w:tcPr>
          <w:p w14:paraId="65660556" w14:textId="77777777" w:rsidR="004F22B4" w:rsidRPr="00D76E6E" w:rsidRDefault="004F22B4" w:rsidP="009D17D4">
            <w:pPr>
              <w:jc w:val="right"/>
              <w:rPr>
                <w:rFonts w:ascii="Verdana" w:hAnsi="Verdana" w:cs="Arial"/>
                <w:b/>
                <w:sz w:val="18"/>
                <w:szCs w:val="18"/>
                <w:lang w:val="es-BO"/>
              </w:rPr>
            </w:pPr>
            <w:r w:rsidRPr="00D76E6E">
              <w:rPr>
                <w:rFonts w:ascii="Verdana" w:hAnsi="Verdana" w:cs="Arial"/>
                <w:b/>
                <w:sz w:val="18"/>
                <w:szCs w:val="18"/>
                <w:lang w:val="es-BO"/>
              </w:rPr>
              <w:t>Bienes</w:t>
            </w:r>
          </w:p>
        </w:tc>
        <w:tc>
          <w:tcPr>
            <w:tcW w:w="153" w:type="dxa"/>
            <w:tcBorders>
              <w:top w:val="nil"/>
              <w:left w:val="nil"/>
              <w:bottom w:val="nil"/>
              <w:right w:val="nil"/>
            </w:tcBorders>
            <w:shd w:val="clear" w:color="auto" w:fill="auto"/>
            <w:vAlign w:val="bottom"/>
          </w:tcPr>
          <w:p w14:paraId="15E7A3F7" w14:textId="77777777" w:rsidR="004F22B4" w:rsidRPr="00D76E6E" w:rsidRDefault="004F22B4" w:rsidP="009D17D4">
            <w:pPr>
              <w:jc w:val="right"/>
              <w:rPr>
                <w:rFonts w:ascii="Verdana" w:hAnsi="Verdana" w:cs="Arial"/>
                <w:b/>
                <w:sz w:val="18"/>
                <w:szCs w:val="18"/>
                <w:lang w:val="es-BO"/>
              </w:rPr>
            </w:pPr>
            <w:r w:rsidRPr="00D76E6E">
              <w:rPr>
                <w:rFonts w:ascii="Verdana" w:hAnsi="Verdana" w:cs="Arial"/>
                <w:b/>
                <w:sz w:val="18"/>
                <w:szCs w:val="18"/>
                <w:lang w:val="es-BO"/>
              </w:rPr>
              <w:t>:</w:t>
            </w:r>
          </w:p>
        </w:tc>
        <w:tc>
          <w:tcPr>
            <w:tcW w:w="152" w:type="dxa"/>
            <w:tcBorders>
              <w:top w:val="nil"/>
              <w:left w:val="nil"/>
              <w:bottom w:val="nil"/>
              <w:right w:val="single" w:sz="4" w:space="0" w:color="auto"/>
            </w:tcBorders>
            <w:shd w:val="clear" w:color="auto" w:fill="auto"/>
            <w:vAlign w:val="center"/>
          </w:tcPr>
          <w:p w14:paraId="7289E789" w14:textId="77777777" w:rsidR="004F22B4" w:rsidRPr="00D76E6E" w:rsidRDefault="004F22B4" w:rsidP="009D17D4">
            <w:pPr>
              <w:jc w:val="center"/>
              <w:rPr>
                <w:rFonts w:ascii="Verdana" w:hAnsi="Verdana" w:cs="Arial"/>
                <w:sz w:val="18"/>
                <w:szCs w:val="18"/>
                <w:lang w:val="es-BO"/>
              </w:rPr>
            </w:pPr>
          </w:p>
        </w:tc>
        <w:tc>
          <w:tcPr>
            <w:tcW w:w="2623" w:type="dxa"/>
            <w:gridSpan w:val="7"/>
            <w:tcBorders>
              <w:top w:val="single" w:sz="4" w:space="0" w:color="auto"/>
              <w:left w:val="single" w:sz="4" w:space="0" w:color="auto"/>
              <w:bottom w:val="single" w:sz="4" w:space="0" w:color="auto"/>
              <w:right w:val="single" w:sz="4" w:space="0" w:color="auto"/>
            </w:tcBorders>
            <w:shd w:val="clear" w:color="auto" w:fill="DBE5F1"/>
            <w:vAlign w:val="center"/>
          </w:tcPr>
          <w:p w14:paraId="2F846470" w14:textId="77777777" w:rsidR="004F22B4" w:rsidRPr="00D76E6E" w:rsidRDefault="004F22B4" w:rsidP="009D17D4">
            <w:pPr>
              <w:rPr>
                <w:rFonts w:ascii="Verdana" w:hAnsi="Verdana" w:cs="Arial"/>
                <w:sz w:val="18"/>
                <w:szCs w:val="18"/>
                <w:lang w:val="es-BO"/>
              </w:rPr>
            </w:pPr>
            <w:r w:rsidRPr="00D76E6E">
              <w:rPr>
                <w:rFonts w:ascii="Verdana" w:hAnsi="Verdana" w:cs="Arial"/>
                <w:sz w:val="18"/>
                <w:szCs w:val="18"/>
                <w:lang w:val="es-BO"/>
              </w:rPr>
              <w:t>De acuerdo a Especificaciones Técnicas</w:t>
            </w:r>
          </w:p>
        </w:tc>
        <w:tc>
          <w:tcPr>
            <w:tcW w:w="2791" w:type="dxa"/>
            <w:gridSpan w:val="10"/>
            <w:tcBorders>
              <w:top w:val="nil"/>
              <w:left w:val="single" w:sz="4" w:space="0" w:color="auto"/>
              <w:bottom w:val="nil"/>
            </w:tcBorders>
            <w:shd w:val="clear" w:color="auto" w:fill="auto"/>
            <w:vAlign w:val="center"/>
          </w:tcPr>
          <w:p w14:paraId="050DE54C" w14:textId="77777777" w:rsidR="004F22B4" w:rsidRPr="00D76E6E" w:rsidRDefault="004F22B4" w:rsidP="009D17D4">
            <w:pPr>
              <w:rPr>
                <w:rFonts w:ascii="Verdana" w:hAnsi="Verdana" w:cs="Arial"/>
                <w:sz w:val="18"/>
                <w:szCs w:val="18"/>
                <w:lang w:val="es-BO"/>
              </w:rPr>
            </w:pPr>
          </w:p>
        </w:tc>
      </w:tr>
      <w:tr w:rsidR="004F22B4" w:rsidRPr="00D76E6E" w14:paraId="70205442" w14:textId="77777777" w:rsidTr="00023AC5">
        <w:tblPrEx>
          <w:tblCellMar>
            <w:left w:w="57" w:type="dxa"/>
            <w:right w:w="57" w:type="dxa"/>
          </w:tblCellMar>
        </w:tblPrEx>
        <w:trPr>
          <w:trHeight w:val="39"/>
        </w:trPr>
        <w:tc>
          <w:tcPr>
            <w:tcW w:w="2676" w:type="dxa"/>
            <w:gridSpan w:val="4"/>
            <w:tcBorders>
              <w:top w:val="nil"/>
              <w:left w:val="single" w:sz="12" w:space="0" w:color="auto"/>
              <w:bottom w:val="nil"/>
              <w:right w:val="nil"/>
            </w:tcBorders>
            <w:shd w:val="clear" w:color="auto" w:fill="auto"/>
            <w:tcMar>
              <w:left w:w="0" w:type="dxa"/>
              <w:right w:w="0" w:type="dxa"/>
            </w:tcMar>
            <w:vAlign w:val="bottom"/>
          </w:tcPr>
          <w:p w14:paraId="1B42A505" w14:textId="77777777" w:rsidR="004F22B4" w:rsidRPr="00D76E6E" w:rsidRDefault="004F22B4" w:rsidP="009D17D4">
            <w:pPr>
              <w:jc w:val="right"/>
              <w:rPr>
                <w:rFonts w:ascii="Verdana" w:hAnsi="Verdana" w:cs="Arial"/>
                <w:b/>
                <w:sz w:val="18"/>
                <w:szCs w:val="18"/>
                <w:lang w:val="es-BO"/>
              </w:rPr>
            </w:pPr>
          </w:p>
        </w:tc>
        <w:tc>
          <w:tcPr>
            <w:tcW w:w="153" w:type="dxa"/>
            <w:tcBorders>
              <w:top w:val="nil"/>
              <w:left w:val="nil"/>
              <w:bottom w:val="nil"/>
              <w:right w:val="nil"/>
            </w:tcBorders>
            <w:shd w:val="clear" w:color="auto" w:fill="auto"/>
            <w:vAlign w:val="bottom"/>
          </w:tcPr>
          <w:p w14:paraId="66C1759A" w14:textId="77777777" w:rsidR="004F22B4" w:rsidRPr="00D76E6E" w:rsidRDefault="004F22B4" w:rsidP="009D17D4">
            <w:pPr>
              <w:jc w:val="right"/>
              <w:rPr>
                <w:rFonts w:ascii="Verdana" w:hAnsi="Verdana" w:cs="Arial"/>
                <w:b/>
                <w:sz w:val="18"/>
                <w:szCs w:val="18"/>
                <w:lang w:val="es-BO"/>
              </w:rPr>
            </w:pPr>
          </w:p>
        </w:tc>
        <w:tc>
          <w:tcPr>
            <w:tcW w:w="152" w:type="dxa"/>
            <w:tcBorders>
              <w:top w:val="nil"/>
              <w:left w:val="nil"/>
              <w:bottom w:val="nil"/>
              <w:right w:val="nil"/>
            </w:tcBorders>
            <w:shd w:val="clear" w:color="auto" w:fill="auto"/>
            <w:vAlign w:val="center"/>
          </w:tcPr>
          <w:p w14:paraId="26C9708C" w14:textId="77777777" w:rsidR="004F22B4" w:rsidRPr="00D76E6E" w:rsidRDefault="004F22B4" w:rsidP="009D17D4">
            <w:pPr>
              <w:rPr>
                <w:rFonts w:ascii="Verdana" w:hAnsi="Verdana" w:cs="Arial"/>
                <w:sz w:val="18"/>
                <w:szCs w:val="18"/>
                <w:lang w:val="es-BO"/>
              </w:rPr>
            </w:pPr>
          </w:p>
        </w:tc>
        <w:tc>
          <w:tcPr>
            <w:tcW w:w="940" w:type="dxa"/>
            <w:gridSpan w:val="3"/>
            <w:tcBorders>
              <w:top w:val="nil"/>
              <w:left w:val="nil"/>
              <w:bottom w:val="nil"/>
              <w:right w:val="nil"/>
            </w:tcBorders>
            <w:shd w:val="clear" w:color="auto" w:fill="auto"/>
            <w:vAlign w:val="bottom"/>
          </w:tcPr>
          <w:p w14:paraId="18EF73B1" w14:textId="77777777" w:rsidR="004F22B4" w:rsidRPr="00D76E6E" w:rsidRDefault="004F22B4" w:rsidP="009D17D4">
            <w:pPr>
              <w:jc w:val="center"/>
              <w:rPr>
                <w:rFonts w:ascii="Verdana" w:hAnsi="Verdana" w:cs="Arial"/>
                <w:sz w:val="18"/>
                <w:szCs w:val="18"/>
                <w:lang w:val="es-BO"/>
              </w:rPr>
            </w:pPr>
          </w:p>
        </w:tc>
        <w:tc>
          <w:tcPr>
            <w:tcW w:w="152" w:type="dxa"/>
            <w:tcBorders>
              <w:top w:val="nil"/>
              <w:left w:val="nil"/>
              <w:bottom w:val="nil"/>
              <w:right w:val="nil"/>
            </w:tcBorders>
            <w:shd w:val="clear" w:color="auto" w:fill="auto"/>
            <w:vAlign w:val="bottom"/>
          </w:tcPr>
          <w:p w14:paraId="3536160F" w14:textId="77777777" w:rsidR="004F22B4" w:rsidRPr="00D76E6E" w:rsidRDefault="004F22B4" w:rsidP="009D17D4">
            <w:pPr>
              <w:jc w:val="center"/>
              <w:rPr>
                <w:rFonts w:ascii="Verdana" w:hAnsi="Verdana" w:cs="Arial"/>
                <w:sz w:val="18"/>
                <w:szCs w:val="18"/>
                <w:lang w:val="es-BO"/>
              </w:rPr>
            </w:pPr>
          </w:p>
        </w:tc>
        <w:tc>
          <w:tcPr>
            <w:tcW w:w="896" w:type="dxa"/>
            <w:tcBorders>
              <w:top w:val="nil"/>
              <w:left w:val="nil"/>
              <w:bottom w:val="nil"/>
              <w:right w:val="nil"/>
            </w:tcBorders>
            <w:shd w:val="clear" w:color="auto" w:fill="auto"/>
            <w:vAlign w:val="bottom"/>
          </w:tcPr>
          <w:p w14:paraId="76F8FF3C" w14:textId="77777777" w:rsidR="004F22B4" w:rsidRPr="00D76E6E" w:rsidRDefault="004F22B4" w:rsidP="009D17D4">
            <w:pPr>
              <w:jc w:val="center"/>
              <w:rPr>
                <w:rFonts w:ascii="Verdana" w:hAnsi="Verdana" w:cs="Arial"/>
                <w:sz w:val="18"/>
                <w:szCs w:val="18"/>
                <w:lang w:val="es-BO"/>
              </w:rPr>
            </w:pPr>
          </w:p>
        </w:tc>
        <w:tc>
          <w:tcPr>
            <w:tcW w:w="152" w:type="dxa"/>
            <w:tcBorders>
              <w:top w:val="nil"/>
              <w:left w:val="nil"/>
              <w:bottom w:val="nil"/>
              <w:right w:val="nil"/>
            </w:tcBorders>
            <w:shd w:val="clear" w:color="auto" w:fill="auto"/>
            <w:vAlign w:val="bottom"/>
          </w:tcPr>
          <w:p w14:paraId="49648D11" w14:textId="77777777" w:rsidR="004F22B4" w:rsidRPr="00D76E6E" w:rsidRDefault="004F22B4" w:rsidP="009D17D4">
            <w:pPr>
              <w:jc w:val="center"/>
              <w:rPr>
                <w:rFonts w:ascii="Verdana" w:hAnsi="Verdana" w:cs="Arial"/>
                <w:sz w:val="18"/>
                <w:szCs w:val="18"/>
                <w:lang w:val="es-BO"/>
              </w:rPr>
            </w:pPr>
          </w:p>
        </w:tc>
        <w:tc>
          <w:tcPr>
            <w:tcW w:w="747" w:type="dxa"/>
            <w:gridSpan w:val="2"/>
            <w:tcBorders>
              <w:top w:val="nil"/>
              <w:left w:val="nil"/>
              <w:bottom w:val="nil"/>
              <w:right w:val="nil"/>
            </w:tcBorders>
            <w:shd w:val="clear" w:color="auto" w:fill="auto"/>
            <w:vAlign w:val="bottom"/>
          </w:tcPr>
          <w:p w14:paraId="3184B126" w14:textId="77777777" w:rsidR="004F22B4" w:rsidRPr="00D76E6E" w:rsidRDefault="004F22B4" w:rsidP="009D17D4">
            <w:pPr>
              <w:jc w:val="center"/>
              <w:rPr>
                <w:rFonts w:ascii="Verdana" w:hAnsi="Verdana" w:cs="Arial"/>
                <w:sz w:val="18"/>
                <w:szCs w:val="18"/>
                <w:lang w:val="es-BO"/>
              </w:rPr>
            </w:pPr>
          </w:p>
        </w:tc>
        <w:tc>
          <w:tcPr>
            <w:tcW w:w="152" w:type="dxa"/>
            <w:tcBorders>
              <w:top w:val="nil"/>
              <w:left w:val="nil"/>
              <w:bottom w:val="nil"/>
              <w:right w:val="nil"/>
            </w:tcBorders>
            <w:shd w:val="clear" w:color="auto" w:fill="auto"/>
            <w:vAlign w:val="bottom"/>
          </w:tcPr>
          <w:p w14:paraId="4A8CCED4" w14:textId="77777777" w:rsidR="004F22B4" w:rsidRPr="00D76E6E" w:rsidRDefault="004F22B4" w:rsidP="009D17D4">
            <w:pPr>
              <w:jc w:val="center"/>
              <w:rPr>
                <w:rFonts w:ascii="Verdana" w:hAnsi="Verdana" w:cs="Arial"/>
                <w:sz w:val="18"/>
                <w:szCs w:val="18"/>
                <w:lang w:val="es-BO"/>
              </w:rPr>
            </w:pPr>
          </w:p>
        </w:tc>
        <w:tc>
          <w:tcPr>
            <w:tcW w:w="134" w:type="dxa"/>
            <w:gridSpan w:val="2"/>
            <w:tcBorders>
              <w:top w:val="nil"/>
              <w:left w:val="nil"/>
              <w:bottom w:val="nil"/>
              <w:right w:val="nil"/>
            </w:tcBorders>
            <w:shd w:val="clear" w:color="auto" w:fill="auto"/>
            <w:vAlign w:val="bottom"/>
          </w:tcPr>
          <w:p w14:paraId="16E7748F" w14:textId="77777777" w:rsidR="004F22B4" w:rsidRPr="00D76E6E" w:rsidRDefault="004F22B4" w:rsidP="009D17D4">
            <w:pPr>
              <w:jc w:val="center"/>
              <w:rPr>
                <w:rFonts w:ascii="Verdana" w:hAnsi="Verdana" w:cs="Arial"/>
                <w:sz w:val="18"/>
                <w:szCs w:val="18"/>
                <w:lang w:val="es-BO"/>
              </w:rPr>
            </w:pPr>
          </w:p>
        </w:tc>
        <w:tc>
          <w:tcPr>
            <w:tcW w:w="2241" w:type="dxa"/>
            <w:gridSpan w:val="6"/>
            <w:tcBorders>
              <w:top w:val="nil"/>
              <w:left w:val="nil"/>
              <w:bottom w:val="nil"/>
            </w:tcBorders>
            <w:shd w:val="clear" w:color="auto" w:fill="auto"/>
            <w:vAlign w:val="bottom"/>
          </w:tcPr>
          <w:p w14:paraId="486F47BF" w14:textId="77777777" w:rsidR="004F22B4" w:rsidRPr="00D76E6E" w:rsidRDefault="004F22B4" w:rsidP="009D17D4">
            <w:pPr>
              <w:jc w:val="center"/>
              <w:rPr>
                <w:rFonts w:ascii="Verdana" w:hAnsi="Verdana" w:cs="Arial"/>
                <w:sz w:val="18"/>
                <w:szCs w:val="18"/>
                <w:lang w:val="es-BO"/>
              </w:rPr>
            </w:pPr>
          </w:p>
        </w:tc>
      </w:tr>
      <w:tr w:rsidR="004F22B4" w:rsidRPr="00D76E6E" w14:paraId="63E652D5" w14:textId="77777777" w:rsidTr="00023AC5">
        <w:tblPrEx>
          <w:tblCellMar>
            <w:left w:w="57" w:type="dxa"/>
            <w:right w:w="57" w:type="dxa"/>
          </w:tblCellMar>
        </w:tblPrEx>
        <w:trPr>
          <w:trHeight w:val="265"/>
        </w:trPr>
        <w:tc>
          <w:tcPr>
            <w:tcW w:w="2676" w:type="dxa"/>
            <w:gridSpan w:val="4"/>
            <w:tcBorders>
              <w:top w:val="nil"/>
              <w:left w:val="single" w:sz="12" w:space="0" w:color="auto"/>
              <w:bottom w:val="nil"/>
              <w:right w:val="nil"/>
            </w:tcBorders>
            <w:shd w:val="clear" w:color="auto" w:fill="auto"/>
            <w:tcMar>
              <w:left w:w="0" w:type="dxa"/>
              <w:right w:w="0" w:type="dxa"/>
            </w:tcMar>
            <w:vAlign w:val="center"/>
          </w:tcPr>
          <w:p w14:paraId="234D5B12" w14:textId="77777777" w:rsidR="004F22B4" w:rsidRPr="00D76E6E" w:rsidRDefault="004F22B4" w:rsidP="009D17D4">
            <w:pPr>
              <w:jc w:val="right"/>
              <w:rPr>
                <w:rFonts w:ascii="Verdana" w:hAnsi="Verdana" w:cs="Arial"/>
                <w:b/>
                <w:sz w:val="18"/>
                <w:szCs w:val="18"/>
                <w:lang w:val="es-BO"/>
              </w:rPr>
            </w:pPr>
            <w:r w:rsidRPr="00D76E6E">
              <w:rPr>
                <w:rFonts w:ascii="Verdana" w:hAnsi="Verdana" w:cs="Arial"/>
                <w:b/>
                <w:sz w:val="18"/>
                <w:szCs w:val="18"/>
                <w:lang w:val="es-BO"/>
              </w:rPr>
              <w:t>Ciudad</w:t>
            </w:r>
          </w:p>
        </w:tc>
        <w:tc>
          <w:tcPr>
            <w:tcW w:w="153" w:type="dxa"/>
            <w:tcBorders>
              <w:top w:val="nil"/>
              <w:left w:val="nil"/>
              <w:bottom w:val="nil"/>
              <w:right w:val="nil"/>
            </w:tcBorders>
            <w:shd w:val="clear" w:color="auto" w:fill="auto"/>
          </w:tcPr>
          <w:p w14:paraId="69AB7503" w14:textId="77777777" w:rsidR="004F22B4" w:rsidRPr="00D76E6E" w:rsidRDefault="004F22B4" w:rsidP="009D17D4">
            <w:pPr>
              <w:jc w:val="center"/>
              <w:rPr>
                <w:rFonts w:ascii="Verdana" w:hAnsi="Verdana" w:cs="Arial"/>
                <w:b/>
                <w:sz w:val="18"/>
                <w:szCs w:val="18"/>
                <w:lang w:val="es-BO"/>
              </w:rPr>
            </w:pPr>
            <w:r w:rsidRPr="00D76E6E">
              <w:rPr>
                <w:rFonts w:ascii="Verdana" w:hAnsi="Verdana" w:cs="Arial"/>
                <w:b/>
                <w:sz w:val="18"/>
                <w:szCs w:val="18"/>
                <w:lang w:val="es-BO"/>
              </w:rPr>
              <w:t>:</w:t>
            </w:r>
          </w:p>
        </w:tc>
        <w:tc>
          <w:tcPr>
            <w:tcW w:w="152" w:type="dxa"/>
            <w:tcBorders>
              <w:top w:val="nil"/>
              <w:left w:val="nil"/>
              <w:bottom w:val="nil"/>
              <w:right w:val="single" w:sz="4" w:space="0" w:color="auto"/>
            </w:tcBorders>
            <w:shd w:val="clear" w:color="auto" w:fill="auto"/>
            <w:vAlign w:val="center"/>
          </w:tcPr>
          <w:p w14:paraId="71B4EC1F" w14:textId="77777777" w:rsidR="004F22B4" w:rsidRPr="00D76E6E" w:rsidRDefault="004F22B4" w:rsidP="009D17D4">
            <w:pPr>
              <w:jc w:val="center"/>
              <w:rPr>
                <w:rFonts w:ascii="Verdana" w:hAnsi="Verdana" w:cs="Arial"/>
                <w:sz w:val="18"/>
                <w:szCs w:val="18"/>
                <w:lang w:val="es-BO"/>
              </w:rPr>
            </w:pPr>
          </w:p>
        </w:tc>
        <w:tc>
          <w:tcPr>
            <w:tcW w:w="2623" w:type="dxa"/>
            <w:gridSpan w:val="7"/>
            <w:tcBorders>
              <w:top w:val="single" w:sz="4" w:space="0" w:color="auto"/>
              <w:left w:val="single" w:sz="4" w:space="0" w:color="auto"/>
              <w:bottom w:val="single" w:sz="4" w:space="0" w:color="auto"/>
              <w:right w:val="single" w:sz="4" w:space="0" w:color="auto"/>
            </w:tcBorders>
            <w:shd w:val="clear" w:color="auto" w:fill="DBE5F1"/>
            <w:vAlign w:val="center"/>
          </w:tcPr>
          <w:p w14:paraId="44D36104" w14:textId="77777777" w:rsidR="004F22B4" w:rsidRPr="00D76E6E" w:rsidRDefault="004F22B4" w:rsidP="009D17D4">
            <w:pPr>
              <w:rPr>
                <w:rFonts w:ascii="Verdana" w:hAnsi="Verdana" w:cs="Arial"/>
                <w:sz w:val="18"/>
                <w:szCs w:val="18"/>
                <w:lang w:val="es-BO"/>
              </w:rPr>
            </w:pPr>
            <w:r w:rsidRPr="00D76E6E">
              <w:rPr>
                <w:rFonts w:ascii="Verdana" w:hAnsi="Verdana" w:cs="Arial"/>
                <w:sz w:val="18"/>
                <w:szCs w:val="18"/>
                <w:lang w:val="es-BO"/>
              </w:rPr>
              <w:t>A nivel nacional</w:t>
            </w:r>
          </w:p>
        </w:tc>
        <w:tc>
          <w:tcPr>
            <w:tcW w:w="2791" w:type="dxa"/>
            <w:gridSpan w:val="10"/>
            <w:tcBorders>
              <w:top w:val="nil"/>
              <w:left w:val="single" w:sz="4" w:space="0" w:color="auto"/>
              <w:bottom w:val="nil"/>
            </w:tcBorders>
            <w:shd w:val="clear" w:color="auto" w:fill="auto"/>
            <w:vAlign w:val="center"/>
          </w:tcPr>
          <w:p w14:paraId="7C3DA4C0" w14:textId="77777777" w:rsidR="004F22B4" w:rsidRPr="00D76E6E" w:rsidRDefault="004F22B4" w:rsidP="009D17D4">
            <w:pPr>
              <w:rPr>
                <w:rFonts w:ascii="Verdana" w:hAnsi="Verdana" w:cs="Arial"/>
                <w:sz w:val="18"/>
                <w:szCs w:val="18"/>
                <w:lang w:val="es-BO"/>
              </w:rPr>
            </w:pPr>
          </w:p>
        </w:tc>
      </w:tr>
      <w:tr w:rsidR="004F22B4" w:rsidRPr="00D76E6E" w14:paraId="18DDC2C8" w14:textId="77777777" w:rsidTr="00023AC5">
        <w:tblPrEx>
          <w:tblCellMar>
            <w:left w:w="57" w:type="dxa"/>
            <w:right w:w="57" w:type="dxa"/>
          </w:tblCellMar>
        </w:tblPrEx>
        <w:trPr>
          <w:trHeight w:val="39"/>
        </w:trPr>
        <w:tc>
          <w:tcPr>
            <w:tcW w:w="2676" w:type="dxa"/>
            <w:gridSpan w:val="4"/>
            <w:tcBorders>
              <w:top w:val="nil"/>
              <w:left w:val="single" w:sz="12" w:space="0" w:color="auto"/>
              <w:bottom w:val="nil"/>
              <w:right w:val="nil"/>
            </w:tcBorders>
            <w:shd w:val="clear" w:color="auto" w:fill="auto"/>
            <w:tcMar>
              <w:left w:w="0" w:type="dxa"/>
              <w:right w:w="0" w:type="dxa"/>
            </w:tcMar>
            <w:vAlign w:val="center"/>
          </w:tcPr>
          <w:p w14:paraId="1604A39A" w14:textId="77777777" w:rsidR="004F22B4" w:rsidRPr="00D76E6E" w:rsidRDefault="004F22B4" w:rsidP="009D17D4">
            <w:pPr>
              <w:jc w:val="right"/>
              <w:rPr>
                <w:rFonts w:ascii="Verdana" w:hAnsi="Verdana" w:cs="Arial"/>
                <w:b/>
                <w:sz w:val="18"/>
                <w:szCs w:val="18"/>
                <w:lang w:val="es-BO"/>
              </w:rPr>
            </w:pPr>
          </w:p>
        </w:tc>
        <w:tc>
          <w:tcPr>
            <w:tcW w:w="153" w:type="dxa"/>
            <w:tcBorders>
              <w:top w:val="nil"/>
              <w:left w:val="nil"/>
              <w:bottom w:val="nil"/>
              <w:right w:val="nil"/>
            </w:tcBorders>
            <w:shd w:val="clear" w:color="auto" w:fill="auto"/>
          </w:tcPr>
          <w:p w14:paraId="4B0505D7" w14:textId="77777777" w:rsidR="004F22B4" w:rsidRPr="00D76E6E" w:rsidRDefault="004F22B4" w:rsidP="009D17D4">
            <w:pPr>
              <w:jc w:val="center"/>
              <w:rPr>
                <w:rFonts w:ascii="Verdana" w:hAnsi="Verdana" w:cs="Arial"/>
                <w:b/>
                <w:sz w:val="18"/>
                <w:szCs w:val="18"/>
                <w:lang w:val="es-BO"/>
              </w:rPr>
            </w:pPr>
          </w:p>
        </w:tc>
        <w:tc>
          <w:tcPr>
            <w:tcW w:w="152" w:type="dxa"/>
            <w:tcBorders>
              <w:top w:val="nil"/>
              <w:left w:val="nil"/>
              <w:bottom w:val="nil"/>
              <w:right w:val="nil"/>
            </w:tcBorders>
            <w:shd w:val="clear" w:color="auto" w:fill="auto"/>
            <w:vAlign w:val="center"/>
          </w:tcPr>
          <w:p w14:paraId="1ABDDA1B" w14:textId="77777777" w:rsidR="004F22B4" w:rsidRPr="00D76E6E" w:rsidRDefault="004F22B4" w:rsidP="009D17D4">
            <w:pPr>
              <w:rPr>
                <w:rFonts w:ascii="Verdana" w:hAnsi="Verdana" w:cs="Arial"/>
                <w:sz w:val="18"/>
                <w:szCs w:val="18"/>
                <w:lang w:val="es-BO"/>
              </w:rPr>
            </w:pPr>
          </w:p>
        </w:tc>
        <w:tc>
          <w:tcPr>
            <w:tcW w:w="940" w:type="dxa"/>
            <w:gridSpan w:val="3"/>
            <w:tcBorders>
              <w:top w:val="nil"/>
              <w:left w:val="nil"/>
              <w:bottom w:val="nil"/>
              <w:right w:val="nil"/>
            </w:tcBorders>
            <w:shd w:val="clear" w:color="auto" w:fill="auto"/>
            <w:vAlign w:val="bottom"/>
          </w:tcPr>
          <w:p w14:paraId="0064FEDA" w14:textId="77777777" w:rsidR="004F22B4" w:rsidRPr="00D76E6E" w:rsidRDefault="004F22B4" w:rsidP="009D17D4">
            <w:pPr>
              <w:jc w:val="center"/>
              <w:rPr>
                <w:rFonts w:ascii="Verdana" w:hAnsi="Verdana" w:cs="Arial"/>
                <w:sz w:val="18"/>
                <w:szCs w:val="18"/>
                <w:lang w:val="es-BO"/>
              </w:rPr>
            </w:pPr>
          </w:p>
        </w:tc>
        <w:tc>
          <w:tcPr>
            <w:tcW w:w="152" w:type="dxa"/>
            <w:tcBorders>
              <w:top w:val="nil"/>
              <w:left w:val="nil"/>
              <w:bottom w:val="nil"/>
              <w:right w:val="nil"/>
            </w:tcBorders>
            <w:shd w:val="clear" w:color="auto" w:fill="auto"/>
            <w:vAlign w:val="bottom"/>
          </w:tcPr>
          <w:p w14:paraId="3D9197C9" w14:textId="77777777" w:rsidR="004F22B4" w:rsidRPr="00D76E6E" w:rsidRDefault="004F22B4" w:rsidP="009D17D4">
            <w:pPr>
              <w:jc w:val="center"/>
              <w:rPr>
                <w:rFonts w:ascii="Verdana" w:hAnsi="Verdana" w:cs="Arial"/>
                <w:sz w:val="18"/>
                <w:szCs w:val="18"/>
                <w:lang w:val="es-BO"/>
              </w:rPr>
            </w:pPr>
          </w:p>
        </w:tc>
        <w:tc>
          <w:tcPr>
            <w:tcW w:w="896" w:type="dxa"/>
            <w:tcBorders>
              <w:top w:val="nil"/>
              <w:left w:val="nil"/>
              <w:bottom w:val="nil"/>
              <w:right w:val="nil"/>
            </w:tcBorders>
            <w:shd w:val="clear" w:color="auto" w:fill="auto"/>
            <w:vAlign w:val="bottom"/>
          </w:tcPr>
          <w:p w14:paraId="1578C268" w14:textId="77777777" w:rsidR="004F22B4" w:rsidRPr="00D76E6E" w:rsidRDefault="004F22B4" w:rsidP="009D17D4">
            <w:pPr>
              <w:jc w:val="center"/>
              <w:rPr>
                <w:rFonts w:ascii="Verdana" w:hAnsi="Verdana" w:cs="Arial"/>
                <w:sz w:val="18"/>
                <w:szCs w:val="18"/>
                <w:lang w:val="es-BO"/>
              </w:rPr>
            </w:pPr>
          </w:p>
        </w:tc>
        <w:tc>
          <w:tcPr>
            <w:tcW w:w="152" w:type="dxa"/>
            <w:tcBorders>
              <w:top w:val="nil"/>
              <w:left w:val="nil"/>
              <w:bottom w:val="nil"/>
              <w:right w:val="nil"/>
            </w:tcBorders>
            <w:shd w:val="clear" w:color="auto" w:fill="auto"/>
            <w:vAlign w:val="bottom"/>
          </w:tcPr>
          <w:p w14:paraId="54C6BD1D" w14:textId="77777777" w:rsidR="004F22B4" w:rsidRPr="00D76E6E" w:rsidRDefault="004F22B4" w:rsidP="009D17D4">
            <w:pPr>
              <w:jc w:val="center"/>
              <w:rPr>
                <w:rFonts w:ascii="Verdana" w:hAnsi="Verdana" w:cs="Arial"/>
                <w:sz w:val="18"/>
                <w:szCs w:val="18"/>
                <w:lang w:val="es-BO"/>
              </w:rPr>
            </w:pPr>
          </w:p>
        </w:tc>
        <w:tc>
          <w:tcPr>
            <w:tcW w:w="747" w:type="dxa"/>
            <w:gridSpan w:val="2"/>
            <w:tcBorders>
              <w:top w:val="nil"/>
              <w:left w:val="nil"/>
              <w:bottom w:val="nil"/>
              <w:right w:val="nil"/>
            </w:tcBorders>
            <w:shd w:val="clear" w:color="auto" w:fill="auto"/>
            <w:vAlign w:val="bottom"/>
          </w:tcPr>
          <w:p w14:paraId="6751D740" w14:textId="77777777" w:rsidR="004F22B4" w:rsidRPr="00D76E6E" w:rsidRDefault="004F22B4" w:rsidP="009D17D4">
            <w:pPr>
              <w:jc w:val="center"/>
              <w:rPr>
                <w:rFonts w:ascii="Verdana" w:hAnsi="Verdana" w:cs="Arial"/>
                <w:sz w:val="18"/>
                <w:szCs w:val="18"/>
                <w:lang w:val="es-BO"/>
              </w:rPr>
            </w:pPr>
          </w:p>
        </w:tc>
        <w:tc>
          <w:tcPr>
            <w:tcW w:w="152" w:type="dxa"/>
            <w:tcBorders>
              <w:top w:val="nil"/>
              <w:left w:val="nil"/>
              <w:bottom w:val="nil"/>
              <w:right w:val="nil"/>
            </w:tcBorders>
            <w:shd w:val="clear" w:color="auto" w:fill="auto"/>
            <w:vAlign w:val="bottom"/>
          </w:tcPr>
          <w:p w14:paraId="49BBAAA9" w14:textId="77777777" w:rsidR="004F22B4" w:rsidRPr="00D76E6E" w:rsidRDefault="004F22B4" w:rsidP="009D17D4">
            <w:pPr>
              <w:jc w:val="center"/>
              <w:rPr>
                <w:rFonts w:ascii="Verdana" w:hAnsi="Verdana" w:cs="Arial"/>
                <w:sz w:val="18"/>
                <w:szCs w:val="18"/>
                <w:lang w:val="es-BO"/>
              </w:rPr>
            </w:pPr>
          </w:p>
        </w:tc>
        <w:tc>
          <w:tcPr>
            <w:tcW w:w="134" w:type="dxa"/>
            <w:gridSpan w:val="2"/>
            <w:tcBorders>
              <w:top w:val="nil"/>
              <w:left w:val="nil"/>
              <w:bottom w:val="nil"/>
              <w:right w:val="nil"/>
            </w:tcBorders>
            <w:shd w:val="clear" w:color="auto" w:fill="auto"/>
            <w:vAlign w:val="bottom"/>
          </w:tcPr>
          <w:p w14:paraId="3F8EEB43" w14:textId="77777777" w:rsidR="004F22B4" w:rsidRPr="00D76E6E" w:rsidRDefault="004F22B4" w:rsidP="009D17D4">
            <w:pPr>
              <w:jc w:val="center"/>
              <w:rPr>
                <w:rFonts w:ascii="Verdana" w:hAnsi="Verdana" w:cs="Arial"/>
                <w:sz w:val="18"/>
                <w:szCs w:val="18"/>
                <w:lang w:val="es-BO"/>
              </w:rPr>
            </w:pPr>
          </w:p>
        </w:tc>
        <w:tc>
          <w:tcPr>
            <w:tcW w:w="2241" w:type="dxa"/>
            <w:gridSpan w:val="6"/>
            <w:tcBorders>
              <w:top w:val="nil"/>
              <w:left w:val="nil"/>
              <w:bottom w:val="nil"/>
            </w:tcBorders>
            <w:shd w:val="clear" w:color="auto" w:fill="auto"/>
            <w:vAlign w:val="bottom"/>
          </w:tcPr>
          <w:p w14:paraId="68E44952" w14:textId="77777777" w:rsidR="004F22B4" w:rsidRPr="00D76E6E" w:rsidRDefault="004F22B4" w:rsidP="009D17D4">
            <w:pPr>
              <w:jc w:val="center"/>
              <w:rPr>
                <w:rFonts w:ascii="Verdana" w:hAnsi="Verdana" w:cs="Arial"/>
                <w:sz w:val="18"/>
                <w:szCs w:val="18"/>
                <w:lang w:val="es-BO"/>
              </w:rPr>
            </w:pPr>
          </w:p>
        </w:tc>
      </w:tr>
      <w:tr w:rsidR="004F22B4" w:rsidRPr="00D76E6E" w14:paraId="6D57F11E" w14:textId="77777777" w:rsidTr="00023AC5">
        <w:tblPrEx>
          <w:tblCellMar>
            <w:left w:w="57" w:type="dxa"/>
            <w:right w:w="57" w:type="dxa"/>
          </w:tblCellMar>
        </w:tblPrEx>
        <w:trPr>
          <w:trHeight w:val="265"/>
        </w:trPr>
        <w:tc>
          <w:tcPr>
            <w:tcW w:w="244" w:type="dxa"/>
            <w:tcBorders>
              <w:top w:val="nil"/>
              <w:left w:val="single" w:sz="12" w:space="0" w:color="auto"/>
              <w:bottom w:val="nil"/>
              <w:right w:val="nil"/>
            </w:tcBorders>
            <w:shd w:val="clear" w:color="auto" w:fill="auto"/>
            <w:tcMar>
              <w:left w:w="0" w:type="dxa"/>
              <w:right w:w="0" w:type="dxa"/>
            </w:tcMar>
            <w:vAlign w:val="bottom"/>
          </w:tcPr>
          <w:p w14:paraId="0E862D07" w14:textId="77777777" w:rsidR="004F22B4" w:rsidRPr="00D76E6E" w:rsidRDefault="004F22B4" w:rsidP="009D17D4">
            <w:pPr>
              <w:jc w:val="right"/>
              <w:rPr>
                <w:rFonts w:ascii="Verdana" w:hAnsi="Verdana" w:cs="Arial"/>
                <w:b/>
                <w:sz w:val="18"/>
                <w:szCs w:val="18"/>
                <w:lang w:val="es-BO"/>
              </w:rPr>
            </w:pPr>
          </w:p>
        </w:tc>
        <w:tc>
          <w:tcPr>
            <w:tcW w:w="1057" w:type="dxa"/>
            <w:tcBorders>
              <w:top w:val="nil"/>
              <w:left w:val="nil"/>
              <w:bottom w:val="single" w:sz="4" w:space="0" w:color="auto"/>
              <w:right w:val="nil"/>
            </w:tcBorders>
            <w:shd w:val="clear" w:color="auto" w:fill="auto"/>
            <w:vAlign w:val="bottom"/>
          </w:tcPr>
          <w:p w14:paraId="4C7A2C20" w14:textId="77777777" w:rsidR="004F22B4" w:rsidRPr="00D76E6E" w:rsidRDefault="004F22B4" w:rsidP="009D17D4">
            <w:pPr>
              <w:jc w:val="center"/>
              <w:rPr>
                <w:rFonts w:ascii="Verdana" w:hAnsi="Verdana" w:cs="Arial"/>
                <w:sz w:val="18"/>
                <w:szCs w:val="18"/>
                <w:lang w:val="es-BO"/>
              </w:rPr>
            </w:pPr>
            <w:r w:rsidRPr="00D76E6E">
              <w:rPr>
                <w:rFonts w:ascii="Verdana" w:hAnsi="Verdana" w:cs="Arial"/>
                <w:sz w:val="18"/>
                <w:szCs w:val="18"/>
                <w:lang w:val="es-BO"/>
              </w:rPr>
              <w:t>Código</w:t>
            </w:r>
          </w:p>
        </w:tc>
        <w:tc>
          <w:tcPr>
            <w:tcW w:w="134" w:type="dxa"/>
            <w:tcBorders>
              <w:top w:val="nil"/>
              <w:left w:val="nil"/>
              <w:bottom w:val="nil"/>
              <w:right w:val="nil"/>
            </w:tcBorders>
            <w:shd w:val="clear" w:color="auto" w:fill="auto"/>
            <w:vAlign w:val="center"/>
          </w:tcPr>
          <w:p w14:paraId="05FBA584" w14:textId="77777777" w:rsidR="004F22B4" w:rsidRPr="00D76E6E" w:rsidRDefault="004F22B4" w:rsidP="009D17D4">
            <w:pPr>
              <w:jc w:val="center"/>
              <w:rPr>
                <w:rFonts w:ascii="Verdana" w:hAnsi="Verdana" w:cs="Arial"/>
                <w:sz w:val="18"/>
                <w:szCs w:val="18"/>
                <w:lang w:val="es-BO"/>
              </w:rPr>
            </w:pPr>
          </w:p>
        </w:tc>
        <w:tc>
          <w:tcPr>
            <w:tcW w:w="4654" w:type="dxa"/>
            <w:gridSpan w:val="13"/>
            <w:tcBorders>
              <w:top w:val="nil"/>
              <w:left w:val="nil"/>
              <w:bottom w:val="single" w:sz="4" w:space="0" w:color="auto"/>
              <w:right w:val="nil"/>
            </w:tcBorders>
            <w:shd w:val="clear" w:color="auto" w:fill="auto"/>
            <w:vAlign w:val="center"/>
          </w:tcPr>
          <w:p w14:paraId="22095CEC" w14:textId="77777777" w:rsidR="004F22B4" w:rsidRPr="00D76E6E" w:rsidRDefault="004F22B4" w:rsidP="009D17D4">
            <w:pPr>
              <w:jc w:val="center"/>
              <w:rPr>
                <w:rFonts w:ascii="Verdana" w:hAnsi="Verdana" w:cs="Arial"/>
                <w:sz w:val="18"/>
                <w:szCs w:val="18"/>
                <w:lang w:val="es-BO"/>
              </w:rPr>
            </w:pPr>
            <w:r w:rsidRPr="00D76E6E">
              <w:rPr>
                <w:rFonts w:ascii="Verdana" w:hAnsi="Verdana" w:cs="Arial"/>
                <w:sz w:val="18"/>
                <w:szCs w:val="18"/>
                <w:lang w:val="es-BO"/>
              </w:rPr>
              <w:t>Descripción</w:t>
            </w:r>
          </w:p>
        </w:tc>
        <w:tc>
          <w:tcPr>
            <w:tcW w:w="130" w:type="dxa"/>
            <w:gridSpan w:val="2"/>
            <w:tcBorders>
              <w:top w:val="nil"/>
              <w:left w:val="nil"/>
              <w:bottom w:val="nil"/>
              <w:right w:val="nil"/>
            </w:tcBorders>
            <w:shd w:val="clear" w:color="auto" w:fill="auto"/>
            <w:vAlign w:val="center"/>
          </w:tcPr>
          <w:p w14:paraId="5C3E8467" w14:textId="77777777" w:rsidR="004F22B4" w:rsidRPr="00D76E6E" w:rsidRDefault="004F22B4" w:rsidP="009D17D4">
            <w:pPr>
              <w:jc w:val="center"/>
              <w:rPr>
                <w:rFonts w:ascii="Verdana" w:hAnsi="Verdana" w:cs="Arial"/>
                <w:sz w:val="18"/>
                <w:szCs w:val="18"/>
                <w:lang w:val="es-BO"/>
              </w:rPr>
            </w:pPr>
          </w:p>
        </w:tc>
        <w:tc>
          <w:tcPr>
            <w:tcW w:w="2042" w:type="dxa"/>
            <w:gridSpan w:val="4"/>
            <w:tcBorders>
              <w:top w:val="nil"/>
              <w:left w:val="nil"/>
              <w:bottom w:val="single" w:sz="4" w:space="0" w:color="auto"/>
              <w:right w:val="nil"/>
            </w:tcBorders>
            <w:shd w:val="clear" w:color="auto" w:fill="auto"/>
            <w:vAlign w:val="center"/>
          </w:tcPr>
          <w:p w14:paraId="656A45DF" w14:textId="77777777" w:rsidR="004F22B4" w:rsidRPr="00D76E6E" w:rsidRDefault="004F22B4" w:rsidP="009D17D4">
            <w:pPr>
              <w:jc w:val="center"/>
              <w:rPr>
                <w:rFonts w:ascii="Verdana" w:hAnsi="Verdana" w:cs="Arial"/>
                <w:sz w:val="18"/>
                <w:szCs w:val="18"/>
                <w:lang w:val="es-BO"/>
              </w:rPr>
            </w:pPr>
            <w:r w:rsidRPr="00D76E6E">
              <w:rPr>
                <w:rFonts w:ascii="Verdana" w:hAnsi="Verdana" w:cs="Arial"/>
                <w:sz w:val="18"/>
                <w:szCs w:val="18"/>
                <w:lang w:val="es-BO"/>
              </w:rPr>
              <w:t>Valor</w:t>
            </w:r>
          </w:p>
        </w:tc>
        <w:tc>
          <w:tcPr>
            <w:tcW w:w="134" w:type="dxa"/>
            <w:tcBorders>
              <w:top w:val="nil"/>
              <w:left w:val="nil"/>
              <w:bottom w:val="nil"/>
            </w:tcBorders>
            <w:shd w:val="clear" w:color="auto" w:fill="auto"/>
            <w:vAlign w:val="center"/>
          </w:tcPr>
          <w:p w14:paraId="39076FC7" w14:textId="77777777" w:rsidR="004F22B4" w:rsidRPr="00D76E6E" w:rsidRDefault="004F22B4" w:rsidP="009D17D4">
            <w:pPr>
              <w:rPr>
                <w:rFonts w:ascii="Verdana" w:hAnsi="Verdana" w:cs="Arial"/>
                <w:sz w:val="18"/>
                <w:szCs w:val="18"/>
                <w:lang w:val="es-BO"/>
              </w:rPr>
            </w:pPr>
          </w:p>
        </w:tc>
      </w:tr>
      <w:tr w:rsidR="004F22B4" w:rsidRPr="00D76E6E" w14:paraId="4D096860" w14:textId="77777777" w:rsidTr="00023AC5">
        <w:tblPrEx>
          <w:tblCellMar>
            <w:left w:w="57" w:type="dxa"/>
            <w:right w:w="57" w:type="dxa"/>
          </w:tblCellMar>
        </w:tblPrEx>
        <w:trPr>
          <w:trHeight w:val="265"/>
        </w:trPr>
        <w:tc>
          <w:tcPr>
            <w:tcW w:w="244" w:type="dxa"/>
            <w:tcBorders>
              <w:top w:val="nil"/>
              <w:left w:val="single" w:sz="12" w:space="0" w:color="auto"/>
              <w:bottom w:val="nil"/>
              <w:right w:val="single" w:sz="4" w:space="0" w:color="auto"/>
            </w:tcBorders>
            <w:shd w:val="clear" w:color="auto" w:fill="auto"/>
            <w:tcMar>
              <w:left w:w="0" w:type="dxa"/>
              <w:right w:w="0" w:type="dxa"/>
            </w:tcMar>
            <w:vAlign w:val="bottom"/>
          </w:tcPr>
          <w:p w14:paraId="61CA0535" w14:textId="77777777" w:rsidR="004F22B4" w:rsidRPr="00D76E6E" w:rsidRDefault="004F22B4" w:rsidP="009D17D4">
            <w:pPr>
              <w:jc w:val="right"/>
              <w:rPr>
                <w:rFonts w:ascii="Verdana" w:hAnsi="Verdana" w:cs="Arial"/>
                <w:b/>
                <w:sz w:val="18"/>
                <w:szCs w:val="18"/>
                <w:lang w:val="es-BO"/>
              </w:rPr>
            </w:pPr>
          </w:p>
        </w:tc>
        <w:tc>
          <w:tcPr>
            <w:tcW w:w="1057" w:type="dxa"/>
            <w:tcBorders>
              <w:top w:val="single" w:sz="4" w:space="0" w:color="auto"/>
              <w:left w:val="single" w:sz="4" w:space="0" w:color="auto"/>
              <w:bottom w:val="single" w:sz="4" w:space="0" w:color="auto"/>
              <w:right w:val="single" w:sz="4" w:space="0" w:color="auto"/>
            </w:tcBorders>
            <w:shd w:val="clear" w:color="auto" w:fill="DBE5F1"/>
            <w:vAlign w:val="center"/>
          </w:tcPr>
          <w:p w14:paraId="1E369F18" w14:textId="65A28BE0" w:rsidR="004F22B4" w:rsidRPr="00D76E6E" w:rsidRDefault="006815CB" w:rsidP="006815CB">
            <w:pPr>
              <w:jc w:val="center"/>
              <w:rPr>
                <w:rFonts w:ascii="Verdana" w:hAnsi="Verdana" w:cs="Arial"/>
                <w:sz w:val="18"/>
                <w:szCs w:val="18"/>
                <w:lang w:val="es-BO"/>
              </w:rPr>
            </w:pPr>
            <w:r>
              <w:rPr>
                <w:rFonts w:ascii="Verdana" w:hAnsi="Verdana" w:cs="Arial"/>
                <w:sz w:val="18"/>
                <w:szCs w:val="18"/>
                <w:lang w:val="es-BO"/>
              </w:rPr>
              <w:t>-</w:t>
            </w:r>
          </w:p>
        </w:tc>
        <w:tc>
          <w:tcPr>
            <w:tcW w:w="134" w:type="dxa"/>
            <w:tcBorders>
              <w:top w:val="nil"/>
              <w:left w:val="single" w:sz="4" w:space="0" w:color="auto"/>
              <w:bottom w:val="nil"/>
              <w:right w:val="single" w:sz="4" w:space="0" w:color="auto"/>
            </w:tcBorders>
            <w:shd w:val="clear" w:color="auto" w:fill="auto"/>
            <w:vAlign w:val="center"/>
          </w:tcPr>
          <w:p w14:paraId="30821138" w14:textId="77777777" w:rsidR="004F22B4" w:rsidRPr="00D76E6E" w:rsidRDefault="004F22B4" w:rsidP="009D17D4">
            <w:pPr>
              <w:rPr>
                <w:rFonts w:ascii="Verdana" w:hAnsi="Verdana" w:cs="Arial"/>
                <w:sz w:val="18"/>
                <w:szCs w:val="18"/>
                <w:lang w:val="es-BO"/>
              </w:rPr>
            </w:pPr>
          </w:p>
        </w:tc>
        <w:tc>
          <w:tcPr>
            <w:tcW w:w="4654" w:type="dxa"/>
            <w:gridSpan w:val="13"/>
            <w:tcBorders>
              <w:top w:val="single" w:sz="4" w:space="0" w:color="auto"/>
              <w:left w:val="single" w:sz="4" w:space="0" w:color="auto"/>
              <w:bottom w:val="single" w:sz="4" w:space="0" w:color="auto"/>
              <w:right w:val="single" w:sz="4" w:space="0" w:color="auto"/>
            </w:tcBorders>
            <w:shd w:val="clear" w:color="auto" w:fill="DBE5F1"/>
            <w:vAlign w:val="center"/>
          </w:tcPr>
          <w:p w14:paraId="62E5902E" w14:textId="7FD7C439" w:rsidR="004F22B4" w:rsidRPr="00D76E6E" w:rsidRDefault="000109B7" w:rsidP="00D60A4E">
            <w:pPr>
              <w:spacing w:before="120" w:after="120"/>
              <w:jc w:val="both"/>
              <w:rPr>
                <w:rFonts w:ascii="Verdana" w:hAnsi="Verdana" w:cs="Arial"/>
                <w:sz w:val="18"/>
                <w:szCs w:val="18"/>
                <w:lang w:val="es-BO"/>
              </w:rPr>
            </w:pPr>
            <w:r w:rsidRPr="00D76E6E">
              <w:rPr>
                <w:rFonts w:ascii="Verdana" w:hAnsi="Verdana" w:cs="Arial"/>
                <w:b/>
                <w:bCs/>
                <w:sz w:val="18"/>
                <w:szCs w:val="18"/>
                <w:lang w:val="es-BO"/>
              </w:rPr>
              <w:t>INTERÉS</w:t>
            </w:r>
            <w:r w:rsidR="004F22B4" w:rsidRPr="00D76E6E">
              <w:rPr>
                <w:rFonts w:ascii="Verdana" w:hAnsi="Verdana" w:cs="Arial"/>
                <w:b/>
                <w:bCs/>
                <w:sz w:val="18"/>
                <w:szCs w:val="18"/>
                <w:lang w:val="es-BO"/>
              </w:rPr>
              <w:t xml:space="preserve"> ASEGURABLE:</w:t>
            </w:r>
            <w:r w:rsidR="004F22B4" w:rsidRPr="00D76E6E">
              <w:rPr>
                <w:rFonts w:ascii="Verdana" w:hAnsi="Verdana" w:cs="Arial"/>
                <w:sz w:val="18"/>
                <w:szCs w:val="18"/>
                <w:lang w:val="es-BO"/>
              </w:rPr>
              <w:t xml:space="preserve"> </w:t>
            </w:r>
            <w:r w:rsidR="004F22B4" w:rsidRPr="00D76E6E">
              <w:rPr>
                <w:rFonts w:ascii="Verdana" w:hAnsi="Verdana"/>
                <w:sz w:val="18"/>
                <w:szCs w:val="18"/>
              </w:rPr>
              <w:t>Pérdida de carácter financiero del Asegurado a consecuencia de un delito (acto criminal) ya sea ocasionado por un empleado del mismo o por un tercero.</w:t>
            </w:r>
          </w:p>
        </w:tc>
        <w:tc>
          <w:tcPr>
            <w:tcW w:w="130" w:type="dxa"/>
            <w:gridSpan w:val="2"/>
            <w:tcBorders>
              <w:top w:val="nil"/>
              <w:left w:val="single" w:sz="4" w:space="0" w:color="auto"/>
              <w:bottom w:val="nil"/>
              <w:right w:val="single" w:sz="4" w:space="0" w:color="auto"/>
            </w:tcBorders>
            <w:shd w:val="clear" w:color="auto" w:fill="auto"/>
            <w:vAlign w:val="center"/>
          </w:tcPr>
          <w:p w14:paraId="1BD90D0E" w14:textId="77777777" w:rsidR="004F22B4" w:rsidRPr="00D76E6E" w:rsidRDefault="004F22B4" w:rsidP="009D17D4">
            <w:pPr>
              <w:rPr>
                <w:rFonts w:ascii="Verdana" w:hAnsi="Verdana" w:cs="Arial"/>
                <w:sz w:val="18"/>
                <w:szCs w:val="18"/>
                <w:lang w:val="es-BO"/>
              </w:rPr>
            </w:pPr>
          </w:p>
        </w:tc>
        <w:tc>
          <w:tcPr>
            <w:tcW w:w="2042" w:type="dxa"/>
            <w:gridSpan w:val="4"/>
            <w:tcBorders>
              <w:top w:val="single" w:sz="4" w:space="0" w:color="auto"/>
              <w:left w:val="single" w:sz="4" w:space="0" w:color="auto"/>
              <w:bottom w:val="single" w:sz="4" w:space="0" w:color="auto"/>
              <w:right w:val="single" w:sz="4" w:space="0" w:color="auto"/>
            </w:tcBorders>
            <w:shd w:val="clear" w:color="auto" w:fill="DBE5F1"/>
            <w:vAlign w:val="center"/>
          </w:tcPr>
          <w:p w14:paraId="70D68B7A" w14:textId="77777777" w:rsidR="004F22B4" w:rsidRPr="00D76E6E" w:rsidRDefault="004F22B4" w:rsidP="009D17D4">
            <w:pPr>
              <w:tabs>
                <w:tab w:val="left" w:pos="2552"/>
              </w:tabs>
              <w:ind w:left="2835" w:hanging="2835"/>
              <w:jc w:val="center"/>
              <w:rPr>
                <w:rFonts w:ascii="Verdana" w:hAnsi="Verdana" w:cs="Arial"/>
                <w:sz w:val="18"/>
                <w:szCs w:val="18"/>
                <w:lang w:val="es-BO"/>
              </w:rPr>
            </w:pPr>
            <w:r w:rsidRPr="00D76E6E">
              <w:rPr>
                <w:rFonts w:ascii="Verdana" w:hAnsi="Verdana"/>
                <w:sz w:val="18"/>
                <w:szCs w:val="18"/>
              </w:rPr>
              <w:t>Bs. 375.500</w:t>
            </w:r>
            <w:r>
              <w:rPr>
                <w:rFonts w:ascii="Verdana" w:hAnsi="Verdana"/>
                <w:sz w:val="18"/>
                <w:szCs w:val="18"/>
              </w:rPr>
              <w:t>,00</w:t>
            </w:r>
          </w:p>
        </w:tc>
        <w:tc>
          <w:tcPr>
            <w:tcW w:w="134" w:type="dxa"/>
            <w:tcBorders>
              <w:top w:val="nil"/>
              <w:left w:val="single" w:sz="4" w:space="0" w:color="auto"/>
              <w:bottom w:val="nil"/>
            </w:tcBorders>
            <w:shd w:val="clear" w:color="auto" w:fill="auto"/>
            <w:vAlign w:val="center"/>
          </w:tcPr>
          <w:p w14:paraId="71B1CCC4" w14:textId="77777777" w:rsidR="004F22B4" w:rsidRPr="00D76E6E" w:rsidRDefault="004F22B4" w:rsidP="009D17D4">
            <w:pPr>
              <w:rPr>
                <w:rFonts w:ascii="Verdana" w:hAnsi="Verdana" w:cs="Arial"/>
                <w:sz w:val="18"/>
                <w:szCs w:val="18"/>
                <w:lang w:val="es-BO"/>
              </w:rPr>
            </w:pPr>
          </w:p>
        </w:tc>
      </w:tr>
      <w:tr w:rsidR="004F22B4" w:rsidRPr="00D76E6E" w14:paraId="4D6BF27A" w14:textId="77777777" w:rsidTr="00023AC5">
        <w:tblPrEx>
          <w:tblCellMar>
            <w:left w:w="57" w:type="dxa"/>
            <w:right w:w="57" w:type="dxa"/>
          </w:tblCellMar>
        </w:tblPrEx>
        <w:trPr>
          <w:trHeight w:val="26"/>
        </w:trPr>
        <w:tc>
          <w:tcPr>
            <w:tcW w:w="244" w:type="dxa"/>
            <w:tcBorders>
              <w:top w:val="nil"/>
              <w:left w:val="single" w:sz="12" w:space="0" w:color="auto"/>
              <w:bottom w:val="single" w:sz="12" w:space="0" w:color="auto"/>
              <w:right w:val="nil"/>
            </w:tcBorders>
            <w:shd w:val="clear" w:color="auto" w:fill="auto"/>
            <w:tcMar>
              <w:left w:w="0" w:type="dxa"/>
              <w:right w:w="0" w:type="dxa"/>
            </w:tcMar>
            <w:vAlign w:val="center"/>
          </w:tcPr>
          <w:p w14:paraId="7CF5F760" w14:textId="77777777" w:rsidR="004F22B4" w:rsidRPr="00D76E6E" w:rsidRDefault="004F22B4" w:rsidP="009D17D4">
            <w:pPr>
              <w:jc w:val="right"/>
              <w:rPr>
                <w:rFonts w:ascii="Verdana" w:hAnsi="Verdana" w:cs="Arial"/>
                <w:b/>
                <w:sz w:val="18"/>
                <w:szCs w:val="18"/>
                <w:lang w:val="es-BO"/>
              </w:rPr>
            </w:pPr>
          </w:p>
        </w:tc>
        <w:tc>
          <w:tcPr>
            <w:tcW w:w="2585" w:type="dxa"/>
            <w:gridSpan w:val="4"/>
            <w:tcBorders>
              <w:top w:val="nil"/>
              <w:left w:val="nil"/>
              <w:bottom w:val="single" w:sz="12" w:space="0" w:color="auto"/>
              <w:right w:val="nil"/>
            </w:tcBorders>
            <w:shd w:val="clear" w:color="auto" w:fill="auto"/>
          </w:tcPr>
          <w:p w14:paraId="0320092D" w14:textId="77777777" w:rsidR="004F22B4" w:rsidRPr="00D76E6E" w:rsidRDefault="004F22B4" w:rsidP="009D17D4">
            <w:pPr>
              <w:jc w:val="center"/>
              <w:rPr>
                <w:rFonts w:ascii="Verdana" w:hAnsi="Verdana" w:cs="Arial"/>
                <w:b/>
                <w:sz w:val="18"/>
                <w:szCs w:val="18"/>
                <w:lang w:val="es-BO"/>
              </w:rPr>
            </w:pPr>
          </w:p>
        </w:tc>
        <w:tc>
          <w:tcPr>
            <w:tcW w:w="152" w:type="dxa"/>
            <w:tcBorders>
              <w:top w:val="nil"/>
              <w:left w:val="nil"/>
              <w:bottom w:val="single" w:sz="12" w:space="0" w:color="auto"/>
              <w:right w:val="nil"/>
            </w:tcBorders>
            <w:shd w:val="clear" w:color="auto" w:fill="auto"/>
            <w:vAlign w:val="center"/>
          </w:tcPr>
          <w:p w14:paraId="7F0CBB04" w14:textId="77777777" w:rsidR="004F22B4" w:rsidRPr="00D76E6E" w:rsidRDefault="004F22B4" w:rsidP="009D17D4">
            <w:pPr>
              <w:rPr>
                <w:rFonts w:ascii="Verdana" w:hAnsi="Verdana" w:cs="Arial"/>
                <w:sz w:val="18"/>
                <w:szCs w:val="18"/>
                <w:lang w:val="es-BO"/>
              </w:rPr>
            </w:pPr>
          </w:p>
        </w:tc>
        <w:tc>
          <w:tcPr>
            <w:tcW w:w="134" w:type="dxa"/>
            <w:tcBorders>
              <w:top w:val="single" w:sz="4" w:space="0" w:color="auto"/>
              <w:left w:val="nil"/>
              <w:bottom w:val="single" w:sz="12" w:space="0" w:color="auto"/>
              <w:right w:val="nil"/>
            </w:tcBorders>
            <w:shd w:val="clear" w:color="auto" w:fill="auto"/>
            <w:vAlign w:val="bottom"/>
          </w:tcPr>
          <w:p w14:paraId="266F8716" w14:textId="77777777" w:rsidR="004F22B4" w:rsidRPr="00D76E6E" w:rsidRDefault="004F22B4" w:rsidP="009D17D4">
            <w:pPr>
              <w:jc w:val="center"/>
              <w:rPr>
                <w:rFonts w:ascii="Verdana" w:hAnsi="Verdana" w:cs="Arial"/>
                <w:sz w:val="18"/>
                <w:szCs w:val="18"/>
                <w:lang w:val="es-BO"/>
              </w:rPr>
            </w:pPr>
          </w:p>
        </w:tc>
        <w:tc>
          <w:tcPr>
            <w:tcW w:w="134" w:type="dxa"/>
            <w:tcBorders>
              <w:top w:val="nil"/>
              <w:left w:val="nil"/>
              <w:bottom w:val="single" w:sz="12" w:space="0" w:color="auto"/>
              <w:right w:val="nil"/>
            </w:tcBorders>
            <w:shd w:val="clear" w:color="auto" w:fill="auto"/>
            <w:vAlign w:val="bottom"/>
          </w:tcPr>
          <w:p w14:paraId="1F9E2080" w14:textId="77777777" w:rsidR="004F22B4" w:rsidRPr="00D76E6E" w:rsidRDefault="004F22B4" w:rsidP="009D17D4">
            <w:pPr>
              <w:jc w:val="center"/>
              <w:rPr>
                <w:rFonts w:ascii="Verdana" w:hAnsi="Verdana" w:cs="Arial"/>
                <w:sz w:val="18"/>
                <w:szCs w:val="18"/>
                <w:lang w:val="es-BO"/>
              </w:rPr>
            </w:pPr>
          </w:p>
        </w:tc>
        <w:tc>
          <w:tcPr>
            <w:tcW w:w="2840" w:type="dxa"/>
            <w:gridSpan w:val="8"/>
            <w:tcBorders>
              <w:top w:val="single" w:sz="4" w:space="0" w:color="auto"/>
              <w:left w:val="nil"/>
              <w:bottom w:val="single" w:sz="12" w:space="0" w:color="auto"/>
              <w:right w:val="nil"/>
            </w:tcBorders>
            <w:shd w:val="clear" w:color="auto" w:fill="auto"/>
            <w:vAlign w:val="bottom"/>
          </w:tcPr>
          <w:p w14:paraId="1051893F" w14:textId="77777777" w:rsidR="004F22B4" w:rsidRPr="00D76E6E" w:rsidRDefault="004F22B4" w:rsidP="009D17D4">
            <w:pPr>
              <w:jc w:val="center"/>
              <w:rPr>
                <w:rFonts w:ascii="Verdana" w:hAnsi="Verdana" w:cs="Arial"/>
                <w:sz w:val="18"/>
                <w:szCs w:val="18"/>
                <w:lang w:val="es-BO"/>
              </w:rPr>
            </w:pPr>
          </w:p>
        </w:tc>
        <w:tc>
          <w:tcPr>
            <w:tcW w:w="130" w:type="dxa"/>
            <w:gridSpan w:val="2"/>
            <w:tcBorders>
              <w:top w:val="nil"/>
              <w:left w:val="nil"/>
              <w:bottom w:val="single" w:sz="12" w:space="0" w:color="auto"/>
              <w:right w:val="nil"/>
            </w:tcBorders>
            <w:shd w:val="clear" w:color="auto" w:fill="auto"/>
            <w:vAlign w:val="bottom"/>
          </w:tcPr>
          <w:p w14:paraId="230AF8F3" w14:textId="77777777" w:rsidR="004F22B4" w:rsidRPr="00D76E6E" w:rsidRDefault="004F22B4" w:rsidP="009D17D4">
            <w:pPr>
              <w:jc w:val="center"/>
              <w:rPr>
                <w:rFonts w:ascii="Verdana" w:hAnsi="Verdana" w:cs="Arial"/>
                <w:sz w:val="18"/>
                <w:szCs w:val="18"/>
                <w:lang w:val="es-BO"/>
              </w:rPr>
            </w:pPr>
          </w:p>
        </w:tc>
        <w:tc>
          <w:tcPr>
            <w:tcW w:w="134" w:type="dxa"/>
            <w:tcBorders>
              <w:top w:val="single" w:sz="4" w:space="0" w:color="auto"/>
              <w:left w:val="nil"/>
              <w:bottom w:val="single" w:sz="12" w:space="0" w:color="auto"/>
              <w:right w:val="nil"/>
            </w:tcBorders>
            <w:shd w:val="clear" w:color="auto" w:fill="auto"/>
            <w:vAlign w:val="bottom"/>
          </w:tcPr>
          <w:p w14:paraId="76FD4B8E" w14:textId="77777777" w:rsidR="004F22B4" w:rsidRPr="00D76E6E" w:rsidRDefault="004F22B4" w:rsidP="009D17D4">
            <w:pPr>
              <w:jc w:val="center"/>
              <w:rPr>
                <w:rFonts w:ascii="Verdana" w:hAnsi="Verdana" w:cs="Arial"/>
                <w:sz w:val="18"/>
                <w:szCs w:val="18"/>
                <w:lang w:val="es-BO"/>
              </w:rPr>
            </w:pPr>
          </w:p>
        </w:tc>
        <w:tc>
          <w:tcPr>
            <w:tcW w:w="134" w:type="dxa"/>
            <w:tcBorders>
              <w:top w:val="single" w:sz="4" w:space="0" w:color="auto"/>
              <w:left w:val="nil"/>
              <w:bottom w:val="single" w:sz="12" w:space="0" w:color="auto"/>
              <w:right w:val="nil"/>
            </w:tcBorders>
            <w:shd w:val="clear" w:color="auto" w:fill="auto"/>
            <w:vAlign w:val="bottom"/>
          </w:tcPr>
          <w:p w14:paraId="6E487926" w14:textId="77777777" w:rsidR="004F22B4" w:rsidRPr="00D76E6E" w:rsidRDefault="004F22B4" w:rsidP="009D17D4">
            <w:pPr>
              <w:jc w:val="center"/>
              <w:rPr>
                <w:rFonts w:ascii="Verdana" w:hAnsi="Verdana" w:cs="Arial"/>
                <w:sz w:val="18"/>
                <w:szCs w:val="18"/>
                <w:lang w:val="es-BO"/>
              </w:rPr>
            </w:pPr>
          </w:p>
        </w:tc>
        <w:tc>
          <w:tcPr>
            <w:tcW w:w="214" w:type="dxa"/>
            <w:tcBorders>
              <w:top w:val="nil"/>
              <w:left w:val="nil"/>
              <w:bottom w:val="single" w:sz="12" w:space="0" w:color="auto"/>
              <w:right w:val="nil"/>
            </w:tcBorders>
            <w:shd w:val="clear" w:color="auto" w:fill="auto"/>
            <w:vAlign w:val="bottom"/>
          </w:tcPr>
          <w:p w14:paraId="6D5C9CAA" w14:textId="77777777" w:rsidR="004F22B4" w:rsidRPr="00D76E6E" w:rsidRDefault="004F22B4" w:rsidP="009D17D4">
            <w:pPr>
              <w:jc w:val="center"/>
              <w:rPr>
                <w:rFonts w:ascii="Verdana" w:hAnsi="Verdana" w:cs="Arial"/>
                <w:sz w:val="18"/>
                <w:szCs w:val="18"/>
                <w:lang w:val="es-BO"/>
              </w:rPr>
            </w:pPr>
          </w:p>
        </w:tc>
        <w:tc>
          <w:tcPr>
            <w:tcW w:w="1694" w:type="dxa"/>
            <w:gridSpan w:val="2"/>
            <w:tcBorders>
              <w:top w:val="nil"/>
              <w:left w:val="nil"/>
              <w:bottom w:val="single" w:sz="12" w:space="0" w:color="auto"/>
            </w:tcBorders>
            <w:shd w:val="clear" w:color="auto" w:fill="auto"/>
            <w:vAlign w:val="bottom"/>
          </w:tcPr>
          <w:p w14:paraId="14F31B53" w14:textId="77777777" w:rsidR="004F22B4" w:rsidRPr="00D76E6E" w:rsidRDefault="004F22B4" w:rsidP="009D17D4">
            <w:pPr>
              <w:jc w:val="center"/>
              <w:rPr>
                <w:rFonts w:ascii="Verdana" w:hAnsi="Verdana" w:cs="Arial"/>
                <w:sz w:val="18"/>
                <w:szCs w:val="18"/>
                <w:lang w:val="es-BO"/>
              </w:rPr>
            </w:pPr>
          </w:p>
        </w:tc>
      </w:tr>
    </w:tbl>
    <w:p w14:paraId="7DA0B76A" w14:textId="77777777" w:rsidR="006815CB" w:rsidRPr="003C0DD8" w:rsidRDefault="006815CB" w:rsidP="006815CB">
      <w:pPr>
        <w:pStyle w:val="Prrafodelista"/>
        <w:ind w:left="1134"/>
        <w:jc w:val="both"/>
        <w:rPr>
          <w:rFonts w:ascii="Verdana" w:hAnsi="Verdana" w:cs="Arial"/>
          <w:sz w:val="18"/>
          <w:lang w:val="es-BO"/>
        </w:rPr>
      </w:pPr>
      <w:r w:rsidRPr="003C0DD8">
        <w:rPr>
          <w:rFonts w:ascii="Verdana" w:hAnsi="Verdana" w:cs="Arial"/>
          <w:b/>
          <w:sz w:val="18"/>
          <w:lang w:val="es-BO"/>
        </w:rPr>
        <w:t>Nota:</w:t>
      </w:r>
      <w:r w:rsidRPr="003C0DD8">
        <w:rPr>
          <w:rFonts w:ascii="Verdana" w:hAnsi="Verdana" w:cs="Arial"/>
          <w:sz w:val="18"/>
          <w:lang w:val="es-BO"/>
        </w:rPr>
        <w:tab/>
      </w:r>
      <w:r w:rsidRPr="003C0DD8">
        <w:rPr>
          <w:rFonts w:ascii="Verdana" w:hAnsi="Verdana" w:cs="Arial"/>
          <w:sz w:val="18"/>
          <w:szCs w:val="18"/>
          <w:lang w:val="es-BO"/>
        </w:rPr>
        <w:t>Los</w:t>
      </w:r>
      <w:r w:rsidRPr="003C0DD8">
        <w:rPr>
          <w:rFonts w:ascii="Verdana" w:hAnsi="Verdana" w:cs="Arial"/>
          <w:sz w:val="18"/>
          <w:lang w:val="es-BO"/>
        </w:rPr>
        <w:t xml:space="preserve"> totales de rubro deberán coincidir con los Resúmenes de Pólizas.</w:t>
      </w:r>
    </w:p>
    <w:p w14:paraId="780900A7" w14:textId="77777777" w:rsidR="006815CB" w:rsidRDefault="006815CB" w:rsidP="004F22B4">
      <w:pPr>
        <w:jc w:val="both"/>
        <w:rPr>
          <w:rFonts w:ascii="Verdana" w:hAnsi="Verdana" w:cs="Arial"/>
          <w:b/>
          <w:sz w:val="18"/>
          <w:szCs w:val="18"/>
          <w:lang w:val="es-BO"/>
        </w:rPr>
      </w:pPr>
    </w:p>
    <w:tbl>
      <w:tblPr>
        <w:tblW w:w="8428" w:type="dxa"/>
        <w:tblInd w:w="111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277"/>
        <w:gridCol w:w="1057"/>
        <w:gridCol w:w="134"/>
        <w:gridCol w:w="1241"/>
        <w:gridCol w:w="153"/>
        <w:gridCol w:w="152"/>
        <w:gridCol w:w="134"/>
        <w:gridCol w:w="134"/>
        <w:gridCol w:w="672"/>
        <w:gridCol w:w="152"/>
        <w:gridCol w:w="896"/>
        <w:gridCol w:w="152"/>
        <w:gridCol w:w="483"/>
        <w:gridCol w:w="264"/>
        <w:gridCol w:w="152"/>
        <w:gridCol w:w="69"/>
        <w:gridCol w:w="65"/>
        <w:gridCol w:w="65"/>
        <w:gridCol w:w="134"/>
        <w:gridCol w:w="134"/>
        <w:gridCol w:w="214"/>
        <w:gridCol w:w="1560"/>
        <w:gridCol w:w="134"/>
      </w:tblGrid>
      <w:tr w:rsidR="004F22B4" w:rsidRPr="00D76E6E" w14:paraId="0A1B4A3F" w14:textId="77777777" w:rsidTr="00023AC5">
        <w:trPr>
          <w:trHeight w:val="260"/>
        </w:trPr>
        <w:tc>
          <w:tcPr>
            <w:tcW w:w="8428" w:type="dxa"/>
            <w:gridSpan w:val="23"/>
            <w:tcBorders>
              <w:top w:val="single" w:sz="12" w:space="0" w:color="auto"/>
            </w:tcBorders>
            <w:shd w:val="clear" w:color="auto" w:fill="0F243E"/>
            <w:vAlign w:val="center"/>
          </w:tcPr>
          <w:p w14:paraId="73727C66" w14:textId="77777777" w:rsidR="004F22B4" w:rsidRPr="00D76E6E" w:rsidRDefault="004F22B4" w:rsidP="009D17D4">
            <w:pPr>
              <w:jc w:val="center"/>
              <w:rPr>
                <w:rFonts w:ascii="Verdana" w:hAnsi="Verdana" w:cs="Arial"/>
                <w:b/>
                <w:sz w:val="18"/>
                <w:szCs w:val="18"/>
                <w:lang w:val="es-BO"/>
              </w:rPr>
            </w:pPr>
            <w:r w:rsidRPr="00D76E6E">
              <w:rPr>
                <w:rFonts w:ascii="Verdana" w:hAnsi="Verdana" w:cs="Arial"/>
                <w:b/>
                <w:sz w:val="18"/>
                <w:szCs w:val="18"/>
                <w:lang w:val="es-BO"/>
              </w:rPr>
              <w:t>DETALLE DE BIENES E INTERESES ASEGURADOS</w:t>
            </w:r>
          </w:p>
        </w:tc>
      </w:tr>
      <w:tr w:rsidR="004F22B4" w:rsidRPr="00D76E6E" w14:paraId="0AD6CC58" w14:textId="77777777" w:rsidTr="00023AC5">
        <w:tblPrEx>
          <w:tblCellMar>
            <w:left w:w="57" w:type="dxa"/>
            <w:right w:w="57" w:type="dxa"/>
          </w:tblCellMar>
        </w:tblPrEx>
        <w:trPr>
          <w:trHeight w:val="131"/>
        </w:trPr>
        <w:tc>
          <w:tcPr>
            <w:tcW w:w="2709" w:type="dxa"/>
            <w:gridSpan w:val="4"/>
            <w:tcBorders>
              <w:top w:val="nil"/>
              <w:left w:val="single" w:sz="12" w:space="0" w:color="auto"/>
              <w:bottom w:val="nil"/>
              <w:right w:val="nil"/>
            </w:tcBorders>
            <w:shd w:val="clear" w:color="auto" w:fill="auto"/>
            <w:tcMar>
              <w:left w:w="0" w:type="dxa"/>
              <w:right w:w="0" w:type="dxa"/>
            </w:tcMar>
            <w:vAlign w:val="center"/>
          </w:tcPr>
          <w:p w14:paraId="53FC09A9" w14:textId="77777777" w:rsidR="004F22B4" w:rsidRPr="00D76E6E" w:rsidRDefault="004F22B4" w:rsidP="009D17D4">
            <w:pPr>
              <w:jc w:val="right"/>
              <w:rPr>
                <w:rFonts w:ascii="Verdana" w:hAnsi="Verdana" w:cs="Arial"/>
                <w:b/>
                <w:sz w:val="18"/>
                <w:szCs w:val="18"/>
                <w:lang w:val="es-BO"/>
              </w:rPr>
            </w:pPr>
          </w:p>
        </w:tc>
        <w:tc>
          <w:tcPr>
            <w:tcW w:w="153" w:type="dxa"/>
            <w:tcBorders>
              <w:top w:val="nil"/>
              <w:left w:val="nil"/>
              <w:bottom w:val="nil"/>
              <w:right w:val="nil"/>
            </w:tcBorders>
            <w:shd w:val="clear" w:color="auto" w:fill="auto"/>
            <w:vAlign w:val="center"/>
          </w:tcPr>
          <w:p w14:paraId="070B69C5" w14:textId="77777777" w:rsidR="004F22B4" w:rsidRPr="00D76E6E" w:rsidRDefault="004F22B4" w:rsidP="009D17D4">
            <w:pPr>
              <w:jc w:val="center"/>
              <w:rPr>
                <w:rFonts w:ascii="Verdana" w:hAnsi="Verdana" w:cs="Arial"/>
                <w:b/>
                <w:sz w:val="18"/>
                <w:szCs w:val="18"/>
                <w:lang w:val="es-BO"/>
              </w:rPr>
            </w:pPr>
          </w:p>
        </w:tc>
        <w:tc>
          <w:tcPr>
            <w:tcW w:w="5566" w:type="dxa"/>
            <w:gridSpan w:val="18"/>
            <w:tcBorders>
              <w:top w:val="nil"/>
              <w:left w:val="nil"/>
              <w:bottom w:val="nil"/>
            </w:tcBorders>
            <w:shd w:val="clear" w:color="auto" w:fill="auto"/>
            <w:vAlign w:val="center"/>
          </w:tcPr>
          <w:p w14:paraId="5BE56815" w14:textId="77777777" w:rsidR="004F22B4" w:rsidRPr="00D76E6E" w:rsidRDefault="004F22B4" w:rsidP="009D17D4">
            <w:pPr>
              <w:jc w:val="center"/>
              <w:rPr>
                <w:rFonts w:ascii="Verdana" w:hAnsi="Verdana" w:cs="Arial"/>
                <w:sz w:val="18"/>
                <w:szCs w:val="18"/>
                <w:lang w:val="es-BO"/>
              </w:rPr>
            </w:pPr>
          </w:p>
        </w:tc>
      </w:tr>
      <w:tr w:rsidR="004F22B4" w:rsidRPr="00D76E6E" w14:paraId="45136D7C" w14:textId="77777777" w:rsidTr="00023AC5">
        <w:tblPrEx>
          <w:tblCellMar>
            <w:left w:w="57" w:type="dxa"/>
            <w:right w:w="57" w:type="dxa"/>
          </w:tblCellMar>
        </w:tblPrEx>
        <w:trPr>
          <w:trHeight w:val="265"/>
        </w:trPr>
        <w:tc>
          <w:tcPr>
            <w:tcW w:w="2709" w:type="dxa"/>
            <w:gridSpan w:val="4"/>
            <w:tcBorders>
              <w:top w:val="nil"/>
              <w:left w:val="single" w:sz="12" w:space="0" w:color="auto"/>
              <w:bottom w:val="nil"/>
              <w:right w:val="nil"/>
            </w:tcBorders>
            <w:shd w:val="clear" w:color="auto" w:fill="auto"/>
            <w:tcMar>
              <w:left w:w="0" w:type="dxa"/>
              <w:right w:w="0" w:type="dxa"/>
            </w:tcMar>
            <w:vAlign w:val="bottom"/>
          </w:tcPr>
          <w:p w14:paraId="6D69EFDB" w14:textId="77777777" w:rsidR="004F22B4" w:rsidRPr="00D76E6E" w:rsidRDefault="004F22B4" w:rsidP="009D17D4">
            <w:pPr>
              <w:jc w:val="right"/>
              <w:rPr>
                <w:rFonts w:ascii="Verdana" w:hAnsi="Verdana" w:cs="Arial"/>
                <w:b/>
                <w:sz w:val="18"/>
                <w:szCs w:val="18"/>
                <w:lang w:val="es-BO"/>
              </w:rPr>
            </w:pPr>
            <w:r w:rsidRPr="00D76E6E">
              <w:rPr>
                <w:rFonts w:ascii="Verdana" w:hAnsi="Verdana" w:cs="Arial"/>
                <w:b/>
                <w:sz w:val="18"/>
                <w:szCs w:val="18"/>
                <w:lang w:val="es-BO"/>
              </w:rPr>
              <w:t>Póliza (Ramo)</w:t>
            </w:r>
          </w:p>
        </w:tc>
        <w:tc>
          <w:tcPr>
            <w:tcW w:w="153" w:type="dxa"/>
            <w:tcBorders>
              <w:top w:val="nil"/>
              <w:left w:val="nil"/>
              <w:bottom w:val="nil"/>
              <w:right w:val="nil"/>
            </w:tcBorders>
            <w:shd w:val="clear" w:color="auto" w:fill="auto"/>
            <w:vAlign w:val="bottom"/>
          </w:tcPr>
          <w:p w14:paraId="1423A4FD" w14:textId="77777777" w:rsidR="004F22B4" w:rsidRPr="00D76E6E" w:rsidRDefault="004F22B4" w:rsidP="009D17D4">
            <w:pPr>
              <w:jc w:val="right"/>
              <w:rPr>
                <w:rFonts w:ascii="Verdana" w:hAnsi="Verdana" w:cs="Arial"/>
                <w:b/>
                <w:sz w:val="18"/>
                <w:szCs w:val="18"/>
                <w:lang w:val="es-BO"/>
              </w:rPr>
            </w:pPr>
            <w:r w:rsidRPr="00D76E6E">
              <w:rPr>
                <w:rFonts w:ascii="Verdana" w:hAnsi="Verdana" w:cs="Arial"/>
                <w:b/>
                <w:sz w:val="18"/>
                <w:szCs w:val="18"/>
                <w:lang w:val="es-BO"/>
              </w:rPr>
              <w:t>:</w:t>
            </w:r>
          </w:p>
        </w:tc>
        <w:tc>
          <w:tcPr>
            <w:tcW w:w="152" w:type="dxa"/>
            <w:tcBorders>
              <w:top w:val="nil"/>
              <w:left w:val="nil"/>
              <w:bottom w:val="nil"/>
              <w:right w:val="single" w:sz="4" w:space="0" w:color="auto"/>
            </w:tcBorders>
            <w:shd w:val="clear" w:color="auto" w:fill="auto"/>
            <w:vAlign w:val="center"/>
          </w:tcPr>
          <w:p w14:paraId="367D3E46" w14:textId="77777777" w:rsidR="004F22B4" w:rsidRPr="00D76E6E" w:rsidRDefault="004F22B4" w:rsidP="009D17D4">
            <w:pPr>
              <w:jc w:val="center"/>
              <w:rPr>
                <w:rFonts w:ascii="Verdana" w:hAnsi="Verdana" w:cs="Arial"/>
                <w:sz w:val="18"/>
                <w:szCs w:val="18"/>
                <w:lang w:val="es-BO"/>
              </w:rPr>
            </w:pPr>
          </w:p>
        </w:tc>
        <w:tc>
          <w:tcPr>
            <w:tcW w:w="2623" w:type="dxa"/>
            <w:gridSpan w:val="7"/>
            <w:tcBorders>
              <w:top w:val="single" w:sz="4" w:space="0" w:color="auto"/>
              <w:left w:val="single" w:sz="4" w:space="0" w:color="auto"/>
              <w:bottom w:val="single" w:sz="4" w:space="0" w:color="auto"/>
              <w:right w:val="single" w:sz="4" w:space="0" w:color="auto"/>
            </w:tcBorders>
            <w:shd w:val="clear" w:color="auto" w:fill="DBE5F1"/>
            <w:vAlign w:val="center"/>
          </w:tcPr>
          <w:p w14:paraId="7DCADE64" w14:textId="77777777" w:rsidR="004F22B4" w:rsidRPr="00D76E6E" w:rsidRDefault="004F22B4" w:rsidP="001D1C07">
            <w:pPr>
              <w:jc w:val="center"/>
              <w:rPr>
                <w:rFonts w:ascii="Verdana" w:hAnsi="Verdana" w:cs="Arial"/>
                <w:sz w:val="18"/>
                <w:szCs w:val="18"/>
                <w:lang w:val="es-BO"/>
              </w:rPr>
            </w:pPr>
            <w:r w:rsidRPr="00D76E6E">
              <w:rPr>
                <w:rFonts w:ascii="Verdana" w:hAnsi="Verdana" w:cs="Arial"/>
                <w:sz w:val="18"/>
                <w:szCs w:val="18"/>
                <w:lang w:val="es-BO"/>
              </w:rPr>
              <w:t>TRANSPORTE</w:t>
            </w:r>
          </w:p>
        </w:tc>
        <w:tc>
          <w:tcPr>
            <w:tcW w:w="2791" w:type="dxa"/>
            <w:gridSpan w:val="10"/>
            <w:tcBorders>
              <w:top w:val="nil"/>
              <w:left w:val="single" w:sz="4" w:space="0" w:color="auto"/>
              <w:bottom w:val="nil"/>
            </w:tcBorders>
            <w:shd w:val="clear" w:color="auto" w:fill="auto"/>
            <w:vAlign w:val="center"/>
          </w:tcPr>
          <w:p w14:paraId="6AC28FCC" w14:textId="77777777" w:rsidR="004F22B4" w:rsidRPr="00D76E6E" w:rsidRDefault="004F22B4" w:rsidP="009D17D4">
            <w:pPr>
              <w:rPr>
                <w:rFonts w:ascii="Verdana" w:hAnsi="Verdana" w:cs="Arial"/>
                <w:sz w:val="18"/>
                <w:szCs w:val="18"/>
                <w:lang w:val="es-BO"/>
              </w:rPr>
            </w:pPr>
          </w:p>
        </w:tc>
      </w:tr>
      <w:tr w:rsidR="004F22B4" w:rsidRPr="00D76E6E" w14:paraId="151A6E5D" w14:textId="77777777" w:rsidTr="00023AC5">
        <w:tblPrEx>
          <w:tblCellMar>
            <w:left w:w="57" w:type="dxa"/>
            <w:right w:w="57" w:type="dxa"/>
          </w:tblCellMar>
        </w:tblPrEx>
        <w:trPr>
          <w:trHeight w:val="39"/>
        </w:trPr>
        <w:tc>
          <w:tcPr>
            <w:tcW w:w="2709" w:type="dxa"/>
            <w:gridSpan w:val="4"/>
            <w:tcBorders>
              <w:top w:val="nil"/>
              <w:left w:val="single" w:sz="12" w:space="0" w:color="auto"/>
              <w:bottom w:val="nil"/>
              <w:right w:val="nil"/>
            </w:tcBorders>
            <w:shd w:val="clear" w:color="auto" w:fill="auto"/>
            <w:tcMar>
              <w:left w:w="0" w:type="dxa"/>
              <w:right w:w="0" w:type="dxa"/>
            </w:tcMar>
            <w:vAlign w:val="bottom"/>
          </w:tcPr>
          <w:p w14:paraId="155C08DD" w14:textId="77777777" w:rsidR="004F22B4" w:rsidRPr="00D76E6E" w:rsidRDefault="004F22B4" w:rsidP="009D17D4">
            <w:pPr>
              <w:jc w:val="right"/>
              <w:rPr>
                <w:rFonts w:ascii="Verdana" w:hAnsi="Verdana" w:cs="Arial"/>
                <w:b/>
                <w:sz w:val="18"/>
                <w:szCs w:val="18"/>
                <w:lang w:val="es-BO"/>
              </w:rPr>
            </w:pPr>
          </w:p>
        </w:tc>
        <w:tc>
          <w:tcPr>
            <w:tcW w:w="153" w:type="dxa"/>
            <w:tcBorders>
              <w:top w:val="nil"/>
              <w:left w:val="nil"/>
              <w:bottom w:val="nil"/>
              <w:right w:val="nil"/>
            </w:tcBorders>
            <w:shd w:val="clear" w:color="auto" w:fill="auto"/>
            <w:vAlign w:val="bottom"/>
          </w:tcPr>
          <w:p w14:paraId="06CCBF76" w14:textId="77777777" w:rsidR="004F22B4" w:rsidRPr="00D76E6E" w:rsidRDefault="004F22B4" w:rsidP="009D17D4">
            <w:pPr>
              <w:jc w:val="right"/>
              <w:rPr>
                <w:rFonts w:ascii="Verdana" w:hAnsi="Verdana" w:cs="Arial"/>
                <w:b/>
                <w:sz w:val="18"/>
                <w:szCs w:val="18"/>
                <w:lang w:val="es-BO"/>
              </w:rPr>
            </w:pPr>
          </w:p>
        </w:tc>
        <w:tc>
          <w:tcPr>
            <w:tcW w:w="152" w:type="dxa"/>
            <w:tcBorders>
              <w:top w:val="nil"/>
              <w:left w:val="nil"/>
              <w:bottom w:val="nil"/>
              <w:right w:val="nil"/>
            </w:tcBorders>
            <w:shd w:val="clear" w:color="auto" w:fill="auto"/>
            <w:vAlign w:val="center"/>
          </w:tcPr>
          <w:p w14:paraId="77D9B5AE" w14:textId="77777777" w:rsidR="004F22B4" w:rsidRPr="00D76E6E" w:rsidRDefault="004F22B4" w:rsidP="009D17D4">
            <w:pPr>
              <w:rPr>
                <w:rFonts w:ascii="Verdana" w:hAnsi="Verdana" w:cs="Arial"/>
                <w:sz w:val="18"/>
                <w:szCs w:val="18"/>
                <w:lang w:val="es-BO"/>
              </w:rPr>
            </w:pPr>
          </w:p>
        </w:tc>
        <w:tc>
          <w:tcPr>
            <w:tcW w:w="940" w:type="dxa"/>
            <w:gridSpan w:val="3"/>
            <w:tcBorders>
              <w:top w:val="nil"/>
              <w:left w:val="nil"/>
              <w:bottom w:val="nil"/>
              <w:right w:val="nil"/>
            </w:tcBorders>
            <w:shd w:val="clear" w:color="auto" w:fill="auto"/>
            <w:vAlign w:val="bottom"/>
          </w:tcPr>
          <w:p w14:paraId="761BCDAB" w14:textId="77777777" w:rsidR="004F22B4" w:rsidRPr="00D76E6E" w:rsidRDefault="004F22B4" w:rsidP="009D17D4">
            <w:pPr>
              <w:jc w:val="center"/>
              <w:rPr>
                <w:rFonts w:ascii="Verdana" w:hAnsi="Verdana" w:cs="Arial"/>
                <w:sz w:val="18"/>
                <w:szCs w:val="18"/>
                <w:lang w:val="es-BO"/>
              </w:rPr>
            </w:pPr>
          </w:p>
        </w:tc>
        <w:tc>
          <w:tcPr>
            <w:tcW w:w="152" w:type="dxa"/>
            <w:tcBorders>
              <w:top w:val="nil"/>
              <w:left w:val="nil"/>
              <w:bottom w:val="nil"/>
              <w:right w:val="nil"/>
            </w:tcBorders>
            <w:shd w:val="clear" w:color="auto" w:fill="auto"/>
            <w:vAlign w:val="bottom"/>
          </w:tcPr>
          <w:p w14:paraId="23AE03E5" w14:textId="77777777" w:rsidR="004F22B4" w:rsidRPr="00D76E6E" w:rsidRDefault="004F22B4" w:rsidP="009D17D4">
            <w:pPr>
              <w:jc w:val="center"/>
              <w:rPr>
                <w:rFonts w:ascii="Verdana" w:hAnsi="Verdana" w:cs="Arial"/>
                <w:sz w:val="18"/>
                <w:szCs w:val="18"/>
                <w:lang w:val="es-BO"/>
              </w:rPr>
            </w:pPr>
          </w:p>
        </w:tc>
        <w:tc>
          <w:tcPr>
            <w:tcW w:w="896" w:type="dxa"/>
            <w:tcBorders>
              <w:top w:val="nil"/>
              <w:left w:val="nil"/>
              <w:bottom w:val="nil"/>
              <w:right w:val="nil"/>
            </w:tcBorders>
            <w:shd w:val="clear" w:color="auto" w:fill="auto"/>
            <w:vAlign w:val="bottom"/>
          </w:tcPr>
          <w:p w14:paraId="65D83BE2" w14:textId="77777777" w:rsidR="004F22B4" w:rsidRPr="00D76E6E" w:rsidRDefault="004F22B4" w:rsidP="009D17D4">
            <w:pPr>
              <w:jc w:val="center"/>
              <w:rPr>
                <w:rFonts w:ascii="Verdana" w:hAnsi="Verdana" w:cs="Arial"/>
                <w:sz w:val="18"/>
                <w:szCs w:val="18"/>
                <w:lang w:val="es-BO"/>
              </w:rPr>
            </w:pPr>
          </w:p>
        </w:tc>
        <w:tc>
          <w:tcPr>
            <w:tcW w:w="152" w:type="dxa"/>
            <w:tcBorders>
              <w:top w:val="nil"/>
              <w:left w:val="nil"/>
              <w:bottom w:val="nil"/>
              <w:right w:val="nil"/>
            </w:tcBorders>
            <w:shd w:val="clear" w:color="auto" w:fill="auto"/>
            <w:vAlign w:val="bottom"/>
          </w:tcPr>
          <w:p w14:paraId="337E492F" w14:textId="77777777" w:rsidR="004F22B4" w:rsidRPr="00D76E6E" w:rsidRDefault="004F22B4" w:rsidP="009D17D4">
            <w:pPr>
              <w:jc w:val="center"/>
              <w:rPr>
                <w:rFonts w:ascii="Verdana" w:hAnsi="Verdana" w:cs="Arial"/>
                <w:sz w:val="18"/>
                <w:szCs w:val="18"/>
                <w:lang w:val="es-BO"/>
              </w:rPr>
            </w:pPr>
          </w:p>
        </w:tc>
        <w:tc>
          <w:tcPr>
            <w:tcW w:w="747" w:type="dxa"/>
            <w:gridSpan w:val="2"/>
            <w:tcBorders>
              <w:top w:val="nil"/>
              <w:left w:val="nil"/>
              <w:bottom w:val="nil"/>
              <w:right w:val="nil"/>
            </w:tcBorders>
            <w:shd w:val="clear" w:color="auto" w:fill="auto"/>
            <w:vAlign w:val="bottom"/>
          </w:tcPr>
          <w:p w14:paraId="0ECA6220" w14:textId="77777777" w:rsidR="004F22B4" w:rsidRPr="00D76E6E" w:rsidRDefault="004F22B4" w:rsidP="009D17D4">
            <w:pPr>
              <w:jc w:val="center"/>
              <w:rPr>
                <w:rFonts w:ascii="Verdana" w:hAnsi="Verdana" w:cs="Arial"/>
                <w:sz w:val="18"/>
                <w:szCs w:val="18"/>
                <w:lang w:val="es-BO"/>
              </w:rPr>
            </w:pPr>
          </w:p>
        </w:tc>
        <w:tc>
          <w:tcPr>
            <w:tcW w:w="152" w:type="dxa"/>
            <w:tcBorders>
              <w:top w:val="nil"/>
              <w:left w:val="nil"/>
              <w:bottom w:val="nil"/>
              <w:right w:val="nil"/>
            </w:tcBorders>
            <w:shd w:val="clear" w:color="auto" w:fill="auto"/>
            <w:vAlign w:val="bottom"/>
          </w:tcPr>
          <w:p w14:paraId="05231522" w14:textId="77777777" w:rsidR="004F22B4" w:rsidRPr="00D76E6E" w:rsidRDefault="004F22B4" w:rsidP="009D17D4">
            <w:pPr>
              <w:jc w:val="center"/>
              <w:rPr>
                <w:rFonts w:ascii="Verdana" w:hAnsi="Verdana" w:cs="Arial"/>
                <w:sz w:val="18"/>
                <w:szCs w:val="18"/>
                <w:lang w:val="es-BO"/>
              </w:rPr>
            </w:pPr>
          </w:p>
        </w:tc>
        <w:tc>
          <w:tcPr>
            <w:tcW w:w="134" w:type="dxa"/>
            <w:gridSpan w:val="2"/>
            <w:tcBorders>
              <w:top w:val="nil"/>
              <w:left w:val="nil"/>
              <w:bottom w:val="nil"/>
              <w:right w:val="nil"/>
            </w:tcBorders>
            <w:shd w:val="clear" w:color="auto" w:fill="auto"/>
            <w:vAlign w:val="bottom"/>
          </w:tcPr>
          <w:p w14:paraId="2DEE72F9" w14:textId="77777777" w:rsidR="004F22B4" w:rsidRPr="00D76E6E" w:rsidRDefault="004F22B4" w:rsidP="009D17D4">
            <w:pPr>
              <w:jc w:val="center"/>
              <w:rPr>
                <w:rFonts w:ascii="Verdana" w:hAnsi="Verdana" w:cs="Arial"/>
                <w:sz w:val="18"/>
                <w:szCs w:val="18"/>
                <w:lang w:val="es-BO"/>
              </w:rPr>
            </w:pPr>
          </w:p>
        </w:tc>
        <w:tc>
          <w:tcPr>
            <w:tcW w:w="2241" w:type="dxa"/>
            <w:gridSpan w:val="6"/>
            <w:tcBorders>
              <w:top w:val="nil"/>
              <w:left w:val="nil"/>
              <w:bottom w:val="nil"/>
            </w:tcBorders>
            <w:shd w:val="clear" w:color="auto" w:fill="auto"/>
            <w:vAlign w:val="bottom"/>
          </w:tcPr>
          <w:p w14:paraId="2FBD8816" w14:textId="77777777" w:rsidR="004F22B4" w:rsidRPr="00D76E6E" w:rsidRDefault="004F22B4" w:rsidP="009D17D4">
            <w:pPr>
              <w:jc w:val="center"/>
              <w:rPr>
                <w:rFonts w:ascii="Verdana" w:hAnsi="Verdana" w:cs="Arial"/>
                <w:sz w:val="18"/>
                <w:szCs w:val="18"/>
                <w:lang w:val="es-BO"/>
              </w:rPr>
            </w:pPr>
          </w:p>
        </w:tc>
      </w:tr>
      <w:tr w:rsidR="004F22B4" w:rsidRPr="00D76E6E" w14:paraId="4C48910B" w14:textId="77777777" w:rsidTr="00023AC5">
        <w:tblPrEx>
          <w:tblCellMar>
            <w:left w:w="57" w:type="dxa"/>
            <w:right w:w="57" w:type="dxa"/>
          </w:tblCellMar>
        </w:tblPrEx>
        <w:trPr>
          <w:trHeight w:val="265"/>
        </w:trPr>
        <w:tc>
          <w:tcPr>
            <w:tcW w:w="2709" w:type="dxa"/>
            <w:gridSpan w:val="4"/>
            <w:tcBorders>
              <w:top w:val="nil"/>
              <w:left w:val="single" w:sz="12" w:space="0" w:color="auto"/>
              <w:bottom w:val="nil"/>
              <w:right w:val="nil"/>
            </w:tcBorders>
            <w:shd w:val="clear" w:color="auto" w:fill="auto"/>
            <w:tcMar>
              <w:left w:w="0" w:type="dxa"/>
              <w:right w:w="0" w:type="dxa"/>
            </w:tcMar>
            <w:vAlign w:val="bottom"/>
          </w:tcPr>
          <w:p w14:paraId="3208AC5E" w14:textId="77777777" w:rsidR="004F22B4" w:rsidRPr="00D76E6E" w:rsidRDefault="004F22B4" w:rsidP="009D17D4">
            <w:pPr>
              <w:jc w:val="right"/>
              <w:rPr>
                <w:rFonts w:ascii="Verdana" w:hAnsi="Verdana" w:cs="Arial"/>
                <w:b/>
                <w:sz w:val="18"/>
                <w:szCs w:val="18"/>
                <w:lang w:val="es-BO"/>
              </w:rPr>
            </w:pPr>
            <w:r w:rsidRPr="00D76E6E">
              <w:rPr>
                <w:rFonts w:ascii="Verdana" w:hAnsi="Verdana" w:cs="Arial"/>
                <w:b/>
                <w:sz w:val="18"/>
                <w:szCs w:val="18"/>
                <w:lang w:val="es-BO"/>
              </w:rPr>
              <w:t>Bienes</w:t>
            </w:r>
          </w:p>
        </w:tc>
        <w:tc>
          <w:tcPr>
            <w:tcW w:w="153" w:type="dxa"/>
            <w:tcBorders>
              <w:top w:val="nil"/>
              <w:left w:val="nil"/>
              <w:bottom w:val="nil"/>
              <w:right w:val="nil"/>
            </w:tcBorders>
            <w:shd w:val="clear" w:color="auto" w:fill="auto"/>
            <w:vAlign w:val="bottom"/>
          </w:tcPr>
          <w:p w14:paraId="11C97009" w14:textId="77777777" w:rsidR="004F22B4" w:rsidRPr="00D76E6E" w:rsidRDefault="004F22B4" w:rsidP="009D17D4">
            <w:pPr>
              <w:jc w:val="right"/>
              <w:rPr>
                <w:rFonts w:ascii="Verdana" w:hAnsi="Verdana" w:cs="Arial"/>
                <w:b/>
                <w:sz w:val="18"/>
                <w:szCs w:val="18"/>
                <w:lang w:val="es-BO"/>
              </w:rPr>
            </w:pPr>
            <w:r w:rsidRPr="00D76E6E">
              <w:rPr>
                <w:rFonts w:ascii="Verdana" w:hAnsi="Verdana" w:cs="Arial"/>
                <w:b/>
                <w:sz w:val="18"/>
                <w:szCs w:val="18"/>
                <w:lang w:val="es-BO"/>
              </w:rPr>
              <w:t>:</w:t>
            </w:r>
          </w:p>
        </w:tc>
        <w:tc>
          <w:tcPr>
            <w:tcW w:w="152" w:type="dxa"/>
            <w:tcBorders>
              <w:top w:val="nil"/>
              <w:left w:val="nil"/>
              <w:bottom w:val="nil"/>
              <w:right w:val="single" w:sz="4" w:space="0" w:color="auto"/>
            </w:tcBorders>
            <w:shd w:val="clear" w:color="auto" w:fill="auto"/>
            <w:vAlign w:val="center"/>
          </w:tcPr>
          <w:p w14:paraId="77DBD398" w14:textId="77777777" w:rsidR="004F22B4" w:rsidRPr="00D76E6E" w:rsidRDefault="004F22B4" w:rsidP="009D17D4">
            <w:pPr>
              <w:jc w:val="center"/>
              <w:rPr>
                <w:rFonts w:ascii="Verdana" w:hAnsi="Verdana" w:cs="Arial"/>
                <w:sz w:val="18"/>
                <w:szCs w:val="18"/>
                <w:lang w:val="es-BO"/>
              </w:rPr>
            </w:pPr>
          </w:p>
        </w:tc>
        <w:tc>
          <w:tcPr>
            <w:tcW w:w="2623" w:type="dxa"/>
            <w:gridSpan w:val="7"/>
            <w:tcBorders>
              <w:top w:val="single" w:sz="4" w:space="0" w:color="auto"/>
              <w:left w:val="single" w:sz="4" w:space="0" w:color="auto"/>
              <w:bottom w:val="single" w:sz="4" w:space="0" w:color="auto"/>
              <w:right w:val="single" w:sz="4" w:space="0" w:color="auto"/>
            </w:tcBorders>
            <w:shd w:val="clear" w:color="auto" w:fill="DBE5F1"/>
            <w:vAlign w:val="center"/>
          </w:tcPr>
          <w:p w14:paraId="4751759D" w14:textId="77777777" w:rsidR="004F22B4" w:rsidRPr="00D76E6E" w:rsidRDefault="004F22B4" w:rsidP="009D17D4">
            <w:pPr>
              <w:rPr>
                <w:rFonts w:ascii="Verdana" w:hAnsi="Verdana" w:cs="Arial"/>
                <w:sz w:val="18"/>
                <w:szCs w:val="18"/>
                <w:lang w:val="es-BO"/>
              </w:rPr>
            </w:pPr>
            <w:r w:rsidRPr="00D76E6E">
              <w:rPr>
                <w:rFonts w:ascii="Verdana" w:hAnsi="Verdana" w:cs="Arial"/>
                <w:sz w:val="18"/>
                <w:szCs w:val="18"/>
                <w:lang w:val="es-BO"/>
              </w:rPr>
              <w:t>De acuerdo a Especificaciones Técnicas</w:t>
            </w:r>
          </w:p>
        </w:tc>
        <w:tc>
          <w:tcPr>
            <w:tcW w:w="2791" w:type="dxa"/>
            <w:gridSpan w:val="10"/>
            <w:tcBorders>
              <w:top w:val="nil"/>
              <w:left w:val="single" w:sz="4" w:space="0" w:color="auto"/>
              <w:bottom w:val="nil"/>
            </w:tcBorders>
            <w:shd w:val="clear" w:color="auto" w:fill="auto"/>
            <w:vAlign w:val="center"/>
          </w:tcPr>
          <w:p w14:paraId="1B19EA92" w14:textId="77777777" w:rsidR="004F22B4" w:rsidRPr="00D76E6E" w:rsidRDefault="004F22B4" w:rsidP="009D17D4">
            <w:pPr>
              <w:rPr>
                <w:rFonts w:ascii="Verdana" w:hAnsi="Verdana" w:cs="Arial"/>
                <w:sz w:val="18"/>
                <w:szCs w:val="18"/>
                <w:lang w:val="es-BO"/>
              </w:rPr>
            </w:pPr>
          </w:p>
        </w:tc>
      </w:tr>
      <w:tr w:rsidR="004F22B4" w:rsidRPr="00D76E6E" w14:paraId="1EAC5989" w14:textId="77777777" w:rsidTr="00023AC5">
        <w:tblPrEx>
          <w:tblCellMar>
            <w:left w:w="57" w:type="dxa"/>
            <w:right w:w="57" w:type="dxa"/>
          </w:tblCellMar>
        </w:tblPrEx>
        <w:trPr>
          <w:trHeight w:val="39"/>
        </w:trPr>
        <w:tc>
          <w:tcPr>
            <w:tcW w:w="2709" w:type="dxa"/>
            <w:gridSpan w:val="4"/>
            <w:tcBorders>
              <w:top w:val="nil"/>
              <w:left w:val="single" w:sz="12" w:space="0" w:color="auto"/>
              <w:bottom w:val="nil"/>
              <w:right w:val="nil"/>
            </w:tcBorders>
            <w:shd w:val="clear" w:color="auto" w:fill="auto"/>
            <w:tcMar>
              <w:left w:w="0" w:type="dxa"/>
              <w:right w:w="0" w:type="dxa"/>
            </w:tcMar>
            <w:vAlign w:val="bottom"/>
          </w:tcPr>
          <w:p w14:paraId="16F14112" w14:textId="77777777" w:rsidR="004F22B4" w:rsidRPr="00D76E6E" w:rsidRDefault="004F22B4" w:rsidP="009D17D4">
            <w:pPr>
              <w:jc w:val="right"/>
              <w:rPr>
                <w:rFonts w:ascii="Verdana" w:hAnsi="Verdana" w:cs="Arial"/>
                <w:b/>
                <w:sz w:val="18"/>
                <w:szCs w:val="18"/>
                <w:lang w:val="es-BO"/>
              </w:rPr>
            </w:pPr>
          </w:p>
        </w:tc>
        <w:tc>
          <w:tcPr>
            <w:tcW w:w="153" w:type="dxa"/>
            <w:tcBorders>
              <w:top w:val="nil"/>
              <w:left w:val="nil"/>
              <w:bottom w:val="nil"/>
              <w:right w:val="nil"/>
            </w:tcBorders>
            <w:shd w:val="clear" w:color="auto" w:fill="auto"/>
            <w:vAlign w:val="bottom"/>
          </w:tcPr>
          <w:p w14:paraId="4059FC7F" w14:textId="77777777" w:rsidR="004F22B4" w:rsidRPr="00D76E6E" w:rsidRDefault="004F22B4" w:rsidP="009D17D4">
            <w:pPr>
              <w:jc w:val="right"/>
              <w:rPr>
                <w:rFonts w:ascii="Verdana" w:hAnsi="Verdana" w:cs="Arial"/>
                <w:b/>
                <w:sz w:val="18"/>
                <w:szCs w:val="18"/>
                <w:lang w:val="es-BO"/>
              </w:rPr>
            </w:pPr>
          </w:p>
        </w:tc>
        <w:tc>
          <w:tcPr>
            <w:tcW w:w="152" w:type="dxa"/>
            <w:tcBorders>
              <w:top w:val="nil"/>
              <w:left w:val="nil"/>
              <w:bottom w:val="nil"/>
              <w:right w:val="nil"/>
            </w:tcBorders>
            <w:shd w:val="clear" w:color="auto" w:fill="auto"/>
            <w:vAlign w:val="center"/>
          </w:tcPr>
          <w:p w14:paraId="57386D60" w14:textId="77777777" w:rsidR="004F22B4" w:rsidRPr="00D76E6E" w:rsidRDefault="004F22B4" w:rsidP="009D17D4">
            <w:pPr>
              <w:rPr>
                <w:rFonts w:ascii="Verdana" w:hAnsi="Verdana" w:cs="Arial"/>
                <w:sz w:val="18"/>
                <w:szCs w:val="18"/>
                <w:lang w:val="es-BO"/>
              </w:rPr>
            </w:pPr>
          </w:p>
        </w:tc>
        <w:tc>
          <w:tcPr>
            <w:tcW w:w="940" w:type="dxa"/>
            <w:gridSpan w:val="3"/>
            <w:tcBorders>
              <w:top w:val="nil"/>
              <w:left w:val="nil"/>
              <w:bottom w:val="nil"/>
              <w:right w:val="nil"/>
            </w:tcBorders>
            <w:shd w:val="clear" w:color="auto" w:fill="auto"/>
            <w:vAlign w:val="bottom"/>
          </w:tcPr>
          <w:p w14:paraId="2AC8E287" w14:textId="77777777" w:rsidR="004F22B4" w:rsidRPr="00D76E6E" w:rsidRDefault="004F22B4" w:rsidP="009D17D4">
            <w:pPr>
              <w:jc w:val="center"/>
              <w:rPr>
                <w:rFonts w:ascii="Verdana" w:hAnsi="Verdana" w:cs="Arial"/>
                <w:sz w:val="18"/>
                <w:szCs w:val="18"/>
                <w:lang w:val="es-BO"/>
              </w:rPr>
            </w:pPr>
          </w:p>
        </w:tc>
        <w:tc>
          <w:tcPr>
            <w:tcW w:w="152" w:type="dxa"/>
            <w:tcBorders>
              <w:top w:val="nil"/>
              <w:left w:val="nil"/>
              <w:bottom w:val="nil"/>
              <w:right w:val="nil"/>
            </w:tcBorders>
            <w:shd w:val="clear" w:color="auto" w:fill="auto"/>
            <w:vAlign w:val="bottom"/>
          </w:tcPr>
          <w:p w14:paraId="77A72909" w14:textId="77777777" w:rsidR="004F22B4" w:rsidRPr="00D76E6E" w:rsidRDefault="004F22B4" w:rsidP="009D17D4">
            <w:pPr>
              <w:jc w:val="center"/>
              <w:rPr>
                <w:rFonts w:ascii="Verdana" w:hAnsi="Verdana" w:cs="Arial"/>
                <w:sz w:val="18"/>
                <w:szCs w:val="18"/>
                <w:lang w:val="es-BO"/>
              </w:rPr>
            </w:pPr>
          </w:p>
        </w:tc>
        <w:tc>
          <w:tcPr>
            <w:tcW w:w="896" w:type="dxa"/>
            <w:tcBorders>
              <w:top w:val="nil"/>
              <w:left w:val="nil"/>
              <w:bottom w:val="nil"/>
              <w:right w:val="nil"/>
            </w:tcBorders>
            <w:shd w:val="clear" w:color="auto" w:fill="auto"/>
            <w:vAlign w:val="bottom"/>
          </w:tcPr>
          <w:p w14:paraId="62DE2FDC" w14:textId="77777777" w:rsidR="004F22B4" w:rsidRPr="00D76E6E" w:rsidRDefault="004F22B4" w:rsidP="009D17D4">
            <w:pPr>
              <w:jc w:val="center"/>
              <w:rPr>
                <w:rFonts w:ascii="Verdana" w:hAnsi="Verdana" w:cs="Arial"/>
                <w:sz w:val="18"/>
                <w:szCs w:val="18"/>
                <w:lang w:val="es-BO"/>
              </w:rPr>
            </w:pPr>
          </w:p>
        </w:tc>
        <w:tc>
          <w:tcPr>
            <w:tcW w:w="152" w:type="dxa"/>
            <w:tcBorders>
              <w:top w:val="nil"/>
              <w:left w:val="nil"/>
              <w:bottom w:val="nil"/>
              <w:right w:val="nil"/>
            </w:tcBorders>
            <w:shd w:val="clear" w:color="auto" w:fill="auto"/>
            <w:vAlign w:val="bottom"/>
          </w:tcPr>
          <w:p w14:paraId="00DEF2DA" w14:textId="77777777" w:rsidR="004F22B4" w:rsidRPr="00D76E6E" w:rsidRDefault="004F22B4" w:rsidP="009D17D4">
            <w:pPr>
              <w:jc w:val="center"/>
              <w:rPr>
                <w:rFonts w:ascii="Verdana" w:hAnsi="Verdana" w:cs="Arial"/>
                <w:sz w:val="18"/>
                <w:szCs w:val="18"/>
                <w:lang w:val="es-BO"/>
              </w:rPr>
            </w:pPr>
          </w:p>
        </w:tc>
        <w:tc>
          <w:tcPr>
            <w:tcW w:w="747" w:type="dxa"/>
            <w:gridSpan w:val="2"/>
            <w:tcBorders>
              <w:top w:val="nil"/>
              <w:left w:val="nil"/>
              <w:bottom w:val="nil"/>
              <w:right w:val="nil"/>
            </w:tcBorders>
            <w:shd w:val="clear" w:color="auto" w:fill="auto"/>
            <w:vAlign w:val="bottom"/>
          </w:tcPr>
          <w:p w14:paraId="04174634" w14:textId="77777777" w:rsidR="004F22B4" w:rsidRPr="00D76E6E" w:rsidRDefault="004F22B4" w:rsidP="009D17D4">
            <w:pPr>
              <w:jc w:val="center"/>
              <w:rPr>
                <w:rFonts w:ascii="Verdana" w:hAnsi="Verdana" w:cs="Arial"/>
                <w:sz w:val="18"/>
                <w:szCs w:val="18"/>
                <w:lang w:val="es-BO"/>
              </w:rPr>
            </w:pPr>
          </w:p>
        </w:tc>
        <w:tc>
          <w:tcPr>
            <w:tcW w:w="152" w:type="dxa"/>
            <w:tcBorders>
              <w:top w:val="nil"/>
              <w:left w:val="nil"/>
              <w:bottom w:val="nil"/>
              <w:right w:val="nil"/>
            </w:tcBorders>
            <w:shd w:val="clear" w:color="auto" w:fill="auto"/>
            <w:vAlign w:val="bottom"/>
          </w:tcPr>
          <w:p w14:paraId="0BECE46E" w14:textId="77777777" w:rsidR="004F22B4" w:rsidRPr="00D76E6E" w:rsidRDefault="004F22B4" w:rsidP="009D17D4">
            <w:pPr>
              <w:jc w:val="center"/>
              <w:rPr>
                <w:rFonts w:ascii="Verdana" w:hAnsi="Verdana" w:cs="Arial"/>
                <w:sz w:val="18"/>
                <w:szCs w:val="18"/>
                <w:lang w:val="es-BO"/>
              </w:rPr>
            </w:pPr>
          </w:p>
        </w:tc>
        <w:tc>
          <w:tcPr>
            <w:tcW w:w="134" w:type="dxa"/>
            <w:gridSpan w:val="2"/>
            <w:tcBorders>
              <w:top w:val="nil"/>
              <w:left w:val="nil"/>
              <w:bottom w:val="nil"/>
              <w:right w:val="nil"/>
            </w:tcBorders>
            <w:shd w:val="clear" w:color="auto" w:fill="auto"/>
            <w:vAlign w:val="bottom"/>
          </w:tcPr>
          <w:p w14:paraId="1A03FD07" w14:textId="77777777" w:rsidR="004F22B4" w:rsidRPr="00D76E6E" w:rsidRDefault="004F22B4" w:rsidP="009D17D4">
            <w:pPr>
              <w:jc w:val="center"/>
              <w:rPr>
                <w:rFonts w:ascii="Verdana" w:hAnsi="Verdana" w:cs="Arial"/>
                <w:sz w:val="18"/>
                <w:szCs w:val="18"/>
                <w:lang w:val="es-BO"/>
              </w:rPr>
            </w:pPr>
          </w:p>
        </w:tc>
        <w:tc>
          <w:tcPr>
            <w:tcW w:w="2241" w:type="dxa"/>
            <w:gridSpan w:val="6"/>
            <w:tcBorders>
              <w:top w:val="nil"/>
              <w:left w:val="nil"/>
              <w:bottom w:val="nil"/>
            </w:tcBorders>
            <w:shd w:val="clear" w:color="auto" w:fill="auto"/>
            <w:vAlign w:val="bottom"/>
          </w:tcPr>
          <w:p w14:paraId="260EBE6E" w14:textId="77777777" w:rsidR="004F22B4" w:rsidRPr="00D76E6E" w:rsidRDefault="004F22B4" w:rsidP="009D17D4">
            <w:pPr>
              <w:jc w:val="center"/>
              <w:rPr>
                <w:rFonts w:ascii="Verdana" w:hAnsi="Verdana" w:cs="Arial"/>
                <w:sz w:val="18"/>
                <w:szCs w:val="18"/>
                <w:lang w:val="es-BO"/>
              </w:rPr>
            </w:pPr>
          </w:p>
        </w:tc>
      </w:tr>
      <w:tr w:rsidR="004F22B4" w:rsidRPr="00D76E6E" w14:paraId="09AB2B10" w14:textId="77777777" w:rsidTr="00023AC5">
        <w:tblPrEx>
          <w:tblCellMar>
            <w:left w:w="57" w:type="dxa"/>
            <w:right w:w="57" w:type="dxa"/>
          </w:tblCellMar>
        </w:tblPrEx>
        <w:trPr>
          <w:trHeight w:val="265"/>
        </w:trPr>
        <w:tc>
          <w:tcPr>
            <w:tcW w:w="2709" w:type="dxa"/>
            <w:gridSpan w:val="4"/>
            <w:tcBorders>
              <w:top w:val="nil"/>
              <w:left w:val="single" w:sz="12" w:space="0" w:color="auto"/>
              <w:bottom w:val="nil"/>
              <w:right w:val="nil"/>
            </w:tcBorders>
            <w:shd w:val="clear" w:color="auto" w:fill="auto"/>
            <w:tcMar>
              <w:left w:w="0" w:type="dxa"/>
              <w:right w:w="0" w:type="dxa"/>
            </w:tcMar>
            <w:vAlign w:val="center"/>
          </w:tcPr>
          <w:p w14:paraId="54F3A513" w14:textId="77777777" w:rsidR="004F22B4" w:rsidRPr="00D76E6E" w:rsidRDefault="004F22B4" w:rsidP="009D17D4">
            <w:pPr>
              <w:jc w:val="right"/>
              <w:rPr>
                <w:rFonts w:ascii="Verdana" w:hAnsi="Verdana" w:cs="Arial"/>
                <w:b/>
                <w:sz w:val="18"/>
                <w:szCs w:val="18"/>
                <w:lang w:val="es-BO"/>
              </w:rPr>
            </w:pPr>
            <w:r w:rsidRPr="00D76E6E">
              <w:rPr>
                <w:rFonts w:ascii="Verdana" w:hAnsi="Verdana" w:cs="Arial"/>
                <w:b/>
                <w:sz w:val="18"/>
                <w:szCs w:val="18"/>
                <w:lang w:val="es-BO"/>
              </w:rPr>
              <w:t>Ciudad</w:t>
            </w:r>
          </w:p>
        </w:tc>
        <w:tc>
          <w:tcPr>
            <w:tcW w:w="153" w:type="dxa"/>
            <w:tcBorders>
              <w:top w:val="nil"/>
              <w:left w:val="nil"/>
              <w:bottom w:val="nil"/>
              <w:right w:val="nil"/>
            </w:tcBorders>
            <w:shd w:val="clear" w:color="auto" w:fill="auto"/>
          </w:tcPr>
          <w:p w14:paraId="2210AE9C" w14:textId="77777777" w:rsidR="004F22B4" w:rsidRPr="00D76E6E" w:rsidRDefault="004F22B4" w:rsidP="009D17D4">
            <w:pPr>
              <w:jc w:val="center"/>
              <w:rPr>
                <w:rFonts w:ascii="Verdana" w:hAnsi="Verdana" w:cs="Arial"/>
                <w:b/>
                <w:sz w:val="18"/>
                <w:szCs w:val="18"/>
                <w:lang w:val="es-BO"/>
              </w:rPr>
            </w:pPr>
            <w:r w:rsidRPr="00D76E6E">
              <w:rPr>
                <w:rFonts w:ascii="Verdana" w:hAnsi="Verdana" w:cs="Arial"/>
                <w:b/>
                <w:sz w:val="18"/>
                <w:szCs w:val="18"/>
                <w:lang w:val="es-BO"/>
              </w:rPr>
              <w:t>:</w:t>
            </w:r>
          </w:p>
        </w:tc>
        <w:tc>
          <w:tcPr>
            <w:tcW w:w="152" w:type="dxa"/>
            <w:tcBorders>
              <w:top w:val="nil"/>
              <w:left w:val="nil"/>
              <w:bottom w:val="nil"/>
              <w:right w:val="single" w:sz="4" w:space="0" w:color="auto"/>
            </w:tcBorders>
            <w:shd w:val="clear" w:color="auto" w:fill="auto"/>
            <w:vAlign w:val="center"/>
          </w:tcPr>
          <w:p w14:paraId="75074EF1" w14:textId="77777777" w:rsidR="004F22B4" w:rsidRPr="00D76E6E" w:rsidRDefault="004F22B4" w:rsidP="009D17D4">
            <w:pPr>
              <w:jc w:val="center"/>
              <w:rPr>
                <w:rFonts w:ascii="Verdana" w:hAnsi="Verdana" w:cs="Arial"/>
                <w:sz w:val="18"/>
                <w:szCs w:val="18"/>
                <w:lang w:val="es-BO"/>
              </w:rPr>
            </w:pPr>
          </w:p>
        </w:tc>
        <w:tc>
          <w:tcPr>
            <w:tcW w:w="2623" w:type="dxa"/>
            <w:gridSpan w:val="7"/>
            <w:tcBorders>
              <w:top w:val="single" w:sz="4" w:space="0" w:color="auto"/>
              <w:left w:val="single" w:sz="4" w:space="0" w:color="auto"/>
              <w:bottom w:val="single" w:sz="4" w:space="0" w:color="auto"/>
              <w:right w:val="single" w:sz="4" w:space="0" w:color="auto"/>
            </w:tcBorders>
            <w:shd w:val="clear" w:color="auto" w:fill="DBE5F1"/>
            <w:vAlign w:val="center"/>
          </w:tcPr>
          <w:p w14:paraId="346C5D33" w14:textId="77777777" w:rsidR="004F22B4" w:rsidRPr="00D76E6E" w:rsidRDefault="004F22B4" w:rsidP="009D17D4">
            <w:pPr>
              <w:rPr>
                <w:rFonts w:ascii="Verdana" w:hAnsi="Verdana" w:cs="Arial"/>
                <w:sz w:val="18"/>
                <w:szCs w:val="18"/>
                <w:lang w:val="es-BO"/>
              </w:rPr>
            </w:pPr>
            <w:r w:rsidRPr="00D76E6E">
              <w:rPr>
                <w:rFonts w:ascii="Verdana" w:hAnsi="Verdana" w:cs="Arial"/>
                <w:sz w:val="18"/>
                <w:szCs w:val="18"/>
                <w:lang w:val="es-BO"/>
              </w:rPr>
              <w:t>A nivel nacional</w:t>
            </w:r>
          </w:p>
        </w:tc>
        <w:tc>
          <w:tcPr>
            <w:tcW w:w="2791" w:type="dxa"/>
            <w:gridSpan w:val="10"/>
            <w:tcBorders>
              <w:top w:val="nil"/>
              <w:left w:val="single" w:sz="4" w:space="0" w:color="auto"/>
              <w:bottom w:val="nil"/>
            </w:tcBorders>
            <w:shd w:val="clear" w:color="auto" w:fill="auto"/>
            <w:vAlign w:val="center"/>
          </w:tcPr>
          <w:p w14:paraId="3C404BDD" w14:textId="77777777" w:rsidR="004F22B4" w:rsidRPr="00D76E6E" w:rsidRDefault="004F22B4" w:rsidP="009D17D4">
            <w:pPr>
              <w:rPr>
                <w:rFonts w:ascii="Verdana" w:hAnsi="Verdana" w:cs="Arial"/>
                <w:sz w:val="18"/>
                <w:szCs w:val="18"/>
                <w:lang w:val="es-BO"/>
              </w:rPr>
            </w:pPr>
          </w:p>
        </w:tc>
      </w:tr>
      <w:tr w:rsidR="004F22B4" w:rsidRPr="00D76E6E" w14:paraId="55B649D1" w14:textId="77777777" w:rsidTr="00023AC5">
        <w:tblPrEx>
          <w:tblCellMar>
            <w:left w:w="57" w:type="dxa"/>
            <w:right w:w="57" w:type="dxa"/>
          </w:tblCellMar>
        </w:tblPrEx>
        <w:trPr>
          <w:trHeight w:val="39"/>
        </w:trPr>
        <w:tc>
          <w:tcPr>
            <w:tcW w:w="2709" w:type="dxa"/>
            <w:gridSpan w:val="4"/>
            <w:tcBorders>
              <w:top w:val="nil"/>
              <w:left w:val="single" w:sz="12" w:space="0" w:color="auto"/>
              <w:bottom w:val="nil"/>
              <w:right w:val="nil"/>
            </w:tcBorders>
            <w:shd w:val="clear" w:color="auto" w:fill="auto"/>
            <w:tcMar>
              <w:left w:w="0" w:type="dxa"/>
              <w:right w:w="0" w:type="dxa"/>
            </w:tcMar>
            <w:vAlign w:val="center"/>
          </w:tcPr>
          <w:p w14:paraId="069FCD1F" w14:textId="77777777" w:rsidR="004F22B4" w:rsidRPr="00D76E6E" w:rsidRDefault="004F22B4" w:rsidP="009D17D4">
            <w:pPr>
              <w:jc w:val="right"/>
              <w:rPr>
                <w:rFonts w:ascii="Verdana" w:hAnsi="Verdana" w:cs="Arial"/>
                <w:b/>
                <w:sz w:val="18"/>
                <w:szCs w:val="18"/>
                <w:lang w:val="es-BO"/>
              </w:rPr>
            </w:pPr>
          </w:p>
        </w:tc>
        <w:tc>
          <w:tcPr>
            <w:tcW w:w="153" w:type="dxa"/>
            <w:tcBorders>
              <w:top w:val="nil"/>
              <w:left w:val="nil"/>
              <w:bottom w:val="nil"/>
              <w:right w:val="nil"/>
            </w:tcBorders>
            <w:shd w:val="clear" w:color="auto" w:fill="auto"/>
          </w:tcPr>
          <w:p w14:paraId="3B8CDC9A" w14:textId="77777777" w:rsidR="004F22B4" w:rsidRPr="00D76E6E" w:rsidRDefault="004F22B4" w:rsidP="009D17D4">
            <w:pPr>
              <w:jc w:val="center"/>
              <w:rPr>
                <w:rFonts w:ascii="Verdana" w:hAnsi="Verdana" w:cs="Arial"/>
                <w:b/>
                <w:sz w:val="18"/>
                <w:szCs w:val="18"/>
                <w:lang w:val="es-BO"/>
              </w:rPr>
            </w:pPr>
          </w:p>
        </w:tc>
        <w:tc>
          <w:tcPr>
            <w:tcW w:w="152" w:type="dxa"/>
            <w:tcBorders>
              <w:top w:val="nil"/>
              <w:left w:val="nil"/>
              <w:bottom w:val="nil"/>
              <w:right w:val="nil"/>
            </w:tcBorders>
            <w:shd w:val="clear" w:color="auto" w:fill="auto"/>
            <w:vAlign w:val="center"/>
          </w:tcPr>
          <w:p w14:paraId="25F7DE95" w14:textId="77777777" w:rsidR="004F22B4" w:rsidRPr="00D76E6E" w:rsidRDefault="004F22B4" w:rsidP="009D17D4">
            <w:pPr>
              <w:rPr>
                <w:rFonts w:ascii="Verdana" w:hAnsi="Verdana" w:cs="Arial"/>
                <w:sz w:val="18"/>
                <w:szCs w:val="18"/>
                <w:lang w:val="es-BO"/>
              </w:rPr>
            </w:pPr>
          </w:p>
        </w:tc>
        <w:tc>
          <w:tcPr>
            <w:tcW w:w="940" w:type="dxa"/>
            <w:gridSpan w:val="3"/>
            <w:tcBorders>
              <w:top w:val="nil"/>
              <w:left w:val="nil"/>
              <w:bottom w:val="nil"/>
              <w:right w:val="nil"/>
            </w:tcBorders>
            <w:shd w:val="clear" w:color="auto" w:fill="auto"/>
            <w:vAlign w:val="bottom"/>
          </w:tcPr>
          <w:p w14:paraId="3122BD6A" w14:textId="77777777" w:rsidR="004F22B4" w:rsidRPr="00D76E6E" w:rsidRDefault="004F22B4" w:rsidP="009D17D4">
            <w:pPr>
              <w:jc w:val="center"/>
              <w:rPr>
                <w:rFonts w:ascii="Verdana" w:hAnsi="Verdana" w:cs="Arial"/>
                <w:sz w:val="18"/>
                <w:szCs w:val="18"/>
                <w:lang w:val="es-BO"/>
              </w:rPr>
            </w:pPr>
          </w:p>
        </w:tc>
        <w:tc>
          <w:tcPr>
            <w:tcW w:w="152" w:type="dxa"/>
            <w:tcBorders>
              <w:top w:val="nil"/>
              <w:left w:val="nil"/>
              <w:bottom w:val="nil"/>
              <w:right w:val="nil"/>
            </w:tcBorders>
            <w:shd w:val="clear" w:color="auto" w:fill="auto"/>
            <w:vAlign w:val="bottom"/>
          </w:tcPr>
          <w:p w14:paraId="1CC969B2" w14:textId="77777777" w:rsidR="004F22B4" w:rsidRPr="00D76E6E" w:rsidRDefault="004F22B4" w:rsidP="009D17D4">
            <w:pPr>
              <w:jc w:val="center"/>
              <w:rPr>
                <w:rFonts w:ascii="Verdana" w:hAnsi="Verdana" w:cs="Arial"/>
                <w:sz w:val="18"/>
                <w:szCs w:val="18"/>
                <w:lang w:val="es-BO"/>
              </w:rPr>
            </w:pPr>
          </w:p>
        </w:tc>
        <w:tc>
          <w:tcPr>
            <w:tcW w:w="896" w:type="dxa"/>
            <w:tcBorders>
              <w:top w:val="nil"/>
              <w:left w:val="nil"/>
              <w:bottom w:val="nil"/>
              <w:right w:val="nil"/>
            </w:tcBorders>
            <w:shd w:val="clear" w:color="auto" w:fill="auto"/>
            <w:vAlign w:val="bottom"/>
          </w:tcPr>
          <w:p w14:paraId="75E89180" w14:textId="77777777" w:rsidR="004F22B4" w:rsidRPr="00D76E6E" w:rsidRDefault="004F22B4" w:rsidP="009D17D4">
            <w:pPr>
              <w:jc w:val="center"/>
              <w:rPr>
                <w:rFonts w:ascii="Verdana" w:hAnsi="Verdana" w:cs="Arial"/>
                <w:sz w:val="18"/>
                <w:szCs w:val="18"/>
                <w:lang w:val="es-BO"/>
              </w:rPr>
            </w:pPr>
          </w:p>
        </w:tc>
        <w:tc>
          <w:tcPr>
            <w:tcW w:w="152" w:type="dxa"/>
            <w:tcBorders>
              <w:top w:val="nil"/>
              <w:left w:val="nil"/>
              <w:bottom w:val="nil"/>
              <w:right w:val="nil"/>
            </w:tcBorders>
            <w:shd w:val="clear" w:color="auto" w:fill="auto"/>
            <w:vAlign w:val="bottom"/>
          </w:tcPr>
          <w:p w14:paraId="7622D269" w14:textId="77777777" w:rsidR="004F22B4" w:rsidRPr="00D76E6E" w:rsidRDefault="004F22B4" w:rsidP="009D17D4">
            <w:pPr>
              <w:jc w:val="center"/>
              <w:rPr>
                <w:rFonts w:ascii="Verdana" w:hAnsi="Verdana" w:cs="Arial"/>
                <w:sz w:val="18"/>
                <w:szCs w:val="18"/>
                <w:lang w:val="es-BO"/>
              </w:rPr>
            </w:pPr>
          </w:p>
        </w:tc>
        <w:tc>
          <w:tcPr>
            <w:tcW w:w="747" w:type="dxa"/>
            <w:gridSpan w:val="2"/>
            <w:tcBorders>
              <w:top w:val="nil"/>
              <w:left w:val="nil"/>
              <w:bottom w:val="nil"/>
              <w:right w:val="nil"/>
            </w:tcBorders>
            <w:shd w:val="clear" w:color="auto" w:fill="auto"/>
            <w:vAlign w:val="bottom"/>
          </w:tcPr>
          <w:p w14:paraId="30EEEA2D" w14:textId="77777777" w:rsidR="004F22B4" w:rsidRPr="00D76E6E" w:rsidRDefault="004F22B4" w:rsidP="009D17D4">
            <w:pPr>
              <w:jc w:val="center"/>
              <w:rPr>
                <w:rFonts w:ascii="Verdana" w:hAnsi="Verdana" w:cs="Arial"/>
                <w:sz w:val="18"/>
                <w:szCs w:val="18"/>
                <w:lang w:val="es-BO"/>
              </w:rPr>
            </w:pPr>
          </w:p>
        </w:tc>
        <w:tc>
          <w:tcPr>
            <w:tcW w:w="152" w:type="dxa"/>
            <w:tcBorders>
              <w:top w:val="nil"/>
              <w:left w:val="nil"/>
              <w:bottom w:val="nil"/>
              <w:right w:val="nil"/>
            </w:tcBorders>
            <w:shd w:val="clear" w:color="auto" w:fill="auto"/>
            <w:vAlign w:val="bottom"/>
          </w:tcPr>
          <w:p w14:paraId="589A86B4" w14:textId="77777777" w:rsidR="004F22B4" w:rsidRPr="00D76E6E" w:rsidRDefault="004F22B4" w:rsidP="009D17D4">
            <w:pPr>
              <w:jc w:val="center"/>
              <w:rPr>
                <w:rFonts w:ascii="Verdana" w:hAnsi="Verdana" w:cs="Arial"/>
                <w:sz w:val="18"/>
                <w:szCs w:val="18"/>
                <w:lang w:val="es-BO"/>
              </w:rPr>
            </w:pPr>
          </w:p>
        </w:tc>
        <w:tc>
          <w:tcPr>
            <w:tcW w:w="134" w:type="dxa"/>
            <w:gridSpan w:val="2"/>
            <w:tcBorders>
              <w:top w:val="nil"/>
              <w:left w:val="nil"/>
              <w:bottom w:val="nil"/>
              <w:right w:val="nil"/>
            </w:tcBorders>
            <w:shd w:val="clear" w:color="auto" w:fill="auto"/>
            <w:vAlign w:val="bottom"/>
          </w:tcPr>
          <w:p w14:paraId="3B2E96BC" w14:textId="77777777" w:rsidR="004F22B4" w:rsidRPr="00D76E6E" w:rsidRDefault="004F22B4" w:rsidP="009D17D4">
            <w:pPr>
              <w:jc w:val="center"/>
              <w:rPr>
                <w:rFonts w:ascii="Verdana" w:hAnsi="Verdana" w:cs="Arial"/>
                <w:sz w:val="18"/>
                <w:szCs w:val="18"/>
                <w:lang w:val="es-BO"/>
              </w:rPr>
            </w:pPr>
          </w:p>
        </w:tc>
        <w:tc>
          <w:tcPr>
            <w:tcW w:w="2241" w:type="dxa"/>
            <w:gridSpan w:val="6"/>
            <w:tcBorders>
              <w:top w:val="nil"/>
              <w:left w:val="nil"/>
              <w:bottom w:val="nil"/>
            </w:tcBorders>
            <w:shd w:val="clear" w:color="auto" w:fill="auto"/>
            <w:vAlign w:val="bottom"/>
          </w:tcPr>
          <w:p w14:paraId="055980FE" w14:textId="77777777" w:rsidR="004F22B4" w:rsidRPr="00D76E6E" w:rsidRDefault="004F22B4" w:rsidP="009D17D4">
            <w:pPr>
              <w:jc w:val="center"/>
              <w:rPr>
                <w:rFonts w:ascii="Verdana" w:hAnsi="Verdana" w:cs="Arial"/>
                <w:sz w:val="18"/>
                <w:szCs w:val="18"/>
                <w:lang w:val="es-BO"/>
              </w:rPr>
            </w:pPr>
          </w:p>
        </w:tc>
      </w:tr>
      <w:tr w:rsidR="004F22B4" w:rsidRPr="00D76E6E" w14:paraId="21FA15CD" w14:textId="77777777" w:rsidTr="00023AC5">
        <w:tblPrEx>
          <w:tblCellMar>
            <w:left w:w="57" w:type="dxa"/>
            <w:right w:w="57" w:type="dxa"/>
          </w:tblCellMar>
        </w:tblPrEx>
        <w:trPr>
          <w:trHeight w:val="265"/>
        </w:trPr>
        <w:tc>
          <w:tcPr>
            <w:tcW w:w="277" w:type="dxa"/>
            <w:tcBorders>
              <w:top w:val="nil"/>
              <w:left w:val="single" w:sz="12" w:space="0" w:color="auto"/>
              <w:bottom w:val="nil"/>
              <w:right w:val="nil"/>
            </w:tcBorders>
            <w:shd w:val="clear" w:color="auto" w:fill="auto"/>
            <w:tcMar>
              <w:left w:w="0" w:type="dxa"/>
              <w:right w:w="0" w:type="dxa"/>
            </w:tcMar>
            <w:vAlign w:val="bottom"/>
          </w:tcPr>
          <w:p w14:paraId="4D3AC3F2" w14:textId="77777777" w:rsidR="004F22B4" w:rsidRPr="00D76E6E" w:rsidRDefault="004F22B4" w:rsidP="009D17D4">
            <w:pPr>
              <w:jc w:val="right"/>
              <w:rPr>
                <w:rFonts w:ascii="Verdana" w:hAnsi="Verdana" w:cs="Arial"/>
                <w:b/>
                <w:sz w:val="18"/>
                <w:szCs w:val="18"/>
                <w:lang w:val="es-BO"/>
              </w:rPr>
            </w:pPr>
          </w:p>
        </w:tc>
        <w:tc>
          <w:tcPr>
            <w:tcW w:w="1057" w:type="dxa"/>
            <w:tcBorders>
              <w:top w:val="nil"/>
              <w:left w:val="nil"/>
              <w:bottom w:val="single" w:sz="4" w:space="0" w:color="auto"/>
              <w:right w:val="nil"/>
            </w:tcBorders>
            <w:shd w:val="clear" w:color="auto" w:fill="auto"/>
            <w:vAlign w:val="bottom"/>
          </w:tcPr>
          <w:p w14:paraId="627BFFC4" w14:textId="77777777" w:rsidR="004F22B4" w:rsidRPr="00D76E6E" w:rsidRDefault="004F22B4" w:rsidP="009D17D4">
            <w:pPr>
              <w:jc w:val="center"/>
              <w:rPr>
                <w:rFonts w:ascii="Verdana" w:hAnsi="Verdana" w:cs="Arial"/>
                <w:sz w:val="18"/>
                <w:szCs w:val="18"/>
                <w:lang w:val="es-BO"/>
              </w:rPr>
            </w:pPr>
            <w:r w:rsidRPr="00D76E6E">
              <w:rPr>
                <w:rFonts w:ascii="Verdana" w:hAnsi="Verdana" w:cs="Arial"/>
                <w:sz w:val="18"/>
                <w:szCs w:val="18"/>
                <w:lang w:val="es-BO"/>
              </w:rPr>
              <w:t>Código</w:t>
            </w:r>
          </w:p>
        </w:tc>
        <w:tc>
          <w:tcPr>
            <w:tcW w:w="134" w:type="dxa"/>
            <w:tcBorders>
              <w:top w:val="nil"/>
              <w:left w:val="nil"/>
              <w:bottom w:val="nil"/>
              <w:right w:val="nil"/>
            </w:tcBorders>
            <w:shd w:val="clear" w:color="auto" w:fill="auto"/>
            <w:vAlign w:val="center"/>
          </w:tcPr>
          <w:p w14:paraId="4A0FEEC6" w14:textId="77777777" w:rsidR="004F22B4" w:rsidRPr="00D76E6E" w:rsidRDefault="004F22B4" w:rsidP="009D17D4">
            <w:pPr>
              <w:jc w:val="center"/>
              <w:rPr>
                <w:rFonts w:ascii="Verdana" w:hAnsi="Verdana" w:cs="Arial"/>
                <w:sz w:val="18"/>
                <w:szCs w:val="18"/>
                <w:lang w:val="es-BO"/>
              </w:rPr>
            </w:pPr>
          </w:p>
        </w:tc>
        <w:tc>
          <w:tcPr>
            <w:tcW w:w="4654" w:type="dxa"/>
            <w:gridSpan w:val="13"/>
            <w:tcBorders>
              <w:top w:val="nil"/>
              <w:left w:val="nil"/>
              <w:bottom w:val="single" w:sz="4" w:space="0" w:color="auto"/>
              <w:right w:val="nil"/>
            </w:tcBorders>
            <w:shd w:val="clear" w:color="auto" w:fill="auto"/>
            <w:vAlign w:val="center"/>
          </w:tcPr>
          <w:p w14:paraId="60480356" w14:textId="77777777" w:rsidR="004F22B4" w:rsidRPr="00D76E6E" w:rsidRDefault="004F22B4" w:rsidP="009D17D4">
            <w:pPr>
              <w:jc w:val="center"/>
              <w:rPr>
                <w:rFonts w:ascii="Verdana" w:hAnsi="Verdana" w:cs="Arial"/>
                <w:sz w:val="18"/>
                <w:szCs w:val="18"/>
                <w:lang w:val="es-BO"/>
              </w:rPr>
            </w:pPr>
            <w:r w:rsidRPr="00D76E6E">
              <w:rPr>
                <w:rFonts w:ascii="Verdana" w:hAnsi="Verdana" w:cs="Arial"/>
                <w:sz w:val="18"/>
                <w:szCs w:val="18"/>
                <w:lang w:val="es-BO"/>
              </w:rPr>
              <w:t>Descripción</w:t>
            </w:r>
          </w:p>
        </w:tc>
        <w:tc>
          <w:tcPr>
            <w:tcW w:w="130" w:type="dxa"/>
            <w:gridSpan w:val="2"/>
            <w:tcBorders>
              <w:top w:val="nil"/>
              <w:left w:val="nil"/>
              <w:bottom w:val="nil"/>
              <w:right w:val="nil"/>
            </w:tcBorders>
            <w:shd w:val="clear" w:color="auto" w:fill="auto"/>
            <w:vAlign w:val="center"/>
          </w:tcPr>
          <w:p w14:paraId="45B4D92D" w14:textId="77777777" w:rsidR="004F22B4" w:rsidRPr="00D76E6E" w:rsidRDefault="004F22B4" w:rsidP="009D17D4">
            <w:pPr>
              <w:jc w:val="center"/>
              <w:rPr>
                <w:rFonts w:ascii="Verdana" w:hAnsi="Verdana" w:cs="Arial"/>
                <w:sz w:val="18"/>
                <w:szCs w:val="18"/>
                <w:lang w:val="es-BO"/>
              </w:rPr>
            </w:pPr>
          </w:p>
        </w:tc>
        <w:tc>
          <w:tcPr>
            <w:tcW w:w="2042" w:type="dxa"/>
            <w:gridSpan w:val="4"/>
            <w:tcBorders>
              <w:top w:val="nil"/>
              <w:left w:val="nil"/>
              <w:bottom w:val="single" w:sz="4" w:space="0" w:color="auto"/>
              <w:right w:val="nil"/>
            </w:tcBorders>
            <w:shd w:val="clear" w:color="auto" w:fill="auto"/>
            <w:vAlign w:val="center"/>
          </w:tcPr>
          <w:p w14:paraId="45FC7282" w14:textId="77777777" w:rsidR="004F22B4" w:rsidRPr="00D76E6E" w:rsidRDefault="004F22B4" w:rsidP="009D17D4">
            <w:pPr>
              <w:jc w:val="center"/>
              <w:rPr>
                <w:rFonts w:ascii="Verdana" w:hAnsi="Verdana" w:cs="Arial"/>
                <w:sz w:val="18"/>
                <w:szCs w:val="18"/>
                <w:lang w:val="es-BO"/>
              </w:rPr>
            </w:pPr>
            <w:r w:rsidRPr="00D76E6E">
              <w:rPr>
                <w:rFonts w:ascii="Verdana" w:hAnsi="Verdana" w:cs="Arial"/>
                <w:sz w:val="18"/>
                <w:szCs w:val="18"/>
                <w:lang w:val="es-BO"/>
              </w:rPr>
              <w:t>Valor</w:t>
            </w:r>
          </w:p>
        </w:tc>
        <w:tc>
          <w:tcPr>
            <w:tcW w:w="134" w:type="dxa"/>
            <w:tcBorders>
              <w:top w:val="nil"/>
              <w:left w:val="nil"/>
              <w:bottom w:val="nil"/>
            </w:tcBorders>
            <w:shd w:val="clear" w:color="auto" w:fill="auto"/>
            <w:vAlign w:val="center"/>
          </w:tcPr>
          <w:p w14:paraId="00C1B2EE" w14:textId="77777777" w:rsidR="004F22B4" w:rsidRPr="00D76E6E" w:rsidRDefault="004F22B4" w:rsidP="009D17D4">
            <w:pPr>
              <w:rPr>
                <w:rFonts w:ascii="Verdana" w:hAnsi="Verdana" w:cs="Arial"/>
                <w:sz w:val="18"/>
                <w:szCs w:val="18"/>
                <w:lang w:val="es-BO"/>
              </w:rPr>
            </w:pPr>
          </w:p>
        </w:tc>
      </w:tr>
      <w:tr w:rsidR="004F22B4" w:rsidRPr="00D76E6E" w14:paraId="1592D875" w14:textId="77777777" w:rsidTr="00023AC5">
        <w:tblPrEx>
          <w:tblCellMar>
            <w:left w:w="57" w:type="dxa"/>
            <w:right w:w="57" w:type="dxa"/>
          </w:tblCellMar>
        </w:tblPrEx>
        <w:trPr>
          <w:trHeight w:val="265"/>
        </w:trPr>
        <w:tc>
          <w:tcPr>
            <w:tcW w:w="277" w:type="dxa"/>
            <w:tcBorders>
              <w:top w:val="nil"/>
              <w:left w:val="single" w:sz="12" w:space="0" w:color="auto"/>
              <w:bottom w:val="nil"/>
              <w:right w:val="single" w:sz="4" w:space="0" w:color="auto"/>
            </w:tcBorders>
            <w:shd w:val="clear" w:color="auto" w:fill="auto"/>
            <w:tcMar>
              <w:left w:w="0" w:type="dxa"/>
              <w:right w:w="0" w:type="dxa"/>
            </w:tcMar>
            <w:vAlign w:val="bottom"/>
          </w:tcPr>
          <w:p w14:paraId="12231BF0" w14:textId="77777777" w:rsidR="004F22B4" w:rsidRPr="00D76E6E" w:rsidRDefault="004F22B4" w:rsidP="009D17D4">
            <w:pPr>
              <w:jc w:val="right"/>
              <w:rPr>
                <w:rFonts w:ascii="Verdana" w:hAnsi="Verdana" w:cs="Arial"/>
                <w:b/>
                <w:sz w:val="18"/>
                <w:szCs w:val="18"/>
                <w:lang w:val="es-BO"/>
              </w:rPr>
            </w:pPr>
          </w:p>
        </w:tc>
        <w:tc>
          <w:tcPr>
            <w:tcW w:w="1057" w:type="dxa"/>
            <w:tcBorders>
              <w:top w:val="single" w:sz="4" w:space="0" w:color="auto"/>
              <w:left w:val="single" w:sz="4" w:space="0" w:color="auto"/>
              <w:bottom w:val="single" w:sz="4" w:space="0" w:color="auto"/>
              <w:right w:val="single" w:sz="4" w:space="0" w:color="auto"/>
            </w:tcBorders>
            <w:shd w:val="clear" w:color="auto" w:fill="DBE5F1"/>
            <w:vAlign w:val="center"/>
          </w:tcPr>
          <w:p w14:paraId="67F38995" w14:textId="05985557" w:rsidR="004F22B4" w:rsidRPr="00D76E6E" w:rsidRDefault="006815CB" w:rsidP="006815CB">
            <w:pPr>
              <w:jc w:val="center"/>
              <w:rPr>
                <w:rFonts w:ascii="Verdana" w:hAnsi="Verdana" w:cs="Arial"/>
                <w:sz w:val="18"/>
                <w:szCs w:val="18"/>
                <w:lang w:val="es-BO"/>
              </w:rPr>
            </w:pPr>
            <w:r>
              <w:rPr>
                <w:rFonts w:ascii="Verdana" w:hAnsi="Verdana" w:cs="Arial"/>
                <w:sz w:val="18"/>
                <w:szCs w:val="18"/>
                <w:lang w:val="es-BO"/>
              </w:rPr>
              <w:t>-</w:t>
            </w:r>
          </w:p>
        </w:tc>
        <w:tc>
          <w:tcPr>
            <w:tcW w:w="134" w:type="dxa"/>
            <w:tcBorders>
              <w:top w:val="nil"/>
              <w:left w:val="single" w:sz="4" w:space="0" w:color="auto"/>
              <w:bottom w:val="nil"/>
              <w:right w:val="single" w:sz="4" w:space="0" w:color="auto"/>
            </w:tcBorders>
            <w:shd w:val="clear" w:color="auto" w:fill="auto"/>
            <w:vAlign w:val="center"/>
          </w:tcPr>
          <w:p w14:paraId="04F214F4" w14:textId="77777777" w:rsidR="004F22B4" w:rsidRPr="00D76E6E" w:rsidRDefault="004F22B4" w:rsidP="009D17D4">
            <w:pPr>
              <w:rPr>
                <w:rFonts w:ascii="Verdana" w:hAnsi="Verdana" w:cs="Arial"/>
                <w:sz w:val="18"/>
                <w:szCs w:val="18"/>
                <w:lang w:val="es-BO"/>
              </w:rPr>
            </w:pPr>
          </w:p>
        </w:tc>
        <w:tc>
          <w:tcPr>
            <w:tcW w:w="4654" w:type="dxa"/>
            <w:gridSpan w:val="13"/>
            <w:tcBorders>
              <w:top w:val="single" w:sz="4" w:space="0" w:color="auto"/>
              <w:left w:val="single" w:sz="4" w:space="0" w:color="auto"/>
              <w:bottom w:val="single" w:sz="4" w:space="0" w:color="auto"/>
              <w:right w:val="single" w:sz="4" w:space="0" w:color="auto"/>
            </w:tcBorders>
            <w:shd w:val="clear" w:color="auto" w:fill="DBE5F1"/>
            <w:vAlign w:val="center"/>
          </w:tcPr>
          <w:p w14:paraId="25F40359" w14:textId="56B2879C" w:rsidR="004F22B4" w:rsidRPr="00023AC5" w:rsidRDefault="004F22B4" w:rsidP="00D60A4E">
            <w:pPr>
              <w:spacing w:before="120" w:after="120"/>
              <w:ind w:left="40" w:hanging="40"/>
              <w:jc w:val="both"/>
              <w:rPr>
                <w:rFonts w:ascii="Verdana" w:hAnsi="Verdana" w:cs="Century Gothic"/>
                <w:sz w:val="18"/>
                <w:szCs w:val="18"/>
              </w:rPr>
            </w:pPr>
            <w:r w:rsidRPr="005D2FB9">
              <w:rPr>
                <w:rFonts w:ascii="Verdana" w:hAnsi="Verdana" w:cs="Arial"/>
                <w:b/>
                <w:bCs/>
                <w:sz w:val="18"/>
                <w:szCs w:val="18"/>
                <w:lang w:val="es-BO"/>
              </w:rPr>
              <w:t>MATERIA DEL SEGURO:</w:t>
            </w:r>
            <w:r w:rsidRPr="005D2FB9">
              <w:rPr>
                <w:rFonts w:ascii="Verdana" w:hAnsi="Verdana" w:cs="Arial"/>
                <w:sz w:val="18"/>
                <w:szCs w:val="18"/>
                <w:lang w:val="es-BO"/>
              </w:rPr>
              <w:t xml:space="preserve"> </w:t>
            </w:r>
            <w:r w:rsidRPr="005D2FB9">
              <w:rPr>
                <w:rFonts w:ascii="Verdana" w:hAnsi="Verdana" w:cs="Century Gothic"/>
                <w:sz w:val="18"/>
                <w:szCs w:val="18"/>
              </w:rPr>
              <w:t>Equipos en general, muebles y enseres</w:t>
            </w:r>
          </w:p>
        </w:tc>
        <w:tc>
          <w:tcPr>
            <w:tcW w:w="130" w:type="dxa"/>
            <w:gridSpan w:val="2"/>
            <w:tcBorders>
              <w:top w:val="nil"/>
              <w:left w:val="single" w:sz="4" w:space="0" w:color="auto"/>
              <w:bottom w:val="nil"/>
              <w:right w:val="single" w:sz="4" w:space="0" w:color="auto"/>
            </w:tcBorders>
            <w:shd w:val="clear" w:color="auto" w:fill="auto"/>
            <w:vAlign w:val="center"/>
          </w:tcPr>
          <w:p w14:paraId="1D31211C" w14:textId="77777777" w:rsidR="004F22B4" w:rsidRPr="00D76E6E" w:rsidRDefault="004F22B4" w:rsidP="009D17D4">
            <w:pPr>
              <w:rPr>
                <w:rFonts w:ascii="Verdana" w:hAnsi="Verdana" w:cs="Arial"/>
                <w:sz w:val="18"/>
                <w:szCs w:val="18"/>
                <w:lang w:val="es-BO"/>
              </w:rPr>
            </w:pPr>
          </w:p>
        </w:tc>
        <w:tc>
          <w:tcPr>
            <w:tcW w:w="2042" w:type="dxa"/>
            <w:gridSpan w:val="4"/>
            <w:tcBorders>
              <w:top w:val="single" w:sz="4" w:space="0" w:color="auto"/>
              <w:left w:val="single" w:sz="4" w:space="0" w:color="auto"/>
              <w:bottom w:val="single" w:sz="4" w:space="0" w:color="auto"/>
              <w:right w:val="single" w:sz="4" w:space="0" w:color="auto"/>
            </w:tcBorders>
            <w:shd w:val="clear" w:color="auto" w:fill="DBE5F1"/>
            <w:vAlign w:val="center"/>
          </w:tcPr>
          <w:p w14:paraId="00CFF65C" w14:textId="77777777" w:rsidR="004F22B4" w:rsidRPr="00D76E6E" w:rsidRDefault="004F22B4" w:rsidP="009D17D4">
            <w:pPr>
              <w:tabs>
                <w:tab w:val="left" w:pos="2552"/>
              </w:tabs>
              <w:ind w:left="2835" w:hanging="2835"/>
              <w:jc w:val="center"/>
              <w:rPr>
                <w:rFonts w:ascii="Verdana" w:hAnsi="Verdana" w:cs="Arial"/>
                <w:sz w:val="18"/>
                <w:szCs w:val="18"/>
                <w:lang w:val="es-BO"/>
              </w:rPr>
            </w:pPr>
            <w:r w:rsidRPr="00D76E6E">
              <w:rPr>
                <w:rFonts w:ascii="Verdana" w:hAnsi="Verdana"/>
                <w:sz w:val="18"/>
                <w:szCs w:val="18"/>
                <w:lang w:eastAsia="es-ES_tradnl"/>
              </w:rPr>
              <w:t>Bs. 1.400.000</w:t>
            </w:r>
            <w:r>
              <w:rPr>
                <w:rFonts w:ascii="Verdana" w:hAnsi="Verdana"/>
                <w:sz w:val="18"/>
                <w:szCs w:val="18"/>
                <w:lang w:eastAsia="es-ES_tradnl"/>
              </w:rPr>
              <w:t>,00</w:t>
            </w:r>
          </w:p>
        </w:tc>
        <w:tc>
          <w:tcPr>
            <w:tcW w:w="134" w:type="dxa"/>
            <w:tcBorders>
              <w:top w:val="nil"/>
              <w:left w:val="single" w:sz="4" w:space="0" w:color="auto"/>
              <w:bottom w:val="nil"/>
            </w:tcBorders>
            <w:shd w:val="clear" w:color="auto" w:fill="auto"/>
            <w:vAlign w:val="center"/>
          </w:tcPr>
          <w:p w14:paraId="452AC9F7" w14:textId="77777777" w:rsidR="004F22B4" w:rsidRPr="00D76E6E" w:rsidRDefault="004F22B4" w:rsidP="009D17D4">
            <w:pPr>
              <w:rPr>
                <w:rFonts w:ascii="Verdana" w:hAnsi="Verdana" w:cs="Arial"/>
                <w:sz w:val="18"/>
                <w:szCs w:val="18"/>
                <w:lang w:val="es-BO"/>
              </w:rPr>
            </w:pPr>
          </w:p>
        </w:tc>
      </w:tr>
      <w:tr w:rsidR="004F22B4" w:rsidRPr="00D76E6E" w14:paraId="01FC73B3" w14:textId="77777777" w:rsidTr="00023AC5">
        <w:tblPrEx>
          <w:tblCellMar>
            <w:left w:w="57" w:type="dxa"/>
            <w:right w:w="57" w:type="dxa"/>
          </w:tblCellMar>
        </w:tblPrEx>
        <w:trPr>
          <w:trHeight w:val="26"/>
        </w:trPr>
        <w:tc>
          <w:tcPr>
            <w:tcW w:w="277" w:type="dxa"/>
            <w:tcBorders>
              <w:top w:val="nil"/>
              <w:left w:val="single" w:sz="12" w:space="0" w:color="auto"/>
              <w:bottom w:val="single" w:sz="12" w:space="0" w:color="auto"/>
              <w:right w:val="nil"/>
            </w:tcBorders>
            <w:shd w:val="clear" w:color="auto" w:fill="auto"/>
            <w:tcMar>
              <w:left w:w="0" w:type="dxa"/>
              <w:right w:w="0" w:type="dxa"/>
            </w:tcMar>
            <w:vAlign w:val="center"/>
          </w:tcPr>
          <w:p w14:paraId="3D86C9A2" w14:textId="77777777" w:rsidR="004F22B4" w:rsidRPr="00D76E6E" w:rsidRDefault="004F22B4" w:rsidP="009D17D4">
            <w:pPr>
              <w:jc w:val="right"/>
              <w:rPr>
                <w:rFonts w:ascii="Verdana" w:hAnsi="Verdana" w:cs="Arial"/>
                <w:b/>
                <w:sz w:val="18"/>
                <w:szCs w:val="18"/>
                <w:lang w:val="es-BO"/>
              </w:rPr>
            </w:pPr>
          </w:p>
        </w:tc>
        <w:tc>
          <w:tcPr>
            <w:tcW w:w="2585" w:type="dxa"/>
            <w:gridSpan w:val="4"/>
            <w:tcBorders>
              <w:top w:val="nil"/>
              <w:left w:val="nil"/>
              <w:bottom w:val="single" w:sz="12" w:space="0" w:color="auto"/>
              <w:right w:val="nil"/>
            </w:tcBorders>
            <w:shd w:val="clear" w:color="auto" w:fill="auto"/>
          </w:tcPr>
          <w:p w14:paraId="76F2307A" w14:textId="77777777" w:rsidR="004F22B4" w:rsidRPr="00D76E6E" w:rsidRDefault="004F22B4" w:rsidP="009D17D4">
            <w:pPr>
              <w:jc w:val="center"/>
              <w:rPr>
                <w:rFonts w:ascii="Verdana" w:hAnsi="Verdana" w:cs="Arial"/>
                <w:b/>
                <w:sz w:val="18"/>
                <w:szCs w:val="18"/>
                <w:lang w:val="es-BO"/>
              </w:rPr>
            </w:pPr>
          </w:p>
        </w:tc>
        <w:tc>
          <w:tcPr>
            <w:tcW w:w="152" w:type="dxa"/>
            <w:tcBorders>
              <w:top w:val="nil"/>
              <w:left w:val="nil"/>
              <w:bottom w:val="single" w:sz="12" w:space="0" w:color="auto"/>
              <w:right w:val="nil"/>
            </w:tcBorders>
            <w:shd w:val="clear" w:color="auto" w:fill="auto"/>
            <w:vAlign w:val="center"/>
          </w:tcPr>
          <w:p w14:paraId="443AB65A" w14:textId="77777777" w:rsidR="004F22B4" w:rsidRPr="00D76E6E" w:rsidRDefault="004F22B4" w:rsidP="009D17D4">
            <w:pPr>
              <w:rPr>
                <w:rFonts w:ascii="Verdana" w:hAnsi="Verdana" w:cs="Arial"/>
                <w:sz w:val="18"/>
                <w:szCs w:val="18"/>
                <w:lang w:val="es-BO"/>
              </w:rPr>
            </w:pPr>
          </w:p>
        </w:tc>
        <w:tc>
          <w:tcPr>
            <w:tcW w:w="134" w:type="dxa"/>
            <w:tcBorders>
              <w:top w:val="single" w:sz="4" w:space="0" w:color="auto"/>
              <w:left w:val="nil"/>
              <w:bottom w:val="single" w:sz="12" w:space="0" w:color="auto"/>
              <w:right w:val="nil"/>
            </w:tcBorders>
            <w:shd w:val="clear" w:color="auto" w:fill="auto"/>
            <w:vAlign w:val="bottom"/>
          </w:tcPr>
          <w:p w14:paraId="1B726241" w14:textId="77777777" w:rsidR="004F22B4" w:rsidRPr="00D76E6E" w:rsidRDefault="004F22B4" w:rsidP="009D17D4">
            <w:pPr>
              <w:jc w:val="center"/>
              <w:rPr>
                <w:rFonts w:ascii="Verdana" w:hAnsi="Verdana" w:cs="Arial"/>
                <w:sz w:val="18"/>
                <w:szCs w:val="18"/>
                <w:lang w:val="es-BO"/>
              </w:rPr>
            </w:pPr>
          </w:p>
        </w:tc>
        <w:tc>
          <w:tcPr>
            <w:tcW w:w="134" w:type="dxa"/>
            <w:tcBorders>
              <w:top w:val="nil"/>
              <w:left w:val="nil"/>
              <w:bottom w:val="single" w:sz="12" w:space="0" w:color="auto"/>
              <w:right w:val="nil"/>
            </w:tcBorders>
            <w:shd w:val="clear" w:color="auto" w:fill="auto"/>
            <w:vAlign w:val="bottom"/>
          </w:tcPr>
          <w:p w14:paraId="0E301D00" w14:textId="77777777" w:rsidR="004F22B4" w:rsidRPr="00D76E6E" w:rsidRDefault="004F22B4" w:rsidP="009D17D4">
            <w:pPr>
              <w:jc w:val="center"/>
              <w:rPr>
                <w:rFonts w:ascii="Verdana" w:hAnsi="Verdana" w:cs="Arial"/>
                <w:sz w:val="18"/>
                <w:szCs w:val="18"/>
                <w:lang w:val="es-BO"/>
              </w:rPr>
            </w:pPr>
          </w:p>
        </w:tc>
        <w:tc>
          <w:tcPr>
            <w:tcW w:w="2840" w:type="dxa"/>
            <w:gridSpan w:val="8"/>
            <w:tcBorders>
              <w:top w:val="single" w:sz="4" w:space="0" w:color="auto"/>
              <w:left w:val="nil"/>
              <w:bottom w:val="single" w:sz="12" w:space="0" w:color="auto"/>
              <w:right w:val="nil"/>
            </w:tcBorders>
            <w:shd w:val="clear" w:color="auto" w:fill="auto"/>
            <w:vAlign w:val="bottom"/>
          </w:tcPr>
          <w:p w14:paraId="66D5441E" w14:textId="77777777" w:rsidR="004F22B4" w:rsidRPr="00D76E6E" w:rsidRDefault="004F22B4" w:rsidP="009D17D4">
            <w:pPr>
              <w:jc w:val="center"/>
              <w:rPr>
                <w:rFonts w:ascii="Verdana" w:hAnsi="Verdana" w:cs="Arial"/>
                <w:sz w:val="18"/>
                <w:szCs w:val="18"/>
                <w:lang w:val="es-BO"/>
              </w:rPr>
            </w:pPr>
          </w:p>
        </w:tc>
        <w:tc>
          <w:tcPr>
            <w:tcW w:w="130" w:type="dxa"/>
            <w:gridSpan w:val="2"/>
            <w:tcBorders>
              <w:top w:val="nil"/>
              <w:left w:val="nil"/>
              <w:bottom w:val="single" w:sz="12" w:space="0" w:color="auto"/>
              <w:right w:val="nil"/>
            </w:tcBorders>
            <w:shd w:val="clear" w:color="auto" w:fill="auto"/>
            <w:vAlign w:val="bottom"/>
          </w:tcPr>
          <w:p w14:paraId="1EA318CE" w14:textId="77777777" w:rsidR="004F22B4" w:rsidRPr="00D76E6E" w:rsidRDefault="004F22B4" w:rsidP="009D17D4">
            <w:pPr>
              <w:jc w:val="center"/>
              <w:rPr>
                <w:rFonts w:ascii="Verdana" w:hAnsi="Verdana" w:cs="Arial"/>
                <w:sz w:val="18"/>
                <w:szCs w:val="18"/>
                <w:lang w:val="es-BO"/>
              </w:rPr>
            </w:pPr>
          </w:p>
        </w:tc>
        <w:tc>
          <w:tcPr>
            <w:tcW w:w="134" w:type="dxa"/>
            <w:tcBorders>
              <w:top w:val="single" w:sz="4" w:space="0" w:color="auto"/>
              <w:left w:val="nil"/>
              <w:bottom w:val="single" w:sz="12" w:space="0" w:color="auto"/>
              <w:right w:val="nil"/>
            </w:tcBorders>
            <w:shd w:val="clear" w:color="auto" w:fill="auto"/>
            <w:vAlign w:val="bottom"/>
          </w:tcPr>
          <w:p w14:paraId="71FB4B82" w14:textId="77777777" w:rsidR="004F22B4" w:rsidRPr="00D76E6E" w:rsidRDefault="004F22B4" w:rsidP="009D17D4">
            <w:pPr>
              <w:jc w:val="center"/>
              <w:rPr>
                <w:rFonts w:ascii="Verdana" w:hAnsi="Verdana" w:cs="Arial"/>
                <w:sz w:val="18"/>
                <w:szCs w:val="18"/>
                <w:lang w:val="es-BO"/>
              </w:rPr>
            </w:pPr>
          </w:p>
        </w:tc>
        <w:tc>
          <w:tcPr>
            <w:tcW w:w="134" w:type="dxa"/>
            <w:tcBorders>
              <w:top w:val="single" w:sz="4" w:space="0" w:color="auto"/>
              <w:left w:val="nil"/>
              <w:bottom w:val="single" w:sz="12" w:space="0" w:color="auto"/>
              <w:right w:val="nil"/>
            </w:tcBorders>
            <w:shd w:val="clear" w:color="auto" w:fill="auto"/>
            <w:vAlign w:val="bottom"/>
          </w:tcPr>
          <w:p w14:paraId="508CAEAA" w14:textId="77777777" w:rsidR="004F22B4" w:rsidRPr="00D76E6E" w:rsidRDefault="004F22B4" w:rsidP="009D17D4">
            <w:pPr>
              <w:jc w:val="center"/>
              <w:rPr>
                <w:rFonts w:ascii="Verdana" w:hAnsi="Verdana" w:cs="Arial"/>
                <w:sz w:val="18"/>
                <w:szCs w:val="18"/>
                <w:lang w:val="es-BO"/>
              </w:rPr>
            </w:pPr>
          </w:p>
        </w:tc>
        <w:tc>
          <w:tcPr>
            <w:tcW w:w="214" w:type="dxa"/>
            <w:tcBorders>
              <w:top w:val="nil"/>
              <w:left w:val="nil"/>
              <w:bottom w:val="single" w:sz="12" w:space="0" w:color="auto"/>
              <w:right w:val="nil"/>
            </w:tcBorders>
            <w:shd w:val="clear" w:color="auto" w:fill="auto"/>
            <w:vAlign w:val="bottom"/>
          </w:tcPr>
          <w:p w14:paraId="40159416" w14:textId="77777777" w:rsidR="004F22B4" w:rsidRPr="00D76E6E" w:rsidRDefault="004F22B4" w:rsidP="009D17D4">
            <w:pPr>
              <w:jc w:val="center"/>
              <w:rPr>
                <w:rFonts w:ascii="Verdana" w:hAnsi="Verdana" w:cs="Arial"/>
                <w:sz w:val="18"/>
                <w:szCs w:val="18"/>
                <w:lang w:val="es-BO"/>
              </w:rPr>
            </w:pPr>
          </w:p>
        </w:tc>
        <w:tc>
          <w:tcPr>
            <w:tcW w:w="1694" w:type="dxa"/>
            <w:gridSpan w:val="2"/>
            <w:tcBorders>
              <w:top w:val="nil"/>
              <w:left w:val="nil"/>
              <w:bottom w:val="single" w:sz="12" w:space="0" w:color="auto"/>
            </w:tcBorders>
            <w:shd w:val="clear" w:color="auto" w:fill="auto"/>
            <w:vAlign w:val="bottom"/>
          </w:tcPr>
          <w:p w14:paraId="16DEF227" w14:textId="77777777" w:rsidR="004F22B4" w:rsidRPr="00D76E6E" w:rsidRDefault="004F22B4" w:rsidP="009D17D4">
            <w:pPr>
              <w:jc w:val="center"/>
              <w:rPr>
                <w:rFonts w:ascii="Verdana" w:hAnsi="Verdana" w:cs="Arial"/>
                <w:sz w:val="18"/>
                <w:szCs w:val="18"/>
                <w:lang w:val="es-BO"/>
              </w:rPr>
            </w:pPr>
          </w:p>
        </w:tc>
      </w:tr>
    </w:tbl>
    <w:p w14:paraId="642F5D11" w14:textId="77777777" w:rsidR="00645464" w:rsidRPr="003C0DD8" w:rsidRDefault="00645464" w:rsidP="00576BF1">
      <w:pPr>
        <w:pStyle w:val="Prrafodelista"/>
        <w:ind w:left="1134"/>
        <w:jc w:val="both"/>
        <w:rPr>
          <w:rFonts w:ascii="Verdana" w:hAnsi="Verdana" w:cs="Arial"/>
          <w:sz w:val="18"/>
          <w:lang w:val="es-BO"/>
        </w:rPr>
      </w:pPr>
      <w:r w:rsidRPr="003C0DD8">
        <w:rPr>
          <w:rFonts w:ascii="Verdana" w:hAnsi="Verdana" w:cs="Arial"/>
          <w:b/>
          <w:sz w:val="18"/>
          <w:lang w:val="es-BO"/>
        </w:rPr>
        <w:t>Nota:</w:t>
      </w:r>
      <w:r w:rsidRPr="003C0DD8">
        <w:rPr>
          <w:rFonts w:ascii="Verdana" w:hAnsi="Verdana" w:cs="Arial"/>
          <w:sz w:val="18"/>
          <w:lang w:val="es-BO"/>
        </w:rPr>
        <w:tab/>
      </w:r>
      <w:r w:rsidRPr="003C0DD8">
        <w:rPr>
          <w:rFonts w:ascii="Verdana" w:hAnsi="Verdana" w:cs="Arial"/>
          <w:sz w:val="18"/>
          <w:szCs w:val="18"/>
          <w:lang w:val="es-BO"/>
        </w:rPr>
        <w:t>Los</w:t>
      </w:r>
      <w:r w:rsidRPr="003C0DD8">
        <w:rPr>
          <w:rFonts w:ascii="Verdana" w:hAnsi="Verdana" w:cs="Arial"/>
          <w:sz w:val="18"/>
          <w:lang w:val="es-BO"/>
        </w:rPr>
        <w:t xml:space="preserve"> totales de rubro deberán coincidir con los Resúmenes de Pólizas.</w:t>
      </w:r>
    </w:p>
    <w:p w14:paraId="08124127" w14:textId="77777777" w:rsidR="00645464" w:rsidRPr="003C0DD8" w:rsidRDefault="00645464" w:rsidP="00645464">
      <w:pPr>
        <w:jc w:val="both"/>
        <w:rPr>
          <w:rFonts w:ascii="Verdana" w:hAnsi="Verdana" w:cs="Arial"/>
          <w:sz w:val="18"/>
          <w:lang w:val="es-BO"/>
        </w:rPr>
      </w:pPr>
    </w:p>
    <w:p w14:paraId="27459E74" w14:textId="42FF19D6" w:rsidR="00100F03" w:rsidRPr="003C0DD8" w:rsidRDefault="00100F03" w:rsidP="00DA03F5">
      <w:pPr>
        <w:pStyle w:val="Prrafodelista"/>
        <w:numPr>
          <w:ilvl w:val="1"/>
          <w:numId w:val="11"/>
        </w:numPr>
        <w:ind w:left="1134" w:hanging="708"/>
        <w:jc w:val="both"/>
        <w:rPr>
          <w:rFonts w:ascii="Verdana" w:hAnsi="Verdana"/>
          <w:b/>
          <w:sz w:val="18"/>
          <w:szCs w:val="18"/>
          <w:lang w:val="es-BO"/>
        </w:rPr>
      </w:pPr>
      <w:r w:rsidRPr="003C0DD8">
        <w:rPr>
          <w:rFonts w:ascii="Verdana" w:hAnsi="Verdana"/>
          <w:b/>
          <w:sz w:val="18"/>
          <w:szCs w:val="18"/>
          <w:lang w:val="es-BO"/>
        </w:rPr>
        <w:t xml:space="preserve">Experiencia del personal ejecutivo de la entidad aseguradora </w:t>
      </w:r>
    </w:p>
    <w:p w14:paraId="4F8EEED3" w14:textId="77777777" w:rsidR="00100F03" w:rsidRPr="003C0DD8" w:rsidRDefault="00100F03" w:rsidP="00100F03">
      <w:pPr>
        <w:pStyle w:val="Prrafodelista"/>
        <w:ind w:left="1134"/>
        <w:jc w:val="both"/>
        <w:rPr>
          <w:rFonts w:ascii="Verdana" w:hAnsi="Verdana"/>
          <w:b/>
          <w:sz w:val="18"/>
          <w:szCs w:val="18"/>
          <w:lang w:val="es-BO"/>
        </w:rPr>
      </w:pPr>
    </w:p>
    <w:p w14:paraId="78F38D60" w14:textId="77777777" w:rsidR="00581531" w:rsidRDefault="00F95415" w:rsidP="00100F03">
      <w:pPr>
        <w:pStyle w:val="Prrafodelista"/>
        <w:ind w:left="1134"/>
        <w:jc w:val="both"/>
        <w:rPr>
          <w:rFonts w:ascii="Verdana" w:hAnsi="Verdana" w:cs="Arial"/>
          <w:sz w:val="18"/>
          <w:szCs w:val="18"/>
          <w:lang w:val="es-BO"/>
        </w:rPr>
      </w:pPr>
      <w:r w:rsidRPr="003C0DD8">
        <w:rPr>
          <w:rFonts w:ascii="Verdana" w:hAnsi="Verdana" w:cs="Arial"/>
          <w:sz w:val="18"/>
          <w:szCs w:val="18"/>
          <w:lang w:val="es-BO"/>
        </w:rPr>
        <w:t>Para la evaluación se tomarán como base las hojas de vida de los ejecutivos principales de la Entidad Aseguradora</w:t>
      </w:r>
      <w:r w:rsidR="00581531">
        <w:rPr>
          <w:rFonts w:ascii="Verdana" w:hAnsi="Verdana" w:cs="Arial"/>
          <w:sz w:val="18"/>
          <w:szCs w:val="18"/>
          <w:lang w:val="es-BO"/>
        </w:rPr>
        <w:t>, considerando la siguiente experiencia para los siguientes cargos</w:t>
      </w:r>
      <w:r w:rsidRPr="003C0DD8">
        <w:rPr>
          <w:rFonts w:ascii="Verdana" w:hAnsi="Verdana" w:cs="Arial"/>
          <w:sz w:val="18"/>
          <w:szCs w:val="18"/>
          <w:lang w:val="es-BO"/>
        </w:rPr>
        <w:t>:</w:t>
      </w:r>
    </w:p>
    <w:p w14:paraId="25707B6F" w14:textId="3BAC6A55" w:rsidR="00581531" w:rsidRDefault="00F95415" w:rsidP="00DA03F5">
      <w:pPr>
        <w:pStyle w:val="Prrafodelista"/>
        <w:numPr>
          <w:ilvl w:val="0"/>
          <w:numId w:val="39"/>
        </w:numPr>
        <w:spacing w:before="120" w:after="120"/>
        <w:ind w:left="1559" w:hanging="425"/>
        <w:jc w:val="both"/>
        <w:rPr>
          <w:rFonts w:ascii="Verdana" w:hAnsi="Verdana" w:cs="Arial"/>
          <w:sz w:val="18"/>
          <w:szCs w:val="18"/>
          <w:lang w:val="es-BO"/>
        </w:rPr>
      </w:pPr>
      <w:r w:rsidRPr="003C0DD8">
        <w:rPr>
          <w:rFonts w:ascii="Verdana" w:hAnsi="Verdana" w:cs="Arial"/>
          <w:sz w:val="18"/>
          <w:szCs w:val="18"/>
          <w:lang w:val="es-BO"/>
        </w:rPr>
        <w:t>Gere</w:t>
      </w:r>
      <w:r w:rsidR="00D60A4E">
        <w:rPr>
          <w:rFonts w:ascii="Verdana" w:hAnsi="Verdana" w:cs="Arial"/>
          <w:sz w:val="18"/>
          <w:szCs w:val="18"/>
          <w:lang w:val="es-BO"/>
        </w:rPr>
        <w:t xml:space="preserve">nte General o Gerente Regional – </w:t>
      </w:r>
      <w:r w:rsidR="00D60A4E" w:rsidRPr="00D60A4E">
        <w:rPr>
          <w:rFonts w:ascii="Verdana" w:hAnsi="Verdana" w:cs="Arial"/>
          <w:b/>
          <w:sz w:val="18"/>
          <w:szCs w:val="18"/>
          <w:lang w:val="es-BO"/>
        </w:rPr>
        <w:t>Diez (10) Años</w:t>
      </w:r>
      <w:r w:rsidR="00D60A4E">
        <w:rPr>
          <w:rFonts w:ascii="Verdana" w:hAnsi="Verdana" w:cs="Arial"/>
          <w:sz w:val="18"/>
          <w:szCs w:val="18"/>
          <w:lang w:val="es-BO"/>
        </w:rPr>
        <w:t>.</w:t>
      </w:r>
    </w:p>
    <w:p w14:paraId="79324AC9" w14:textId="55222335" w:rsidR="00581531" w:rsidRDefault="00767248" w:rsidP="00DA03F5">
      <w:pPr>
        <w:pStyle w:val="Prrafodelista"/>
        <w:numPr>
          <w:ilvl w:val="0"/>
          <w:numId w:val="39"/>
        </w:numPr>
        <w:spacing w:before="120" w:after="120"/>
        <w:ind w:left="1559" w:hanging="425"/>
        <w:jc w:val="both"/>
        <w:rPr>
          <w:rFonts w:ascii="Verdana" w:hAnsi="Verdana" w:cs="Arial"/>
          <w:sz w:val="18"/>
          <w:szCs w:val="18"/>
          <w:lang w:val="es-BO"/>
        </w:rPr>
      </w:pPr>
      <w:r w:rsidRPr="003C0DD8">
        <w:rPr>
          <w:rFonts w:ascii="Verdana" w:hAnsi="Verdana" w:cs="Arial"/>
          <w:sz w:val="18"/>
          <w:szCs w:val="18"/>
          <w:lang w:val="es-BO"/>
        </w:rPr>
        <w:t xml:space="preserve">Sub Gerente General, </w:t>
      </w:r>
      <w:r w:rsidR="00F95415" w:rsidRPr="003C0DD8">
        <w:rPr>
          <w:rFonts w:ascii="Verdana" w:hAnsi="Verdana" w:cs="Arial"/>
          <w:sz w:val="18"/>
          <w:szCs w:val="18"/>
          <w:lang w:val="es-BO"/>
        </w:rPr>
        <w:t>Gerente Técnico</w:t>
      </w:r>
      <w:r w:rsidRPr="003C0DD8">
        <w:rPr>
          <w:rFonts w:ascii="Verdana" w:hAnsi="Verdana" w:cs="Arial"/>
          <w:sz w:val="18"/>
          <w:szCs w:val="18"/>
          <w:lang w:val="es-BO"/>
        </w:rPr>
        <w:t xml:space="preserve"> o Gerente Comercial</w:t>
      </w:r>
      <w:r w:rsidR="00D60A4E">
        <w:rPr>
          <w:rFonts w:ascii="Verdana" w:hAnsi="Verdana" w:cs="Arial"/>
          <w:sz w:val="18"/>
          <w:szCs w:val="18"/>
          <w:lang w:val="es-BO"/>
        </w:rPr>
        <w:t xml:space="preserve"> – </w:t>
      </w:r>
      <w:r w:rsidR="00D60A4E" w:rsidRPr="00D60A4E">
        <w:rPr>
          <w:rFonts w:ascii="Verdana" w:hAnsi="Verdana" w:cs="Arial"/>
          <w:b/>
          <w:sz w:val="18"/>
          <w:szCs w:val="18"/>
          <w:lang w:val="es-BO"/>
        </w:rPr>
        <w:t>Cinco (5) Años</w:t>
      </w:r>
      <w:r w:rsidR="00D60A4E">
        <w:rPr>
          <w:rFonts w:ascii="Verdana" w:hAnsi="Verdana" w:cs="Arial"/>
          <w:sz w:val="18"/>
          <w:szCs w:val="18"/>
          <w:lang w:val="es-BO"/>
        </w:rPr>
        <w:t>.</w:t>
      </w:r>
    </w:p>
    <w:p w14:paraId="345C4D26" w14:textId="6380028E" w:rsidR="00D60A4E" w:rsidRDefault="00F95415" w:rsidP="00DA03F5">
      <w:pPr>
        <w:pStyle w:val="Prrafodelista"/>
        <w:numPr>
          <w:ilvl w:val="0"/>
          <w:numId w:val="39"/>
        </w:numPr>
        <w:spacing w:before="120" w:after="120"/>
        <w:ind w:left="1559" w:hanging="425"/>
        <w:jc w:val="both"/>
        <w:rPr>
          <w:rFonts w:ascii="Verdana" w:hAnsi="Verdana" w:cs="Arial"/>
          <w:sz w:val="18"/>
          <w:szCs w:val="18"/>
          <w:lang w:val="es-BO"/>
        </w:rPr>
      </w:pPr>
      <w:r w:rsidRPr="003C0DD8">
        <w:rPr>
          <w:rFonts w:ascii="Verdana" w:hAnsi="Verdana" w:cs="Arial"/>
          <w:sz w:val="18"/>
          <w:szCs w:val="18"/>
          <w:lang w:val="es-BO"/>
        </w:rPr>
        <w:t xml:space="preserve">Gerente </w:t>
      </w:r>
      <w:r w:rsidR="00767248" w:rsidRPr="003C0DD8">
        <w:rPr>
          <w:rFonts w:ascii="Verdana" w:hAnsi="Verdana" w:cs="Arial"/>
          <w:sz w:val="18"/>
          <w:szCs w:val="18"/>
          <w:lang w:val="es-BO"/>
        </w:rPr>
        <w:t xml:space="preserve">Administrativo </w:t>
      </w:r>
      <w:r w:rsidRPr="003C0DD8">
        <w:rPr>
          <w:rFonts w:ascii="Verdana" w:hAnsi="Verdana" w:cs="Arial"/>
          <w:sz w:val="18"/>
          <w:szCs w:val="18"/>
          <w:lang w:val="es-BO"/>
        </w:rPr>
        <w:t>Financiero</w:t>
      </w:r>
      <w:r w:rsidR="00D60A4E">
        <w:rPr>
          <w:rFonts w:ascii="Verdana" w:hAnsi="Verdana" w:cs="Arial"/>
          <w:sz w:val="18"/>
          <w:szCs w:val="18"/>
          <w:lang w:val="es-BO"/>
        </w:rPr>
        <w:t xml:space="preserve"> – </w:t>
      </w:r>
      <w:r w:rsidR="00D60A4E" w:rsidRPr="00D60A4E">
        <w:rPr>
          <w:rFonts w:ascii="Verdana" w:hAnsi="Verdana" w:cs="Arial"/>
          <w:b/>
          <w:sz w:val="18"/>
          <w:szCs w:val="18"/>
          <w:lang w:val="es-BO"/>
        </w:rPr>
        <w:t>Cinco (5) Años</w:t>
      </w:r>
      <w:r w:rsidR="00D60A4E">
        <w:rPr>
          <w:rFonts w:ascii="Verdana" w:hAnsi="Verdana" w:cs="Arial"/>
          <w:sz w:val="18"/>
          <w:szCs w:val="18"/>
          <w:lang w:val="es-BO"/>
        </w:rPr>
        <w:t>.</w:t>
      </w:r>
    </w:p>
    <w:p w14:paraId="31ADC358" w14:textId="16C1B181" w:rsidR="00D60A4E" w:rsidRDefault="00767248" w:rsidP="00DA03F5">
      <w:pPr>
        <w:pStyle w:val="Prrafodelista"/>
        <w:numPr>
          <w:ilvl w:val="0"/>
          <w:numId w:val="39"/>
        </w:numPr>
        <w:spacing w:before="120" w:after="120"/>
        <w:ind w:left="1559" w:hanging="425"/>
        <w:jc w:val="both"/>
        <w:rPr>
          <w:rFonts w:ascii="Verdana" w:hAnsi="Verdana" w:cs="Arial"/>
          <w:sz w:val="18"/>
          <w:szCs w:val="18"/>
          <w:lang w:val="es-BO"/>
        </w:rPr>
      </w:pPr>
      <w:r w:rsidRPr="003C0DD8">
        <w:rPr>
          <w:rFonts w:ascii="Verdana" w:hAnsi="Verdana" w:cs="Arial"/>
          <w:sz w:val="18"/>
          <w:szCs w:val="18"/>
          <w:lang w:val="es-BO"/>
        </w:rPr>
        <w:t>Sub Gerente Comercial</w:t>
      </w:r>
      <w:r w:rsidR="00F95415" w:rsidRPr="003C0DD8">
        <w:rPr>
          <w:rFonts w:ascii="Verdana" w:hAnsi="Verdana" w:cs="Arial"/>
          <w:sz w:val="18"/>
          <w:szCs w:val="18"/>
          <w:lang w:val="es-BO"/>
        </w:rPr>
        <w:t xml:space="preserve"> </w:t>
      </w:r>
      <w:r w:rsidRPr="003C0DD8">
        <w:rPr>
          <w:rFonts w:ascii="Verdana" w:hAnsi="Verdana" w:cs="Arial"/>
          <w:sz w:val="18"/>
          <w:szCs w:val="18"/>
          <w:lang w:val="es-BO"/>
        </w:rPr>
        <w:t xml:space="preserve">o </w:t>
      </w:r>
      <w:r w:rsidR="00F95415" w:rsidRPr="003C0DD8">
        <w:rPr>
          <w:rFonts w:ascii="Verdana" w:hAnsi="Verdana" w:cs="Arial"/>
          <w:sz w:val="18"/>
          <w:szCs w:val="18"/>
          <w:lang w:val="es-BO"/>
        </w:rPr>
        <w:t>Ejecutivo de Cuentas</w:t>
      </w:r>
      <w:r w:rsidR="00D60A4E">
        <w:rPr>
          <w:rFonts w:ascii="Verdana" w:hAnsi="Verdana" w:cs="Arial"/>
          <w:sz w:val="18"/>
          <w:szCs w:val="18"/>
          <w:lang w:val="es-BO"/>
        </w:rPr>
        <w:t xml:space="preserve"> – </w:t>
      </w:r>
      <w:r w:rsidR="00D60A4E" w:rsidRPr="00D60A4E">
        <w:rPr>
          <w:rFonts w:ascii="Verdana" w:hAnsi="Verdana" w:cs="Arial"/>
          <w:b/>
          <w:sz w:val="18"/>
          <w:szCs w:val="18"/>
          <w:lang w:val="es-BO"/>
        </w:rPr>
        <w:t>Cinco (5) Años</w:t>
      </w:r>
      <w:r w:rsidR="00D60A4E">
        <w:rPr>
          <w:rFonts w:ascii="Verdana" w:hAnsi="Verdana" w:cs="Arial"/>
          <w:sz w:val="18"/>
          <w:szCs w:val="18"/>
          <w:lang w:val="es-BO"/>
        </w:rPr>
        <w:t>.</w:t>
      </w:r>
    </w:p>
    <w:p w14:paraId="396CE474" w14:textId="6A2BAC31" w:rsidR="00100F03" w:rsidRDefault="00100F03" w:rsidP="00100F03">
      <w:pPr>
        <w:pStyle w:val="Prrafodelista"/>
        <w:ind w:left="1134"/>
        <w:jc w:val="both"/>
        <w:rPr>
          <w:rFonts w:ascii="Verdana" w:hAnsi="Verdana"/>
          <w:b/>
          <w:sz w:val="18"/>
          <w:szCs w:val="18"/>
          <w:lang w:val="es-BO"/>
        </w:rPr>
      </w:pPr>
    </w:p>
    <w:p w14:paraId="2879D547" w14:textId="69E55C54" w:rsidR="00A9748A" w:rsidRDefault="00A9748A" w:rsidP="00100F03">
      <w:pPr>
        <w:pStyle w:val="Prrafodelista"/>
        <w:ind w:left="1134"/>
        <w:jc w:val="both"/>
        <w:rPr>
          <w:rFonts w:ascii="Verdana" w:hAnsi="Verdana"/>
          <w:b/>
          <w:sz w:val="18"/>
          <w:szCs w:val="18"/>
          <w:lang w:val="es-BO"/>
        </w:rPr>
      </w:pPr>
    </w:p>
    <w:p w14:paraId="1F13F35C" w14:textId="7FCB9338" w:rsidR="00A9748A" w:rsidRDefault="00A9748A" w:rsidP="00100F03">
      <w:pPr>
        <w:pStyle w:val="Prrafodelista"/>
        <w:ind w:left="1134"/>
        <w:jc w:val="both"/>
        <w:rPr>
          <w:rFonts w:ascii="Verdana" w:hAnsi="Verdana"/>
          <w:b/>
          <w:sz w:val="18"/>
          <w:szCs w:val="18"/>
          <w:lang w:val="es-BO"/>
        </w:rPr>
      </w:pPr>
    </w:p>
    <w:p w14:paraId="3FDBC94C" w14:textId="396E6D7E" w:rsidR="00A9748A" w:rsidRDefault="00A9748A" w:rsidP="00100F03">
      <w:pPr>
        <w:pStyle w:val="Prrafodelista"/>
        <w:ind w:left="1134"/>
        <w:jc w:val="both"/>
        <w:rPr>
          <w:rFonts w:ascii="Verdana" w:hAnsi="Verdana"/>
          <w:b/>
          <w:sz w:val="18"/>
          <w:szCs w:val="18"/>
          <w:lang w:val="es-BO"/>
        </w:rPr>
      </w:pPr>
    </w:p>
    <w:p w14:paraId="5C6B4ACC" w14:textId="1857F43B" w:rsidR="00A9748A" w:rsidRDefault="00A9748A" w:rsidP="00100F03">
      <w:pPr>
        <w:pStyle w:val="Prrafodelista"/>
        <w:ind w:left="1134"/>
        <w:jc w:val="both"/>
        <w:rPr>
          <w:rFonts w:ascii="Verdana" w:hAnsi="Verdana"/>
          <w:b/>
          <w:sz w:val="18"/>
          <w:szCs w:val="18"/>
          <w:lang w:val="es-BO"/>
        </w:rPr>
      </w:pPr>
    </w:p>
    <w:p w14:paraId="014145B1" w14:textId="734D4DCC" w:rsidR="00A9748A" w:rsidRDefault="00A9748A" w:rsidP="00100F03">
      <w:pPr>
        <w:pStyle w:val="Prrafodelista"/>
        <w:ind w:left="1134"/>
        <w:jc w:val="both"/>
        <w:rPr>
          <w:rFonts w:ascii="Verdana" w:hAnsi="Verdana"/>
          <w:b/>
          <w:sz w:val="18"/>
          <w:szCs w:val="18"/>
          <w:lang w:val="es-BO"/>
        </w:rPr>
      </w:pPr>
    </w:p>
    <w:p w14:paraId="77AE938D" w14:textId="25626B19" w:rsidR="00A9748A" w:rsidRDefault="00A9748A" w:rsidP="00100F03">
      <w:pPr>
        <w:pStyle w:val="Prrafodelista"/>
        <w:ind w:left="1134"/>
        <w:jc w:val="both"/>
        <w:rPr>
          <w:rFonts w:ascii="Verdana" w:hAnsi="Verdana"/>
          <w:b/>
          <w:sz w:val="18"/>
          <w:szCs w:val="18"/>
          <w:lang w:val="es-BO"/>
        </w:rPr>
      </w:pPr>
    </w:p>
    <w:p w14:paraId="4BB36BDB" w14:textId="3C9470FF" w:rsidR="00A9748A" w:rsidRDefault="00A9748A" w:rsidP="00100F03">
      <w:pPr>
        <w:pStyle w:val="Prrafodelista"/>
        <w:ind w:left="1134"/>
        <w:jc w:val="both"/>
        <w:rPr>
          <w:rFonts w:ascii="Verdana" w:hAnsi="Verdana"/>
          <w:b/>
          <w:sz w:val="18"/>
          <w:szCs w:val="18"/>
          <w:lang w:val="es-BO"/>
        </w:rPr>
      </w:pPr>
    </w:p>
    <w:p w14:paraId="25BFB7DC" w14:textId="0CFAD0B3" w:rsidR="00A9748A" w:rsidRDefault="00A9748A" w:rsidP="00100F03">
      <w:pPr>
        <w:pStyle w:val="Prrafodelista"/>
        <w:ind w:left="1134"/>
        <w:jc w:val="both"/>
        <w:rPr>
          <w:rFonts w:ascii="Verdana" w:hAnsi="Verdana"/>
          <w:b/>
          <w:sz w:val="18"/>
          <w:szCs w:val="18"/>
          <w:lang w:val="es-BO"/>
        </w:rPr>
      </w:pPr>
    </w:p>
    <w:p w14:paraId="0D251C0D" w14:textId="12DBEBC4" w:rsidR="00A9748A" w:rsidRDefault="00A9748A" w:rsidP="00100F03">
      <w:pPr>
        <w:pStyle w:val="Prrafodelista"/>
        <w:ind w:left="1134"/>
        <w:jc w:val="both"/>
        <w:rPr>
          <w:rFonts w:ascii="Verdana" w:hAnsi="Verdana"/>
          <w:b/>
          <w:sz w:val="18"/>
          <w:szCs w:val="18"/>
          <w:lang w:val="es-BO"/>
        </w:rPr>
      </w:pPr>
    </w:p>
    <w:p w14:paraId="19F08A2F" w14:textId="77777777" w:rsidR="00A9748A" w:rsidRPr="003C0DD8" w:rsidRDefault="00A9748A" w:rsidP="00100F03">
      <w:pPr>
        <w:pStyle w:val="Prrafodelista"/>
        <w:ind w:left="1134"/>
        <w:jc w:val="both"/>
        <w:rPr>
          <w:rFonts w:ascii="Verdana" w:hAnsi="Verdana"/>
          <w:b/>
          <w:sz w:val="18"/>
          <w:szCs w:val="18"/>
          <w:lang w:val="es-BO"/>
        </w:rPr>
      </w:pPr>
    </w:p>
    <w:p w14:paraId="3F5A1ED4" w14:textId="77777777" w:rsidR="00645464" w:rsidRPr="003C0DD8" w:rsidRDefault="00611F69" w:rsidP="00DA03F5">
      <w:pPr>
        <w:pStyle w:val="Prrafodelista"/>
        <w:numPr>
          <w:ilvl w:val="1"/>
          <w:numId w:val="11"/>
        </w:numPr>
        <w:ind w:left="1134" w:hanging="708"/>
        <w:jc w:val="both"/>
        <w:rPr>
          <w:rFonts w:ascii="Verdana" w:hAnsi="Verdana"/>
          <w:b/>
          <w:sz w:val="18"/>
          <w:szCs w:val="18"/>
          <w:lang w:val="es-BO"/>
        </w:rPr>
      </w:pPr>
      <w:r w:rsidRPr="003C0DD8">
        <w:rPr>
          <w:rFonts w:ascii="Verdana" w:hAnsi="Verdana"/>
          <w:b/>
          <w:sz w:val="18"/>
          <w:szCs w:val="18"/>
          <w:lang w:val="es-BO"/>
        </w:rPr>
        <w:t>Otras especificacion</w:t>
      </w:r>
      <w:r w:rsidR="00E66012" w:rsidRPr="003C0DD8">
        <w:rPr>
          <w:rFonts w:ascii="Verdana" w:hAnsi="Verdana"/>
          <w:b/>
          <w:sz w:val="18"/>
          <w:szCs w:val="18"/>
          <w:lang w:val="es-BO"/>
        </w:rPr>
        <w:t>es</w:t>
      </w:r>
    </w:p>
    <w:p w14:paraId="7F5D848D" w14:textId="77777777" w:rsidR="00645464" w:rsidRPr="003C0DD8" w:rsidRDefault="00645464" w:rsidP="00645464">
      <w:pPr>
        <w:jc w:val="both"/>
        <w:rPr>
          <w:rFonts w:ascii="Verdana" w:hAnsi="Verdana"/>
          <w:sz w:val="18"/>
          <w:szCs w:val="18"/>
          <w:lang w:val="es-BO"/>
        </w:rPr>
      </w:pPr>
    </w:p>
    <w:tbl>
      <w:tblPr>
        <w:tblW w:w="8789"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9"/>
      </w:tblGrid>
      <w:tr w:rsidR="009232FD" w:rsidRPr="00D25067" w14:paraId="30515FA1" w14:textId="77777777" w:rsidTr="009232FD">
        <w:trPr>
          <w:trHeight w:val="283"/>
        </w:trPr>
        <w:tc>
          <w:tcPr>
            <w:tcW w:w="8789" w:type="dxa"/>
            <w:tcBorders>
              <w:bottom w:val="single" w:sz="4" w:space="0" w:color="auto"/>
            </w:tcBorders>
            <w:shd w:val="clear" w:color="auto" w:fill="548DD4"/>
            <w:vAlign w:val="center"/>
          </w:tcPr>
          <w:p w14:paraId="3F6211CB" w14:textId="77777777" w:rsidR="009232FD" w:rsidRPr="009232FD" w:rsidRDefault="009232FD" w:rsidP="00DA03F5">
            <w:pPr>
              <w:numPr>
                <w:ilvl w:val="0"/>
                <w:numId w:val="40"/>
              </w:numPr>
              <w:tabs>
                <w:tab w:val="left" w:pos="313"/>
              </w:tabs>
              <w:spacing w:before="120" w:after="120"/>
              <w:ind w:left="284" w:firstLine="0"/>
              <w:jc w:val="both"/>
              <w:rPr>
                <w:rFonts w:ascii="Verdana" w:hAnsi="Verdana" w:cs="Arial"/>
                <w:b/>
                <w:color w:val="FFFFFF"/>
                <w:sz w:val="18"/>
                <w:szCs w:val="18"/>
                <w:lang w:val="es-ES_tradnl"/>
              </w:rPr>
            </w:pPr>
            <w:r w:rsidRPr="009232FD">
              <w:rPr>
                <w:rFonts w:ascii="Verdana" w:hAnsi="Verdana" w:cs="Arial"/>
                <w:b/>
                <w:color w:val="FFFFFF"/>
                <w:sz w:val="18"/>
                <w:szCs w:val="18"/>
                <w:lang w:val="es-ES_tradnl"/>
              </w:rPr>
              <w:t>DESCRIPCIÓN DEL SERVICIO</w:t>
            </w:r>
          </w:p>
        </w:tc>
      </w:tr>
      <w:tr w:rsidR="009232FD" w:rsidRPr="00D25067" w14:paraId="6151CABE" w14:textId="77777777" w:rsidTr="009232FD">
        <w:trPr>
          <w:trHeight w:val="623"/>
        </w:trPr>
        <w:tc>
          <w:tcPr>
            <w:tcW w:w="8789" w:type="dxa"/>
            <w:tcBorders>
              <w:bottom w:val="single" w:sz="4" w:space="0" w:color="auto"/>
            </w:tcBorders>
            <w:shd w:val="clear" w:color="auto" w:fill="auto"/>
            <w:vAlign w:val="center"/>
          </w:tcPr>
          <w:p w14:paraId="2080653B" w14:textId="5DA57314" w:rsidR="009232FD" w:rsidRPr="009232FD" w:rsidRDefault="009232FD" w:rsidP="009232FD">
            <w:pPr>
              <w:spacing w:before="120" w:after="120"/>
              <w:jc w:val="both"/>
              <w:rPr>
                <w:rFonts w:ascii="Verdana" w:hAnsi="Verdana" w:cs="Arial"/>
                <w:sz w:val="18"/>
                <w:szCs w:val="18"/>
              </w:rPr>
            </w:pPr>
            <w:r w:rsidRPr="009232FD">
              <w:rPr>
                <w:rFonts w:ascii="Verdana" w:hAnsi="Verdana" w:cs="Arial"/>
                <w:sz w:val="18"/>
                <w:szCs w:val="18"/>
              </w:rPr>
              <w:t>La “Contratación Programa de Seguros de ASFI” requerido por la Autoridad de Supervisión del Sistema Financiero consta de las siguientes Pólizas:</w:t>
            </w:r>
          </w:p>
          <w:p w14:paraId="78B85CCD" w14:textId="77777777" w:rsidR="009232FD" w:rsidRPr="009232FD" w:rsidRDefault="009232FD" w:rsidP="00DA03F5">
            <w:pPr>
              <w:numPr>
                <w:ilvl w:val="0"/>
                <w:numId w:val="42"/>
              </w:numPr>
              <w:spacing w:before="120" w:after="120"/>
              <w:jc w:val="both"/>
              <w:rPr>
                <w:rFonts w:ascii="Verdana" w:hAnsi="Verdana" w:cs="Arial"/>
                <w:sz w:val="18"/>
                <w:szCs w:val="18"/>
              </w:rPr>
            </w:pPr>
            <w:r w:rsidRPr="009232FD">
              <w:rPr>
                <w:rFonts w:ascii="Verdana" w:hAnsi="Verdana" w:cs="Arial"/>
                <w:sz w:val="18"/>
                <w:szCs w:val="18"/>
              </w:rPr>
              <w:t>Multiriesgo</w:t>
            </w:r>
          </w:p>
          <w:p w14:paraId="53CD128B" w14:textId="77777777" w:rsidR="009232FD" w:rsidRPr="009232FD" w:rsidRDefault="009232FD" w:rsidP="00DA03F5">
            <w:pPr>
              <w:numPr>
                <w:ilvl w:val="0"/>
                <w:numId w:val="42"/>
              </w:numPr>
              <w:spacing w:before="120" w:after="120"/>
              <w:jc w:val="both"/>
              <w:rPr>
                <w:rFonts w:ascii="Verdana" w:hAnsi="Verdana" w:cs="Arial"/>
                <w:sz w:val="18"/>
                <w:szCs w:val="18"/>
              </w:rPr>
            </w:pPr>
            <w:r w:rsidRPr="009232FD">
              <w:rPr>
                <w:rFonts w:ascii="Verdana" w:hAnsi="Verdana" w:cs="Arial"/>
                <w:sz w:val="18"/>
                <w:szCs w:val="18"/>
              </w:rPr>
              <w:t>Responsabilidad Civil.</w:t>
            </w:r>
          </w:p>
          <w:p w14:paraId="7D4D31E3" w14:textId="77777777" w:rsidR="009232FD" w:rsidRPr="009232FD" w:rsidRDefault="009232FD" w:rsidP="00DA03F5">
            <w:pPr>
              <w:numPr>
                <w:ilvl w:val="0"/>
                <w:numId w:val="42"/>
              </w:numPr>
              <w:spacing w:before="120" w:after="120"/>
              <w:jc w:val="both"/>
              <w:rPr>
                <w:rFonts w:ascii="Verdana" w:hAnsi="Verdana" w:cs="Arial"/>
                <w:sz w:val="18"/>
                <w:szCs w:val="18"/>
              </w:rPr>
            </w:pPr>
            <w:r w:rsidRPr="009232FD">
              <w:rPr>
                <w:rFonts w:ascii="Verdana" w:hAnsi="Verdana" w:cs="Arial"/>
                <w:sz w:val="18"/>
                <w:szCs w:val="18"/>
              </w:rPr>
              <w:t>Comprensiva 3 – D</w:t>
            </w:r>
          </w:p>
          <w:p w14:paraId="157FD80A" w14:textId="77777777" w:rsidR="009232FD" w:rsidRPr="009232FD" w:rsidRDefault="009232FD" w:rsidP="00DA03F5">
            <w:pPr>
              <w:numPr>
                <w:ilvl w:val="0"/>
                <w:numId w:val="42"/>
              </w:numPr>
              <w:spacing w:before="120" w:after="120"/>
              <w:jc w:val="both"/>
              <w:rPr>
                <w:rFonts w:ascii="Verdana" w:hAnsi="Verdana" w:cs="Arial"/>
                <w:sz w:val="18"/>
                <w:szCs w:val="18"/>
              </w:rPr>
            </w:pPr>
            <w:r w:rsidRPr="009232FD">
              <w:rPr>
                <w:rFonts w:ascii="Verdana" w:hAnsi="Verdana" w:cs="Arial"/>
                <w:sz w:val="18"/>
                <w:szCs w:val="18"/>
              </w:rPr>
              <w:t>Automotores.</w:t>
            </w:r>
          </w:p>
          <w:p w14:paraId="648FB3CC" w14:textId="77777777" w:rsidR="009232FD" w:rsidRPr="009232FD" w:rsidRDefault="009232FD" w:rsidP="00DA03F5">
            <w:pPr>
              <w:numPr>
                <w:ilvl w:val="0"/>
                <w:numId w:val="42"/>
              </w:numPr>
              <w:spacing w:before="120" w:after="120"/>
              <w:jc w:val="both"/>
              <w:rPr>
                <w:rFonts w:ascii="Verdana" w:hAnsi="Verdana" w:cs="Arial"/>
                <w:sz w:val="18"/>
                <w:szCs w:val="18"/>
              </w:rPr>
            </w:pPr>
            <w:r w:rsidRPr="009232FD">
              <w:rPr>
                <w:rFonts w:ascii="Verdana" w:hAnsi="Verdana" w:cs="Arial"/>
                <w:sz w:val="18"/>
                <w:szCs w:val="18"/>
              </w:rPr>
              <w:t>Transporte</w:t>
            </w:r>
          </w:p>
          <w:p w14:paraId="09C18D2E" w14:textId="77777777" w:rsidR="009232FD" w:rsidRPr="009232FD" w:rsidRDefault="009232FD" w:rsidP="009232FD">
            <w:pPr>
              <w:spacing w:before="120" w:after="120"/>
              <w:jc w:val="both"/>
              <w:rPr>
                <w:rFonts w:ascii="Verdana" w:hAnsi="Verdana" w:cs="Arial"/>
                <w:sz w:val="18"/>
                <w:szCs w:val="18"/>
              </w:rPr>
            </w:pPr>
            <w:r w:rsidRPr="009232FD">
              <w:rPr>
                <w:rFonts w:ascii="Verdana" w:hAnsi="Verdana" w:cs="Arial"/>
                <w:sz w:val="18"/>
                <w:szCs w:val="18"/>
              </w:rPr>
              <w:t>En cuanto a la descripción y coberturas de cada una de ellas, las mismas se encuentran detalladas en “Notas Técnicas” adjuntas.</w:t>
            </w:r>
          </w:p>
        </w:tc>
      </w:tr>
      <w:tr w:rsidR="009232FD" w:rsidRPr="00D25067" w14:paraId="1DAAA8F7" w14:textId="77777777" w:rsidTr="009232FD">
        <w:trPr>
          <w:trHeight w:val="285"/>
        </w:trPr>
        <w:tc>
          <w:tcPr>
            <w:tcW w:w="8789" w:type="dxa"/>
            <w:shd w:val="clear" w:color="auto" w:fill="548DD4"/>
            <w:vAlign w:val="center"/>
          </w:tcPr>
          <w:p w14:paraId="19DBBB3C" w14:textId="77777777" w:rsidR="009232FD" w:rsidRPr="009232FD" w:rsidRDefault="009232FD" w:rsidP="00DA03F5">
            <w:pPr>
              <w:numPr>
                <w:ilvl w:val="0"/>
                <w:numId w:val="40"/>
              </w:numPr>
              <w:tabs>
                <w:tab w:val="left" w:pos="313"/>
              </w:tabs>
              <w:spacing w:before="120" w:after="120"/>
              <w:ind w:left="284" w:firstLine="0"/>
              <w:jc w:val="both"/>
              <w:rPr>
                <w:rFonts w:ascii="Verdana" w:hAnsi="Verdana" w:cs="Arial"/>
                <w:b/>
                <w:color w:val="FFFFFF"/>
                <w:sz w:val="18"/>
                <w:szCs w:val="18"/>
                <w:lang w:val="es-ES_tradnl"/>
              </w:rPr>
            </w:pPr>
            <w:r w:rsidRPr="009232FD">
              <w:rPr>
                <w:rFonts w:ascii="Verdana" w:hAnsi="Verdana" w:cs="Arial"/>
                <w:b/>
                <w:color w:val="FFFFFF"/>
                <w:sz w:val="18"/>
                <w:szCs w:val="18"/>
                <w:lang w:val="es-ES_tradnl"/>
              </w:rPr>
              <w:t xml:space="preserve">ALCANCE </w:t>
            </w:r>
          </w:p>
        </w:tc>
      </w:tr>
      <w:tr w:rsidR="009232FD" w:rsidRPr="00D25067" w14:paraId="03420D28" w14:textId="77777777" w:rsidTr="009232FD">
        <w:trPr>
          <w:trHeight w:val="690"/>
        </w:trPr>
        <w:tc>
          <w:tcPr>
            <w:tcW w:w="8789" w:type="dxa"/>
            <w:tcBorders>
              <w:bottom w:val="single" w:sz="4" w:space="0" w:color="auto"/>
            </w:tcBorders>
            <w:shd w:val="clear" w:color="auto" w:fill="auto"/>
            <w:vAlign w:val="center"/>
          </w:tcPr>
          <w:p w14:paraId="3720E01A" w14:textId="77777777" w:rsidR="009232FD" w:rsidRPr="009232FD" w:rsidRDefault="009232FD" w:rsidP="009232FD">
            <w:pPr>
              <w:spacing w:before="120" w:after="120"/>
              <w:jc w:val="both"/>
              <w:rPr>
                <w:rFonts w:ascii="Verdana" w:hAnsi="Verdana" w:cs="Arial"/>
                <w:sz w:val="18"/>
                <w:szCs w:val="18"/>
                <w:lang w:val="es-ES_tradnl"/>
              </w:rPr>
            </w:pPr>
            <w:r w:rsidRPr="009232FD">
              <w:rPr>
                <w:rFonts w:ascii="Verdana" w:hAnsi="Verdana" w:cs="Arial"/>
                <w:sz w:val="18"/>
                <w:szCs w:val="18"/>
                <w:lang w:val="es-ES_tradnl"/>
              </w:rPr>
              <w:t>El alcance del servicio en la presente contratación, se encuentra directamente relacionado con la ubicación del riesgo y las coberturas de cada una de las pólizas solicitadas, aspectos detallados en “</w:t>
            </w:r>
            <w:r w:rsidRPr="009232FD">
              <w:rPr>
                <w:rFonts w:ascii="Verdana" w:hAnsi="Verdana" w:cs="Arial"/>
                <w:i/>
                <w:sz w:val="18"/>
                <w:szCs w:val="18"/>
                <w:lang w:val="es-ES_tradnl"/>
              </w:rPr>
              <w:t>Notas Técnicas</w:t>
            </w:r>
            <w:r w:rsidRPr="009232FD">
              <w:rPr>
                <w:rFonts w:ascii="Verdana" w:hAnsi="Verdana" w:cs="Arial"/>
                <w:sz w:val="18"/>
                <w:szCs w:val="18"/>
                <w:lang w:val="es-ES_tradnl"/>
              </w:rPr>
              <w:t>” adjuntas.</w:t>
            </w:r>
          </w:p>
        </w:tc>
      </w:tr>
      <w:tr w:rsidR="009232FD" w:rsidRPr="00D25067" w14:paraId="3BBEE8A7" w14:textId="77777777" w:rsidTr="009232FD">
        <w:trPr>
          <w:trHeight w:val="348"/>
        </w:trPr>
        <w:tc>
          <w:tcPr>
            <w:tcW w:w="8789" w:type="dxa"/>
            <w:tcBorders>
              <w:bottom w:val="single" w:sz="4" w:space="0" w:color="auto"/>
            </w:tcBorders>
            <w:shd w:val="clear" w:color="auto" w:fill="548DD4"/>
            <w:vAlign w:val="center"/>
          </w:tcPr>
          <w:p w14:paraId="17FF647E" w14:textId="77777777" w:rsidR="009232FD" w:rsidRPr="009232FD" w:rsidRDefault="009232FD" w:rsidP="00DA03F5">
            <w:pPr>
              <w:numPr>
                <w:ilvl w:val="0"/>
                <w:numId w:val="40"/>
              </w:numPr>
              <w:tabs>
                <w:tab w:val="left" w:pos="313"/>
              </w:tabs>
              <w:spacing w:before="120" w:after="120"/>
              <w:ind w:left="284" w:firstLine="0"/>
              <w:jc w:val="both"/>
              <w:rPr>
                <w:rFonts w:ascii="Verdana" w:hAnsi="Verdana" w:cs="Arial"/>
                <w:b/>
                <w:color w:val="FFFFFF"/>
                <w:sz w:val="18"/>
                <w:szCs w:val="18"/>
                <w:lang w:val="es-ES_tradnl"/>
              </w:rPr>
            </w:pPr>
            <w:r w:rsidRPr="009232FD">
              <w:rPr>
                <w:rFonts w:ascii="Verdana" w:hAnsi="Verdana" w:cs="Arial"/>
                <w:b/>
                <w:color w:val="FFFFFF"/>
                <w:sz w:val="18"/>
                <w:szCs w:val="18"/>
                <w:lang w:val="es-ES_tradnl"/>
              </w:rPr>
              <w:t xml:space="preserve"> OBJETO Y CAUSA</w:t>
            </w:r>
          </w:p>
        </w:tc>
      </w:tr>
      <w:tr w:rsidR="009232FD" w:rsidRPr="00D25067" w14:paraId="0AF044AA" w14:textId="77777777" w:rsidTr="009232FD">
        <w:trPr>
          <w:trHeight w:val="925"/>
        </w:trPr>
        <w:tc>
          <w:tcPr>
            <w:tcW w:w="8789" w:type="dxa"/>
            <w:tcBorders>
              <w:bottom w:val="single" w:sz="4" w:space="0" w:color="auto"/>
            </w:tcBorders>
            <w:shd w:val="clear" w:color="auto" w:fill="FFFFFF"/>
            <w:vAlign w:val="center"/>
          </w:tcPr>
          <w:p w14:paraId="08ED194D" w14:textId="33740668" w:rsidR="009232FD" w:rsidRPr="009232FD" w:rsidRDefault="009232FD" w:rsidP="009232FD">
            <w:pPr>
              <w:spacing w:before="120" w:after="120"/>
              <w:jc w:val="both"/>
              <w:rPr>
                <w:rFonts w:ascii="Verdana" w:hAnsi="Verdana" w:cs="Arial"/>
                <w:sz w:val="18"/>
                <w:szCs w:val="18"/>
                <w:lang w:val="es-ES_tradnl"/>
              </w:rPr>
            </w:pPr>
            <w:r w:rsidRPr="009232FD">
              <w:rPr>
                <w:rFonts w:ascii="Verdana" w:hAnsi="Verdana" w:cs="Arial"/>
                <w:color w:val="000000"/>
                <w:sz w:val="18"/>
                <w:szCs w:val="18"/>
                <w:lang w:eastAsia="es-BO"/>
              </w:rPr>
              <w:t>La Contratación del Programa Anual de Seguros de ASFI Gestión 2020 – JAD en los ramos: Multiriesgo, Responsabilidad Civil, Comprensiva 3-D, Automotores y Transporte permitirá coadyuvar a la salvaguarda y prevención de pérdidas económicas en bienes inmuebles y muebles de nuestra institución por posibles siniestros que puedan ocurrir.</w:t>
            </w:r>
          </w:p>
        </w:tc>
      </w:tr>
      <w:tr w:rsidR="009232FD" w:rsidRPr="00D25067" w14:paraId="59951449" w14:textId="77777777" w:rsidTr="009232FD">
        <w:trPr>
          <w:trHeight w:val="348"/>
        </w:trPr>
        <w:tc>
          <w:tcPr>
            <w:tcW w:w="8789" w:type="dxa"/>
            <w:tcBorders>
              <w:bottom w:val="single" w:sz="4" w:space="0" w:color="auto"/>
            </w:tcBorders>
            <w:shd w:val="clear" w:color="auto" w:fill="548DD4"/>
            <w:vAlign w:val="center"/>
          </w:tcPr>
          <w:p w14:paraId="3E86EF3F" w14:textId="77777777" w:rsidR="009232FD" w:rsidRPr="009232FD" w:rsidRDefault="009232FD" w:rsidP="00DA03F5">
            <w:pPr>
              <w:numPr>
                <w:ilvl w:val="0"/>
                <w:numId w:val="40"/>
              </w:numPr>
              <w:tabs>
                <w:tab w:val="left" w:pos="313"/>
              </w:tabs>
              <w:spacing w:before="120" w:after="120"/>
              <w:ind w:left="284" w:firstLine="0"/>
              <w:jc w:val="both"/>
              <w:rPr>
                <w:rFonts w:ascii="Verdana" w:hAnsi="Verdana" w:cs="Arial"/>
                <w:b/>
                <w:color w:val="FFFFFF"/>
                <w:sz w:val="18"/>
                <w:szCs w:val="18"/>
                <w:lang w:val="es-ES_tradnl"/>
              </w:rPr>
            </w:pPr>
            <w:r w:rsidRPr="009232FD">
              <w:rPr>
                <w:rFonts w:ascii="Verdana" w:hAnsi="Verdana" w:cs="Arial"/>
                <w:b/>
                <w:color w:val="FFFFFF"/>
                <w:sz w:val="18"/>
                <w:szCs w:val="18"/>
                <w:lang w:val="es-ES_tradnl"/>
              </w:rPr>
              <w:t>CARACTERÍSTICAS GENERALES DEL SERVICIO</w:t>
            </w:r>
          </w:p>
        </w:tc>
      </w:tr>
      <w:tr w:rsidR="009232FD" w:rsidRPr="00D25067" w14:paraId="4BF917B0" w14:textId="77777777" w:rsidTr="009232FD">
        <w:trPr>
          <w:trHeight w:val="810"/>
        </w:trPr>
        <w:tc>
          <w:tcPr>
            <w:tcW w:w="8789" w:type="dxa"/>
            <w:tcBorders>
              <w:bottom w:val="single" w:sz="4" w:space="0" w:color="auto"/>
            </w:tcBorders>
            <w:shd w:val="clear" w:color="auto" w:fill="auto"/>
            <w:vAlign w:val="center"/>
          </w:tcPr>
          <w:p w14:paraId="47380A89" w14:textId="77777777" w:rsidR="009232FD" w:rsidRPr="009232FD" w:rsidRDefault="009232FD" w:rsidP="009232FD">
            <w:pPr>
              <w:pStyle w:val="Prrafodelista"/>
              <w:spacing w:before="120" w:after="120"/>
              <w:ind w:left="0"/>
              <w:jc w:val="both"/>
              <w:rPr>
                <w:rFonts w:ascii="Verdana" w:hAnsi="Verdana" w:cs="Arial"/>
                <w:sz w:val="18"/>
                <w:szCs w:val="18"/>
                <w:lang w:val="es-BO"/>
              </w:rPr>
            </w:pPr>
            <w:r w:rsidRPr="009232FD">
              <w:rPr>
                <w:rFonts w:ascii="Verdana" w:hAnsi="Verdana" w:cs="Arial"/>
                <w:sz w:val="18"/>
                <w:szCs w:val="18"/>
                <w:lang w:val="es-ES_tradnl"/>
              </w:rPr>
              <w:t>Las características del presente servicio están relacionadas a la Materia del seguro, coberturas solicitadas y valores asegurados, aspectos diferentes en cada una de las Pólizas solicitadas, pero que son detallados en “</w:t>
            </w:r>
            <w:r w:rsidRPr="009232FD">
              <w:rPr>
                <w:rFonts w:ascii="Verdana" w:hAnsi="Verdana" w:cs="Arial"/>
                <w:i/>
                <w:sz w:val="18"/>
                <w:szCs w:val="18"/>
                <w:lang w:val="es-ES_tradnl"/>
              </w:rPr>
              <w:t>Notas Técnicas</w:t>
            </w:r>
            <w:r w:rsidRPr="009232FD">
              <w:rPr>
                <w:rFonts w:ascii="Verdana" w:hAnsi="Verdana" w:cs="Arial"/>
                <w:sz w:val="18"/>
                <w:szCs w:val="18"/>
                <w:lang w:val="es-ES_tradnl"/>
              </w:rPr>
              <w:t xml:space="preserve">” adjuntas. </w:t>
            </w:r>
          </w:p>
        </w:tc>
      </w:tr>
      <w:tr w:rsidR="009232FD" w:rsidRPr="00D25067" w14:paraId="031D690F" w14:textId="77777777" w:rsidTr="009232FD">
        <w:trPr>
          <w:trHeight w:val="310"/>
        </w:trPr>
        <w:tc>
          <w:tcPr>
            <w:tcW w:w="8789" w:type="dxa"/>
            <w:tcBorders>
              <w:bottom w:val="single" w:sz="4" w:space="0" w:color="auto"/>
            </w:tcBorders>
            <w:shd w:val="clear" w:color="auto" w:fill="548DD4"/>
            <w:vAlign w:val="center"/>
          </w:tcPr>
          <w:p w14:paraId="2E0EA6B0" w14:textId="77777777" w:rsidR="009232FD" w:rsidRPr="009232FD" w:rsidRDefault="009232FD" w:rsidP="00DA03F5">
            <w:pPr>
              <w:numPr>
                <w:ilvl w:val="0"/>
                <w:numId w:val="40"/>
              </w:numPr>
              <w:tabs>
                <w:tab w:val="left" w:pos="313"/>
              </w:tabs>
              <w:spacing w:before="120" w:after="120"/>
              <w:ind w:left="284" w:firstLine="0"/>
              <w:jc w:val="both"/>
              <w:rPr>
                <w:rFonts w:ascii="Verdana" w:hAnsi="Verdana" w:cs="Arial"/>
                <w:b/>
                <w:sz w:val="18"/>
                <w:szCs w:val="18"/>
              </w:rPr>
            </w:pPr>
            <w:r w:rsidRPr="009232FD">
              <w:rPr>
                <w:rFonts w:ascii="Verdana" w:hAnsi="Verdana" w:cs="Arial"/>
                <w:b/>
                <w:color w:val="FFFFFF"/>
                <w:sz w:val="18"/>
                <w:szCs w:val="18"/>
              </w:rPr>
              <w:t xml:space="preserve">CONDICIONES DEL SERVICIO </w:t>
            </w:r>
          </w:p>
        </w:tc>
      </w:tr>
      <w:tr w:rsidR="009232FD" w:rsidRPr="00D25067" w14:paraId="28F57BF4" w14:textId="77777777" w:rsidTr="009232FD">
        <w:trPr>
          <w:trHeight w:val="272"/>
        </w:trPr>
        <w:tc>
          <w:tcPr>
            <w:tcW w:w="8789" w:type="dxa"/>
            <w:shd w:val="clear" w:color="auto" w:fill="C6D9F1"/>
            <w:vAlign w:val="center"/>
          </w:tcPr>
          <w:p w14:paraId="1A5423FE" w14:textId="77777777" w:rsidR="009232FD" w:rsidRPr="009232FD" w:rsidRDefault="009232FD" w:rsidP="00DA03F5">
            <w:pPr>
              <w:pStyle w:val="Prrafodelista"/>
              <w:numPr>
                <w:ilvl w:val="0"/>
                <w:numId w:val="41"/>
              </w:numPr>
              <w:spacing w:before="120" w:after="120"/>
              <w:ind w:left="426" w:right="255" w:hanging="284"/>
              <w:jc w:val="both"/>
              <w:rPr>
                <w:rFonts w:ascii="Verdana" w:hAnsi="Verdana" w:cs="Arial"/>
                <w:b/>
                <w:sz w:val="18"/>
                <w:szCs w:val="18"/>
              </w:rPr>
            </w:pPr>
            <w:r w:rsidRPr="009232FD">
              <w:rPr>
                <w:rFonts w:ascii="Verdana" w:hAnsi="Verdana" w:cs="Arial"/>
                <w:b/>
                <w:sz w:val="18"/>
                <w:szCs w:val="18"/>
              </w:rPr>
              <w:t xml:space="preserve">Vigencia del Seguro </w:t>
            </w:r>
          </w:p>
        </w:tc>
      </w:tr>
      <w:tr w:rsidR="009232FD" w:rsidRPr="00D25067" w14:paraId="6BB269AC" w14:textId="77777777" w:rsidTr="009232FD">
        <w:trPr>
          <w:trHeight w:val="377"/>
        </w:trPr>
        <w:tc>
          <w:tcPr>
            <w:tcW w:w="8789" w:type="dxa"/>
            <w:tcBorders>
              <w:bottom w:val="single" w:sz="4" w:space="0" w:color="auto"/>
            </w:tcBorders>
            <w:shd w:val="clear" w:color="auto" w:fill="auto"/>
            <w:vAlign w:val="center"/>
          </w:tcPr>
          <w:p w14:paraId="0A54A108" w14:textId="77287968" w:rsidR="009232FD" w:rsidRPr="009232FD" w:rsidRDefault="009232FD" w:rsidP="009232FD">
            <w:pPr>
              <w:spacing w:before="120" w:after="120"/>
              <w:ind w:left="34"/>
              <w:jc w:val="both"/>
              <w:rPr>
                <w:rFonts w:ascii="Verdana" w:hAnsi="Verdana" w:cs="Arial"/>
                <w:sz w:val="18"/>
                <w:szCs w:val="18"/>
              </w:rPr>
            </w:pPr>
            <w:r w:rsidRPr="009232FD">
              <w:rPr>
                <w:rFonts w:ascii="Verdana" w:hAnsi="Verdana" w:cs="Arial"/>
                <w:color w:val="000000"/>
                <w:sz w:val="18"/>
                <w:szCs w:val="18"/>
              </w:rPr>
              <w:t>La vigencia del Seguro es a partir del 4 de diciembre de 2020 hrs. 12:01 por el periodo de un año.</w:t>
            </w:r>
          </w:p>
        </w:tc>
      </w:tr>
      <w:tr w:rsidR="009232FD" w:rsidRPr="00D25067" w14:paraId="577CADC9" w14:textId="77777777" w:rsidTr="009232FD">
        <w:trPr>
          <w:trHeight w:val="286"/>
        </w:trPr>
        <w:tc>
          <w:tcPr>
            <w:tcW w:w="8789" w:type="dxa"/>
            <w:tcBorders>
              <w:bottom w:val="single" w:sz="4" w:space="0" w:color="auto"/>
            </w:tcBorders>
            <w:shd w:val="clear" w:color="auto" w:fill="C6D9F1"/>
            <w:vAlign w:val="center"/>
          </w:tcPr>
          <w:p w14:paraId="368CED69" w14:textId="77777777" w:rsidR="009232FD" w:rsidRPr="009232FD" w:rsidRDefault="009232FD" w:rsidP="00DA03F5">
            <w:pPr>
              <w:pStyle w:val="Prrafodelista"/>
              <w:numPr>
                <w:ilvl w:val="0"/>
                <w:numId w:val="41"/>
              </w:numPr>
              <w:spacing w:before="120" w:after="120"/>
              <w:ind w:left="426" w:right="255" w:hanging="284"/>
              <w:jc w:val="both"/>
              <w:rPr>
                <w:rFonts w:ascii="Verdana" w:hAnsi="Verdana" w:cs="Arial"/>
                <w:b/>
                <w:sz w:val="18"/>
                <w:szCs w:val="18"/>
              </w:rPr>
            </w:pPr>
            <w:r w:rsidRPr="009232FD">
              <w:rPr>
                <w:rFonts w:ascii="Verdana" w:hAnsi="Verdana" w:cs="Arial"/>
                <w:b/>
                <w:sz w:val="18"/>
                <w:szCs w:val="18"/>
              </w:rPr>
              <w:t>Precio Referencial</w:t>
            </w:r>
          </w:p>
        </w:tc>
      </w:tr>
      <w:tr w:rsidR="009232FD" w:rsidRPr="00D25067" w14:paraId="7AE71424" w14:textId="77777777" w:rsidTr="009232FD">
        <w:trPr>
          <w:trHeight w:val="405"/>
        </w:trPr>
        <w:tc>
          <w:tcPr>
            <w:tcW w:w="8789" w:type="dxa"/>
            <w:shd w:val="clear" w:color="auto" w:fill="FFFFFF"/>
            <w:vAlign w:val="center"/>
          </w:tcPr>
          <w:p w14:paraId="29875E7C" w14:textId="77777777" w:rsidR="009232FD" w:rsidRPr="009232FD" w:rsidRDefault="009232FD" w:rsidP="009232FD">
            <w:pPr>
              <w:spacing w:before="120" w:after="120"/>
              <w:ind w:left="34"/>
              <w:rPr>
                <w:rFonts w:ascii="Verdana" w:hAnsi="Verdana" w:cs="Arial"/>
                <w:color w:val="000000"/>
                <w:sz w:val="18"/>
                <w:szCs w:val="18"/>
              </w:rPr>
            </w:pPr>
            <w:r w:rsidRPr="009232FD">
              <w:rPr>
                <w:rFonts w:ascii="Verdana" w:hAnsi="Verdana" w:cs="Arial"/>
                <w:color w:val="000000"/>
                <w:sz w:val="18"/>
                <w:szCs w:val="18"/>
              </w:rPr>
              <w:t>El precio referencial de la presente contratación es de Bs173.678,66.</w:t>
            </w:r>
          </w:p>
          <w:p w14:paraId="4AF91887" w14:textId="77777777" w:rsidR="009232FD" w:rsidRPr="009232FD" w:rsidRDefault="009232FD" w:rsidP="009232FD">
            <w:pPr>
              <w:spacing w:before="120" w:after="120"/>
              <w:ind w:left="34"/>
              <w:jc w:val="both"/>
              <w:rPr>
                <w:rFonts w:ascii="Verdana" w:hAnsi="Verdana" w:cs="Arial"/>
                <w:sz w:val="18"/>
                <w:szCs w:val="18"/>
              </w:rPr>
            </w:pPr>
            <w:r w:rsidRPr="009232FD">
              <w:rPr>
                <w:rFonts w:ascii="Verdana" w:hAnsi="Verdana" w:cs="Arial"/>
                <w:sz w:val="18"/>
                <w:szCs w:val="18"/>
              </w:rPr>
              <w:t>Las pólizas de seguro, podrán ser emitidas por la</w:t>
            </w:r>
            <w:r w:rsidRPr="009232FD">
              <w:rPr>
                <w:rStyle w:val="Textoennegrita"/>
                <w:rFonts w:ascii="Verdana" w:hAnsi="Verdana" w:cs="Arial"/>
                <w:sz w:val="18"/>
                <w:szCs w:val="18"/>
              </w:rPr>
              <w:t xml:space="preserve"> ASEGURADORA </w:t>
            </w:r>
            <w:r w:rsidRPr="009232FD">
              <w:rPr>
                <w:rFonts w:ascii="Verdana" w:hAnsi="Verdana" w:cs="Arial"/>
                <w:sz w:val="18"/>
                <w:szCs w:val="18"/>
              </w:rPr>
              <w:t xml:space="preserve">en </w:t>
            </w:r>
            <w:r w:rsidRPr="009232FD">
              <w:rPr>
                <w:rFonts w:ascii="Verdana" w:hAnsi="Verdana" w:cs="Arial"/>
                <w:sz w:val="18"/>
                <w:szCs w:val="18"/>
                <w:shd w:val="clear" w:color="auto" w:fill="FFFFFF"/>
              </w:rPr>
              <w:t>moneda n</w:t>
            </w:r>
            <w:r w:rsidRPr="009232FD">
              <w:rPr>
                <w:rFonts w:ascii="Verdana" w:hAnsi="Verdana" w:cs="Arial"/>
                <w:sz w:val="18"/>
                <w:szCs w:val="18"/>
              </w:rPr>
              <w:t>acional y en caso de siniestro, las respectivas indemnizaciones, serán reembolsadas a la</w:t>
            </w:r>
            <w:r w:rsidRPr="009232FD">
              <w:rPr>
                <w:rStyle w:val="Textoennegrita"/>
                <w:rFonts w:ascii="Verdana" w:hAnsi="Verdana" w:cs="Arial"/>
                <w:sz w:val="18"/>
                <w:szCs w:val="18"/>
              </w:rPr>
              <w:t xml:space="preserve"> ENTIDAD </w:t>
            </w:r>
            <w:r w:rsidRPr="009232FD">
              <w:rPr>
                <w:rFonts w:ascii="Verdana" w:hAnsi="Verdana" w:cs="Arial"/>
                <w:sz w:val="18"/>
                <w:szCs w:val="18"/>
              </w:rPr>
              <w:t>en la misma moneda. Asimismo, los pagos se efectuarán en moneda nacional.</w:t>
            </w:r>
          </w:p>
          <w:p w14:paraId="2A2F7D4F" w14:textId="04FAE7D9" w:rsidR="009232FD" w:rsidRPr="009232FD" w:rsidRDefault="009232FD" w:rsidP="009232FD">
            <w:pPr>
              <w:spacing w:before="120" w:after="120"/>
              <w:ind w:left="34"/>
              <w:rPr>
                <w:rFonts w:ascii="Verdana" w:hAnsi="Verdana" w:cs="Arial"/>
                <w:b/>
                <w:sz w:val="18"/>
                <w:szCs w:val="18"/>
              </w:rPr>
            </w:pPr>
            <w:r w:rsidRPr="009232FD">
              <w:rPr>
                <w:rFonts w:ascii="Verdana" w:hAnsi="Verdana" w:cs="Arial"/>
                <w:sz w:val="18"/>
                <w:szCs w:val="18"/>
              </w:rPr>
              <w:t>Las primas se establecerán y serán pagadas por la</w:t>
            </w:r>
            <w:r w:rsidRPr="009232FD">
              <w:rPr>
                <w:rStyle w:val="Textoennegrita"/>
                <w:rFonts w:ascii="Verdana" w:hAnsi="Verdana" w:cs="Arial"/>
                <w:sz w:val="18"/>
                <w:szCs w:val="18"/>
              </w:rPr>
              <w:t xml:space="preserve"> ENTIDAD </w:t>
            </w:r>
            <w:r w:rsidRPr="009232FD">
              <w:rPr>
                <w:rFonts w:ascii="Verdana" w:hAnsi="Verdana" w:cs="Arial"/>
                <w:sz w:val="18"/>
                <w:szCs w:val="18"/>
              </w:rPr>
              <w:t>en moneda nacional.</w:t>
            </w:r>
          </w:p>
        </w:tc>
      </w:tr>
      <w:tr w:rsidR="009232FD" w:rsidRPr="00D25067" w14:paraId="2F4AB440" w14:textId="77777777" w:rsidTr="009232FD">
        <w:trPr>
          <w:trHeight w:val="286"/>
        </w:trPr>
        <w:tc>
          <w:tcPr>
            <w:tcW w:w="8789" w:type="dxa"/>
            <w:shd w:val="clear" w:color="auto" w:fill="C6D9F1"/>
            <w:vAlign w:val="center"/>
          </w:tcPr>
          <w:p w14:paraId="0DFC9E1F" w14:textId="77777777" w:rsidR="009232FD" w:rsidRPr="009232FD" w:rsidRDefault="009232FD" w:rsidP="00DA03F5">
            <w:pPr>
              <w:pStyle w:val="Prrafodelista"/>
              <w:numPr>
                <w:ilvl w:val="0"/>
                <w:numId w:val="41"/>
              </w:numPr>
              <w:spacing w:before="120" w:after="120"/>
              <w:ind w:left="426" w:right="255" w:hanging="284"/>
              <w:jc w:val="both"/>
              <w:rPr>
                <w:rFonts w:ascii="Verdana" w:hAnsi="Verdana" w:cs="Arial"/>
                <w:b/>
                <w:sz w:val="18"/>
                <w:szCs w:val="18"/>
              </w:rPr>
            </w:pPr>
            <w:r w:rsidRPr="009232FD">
              <w:rPr>
                <w:rFonts w:ascii="Verdana" w:hAnsi="Verdana" w:cs="Arial"/>
                <w:b/>
                <w:sz w:val="18"/>
                <w:szCs w:val="18"/>
              </w:rPr>
              <w:t xml:space="preserve">Forma de Pago  </w:t>
            </w:r>
          </w:p>
        </w:tc>
      </w:tr>
      <w:tr w:rsidR="009232FD" w:rsidRPr="00D25067" w14:paraId="69F402F2" w14:textId="77777777" w:rsidTr="009232FD">
        <w:trPr>
          <w:trHeight w:val="543"/>
        </w:trPr>
        <w:tc>
          <w:tcPr>
            <w:tcW w:w="8789" w:type="dxa"/>
            <w:tcBorders>
              <w:bottom w:val="single" w:sz="4" w:space="0" w:color="auto"/>
            </w:tcBorders>
            <w:shd w:val="clear" w:color="auto" w:fill="auto"/>
            <w:vAlign w:val="center"/>
          </w:tcPr>
          <w:p w14:paraId="57D6EF93" w14:textId="77777777" w:rsidR="009232FD" w:rsidRPr="009232FD" w:rsidRDefault="009232FD" w:rsidP="009232FD">
            <w:pPr>
              <w:spacing w:before="120" w:after="120"/>
              <w:ind w:left="34"/>
              <w:jc w:val="both"/>
              <w:rPr>
                <w:rFonts w:ascii="Verdana" w:hAnsi="Verdana" w:cs="Arial"/>
                <w:color w:val="000000"/>
                <w:sz w:val="18"/>
                <w:szCs w:val="18"/>
              </w:rPr>
            </w:pPr>
            <w:r w:rsidRPr="009232FD">
              <w:rPr>
                <w:rFonts w:ascii="Verdana" w:hAnsi="Verdana" w:cs="Arial"/>
                <w:color w:val="000000"/>
                <w:sz w:val="18"/>
                <w:szCs w:val="18"/>
              </w:rPr>
              <w:t>Un solo pago vía transferencia bancaria SIGEP, previa presentación por parte del proponente contratado de su factura y conformidad de la Comisión de Recepción designada.</w:t>
            </w:r>
          </w:p>
          <w:p w14:paraId="132ABF27" w14:textId="52BBD1A1" w:rsidR="009232FD" w:rsidRPr="009232FD" w:rsidRDefault="009232FD" w:rsidP="009232FD">
            <w:pPr>
              <w:spacing w:before="120" w:after="120"/>
              <w:ind w:left="34"/>
              <w:jc w:val="both"/>
              <w:rPr>
                <w:rFonts w:ascii="Verdana" w:hAnsi="Verdana" w:cs="Arial"/>
                <w:color w:val="000000"/>
                <w:sz w:val="18"/>
                <w:szCs w:val="18"/>
              </w:rPr>
            </w:pPr>
            <w:r w:rsidRPr="009232FD">
              <w:rPr>
                <w:rFonts w:ascii="Verdana" w:hAnsi="Verdana" w:cs="Arial"/>
                <w:color w:val="000000"/>
                <w:sz w:val="18"/>
                <w:szCs w:val="18"/>
              </w:rPr>
              <w:lastRenderedPageBreak/>
              <w:t>Contando con un periodo de gracia de 60 días después de la firma del contrato, para el pago de primas sin pérdida de cobertura.</w:t>
            </w:r>
          </w:p>
        </w:tc>
      </w:tr>
      <w:tr w:rsidR="009232FD" w:rsidRPr="00D25067" w14:paraId="202FD5CC" w14:textId="77777777" w:rsidTr="009232FD">
        <w:trPr>
          <w:trHeight w:val="382"/>
        </w:trPr>
        <w:tc>
          <w:tcPr>
            <w:tcW w:w="8789" w:type="dxa"/>
            <w:shd w:val="clear" w:color="auto" w:fill="5B9BD5"/>
            <w:vAlign w:val="center"/>
          </w:tcPr>
          <w:p w14:paraId="5121FE91" w14:textId="77777777" w:rsidR="009232FD" w:rsidRPr="009232FD" w:rsidRDefault="009232FD" w:rsidP="00DA03F5">
            <w:pPr>
              <w:pStyle w:val="Prrafodelista"/>
              <w:numPr>
                <w:ilvl w:val="0"/>
                <w:numId w:val="40"/>
              </w:numPr>
              <w:spacing w:before="120" w:after="120"/>
              <w:ind w:left="567" w:right="255" w:hanging="141"/>
              <w:jc w:val="both"/>
              <w:rPr>
                <w:rFonts w:ascii="Verdana" w:hAnsi="Verdana" w:cs="Arial"/>
                <w:b/>
                <w:bCs/>
                <w:color w:val="FFFFFF"/>
                <w:sz w:val="18"/>
                <w:szCs w:val="18"/>
                <w:lang w:val="es-BO"/>
              </w:rPr>
            </w:pPr>
            <w:r w:rsidRPr="009232FD">
              <w:rPr>
                <w:rFonts w:ascii="Verdana" w:hAnsi="Verdana" w:cs="Arial"/>
                <w:b/>
                <w:bCs/>
                <w:color w:val="FFFFFF"/>
                <w:sz w:val="18"/>
                <w:szCs w:val="18"/>
                <w:lang w:val="es-BO"/>
              </w:rPr>
              <w:lastRenderedPageBreak/>
              <w:t>MÉTODO DE SELECCIÓN Y FORMA DE ADJUDICACIÓN</w:t>
            </w:r>
          </w:p>
        </w:tc>
      </w:tr>
      <w:tr w:rsidR="009232FD" w:rsidRPr="00D25067" w14:paraId="68E28367" w14:textId="77777777" w:rsidTr="009232FD">
        <w:trPr>
          <w:trHeight w:val="403"/>
        </w:trPr>
        <w:tc>
          <w:tcPr>
            <w:tcW w:w="8789" w:type="dxa"/>
            <w:shd w:val="clear" w:color="auto" w:fill="auto"/>
            <w:vAlign w:val="center"/>
          </w:tcPr>
          <w:p w14:paraId="6629B3C5" w14:textId="77777777" w:rsidR="009232FD" w:rsidRPr="009232FD" w:rsidRDefault="009232FD" w:rsidP="009232FD">
            <w:pPr>
              <w:autoSpaceDE w:val="0"/>
              <w:autoSpaceDN w:val="0"/>
              <w:adjustRightInd w:val="0"/>
              <w:spacing w:before="120" w:after="120"/>
              <w:rPr>
                <w:rFonts w:ascii="Verdana" w:hAnsi="Verdana" w:cs="Arial"/>
                <w:color w:val="000000"/>
                <w:sz w:val="18"/>
                <w:szCs w:val="18"/>
              </w:rPr>
            </w:pPr>
            <w:r w:rsidRPr="009232FD">
              <w:rPr>
                <w:rFonts w:ascii="Verdana" w:eastAsia="Calibri" w:hAnsi="Verdana" w:cs="Arial"/>
                <w:color w:val="000000"/>
                <w:sz w:val="18"/>
                <w:szCs w:val="18"/>
                <w:lang w:val="es-BO"/>
              </w:rPr>
              <w:t>Precio Evaluado Más Bajo y adjudicación por el total.</w:t>
            </w:r>
          </w:p>
        </w:tc>
      </w:tr>
      <w:tr w:rsidR="009232FD" w:rsidRPr="00D25067" w14:paraId="793BD037" w14:textId="77777777" w:rsidTr="009232FD">
        <w:trPr>
          <w:trHeight w:val="403"/>
        </w:trPr>
        <w:tc>
          <w:tcPr>
            <w:tcW w:w="8789" w:type="dxa"/>
            <w:shd w:val="clear" w:color="auto" w:fill="4F81BD"/>
            <w:vAlign w:val="center"/>
          </w:tcPr>
          <w:p w14:paraId="54D7E367" w14:textId="77777777" w:rsidR="009232FD" w:rsidRPr="009232FD" w:rsidRDefault="009232FD" w:rsidP="009232FD">
            <w:pPr>
              <w:pStyle w:val="Prrafodelista"/>
              <w:spacing w:before="120" w:after="120"/>
              <w:ind w:left="0" w:right="255"/>
              <w:jc w:val="both"/>
              <w:rPr>
                <w:rFonts w:ascii="Verdana" w:eastAsia="Calibri" w:hAnsi="Verdana" w:cs="Arial"/>
                <w:sz w:val="18"/>
                <w:szCs w:val="18"/>
                <w:lang w:val="es-BO"/>
              </w:rPr>
            </w:pPr>
            <w:r w:rsidRPr="009232FD">
              <w:rPr>
                <w:rFonts w:ascii="Verdana" w:eastAsia="Calibri" w:hAnsi="Verdana" w:cs="Arial"/>
                <w:color w:val="FFFFFF"/>
                <w:sz w:val="18"/>
                <w:szCs w:val="18"/>
                <w:lang w:val="es-BO"/>
              </w:rPr>
              <w:t>IX</w:t>
            </w:r>
            <w:r w:rsidRPr="009232FD">
              <w:rPr>
                <w:rFonts w:ascii="Verdana" w:eastAsia="Calibri" w:hAnsi="Verdana" w:cs="Arial"/>
                <w:color w:val="FFFFFF"/>
                <w:sz w:val="18"/>
                <w:szCs w:val="18"/>
                <w:shd w:val="clear" w:color="auto" w:fill="4F81BD"/>
                <w:lang w:val="es-BO"/>
              </w:rPr>
              <w:t>.</w:t>
            </w:r>
            <w:r w:rsidRPr="009232FD">
              <w:rPr>
                <w:rFonts w:ascii="Verdana" w:eastAsia="Calibri" w:hAnsi="Verdana" w:cs="Arial"/>
                <w:sz w:val="18"/>
                <w:szCs w:val="18"/>
                <w:shd w:val="clear" w:color="auto" w:fill="4F81BD"/>
                <w:lang w:val="es-BO"/>
              </w:rPr>
              <w:t xml:space="preserve"> </w:t>
            </w:r>
            <w:r w:rsidRPr="009232FD">
              <w:rPr>
                <w:rFonts w:ascii="Verdana" w:hAnsi="Verdana" w:cs="Arial"/>
                <w:b/>
                <w:bCs/>
                <w:color w:val="FFFFFF"/>
                <w:sz w:val="18"/>
                <w:szCs w:val="18"/>
                <w:shd w:val="clear" w:color="auto" w:fill="4F81BD"/>
                <w:lang w:val="es-BO"/>
              </w:rPr>
              <w:t>EXTINCIÓN DEL CONTRATO</w:t>
            </w:r>
          </w:p>
        </w:tc>
      </w:tr>
      <w:tr w:rsidR="009232FD" w:rsidRPr="00DF0796" w14:paraId="2110B85A" w14:textId="77777777" w:rsidTr="009232FD">
        <w:trPr>
          <w:trHeight w:val="403"/>
        </w:trPr>
        <w:tc>
          <w:tcPr>
            <w:tcW w:w="8789" w:type="dxa"/>
            <w:shd w:val="clear" w:color="auto" w:fill="auto"/>
            <w:vAlign w:val="center"/>
          </w:tcPr>
          <w:p w14:paraId="1E83557C" w14:textId="77777777" w:rsidR="009232FD" w:rsidRPr="009232FD" w:rsidRDefault="009232FD" w:rsidP="009232FD">
            <w:pPr>
              <w:autoSpaceDE w:val="0"/>
              <w:autoSpaceDN w:val="0"/>
              <w:adjustRightInd w:val="0"/>
              <w:spacing w:before="120" w:after="120"/>
              <w:jc w:val="both"/>
              <w:rPr>
                <w:rFonts w:ascii="Verdana" w:eastAsia="Calibri" w:hAnsi="Verdana" w:cs="Verdana"/>
                <w:color w:val="000000"/>
                <w:sz w:val="18"/>
                <w:szCs w:val="18"/>
                <w:lang w:val="es-BO" w:eastAsia="es-BO"/>
              </w:rPr>
            </w:pPr>
            <w:r w:rsidRPr="009232FD">
              <w:rPr>
                <w:rFonts w:ascii="Verdana" w:eastAsia="Calibri" w:hAnsi="Verdana" w:cs="Verdana"/>
                <w:color w:val="000000"/>
                <w:sz w:val="18"/>
                <w:szCs w:val="18"/>
                <w:lang w:val="es-BO" w:eastAsia="es-BO"/>
              </w:rPr>
              <w:t xml:space="preserve">La </w:t>
            </w:r>
            <w:r w:rsidRPr="009232FD">
              <w:rPr>
                <w:rFonts w:ascii="Verdana" w:eastAsia="Calibri" w:hAnsi="Verdana" w:cs="Verdana"/>
                <w:b/>
                <w:bCs/>
                <w:color w:val="000000"/>
                <w:sz w:val="18"/>
                <w:szCs w:val="18"/>
                <w:lang w:val="es-BO" w:eastAsia="es-BO"/>
              </w:rPr>
              <w:t xml:space="preserve">ENTIDAD </w:t>
            </w:r>
            <w:r w:rsidRPr="009232FD">
              <w:rPr>
                <w:rFonts w:ascii="Verdana" w:eastAsia="Calibri" w:hAnsi="Verdana" w:cs="Verdana"/>
                <w:color w:val="000000"/>
                <w:sz w:val="18"/>
                <w:szCs w:val="18"/>
                <w:lang w:val="es-BO" w:eastAsia="es-BO"/>
              </w:rPr>
              <w:t xml:space="preserve">se reserva el derecho de resolver el contrato de seguro, mediante notificación por escrito a la </w:t>
            </w:r>
            <w:r w:rsidRPr="009232FD">
              <w:rPr>
                <w:rFonts w:ascii="Verdana" w:eastAsia="Calibri" w:hAnsi="Verdana" w:cs="Verdana"/>
                <w:b/>
                <w:bCs/>
                <w:color w:val="000000"/>
                <w:sz w:val="18"/>
                <w:szCs w:val="18"/>
                <w:lang w:val="es-BO" w:eastAsia="es-BO"/>
              </w:rPr>
              <w:t xml:space="preserve">ASEGURADORA </w:t>
            </w:r>
            <w:r w:rsidRPr="009232FD">
              <w:rPr>
                <w:rFonts w:ascii="Verdana" w:eastAsia="Calibri" w:hAnsi="Verdana" w:cs="Verdana"/>
                <w:color w:val="000000"/>
                <w:sz w:val="18"/>
                <w:szCs w:val="18"/>
                <w:lang w:val="es-BO" w:eastAsia="es-BO"/>
              </w:rPr>
              <w:t>por las causales que se mencionan a continuación:</w:t>
            </w:r>
          </w:p>
          <w:p w14:paraId="6FD06E11" w14:textId="214B696C" w:rsidR="009232FD" w:rsidRPr="009232FD" w:rsidRDefault="009232FD" w:rsidP="009232FD">
            <w:pPr>
              <w:autoSpaceDE w:val="0"/>
              <w:autoSpaceDN w:val="0"/>
              <w:adjustRightInd w:val="0"/>
              <w:spacing w:before="120" w:after="120"/>
              <w:jc w:val="both"/>
              <w:rPr>
                <w:rFonts w:ascii="Verdana" w:eastAsia="Calibri" w:hAnsi="Verdana" w:cs="Verdana"/>
                <w:color w:val="000000"/>
                <w:sz w:val="18"/>
                <w:szCs w:val="18"/>
                <w:lang w:val="es-BO" w:eastAsia="es-BO"/>
              </w:rPr>
            </w:pPr>
            <w:r w:rsidRPr="009232FD">
              <w:rPr>
                <w:rFonts w:ascii="Verdana" w:eastAsia="Calibri" w:hAnsi="Verdana" w:cs="Verdana"/>
                <w:color w:val="000000"/>
                <w:sz w:val="18"/>
                <w:szCs w:val="18"/>
                <w:lang w:val="es-BO" w:eastAsia="es-BO"/>
              </w:rPr>
              <w:t xml:space="preserve">a) Quiebra de la </w:t>
            </w:r>
            <w:r w:rsidRPr="009232FD">
              <w:rPr>
                <w:rFonts w:ascii="Verdana" w:eastAsia="Calibri" w:hAnsi="Verdana" w:cs="Verdana"/>
                <w:b/>
                <w:bCs/>
                <w:color w:val="000000"/>
                <w:sz w:val="18"/>
                <w:szCs w:val="18"/>
                <w:lang w:val="es-BO" w:eastAsia="es-BO"/>
              </w:rPr>
              <w:t>ASEGURADORA</w:t>
            </w:r>
            <w:r w:rsidRPr="009232FD">
              <w:rPr>
                <w:rFonts w:ascii="Verdana" w:eastAsia="Calibri" w:hAnsi="Verdana" w:cs="Verdana"/>
                <w:color w:val="000000"/>
                <w:sz w:val="18"/>
                <w:szCs w:val="18"/>
                <w:lang w:val="es-BO" w:eastAsia="es-BO"/>
              </w:rPr>
              <w:t xml:space="preserve">.                                                                                                                                                              </w:t>
            </w:r>
          </w:p>
          <w:p w14:paraId="2A1B6562" w14:textId="77777777" w:rsidR="009232FD" w:rsidRPr="009232FD" w:rsidRDefault="009232FD" w:rsidP="009232FD">
            <w:pPr>
              <w:autoSpaceDE w:val="0"/>
              <w:autoSpaceDN w:val="0"/>
              <w:adjustRightInd w:val="0"/>
              <w:spacing w:before="120" w:after="120"/>
              <w:jc w:val="both"/>
              <w:rPr>
                <w:rFonts w:ascii="Verdana" w:eastAsia="Calibri" w:hAnsi="Verdana" w:cs="Verdana"/>
                <w:color w:val="000000"/>
                <w:sz w:val="18"/>
                <w:szCs w:val="18"/>
                <w:lang w:val="es-BO" w:eastAsia="es-BO"/>
              </w:rPr>
            </w:pPr>
            <w:r w:rsidRPr="009232FD">
              <w:rPr>
                <w:rFonts w:ascii="Verdana" w:eastAsia="Calibri" w:hAnsi="Verdana" w:cs="Verdana"/>
                <w:color w:val="000000"/>
                <w:sz w:val="18"/>
                <w:szCs w:val="18"/>
                <w:lang w:val="es-BO" w:eastAsia="es-BO"/>
              </w:rPr>
              <w:t xml:space="preserve">b) Falta documentada de atención de reclamos durante treinta (30) días calendario. </w:t>
            </w:r>
          </w:p>
          <w:p w14:paraId="780D26F5" w14:textId="77777777" w:rsidR="009232FD" w:rsidRPr="009232FD" w:rsidRDefault="009232FD" w:rsidP="009232FD">
            <w:pPr>
              <w:autoSpaceDE w:val="0"/>
              <w:autoSpaceDN w:val="0"/>
              <w:adjustRightInd w:val="0"/>
              <w:spacing w:before="120" w:after="120"/>
              <w:jc w:val="both"/>
              <w:rPr>
                <w:rFonts w:ascii="Verdana" w:eastAsia="Calibri" w:hAnsi="Verdana" w:cs="Verdana"/>
                <w:color w:val="000000"/>
                <w:sz w:val="18"/>
                <w:szCs w:val="18"/>
                <w:lang w:val="es-BO" w:eastAsia="es-BO"/>
              </w:rPr>
            </w:pPr>
            <w:r w:rsidRPr="009232FD">
              <w:rPr>
                <w:rFonts w:ascii="Verdana" w:eastAsia="Calibri" w:hAnsi="Verdana" w:cs="Verdana"/>
                <w:color w:val="000000"/>
                <w:sz w:val="18"/>
                <w:szCs w:val="18"/>
                <w:lang w:val="es-BO" w:eastAsia="es-BO"/>
              </w:rPr>
              <w:t xml:space="preserve">c) Incumplimiento a los términos estipulados en el contrato, en las pólizas y sus anexos. </w:t>
            </w:r>
          </w:p>
          <w:p w14:paraId="2C28512D" w14:textId="77777777" w:rsidR="009232FD" w:rsidRPr="009232FD" w:rsidRDefault="009232FD" w:rsidP="009232FD">
            <w:pPr>
              <w:autoSpaceDE w:val="0"/>
              <w:autoSpaceDN w:val="0"/>
              <w:adjustRightInd w:val="0"/>
              <w:spacing w:before="120" w:after="120"/>
              <w:jc w:val="both"/>
              <w:rPr>
                <w:rFonts w:ascii="Verdana" w:eastAsia="Calibri" w:hAnsi="Verdana" w:cs="Verdana"/>
                <w:color w:val="000000"/>
                <w:sz w:val="18"/>
                <w:szCs w:val="18"/>
                <w:lang w:val="es-BO" w:eastAsia="es-BO"/>
              </w:rPr>
            </w:pPr>
            <w:r w:rsidRPr="009232FD">
              <w:rPr>
                <w:rFonts w:ascii="Verdana" w:eastAsia="Calibri" w:hAnsi="Verdana" w:cs="Verdana"/>
                <w:color w:val="000000"/>
                <w:sz w:val="18"/>
                <w:szCs w:val="18"/>
                <w:lang w:val="es-BO" w:eastAsia="es-BO"/>
              </w:rPr>
              <w:t xml:space="preserve">En caso de resolución del contrato por cualquiera de las causales señaladas, la </w:t>
            </w:r>
            <w:r w:rsidRPr="009232FD">
              <w:rPr>
                <w:rFonts w:ascii="Verdana" w:eastAsia="Calibri" w:hAnsi="Verdana" w:cs="Verdana"/>
                <w:b/>
                <w:bCs/>
                <w:color w:val="000000"/>
                <w:sz w:val="18"/>
                <w:szCs w:val="18"/>
                <w:lang w:val="es-BO" w:eastAsia="es-BO"/>
              </w:rPr>
              <w:t>ASEGURADORA</w:t>
            </w:r>
            <w:r w:rsidRPr="009232FD">
              <w:rPr>
                <w:rFonts w:ascii="Verdana" w:eastAsia="Calibri" w:hAnsi="Verdana" w:cs="Verdana"/>
                <w:color w:val="000000"/>
                <w:sz w:val="18"/>
                <w:szCs w:val="18"/>
                <w:lang w:val="es-BO" w:eastAsia="es-BO"/>
              </w:rPr>
              <w:t>, devolverá la parte de la prima del seguro por el tiempo no corrido, a prorrata día.</w:t>
            </w:r>
          </w:p>
          <w:p w14:paraId="357693CC" w14:textId="363C613A" w:rsidR="009232FD" w:rsidRPr="009232FD" w:rsidRDefault="009232FD" w:rsidP="009232FD">
            <w:pPr>
              <w:autoSpaceDE w:val="0"/>
              <w:autoSpaceDN w:val="0"/>
              <w:adjustRightInd w:val="0"/>
              <w:spacing w:before="120" w:after="120"/>
              <w:jc w:val="both"/>
              <w:rPr>
                <w:rFonts w:ascii="Verdana" w:eastAsia="Calibri" w:hAnsi="Verdana" w:cs="Arial"/>
                <w:color w:val="000000"/>
                <w:sz w:val="18"/>
                <w:szCs w:val="18"/>
                <w:lang w:val="es-BO"/>
              </w:rPr>
            </w:pPr>
            <w:r w:rsidRPr="009232FD">
              <w:rPr>
                <w:rFonts w:ascii="Verdana" w:eastAsia="Calibri" w:hAnsi="Verdana" w:cs="Verdana"/>
                <w:color w:val="000000"/>
                <w:sz w:val="18"/>
                <w:szCs w:val="18"/>
                <w:lang w:val="es-BO" w:eastAsia="es-BO"/>
              </w:rPr>
              <w:t xml:space="preserve"> Si la resolución fuese por voluntad del asegurado y por causas ajenas al Asegurador, se procederá de acuerdo con lo estipulado en el inciso e) del Artículo 58 de la Ley Nº 1883.</w:t>
            </w:r>
          </w:p>
        </w:tc>
      </w:tr>
    </w:tbl>
    <w:p w14:paraId="0860BC3B" w14:textId="3F89A35E" w:rsidR="009232FD" w:rsidRDefault="009232FD" w:rsidP="0045062E">
      <w:pPr>
        <w:ind w:left="1625"/>
        <w:jc w:val="both"/>
        <w:rPr>
          <w:rFonts w:ascii="Verdana" w:hAnsi="Verdana" w:cs="Arial"/>
          <w:b/>
          <w:i/>
          <w:sz w:val="18"/>
          <w:szCs w:val="18"/>
        </w:rPr>
      </w:pPr>
    </w:p>
    <w:p w14:paraId="1E4D13F5" w14:textId="77777777" w:rsidR="009232FD" w:rsidRDefault="009232FD">
      <w:pPr>
        <w:rPr>
          <w:rFonts w:ascii="Verdana" w:hAnsi="Verdana" w:cs="Arial"/>
          <w:b/>
          <w:i/>
          <w:sz w:val="18"/>
          <w:szCs w:val="18"/>
        </w:rPr>
      </w:pPr>
      <w:r>
        <w:rPr>
          <w:rFonts w:ascii="Verdana" w:hAnsi="Verdana" w:cs="Arial"/>
          <w:b/>
          <w:i/>
          <w:sz w:val="18"/>
          <w:szCs w:val="18"/>
        </w:rPr>
        <w:br w:type="page"/>
      </w:r>
    </w:p>
    <w:p w14:paraId="5529B049" w14:textId="77777777" w:rsidR="000730BF" w:rsidRPr="00151F91" w:rsidRDefault="000730BF" w:rsidP="000730BF">
      <w:pPr>
        <w:pStyle w:val="Ttulo2"/>
        <w:numPr>
          <w:ilvl w:val="0"/>
          <w:numId w:val="0"/>
        </w:numPr>
        <w:jc w:val="center"/>
        <w:rPr>
          <w:rFonts w:ascii="Arial" w:hAnsi="Arial" w:cs="Arial"/>
          <w:b w:val="0"/>
          <w:i w:val="0"/>
          <w:iCs w:val="0"/>
          <w:sz w:val="18"/>
          <w:szCs w:val="18"/>
          <w:u w:val="single"/>
        </w:rPr>
      </w:pPr>
      <w:r w:rsidRPr="00151F91">
        <w:rPr>
          <w:rFonts w:ascii="Arial" w:hAnsi="Arial" w:cs="Arial"/>
          <w:i w:val="0"/>
          <w:iCs w:val="0"/>
          <w:sz w:val="18"/>
          <w:szCs w:val="18"/>
          <w:u w:val="single"/>
        </w:rPr>
        <w:lastRenderedPageBreak/>
        <w:t>ESPECIFICACIONES TÉCNICAS MULTIRIESGO</w:t>
      </w:r>
    </w:p>
    <w:p w14:paraId="721DCDCB" w14:textId="77777777" w:rsidR="000730BF" w:rsidRPr="00151F91" w:rsidRDefault="000730BF" w:rsidP="000730BF">
      <w:pPr>
        <w:tabs>
          <w:tab w:val="left" w:pos="3119"/>
        </w:tabs>
        <w:ind w:left="3402" w:hanging="3402"/>
        <w:rPr>
          <w:rFonts w:ascii="Arial" w:hAnsi="Arial" w:cs="Arial"/>
          <w:b/>
          <w:sz w:val="18"/>
          <w:szCs w:val="18"/>
        </w:rPr>
      </w:pPr>
    </w:p>
    <w:p w14:paraId="7C6CE4A5" w14:textId="77777777" w:rsidR="000730BF" w:rsidRPr="00151F91" w:rsidRDefault="000730BF" w:rsidP="000730BF">
      <w:pPr>
        <w:tabs>
          <w:tab w:val="left" w:pos="3119"/>
        </w:tabs>
        <w:ind w:left="3402" w:hanging="3402"/>
        <w:jc w:val="both"/>
        <w:rPr>
          <w:rFonts w:ascii="Arial" w:hAnsi="Arial" w:cs="Arial"/>
          <w:sz w:val="18"/>
          <w:szCs w:val="18"/>
        </w:rPr>
      </w:pPr>
      <w:r w:rsidRPr="00151F91">
        <w:rPr>
          <w:rFonts w:ascii="Arial" w:hAnsi="Arial" w:cs="Arial"/>
          <w:b/>
          <w:bCs/>
          <w:sz w:val="18"/>
          <w:szCs w:val="18"/>
        </w:rPr>
        <w:t>ASEGURADO</w:t>
      </w:r>
      <w:r w:rsidRPr="00151F91">
        <w:rPr>
          <w:rFonts w:ascii="Arial" w:hAnsi="Arial" w:cs="Arial"/>
          <w:b/>
          <w:sz w:val="18"/>
          <w:szCs w:val="18"/>
        </w:rPr>
        <w:tab/>
        <w:t>:</w:t>
      </w:r>
      <w:r w:rsidRPr="00151F91">
        <w:rPr>
          <w:rFonts w:ascii="Arial" w:hAnsi="Arial" w:cs="Arial"/>
          <w:b/>
          <w:sz w:val="18"/>
          <w:szCs w:val="18"/>
        </w:rPr>
        <w:tab/>
      </w:r>
      <w:r w:rsidRPr="00151F91">
        <w:rPr>
          <w:rFonts w:ascii="Arial" w:hAnsi="Arial" w:cs="Arial"/>
          <w:sz w:val="18"/>
          <w:szCs w:val="18"/>
        </w:rPr>
        <w:t>AUTORIDAD DE SUPERVISIÓN DEL SISTEMA FINANCIERO</w:t>
      </w:r>
    </w:p>
    <w:p w14:paraId="788C908A" w14:textId="77777777" w:rsidR="000730BF" w:rsidRPr="00151F91" w:rsidRDefault="000730BF" w:rsidP="000730BF">
      <w:pPr>
        <w:tabs>
          <w:tab w:val="left" w:pos="3119"/>
        </w:tabs>
        <w:ind w:left="3402" w:hanging="3402"/>
        <w:jc w:val="both"/>
        <w:rPr>
          <w:rFonts w:ascii="Arial" w:hAnsi="Arial" w:cs="Arial"/>
          <w:sz w:val="18"/>
          <w:szCs w:val="18"/>
        </w:rPr>
      </w:pPr>
      <w:r w:rsidRPr="00151F91">
        <w:rPr>
          <w:rFonts w:ascii="Arial" w:hAnsi="Arial" w:cs="Arial"/>
          <w:sz w:val="18"/>
          <w:szCs w:val="18"/>
        </w:rPr>
        <w:tab/>
      </w:r>
      <w:r w:rsidRPr="00151F91">
        <w:rPr>
          <w:rFonts w:ascii="Arial" w:hAnsi="Arial" w:cs="Arial"/>
          <w:sz w:val="18"/>
          <w:szCs w:val="18"/>
        </w:rPr>
        <w:tab/>
      </w:r>
    </w:p>
    <w:p w14:paraId="4391EF0D" w14:textId="77777777" w:rsidR="000730BF" w:rsidRPr="00151F91" w:rsidRDefault="000730BF" w:rsidP="000730BF">
      <w:pPr>
        <w:tabs>
          <w:tab w:val="left" w:pos="3119"/>
        </w:tabs>
        <w:ind w:left="3402" w:hanging="3402"/>
        <w:rPr>
          <w:rFonts w:ascii="Arial" w:hAnsi="Arial" w:cs="Arial"/>
          <w:sz w:val="18"/>
          <w:szCs w:val="18"/>
        </w:rPr>
      </w:pPr>
      <w:r w:rsidRPr="00151F91">
        <w:rPr>
          <w:rFonts w:ascii="Arial" w:hAnsi="Arial" w:cs="Arial"/>
          <w:b/>
          <w:bCs/>
          <w:sz w:val="18"/>
          <w:szCs w:val="18"/>
        </w:rPr>
        <w:t>DIRECCIÓN LEGAL</w:t>
      </w:r>
      <w:r w:rsidRPr="00151F91">
        <w:rPr>
          <w:rFonts w:ascii="Arial" w:hAnsi="Arial" w:cs="Arial"/>
          <w:sz w:val="18"/>
          <w:szCs w:val="18"/>
        </w:rPr>
        <w:tab/>
        <w:t>:</w:t>
      </w:r>
      <w:r w:rsidRPr="00151F91">
        <w:rPr>
          <w:rFonts w:ascii="Arial" w:hAnsi="Arial" w:cs="Arial"/>
          <w:sz w:val="18"/>
          <w:szCs w:val="18"/>
        </w:rPr>
        <w:tab/>
        <w:t>PLAZA ISABEL LA CATÓLICA No. 2507</w:t>
      </w:r>
    </w:p>
    <w:p w14:paraId="508C955F" w14:textId="77777777" w:rsidR="000730BF" w:rsidRPr="00151F91" w:rsidRDefault="000730BF" w:rsidP="000730BF">
      <w:pPr>
        <w:tabs>
          <w:tab w:val="left" w:pos="3119"/>
        </w:tabs>
        <w:ind w:left="3402" w:hanging="3402"/>
        <w:rPr>
          <w:rFonts w:ascii="Arial" w:hAnsi="Arial" w:cs="Arial"/>
          <w:b/>
          <w:bCs/>
          <w:sz w:val="18"/>
          <w:szCs w:val="18"/>
        </w:rPr>
      </w:pPr>
    </w:p>
    <w:p w14:paraId="3C4B3A93" w14:textId="77777777" w:rsidR="000730BF" w:rsidRPr="00151F91" w:rsidRDefault="000730BF" w:rsidP="000730BF">
      <w:pPr>
        <w:tabs>
          <w:tab w:val="left" w:pos="3119"/>
        </w:tabs>
        <w:ind w:left="3402" w:hanging="3402"/>
        <w:jc w:val="both"/>
        <w:rPr>
          <w:rFonts w:ascii="Arial" w:hAnsi="Arial" w:cs="Arial"/>
          <w:sz w:val="18"/>
          <w:szCs w:val="18"/>
        </w:rPr>
      </w:pPr>
      <w:r w:rsidRPr="00151F91">
        <w:rPr>
          <w:rFonts w:ascii="Arial" w:hAnsi="Arial" w:cs="Arial"/>
          <w:b/>
          <w:bCs/>
          <w:sz w:val="18"/>
          <w:szCs w:val="18"/>
        </w:rPr>
        <w:t>ACTIVIDAD DEL ASEGURADO</w:t>
      </w:r>
      <w:r w:rsidRPr="00151F91">
        <w:rPr>
          <w:rFonts w:ascii="Arial" w:hAnsi="Arial" w:cs="Arial"/>
          <w:sz w:val="18"/>
          <w:szCs w:val="18"/>
        </w:rPr>
        <w:tab/>
        <w:t>:</w:t>
      </w:r>
      <w:r w:rsidRPr="00151F91">
        <w:rPr>
          <w:rFonts w:ascii="Arial" w:hAnsi="Arial" w:cs="Arial"/>
          <w:sz w:val="18"/>
          <w:szCs w:val="18"/>
        </w:rPr>
        <w:tab/>
        <w:t>Regular, supervisar y controlar el sistema financiero, velando por su estabilidad, solvencia, eficiencia y transparencia, precautelando el ahorro y su inversión que es de interés público, en el marco de los principios constitucionales del Estado Plurinacional de Bolivia.</w:t>
      </w:r>
    </w:p>
    <w:p w14:paraId="2D12E3CF" w14:textId="77777777" w:rsidR="000730BF" w:rsidRPr="00151F91" w:rsidRDefault="000730BF" w:rsidP="000730BF">
      <w:pPr>
        <w:tabs>
          <w:tab w:val="left" w:pos="3119"/>
        </w:tabs>
        <w:ind w:left="3402" w:hanging="3402"/>
        <w:rPr>
          <w:rFonts w:ascii="Arial" w:hAnsi="Arial" w:cs="Arial"/>
          <w:b/>
          <w:bCs/>
          <w:sz w:val="18"/>
          <w:szCs w:val="18"/>
        </w:rPr>
      </w:pPr>
    </w:p>
    <w:p w14:paraId="48BA3DD6" w14:textId="77777777" w:rsidR="000730BF" w:rsidRPr="00151F91" w:rsidRDefault="000730BF" w:rsidP="000730BF">
      <w:pPr>
        <w:tabs>
          <w:tab w:val="left" w:pos="3119"/>
        </w:tabs>
        <w:ind w:left="3402" w:hanging="3402"/>
        <w:rPr>
          <w:rFonts w:ascii="Arial" w:hAnsi="Arial" w:cs="Arial"/>
          <w:b/>
          <w:sz w:val="18"/>
          <w:szCs w:val="18"/>
        </w:rPr>
      </w:pPr>
      <w:r w:rsidRPr="00151F91">
        <w:rPr>
          <w:rFonts w:ascii="Arial" w:hAnsi="Arial" w:cs="Arial"/>
          <w:b/>
          <w:bCs/>
          <w:sz w:val="18"/>
          <w:szCs w:val="18"/>
        </w:rPr>
        <w:t>RIESGO</w:t>
      </w:r>
      <w:r w:rsidRPr="00151F91">
        <w:rPr>
          <w:rFonts w:ascii="Arial" w:hAnsi="Arial" w:cs="Arial"/>
          <w:b/>
          <w:sz w:val="18"/>
          <w:szCs w:val="18"/>
        </w:rPr>
        <w:tab/>
        <w:t>:</w:t>
      </w:r>
      <w:r w:rsidRPr="00151F91">
        <w:rPr>
          <w:rFonts w:ascii="Arial" w:hAnsi="Arial" w:cs="Arial"/>
          <w:sz w:val="18"/>
          <w:szCs w:val="18"/>
        </w:rPr>
        <w:tab/>
      </w:r>
      <w:r w:rsidRPr="00151F91">
        <w:rPr>
          <w:rFonts w:ascii="Arial" w:hAnsi="Arial" w:cs="Arial"/>
          <w:b/>
          <w:sz w:val="18"/>
          <w:szCs w:val="18"/>
        </w:rPr>
        <w:t>TODO RIESGO DAÑOS A LA PROPIEDAD - MULTIRIESGO</w:t>
      </w:r>
    </w:p>
    <w:p w14:paraId="2BE31914" w14:textId="77777777" w:rsidR="000730BF" w:rsidRPr="00151F91" w:rsidRDefault="000730BF" w:rsidP="000730BF">
      <w:pPr>
        <w:tabs>
          <w:tab w:val="left" w:pos="3119"/>
        </w:tabs>
        <w:rPr>
          <w:rFonts w:ascii="Arial" w:hAnsi="Arial" w:cs="Arial"/>
          <w:b/>
          <w:sz w:val="18"/>
          <w:szCs w:val="18"/>
        </w:rPr>
      </w:pPr>
    </w:p>
    <w:p w14:paraId="4245E20B" w14:textId="77777777" w:rsidR="000730BF" w:rsidRPr="00151F91" w:rsidRDefault="000730BF" w:rsidP="000730BF">
      <w:pPr>
        <w:tabs>
          <w:tab w:val="left" w:pos="3119"/>
        </w:tabs>
        <w:ind w:left="3402" w:hanging="3402"/>
        <w:jc w:val="both"/>
        <w:rPr>
          <w:rFonts w:ascii="Arial" w:hAnsi="Arial" w:cs="Arial"/>
          <w:sz w:val="18"/>
          <w:szCs w:val="18"/>
        </w:rPr>
      </w:pPr>
      <w:r w:rsidRPr="00151F91">
        <w:rPr>
          <w:rFonts w:ascii="Arial" w:hAnsi="Arial" w:cs="Arial"/>
          <w:b/>
          <w:bCs/>
          <w:sz w:val="18"/>
          <w:szCs w:val="18"/>
        </w:rPr>
        <w:t>MATERIA DEL SEGURO</w:t>
      </w:r>
      <w:r w:rsidRPr="00151F91">
        <w:rPr>
          <w:rFonts w:ascii="Arial" w:hAnsi="Arial" w:cs="Arial"/>
          <w:b/>
          <w:sz w:val="18"/>
          <w:szCs w:val="18"/>
        </w:rPr>
        <w:t xml:space="preserve"> </w:t>
      </w:r>
      <w:r w:rsidRPr="00151F91">
        <w:rPr>
          <w:rFonts w:ascii="Arial" w:hAnsi="Arial" w:cs="Arial"/>
          <w:b/>
          <w:sz w:val="18"/>
          <w:szCs w:val="18"/>
        </w:rPr>
        <w:tab/>
        <w:t>:</w:t>
      </w:r>
      <w:r w:rsidRPr="00151F91">
        <w:rPr>
          <w:rFonts w:ascii="Arial" w:hAnsi="Arial" w:cs="Arial"/>
          <w:b/>
          <w:sz w:val="18"/>
          <w:szCs w:val="18"/>
        </w:rPr>
        <w:tab/>
      </w:r>
      <w:r w:rsidRPr="00151F91">
        <w:rPr>
          <w:rFonts w:ascii="Arial" w:hAnsi="Arial" w:cs="Arial"/>
          <w:sz w:val="18"/>
          <w:szCs w:val="18"/>
        </w:rPr>
        <w:t>Toda propiedad real de cualquier clase, tal como existen ahora o se adquieran más adelante, en cualquier forma que el asegurado posea, mantenga en custodia (comodato, transferencia, alquiler) o por la cual el asegurado deba responder o responsabilizarse o respecto de la cual haya aceptado la responsabilidad antes de la ocurrencia de un evento indemnizable en conformidad con este contrato, ubicadas indistintamente en las diferentes direcciones del asegurado y/o terceros dentro del  Estado Plurinacional de Bolivia</w:t>
      </w:r>
    </w:p>
    <w:p w14:paraId="0DFD884E" w14:textId="77777777" w:rsidR="000730BF" w:rsidRPr="00151F91" w:rsidRDefault="000730BF" w:rsidP="000730BF">
      <w:pPr>
        <w:tabs>
          <w:tab w:val="left" w:pos="3119"/>
        </w:tabs>
        <w:rPr>
          <w:rFonts w:ascii="Arial" w:hAnsi="Arial" w:cs="Arial"/>
          <w:sz w:val="18"/>
          <w:szCs w:val="18"/>
        </w:rPr>
      </w:pPr>
    </w:p>
    <w:p w14:paraId="5262D6AD" w14:textId="77777777" w:rsidR="000730BF" w:rsidRPr="00151F91" w:rsidRDefault="000730BF" w:rsidP="000730BF">
      <w:pPr>
        <w:tabs>
          <w:tab w:val="left" w:pos="3119"/>
        </w:tabs>
        <w:ind w:left="3402" w:hanging="3402"/>
        <w:jc w:val="both"/>
        <w:rPr>
          <w:rFonts w:ascii="Arial" w:hAnsi="Arial" w:cs="Arial"/>
          <w:b/>
          <w:sz w:val="18"/>
          <w:szCs w:val="18"/>
        </w:rPr>
      </w:pPr>
      <w:r w:rsidRPr="00151F91">
        <w:rPr>
          <w:rFonts w:ascii="Arial" w:hAnsi="Arial" w:cs="Arial"/>
          <w:b/>
          <w:sz w:val="18"/>
          <w:szCs w:val="18"/>
        </w:rPr>
        <w:tab/>
      </w:r>
      <w:r w:rsidRPr="00151F91">
        <w:rPr>
          <w:rFonts w:ascii="Arial" w:hAnsi="Arial" w:cs="Arial"/>
          <w:b/>
          <w:sz w:val="18"/>
          <w:szCs w:val="18"/>
        </w:rPr>
        <w:tab/>
      </w:r>
      <w:r w:rsidRPr="00151F91">
        <w:rPr>
          <w:rFonts w:ascii="Arial" w:hAnsi="Arial" w:cs="Arial"/>
          <w:bCs/>
          <w:sz w:val="18"/>
          <w:szCs w:val="18"/>
        </w:rPr>
        <w:t>Dentro la definición de bienes asegurados y sólo a título indicativo, también se consideran comprendidos</w:t>
      </w:r>
      <w:r w:rsidRPr="00151F91">
        <w:rPr>
          <w:rFonts w:ascii="Arial" w:hAnsi="Arial" w:cs="Arial"/>
          <w:b/>
          <w:sz w:val="18"/>
          <w:szCs w:val="18"/>
        </w:rPr>
        <w:t>:</w:t>
      </w:r>
    </w:p>
    <w:p w14:paraId="34D2897C" w14:textId="77777777" w:rsidR="000730BF" w:rsidRPr="00151F91" w:rsidRDefault="000730BF" w:rsidP="000730BF">
      <w:pPr>
        <w:tabs>
          <w:tab w:val="left" w:pos="3119"/>
        </w:tabs>
        <w:ind w:left="3402" w:hanging="3402"/>
        <w:jc w:val="both"/>
        <w:rPr>
          <w:rFonts w:ascii="Arial" w:hAnsi="Arial" w:cs="Arial"/>
          <w:sz w:val="18"/>
          <w:szCs w:val="18"/>
        </w:rPr>
      </w:pPr>
    </w:p>
    <w:p w14:paraId="0BF11D56" w14:textId="77777777" w:rsidR="000730BF" w:rsidRPr="00151F91" w:rsidRDefault="000730BF" w:rsidP="00DA03F5">
      <w:pPr>
        <w:pStyle w:val="Prrafodelista"/>
        <w:numPr>
          <w:ilvl w:val="0"/>
          <w:numId w:val="48"/>
        </w:numPr>
        <w:tabs>
          <w:tab w:val="left" w:pos="3119"/>
        </w:tabs>
        <w:ind w:left="3402" w:hanging="283"/>
        <w:jc w:val="both"/>
        <w:rPr>
          <w:rFonts w:ascii="Arial" w:hAnsi="Arial" w:cs="Arial"/>
          <w:sz w:val="18"/>
          <w:szCs w:val="18"/>
        </w:rPr>
      </w:pPr>
      <w:r w:rsidRPr="00151F91">
        <w:rPr>
          <w:rFonts w:ascii="Arial" w:hAnsi="Arial" w:cs="Arial"/>
          <w:sz w:val="18"/>
          <w:szCs w:val="18"/>
        </w:rPr>
        <w:t>Bienes de propiedad del asegurado que se encuentren en poder de terceros.</w:t>
      </w:r>
    </w:p>
    <w:p w14:paraId="3BFF2410" w14:textId="77777777" w:rsidR="000730BF" w:rsidRPr="00151F91" w:rsidRDefault="000730BF" w:rsidP="000730BF">
      <w:pPr>
        <w:tabs>
          <w:tab w:val="left" w:pos="3119"/>
        </w:tabs>
        <w:ind w:left="3402" w:hanging="283"/>
        <w:jc w:val="both"/>
        <w:rPr>
          <w:rFonts w:ascii="Arial" w:hAnsi="Arial" w:cs="Arial"/>
          <w:sz w:val="18"/>
          <w:szCs w:val="18"/>
        </w:rPr>
      </w:pPr>
    </w:p>
    <w:p w14:paraId="46176004" w14:textId="77777777" w:rsidR="000730BF" w:rsidRPr="00151F91" w:rsidRDefault="000730BF" w:rsidP="00DA03F5">
      <w:pPr>
        <w:pStyle w:val="Prrafodelista"/>
        <w:numPr>
          <w:ilvl w:val="0"/>
          <w:numId w:val="48"/>
        </w:numPr>
        <w:tabs>
          <w:tab w:val="left" w:pos="3119"/>
        </w:tabs>
        <w:ind w:left="3402" w:hanging="283"/>
        <w:jc w:val="both"/>
        <w:rPr>
          <w:rFonts w:ascii="Arial" w:hAnsi="Arial" w:cs="Arial"/>
          <w:sz w:val="18"/>
          <w:szCs w:val="18"/>
        </w:rPr>
      </w:pPr>
      <w:r w:rsidRPr="00151F91">
        <w:rPr>
          <w:rFonts w:ascii="Arial" w:hAnsi="Arial" w:cs="Arial"/>
          <w:sz w:val="18"/>
          <w:szCs w:val="18"/>
        </w:rPr>
        <w:t>Bienes de propiedad de terceros que se encuentren bajo cuidado, custodia y control del asegurado y/o comodato.</w:t>
      </w:r>
    </w:p>
    <w:p w14:paraId="09CB4A01" w14:textId="77777777" w:rsidR="000730BF" w:rsidRPr="00151F91" w:rsidRDefault="000730BF" w:rsidP="000730BF">
      <w:pPr>
        <w:tabs>
          <w:tab w:val="left" w:pos="3119"/>
        </w:tabs>
        <w:ind w:left="3402" w:hanging="283"/>
        <w:jc w:val="both"/>
        <w:rPr>
          <w:rFonts w:ascii="Arial" w:hAnsi="Arial" w:cs="Arial"/>
          <w:sz w:val="18"/>
          <w:szCs w:val="18"/>
        </w:rPr>
      </w:pPr>
    </w:p>
    <w:p w14:paraId="56E2C5F4" w14:textId="77777777" w:rsidR="000730BF" w:rsidRPr="00151F91" w:rsidRDefault="000730BF" w:rsidP="00DA03F5">
      <w:pPr>
        <w:pStyle w:val="Prrafodelista"/>
        <w:numPr>
          <w:ilvl w:val="0"/>
          <w:numId w:val="48"/>
        </w:numPr>
        <w:tabs>
          <w:tab w:val="left" w:pos="3119"/>
        </w:tabs>
        <w:ind w:left="3402" w:hanging="283"/>
        <w:jc w:val="both"/>
        <w:rPr>
          <w:rFonts w:ascii="Arial" w:hAnsi="Arial" w:cs="Arial"/>
          <w:sz w:val="18"/>
          <w:szCs w:val="18"/>
        </w:rPr>
      </w:pPr>
      <w:r w:rsidRPr="00151F91">
        <w:rPr>
          <w:rFonts w:ascii="Arial" w:hAnsi="Arial" w:cs="Arial"/>
          <w:sz w:val="18"/>
          <w:szCs w:val="18"/>
        </w:rPr>
        <w:t>Dinero en efectivo y otros valores</w:t>
      </w:r>
    </w:p>
    <w:p w14:paraId="54D10751" w14:textId="77777777" w:rsidR="000730BF" w:rsidRPr="00151F91" w:rsidRDefault="000730BF" w:rsidP="000730BF">
      <w:pPr>
        <w:ind w:left="3402" w:hanging="283"/>
        <w:jc w:val="both"/>
        <w:rPr>
          <w:rFonts w:ascii="Arial" w:hAnsi="Arial" w:cs="Arial"/>
          <w:sz w:val="18"/>
          <w:szCs w:val="18"/>
          <w:lang w:eastAsia="es-BO"/>
        </w:rPr>
      </w:pPr>
    </w:p>
    <w:p w14:paraId="72129AEB" w14:textId="77777777" w:rsidR="000730BF" w:rsidRPr="00151F91" w:rsidRDefault="000730BF" w:rsidP="00DA03F5">
      <w:pPr>
        <w:pStyle w:val="Prrafodelista"/>
        <w:numPr>
          <w:ilvl w:val="0"/>
          <w:numId w:val="48"/>
        </w:numPr>
        <w:ind w:left="3402" w:hanging="283"/>
        <w:jc w:val="both"/>
        <w:rPr>
          <w:rFonts w:ascii="Arial" w:hAnsi="Arial" w:cs="Arial"/>
          <w:sz w:val="18"/>
          <w:szCs w:val="18"/>
          <w:lang w:eastAsia="es-BO"/>
        </w:rPr>
      </w:pPr>
      <w:r w:rsidRPr="00151F91">
        <w:rPr>
          <w:rFonts w:ascii="Arial" w:hAnsi="Arial" w:cs="Arial"/>
          <w:sz w:val="18"/>
          <w:szCs w:val="18"/>
          <w:lang w:eastAsia="es-BO"/>
        </w:rPr>
        <w:t xml:space="preserve">Construcciones, Obras Civiles en general, Edificaciones e Instalaciones, muros perimetrales y de contención; depósitos, almacenes, tanques de agua, bombas de agua, Maquinaria en general (Ascensores incluyendo motores); Muebles y Enseres de Oficina;  instalaciones eléctricas y sanitarias en general, Equipos de Comunicación incluyendo accesorios, Equipo Educacional y Recreativo, Equipos de Computación; Equipos Móviles y Portátiles, libros de registro en general, documentos, manuscritos, vidrios y/o cristales (internos o externos) y cerámicas de cualquier naturaleza; insumos y suministros, Contenido de Almacenes, Letreros y/o Avisos Luminosos, Gigantografías, Sistemas de Seguridad, y otros bienes activos fijos de la Institución.  </w:t>
      </w:r>
    </w:p>
    <w:p w14:paraId="4ECE2A2C" w14:textId="77777777" w:rsidR="000730BF" w:rsidRPr="00151F91" w:rsidRDefault="000730BF" w:rsidP="000730BF">
      <w:pPr>
        <w:ind w:left="3402" w:hanging="283"/>
        <w:jc w:val="both"/>
        <w:rPr>
          <w:rFonts w:ascii="Arial" w:hAnsi="Arial" w:cs="Arial"/>
          <w:sz w:val="18"/>
          <w:szCs w:val="18"/>
          <w:lang w:eastAsia="es-BO"/>
        </w:rPr>
      </w:pPr>
    </w:p>
    <w:p w14:paraId="5634BD1D" w14:textId="77777777" w:rsidR="000730BF" w:rsidRPr="00151F91" w:rsidRDefault="000730BF" w:rsidP="000730BF">
      <w:pPr>
        <w:pStyle w:val="Prrafodelista"/>
        <w:tabs>
          <w:tab w:val="left" w:pos="3119"/>
        </w:tabs>
        <w:ind w:left="3402"/>
        <w:jc w:val="both"/>
        <w:rPr>
          <w:rFonts w:ascii="Arial" w:hAnsi="Arial" w:cs="Arial"/>
          <w:sz w:val="18"/>
          <w:szCs w:val="18"/>
          <w:lang w:eastAsia="es-BO"/>
        </w:rPr>
      </w:pPr>
      <w:r w:rsidRPr="00151F91">
        <w:rPr>
          <w:rFonts w:ascii="Arial" w:hAnsi="Arial" w:cs="Arial"/>
          <w:sz w:val="18"/>
          <w:szCs w:val="18"/>
          <w:lang w:eastAsia="es-BO"/>
        </w:rPr>
        <w:t>La Autoridad de Supervisión del Sistema Financiero, podrá incorporar, dar de baja y/o modificar sus estructuras de Valores Asegurados de acuerdo a requerimiento y conveniencia operacional durante la vigencia del seguro</w:t>
      </w:r>
    </w:p>
    <w:p w14:paraId="3E27CBBE" w14:textId="4C131325" w:rsidR="000730BF" w:rsidRPr="00151F91" w:rsidRDefault="00AA3268" w:rsidP="000730BF">
      <w:pPr>
        <w:pStyle w:val="Ttulo3"/>
        <w:numPr>
          <w:ilvl w:val="0"/>
          <w:numId w:val="0"/>
        </w:numPr>
        <w:tabs>
          <w:tab w:val="left" w:pos="3119"/>
        </w:tabs>
        <w:jc w:val="both"/>
        <w:rPr>
          <w:rFonts w:ascii="Arial" w:hAnsi="Arial" w:cs="Arial"/>
        </w:rPr>
      </w:pPr>
      <w:r>
        <w:rPr>
          <w:rFonts w:ascii="Arial" w:hAnsi="Arial" w:cs="Arial"/>
          <w:sz w:val="18"/>
          <w:szCs w:val="18"/>
        </w:rPr>
        <w:t xml:space="preserve">                      </w:t>
      </w:r>
      <w:r w:rsidR="000730BF" w:rsidRPr="00151F91">
        <w:rPr>
          <w:rFonts w:ascii="Arial" w:hAnsi="Arial" w:cs="Arial"/>
          <w:sz w:val="18"/>
          <w:szCs w:val="18"/>
        </w:rPr>
        <w:t>UBICACIONES DEL RIESGO:</w:t>
      </w:r>
    </w:p>
    <w:tbl>
      <w:tblPr>
        <w:tblW w:w="8789" w:type="dxa"/>
        <w:tblInd w:w="1129"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70" w:type="dxa"/>
          <w:right w:w="70" w:type="dxa"/>
        </w:tblCellMar>
        <w:tblLook w:val="04A0" w:firstRow="1" w:lastRow="0" w:firstColumn="1" w:lastColumn="0" w:noHBand="0" w:noVBand="1"/>
      </w:tblPr>
      <w:tblGrid>
        <w:gridCol w:w="2268"/>
        <w:gridCol w:w="2268"/>
        <w:gridCol w:w="4253"/>
      </w:tblGrid>
      <w:tr w:rsidR="000730BF" w:rsidRPr="00151F91" w14:paraId="026775A8" w14:textId="77777777" w:rsidTr="000730BF">
        <w:trPr>
          <w:trHeight w:val="110"/>
        </w:trPr>
        <w:tc>
          <w:tcPr>
            <w:tcW w:w="2268" w:type="dxa"/>
            <w:shd w:val="clear" w:color="auto" w:fill="DBE5F1" w:themeFill="accent1" w:themeFillTint="33"/>
            <w:noWrap/>
            <w:vAlign w:val="center"/>
            <w:hideMark/>
          </w:tcPr>
          <w:p w14:paraId="17C01B02" w14:textId="77777777" w:rsidR="000730BF" w:rsidRPr="000730BF" w:rsidRDefault="000730BF" w:rsidP="000730BF">
            <w:pPr>
              <w:spacing w:before="40" w:after="40"/>
              <w:jc w:val="center"/>
              <w:rPr>
                <w:rFonts w:ascii="Arial" w:hAnsi="Arial" w:cs="Arial"/>
                <w:b/>
                <w:bCs/>
                <w:sz w:val="16"/>
                <w:szCs w:val="18"/>
                <w:lang w:val="es-BO" w:eastAsia="es-BO"/>
              </w:rPr>
            </w:pPr>
            <w:r w:rsidRPr="000730BF">
              <w:rPr>
                <w:rFonts w:ascii="Arial" w:hAnsi="Arial" w:cs="Arial"/>
                <w:b/>
                <w:bCs/>
                <w:sz w:val="16"/>
                <w:szCs w:val="18"/>
                <w:lang w:val="es-BO" w:eastAsia="es-BO"/>
              </w:rPr>
              <w:t>INMUEBLES</w:t>
            </w:r>
          </w:p>
        </w:tc>
        <w:tc>
          <w:tcPr>
            <w:tcW w:w="2268" w:type="dxa"/>
            <w:shd w:val="clear" w:color="auto" w:fill="DBE5F1" w:themeFill="accent1" w:themeFillTint="33"/>
            <w:noWrap/>
            <w:vAlign w:val="center"/>
            <w:hideMark/>
          </w:tcPr>
          <w:p w14:paraId="3FD8CD2E" w14:textId="77777777" w:rsidR="000730BF" w:rsidRPr="000730BF" w:rsidRDefault="000730BF" w:rsidP="000730BF">
            <w:pPr>
              <w:spacing w:before="40" w:after="40"/>
              <w:jc w:val="center"/>
              <w:rPr>
                <w:rFonts w:ascii="Arial" w:hAnsi="Arial" w:cs="Arial"/>
                <w:b/>
                <w:bCs/>
                <w:sz w:val="16"/>
                <w:szCs w:val="18"/>
                <w:lang w:val="es-BO" w:eastAsia="es-BO"/>
              </w:rPr>
            </w:pPr>
            <w:r w:rsidRPr="000730BF">
              <w:rPr>
                <w:rFonts w:ascii="Arial" w:hAnsi="Arial" w:cs="Arial"/>
                <w:b/>
                <w:bCs/>
                <w:sz w:val="16"/>
                <w:szCs w:val="18"/>
                <w:lang w:val="es-BO" w:eastAsia="es-BO"/>
              </w:rPr>
              <w:t>UBICACIÓN</w:t>
            </w:r>
          </w:p>
        </w:tc>
        <w:tc>
          <w:tcPr>
            <w:tcW w:w="4253" w:type="dxa"/>
            <w:shd w:val="clear" w:color="auto" w:fill="DBE5F1" w:themeFill="accent1" w:themeFillTint="33"/>
            <w:noWrap/>
            <w:vAlign w:val="center"/>
            <w:hideMark/>
          </w:tcPr>
          <w:p w14:paraId="7B44330D" w14:textId="7F9B9D14" w:rsidR="000730BF" w:rsidRPr="000730BF" w:rsidRDefault="000730BF" w:rsidP="000730BF">
            <w:pPr>
              <w:spacing w:before="40" w:after="40"/>
              <w:jc w:val="center"/>
              <w:rPr>
                <w:rFonts w:ascii="Arial" w:hAnsi="Arial" w:cs="Arial"/>
                <w:b/>
                <w:bCs/>
                <w:sz w:val="16"/>
                <w:szCs w:val="18"/>
                <w:lang w:val="es-BO" w:eastAsia="es-BO"/>
              </w:rPr>
            </w:pPr>
            <w:r w:rsidRPr="000730BF">
              <w:rPr>
                <w:rFonts w:ascii="Arial" w:hAnsi="Arial" w:cs="Arial"/>
                <w:b/>
                <w:bCs/>
                <w:sz w:val="16"/>
                <w:szCs w:val="18"/>
                <w:lang w:val="es-BO" w:eastAsia="es-BO"/>
              </w:rPr>
              <w:t>DIRECCIÓN</w:t>
            </w:r>
          </w:p>
        </w:tc>
      </w:tr>
      <w:tr w:rsidR="000730BF" w:rsidRPr="00151F91" w14:paraId="353858DB" w14:textId="77777777" w:rsidTr="000730BF">
        <w:trPr>
          <w:trHeight w:val="184"/>
        </w:trPr>
        <w:tc>
          <w:tcPr>
            <w:tcW w:w="2268" w:type="dxa"/>
            <w:shd w:val="clear" w:color="auto" w:fill="auto"/>
            <w:noWrap/>
            <w:vAlign w:val="center"/>
          </w:tcPr>
          <w:p w14:paraId="5619724A" w14:textId="77777777" w:rsidR="000730BF" w:rsidRPr="00151F91" w:rsidRDefault="000730BF" w:rsidP="000730BF">
            <w:pPr>
              <w:spacing w:before="40" w:after="40"/>
              <w:rPr>
                <w:rFonts w:ascii="Arial" w:hAnsi="Arial" w:cs="Arial"/>
                <w:sz w:val="16"/>
              </w:rPr>
            </w:pPr>
            <w:r w:rsidRPr="00151F91">
              <w:rPr>
                <w:rFonts w:ascii="Arial" w:hAnsi="Arial" w:cs="Arial"/>
                <w:sz w:val="16"/>
              </w:rPr>
              <w:t>EDIFICIO CENTRAL Y ANEXO</w:t>
            </w:r>
          </w:p>
        </w:tc>
        <w:tc>
          <w:tcPr>
            <w:tcW w:w="2268" w:type="dxa"/>
            <w:shd w:val="clear" w:color="auto" w:fill="auto"/>
            <w:noWrap/>
            <w:vAlign w:val="center"/>
          </w:tcPr>
          <w:p w14:paraId="29426CEF" w14:textId="77777777" w:rsidR="000730BF" w:rsidRPr="00151F91" w:rsidRDefault="000730BF" w:rsidP="000730BF">
            <w:pPr>
              <w:spacing w:before="40" w:after="40"/>
              <w:rPr>
                <w:rFonts w:ascii="Arial" w:hAnsi="Arial" w:cs="Arial"/>
                <w:sz w:val="16"/>
              </w:rPr>
            </w:pPr>
            <w:r w:rsidRPr="00151F91">
              <w:rPr>
                <w:rFonts w:ascii="Arial" w:hAnsi="Arial" w:cs="Arial"/>
                <w:sz w:val="16"/>
              </w:rPr>
              <w:t>CIUDAD DE LA PAZ</w:t>
            </w:r>
          </w:p>
        </w:tc>
        <w:tc>
          <w:tcPr>
            <w:tcW w:w="4253" w:type="dxa"/>
            <w:shd w:val="clear" w:color="auto" w:fill="auto"/>
            <w:noWrap/>
            <w:vAlign w:val="center"/>
          </w:tcPr>
          <w:p w14:paraId="7459D474" w14:textId="77777777" w:rsidR="000730BF" w:rsidRPr="00151F91" w:rsidRDefault="000730BF" w:rsidP="000730BF">
            <w:pPr>
              <w:spacing w:before="40" w:after="40"/>
              <w:rPr>
                <w:rFonts w:ascii="Arial" w:hAnsi="Arial" w:cs="Arial"/>
                <w:sz w:val="16"/>
              </w:rPr>
            </w:pPr>
            <w:r w:rsidRPr="00151F91">
              <w:rPr>
                <w:rFonts w:ascii="Arial" w:hAnsi="Arial" w:cs="Arial"/>
                <w:sz w:val="16"/>
              </w:rPr>
              <w:t>PLAZA ISABEL LA CATÓLICA N° 2507</w:t>
            </w:r>
          </w:p>
        </w:tc>
      </w:tr>
      <w:tr w:rsidR="000730BF" w:rsidRPr="00151F91" w14:paraId="55C22653" w14:textId="77777777" w:rsidTr="000730BF">
        <w:trPr>
          <w:trHeight w:val="257"/>
        </w:trPr>
        <w:tc>
          <w:tcPr>
            <w:tcW w:w="2268" w:type="dxa"/>
            <w:shd w:val="clear" w:color="auto" w:fill="auto"/>
            <w:noWrap/>
            <w:vAlign w:val="center"/>
          </w:tcPr>
          <w:p w14:paraId="4DB5A6FE" w14:textId="77777777" w:rsidR="000730BF" w:rsidRPr="00151F91" w:rsidRDefault="000730BF" w:rsidP="000730BF">
            <w:pPr>
              <w:spacing w:before="40" w:after="40"/>
              <w:rPr>
                <w:rFonts w:ascii="Arial" w:hAnsi="Arial" w:cs="Arial"/>
                <w:sz w:val="16"/>
              </w:rPr>
            </w:pPr>
            <w:r w:rsidRPr="00151F91">
              <w:rPr>
                <w:rFonts w:ascii="Arial" w:hAnsi="Arial" w:cs="Arial"/>
                <w:sz w:val="16"/>
              </w:rPr>
              <w:t xml:space="preserve">PISO 4 TORRE "A" </w:t>
            </w:r>
          </w:p>
        </w:tc>
        <w:tc>
          <w:tcPr>
            <w:tcW w:w="2268" w:type="dxa"/>
            <w:shd w:val="clear" w:color="auto" w:fill="auto"/>
            <w:noWrap/>
            <w:vAlign w:val="center"/>
          </w:tcPr>
          <w:p w14:paraId="4CD44B85" w14:textId="77777777" w:rsidR="000730BF" w:rsidRPr="00151F91" w:rsidRDefault="000730BF" w:rsidP="000730BF">
            <w:pPr>
              <w:spacing w:before="40" w:after="40"/>
              <w:rPr>
                <w:rFonts w:ascii="Arial" w:hAnsi="Arial" w:cs="Arial"/>
                <w:sz w:val="16"/>
              </w:rPr>
            </w:pPr>
            <w:r w:rsidRPr="00151F91">
              <w:rPr>
                <w:rFonts w:ascii="Arial" w:hAnsi="Arial" w:cs="Arial"/>
                <w:sz w:val="16"/>
              </w:rPr>
              <w:t>CIUDAD DE LA PAZ</w:t>
            </w:r>
          </w:p>
        </w:tc>
        <w:tc>
          <w:tcPr>
            <w:tcW w:w="4253" w:type="dxa"/>
            <w:shd w:val="clear" w:color="auto" w:fill="auto"/>
            <w:noWrap/>
            <w:vAlign w:val="center"/>
          </w:tcPr>
          <w:p w14:paraId="076200B7" w14:textId="77777777" w:rsidR="000730BF" w:rsidRPr="00151F91" w:rsidRDefault="000730BF" w:rsidP="000730BF">
            <w:pPr>
              <w:spacing w:before="40" w:after="40"/>
              <w:rPr>
                <w:rFonts w:ascii="Arial" w:hAnsi="Arial" w:cs="Arial"/>
                <w:sz w:val="16"/>
              </w:rPr>
            </w:pPr>
            <w:r w:rsidRPr="00151F91">
              <w:rPr>
                <w:rFonts w:ascii="Arial" w:hAnsi="Arial" w:cs="Arial"/>
                <w:sz w:val="16"/>
              </w:rPr>
              <w:t>PLAZA ISABEL LA CATÓLICA - PISO 4 TORRE "A" CONDOMINIO TORRES DEL POETA</w:t>
            </w:r>
          </w:p>
        </w:tc>
      </w:tr>
      <w:tr w:rsidR="000730BF" w:rsidRPr="00151F91" w14:paraId="63337B15" w14:textId="77777777" w:rsidTr="000730BF">
        <w:trPr>
          <w:trHeight w:val="293"/>
        </w:trPr>
        <w:tc>
          <w:tcPr>
            <w:tcW w:w="2268" w:type="dxa"/>
            <w:shd w:val="clear" w:color="auto" w:fill="auto"/>
            <w:noWrap/>
            <w:vAlign w:val="center"/>
          </w:tcPr>
          <w:p w14:paraId="144520B0" w14:textId="77777777" w:rsidR="000730BF" w:rsidRPr="00151F91" w:rsidRDefault="000730BF" w:rsidP="000730BF">
            <w:pPr>
              <w:spacing w:before="40" w:after="40"/>
              <w:rPr>
                <w:rFonts w:ascii="Arial" w:hAnsi="Arial" w:cs="Arial"/>
                <w:sz w:val="16"/>
              </w:rPr>
            </w:pPr>
            <w:r w:rsidRPr="00151F91">
              <w:rPr>
                <w:rFonts w:ascii="Arial" w:hAnsi="Arial" w:cs="Arial"/>
                <w:sz w:val="16"/>
              </w:rPr>
              <w:t xml:space="preserve">PISO 5 TORRE "A" </w:t>
            </w:r>
          </w:p>
        </w:tc>
        <w:tc>
          <w:tcPr>
            <w:tcW w:w="2268" w:type="dxa"/>
            <w:shd w:val="clear" w:color="auto" w:fill="auto"/>
            <w:noWrap/>
            <w:vAlign w:val="center"/>
          </w:tcPr>
          <w:p w14:paraId="3B03ADF2" w14:textId="77777777" w:rsidR="000730BF" w:rsidRPr="00151F91" w:rsidRDefault="000730BF" w:rsidP="000730BF">
            <w:pPr>
              <w:spacing w:before="40" w:after="40"/>
              <w:rPr>
                <w:rFonts w:ascii="Arial" w:hAnsi="Arial" w:cs="Arial"/>
                <w:sz w:val="16"/>
              </w:rPr>
            </w:pPr>
            <w:r w:rsidRPr="00151F91">
              <w:rPr>
                <w:rFonts w:ascii="Arial" w:hAnsi="Arial" w:cs="Arial"/>
                <w:sz w:val="16"/>
              </w:rPr>
              <w:t>CIUDAD DE LA PAZ</w:t>
            </w:r>
          </w:p>
        </w:tc>
        <w:tc>
          <w:tcPr>
            <w:tcW w:w="4253" w:type="dxa"/>
            <w:shd w:val="clear" w:color="auto" w:fill="auto"/>
            <w:noWrap/>
            <w:vAlign w:val="center"/>
          </w:tcPr>
          <w:p w14:paraId="1734E4A0" w14:textId="77777777" w:rsidR="000730BF" w:rsidRPr="00151F91" w:rsidRDefault="000730BF" w:rsidP="000730BF">
            <w:pPr>
              <w:spacing w:before="40" w:after="40"/>
              <w:rPr>
                <w:rFonts w:ascii="Arial" w:hAnsi="Arial" w:cs="Arial"/>
                <w:sz w:val="16"/>
              </w:rPr>
            </w:pPr>
            <w:r w:rsidRPr="00151F91">
              <w:rPr>
                <w:rFonts w:ascii="Arial" w:hAnsi="Arial" w:cs="Arial"/>
                <w:sz w:val="16"/>
              </w:rPr>
              <w:t>PLAZA ISABEL LA CATÓLICA - PISO 5 TORRE "A" CONDOMINIO TORRES DEL POETA</w:t>
            </w:r>
          </w:p>
        </w:tc>
      </w:tr>
      <w:tr w:rsidR="000730BF" w:rsidRPr="00151F91" w14:paraId="061CE267" w14:textId="77777777" w:rsidTr="000730BF">
        <w:trPr>
          <w:trHeight w:val="293"/>
        </w:trPr>
        <w:tc>
          <w:tcPr>
            <w:tcW w:w="2268" w:type="dxa"/>
            <w:shd w:val="clear" w:color="auto" w:fill="auto"/>
            <w:noWrap/>
            <w:vAlign w:val="center"/>
          </w:tcPr>
          <w:p w14:paraId="4905ADDE" w14:textId="77777777" w:rsidR="000730BF" w:rsidRPr="00151F91" w:rsidRDefault="000730BF" w:rsidP="000730BF">
            <w:pPr>
              <w:spacing w:before="40" w:after="40"/>
              <w:rPr>
                <w:rFonts w:ascii="Arial" w:hAnsi="Arial" w:cs="Arial"/>
                <w:sz w:val="16"/>
              </w:rPr>
            </w:pPr>
            <w:r w:rsidRPr="00151F91">
              <w:rPr>
                <w:rFonts w:ascii="Arial" w:hAnsi="Arial" w:cs="Arial"/>
                <w:sz w:val="16"/>
              </w:rPr>
              <w:t xml:space="preserve">PISO 6 TORRE "A" </w:t>
            </w:r>
          </w:p>
        </w:tc>
        <w:tc>
          <w:tcPr>
            <w:tcW w:w="2268" w:type="dxa"/>
            <w:shd w:val="clear" w:color="auto" w:fill="auto"/>
            <w:noWrap/>
            <w:vAlign w:val="center"/>
          </w:tcPr>
          <w:p w14:paraId="79EC044C" w14:textId="77777777" w:rsidR="000730BF" w:rsidRPr="00151F91" w:rsidRDefault="000730BF" w:rsidP="000730BF">
            <w:pPr>
              <w:spacing w:before="40" w:after="40"/>
              <w:rPr>
                <w:rFonts w:ascii="Arial" w:hAnsi="Arial" w:cs="Arial"/>
                <w:sz w:val="16"/>
              </w:rPr>
            </w:pPr>
            <w:r w:rsidRPr="00151F91">
              <w:rPr>
                <w:rFonts w:ascii="Arial" w:hAnsi="Arial" w:cs="Arial"/>
                <w:sz w:val="16"/>
              </w:rPr>
              <w:t>CIUDAD DE LA PAZ</w:t>
            </w:r>
          </w:p>
        </w:tc>
        <w:tc>
          <w:tcPr>
            <w:tcW w:w="4253" w:type="dxa"/>
            <w:shd w:val="clear" w:color="auto" w:fill="auto"/>
            <w:noWrap/>
            <w:vAlign w:val="center"/>
          </w:tcPr>
          <w:p w14:paraId="6E6DD1F7" w14:textId="77777777" w:rsidR="000730BF" w:rsidRPr="00151F91" w:rsidRDefault="000730BF" w:rsidP="000730BF">
            <w:pPr>
              <w:spacing w:before="40" w:after="40"/>
              <w:rPr>
                <w:rFonts w:ascii="Arial" w:hAnsi="Arial" w:cs="Arial"/>
                <w:sz w:val="16"/>
              </w:rPr>
            </w:pPr>
            <w:r w:rsidRPr="00151F91">
              <w:rPr>
                <w:rFonts w:ascii="Arial" w:hAnsi="Arial" w:cs="Arial"/>
                <w:sz w:val="16"/>
              </w:rPr>
              <w:t>PLAZA ISABEL LA CATÓLICA - PISO 6 TORRE "A" CONDOMINIO TORRES DEL POETA</w:t>
            </w:r>
          </w:p>
        </w:tc>
      </w:tr>
      <w:tr w:rsidR="000730BF" w:rsidRPr="00151F91" w14:paraId="3DAE4570" w14:textId="77777777" w:rsidTr="000730BF">
        <w:trPr>
          <w:trHeight w:val="293"/>
        </w:trPr>
        <w:tc>
          <w:tcPr>
            <w:tcW w:w="2268" w:type="dxa"/>
            <w:shd w:val="clear" w:color="auto" w:fill="auto"/>
            <w:noWrap/>
            <w:vAlign w:val="center"/>
          </w:tcPr>
          <w:p w14:paraId="1D262BAA" w14:textId="77777777" w:rsidR="000730BF" w:rsidRPr="00151F91" w:rsidRDefault="000730BF" w:rsidP="000730BF">
            <w:pPr>
              <w:spacing w:before="40" w:after="40"/>
              <w:rPr>
                <w:rFonts w:ascii="Arial" w:hAnsi="Arial" w:cs="Arial"/>
                <w:sz w:val="16"/>
              </w:rPr>
            </w:pPr>
            <w:r w:rsidRPr="00151F91">
              <w:rPr>
                <w:rFonts w:ascii="Arial" w:hAnsi="Arial" w:cs="Arial"/>
                <w:sz w:val="16"/>
              </w:rPr>
              <w:t xml:space="preserve">INMUEBLE ZONA SUR </w:t>
            </w:r>
          </w:p>
        </w:tc>
        <w:tc>
          <w:tcPr>
            <w:tcW w:w="2268" w:type="dxa"/>
            <w:shd w:val="clear" w:color="auto" w:fill="auto"/>
            <w:noWrap/>
            <w:vAlign w:val="center"/>
          </w:tcPr>
          <w:p w14:paraId="5C65CC9B" w14:textId="77777777" w:rsidR="000730BF" w:rsidRPr="00151F91" w:rsidRDefault="000730BF" w:rsidP="000730BF">
            <w:pPr>
              <w:spacing w:before="40" w:after="40"/>
              <w:rPr>
                <w:rFonts w:ascii="Arial" w:hAnsi="Arial" w:cs="Arial"/>
                <w:sz w:val="16"/>
              </w:rPr>
            </w:pPr>
            <w:r w:rsidRPr="00151F91">
              <w:rPr>
                <w:rFonts w:ascii="Arial" w:hAnsi="Arial" w:cs="Arial"/>
                <w:sz w:val="16"/>
              </w:rPr>
              <w:t>CIUDAD DE LA PAZ</w:t>
            </w:r>
          </w:p>
        </w:tc>
        <w:tc>
          <w:tcPr>
            <w:tcW w:w="4253" w:type="dxa"/>
            <w:shd w:val="clear" w:color="auto" w:fill="auto"/>
            <w:noWrap/>
            <w:vAlign w:val="center"/>
          </w:tcPr>
          <w:p w14:paraId="48674AD2" w14:textId="77777777" w:rsidR="000730BF" w:rsidRPr="00151F91" w:rsidRDefault="000730BF" w:rsidP="000730BF">
            <w:pPr>
              <w:spacing w:before="40" w:after="40"/>
              <w:rPr>
                <w:rFonts w:ascii="Arial" w:hAnsi="Arial" w:cs="Arial"/>
                <w:sz w:val="16"/>
              </w:rPr>
            </w:pPr>
            <w:r w:rsidRPr="00151F91">
              <w:rPr>
                <w:rFonts w:ascii="Arial" w:hAnsi="Arial" w:cs="Arial"/>
                <w:sz w:val="16"/>
              </w:rPr>
              <w:t>CALLE ROBERTO PRUDENCIO N° 220-222 CALACOTO</w:t>
            </w:r>
          </w:p>
        </w:tc>
      </w:tr>
      <w:tr w:rsidR="000730BF" w:rsidRPr="00151F91" w14:paraId="3A487AF4" w14:textId="77777777" w:rsidTr="000730BF">
        <w:trPr>
          <w:trHeight w:val="293"/>
        </w:trPr>
        <w:tc>
          <w:tcPr>
            <w:tcW w:w="2268" w:type="dxa"/>
            <w:shd w:val="clear" w:color="auto" w:fill="auto"/>
            <w:noWrap/>
            <w:vAlign w:val="center"/>
          </w:tcPr>
          <w:p w14:paraId="61AAA9C9" w14:textId="77777777" w:rsidR="000730BF" w:rsidRPr="00151F91" w:rsidRDefault="000730BF" w:rsidP="000730BF">
            <w:pPr>
              <w:spacing w:before="40" w:after="40"/>
              <w:rPr>
                <w:rFonts w:ascii="Arial" w:hAnsi="Arial" w:cs="Arial"/>
                <w:sz w:val="16"/>
              </w:rPr>
            </w:pPr>
            <w:r w:rsidRPr="00151F91">
              <w:rPr>
                <w:rFonts w:ascii="Arial" w:hAnsi="Arial" w:cs="Arial"/>
                <w:sz w:val="16"/>
              </w:rPr>
              <w:t>DEPOSITO DEL ALTO</w:t>
            </w:r>
          </w:p>
        </w:tc>
        <w:tc>
          <w:tcPr>
            <w:tcW w:w="2268" w:type="dxa"/>
            <w:shd w:val="clear" w:color="auto" w:fill="auto"/>
            <w:noWrap/>
            <w:vAlign w:val="center"/>
          </w:tcPr>
          <w:p w14:paraId="6B406486" w14:textId="77777777" w:rsidR="000730BF" w:rsidRPr="00151F91" w:rsidRDefault="000730BF" w:rsidP="000730BF">
            <w:pPr>
              <w:spacing w:before="40" w:after="40"/>
              <w:rPr>
                <w:rFonts w:ascii="Arial" w:hAnsi="Arial" w:cs="Arial"/>
                <w:sz w:val="16"/>
              </w:rPr>
            </w:pPr>
            <w:r w:rsidRPr="00151F91">
              <w:rPr>
                <w:rFonts w:ascii="Arial" w:hAnsi="Arial" w:cs="Arial"/>
                <w:sz w:val="16"/>
              </w:rPr>
              <w:t>CIUDAD DE EL ALTO</w:t>
            </w:r>
          </w:p>
        </w:tc>
        <w:tc>
          <w:tcPr>
            <w:tcW w:w="4253" w:type="dxa"/>
            <w:shd w:val="clear" w:color="auto" w:fill="auto"/>
            <w:noWrap/>
            <w:vAlign w:val="center"/>
          </w:tcPr>
          <w:p w14:paraId="205D6716" w14:textId="4A201C4D" w:rsidR="000730BF" w:rsidRPr="00151F91" w:rsidRDefault="000730BF" w:rsidP="000730BF">
            <w:pPr>
              <w:spacing w:before="40" w:after="40"/>
              <w:rPr>
                <w:rFonts w:ascii="Arial" w:hAnsi="Arial" w:cs="Arial"/>
                <w:sz w:val="16"/>
              </w:rPr>
            </w:pPr>
            <w:r w:rsidRPr="00151F91">
              <w:rPr>
                <w:rFonts w:ascii="Arial" w:hAnsi="Arial" w:cs="Arial"/>
                <w:sz w:val="16"/>
              </w:rPr>
              <w:t xml:space="preserve">VILLA </w:t>
            </w:r>
            <w:r w:rsidR="00AA3268" w:rsidRPr="00151F91">
              <w:rPr>
                <w:rFonts w:ascii="Arial" w:hAnsi="Arial" w:cs="Arial"/>
                <w:sz w:val="16"/>
              </w:rPr>
              <w:t>BOLÍVAR</w:t>
            </w:r>
            <w:r w:rsidRPr="00151F91">
              <w:rPr>
                <w:rFonts w:ascii="Arial" w:hAnsi="Arial" w:cs="Arial"/>
                <w:sz w:val="16"/>
              </w:rPr>
              <w:t xml:space="preserve"> "D" CALLE 132 N° 700</w:t>
            </w:r>
          </w:p>
        </w:tc>
      </w:tr>
      <w:tr w:rsidR="000730BF" w:rsidRPr="00151F91" w14:paraId="558297D8" w14:textId="77777777" w:rsidTr="000730BF">
        <w:trPr>
          <w:trHeight w:val="293"/>
        </w:trPr>
        <w:tc>
          <w:tcPr>
            <w:tcW w:w="2268" w:type="dxa"/>
            <w:shd w:val="clear" w:color="auto" w:fill="auto"/>
            <w:noWrap/>
            <w:vAlign w:val="center"/>
          </w:tcPr>
          <w:p w14:paraId="09A1B2D1" w14:textId="77777777" w:rsidR="000730BF" w:rsidRPr="00151F91" w:rsidRDefault="000730BF" w:rsidP="000730BF">
            <w:pPr>
              <w:spacing w:before="40" w:after="40"/>
              <w:rPr>
                <w:rFonts w:ascii="Arial" w:hAnsi="Arial" w:cs="Arial"/>
                <w:sz w:val="16"/>
              </w:rPr>
            </w:pPr>
            <w:r w:rsidRPr="00151F91">
              <w:rPr>
                <w:rFonts w:ascii="Arial" w:hAnsi="Arial" w:cs="Arial"/>
                <w:sz w:val="16"/>
              </w:rPr>
              <w:t>OFICINA REG. EL ALTO</w:t>
            </w:r>
          </w:p>
        </w:tc>
        <w:tc>
          <w:tcPr>
            <w:tcW w:w="2268" w:type="dxa"/>
            <w:shd w:val="clear" w:color="auto" w:fill="auto"/>
            <w:noWrap/>
            <w:vAlign w:val="center"/>
          </w:tcPr>
          <w:p w14:paraId="1B55BD0B" w14:textId="77777777" w:rsidR="000730BF" w:rsidRPr="00151F91" w:rsidRDefault="000730BF" w:rsidP="000730BF">
            <w:pPr>
              <w:spacing w:before="40" w:after="40"/>
              <w:rPr>
                <w:rFonts w:ascii="Arial" w:hAnsi="Arial" w:cs="Arial"/>
                <w:sz w:val="16"/>
              </w:rPr>
            </w:pPr>
            <w:r w:rsidRPr="00151F91">
              <w:rPr>
                <w:rFonts w:ascii="Arial" w:hAnsi="Arial" w:cs="Arial"/>
                <w:sz w:val="16"/>
              </w:rPr>
              <w:t>CIUDAD DE EL ALTO</w:t>
            </w:r>
          </w:p>
        </w:tc>
        <w:tc>
          <w:tcPr>
            <w:tcW w:w="4253" w:type="dxa"/>
            <w:shd w:val="clear" w:color="auto" w:fill="auto"/>
            <w:noWrap/>
            <w:vAlign w:val="center"/>
          </w:tcPr>
          <w:p w14:paraId="4341FC8D" w14:textId="60C2AB87" w:rsidR="000730BF" w:rsidRPr="00151F91" w:rsidRDefault="000730BF" w:rsidP="000730BF">
            <w:pPr>
              <w:spacing w:before="40" w:after="40"/>
              <w:rPr>
                <w:rFonts w:ascii="Arial" w:hAnsi="Arial" w:cs="Arial"/>
                <w:sz w:val="16"/>
              </w:rPr>
            </w:pPr>
            <w:r w:rsidRPr="00151F91">
              <w:rPr>
                <w:rFonts w:ascii="Arial" w:hAnsi="Arial" w:cs="Arial"/>
                <w:sz w:val="16"/>
              </w:rPr>
              <w:t xml:space="preserve">AVDA. LADISLAO CABRERA N° 16, ZONA VILLA </w:t>
            </w:r>
            <w:r w:rsidR="00AA3268" w:rsidRPr="00151F91">
              <w:rPr>
                <w:rFonts w:ascii="Arial" w:hAnsi="Arial" w:cs="Arial"/>
                <w:sz w:val="16"/>
              </w:rPr>
              <w:t>BOLÍVAR</w:t>
            </w:r>
            <w:r w:rsidRPr="00151F91">
              <w:rPr>
                <w:rFonts w:ascii="Arial" w:hAnsi="Arial" w:cs="Arial"/>
                <w:sz w:val="16"/>
              </w:rPr>
              <w:t>, CRUCE DE VILLA ADELA</w:t>
            </w:r>
          </w:p>
        </w:tc>
      </w:tr>
      <w:tr w:rsidR="000730BF" w:rsidRPr="00151F91" w14:paraId="2AF8756B" w14:textId="77777777" w:rsidTr="000730BF">
        <w:trPr>
          <w:trHeight w:val="293"/>
        </w:trPr>
        <w:tc>
          <w:tcPr>
            <w:tcW w:w="2268" w:type="dxa"/>
            <w:shd w:val="clear" w:color="auto" w:fill="auto"/>
            <w:noWrap/>
            <w:vAlign w:val="center"/>
          </w:tcPr>
          <w:p w14:paraId="0E082585" w14:textId="77777777" w:rsidR="000730BF" w:rsidRPr="00151F91" w:rsidRDefault="000730BF" w:rsidP="000730BF">
            <w:pPr>
              <w:spacing w:before="40" w:after="40"/>
              <w:rPr>
                <w:rFonts w:ascii="Arial" w:hAnsi="Arial" w:cs="Arial"/>
                <w:sz w:val="16"/>
              </w:rPr>
            </w:pPr>
            <w:r w:rsidRPr="00151F91">
              <w:rPr>
                <w:rFonts w:ascii="Arial" w:hAnsi="Arial" w:cs="Arial"/>
                <w:sz w:val="16"/>
              </w:rPr>
              <w:lastRenderedPageBreak/>
              <w:t>EDIFICIO GUNDLACH</w:t>
            </w:r>
          </w:p>
        </w:tc>
        <w:tc>
          <w:tcPr>
            <w:tcW w:w="2268" w:type="dxa"/>
            <w:shd w:val="clear" w:color="auto" w:fill="auto"/>
            <w:noWrap/>
            <w:vAlign w:val="center"/>
          </w:tcPr>
          <w:p w14:paraId="69940FF1" w14:textId="77777777" w:rsidR="000730BF" w:rsidRPr="00151F91" w:rsidRDefault="000730BF" w:rsidP="000730BF">
            <w:pPr>
              <w:spacing w:before="40" w:after="40"/>
              <w:rPr>
                <w:rFonts w:ascii="Arial" w:hAnsi="Arial" w:cs="Arial"/>
                <w:sz w:val="16"/>
              </w:rPr>
            </w:pPr>
            <w:r w:rsidRPr="00151F91">
              <w:rPr>
                <w:rFonts w:ascii="Arial" w:hAnsi="Arial" w:cs="Arial"/>
                <w:sz w:val="16"/>
              </w:rPr>
              <w:t>CIUDAD DE LA PAZ</w:t>
            </w:r>
          </w:p>
        </w:tc>
        <w:tc>
          <w:tcPr>
            <w:tcW w:w="4253" w:type="dxa"/>
            <w:shd w:val="clear" w:color="auto" w:fill="auto"/>
            <w:noWrap/>
            <w:vAlign w:val="center"/>
          </w:tcPr>
          <w:p w14:paraId="70348C54" w14:textId="77777777" w:rsidR="000730BF" w:rsidRPr="00151F91" w:rsidRDefault="000730BF" w:rsidP="000730BF">
            <w:pPr>
              <w:spacing w:before="40" w:after="40"/>
              <w:rPr>
                <w:rFonts w:ascii="Arial" w:hAnsi="Arial" w:cs="Arial"/>
                <w:sz w:val="16"/>
              </w:rPr>
            </w:pPr>
            <w:r w:rsidRPr="00151F91">
              <w:rPr>
                <w:rFonts w:ascii="Arial" w:hAnsi="Arial" w:cs="Arial"/>
                <w:sz w:val="16"/>
              </w:rPr>
              <w:t>CALLE REYES ORTIZ ESQ. FEDERICO SUAZO, EDIF. GUNDLACH, TORRE ESTE, PISO 3</w:t>
            </w:r>
          </w:p>
        </w:tc>
      </w:tr>
      <w:tr w:rsidR="000730BF" w:rsidRPr="00151F91" w14:paraId="103C9868" w14:textId="77777777" w:rsidTr="000730BF">
        <w:trPr>
          <w:trHeight w:val="293"/>
        </w:trPr>
        <w:tc>
          <w:tcPr>
            <w:tcW w:w="2268" w:type="dxa"/>
            <w:shd w:val="clear" w:color="auto" w:fill="auto"/>
            <w:noWrap/>
            <w:vAlign w:val="center"/>
          </w:tcPr>
          <w:p w14:paraId="18BD49F0" w14:textId="77777777" w:rsidR="000730BF" w:rsidRPr="00151F91" w:rsidRDefault="000730BF" w:rsidP="000730BF">
            <w:pPr>
              <w:spacing w:before="40" w:after="40"/>
              <w:rPr>
                <w:rFonts w:ascii="Arial" w:hAnsi="Arial" w:cs="Arial"/>
                <w:sz w:val="16"/>
              </w:rPr>
            </w:pPr>
            <w:r w:rsidRPr="00151F91">
              <w:rPr>
                <w:rFonts w:ascii="Arial" w:hAnsi="Arial" w:cs="Arial"/>
                <w:sz w:val="16"/>
              </w:rPr>
              <w:t>OFICINA REG. SANTA CRUZ</w:t>
            </w:r>
          </w:p>
        </w:tc>
        <w:tc>
          <w:tcPr>
            <w:tcW w:w="2268" w:type="dxa"/>
            <w:shd w:val="clear" w:color="auto" w:fill="auto"/>
            <w:noWrap/>
            <w:vAlign w:val="center"/>
          </w:tcPr>
          <w:p w14:paraId="30CA3B47" w14:textId="77777777" w:rsidR="000730BF" w:rsidRPr="00151F91" w:rsidRDefault="000730BF" w:rsidP="000730BF">
            <w:pPr>
              <w:spacing w:before="40" w:after="40"/>
              <w:rPr>
                <w:rFonts w:ascii="Arial" w:hAnsi="Arial" w:cs="Arial"/>
                <w:sz w:val="16"/>
              </w:rPr>
            </w:pPr>
            <w:r w:rsidRPr="00151F91">
              <w:rPr>
                <w:rFonts w:ascii="Arial" w:hAnsi="Arial" w:cs="Arial"/>
                <w:sz w:val="16"/>
              </w:rPr>
              <w:t>SANTA CRUZ</w:t>
            </w:r>
          </w:p>
        </w:tc>
        <w:tc>
          <w:tcPr>
            <w:tcW w:w="4253" w:type="dxa"/>
            <w:shd w:val="clear" w:color="auto" w:fill="auto"/>
            <w:noWrap/>
            <w:vAlign w:val="center"/>
          </w:tcPr>
          <w:p w14:paraId="5950EA62" w14:textId="77B3F8B1" w:rsidR="000730BF" w:rsidRPr="00151F91" w:rsidRDefault="00AA3268" w:rsidP="000730BF">
            <w:pPr>
              <w:spacing w:before="40" w:after="40"/>
              <w:rPr>
                <w:rFonts w:ascii="Arial" w:hAnsi="Arial" w:cs="Arial"/>
                <w:sz w:val="16"/>
              </w:rPr>
            </w:pPr>
            <w:r w:rsidRPr="00151F91">
              <w:rPr>
                <w:rFonts w:ascii="Arial" w:hAnsi="Arial" w:cs="Arial"/>
                <w:sz w:val="16"/>
              </w:rPr>
              <w:t>AV.</w:t>
            </w:r>
            <w:r w:rsidR="000730BF" w:rsidRPr="00151F91">
              <w:rPr>
                <w:rFonts w:ascii="Arial" w:hAnsi="Arial" w:cs="Arial"/>
                <w:sz w:val="16"/>
              </w:rPr>
              <w:t xml:space="preserve"> </w:t>
            </w:r>
            <w:r w:rsidRPr="00151F91">
              <w:rPr>
                <w:rFonts w:ascii="Arial" w:hAnsi="Arial" w:cs="Arial"/>
                <w:sz w:val="16"/>
              </w:rPr>
              <w:t>IRALA N</w:t>
            </w:r>
            <w:r w:rsidR="000730BF" w:rsidRPr="00151F91">
              <w:rPr>
                <w:rFonts w:ascii="Arial" w:hAnsi="Arial" w:cs="Arial"/>
                <w:sz w:val="16"/>
              </w:rPr>
              <w:t xml:space="preserve">° 585 OF. 201 </w:t>
            </w:r>
          </w:p>
        </w:tc>
      </w:tr>
      <w:tr w:rsidR="000730BF" w:rsidRPr="00151F91" w14:paraId="7733E787" w14:textId="77777777" w:rsidTr="000730BF">
        <w:trPr>
          <w:trHeight w:val="293"/>
        </w:trPr>
        <w:tc>
          <w:tcPr>
            <w:tcW w:w="2268" w:type="dxa"/>
            <w:shd w:val="clear" w:color="auto" w:fill="auto"/>
            <w:noWrap/>
            <w:vAlign w:val="center"/>
          </w:tcPr>
          <w:p w14:paraId="7FAF8958" w14:textId="77777777" w:rsidR="000730BF" w:rsidRPr="00151F91" w:rsidRDefault="000730BF" w:rsidP="000730BF">
            <w:pPr>
              <w:spacing w:before="40" w:after="40"/>
              <w:rPr>
                <w:rFonts w:ascii="Arial" w:hAnsi="Arial" w:cs="Arial"/>
                <w:sz w:val="16"/>
              </w:rPr>
            </w:pPr>
            <w:r w:rsidRPr="00151F91">
              <w:rPr>
                <w:rFonts w:ascii="Arial" w:hAnsi="Arial" w:cs="Arial"/>
                <w:sz w:val="16"/>
              </w:rPr>
              <w:t>OFICINA REG. COCHABAMBA</w:t>
            </w:r>
          </w:p>
        </w:tc>
        <w:tc>
          <w:tcPr>
            <w:tcW w:w="2268" w:type="dxa"/>
            <w:shd w:val="clear" w:color="auto" w:fill="auto"/>
            <w:noWrap/>
            <w:vAlign w:val="center"/>
          </w:tcPr>
          <w:p w14:paraId="0C3504AF" w14:textId="77777777" w:rsidR="000730BF" w:rsidRPr="00151F91" w:rsidRDefault="000730BF" w:rsidP="000730BF">
            <w:pPr>
              <w:spacing w:before="40" w:after="40"/>
              <w:rPr>
                <w:rFonts w:ascii="Arial" w:hAnsi="Arial" w:cs="Arial"/>
                <w:sz w:val="16"/>
              </w:rPr>
            </w:pPr>
            <w:r w:rsidRPr="00151F91">
              <w:rPr>
                <w:rFonts w:ascii="Arial" w:hAnsi="Arial" w:cs="Arial"/>
                <w:sz w:val="16"/>
              </w:rPr>
              <w:t>COCHABAMBA</w:t>
            </w:r>
          </w:p>
        </w:tc>
        <w:tc>
          <w:tcPr>
            <w:tcW w:w="4253" w:type="dxa"/>
            <w:shd w:val="clear" w:color="auto" w:fill="auto"/>
            <w:noWrap/>
            <w:vAlign w:val="center"/>
          </w:tcPr>
          <w:p w14:paraId="69017009" w14:textId="77777777" w:rsidR="000730BF" w:rsidRPr="00151F91" w:rsidRDefault="000730BF" w:rsidP="000730BF">
            <w:pPr>
              <w:spacing w:before="40" w:after="40"/>
              <w:rPr>
                <w:rFonts w:ascii="Arial" w:hAnsi="Arial" w:cs="Arial"/>
                <w:sz w:val="16"/>
              </w:rPr>
            </w:pPr>
            <w:r w:rsidRPr="00151F91">
              <w:rPr>
                <w:rFonts w:ascii="Arial" w:hAnsi="Arial" w:cs="Arial"/>
                <w:sz w:val="16"/>
              </w:rPr>
              <w:t>CALLE COLOMBIA N° E-364 DEL DISTRITO 10, SUB DISTRITO 8, MANZANA 11</w:t>
            </w:r>
          </w:p>
        </w:tc>
      </w:tr>
      <w:tr w:rsidR="000730BF" w:rsidRPr="00151F91" w14:paraId="58E90938" w14:textId="77777777" w:rsidTr="000730BF">
        <w:trPr>
          <w:trHeight w:val="293"/>
        </w:trPr>
        <w:tc>
          <w:tcPr>
            <w:tcW w:w="2268" w:type="dxa"/>
            <w:shd w:val="clear" w:color="auto" w:fill="auto"/>
            <w:noWrap/>
            <w:vAlign w:val="center"/>
          </w:tcPr>
          <w:p w14:paraId="1D461337" w14:textId="77777777" w:rsidR="000730BF" w:rsidRPr="00151F91" w:rsidRDefault="000730BF" w:rsidP="000730BF">
            <w:pPr>
              <w:spacing w:before="40" w:after="40"/>
              <w:rPr>
                <w:rFonts w:ascii="Arial" w:hAnsi="Arial" w:cs="Arial"/>
                <w:sz w:val="16"/>
              </w:rPr>
            </w:pPr>
            <w:r w:rsidRPr="00151F91">
              <w:rPr>
                <w:rFonts w:ascii="Arial" w:hAnsi="Arial" w:cs="Arial"/>
                <w:sz w:val="16"/>
              </w:rPr>
              <w:t>OFICINA REG. SUCRE</w:t>
            </w:r>
          </w:p>
        </w:tc>
        <w:tc>
          <w:tcPr>
            <w:tcW w:w="2268" w:type="dxa"/>
            <w:shd w:val="clear" w:color="auto" w:fill="auto"/>
            <w:noWrap/>
            <w:vAlign w:val="center"/>
          </w:tcPr>
          <w:p w14:paraId="245BF17C" w14:textId="77777777" w:rsidR="000730BF" w:rsidRPr="00151F91" w:rsidRDefault="000730BF" w:rsidP="000730BF">
            <w:pPr>
              <w:spacing w:before="40" w:after="40"/>
              <w:rPr>
                <w:rFonts w:ascii="Arial" w:hAnsi="Arial" w:cs="Arial"/>
                <w:sz w:val="16"/>
              </w:rPr>
            </w:pPr>
            <w:r w:rsidRPr="00151F91">
              <w:rPr>
                <w:rFonts w:ascii="Arial" w:hAnsi="Arial" w:cs="Arial"/>
                <w:sz w:val="16"/>
              </w:rPr>
              <w:t>SUCRE</w:t>
            </w:r>
          </w:p>
        </w:tc>
        <w:tc>
          <w:tcPr>
            <w:tcW w:w="4253" w:type="dxa"/>
            <w:shd w:val="clear" w:color="auto" w:fill="auto"/>
            <w:noWrap/>
            <w:vAlign w:val="center"/>
          </w:tcPr>
          <w:p w14:paraId="764BE6FA" w14:textId="77777777" w:rsidR="000730BF" w:rsidRPr="00151F91" w:rsidRDefault="000730BF" w:rsidP="000730BF">
            <w:pPr>
              <w:spacing w:before="40" w:after="40"/>
              <w:rPr>
                <w:rFonts w:ascii="Arial" w:hAnsi="Arial" w:cs="Arial"/>
                <w:sz w:val="16"/>
              </w:rPr>
            </w:pPr>
            <w:r w:rsidRPr="00151F91">
              <w:rPr>
                <w:rFonts w:ascii="Arial" w:hAnsi="Arial" w:cs="Arial"/>
                <w:sz w:val="16"/>
              </w:rPr>
              <w:t>CALLE AYACUCHO ENTRE LOA Y JUNÍN, PLANTA BAJA EDIFICIO (EX) ECOBOL</w:t>
            </w:r>
          </w:p>
        </w:tc>
      </w:tr>
      <w:tr w:rsidR="000730BF" w:rsidRPr="00151F91" w14:paraId="21D7FF35" w14:textId="77777777" w:rsidTr="000730BF">
        <w:trPr>
          <w:trHeight w:val="293"/>
        </w:trPr>
        <w:tc>
          <w:tcPr>
            <w:tcW w:w="2268" w:type="dxa"/>
            <w:shd w:val="clear" w:color="auto" w:fill="auto"/>
            <w:noWrap/>
            <w:vAlign w:val="center"/>
          </w:tcPr>
          <w:p w14:paraId="7F1381AE" w14:textId="77777777" w:rsidR="000730BF" w:rsidRPr="00151F91" w:rsidRDefault="000730BF" w:rsidP="000730BF">
            <w:pPr>
              <w:spacing w:before="40" w:after="40"/>
              <w:rPr>
                <w:rFonts w:ascii="Arial" w:hAnsi="Arial" w:cs="Arial"/>
                <w:sz w:val="16"/>
              </w:rPr>
            </w:pPr>
            <w:r w:rsidRPr="00151F91">
              <w:rPr>
                <w:rFonts w:ascii="Arial" w:hAnsi="Arial" w:cs="Arial"/>
                <w:sz w:val="16"/>
              </w:rPr>
              <w:t>OFICINA REG. TARIJA</w:t>
            </w:r>
          </w:p>
        </w:tc>
        <w:tc>
          <w:tcPr>
            <w:tcW w:w="2268" w:type="dxa"/>
            <w:shd w:val="clear" w:color="auto" w:fill="auto"/>
            <w:noWrap/>
            <w:vAlign w:val="center"/>
          </w:tcPr>
          <w:p w14:paraId="2A62F656" w14:textId="77777777" w:rsidR="000730BF" w:rsidRPr="00151F91" w:rsidRDefault="000730BF" w:rsidP="000730BF">
            <w:pPr>
              <w:spacing w:before="40" w:after="40"/>
              <w:rPr>
                <w:rFonts w:ascii="Arial" w:hAnsi="Arial" w:cs="Arial"/>
                <w:sz w:val="16"/>
              </w:rPr>
            </w:pPr>
            <w:r w:rsidRPr="00151F91">
              <w:rPr>
                <w:rFonts w:ascii="Arial" w:hAnsi="Arial" w:cs="Arial"/>
                <w:sz w:val="16"/>
              </w:rPr>
              <w:t>TARIJA</w:t>
            </w:r>
          </w:p>
        </w:tc>
        <w:tc>
          <w:tcPr>
            <w:tcW w:w="4253" w:type="dxa"/>
            <w:shd w:val="clear" w:color="auto" w:fill="auto"/>
            <w:noWrap/>
            <w:vAlign w:val="center"/>
          </w:tcPr>
          <w:p w14:paraId="3190FA1D" w14:textId="477C7B38" w:rsidR="000730BF" w:rsidRPr="00151F91" w:rsidRDefault="000730BF" w:rsidP="000730BF">
            <w:pPr>
              <w:spacing w:before="40" w:after="40"/>
              <w:rPr>
                <w:rFonts w:ascii="Arial" w:hAnsi="Arial" w:cs="Arial"/>
                <w:sz w:val="16"/>
              </w:rPr>
            </w:pPr>
            <w:r w:rsidRPr="00151F91">
              <w:rPr>
                <w:rFonts w:ascii="Arial" w:hAnsi="Arial" w:cs="Arial"/>
                <w:sz w:val="16"/>
              </w:rPr>
              <w:t xml:space="preserve">CALLE </w:t>
            </w:r>
            <w:r w:rsidR="00AA3268" w:rsidRPr="00151F91">
              <w:rPr>
                <w:rFonts w:ascii="Arial" w:hAnsi="Arial" w:cs="Arial"/>
                <w:sz w:val="16"/>
              </w:rPr>
              <w:t>JUNÍN</w:t>
            </w:r>
            <w:r w:rsidRPr="00151F91">
              <w:rPr>
                <w:rFonts w:ascii="Arial" w:hAnsi="Arial" w:cs="Arial"/>
                <w:sz w:val="16"/>
              </w:rPr>
              <w:t xml:space="preserve"> No. 451 ENTRE CALLES 15 DE ABRIL Y VIRGILIO LEMA</w:t>
            </w:r>
          </w:p>
        </w:tc>
      </w:tr>
      <w:tr w:rsidR="000730BF" w:rsidRPr="00151F91" w14:paraId="1E18749D" w14:textId="77777777" w:rsidTr="000730BF">
        <w:trPr>
          <w:trHeight w:val="293"/>
        </w:trPr>
        <w:tc>
          <w:tcPr>
            <w:tcW w:w="2268" w:type="dxa"/>
            <w:shd w:val="clear" w:color="auto" w:fill="auto"/>
            <w:noWrap/>
            <w:vAlign w:val="center"/>
          </w:tcPr>
          <w:p w14:paraId="76665178" w14:textId="77777777" w:rsidR="000730BF" w:rsidRPr="00151F91" w:rsidRDefault="000730BF" w:rsidP="000730BF">
            <w:pPr>
              <w:spacing w:before="40" w:after="40"/>
              <w:rPr>
                <w:rFonts w:ascii="Arial" w:hAnsi="Arial" w:cs="Arial"/>
                <w:sz w:val="16"/>
              </w:rPr>
            </w:pPr>
            <w:r w:rsidRPr="00151F91">
              <w:rPr>
                <w:rFonts w:ascii="Arial" w:hAnsi="Arial" w:cs="Arial"/>
                <w:sz w:val="16"/>
              </w:rPr>
              <w:t>OFICINA REG. TRINIDAD</w:t>
            </w:r>
          </w:p>
        </w:tc>
        <w:tc>
          <w:tcPr>
            <w:tcW w:w="2268" w:type="dxa"/>
            <w:shd w:val="clear" w:color="auto" w:fill="auto"/>
            <w:noWrap/>
            <w:vAlign w:val="center"/>
          </w:tcPr>
          <w:p w14:paraId="4E5051CB" w14:textId="77777777" w:rsidR="000730BF" w:rsidRPr="00151F91" w:rsidRDefault="000730BF" w:rsidP="000730BF">
            <w:pPr>
              <w:spacing w:before="40" w:after="40"/>
              <w:rPr>
                <w:rFonts w:ascii="Arial" w:hAnsi="Arial" w:cs="Arial"/>
                <w:sz w:val="16"/>
              </w:rPr>
            </w:pPr>
            <w:r w:rsidRPr="00151F91">
              <w:rPr>
                <w:rFonts w:ascii="Arial" w:hAnsi="Arial" w:cs="Arial"/>
                <w:sz w:val="16"/>
              </w:rPr>
              <w:t>TRINIDAD</w:t>
            </w:r>
          </w:p>
        </w:tc>
        <w:tc>
          <w:tcPr>
            <w:tcW w:w="4253" w:type="dxa"/>
            <w:shd w:val="clear" w:color="auto" w:fill="auto"/>
            <w:noWrap/>
            <w:vAlign w:val="center"/>
          </w:tcPr>
          <w:p w14:paraId="7A5EB37B" w14:textId="77777777" w:rsidR="000730BF" w:rsidRPr="00151F91" w:rsidRDefault="000730BF" w:rsidP="000730BF">
            <w:pPr>
              <w:spacing w:before="40" w:after="40"/>
              <w:rPr>
                <w:rFonts w:ascii="Arial" w:hAnsi="Arial" w:cs="Arial"/>
                <w:sz w:val="16"/>
              </w:rPr>
            </w:pPr>
            <w:r w:rsidRPr="00151F91">
              <w:rPr>
                <w:rFonts w:ascii="Arial" w:hAnsi="Arial" w:cs="Arial"/>
                <w:sz w:val="16"/>
              </w:rPr>
              <w:t>CALLE ANTONIO VACA DIEZ N° 26 DE LA ZONA CENTRAL</w:t>
            </w:r>
          </w:p>
        </w:tc>
      </w:tr>
      <w:tr w:rsidR="000730BF" w:rsidRPr="00151F91" w14:paraId="15853528" w14:textId="77777777" w:rsidTr="000730BF">
        <w:trPr>
          <w:trHeight w:val="293"/>
        </w:trPr>
        <w:tc>
          <w:tcPr>
            <w:tcW w:w="2268" w:type="dxa"/>
            <w:shd w:val="clear" w:color="auto" w:fill="auto"/>
            <w:noWrap/>
            <w:vAlign w:val="center"/>
          </w:tcPr>
          <w:p w14:paraId="2B3E797D" w14:textId="77777777" w:rsidR="000730BF" w:rsidRPr="00151F91" w:rsidRDefault="000730BF" w:rsidP="000730BF">
            <w:pPr>
              <w:spacing w:before="40" w:after="40"/>
              <w:rPr>
                <w:rFonts w:ascii="Arial" w:hAnsi="Arial" w:cs="Arial"/>
                <w:sz w:val="16"/>
              </w:rPr>
            </w:pPr>
            <w:r w:rsidRPr="00151F91">
              <w:rPr>
                <w:rFonts w:ascii="Arial" w:hAnsi="Arial" w:cs="Arial"/>
                <w:sz w:val="16"/>
              </w:rPr>
              <w:t>OFICINA REG. COBIJA</w:t>
            </w:r>
          </w:p>
        </w:tc>
        <w:tc>
          <w:tcPr>
            <w:tcW w:w="2268" w:type="dxa"/>
            <w:shd w:val="clear" w:color="auto" w:fill="auto"/>
            <w:noWrap/>
            <w:vAlign w:val="center"/>
          </w:tcPr>
          <w:p w14:paraId="16C76AB5" w14:textId="77777777" w:rsidR="000730BF" w:rsidRPr="00151F91" w:rsidRDefault="000730BF" w:rsidP="000730BF">
            <w:pPr>
              <w:spacing w:before="40" w:after="40"/>
              <w:rPr>
                <w:rFonts w:ascii="Arial" w:hAnsi="Arial" w:cs="Arial"/>
                <w:sz w:val="16"/>
              </w:rPr>
            </w:pPr>
            <w:r w:rsidRPr="00151F91">
              <w:rPr>
                <w:rFonts w:ascii="Arial" w:hAnsi="Arial" w:cs="Arial"/>
                <w:sz w:val="16"/>
              </w:rPr>
              <w:t>COBIJA</w:t>
            </w:r>
          </w:p>
        </w:tc>
        <w:tc>
          <w:tcPr>
            <w:tcW w:w="4253" w:type="dxa"/>
            <w:shd w:val="clear" w:color="auto" w:fill="auto"/>
            <w:noWrap/>
            <w:vAlign w:val="center"/>
          </w:tcPr>
          <w:p w14:paraId="7B55615D" w14:textId="77777777" w:rsidR="000730BF" w:rsidRPr="00151F91" w:rsidRDefault="000730BF" w:rsidP="000730BF">
            <w:pPr>
              <w:spacing w:before="40" w:after="40"/>
              <w:rPr>
                <w:rFonts w:ascii="Arial" w:hAnsi="Arial" w:cs="Arial"/>
                <w:sz w:val="16"/>
              </w:rPr>
            </w:pPr>
            <w:r w:rsidRPr="00151F91">
              <w:rPr>
                <w:rFonts w:ascii="Arial" w:hAnsi="Arial" w:cs="Arial"/>
                <w:sz w:val="16"/>
              </w:rPr>
              <w:t>CALLE BENI N° 046, ESQUINA AV. TCNL EMILIO FERNÁNDEZ MOLINA</w:t>
            </w:r>
          </w:p>
        </w:tc>
      </w:tr>
      <w:tr w:rsidR="000730BF" w:rsidRPr="00151F91" w14:paraId="6FC38777" w14:textId="77777777" w:rsidTr="000730BF">
        <w:trPr>
          <w:trHeight w:val="293"/>
        </w:trPr>
        <w:tc>
          <w:tcPr>
            <w:tcW w:w="2268" w:type="dxa"/>
            <w:shd w:val="clear" w:color="auto" w:fill="auto"/>
            <w:noWrap/>
            <w:vAlign w:val="center"/>
          </w:tcPr>
          <w:p w14:paraId="3255097D" w14:textId="77777777" w:rsidR="000730BF" w:rsidRPr="00151F91" w:rsidRDefault="000730BF" w:rsidP="000730BF">
            <w:pPr>
              <w:spacing w:before="40" w:after="40"/>
              <w:rPr>
                <w:rFonts w:ascii="Arial" w:hAnsi="Arial" w:cs="Arial"/>
                <w:sz w:val="16"/>
              </w:rPr>
            </w:pPr>
            <w:r w:rsidRPr="00151F91">
              <w:rPr>
                <w:rFonts w:ascii="Arial" w:hAnsi="Arial" w:cs="Arial"/>
                <w:sz w:val="16"/>
              </w:rPr>
              <w:t>OFICINA REG. ORURO</w:t>
            </w:r>
          </w:p>
        </w:tc>
        <w:tc>
          <w:tcPr>
            <w:tcW w:w="2268" w:type="dxa"/>
            <w:shd w:val="clear" w:color="auto" w:fill="auto"/>
            <w:noWrap/>
            <w:vAlign w:val="center"/>
          </w:tcPr>
          <w:p w14:paraId="0359BE9B" w14:textId="77777777" w:rsidR="000730BF" w:rsidRPr="00151F91" w:rsidRDefault="000730BF" w:rsidP="000730BF">
            <w:pPr>
              <w:spacing w:before="40" w:after="40"/>
              <w:rPr>
                <w:rFonts w:ascii="Arial" w:hAnsi="Arial" w:cs="Arial"/>
                <w:sz w:val="16"/>
              </w:rPr>
            </w:pPr>
            <w:r w:rsidRPr="00151F91">
              <w:rPr>
                <w:rFonts w:ascii="Arial" w:hAnsi="Arial" w:cs="Arial"/>
                <w:sz w:val="16"/>
              </w:rPr>
              <w:t>ORURO</w:t>
            </w:r>
          </w:p>
        </w:tc>
        <w:tc>
          <w:tcPr>
            <w:tcW w:w="4253" w:type="dxa"/>
            <w:shd w:val="clear" w:color="auto" w:fill="auto"/>
            <w:noWrap/>
            <w:vAlign w:val="center"/>
          </w:tcPr>
          <w:p w14:paraId="24F1EAA5" w14:textId="753EF7EF" w:rsidR="000730BF" w:rsidRPr="00151F91" w:rsidRDefault="000730BF" w:rsidP="000730BF">
            <w:pPr>
              <w:spacing w:before="40" w:after="40"/>
              <w:rPr>
                <w:rFonts w:ascii="Arial" w:hAnsi="Arial" w:cs="Arial"/>
                <w:sz w:val="16"/>
              </w:rPr>
            </w:pPr>
            <w:r w:rsidRPr="00151F91">
              <w:rPr>
                <w:rFonts w:ascii="Arial" w:hAnsi="Arial" w:cs="Arial"/>
                <w:sz w:val="16"/>
              </w:rPr>
              <w:t xml:space="preserve">PASAJE GUACHALLA, EDIF. </w:t>
            </w:r>
            <w:r w:rsidR="00AA3268" w:rsidRPr="00151F91">
              <w:rPr>
                <w:rFonts w:ascii="Arial" w:hAnsi="Arial" w:cs="Arial"/>
                <w:sz w:val="16"/>
              </w:rPr>
              <w:t>CÁMARA</w:t>
            </w:r>
            <w:r w:rsidRPr="00151F91">
              <w:rPr>
                <w:rFonts w:ascii="Arial" w:hAnsi="Arial" w:cs="Arial"/>
                <w:sz w:val="16"/>
              </w:rPr>
              <w:t xml:space="preserve"> DE COMERCIO PISO No. 3 OF. 307</w:t>
            </w:r>
          </w:p>
        </w:tc>
      </w:tr>
      <w:tr w:rsidR="000730BF" w:rsidRPr="00151F91" w14:paraId="698AC964" w14:textId="77777777" w:rsidTr="000730BF">
        <w:trPr>
          <w:trHeight w:val="293"/>
        </w:trPr>
        <w:tc>
          <w:tcPr>
            <w:tcW w:w="2268" w:type="dxa"/>
            <w:shd w:val="clear" w:color="auto" w:fill="auto"/>
            <w:noWrap/>
            <w:vAlign w:val="center"/>
          </w:tcPr>
          <w:p w14:paraId="3B30E408" w14:textId="55A0D08F" w:rsidR="000730BF" w:rsidRPr="00151F91" w:rsidRDefault="000730BF" w:rsidP="000730BF">
            <w:pPr>
              <w:spacing w:before="40" w:after="40"/>
              <w:rPr>
                <w:rFonts w:ascii="Arial" w:hAnsi="Arial" w:cs="Arial"/>
                <w:sz w:val="16"/>
              </w:rPr>
            </w:pPr>
            <w:r w:rsidRPr="00151F91">
              <w:rPr>
                <w:rFonts w:ascii="Arial" w:hAnsi="Arial" w:cs="Arial"/>
                <w:sz w:val="16"/>
              </w:rPr>
              <w:t>OFICINA REG. POTOSÍ</w:t>
            </w:r>
          </w:p>
        </w:tc>
        <w:tc>
          <w:tcPr>
            <w:tcW w:w="2268" w:type="dxa"/>
            <w:shd w:val="clear" w:color="auto" w:fill="auto"/>
            <w:noWrap/>
            <w:vAlign w:val="center"/>
          </w:tcPr>
          <w:p w14:paraId="5DA8CDDD" w14:textId="691B9894" w:rsidR="000730BF" w:rsidRPr="00151F91" w:rsidRDefault="000730BF" w:rsidP="000730BF">
            <w:pPr>
              <w:spacing w:before="40" w:after="40"/>
              <w:rPr>
                <w:rFonts w:ascii="Arial" w:hAnsi="Arial" w:cs="Arial"/>
                <w:sz w:val="16"/>
              </w:rPr>
            </w:pPr>
            <w:r w:rsidRPr="00151F91">
              <w:rPr>
                <w:rFonts w:ascii="Arial" w:hAnsi="Arial" w:cs="Arial"/>
                <w:sz w:val="16"/>
              </w:rPr>
              <w:t>POTOSÍ</w:t>
            </w:r>
          </w:p>
        </w:tc>
        <w:tc>
          <w:tcPr>
            <w:tcW w:w="4253" w:type="dxa"/>
            <w:shd w:val="clear" w:color="auto" w:fill="auto"/>
            <w:noWrap/>
            <w:vAlign w:val="center"/>
          </w:tcPr>
          <w:p w14:paraId="2FEE71A6" w14:textId="50ED87D6" w:rsidR="000730BF" w:rsidRPr="00151F91" w:rsidRDefault="000730BF" w:rsidP="000730BF">
            <w:pPr>
              <w:spacing w:before="40" w:after="40"/>
              <w:rPr>
                <w:rFonts w:ascii="Arial" w:hAnsi="Arial" w:cs="Arial"/>
                <w:sz w:val="16"/>
              </w:rPr>
            </w:pPr>
            <w:r w:rsidRPr="00151F91">
              <w:rPr>
                <w:rFonts w:ascii="Arial" w:hAnsi="Arial" w:cs="Arial"/>
                <w:sz w:val="16"/>
              </w:rPr>
              <w:t xml:space="preserve">PLAZA ALONSO DE IBAÑEZ No. 20 </w:t>
            </w:r>
            <w:r w:rsidR="00AA3268" w:rsidRPr="00151F91">
              <w:rPr>
                <w:rFonts w:ascii="Arial" w:hAnsi="Arial" w:cs="Arial"/>
                <w:sz w:val="16"/>
              </w:rPr>
              <w:t>GALERÍA</w:t>
            </w:r>
            <w:r w:rsidRPr="00151F91">
              <w:rPr>
                <w:rFonts w:ascii="Arial" w:hAnsi="Arial" w:cs="Arial"/>
                <w:sz w:val="16"/>
              </w:rPr>
              <w:t xml:space="preserve"> EL SIGLO PISO 1</w:t>
            </w:r>
          </w:p>
        </w:tc>
      </w:tr>
      <w:tr w:rsidR="000730BF" w:rsidRPr="00151F91" w14:paraId="56BA03F9" w14:textId="77777777" w:rsidTr="00AA3268">
        <w:trPr>
          <w:trHeight w:val="293"/>
        </w:trPr>
        <w:tc>
          <w:tcPr>
            <w:tcW w:w="2268" w:type="dxa"/>
            <w:shd w:val="clear" w:color="auto" w:fill="DBE5F1" w:themeFill="accent1" w:themeFillTint="33"/>
            <w:noWrap/>
            <w:vAlign w:val="center"/>
          </w:tcPr>
          <w:p w14:paraId="0C5CE43D" w14:textId="77777777" w:rsidR="000730BF" w:rsidRPr="00AA3268" w:rsidRDefault="000730BF" w:rsidP="000730BF">
            <w:pPr>
              <w:spacing w:before="40" w:after="40"/>
              <w:jc w:val="center"/>
              <w:rPr>
                <w:rFonts w:ascii="Arial" w:hAnsi="Arial" w:cs="Arial"/>
                <w:b/>
                <w:bCs/>
                <w:sz w:val="16"/>
                <w:szCs w:val="18"/>
                <w:lang w:val="es-BO" w:eastAsia="es-BO"/>
              </w:rPr>
            </w:pPr>
            <w:r w:rsidRPr="00AA3268">
              <w:rPr>
                <w:rFonts w:ascii="Arial" w:hAnsi="Arial" w:cs="Arial"/>
                <w:b/>
                <w:bCs/>
                <w:sz w:val="16"/>
                <w:szCs w:val="18"/>
                <w:lang w:val="es-BO" w:eastAsia="es-BO"/>
              </w:rPr>
              <w:t>PARQUEOS</w:t>
            </w:r>
          </w:p>
        </w:tc>
        <w:tc>
          <w:tcPr>
            <w:tcW w:w="2268" w:type="dxa"/>
            <w:shd w:val="clear" w:color="auto" w:fill="DBE5F1" w:themeFill="accent1" w:themeFillTint="33"/>
            <w:noWrap/>
            <w:vAlign w:val="center"/>
          </w:tcPr>
          <w:p w14:paraId="62ACA2A5" w14:textId="77777777" w:rsidR="000730BF" w:rsidRPr="00AA3268" w:rsidRDefault="000730BF" w:rsidP="000730BF">
            <w:pPr>
              <w:spacing w:before="40" w:after="40"/>
              <w:jc w:val="center"/>
              <w:rPr>
                <w:rFonts w:ascii="Arial" w:hAnsi="Arial" w:cs="Arial"/>
                <w:b/>
                <w:bCs/>
                <w:sz w:val="16"/>
                <w:szCs w:val="18"/>
                <w:lang w:val="es-BO" w:eastAsia="es-BO"/>
              </w:rPr>
            </w:pPr>
            <w:r w:rsidRPr="00AA3268">
              <w:rPr>
                <w:rFonts w:ascii="Arial" w:hAnsi="Arial" w:cs="Arial"/>
                <w:b/>
                <w:bCs/>
                <w:sz w:val="16"/>
                <w:szCs w:val="18"/>
                <w:lang w:val="es-BO" w:eastAsia="es-BO"/>
              </w:rPr>
              <w:t>UBICACIÓN</w:t>
            </w:r>
          </w:p>
        </w:tc>
        <w:tc>
          <w:tcPr>
            <w:tcW w:w="4253" w:type="dxa"/>
            <w:shd w:val="clear" w:color="auto" w:fill="DBE5F1" w:themeFill="accent1" w:themeFillTint="33"/>
            <w:noWrap/>
            <w:vAlign w:val="center"/>
          </w:tcPr>
          <w:p w14:paraId="13E86D69" w14:textId="396E42AB" w:rsidR="000730BF" w:rsidRPr="00AA3268" w:rsidRDefault="00AA3268" w:rsidP="000730BF">
            <w:pPr>
              <w:spacing w:before="40" w:after="40"/>
              <w:jc w:val="center"/>
              <w:rPr>
                <w:rFonts w:ascii="Arial" w:hAnsi="Arial" w:cs="Arial"/>
                <w:b/>
                <w:bCs/>
                <w:sz w:val="16"/>
                <w:szCs w:val="18"/>
                <w:lang w:val="es-BO" w:eastAsia="es-BO"/>
              </w:rPr>
            </w:pPr>
            <w:r w:rsidRPr="00AA3268">
              <w:rPr>
                <w:rFonts w:ascii="Arial" w:hAnsi="Arial" w:cs="Arial"/>
                <w:b/>
                <w:bCs/>
                <w:sz w:val="16"/>
                <w:szCs w:val="18"/>
                <w:lang w:val="es-BO" w:eastAsia="es-BO"/>
              </w:rPr>
              <w:t>DIRECCIÓN</w:t>
            </w:r>
          </w:p>
        </w:tc>
      </w:tr>
      <w:tr w:rsidR="000730BF" w:rsidRPr="00151F91" w14:paraId="781928A0" w14:textId="77777777" w:rsidTr="000730BF">
        <w:trPr>
          <w:trHeight w:val="293"/>
        </w:trPr>
        <w:tc>
          <w:tcPr>
            <w:tcW w:w="2268" w:type="dxa"/>
            <w:shd w:val="clear" w:color="auto" w:fill="auto"/>
            <w:noWrap/>
            <w:vAlign w:val="center"/>
          </w:tcPr>
          <w:p w14:paraId="39375574" w14:textId="77777777" w:rsidR="000730BF" w:rsidRPr="00151F91" w:rsidRDefault="000730BF" w:rsidP="000730BF">
            <w:pPr>
              <w:spacing w:before="40" w:after="40"/>
              <w:rPr>
                <w:rFonts w:ascii="Arial" w:hAnsi="Arial" w:cs="Arial"/>
                <w:sz w:val="16"/>
                <w:szCs w:val="18"/>
                <w:lang w:val="es-BO" w:eastAsia="es-BO"/>
              </w:rPr>
            </w:pPr>
            <w:r w:rsidRPr="00151F91">
              <w:rPr>
                <w:rFonts w:ascii="Arial" w:hAnsi="Arial" w:cs="Arial"/>
                <w:sz w:val="16"/>
                <w:szCs w:val="18"/>
                <w:lang w:val="es-BO" w:eastAsia="es-BO"/>
              </w:rPr>
              <w:t>Edificio HANSA</w:t>
            </w:r>
          </w:p>
        </w:tc>
        <w:tc>
          <w:tcPr>
            <w:tcW w:w="2268" w:type="dxa"/>
            <w:shd w:val="clear" w:color="auto" w:fill="auto"/>
            <w:noWrap/>
            <w:vAlign w:val="center"/>
          </w:tcPr>
          <w:p w14:paraId="1AD60F7F" w14:textId="77777777" w:rsidR="000730BF" w:rsidRPr="00151F91" w:rsidRDefault="000730BF" w:rsidP="000730BF">
            <w:pPr>
              <w:spacing w:before="40" w:after="40"/>
              <w:rPr>
                <w:rFonts w:ascii="Arial" w:hAnsi="Arial" w:cs="Arial"/>
                <w:sz w:val="16"/>
                <w:szCs w:val="18"/>
                <w:lang w:val="es-BO" w:eastAsia="es-BO"/>
              </w:rPr>
            </w:pPr>
            <w:r w:rsidRPr="00151F91">
              <w:rPr>
                <w:rFonts w:ascii="Arial" w:hAnsi="Arial" w:cs="Arial"/>
                <w:sz w:val="16"/>
                <w:szCs w:val="18"/>
                <w:lang w:val="es-BO" w:eastAsia="es-BO"/>
              </w:rPr>
              <w:t>Ciudad de La Paz</w:t>
            </w:r>
          </w:p>
        </w:tc>
        <w:tc>
          <w:tcPr>
            <w:tcW w:w="4253" w:type="dxa"/>
            <w:shd w:val="clear" w:color="auto" w:fill="auto"/>
            <w:noWrap/>
            <w:vAlign w:val="center"/>
          </w:tcPr>
          <w:p w14:paraId="211D3223" w14:textId="77777777" w:rsidR="000730BF" w:rsidRPr="00151F91" w:rsidRDefault="000730BF" w:rsidP="000730BF">
            <w:pPr>
              <w:spacing w:before="40" w:after="40"/>
              <w:rPr>
                <w:rFonts w:ascii="Arial" w:hAnsi="Arial" w:cs="Arial"/>
                <w:sz w:val="16"/>
                <w:szCs w:val="18"/>
                <w:lang w:val="es-BO" w:eastAsia="es-BO"/>
              </w:rPr>
            </w:pPr>
            <w:r w:rsidRPr="00151F91">
              <w:rPr>
                <w:rFonts w:ascii="Arial" w:hAnsi="Arial" w:cs="Arial"/>
                <w:sz w:val="16"/>
                <w:szCs w:val="18"/>
                <w:lang w:val="es-BO" w:eastAsia="es-BO"/>
              </w:rPr>
              <w:t>CALLE SOCABAYA No. 237</w:t>
            </w:r>
          </w:p>
        </w:tc>
      </w:tr>
      <w:tr w:rsidR="000730BF" w:rsidRPr="00151F91" w14:paraId="4A1A90D3" w14:textId="77777777" w:rsidTr="000730BF">
        <w:trPr>
          <w:trHeight w:val="293"/>
        </w:trPr>
        <w:tc>
          <w:tcPr>
            <w:tcW w:w="2268" w:type="dxa"/>
            <w:shd w:val="clear" w:color="auto" w:fill="auto"/>
            <w:noWrap/>
            <w:vAlign w:val="center"/>
          </w:tcPr>
          <w:p w14:paraId="78388000" w14:textId="77777777" w:rsidR="000730BF" w:rsidRPr="00151F91" w:rsidRDefault="000730BF" w:rsidP="000730BF">
            <w:pPr>
              <w:spacing w:before="40" w:after="40"/>
              <w:rPr>
                <w:rFonts w:ascii="Arial" w:hAnsi="Arial" w:cs="Arial"/>
                <w:sz w:val="16"/>
                <w:szCs w:val="18"/>
                <w:lang w:val="es-BO" w:eastAsia="es-BO"/>
              </w:rPr>
            </w:pPr>
            <w:r w:rsidRPr="00151F91">
              <w:rPr>
                <w:rFonts w:ascii="Arial" w:hAnsi="Arial" w:cs="Arial"/>
                <w:sz w:val="16"/>
                <w:szCs w:val="18"/>
                <w:lang w:val="es-BO" w:eastAsia="es-BO"/>
              </w:rPr>
              <w:t>Edificio BUENO</w:t>
            </w:r>
          </w:p>
        </w:tc>
        <w:tc>
          <w:tcPr>
            <w:tcW w:w="2268" w:type="dxa"/>
            <w:shd w:val="clear" w:color="auto" w:fill="auto"/>
            <w:noWrap/>
            <w:vAlign w:val="center"/>
          </w:tcPr>
          <w:p w14:paraId="2A938633" w14:textId="77777777" w:rsidR="000730BF" w:rsidRPr="00151F91" w:rsidRDefault="000730BF" w:rsidP="000730BF">
            <w:pPr>
              <w:spacing w:before="40" w:after="40"/>
              <w:rPr>
                <w:rFonts w:ascii="Arial" w:hAnsi="Arial" w:cs="Arial"/>
                <w:sz w:val="16"/>
                <w:szCs w:val="18"/>
                <w:lang w:val="es-BO" w:eastAsia="es-BO"/>
              </w:rPr>
            </w:pPr>
            <w:r w:rsidRPr="00151F91">
              <w:rPr>
                <w:rFonts w:ascii="Arial" w:hAnsi="Arial" w:cs="Arial"/>
                <w:sz w:val="16"/>
                <w:szCs w:val="18"/>
                <w:lang w:val="es-BO" w:eastAsia="es-BO"/>
              </w:rPr>
              <w:t>Ciudad de La Paz</w:t>
            </w:r>
          </w:p>
        </w:tc>
        <w:tc>
          <w:tcPr>
            <w:tcW w:w="4253" w:type="dxa"/>
            <w:shd w:val="clear" w:color="auto" w:fill="auto"/>
            <w:noWrap/>
            <w:vAlign w:val="center"/>
          </w:tcPr>
          <w:p w14:paraId="7890124A" w14:textId="77777777" w:rsidR="000730BF" w:rsidRPr="00151F91" w:rsidRDefault="000730BF" w:rsidP="000730BF">
            <w:pPr>
              <w:spacing w:before="40" w:after="40"/>
              <w:rPr>
                <w:rFonts w:ascii="Arial" w:hAnsi="Arial" w:cs="Arial"/>
                <w:sz w:val="16"/>
                <w:szCs w:val="18"/>
                <w:lang w:val="es-BO" w:eastAsia="es-BO"/>
              </w:rPr>
            </w:pPr>
            <w:r w:rsidRPr="00151F91">
              <w:rPr>
                <w:rFonts w:ascii="Arial" w:hAnsi="Arial" w:cs="Arial"/>
                <w:sz w:val="16"/>
                <w:szCs w:val="18"/>
                <w:lang w:val="es-BO" w:eastAsia="es-BO"/>
              </w:rPr>
              <w:t>CALLE BUENO "Estacionamiento Bueno" S/N</w:t>
            </w:r>
          </w:p>
        </w:tc>
      </w:tr>
      <w:tr w:rsidR="000730BF" w:rsidRPr="00151F91" w14:paraId="7CE97CBB" w14:textId="77777777" w:rsidTr="000730BF">
        <w:trPr>
          <w:trHeight w:val="293"/>
        </w:trPr>
        <w:tc>
          <w:tcPr>
            <w:tcW w:w="2268" w:type="dxa"/>
            <w:shd w:val="clear" w:color="auto" w:fill="auto"/>
            <w:noWrap/>
            <w:vAlign w:val="center"/>
          </w:tcPr>
          <w:p w14:paraId="7832D6E0" w14:textId="77777777" w:rsidR="000730BF" w:rsidRPr="00151F91" w:rsidRDefault="000730BF" w:rsidP="000730BF">
            <w:pPr>
              <w:spacing w:before="40" w:after="40"/>
              <w:rPr>
                <w:rFonts w:ascii="Arial" w:hAnsi="Arial" w:cs="Arial"/>
                <w:sz w:val="16"/>
                <w:szCs w:val="18"/>
                <w:lang w:val="es-BO" w:eastAsia="es-BO"/>
              </w:rPr>
            </w:pPr>
            <w:r w:rsidRPr="00151F91">
              <w:rPr>
                <w:rFonts w:ascii="Arial" w:hAnsi="Arial" w:cs="Arial"/>
                <w:sz w:val="16"/>
                <w:szCs w:val="18"/>
                <w:lang w:val="es-BO" w:eastAsia="es-BO"/>
              </w:rPr>
              <w:t>Edificio IRALA</w:t>
            </w:r>
          </w:p>
        </w:tc>
        <w:tc>
          <w:tcPr>
            <w:tcW w:w="2268" w:type="dxa"/>
            <w:shd w:val="clear" w:color="auto" w:fill="auto"/>
            <w:noWrap/>
            <w:vAlign w:val="center"/>
          </w:tcPr>
          <w:p w14:paraId="516A429D" w14:textId="77777777" w:rsidR="000730BF" w:rsidRPr="00151F91" w:rsidRDefault="000730BF" w:rsidP="000730BF">
            <w:pPr>
              <w:spacing w:before="40" w:after="40"/>
              <w:rPr>
                <w:rFonts w:ascii="Arial" w:hAnsi="Arial" w:cs="Arial"/>
                <w:sz w:val="16"/>
                <w:szCs w:val="18"/>
                <w:lang w:val="es-BO" w:eastAsia="es-BO"/>
              </w:rPr>
            </w:pPr>
            <w:r w:rsidRPr="00151F91">
              <w:rPr>
                <w:rFonts w:ascii="Arial" w:hAnsi="Arial" w:cs="Arial"/>
                <w:sz w:val="16"/>
                <w:szCs w:val="18"/>
                <w:lang w:val="es-BO" w:eastAsia="es-BO"/>
              </w:rPr>
              <w:t>Santa Cruz</w:t>
            </w:r>
          </w:p>
        </w:tc>
        <w:tc>
          <w:tcPr>
            <w:tcW w:w="4253" w:type="dxa"/>
            <w:shd w:val="clear" w:color="auto" w:fill="auto"/>
            <w:noWrap/>
            <w:vAlign w:val="center"/>
          </w:tcPr>
          <w:p w14:paraId="748A68F5" w14:textId="77777777" w:rsidR="000730BF" w:rsidRPr="00151F91" w:rsidRDefault="000730BF" w:rsidP="000730BF">
            <w:pPr>
              <w:spacing w:before="40" w:after="40"/>
              <w:rPr>
                <w:rFonts w:ascii="Arial" w:hAnsi="Arial" w:cs="Arial"/>
                <w:sz w:val="16"/>
                <w:szCs w:val="18"/>
                <w:lang w:val="es-BO" w:eastAsia="es-BO"/>
              </w:rPr>
            </w:pPr>
            <w:r w:rsidRPr="00151F91">
              <w:rPr>
                <w:rFonts w:ascii="Arial" w:hAnsi="Arial" w:cs="Arial"/>
                <w:sz w:val="16"/>
                <w:szCs w:val="18"/>
                <w:lang w:val="es-BO" w:eastAsia="es-BO"/>
              </w:rPr>
              <w:t>AVENIDA IRALA No. 585</w:t>
            </w:r>
          </w:p>
        </w:tc>
      </w:tr>
      <w:tr w:rsidR="000730BF" w:rsidRPr="00151F91" w14:paraId="2066C317" w14:textId="77777777" w:rsidTr="000730BF">
        <w:trPr>
          <w:trHeight w:val="293"/>
        </w:trPr>
        <w:tc>
          <w:tcPr>
            <w:tcW w:w="2268" w:type="dxa"/>
            <w:shd w:val="clear" w:color="auto" w:fill="auto"/>
            <w:noWrap/>
            <w:vAlign w:val="center"/>
          </w:tcPr>
          <w:p w14:paraId="24630A58" w14:textId="77777777" w:rsidR="000730BF" w:rsidRPr="00151F91" w:rsidRDefault="000730BF" w:rsidP="000730BF">
            <w:pPr>
              <w:spacing w:before="40" w:after="40"/>
              <w:rPr>
                <w:rFonts w:ascii="Arial" w:hAnsi="Arial" w:cs="Arial"/>
                <w:sz w:val="16"/>
                <w:szCs w:val="18"/>
                <w:lang w:val="es-BO" w:eastAsia="es-BO"/>
              </w:rPr>
            </w:pPr>
            <w:r w:rsidRPr="00151F91">
              <w:rPr>
                <w:rFonts w:ascii="Arial" w:hAnsi="Arial" w:cs="Arial"/>
                <w:sz w:val="16"/>
                <w:szCs w:val="18"/>
                <w:lang w:val="es-BO" w:eastAsia="es-BO"/>
              </w:rPr>
              <w:t>Edificio CALAMA</w:t>
            </w:r>
          </w:p>
        </w:tc>
        <w:tc>
          <w:tcPr>
            <w:tcW w:w="2268" w:type="dxa"/>
            <w:shd w:val="clear" w:color="auto" w:fill="auto"/>
            <w:noWrap/>
            <w:vAlign w:val="center"/>
          </w:tcPr>
          <w:p w14:paraId="0690A7EA" w14:textId="77777777" w:rsidR="000730BF" w:rsidRPr="00151F91" w:rsidRDefault="000730BF" w:rsidP="000730BF">
            <w:pPr>
              <w:spacing w:before="40" w:after="40"/>
              <w:rPr>
                <w:rFonts w:ascii="Arial" w:hAnsi="Arial" w:cs="Arial"/>
                <w:sz w:val="16"/>
                <w:szCs w:val="18"/>
                <w:lang w:val="es-BO" w:eastAsia="es-BO"/>
              </w:rPr>
            </w:pPr>
            <w:r w:rsidRPr="00151F91">
              <w:rPr>
                <w:rFonts w:ascii="Arial" w:hAnsi="Arial" w:cs="Arial"/>
                <w:sz w:val="16"/>
                <w:szCs w:val="18"/>
                <w:lang w:val="es-BO" w:eastAsia="es-BO"/>
              </w:rPr>
              <w:t>Ciudad de La Paz</w:t>
            </w:r>
          </w:p>
        </w:tc>
        <w:tc>
          <w:tcPr>
            <w:tcW w:w="4253" w:type="dxa"/>
            <w:shd w:val="clear" w:color="auto" w:fill="auto"/>
            <w:noWrap/>
            <w:vAlign w:val="center"/>
          </w:tcPr>
          <w:p w14:paraId="76867C98" w14:textId="223FB0B4" w:rsidR="000730BF" w:rsidRPr="00151F91" w:rsidRDefault="000730BF" w:rsidP="000730BF">
            <w:pPr>
              <w:spacing w:before="40" w:after="40"/>
              <w:rPr>
                <w:rFonts w:ascii="Arial" w:hAnsi="Arial" w:cs="Arial"/>
                <w:sz w:val="16"/>
                <w:szCs w:val="18"/>
                <w:lang w:val="es-BO" w:eastAsia="es-BO"/>
              </w:rPr>
            </w:pPr>
            <w:r w:rsidRPr="00151F91">
              <w:rPr>
                <w:rFonts w:ascii="Arial" w:hAnsi="Arial" w:cs="Arial"/>
                <w:sz w:val="16"/>
                <w:szCs w:val="18"/>
                <w:lang w:val="es-BO" w:eastAsia="es-BO"/>
              </w:rPr>
              <w:t xml:space="preserve">CALLE HERIBERTO </w:t>
            </w:r>
            <w:r w:rsidR="00AA3268" w:rsidRPr="00151F91">
              <w:rPr>
                <w:rFonts w:ascii="Arial" w:hAnsi="Arial" w:cs="Arial"/>
                <w:sz w:val="16"/>
                <w:szCs w:val="18"/>
                <w:lang w:val="es-BO" w:eastAsia="es-BO"/>
              </w:rPr>
              <w:t>GUTIÉRREZ</w:t>
            </w:r>
            <w:r w:rsidRPr="00151F91">
              <w:rPr>
                <w:rFonts w:ascii="Arial" w:hAnsi="Arial" w:cs="Arial"/>
                <w:sz w:val="16"/>
                <w:szCs w:val="18"/>
                <w:lang w:val="es-BO" w:eastAsia="es-BO"/>
              </w:rPr>
              <w:t xml:space="preserve"> No. 2386</w:t>
            </w:r>
          </w:p>
        </w:tc>
      </w:tr>
      <w:tr w:rsidR="000730BF" w:rsidRPr="00151F91" w14:paraId="152C47A2" w14:textId="77777777" w:rsidTr="000730BF">
        <w:trPr>
          <w:trHeight w:val="293"/>
        </w:trPr>
        <w:tc>
          <w:tcPr>
            <w:tcW w:w="2268" w:type="dxa"/>
            <w:shd w:val="clear" w:color="auto" w:fill="auto"/>
            <w:noWrap/>
            <w:vAlign w:val="center"/>
          </w:tcPr>
          <w:p w14:paraId="2157042D" w14:textId="77777777" w:rsidR="000730BF" w:rsidRPr="00151F91" w:rsidRDefault="000730BF" w:rsidP="000730BF">
            <w:pPr>
              <w:spacing w:before="40" w:after="40"/>
              <w:rPr>
                <w:rFonts w:ascii="Arial" w:hAnsi="Arial" w:cs="Arial"/>
                <w:sz w:val="16"/>
                <w:szCs w:val="18"/>
                <w:lang w:val="es-BO" w:eastAsia="es-BO"/>
              </w:rPr>
            </w:pPr>
            <w:r w:rsidRPr="00151F91">
              <w:rPr>
                <w:rFonts w:ascii="Arial" w:hAnsi="Arial" w:cs="Arial"/>
                <w:sz w:val="16"/>
                <w:szCs w:val="18"/>
                <w:lang w:val="es-BO" w:eastAsia="es-BO"/>
              </w:rPr>
              <w:t>Edificio GUNDLACH</w:t>
            </w:r>
          </w:p>
        </w:tc>
        <w:tc>
          <w:tcPr>
            <w:tcW w:w="2268" w:type="dxa"/>
            <w:shd w:val="clear" w:color="auto" w:fill="auto"/>
            <w:noWrap/>
            <w:vAlign w:val="center"/>
          </w:tcPr>
          <w:p w14:paraId="2247FC61" w14:textId="77777777" w:rsidR="000730BF" w:rsidRPr="00151F91" w:rsidRDefault="000730BF" w:rsidP="000730BF">
            <w:pPr>
              <w:spacing w:before="40" w:after="40"/>
              <w:rPr>
                <w:rFonts w:ascii="Arial" w:hAnsi="Arial" w:cs="Arial"/>
                <w:sz w:val="16"/>
                <w:szCs w:val="18"/>
                <w:lang w:val="es-BO" w:eastAsia="es-BO"/>
              </w:rPr>
            </w:pPr>
            <w:r w:rsidRPr="00151F91">
              <w:rPr>
                <w:rFonts w:ascii="Arial" w:hAnsi="Arial" w:cs="Arial"/>
                <w:sz w:val="16"/>
                <w:szCs w:val="18"/>
                <w:lang w:val="es-BO" w:eastAsia="es-BO"/>
              </w:rPr>
              <w:t>Ciudad de La Paz</w:t>
            </w:r>
          </w:p>
        </w:tc>
        <w:tc>
          <w:tcPr>
            <w:tcW w:w="4253" w:type="dxa"/>
            <w:shd w:val="clear" w:color="auto" w:fill="auto"/>
            <w:noWrap/>
            <w:vAlign w:val="center"/>
          </w:tcPr>
          <w:p w14:paraId="3EA9DA66" w14:textId="77777777" w:rsidR="000730BF" w:rsidRPr="00151F91" w:rsidRDefault="000730BF" w:rsidP="000730BF">
            <w:pPr>
              <w:spacing w:before="40" w:after="40"/>
              <w:rPr>
                <w:rFonts w:ascii="Arial" w:hAnsi="Arial" w:cs="Arial"/>
                <w:sz w:val="16"/>
                <w:szCs w:val="18"/>
                <w:lang w:val="es-BO" w:eastAsia="es-BO"/>
              </w:rPr>
            </w:pPr>
            <w:r w:rsidRPr="00151F91">
              <w:rPr>
                <w:rFonts w:ascii="Arial" w:hAnsi="Arial" w:cs="Arial"/>
                <w:sz w:val="16"/>
                <w:szCs w:val="18"/>
                <w:lang w:val="es-BO" w:eastAsia="es-BO"/>
              </w:rPr>
              <w:t>CALLE REYES ORTIZ ESQ. FEDERICO SUAZO</w:t>
            </w:r>
          </w:p>
        </w:tc>
      </w:tr>
    </w:tbl>
    <w:p w14:paraId="5EC4DDC1" w14:textId="24149D6A" w:rsidR="000730BF" w:rsidRPr="00151F91" w:rsidRDefault="000730BF" w:rsidP="000730BF">
      <w:pPr>
        <w:pStyle w:val="Ttulo3"/>
        <w:numPr>
          <w:ilvl w:val="0"/>
          <w:numId w:val="0"/>
        </w:numPr>
        <w:tabs>
          <w:tab w:val="left" w:pos="3240"/>
        </w:tabs>
        <w:jc w:val="both"/>
        <w:rPr>
          <w:rFonts w:ascii="Arial" w:hAnsi="Arial" w:cs="Arial"/>
          <w:sz w:val="18"/>
          <w:szCs w:val="18"/>
        </w:rPr>
      </w:pPr>
      <w:r>
        <w:rPr>
          <w:rFonts w:ascii="Arial" w:hAnsi="Arial" w:cs="Arial"/>
          <w:sz w:val="18"/>
          <w:szCs w:val="18"/>
        </w:rPr>
        <w:t xml:space="preserve">                       </w:t>
      </w:r>
      <w:r w:rsidRPr="00151F91">
        <w:rPr>
          <w:rFonts w:ascii="Arial" w:hAnsi="Arial" w:cs="Arial"/>
          <w:sz w:val="18"/>
          <w:szCs w:val="18"/>
        </w:rPr>
        <w:t>VALORES ASEGURADOS</w:t>
      </w:r>
      <w:r w:rsidRPr="00151F91">
        <w:rPr>
          <w:rFonts w:ascii="Arial" w:hAnsi="Arial" w:cs="Arial"/>
          <w:sz w:val="18"/>
          <w:szCs w:val="18"/>
        </w:rPr>
        <w:tab/>
        <w:t>Según apertura de valores anexa y siguiente resumen</w:t>
      </w:r>
    </w:p>
    <w:p w14:paraId="417C0F07" w14:textId="509764D5" w:rsidR="000730BF" w:rsidRPr="00151F91" w:rsidRDefault="000730BF" w:rsidP="000730BF">
      <w:pPr>
        <w:pStyle w:val="Ttulo3"/>
        <w:numPr>
          <w:ilvl w:val="0"/>
          <w:numId w:val="0"/>
        </w:numPr>
        <w:tabs>
          <w:tab w:val="left" w:pos="3240"/>
        </w:tabs>
        <w:jc w:val="both"/>
        <w:rPr>
          <w:rFonts w:ascii="Arial" w:hAnsi="Arial" w:cs="Arial"/>
          <w:sz w:val="18"/>
          <w:szCs w:val="18"/>
          <w:lang w:val="es-BO" w:eastAsia="es-BO"/>
        </w:rPr>
      </w:pPr>
      <w:r w:rsidRPr="00151F91">
        <w:rPr>
          <w:rFonts w:ascii="Arial" w:hAnsi="Arial" w:cs="Arial"/>
          <w:sz w:val="18"/>
          <w:szCs w:val="18"/>
          <w:lang w:val="es-BO" w:eastAsia="es-BO"/>
        </w:rPr>
        <w:t xml:space="preserve">                                                                </w:t>
      </w:r>
      <w:r>
        <w:rPr>
          <w:rFonts w:ascii="Arial" w:hAnsi="Arial" w:cs="Arial"/>
          <w:sz w:val="18"/>
          <w:szCs w:val="18"/>
          <w:lang w:val="es-BO" w:eastAsia="es-BO"/>
        </w:rPr>
        <w:t xml:space="preserve">      </w:t>
      </w:r>
      <w:r w:rsidRPr="00151F91">
        <w:rPr>
          <w:rFonts w:ascii="Arial" w:hAnsi="Arial" w:cs="Arial"/>
          <w:sz w:val="18"/>
          <w:szCs w:val="18"/>
          <w:lang w:val="es-BO" w:eastAsia="es-BO"/>
        </w:rPr>
        <w:t xml:space="preserve"> Expresado en Moneda Nacional</w:t>
      </w:r>
    </w:p>
    <w:tbl>
      <w:tblPr>
        <w:tblW w:w="6379" w:type="dxa"/>
        <w:tblInd w:w="3534" w:type="dxa"/>
        <w:tblCellMar>
          <w:left w:w="70" w:type="dxa"/>
          <w:right w:w="70" w:type="dxa"/>
        </w:tblCellMar>
        <w:tblLook w:val="04A0" w:firstRow="1" w:lastRow="0" w:firstColumn="1" w:lastColumn="0" w:noHBand="0" w:noVBand="1"/>
      </w:tblPr>
      <w:tblGrid>
        <w:gridCol w:w="3686"/>
        <w:gridCol w:w="2693"/>
      </w:tblGrid>
      <w:tr w:rsidR="000730BF" w:rsidRPr="00151F91" w14:paraId="0CEF7E3B" w14:textId="77777777" w:rsidTr="00AA3268">
        <w:trPr>
          <w:trHeight w:val="425"/>
        </w:trPr>
        <w:tc>
          <w:tcPr>
            <w:tcW w:w="3686" w:type="dxa"/>
            <w:vMerge w:val="restart"/>
            <w:tcBorders>
              <w:top w:val="single" w:sz="8" w:space="0" w:color="auto"/>
              <w:left w:val="single" w:sz="8" w:space="0" w:color="auto"/>
              <w:bottom w:val="nil"/>
              <w:right w:val="single" w:sz="8" w:space="0" w:color="auto"/>
            </w:tcBorders>
            <w:shd w:val="clear" w:color="auto" w:fill="1F497D" w:themeFill="text2"/>
            <w:noWrap/>
            <w:vAlign w:val="center"/>
            <w:hideMark/>
          </w:tcPr>
          <w:p w14:paraId="3FC18745" w14:textId="77777777" w:rsidR="000730BF" w:rsidRPr="00151F91" w:rsidRDefault="000730BF" w:rsidP="000730BF">
            <w:pPr>
              <w:jc w:val="center"/>
              <w:rPr>
                <w:rFonts w:ascii="Arial" w:hAnsi="Arial" w:cs="Arial"/>
                <w:b/>
                <w:bCs/>
                <w:color w:val="FFFFFF"/>
                <w:sz w:val="18"/>
                <w:szCs w:val="18"/>
              </w:rPr>
            </w:pPr>
            <w:r w:rsidRPr="00151F91">
              <w:rPr>
                <w:rFonts w:ascii="Arial" w:hAnsi="Arial" w:cs="Arial"/>
                <w:b/>
                <w:bCs/>
                <w:color w:val="FFFFFF"/>
                <w:sz w:val="18"/>
                <w:szCs w:val="18"/>
              </w:rPr>
              <w:t>DETALLE</w:t>
            </w:r>
          </w:p>
        </w:tc>
        <w:tc>
          <w:tcPr>
            <w:tcW w:w="2693" w:type="dxa"/>
            <w:vMerge w:val="restart"/>
            <w:tcBorders>
              <w:top w:val="single" w:sz="8" w:space="0" w:color="auto"/>
              <w:left w:val="single" w:sz="8" w:space="0" w:color="auto"/>
              <w:bottom w:val="nil"/>
              <w:right w:val="single" w:sz="8" w:space="0" w:color="auto"/>
            </w:tcBorders>
            <w:shd w:val="clear" w:color="auto" w:fill="1F497D" w:themeFill="text2"/>
            <w:vAlign w:val="center"/>
            <w:hideMark/>
          </w:tcPr>
          <w:p w14:paraId="7E6F3FCC" w14:textId="77777777" w:rsidR="000730BF" w:rsidRPr="00151F91" w:rsidRDefault="000730BF" w:rsidP="000730BF">
            <w:pPr>
              <w:jc w:val="center"/>
              <w:rPr>
                <w:rFonts w:ascii="Arial" w:hAnsi="Arial" w:cs="Arial"/>
                <w:b/>
                <w:bCs/>
                <w:color w:val="FFFFFF"/>
                <w:sz w:val="18"/>
                <w:szCs w:val="18"/>
              </w:rPr>
            </w:pPr>
            <w:r w:rsidRPr="00151F91">
              <w:rPr>
                <w:rFonts w:ascii="Arial" w:hAnsi="Arial" w:cs="Arial"/>
                <w:b/>
                <w:bCs/>
                <w:color w:val="FFFFFF"/>
                <w:sz w:val="18"/>
                <w:szCs w:val="18"/>
              </w:rPr>
              <w:t>VALOR ASEGURADO BS.</w:t>
            </w:r>
          </w:p>
        </w:tc>
      </w:tr>
      <w:tr w:rsidR="000730BF" w:rsidRPr="00151F91" w14:paraId="00772214" w14:textId="77777777" w:rsidTr="00AA3268">
        <w:trPr>
          <w:trHeight w:val="425"/>
        </w:trPr>
        <w:tc>
          <w:tcPr>
            <w:tcW w:w="3686" w:type="dxa"/>
            <w:vMerge/>
            <w:tcBorders>
              <w:top w:val="single" w:sz="8" w:space="0" w:color="auto"/>
              <w:left w:val="single" w:sz="8" w:space="0" w:color="auto"/>
              <w:bottom w:val="nil"/>
              <w:right w:val="single" w:sz="8" w:space="0" w:color="auto"/>
            </w:tcBorders>
            <w:shd w:val="clear" w:color="auto" w:fill="1F497D" w:themeFill="text2"/>
            <w:vAlign w:val="center"/>
            <w:hideMark/>
          </w:tcPr>
          <w:p w14:paraId="5ACA607E" w14:textId="77777777" w:rsidR="000730BF" w:rsidRPr="00151F91" w:rsidRDefault="000730BF" w:rsidP="000730BF">
            <w:pPr>
              <w:rPr>
                <w:rFonts w:ascii="Arial" w:hAnsi="Arial" w:cs="Arial"/>
                <w:b/>
                <w:bCs/>
                <w:color w:val="FFFFFF"/>
                <w:sz w:val="18"/>
                <w:szCs w:val="18"/>
              </w:rPr>
            </w:pPr>
          </w:p>
        </w:tc>
        <w:tc>
          <w:tcPr>
            <w:tcW w:w="2693" w:type="dxa"/>
            <w:vMerge/>
            <w:tcBorders>
              <w:top w:val="single" w:sz="8" w:space="0" w:color="auto"/>
              <w:left w:val="single" w:sz="8" w:space="0" w:color="auto"/>
              <w:bottom w:val="nil"/>
              <w:right w:val="single" w:sz="8" w:space="0" w:color="auto"/>
            </w:tcBorders>
            <w:shd w:val="clear" w:color="auto" w:fill="1F497D" w:themeFill="text2"/>
            <w:vAlign w:val="center"/>
            <w:hideMark/>
          </w:tcPr>
          <w:p w14:paraId="20E4B16B" w14:textId="77777777" w:rsidR="000730BF" w:rsidRPr="00151F91" w:rsidRDefault="000730BF" w:rsidP="000730BF">
            <w:pPr>
              <w:rPr>
                <w:rFonts w:ascii="Arial" w:hAnsi="Arial" w:cs="Arial"/>
                <w:b/>
                <w:bCs/>
                <w:color w:val="FFFFFF"/>
                <w:sz w:val="18"/>
                <w:szCs w:val="18"/>
              </w:rPr>
            </w:pPr>
          </w:p>
        </w:tc>
      </w:tr>
      <w:tr w:rsidR="000730BF" w:rsidRPr="00151F91" w14:paraId="788860DD" w14:textId="77777777" w:rsidTr="00AA3268">
        <w:trPr>
          <w:trHeight w:val="315"/>
        </w:trPr>
        <w:tc>
          <w:tcPr>
            <w:tcW w:w="3686"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5630253" w14:textId="77777777" w:rsidR="000730BF" w:rsidRPr="00151F91" w:rsidRDefault="000730BF" w:rsidP="000730BF">
            <w:pPr>
              <w:rPr>
                <w:rFonts w:ascii="Arial" w:hAnsi="Arial" w:cs="Arial"/>
                <w:color w:val="000000"/>
                <w:sz w:val="18"/>
                <w:szCs w:val="18"/>
              </w:rPr>
            </w:pPr>
            <w:r w:rsidRPr="00151F91">
              <w:rPr>
                <w:rFonts w:ascii="Arial" w:hAnsi="Arial" w:cs="Arial"/>
                <w:color w:val="000000"/>
                <w:sz w:val="18"/>
                <w:szCs w:val="18"/>
              </w:rPr>
              <w:t xml:space="preserve">EDIFICIOS E INSTALACIONES </w:t>
            </w:r>
          </w:p>
        </w:tc>
        <w:tc>
          <w:tcPr>
            <w:tcW w:w="2693" w:type="dxa"/>
            <w:tcBorders>
              <w:top w:val="single" w:sz="8" w:space="0" w:color="auto"/>
              <w:left w:val="nil"/>
              <w:bottom w:val="single" w:sz="4" w:space="0" w:color="auto"/>
              <w:right w:val="single" w:sz="8" w:space="0" w:color="auto"/>
            </w:tcBorders>
            <w:shd w:val="clear" w:color="auto" w:fill="auto"/>
            <w:noWrap/>
            <w:vAlign w:val="bottom"/>
            <w:hideMark/>
          </w:tcPr>
          <w:p w14:paraId="725D18AC" w14:textId="77777777" w:rsidR="000730BF" w:rsidRPr="00151F91" w:rsidRDefault="000730BF" w:rsidP="000730BF">
            <w:pPr>
              <w:jc w:val="right"/>
              <w:rPr>
                <w:rFonts w:ascii="Arial" w:hAnsi="Arial" w:cs="Arial"/>
                <w:color w:val="000000"/>
                <w:sz w:val="18"/>
                <w:szCs w:val="18"/>
                <w:lang w:val="es-BO"/>
              </w:rPr>
            </w:pPr>
            <w:r w:rsidRPr="00151F91">
              <w:rPr>
                <w:rFonts w:ascii="Arial" w:hAnsi="Arial" w:cs="Arial"/>
                <w:color w:val="000000"/>
                <w:sz w:val="18"/>
                <w:szCs w:val="18"/>
              </w:rPr>
              <w:t xml:space="preserve">           72.716.419,04 </w:t>
            </w:r>
          </w:p>
        </w:tc>
      </w:tr>
      <w:tr w:rsidR="000730BF" w:rsidRPr="00151F91" w14:paraId="4C85CE19" w14:textId="77777777" w:rsidTr="00AA3268">
        <w:trPr>
          <w:trHeight w:val="315"/>
        </w:trPr>
        <w:tc>
          <w:tcPr>
            <w:tcW w:w="3686" w:type="dxa"/>
            <w:tcBorders>
              <w:top w:val="nil"/>
              <w:left w:val="single" w:sz="8" w:space="0" w:color="auto"/>
              <w:bottom w:val="single" w:sz="4" w:space="0" w:color="auto"/>
              <w:right w:val="single" w:sz="4" w:space="0" w:color="auto"/>
            </w:tcBorders>
            <w:shd w:val="clear" w:color="auto" w:fill="auto"/>
            <w:noWrap/>
            <w:vAlign w:val="center"/>
            <w:hideMark/>
          </w:tcPr>
          <w:p w14:paraId="22F8EB28" w14:textId="77777777" w:rsidR="000730BF" w:rsidRPr="00151F91" w:rsidRDefault="000730BF" w:rsidP="000730BF">
            <w:pPr>
              <w:rPr>
                <w:rFonts w:ascii="Arial" w:hAnsi="Arial" w:cs="Arial"/>
                <w:color w:val="000000"/>
                <w:sz w:val="18"/>
                <w:szCs w:val="18"/>
              </w:rPr>
            </w:pPr>
            <w:r w:rsidRPr="00151F91">
              <w:rPr>
                <w:rFonts w:ascii="Arial" w:hAnsi="Arial" w:cs="Arial"/>
                <w:color w:val="000000"/>
                <w:sz w:val="18"/>
                <w:szCs w:val="18"/>
              </w:rPr>
              <w:t>PARQUEOS</w:t>
            </w:r>
          </w:p>
        </w:tc>
        <w:tc>
          <w:tcPr>
            <w:tcW w:w="2693" w:type="dxa"/>
            <w:tcBorders>
              <w:top w:val="nil"/>
              <w:left w:val="nil"/>
              <w:bottom w:val="single" w:sz="4" w:space="0" w:color="auto"/>
              <w:right w:val="single" w:sz="8" w:space="0" w:color="auto"/>
            </w:tcBorders>
            <w:shd w:val="clear" w:color="auto" w:fill="auto"/>
            <w:noWrap/>
            <w:vAlign w:val="bottom"/>
            <w:hideMark/>
          </w:tcPr>
          <w:p w14:paraId="42623486" w14:textId="77777777" w:rsidR="000730BF" w:rsidRPr="00151F91" w:rsidRDefault="000730BF" w:rsidP="000730BF">
            <w:pPr>
              <w:jc w:val="right"/>
              <w:rPr>
                <w:rFonts w:ascii="Arial" w:hAnsi="Arial" w:cs="Arial"/>
                <w:color w:val="000000"/>
                <w:sz w:val="18"/>
                <w:szCs w:val="18"/>
              </w:rPr>
            </w:pPr>
            <w:r w:rsidRPr="00151F91">
              <w:rPr>
                <w:rFonts w:ascii="Arial" w:hAnsi="Arial" w:cs="Arial"/>
                <w:color w:val="000000"/>
                <w:sz w:val="18"/>
                <w:szCs w:val="18"/>
              </w:rPr>
              <w:t xml:space="preserve">             1.777.782,37 </w:t>
            </w:r>
          </w:p>
        </w:tc>
      </w:tr>
      <w:tr w:rsidR="000730BF" w:rsidRPr="00151F91" w14:paraId="5E4AC43C" w14:textId="77777777" w:rsidTr="00AA3268">
        <w:trPr>
          <w:trHeight w:val="315"/>
        </w:trPr>
        <w:tc>
          <w:tcPr>
            <w:tcW w:w="3686" w:type="dxa"/>
            <w:tcBorders>
              <w:top w:val="nil"/>
              <w:left w:val="single" w:sz="8" w:space="0" w:color="auto"/>
              <w:bottom w:val="single" w:sz="4" w:space="0" w:color="auto"/>
              <w:right w:val="single" w:sz="4" w:space="0" w:color="auto"/>
            </w:tcBorders>
            <w:shd w:val="clear" w:color="auto" w:fill="auto"/>
            <w:noWrap/>
            <w:vAlign w:val="center"/>
            <w:hideMark/>
          </w:tcPr>
          <w:p w14:paraId="4440719E" w14:textId="77777777" w:rsidR="000730BF" w:rsidRPr="00151F91" w:rsidRDefault="000730BF" w:rsidP="000730BF">
            <w:pPr>
              <w:rPr>
                <w:rFonts w:ascii="Arial" w:hAnsi="Arial" w:cs="Arial"/>
                <w:color w:val="000000"/>
                <w:sz w:val="18"/>
                <w:szCs w:val="18"/>
              </w:rPr>
            </w:pPr>
            <w:r w:rsidRPr="00151F91">
              <w:rPr>
                <w:rFonts w:ascii="Arial" w:hAnsi="Arial" w:cs="Arial"/>
                <w:color w:val="000000"/>
                <w:sz w:val="18"/>
                <w:szCs w:val="18"/>
              </w:rPr>
              <w:t>MUEBLES Y ENSERES</w:t>
            </w:r>
          </w:p>
        </w:tc>
        <w:tc>
          <w:tcPr>
            <w:tcW w:w="2693" w:type="dxa"/>
            <w:tcBorders>
              <w:top w:val="nil"/>
              <w:left w:val="nil"/>
              <w:bottom w:val="single" w:sz="4" w:space="0" w:color="auto"/>
              <w:right w:val="single" w:sz="8" w:space="0" w:color="auto"/>
            </w:tcBorders>
            <w:shd w:val="clear" w:color="auto" w:fill="auto"/>
            <w:noWrap/>
            <w:vAlign w:val="bottom"/>
            <w:hideMark/>
          </w:tcPr>
          <w:p w14:paraId="7753A0BF" w14:textId="77777777" w:rsidR="000730BF" w:rsidRPr="00151F91" w:rsidRDefault="000730BF" w:rsidP="000730BF">
            <w:pPr>
              <w:jc w:val="right"/>
              <w:rPr>
                <w:rFonts w:ascii="Arial" w:hAnsi="Arial" w:cs="Arial"/>
                <w:color w:val="000000"/>
                <w:sz w:val="18"/>
                <w:szCs w:val="18"/>
              </w:rPr>
            </w:pPr>
            <w:r w:rsidRPr="00151F91">
              <w:rPr>
                <w:rFonts w:ascii="Arial" w:hAnsi="Arial" w:cs="Arial"/>
                <w:color w:val="000000"/>
                <w:sz w:val="18"/>
                <w:szCs w:val="18"/>
              </w:rPr>
              <w:t xml:space="preserve">             8.668.746,73 </w:t>
            </w:r>
          </w:p>
        </w:tc>
      </w:tr>
      <w:tr w:rsidR="000730BF" w:rsidRPr="00151F91" w14:paraId="4B87C803" w14:textId="77777777" w:rsidTr="00AA3268">
        <w:trPr>
          <w:trHeight w:val="315"/>
        </w:trPr>
        <w:tc>
          <w:tcPr>
            <w:tcW w:w="3686" w:type="dxa"/>
            <w:tcBorders>
              <w:top w:val="nil"/>
              <w:left w:val="single" w:sz="8" w:space="0" w:color="auto"/>
              <w:bottom w:val="single" w:sz="4" w:space="0" w:color="auto"/>
              <w:right w:val="single" w:sz="4" w:space="0" w:color="auto"/>
            </w:tcBorders>
            <w:shd w:val="clear" w:color="auto" w:fill="auto"/>
            <w:noWrap/>
            <w:vAlign w:val="center"/>
            <w:hideMark/>
          </w:tcPr>
          <w:p w14:paraId="75570D95" w14:textId="18A5AEC4" w:rsidR="000730BF" w:rsidRPr="00151F91" w:rsidRDefault="000730BF" w:rsidP="000730BF">
            <w:pPr>
              <w:rPr>
                <w:rFonts w:ascii="Arial" w:hAnsi="Arial" w:cs="Arial"/>
                <w:color w:val="000000"/>
                <w:sz w:val="18"/>
                <w:szCs w:val="18"/>
              </w:rPr>
            </w:pPr>
            <w:r w:rsidRPr="00151F91">
              <w:rPr>
                <w:rFonts w:ascii="Arial" w:hAnsi="Arial" w:cs="Arial"/>
                <w:color w:val="000000"/>
                <w:sz w:val="18"/>
                <w:szCs w:val="18"/>
              </w:rPr>
              <w:t>EQUIPO DE OFICINA (</w:t>
            </w:r>
            <w:r w:rsidR="00AA3268" w:rsidRPr="00151F91">
              <w:rPr>
                <w:rFonts w:ascii="Arial" w:hAnsi="Arial" w:cs="Arial"/>
                <w:color w:val="000000"/>
                <w:sz w:val="18"/>
                <w:szCs w:val="18"/>
              </w:rPr>
              <w:t>ELÉCTRICO</w:t>
            </w:r>
            <w:r w:rsidRPr="00151F91">
              <w:rPr>
                <w:rFonts w:ascii="Arial" w:hAnsi="Arial" w:cs="Arial"/>
                <w:color w:val="000000"/>
                <w:sz w:val="18"/>
                <w:szCs w:val="18"/>
              </w:rPr>
              <w:t>)</w:t>
            </w:r>
          </w:p>
        </w:tc>
        <w:tc>
          <w:tcPr>
            <w:tcW w:w="2693" w:type="dxa"/>
            <w:tcBorders>
              <w:top w:val="nil"/>
              <w:left w:val="nil"/>
              <w:bottom w:val="single" w:sz="4" w:space="0" w:color="auto"/>
              <w:right w:val="single" w:sz="8" w:space="0" w:color="auto"/>
            </w:tcBorders>
            <w:shd w:val="clear" w:color="auto" w:fill="auto"/>
            <w:noWrap/>
            <w:vAlign w:val="bottom"/>
            <w:hideMark/>
          </w:tcPr>
          <w:p w14:paraId="27B0FA87" w14:textId="77777777" w:rsidR="000730BF" w:rsidRPr="00151F91" w:rsidRDefault="000730BF" w:rsidP="000730BF">
            <w:pPr>
              <w:jc w:val="right"/>
              <w:rPr>
                <w:rFonts w:ascii="Arial" w:hAnsi="Arial" w:cs="Arial"/>
                <w:color w:val="000000"/>
                <w:sz w:val="18"/>
                <w:szCs w:val="18"/>
              </w:rPr>
            </w:pPr>
            <w:r w:rsidRPr="00151F91">
              <w:rPr>
                <w:rFonts w:ascii="Arial" w:hAnsi="Arial" w:cs="Arial"/>
                <w:color w:val="000000"/>
                <w:sz w:val="18"/>
                <w:szCs w:val="18"/>
              </w:rPr>
              <w:t xml:space="preserve">             1.500.953,62 </w:t>
            </w:r>
          </w:p>
        </w:tc>
      </w:tr>
      <w:tr w:rsidR="000730BF" w:rsidRPr="00151F91" w14:paraId="11AA3A7A" w14:textId="77777777" w:rsidTr="00AA3268">
        <w:trPr>
          <w:trHeight w:val="315"/>
        </w:trPr>
        <w:tc>
          <w:tcPr>
            <w:tcW w:w="3686" w:type="dxa"/>
            <w:tcBorders>
              <w:top w:val="nil"/>
              <w:left w:val="single" w:sz="8" w:space="0" w:color="auto"/>
              <w:bottom w:val="single" w:sz="4" w:space="0" w:color="auto"/>
              <w:right w:val="single" w:sz="4" w:space="0" w:color="auto"/>
            </w:tcBorders>
            <w:shd w:val="clear" w:color="auto" w:fill="auto"/>
            <w:noWrap/>
            <w:vAlign w:val="center"/>
            <w:hideMark/>
          </w:tcPr>
          <w:p w14:paraId="3310F30F" w14:textId="77777777" w:rsidR="000730BF" w:rsidRPr="00151F91" w:rsidRDefault="000730BF" w:rsidP="000730BF">
            <w:pPr>
              <w:rPr>
                <w:rFonts w:ascii="Arial" w:hAnsi="Arial" w:cs="Arial"/>
                <w:color w:val="000000"/>
                <w:sz w:val="18"/>
                <w:szCs w:val="18"/>
              </w:rPr>
            </w:pPr>
            <w:r w:rsidRPr="00151F91">
              <w:rPr>
                <w:rFonts w:ascii="Arial" w:hAnsi="Arial" w:cs="Arial"/>
                <w:color w:val="000000"/>
                <w:sz w:val="18"/>
                <w:szCs w:val="18"/>
              </w:rPr>
              <w:t>EQUIPO DE OFICINA (FOTOCOPIADORAS)</w:t>
            </w:r>
          </w:p>
        </w:tc>
        <w:tc>
          <w:tcPr>
            <w:tcW w:w="2693" w:type="dxa"/>
            <w:tcBorders>
              <w:top w:val="nil"/>
              <w:left w:val="nil"/>
              <w:bottom w:val="single" w:sz="4" w:space="0" w:color="auto"/>
              <w:right w:val="single" w:sz="8" w:space="0" w:color="auto"/>
            </w:tcBorders>
            <w:shd w:val="clear" w:color="auto" w:fill="auto"/>
            <w:noWrap/>
            <w:vAlign w:val="bottom"/>
            <w:hideMark/>
          </w:tcPr>
          <w:p w14:paraId="2C49435E" w14:textId="77777777" w:rsidR="000730BF" w:rsidRPr="00151F91" w:rsidRDefault="000730BF" w:rsidP="000730BF">
            <w:pPr>
              <w:jc w:val="right"/>
              <w:rPr>
                <w:rFonts w:ascii="Arial" w:hAnsi="Arial" w:cs="Arial"/>
                <w:color w:val="000000"/>
                <w:sz w:val="18"/>
                <w:szCs w:val="18"/>
              </w:rPr>
            </w:pPr>
            <w:r w:rsidRPr="00151F91">
              <w:rPr>
                <w:rFonts w:ascii="Arial" w:hAnsi="Arial" w:cs="Arial"/>
                <w:color w:val="000000"/>
                <w:sz w:val="18"/>
                <w:szCs w:val="18"/>
              </w:rPr>
              <w:t xml:space="preserve">             1.468.546,91 </w:t>
            </w:r>
          </w:p>
        </w:tc>
      </w:tr>
      <w:tr w:rsidR="000730BF" w:rsidRPr="00151F91" w14:paraId="6DB4F4AD" w14:textId="77777777" w:rsidTr="00AA3268">
        <w:trPr>
          <w:trHeight w:val="315"/>
        </w:trPr>
        <w:tc>
          <w:tcPr>
            <w:tcW w:w="3686" w:type="dxa"/>
            <w:tcBorders>
              <w:top w:val="nil"/>
              <w:left w:val="single" w:sz="8" w:space="0" w:color="auto"/>
              <w:bottom w:val="single" w:sz="4" w:space="0" w:color="auto"/>
              <w:right w:val="single" w:sz="4" w:space="0" w:color="auto"/>
            </w:tcBorders>
            <w:shd w:val="clear" w:color="auto" w:fill="auto"/>
            <w:noWrap/>
            <w:vAlign w:val="center"/>
            <w:hideMark/>
          </w:tcPr>
          <w:p w14:paraId="4A921F2E" w14:textId="242C7EDE" w:rsidR="000730BF" w:rsidRPr="00151F91" w:rsidRDefault="000730BF" w:rsidP="000730BF">
            <w:pPr>
              <w:rPr>
                <w:rFonts w:ascii="Arial" w:hAnsi="Arial" w:cs="Arial"/>
                <w:color w:val="000000"/>
                <w:sz w:val="18"/>
                <w:szCs w:val="18"/>
              </w:rPr>
            </w:pPr>
            <w:r w:rsidRPr="00151F91">
              <w:rPr>
                <w:rFonts w:ascii="Arial" w:hAnsi="Arial" w:cs="Arial"/>
                <w:color w:val="000000"/>
                <w:sz w:val="18"/>
                <w:szCs w:val="18"/>
              </w:rPr>
              <w:t xml:space="preserve">EQUIPOS DE </w:t>
            </w:r>
            <w:r w:rsidR="00AA3268" w:rsidRPr="00151F91">
              <w:rPr>
                <w:rFonts w:ascii="Arial" w:hAnsi="Arial" w:cs="Arial"/>
                <w:color w:val="000000"/>
                <w:sz w:val="18"/>
                <w:szCs w:val="18"/>
              </w:rPr>
              <w:t>COMPUTACIÓN</w:t>
            </w:r>
          </w:p>
        </w:tc>
        <w:tc>
          <w:tcPr>
            <w:tcW w:w="2693" w:type="dxa"/>
            <w:tcBorders>
              <w:top w:val="nil"/>
              <w:left w:val="nil"/>
              <w:bottom w:val="single" w:sz="4" w:space="0" w:color="auto"/>
              <w:right w:val="single" w:sz="8" w:space="0" w:color="auto"/>
            </w:tcBorders>
            <w:shd w:val="clear" w:color="auto" w:fill="auto"/>
            <w:noWrap/>
            <w:vAlign w:val="bottom"/>
            <w:hideMark/>
          </w:tcPr>
          <w:p w14:paraId="62C2FEC7" w14:textId="77777777" w:rsidR="000730BF" w:rsidRPr="00151F91" w:rsidRDefault="000730BF" w:rsidP="000730BF">
            <w:pPr>
              <w:jc w:val="right"/>
              <w:rPr>
                <w:rFonts w:ascii="Arial" w:hAnsi="Arial" w:cs="Arial"/>
                <w:color w:val="000000"/>
                <w:sz w:val="18"/>
                <w:szCs w:val="18"/>
              </w:rPr>
            </w:pPr>
            <w:r w:rsidRPr="00151F91">
              <w:rPr>
                <w:rFonts w:ascii="Arial" w:hAnsi="Arial" w:cs="Arial"/>
                <w:color w:val="000000"/>
                <w:sz w:val="18"/>
                <w:szCs w:val="18"/>
              </w:rPr>
              <w:t xml:space="preserve">           22.375.814,82 </w:t>
            </w:r>
          </w:p>
        </w:tc>
      </w:tr>
      <w:tr w:rsidR="000730BF" w:rsidRPr="00151F91" w14:paraId="72092D28" w14:textId="77777777" w:rsidTr="00AA3268">
        <w:trPr>
          <w:trHeight w:val="315"/>
        </w:trPr>
        <w:tc>
          <w:tcPr>
            <w:tcW w:w="3686" w:type="dxa"/>
            <w:tcBorders>
              <w:top w:val="nil"/>
              <w:left w:val="single" w:sz="8" w:space="0" w:color="auto"/>
              <w:bottom w:val="single" w:sz="4" w:space="0" w:color="auto"/>
              <w:right w:val="single" w:sz="4" w:space="0" w:color="auto"/>
            </w:tcBorders>
            <w:shd w:val="clear" w:color="auto" w:fill="auto"/>
            <w:noWrap/>
            <w:vAlign w:val="center"/>
            <w:hideMark/>
          </w:tcPr>
          <w:p w14:paraId="521B8FA0" w14:textId="77777777" w:rsidR="000730BF" w:rsidRPr="00151F91" w:rsidRDefault="000730BF" w:rsidP="000730BF">
            <w:pPr>
              <w:rPr>
                <w:rFonts w:ascii="Arial" w:hAnsi="Arial" w:cs="Arial"/>
                <w:color w:val="000000"/>
                <w:sz w:val="18"/>
                <w:szCs w:val="18"/>
              </w:rPr>
            </w:pPr>
            <w:r w:rsidRPr="00151F91">
              <w:rPr>
                <w:rFonts w:ascii="Arial" w:hAnsi="Arial" w:cs="Arial"/>
                <w:color w:val="000000"/>
                <w:sz w:val="18"/>
                <w:szCs w:val="18"/>
              </w:rPr>
              <w:t>EQUIPO DE ELEVACIÓN (ESCALERAS)</w:t>
            </w:r>
          </w:p>
        </w:tc>
        <w:tc>
          <w:tcPr>
            <w:tcW w:w="2693" w:type="dxa"/>
            <w:tcBorders>
              <w:top w:val="nil"/>
              <w:left w:val="nil"/>
              <w:bottom w:val="single" w:sz="4" w:space="0" w:color="auto"/>
              <w:right w:val="single" w:sz="8" w:space="0" w:color="auto"/>
            </w:tcBorders>
            <w:shd w:val="clear" w:color="auto" w:fill="auto"/>
            <w:noWrap/>
            <w:vAlign w:val="bottom"/>
            <w:hideMark/>
          </w:tcPr>
          <w:p w14:paraId="0661D3DB" w14:textId="77777777" w:rsidR="000730BF" w:rsidRPr="00151F91" w:rsidRDefault="000730BF" w:rsidP="000730BF">
            <w:pPr>
              <w:jc w:val="right"/>
              <w:rPr>
                <w:rFonts w:ascii="Arial" w:hAnsi="Arial" w:cs="Arial"/>
                <w:color w:val="000000"/>
                <w:sz w:val="18"/>
                <w:szCs w:val="18"/>
              </w:rPr>
            </w:pPr>
            <w:r w:rsidRPr="00151F91">
              <w:rPr>
                <w:rFonts w:ascii="Arial" w:hAnsi="Arial" w:cs="Arial"/>
                <w:color w:val="000000"/>
                <w:sz w:val="18"/>
                <w:szCs w:val="18"/>
              </w:rPr>
              <w:t xml:space="preserve">                      1.627,70 </w:t>
            </w:r>
          </w:p>
        </w:tc>
      </w:tr>
      <w:tr w:rsidR="000730BF" w:rsidRPr="00151F91" w14:paraId="23A8B2B1" w14:textId="77777777" w:rsidTr="00AA3268">
        <w:trPr>
          <w:trHeight w:val="315"/>
        </w:trPr>
        <w:tc>
          <w:tcPr>
            <w:tcW w:w="3686" w:type="dxa"/>
            <w:tcBorders>
              <w:top w:val="nil"/>
              <w:left w:val="single" w:sz="8" w:space="0" w:color="auto"/>
              <w:bottom w:val="single" w:sz="4" w:space="0" w:color="auto"/>
              <w:right w:val="single" w:sz="4" w:space="0" w:color="auto"/>
            </w:tcBorders>
            <w:shd w:val="clear" w:color="auto" w:fill="auto"/>
            <w:noWrap/>
            <w:vAlign w:val="center"/>
          </w:tcPr>
          <w:p w14:paraId="65164500" w14:textId="77777777" w:rsidR="000730BF" w:rsidRPr="00151F91" w:rsidRDefault="000730BF" w:rsidP="000730BF">
            <w:pPr>
              <w:rPr>
                <w:rFonts w:ascii="Arial" w:hAnsi="Arial" w:cs="Arial"/>
                <w:color w:val="000000"/>
                <w:sz w:val="18"/>
                <w:szCs w:val="18"/>
              </w:rPr>
            </w:pPr>
            <w:r w:rsidRPr="00151F91">
              <w:rPr>
                <w:rFonts w:ascii="Arial" w:hAnsi="Arial" w:cs="Arial"/>
                <w:color w:val="000000"/>
                <w:sz w:val="18"/>
                <w:szCs w:val="18"/>
              </w:rPr>
              <w:t>EQUIPO MÉDICO</w:t>
            </w:r>
          </w:p>
        </w:tc>
        <w:tc>
          <w:tcPr>
            <w:tcW w:w="2693" w:type="dxa"/>
            <w:tcBorders>
              <w:top w:val="nil"/>
              <w:left w:val="nil"/>
              <w:bottom w:val="single" w:sz="4" w:space="0" w:color="auto"/>
              <w:right w:val="single" w:sz="8" w:space="0" w:color="auto"/>
            </w:tcBorders>
            <w:shd w:val="clear" w:color="auto" w:fill="auto"/>
            <w:noWrap/>
            <w:vAlign w:val="bottom"/>
          </w:tcPr>
          <w:p w14:paraId="2261F961" w14:textId="77777777" w:rsidR="000730BF" w:rsidRPr="00151F91" w:rsidRDefault="000730BF" w:rsidP="000730BF">
            <w:pPr>
              <w:jc w:val="right"/>
              <w:rPr>
                <w:rFonts w:ascii="Arial" w:hAnsi="Arial" w:cs="Arial"/>
                <w:color w:val="000000"/>
                <w:sz w:val="18"/>
                <w:szCs w:val="18"/>
              </w:rPr>
            </w:pPr>
            <w:r w:rsidRPr="00151F91">
              <w:rPr>
                <w:rFonts w:ascii="Arial" w:hAnsi="Arial" w:cs="Arial"/>
                <w:color w:val="000000"/>
                <w:sz w:val="18"/>
                <w:szCs w:val="18"/>
              </w:rPr>
              <w:t xml:space="preserve">                      7.150,59 </w:t>
            </w:r>
          </w:p>
        </w:tc>
      </w:tr>
      <w:tr w:rsidR="000730BF" w:rsidRPr="00151F91" w14:paraId="0C04BED0" w14:textId="77777777" w:rsidTr="00AA3268">
        <w:trPr>
          <w:trHeight w:val="315"/>
        </w:trPr>
        <w:tc>
          <w:tcPr>
            <w:tcW w:w="3686" w:type="dxa"/>
            <w:tcBorders>
              <w:top w:val="nil"/>
              <w:left w:val="single" w:sz="8" w:space="0" w:color="auto"/>
              <w:bottom w:val="single" w:sz="4" w:space="0" w:color="auto"/>
              <w:right w:val="single" w:sz="4" w:space="0" w:color="auto"/>
            </w:tcBorders>
            <w:shd w:val="clear" w:color="auto" w:fill="auto"/>
            <w:noWrap/>
            <w:vAlign w:val="center"/>
            <w:hideMark/>
          </w:tcPr>
          <w:p w14:paraId="19DBE979" w14:textId="77777777" w:rsidR="000730BF" w:rsidRPr="00151F91" w:rsidRDefault="000730BF" w:rsidP="000730BF">
            <w:pPr>
              <w:rPr>
                <w:rFonts w:ascii="Arial" w:hAnsi="Arial" w:cs="Arial"/>
                <w:color w:val="000000"/>
                <w:sz w:val="18"/>
                <w:szCs w:val="18"/>
              </w:rPr>
            </w:pPr>
            <w:r w:rsidRPr="00151F91">
              <w:rPr>
                <w:rFonts w:ascii="Arial" w:hAnsi="Arial" w:cs="Arial"/>
                <w:color w:val="000000"/>
                <w:sz w:val="18"/>
                <w:szCs w:val="18"/>
              </w:rPr>
              <w:t>EQUIPO DE COMUNICACIÓN</w:t>
            </w:r>
          </w:p>
        </w:tc>
        <w:tc>
          <w:tcPr>
            <w:tcW w:w="2693" w:type="dxa"/>
            <w:tcBorders>
              <w:top w:val="nil"/>
              <w:left w:val="nil"/>
              <w:bottom w:val="single" w:sz="4" w:space="0" w:color="auto"/>
              <w:right w:val="single" w:sz="8" w:space="0" w:color="auto"/>
            </w:tcBorders>
            <w:shd w:val="clear" w:color="auto" w:fill="auto"/>
            <w:noWrap/>
            <w:vAlign w:val="bottom"/>
            <w:hideMark/>
          </w:tcPr>
          <w:p w14:paraId="24989123" w14:textId="77777777" w:rsidR="000730BF" w:rsidRPr="00151F91" w:rsidRDefault="000730BF" w:rsidP="000730BF">
            <w:pPr>
              <w:jc w:val="right"/>
              <w:rPr>
                <w:rFonts w:ascii="Arial" w:hAnsi="Arial" w:cs="Arial"/>
                <w:color w:val="000000"/>
                <w:sz w:val="18"/>
                <w:szCs w:val="18"/>
              </w:rPr>
            </w:pPr>
            <w:r w:rsidRPr="00151F91">
              <w:rPr>
                <w:rFonts w:ascii="Arial" w:hAnsi="Arial" w:cs="Arial"/>
                <w:color w:val="000000"/>
                <w:sz w:val="18"/>
                <w:szCs w:val="18"/>
              </w:rPr>
              <w:t xml:space="preserve">           14.117.458,38 </w:t>
            </w:r>
          </w:p>
        </w:tc>
      </w:tr>
      <w:tr w:rsidR="000730BF" w:rsidRPr="00151F91" w14:paraId="1FD1D520" w14:textId="77777777" w:rsidTr="00AA3268">
        <w:trPr>
          <w:trHeight w:val="315"/>
        </w:trPr>
        <w:tc>
          <w:tcPr>
            <w:tcW w:w="3686" w:type="dxa"/>
            <w:tcBorders>
              <w:top w:val="nil"/>
              <w:left w:val="single" w:sz="8" w:space="0" w:color="auto"/>
              <w:bottom w:val="single" w:sz="4" w:space="0" w:color="auto"/>
              <w:right w:val="single" w:sz="4" w:space="0" w:color="auto"/>
            </w:tcBorders>
            <w:shd w:val="clear" w:color="auto" w:fill="auto"/>
            <w:noWrap/>
            <w:vAlign w:val="center"/>
            <w:hideMark/>
          </w:tcPr>
          <w:p w14:paraId="2D18F5E6" w14:textId="7E120400" w:rsidR="000730BF" w:rsidRPr="00151F91" w:rsidRDefault="000730BF" w:rsidP="000730BF">
            <w:pPr>
              <w:rPr>
                <w:rFonts w:ascii="Arial" w:hAnsi="Arial" w:cs="Arial"/>
                <w:color w:val="000000"/>
                <w:sz w:val="18"/>
                <w:szCs w:val="18"/>
              </w:rPr>
            </w:pPr>
            <w:r w:rsidRPr="00151F91">
              <w:rPr>
                <w:rFonts w:ascii="Arial" w:hAnsi="Arial" w:cs="Arial"/>
                <w:color w:val="000000"/>
                <w:sz w:val="18"/>
                <w:szCs w:val="18"/>
              </w:rPr>
              <w:t xml:space="preserve">EQUIPO DE ENSEÑANZA CON SISTEMA </w:t>
            </w:r>
            <w:r w:rsidR="00AA3268" w:rsidRPr="00151F91">
              <w:rPr>
                <w:rFonts w:ascii="Arial" w:hAnsi="Arial" w:cs="Arial"/>
                <w:color w:val="000000"/>
                <w:sz w:val="18"/>
                <w:szCs w:val="18"/>
              </w:rPr>
              <w:t>ELECTRÓNICO</w:t>
            </w:r>
          </w:p>
        </w:tc>
        <w:tc>
          <w:tcPr>
            <w:tcW w:w="2693" w:type="dxa"/>
            <w:tcBorders>
              <w:top w:val="nil"/>
              <w:left w:val="nil"/>
              <w:bottom w:val="single" w:sz="4" w:space="0" w:color="auto"/>
              <w:right w:val="single" w:sz="8" w:space="0" w:color="auto"/>
            </w:tcBorders>
            <w:shd w:val="clear" w:color="auto" w:fill="auto"/>
            <w:noWrap/>
            <w:vAlign w:val="bottom"/>
            <w:hideMark/>
          </w:tcPr>
          <w:p w14:paraId="319E4535" w14:textId="77777777" w:rsidR="000730BF" w:rsidRPr="00151F91" w:rsidRDefault="000730BF" w:rsidP="000730BF">
            <w:pPr>
              <w:jc w:val="right"/>
              <w:rPr>
                <w:rFonts w:ascii="Arial" w:hAnsi="Arial" w:cs="Arial"/>
                <w:color w:val="000000"/>
                <w:sz w:val="18"/>
                <w:szCs w:val="18"/>
              </w:rPr>
            </w:pPr>
            <w:r w:rsidRPr="00151F91">
              <w:rPr>
                <w:rFonts w:ascii="Arial" w:hAnsi="Arial" w:cs="Arial"/>
                <w:color w:val="000000"/>
                <w:sz w:val="18"/>
                <w:szCs w:val="18"/>
              </w:rPr>
              <w:t xml:space="preserve">                 248.191,50 </w:t>
            </w:r>
          </w:p>
        </w:tc>
      </w:tr>
      <w:tr w:rsidR="000730BF" w:rsidRPr="00151F91" w14:paraId="3E482536" w14:textId="77777777" w:rsidTr="00AA3268">
        <w:trPr>
          <w:trHeight w:val="315"/>
        </w:trPr>
        <w:tc>
          <w:tcPr>
            <w:tcW w:w="3686" w:type="dxa"/>
            <w:tcBorders>
              <w:top w:val="nil"/>
              <w:left w:val="single" w:sz="8" w:space="0" w:color="auto"/>
              <w:bottom w:val="single" w:sz="4" w:space="0" w:color="auto"/>
              <w:right w:val="single" w:sz="4" w:space="0" w:color="auto"/>
            </w:tcBorders>
            <w:shd w:val="clear" w:color="auto" w:fill="auto"/>
            <w:vAlign w:val="center"/>
            <w:hideMark/>
          </w:tcPr>
          <w:p w14:paraId="4FEA026B" w14:textId="77777777" w:rsidR="000730BF" w:rsidRPr="00151F91" w:rsidRDefault="000730BF" w:rsidP="000730BF">
            <w:pPr>
              <w:rPr>
                <w:rFonts w:ascii="Arial" w:hAnsi="Arial" w:cs="Arial"/>
                <w:color w:val="000000"/>
                <w:sz w:val="18"/>
                <w:szCs w:val="18"/>
              </w:rPr>
            </w:pPr>
            <w:r w:rsidRPr="00151F91">
              <w:rPr>
                <w:rFonts w:ascii="Arial" w:hAnsi="Arial" w:cs="Arial"/>
                <w:color w:val="000000"/>
                <w:sz w:val="18"/>
                <w:szCs w:val="18"/>
              </w:rPr>
              <w:t xml:space="preserve">EQUIPO DE ENSEÑANZA   </w:t>
            </w:r>
          </w:p>
        </w:tc>
        <w:tc>
          <w:tcPr>
            <w:tcW w:w="2693" w:type="dxa"/>
            <w:tcBorders>
              <w:top w:val="nil"/>
              <w:left w:val="nil"/>
              <w:bottom w:val="single" w:sz="4" w:space="0" w:color="auto"/>
              <w:right w:val="single" w:sz="8" w:space="0" w:color="auto"/>
            </w:tcBorders>
            <w:shd w:val="clear" w:color="auto" w:fill="auto"/>
            <w:noWrap/>
            <w:vAlign w:val="bottom"/>
            <w:hideMark/>
          </w:tcPr>
          <w:p w14:paraId="5F6B9BE2" w14:textId="77777777" w:rsidR="000730BF" w:rsidRPr="00151F91" w:rsidRDefault="000730BF" w:rsidP="000730BF">
            <w:pPr>
              <w:jc w:val="right"/>
              <w:rPr>
                <w:rFonts w:ascii="Arial" w:hAnsi="Arial" w:cs="Arial"/>
                <w:color w:val="000000"/>
                <w:sz w:val="18"/>
                <w:szCs w:val="18"/>
              </w:rPr>
            </w:pPr>
            <w:r w:rsidRPr="00151F91">
              <w:rPr>
                <w:rFonts w:ascii="Arial" w:hAnsi="Arial" w:cs="Arial"/>
                <w:color w:val="000000"/>
                <w:sz w:val="18"/>
                <w:szCs w:val="18"/>
              </w:rPr>
              <w:t xml:space="preserve">                   10.679,34 </w:t>
            </w:r>
          </w:p>
        </w:tc>
      </w:tr>
      <w:tr w:rsidR="000730BF" w:rsidRPr="00151F91" w14:paraId="0C13384E" w14:textId="77777777" w:rsidTr="00AA3268">
        <w:trPr>
          <w:trHeight w:val="315"/>
        </w:trPr>
        <w:tc>
          <w:tcPr>
            <w:tcW w:w="3686" w:type="dxa"/>
            <w:tcBorders>
              <w:top w:val="nil"/>
              <w:left w:val="single" w:sz="8" w:space="0" w:color="auto"/>
              <w:bottom w:val="single" w:sz="4" w:space="0" w:color="auto"/>
              <w:right w:val="single" w:sz="4" w:space="0" w:color="auto"/>
            </w:tcBorders>
            <w:shd w:val="clear" w:color="auto" w:fill="auto"/>
            <w:vAlign w:val="center"/>
            <w:hideMark/>
          </w:tcPr>
          <w:p w14:paraId="70C868F9" w14:textId="77777777" w:rsidR="000730BF" w:rsidRPr="00151F91" w:rsidRDefault="000730BF" w:rsidP="000730BF">
            <w:pPr>
              <w:rPr>
                <w:rFonts w:ascii="Arial" w:hAnsi="Arial" w:cs="Arial"/>
                <w:color w:val="000000"/>
                <w:sz w:val="18"/>
                <w:szCs w:val="18"/>
              </w:rPr>
            </w:pPr>
            <w:r w:rsidRPr="00151F91">
              <w:rPr>
                <w:rFonts w:ascii="Arial" w:hAnsi="Arial" w:cs="Arial"/>
                <w:color w:val="000000"/>
                <w:sz w:val="18"/>
                <w:szCs w:val="18"/>
              </w:rPr>
              <w:t>OBRAS DE ARTE</w:t>
            </w:r>
          </w:p>
        </w:tc>
        <w:tc>
          <w:tcPr>
            <w:tcW w:w="2693" w:type="dxa"/>
            <w:tcBorders>
              <w:top w:val="nil"/>
              <w:left w:val="nil"/>
              <w:bottom w:val="single" w:sz="4" w:space="0" w:color="auto"/>
              <w:right w:val="single" w:sz="8" w:space="0" w:color="auto"/>
            </w:tcBorders>
            <w:shd w:val="clear" w:color="auto" w:fill="auto"/>
            <w:noWrap/>
            <w:vAlign w:val="bottom"/>
            <w:hideMark/>
          </w:tcPr>
          <w:p w14:paraId="537008EC" w14:textId="77777777" w:rsidR="000730BF" w:rsidRPr="00151F91" w:rsidRDefault="000730BF" w:rsidP="000730BF">
            <w:pPr>
              <w:jc w:val="right"/>
              <w:rPr>
                <w:rFonts w:ascii="Arial" w:hAnsi="Arial" w:cs="Arial"/>
                <w:color w:val="000000"/>
                <w:sz w:val="18"/>
                <w:szCs w:val="18"/>
              </w:rPr>
            </w:pPr>
            <w:r w:rsidRPr="00151F91">
              <w:rPr>
                <w:rFonts w:ascii="Arial" w:hAnsi="Arial" w:cs="Arial"/>
                <w:color w:val="000000"/>
                <w:sz w:val="18"/>
                <w:szCs w:val="18"/>
              </w:rPr>
              <w:t xml:space="preserve">                 117.352,71 </w:t>
            </w:r>
          </w:p>
        </w:tc>
      </w:tr>
      <w:tr w:rsidR="000730BF" w:rsidRPr="00151F91" w14:paraId="2DC01463" w14:textId="77777777" w:rsidTr="00AA3268">
        <w:trPr>
          <w:trHeight w:val="315"/>
        </w:trPr>
        <w:tc>
          <w:tcPr>
            <w:tcW w:w="3686" w:type="dxa"/>
            <w:tcBorders>
              <w:top w:val="nil"/>
              <w:left w:val="single" w:sz="8" w:space="0" w:color="auto"/>
              <w:bottom w:val="single" w:sz="4" w:space="0" w:color="auto"/>
              <w:right w:val="single" w:sz="4" w:space="0" w:color="auto"/>
            </w:tcBorders>
            <w:shd w:val="clear" w:color="auto" w:fill="auto"/>
            <w:vAlign w:val="center"/>
            <w:hideMark/>
          </w:tcPr>
          <w:p w14:paraId="5863B165" w14:textId="77777777" w:rsidR="000730BF" w:rsidRPr="00151F91" w:rsidRDefault="000730BF" w:rsidP="000730BF">
            <w:pPr>
              <w:rPr>
                <w:rFonts w:ascii="Arial" w:hAnsi="Arial" w:cs="Arial"/>
                <w:color w:val="000000"/>
                <w:sz w:val="18"/>
                <w:szCs w:val="18"/>
              </w:rPr>
            </w:pPr>
            <w:r w:rsidRPr="00151F91">
              <w:rPr>
                <w:rFonts w:ascii="Arial" w:hAnsi="Arial" w:cs="Arial"/>
                <w:color w:val="000000"/>
                <w:sz w:val="18"/>
                <w:szCs w:val="18"/>
              </w:rPr>
              <w:t>OTRA MAQUINARIA Y EQUIPO</w:t>
            </w:r>
          </w:p>
        </w:tc>
        <w:tc>
          <w:tcPr>
            <w:tcW w:w="2693" w:type="dxa"/>
            <w:tcBorders>
              <w:top w:val="nil"/>
              <w:left w:val="nil"/>
              <w:bottom w:val="single" w:sz="4" w:space="0" w:color="auto"/>
              <w:right w:val="single" w:sz="8" w:space="0" w:color="auto"/>
            </w:tcBorders>
            <w:shd w:val="clear" w:color="auto" w:fill="auto"/>
            <w:noWrap/>
            <w:vAlign w:val="bottom"/>
            <w:hideMark/>
          </w:tcPr>
          <w:p w14:paraId="03995E37" w14:textId="77777777" w:rsidR="000730BF" w:rsidRPr="00151F91" w:rsidRDefault="000730BF" w:rsidP="000730BF">
            <w:pPr>
              <w:jc w:val="right"/>
              <w:rPr>
                <w:rFonts w:ascii="Arial" w:hAnsi="Arial" w:cs="Arial"/>
                <w:color w:val="000000"/>
                <w:sz w:val="18"/>
                <w:szCs w:val="18"/>
              </w:rPr>
            </w:pPr>
            <w:r w:rsidRPr="00151F91">
              <w:rPr>
                <w:rFonts w:ascii="Arial" w:hAnsi="Arial" w:cs="Arial"/>
                <w:color w:val="000000"/>
                <w:sz w:val="18"/>
                <w:szCs w:val="18"/>
              </w:rPr>
              <w:t xml:space="preserve">                   35.723,99 </w:t>
            </w:r>
          </w:p>
        </w:tc>
      </w:tr>
      <w:tr w:rsidR="000730BF" w:rsidRPr="00151F91" w14:paraId="17774093" w14:textId="77777777" w:rsidTr="00AA3268">
        <w:trPr>
          <w:trHeight w:val="315"/>
        </w:trPr>
        <w:tc>
          <w:tcPr>
            <w:tcW w:w="36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DADA7B" w14:textId="7DA3DC4B" w:rsidR="000730BF" w:rsidRPr="00151F91" w:rsidRDefault="000730BF" w:rsidP="000730BF">
            <w:pPr>
              <w:rPr>
                <w:rFonts w:ascii="Arial" w:hAnsi="Arial" w:cs="Arial"/>
                <w:color w:val="000000"/>
                <w:sz w:val="18"/>
                <w:szCs w:val="18"/>
              </w:rPr>
            </w:pPr>
            <w:r w:rsidRPr="00151F91">
              <w:rPr>
                <w:rFonts w:ascii="Arial" w:hAnsi="Arial" w:cs="Arial"/>
                <w:color w:val="000000"/>
                <w:sz w:val="18"/>
                <w:szCs w:val="18"/>
              </w:rPr>
              <w:t xml:space="preserve">MAQUINARIA Y EQUIPO CON SISTEMA </w:t>
            </w:r>
            <w:r w:rsidR="00AA3268" w:rsidRPr="00151F91">
              <w:rPr>
                <w:rFonts w:ascii="Arial" w:hAnsi="Arial" w:cs="Arial"/>
                <w:color w:val="000000"/>
                <w:sz w:val="18"/>
                <w:szCs w:val="18"/>
              </w:rPr>
              <w:t>ELECTRÓNICO</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FC6339" w14:textId="77777777" w:rsidR="000730BF" w:rsidRPr="00151F91" w:rsidRDefault="000730BF" w:rsidP="000730BF">
            <w:pPr>
              <w:jc w:val="right"/>
              <w:rPr>
                <w:rFonts w:ascii="Arial" w:hAnsi="Arial" w:cs="Arial"/>
                <w:color w:val="000000"/>
                <w:sz w:val="18"/>
                <w:szCs w:val="18"/>
              </w:rPr>
            </w:pPr>
            <w:r w:rsidRPr="00151F91">
              <w:rPr>
                <w:rFonts w:ascii="Arial" w:hAnsi="Arial" w:cs="Arial"/>
                <w:color w:val="000000"/>
                <w:sz w:val="18"/>
                <w:szCs w:val="18"/>
              </w:rPr>
              <w:t xml:space="preserve">             2.199.371,84 </w:t>
            </w:r>
          </w:p>
        </w:tc>
      </w:tr>
      <w:tr w:rsidR="000730BF" w:rsidRPr="00151F91" w14:paraId="6C1A9C56" w14:textId="77777777" w:rsidTr="00AA3268">
        <w:trPr>
          <w:trHeight w:val="315"/>
        </w:trPr>
        <w:tc>
          <w:tcPr>
            <w:tcW w:w="36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F50A16" w14:textId="77777777" w:rsidR="000730BF" w:rsidRPr="00151F91" w:rsidRDefault="000730BF" w:rsidP="000730BF">
            <w:pPr>
              <w:rPr>
                <w:rFonts w:ascii="Arial" w:hAnsi="Arial" w:cs="Arial"/>
                <w:color w:val="000000"/>
                <w:sz w:val="18"/>
                <w:szCs w:val="18"/>
              </w:rPr>
            </w:pPr>
            <w:r w:rsidRPr="00151F91">
              <w:rPr>
                <w:rFonts w:ascii="Arial" w:hAnsi="Arial" w:cs="Arial"/>
                <w:color w:val="000000"/>
                <w:sz w:val="18"/>
                <w:szCs w:val="18"/>
              </w:rPr>
              <w:t>MATERIALES (ALMACENES)</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90E128" w14:textId="77777777" w:rsidR="000730BF" w:rsidRPr="00151F91" w:rsidRDefault="000730BF" w:rsidP="000730BF">
            <w:pPr>
              <w:jc w:val="right"/>
              <w:rPr>
                <w:rFonts w:ascii="Arial" w:hAnsi="Arial" w:cs="Arial"/>
                <w:color w:val="000000"/>
                <w:sz w:val="18"/>
                <w:szCs w:val="18"/>
              </w:rPr>
            </w:pPr>
            <w:r w:rsidRPr="00151F91">
              <w:rPr>
                <w:rFonts w:ascii="Arial" w:hAnsi="Arial" w:cs="Arial"/>
                <w:color w:val="000000"/>
                <w:sz w:val="18"/>
                <w:szCs w:val="18"/>
              </w:rPr>
              <w:t xml:space="preserve">             2.000.000,00 </w:t>
            </w:r>
          </w:p>
        </w:tc>
      </w:tr>
      <w:tr w:rsidR="000730BF" w:rsidRPr="00151F91" w14:paraId="7B6D612E" w14:textId="77777777" w:rsidTr="00AA3268">
        <w:trPr>
          <w:trHeight w:val="300"/>
        </w:trPr>
        <w:tc>
          <w:tcPr>
            <w:tcW w:w="3686" w:type="dxa"/>
            <w:tcBorders>
              <w:top w:val="nil"/>
              <w:left w:val="single" w:sz="8" w:space="0" w:color="auto"/>
              <w:bottom w:val="single" w:sz="4" w:space="0" w:color="auto"/>
              <w:right w:val="single" w:sz="4" w:space="0" w:color="auto"/>
            </w:tcBorders>
            <w:shd w:val="clear" w:color="auto" w:fill="auto"/>
            <w:vAlign w:val="center"/>
            <w:hideMark/>
          </w:tcPr>
          <w:p w14:paraId="53EC8328" w14:textId="77777777" w:rsidR="000730BF" w:rsidRPr="00151F91" w:rsidRDefault="000730BF" w:rsidP="000730BF">
            <w:pPr>
              <w:rPr>
                <w:rFonts w:ascii="Arial" w:hAnsi="Arial" w:cs="Arial"/>
                <w:color w:val="000000"/>
                <w:sz w:val="18"/>
                <w:szCs w:val="18"/>
              </w:rPr>
            </w:pPr>
            <w:r w:rsidRPr="00151F91">
              <w:rPr>
                <w:rFonts w:ascii="Arial" w:hAnsi="Arial" w:cs="Arial"/>
                <w:color w:val="000000"/>
                <w:sz w:val="18"/>
                <w:szCs w:val="18"/>
              </w:rPr>
              <w:t>DINERO Y/O VALORES</w:t>
            </w:r>
          </w:p>
        </w:tc>
        <w:tc>
          <w:tcPr>
            <w:tcW w:w="2693" w:type="dxa"/>
            <w:tcBorders>
              <w:top w:val="nil"/>
              <w:left w:val="nil"/>
              <w:bottom w:val="single" w:sz="4" w:space="0" w:color="auto"/>
              <w:right w:val="single" w:sz="8" w:space="0" w:color="auto"/>
            </w:tcBorders>
            <w:shd w:val="clear" w:color="auto" w:fill="auto"/>
            <w:noWrap/>
            <w:vAlign w:val="bottom"/>
            <w:hideMark/>
          </w:tcPr>
          <w:p w14:paraId="33706F5F" w14:textId="77777777" w:rsidR="000730BF" w:rsidRPr="00151F91" w:rsidRDefault="000730BF" w:rsidP="000730BF">
            <w:pPr>
              <w:jc w:val="right"/>
              <w:rPr>
                <w:rFonts w:ascii="Arial" w:hAnsi="Arial" w:cs="Arial"/>
                <w:color w:val="000000"/>
                <w:sz w:val="18"/>
                <w:szCs w:val="18"/>
              </w:rPr>
            </w:pPr>
            <w:r w:rsidRPr="00151F91">
              <w:rPr>
                <w:rFonts w:ascii="Arial" w:hAnsi="Arial" w:cs="Arial"/>
                <w:color w:val="000000"/>
                <w:sz w:val="18"/>
                <w:szCs w:val="18"/>
              </w:rPr>
              <w:t xml:space="preserve">                   35.500,00 </w:t>
            </w:r>
          </w:p>
        </w:tc>
      </w:tr>
      <w:tr w:rsidR="000730BF" w:rsidRPr="00151F91" w14:paraId="5F515420" w14:textId="77777777" w:rsidTr="00AA3268">
        <w:trPr>
          <w:trHeight w:val="315"/>
        </w:trPr>
        <w:tc>
          <w:tcPr>
            <w:tcW w:w="3686" w:type="dxa"/>
            <w:tcBorders>
              <w:top w:val="nil"/>
              <w:left w:val="single" w:sz="8" w:space="0" w:color="auto"/>
              <w:bottom w:val="single" w:sz="8" w:space="0" w:color="auto"/>
              <w:right w:val="single" w:sz="4" w:space="0" w:color="auto"/>
            </w:tcBorders>
            <w:shd w:val="clear" w:color="auto" w:fill="auto"/>
            <w:vAlign w:val="center"/>
            <w:hideMark/>
          </w:tcPr>
          <w:p w14:paraId="2E362177" w14:textId="77777777" w:rsidR="000730BF" w:rsidRPr="00151F91" w:rsidRDefault="000730BF" w:rsidP="000730BF">
            <w:pPr>
              <w:rPr>
                <w:rFonts w:ascii="Arial" w:hAnsi="Arial" w:cs="Arial"/>
                <w:color w:val="000000"/>
                <w:sz w:val="18"/>
                <w:szCs w:val="18"/>
              </w:rPr>
            </w:pPr>
            <w:r w:rsidRPr="00151F91">
              <w:rPr>
                <w:rFonts w:ascii="Arial" w:hAnsi="Arial" w:cs="Arial"/>
                <w:color w:val="000000"/>
                <w:sz w:val="18"/>
                <w:szCs w:val="18"/>
              </w:rPr>
              <w:lastRenderedPageBreak/>
              <w:t>DOCUMENTOS LEGALES O EN CUSTODIA</w:t>
            </w:r>
          </w:p>
        </w:tc>
        <w:tc>
          <w:tcPr>
            <w:tcW w:w="2693" w:type="dxa"/>
            <w:tcBorders>
              <w:top w:val="nil"/>
              <w:left w:val="nil"/>
              <w:bottom w:val="single" w:sz="8" w:space="0" w:color="auto"/>
              <w:right w:val="single" w:sz="8" w:space="0" w:color="auto"/>
            </w:tcBorders>
            <w:shd w:val="clear" w:color="auto" w:fill="auto"/>
            <w:noWrap/>
            <w:vAlign w:val="bottom"/>
            <w:hideMark/>
          </w:tcPr>
          <w:p w14:paraId="6DAEA087" w14:textId="77777777" w:rsidR="000730BF" w:rsidRPr="00151F91" w:rsidRDefault="000730BF" w:rsidP="000730BF">
            <w:pPr>
              <w:jc w:val="right"/>
              <w:rPr>
                <w:rFonts w:ascii="Arial" w:hAnsi="Arial" w:cs="Arial"/>
                <w:color w:val="000000"/>
                <w:sz w:val="18"/>
                <w:szCs w:val="18"/>
              </w:rPr>
            </w:pPr>
            <w:r w:rsidRPr="00151F91">
              <w:rPr>
                <w:rFonts w:ascii="Arial" w:hAnsi="Arial" w:cs="Arial"/>
                <w:color w:val="000000"/>
                <w:sz w:val="18"/>
                <w:szCs w:val="18"/>
              </w:rPr>
              <w:t xml:space="preserve">                 150.000,00 </w:t>
            </w:r>
          </w:p>
        </w:tc>
      </w:tr>
      <w:tr w:rsidR="000730BF" w:rsidRPr="00151F91" w14:paraId="31A87892" w14:textId="77777777" w:rsidTr="00AA3268">
        <w:trPr>
          <w:trHeight w:val="315"/>
        </w:trPr>
        <w:tc>
          <w:tcPr>
            <w:tcW w:w="3686" w:type="dxa"/>
            <w:tcBorders>
              <w:top w:val="nil"/>
              <w:left w:val="single" w:sz="8" w:space="0" w:color="auto"/>
              <w:bottom w:val="single" w:sz="8" w:space="0" w:color="auto"/>
              <w:right w:val="single" w:sz="8" w:space="0" w:color="auto"/>
            </w:tcBorders>
            <w:shd w:val="clear" w:color="auto" w:fill="1F497D" w:themeFill="text2"/>
            <w:noWrap/>
            <w:vAlign w:val="center"/>
            <w:hideMark/>
          </w:tcPr>
          <w:p w14:paraId="4E153DD8" w14:textId="7D7A7A8F" w:rsidR="000730BF" w:rsidRPr="00151F91" w:rsidRDefault="000730BF" w:rsidP="00AA3268">
            <w:pPr>
              <w:jc w:val="center"/>
              <w:rPr>
                <w:rFonts w:ascii="Arial" w:hAnsi="Arial" w:cs="Arial"/>
                <w:b/>
                <w:bCs/>
                <w:color w:val="FFFFFF"/>
                <w:sz w:val="18"/>
                <w:szCs w:val="18"/>
              </w:rPr>
            </w:pPr>
            <w:r w:rsidRPr="00151F91">
              <w:rPr>
                <w:rFonts w:ascii="Arial" w:hAnsi="Arial" w:cs="Arial"/>
                <w:b/>
                <w:bCs/>
                <w:color w:val="FFFFFF"/>
                <w:sz w:val="18"/>
                <w:szCs w:val="18"/>
              </w:rPr>
              <w:t>TOTAL GENERAL</w:t>
            </w:r>
          </w:p>
        </w:tc>
        <w:tc>
          <w:tcPr>
            <w:tcW w:w="2693" w:type="dxa"/>
            <w:tcBorders>
              <w:top w:val="nil"/>
              <w:left w:val="nil"/>
              <w:bottom w:val="single" w:sz="8" w:space="0" w:color="auto"/>
              <w:right w:val="single" w:sz="8" w:space="0" w:color="auto"/>
            </w:tcBorders>
            <w:shd w:val="clear" w:color="auto" w:fill="1F497D" w:themeFill="text2"/>
            <w:noWrap/>
            <w:vAlign w:val="center"/>
            <w:hideMark/>
          </w:tcPr>
          <w:p w14:paraId="1FF268BA" w14:textId="77777777" w:rsidR="000730BF" w:rsidRPr="00151F91" w:rsidRDefault="000730BF" w:rsidP="000730BF">
            <w:pPr>
              <w:jc w:val="right"/>
              <w:rPr>
                <w:rFonts w:ascii="Arial" w:hAnsi="Arial" w:cs="Arial"/>
                <w:b/>
                <w:bCs/>
                <w:color w:val="FFFFFF"/>
                <w:sz w:val="18"/>
                <w:szCs w:val="18"/>
              </w:rPr>
            </w:pPr>
            <w:r w:rsidRPr="00151F91">
              <w:rPr>
                <w:rFonts w:ascii="Arial" w:hAnsi="Arial" w:cs="Arial"/>
                <w:b/>
                <w:bCs/>
                <w:color w:val="FFFFFF"/>
                <w:sz w:val="18"/>
                <w:szCs w:val="18"/>
              </w:rPr>
              <w:t>127.431.319,54 </w:t>
            </w:r>
          </w:p>
        </w:tc>
      </w:tr>
    </w:tbl>
    <w:p w14:paraId="008EDE39" w14:textId="53A3A9C9" w:rsidR="000730BF" w:rsidRPr="00151F91" w:rsidRDefault="000730BF" w:rsidP="000730BF">
      <w:pPr>
        <w:jc w:val="both"/>
        <w:rPr>
          <w:rFonts w:ascii="Arial" w:hAnsi="Arial" w:cs="Arial"/>
          <w:b/>
          <w:bCs/>
          <w:sz w:val="18"/>
          <w:szCs w:val="18"/>
        </w:rPr>
      </w:pPr>
    </w:p>
    <w:p w14:paraId="03EFD2BA" w14:textId="77777777" w:rsidR="000730BF" w:rsidRPr="00151F91" w:rsidRDefault="000730BF" w:rsidP="000730BF">
      <w:pPr>
        <w:jc w:val="both"/>
        <w:rPr>
          <w:rFonts w:ascii="Arial" w:hAnsi="Arial" w:cs="Arial"/>
          <w:b/>
          <w:sz w:val="18"/>
          <w:szCs w:val="18"/>
          <w:lang w:val="es-BO" w:eastAsia="es-BO"/>
        </w:rPr>
      </w:pPr>
      <w:r w:rsidRPr="00151F91">
        <w:rPr>
          <w:rFonts w:ascii="Arial" w:hAnsi="Arial" w:cs="Arial"/>
          <w:b/>
          <w:bCs/>
          <w:sz w:val="18"/>
          <w:szCs w:val="18"/>
        </w:rPr>
        <w:t>VALOR TOTAL EN RIESGO</w:t>
      </w:r>
      <w:r w:rsidRPr="00151F91">
        <w:rPr>
          <w:rFonts w:ascii="Arial" w:hAnsi="Arial" w:cs="Arial"/>
          <w:b/>
          <w:sz w:val="18"/>
          <w:szCs w:val="18"/>
        </w:rPr>
        <w:tab/>
        <w:t xml:space="preserve">     :     Bs.</w:t>
      </w:r>
      <w:r w:rsidRPr="00151F91">
        <w:rPr>
          <w:rFonts w:ascii="Arial" w:hAnsi="Arial" w:cs="Arial"/>
          <w:b/>
          <w:sz w:val="18"/>
          <w:szCs w:val="18"/>
          <w:lang w:val="es-BO" w:eastAsia="es-BO"/>
        </w:rPr>
        <w:t xml:space="preserve">     127.431.319,54</w:t>
      </w:r>
      <w:r w:rsidRPr="00151F91">
        <w:rPr>
          <w:rFonts w:ascii="Arial" w:hAnsi="Arial" w:cs="Arial"/>
          <w:b/>
          <w:sz w:val="18"/>
          <w:szCs w:val="18"/>
          <w:lang w:val="es-BO" w:eastAsia="es-BO"/>
        </w:rPr>
        <w:tab/>
      </w:r>
    </w:p>
    <w:p w14:paraId="2273EEE2" w14:textId="77777777" w:rsidR="000730BF" w:rsidRPr="00151F91" w:rsidRDefault="000730BF" w:rsidP="000730BF">
      <w:pPr>
        <w:tabs>
          <w:tab w:val="left" w:pos="3119"/>
        </w:tabs>
        <w:ind w:left="3402" w:hanging="3402"/>
        <w:jc w:val="both"/>
        <w:rPr>
          <w:rFonts w:ascii="Arial" w:hAnsi="Arial" w:cs="Arial"/>
          <w:sz w:val="18"/>
          <w:szCs w:val="18"/>
        </w:rPr>
      </w:pPr>
    </w:p>
    <w:p w14:paraId="54A013BF" w14:textId="77777777" w:rsidR="000730BF" w:rsidRPr="00151F91" w:rsidRDefault="000730BF" w:rsidP="000730BF">
      <w:pPr>
        <w:tabs>
          <w:tab w:val="left" w:pos="3119"/>
        </w:tabs>
        <w:ind w:left="3402" w:hanging="3402"/>
        <w:jc w:val="both"/>
        <w:rPr>
          <w:rFonts w:ascii="Arial" w:hAnsi="Arial" w:cs="Arial"/>
          <w:sz w:val="18"/>
          <w:szCs w:val="18"/>
        </w:rPr>
      </w:pPr>
    </w:p>
    <w:p w14:paraId="1C22776B" w14:textId="77777777" w:rsidR="000730BF" w:rsidRPr="00151F91" w:rsidRDefault="000730BF" w:rsidP="000730BF">
      <w:pPr>
        <w:tabs>
          <w:tab w:val="left" w:pos="3119"/>
        </w:tabs>
        <w:ind w:left="3402" w:hanging="3402"/>
        <w:jc w:val="both"/>
        <w:rPr>
          <w:rFonts w:ascii="Arial" w:hAnsi="Arial" w:cs="Arial"/>
          <w:sz w:val="18"/>
          <w:szCs w:val="18"/>
        </w:rPr>
      </w:pPr>
      <w:r w:rsidRPr="00151F91">
        <w:rPr>
          <w:rFonts w:ascii="Arial" w:hAnsi="Arial" w:cs="Arial"/>
          <w:b/>
          <w:sz w:val="18"/>
          <w:szCs w:val="18"/>
        </w:rPr>
        <w:t xml:space="preserve">VALOR A PRIMERA PERDIDA </w:t>
      </w:r>
      <w:r w:rsidRPr="00151F91">
        <w:rPr>
          <w:rFonts w:ascii="Arial" w:hAnsi="Arial" w:cs="Arial"/>
          <w:b/>
          <w:sz w:val="18"/>
          <w:szCs w:val="18"/>
        </w:rPr>
        <w:tab/>
        <w:t>:</w:t>
      </w:r>
      <w:r w:rsidRPr="00151F91">
        <w:rPr>
          <w:rFonts w:ascii="Arial" w:hAnsi="Arial" w:cs="Arial"/>
          <w:b/>
          <w:sz w:val="18"/>
          <w:szCs w:val="18"/>
        </w:rPr>
        <w:tab/>
        <w:t xml:space="preserve">Bs.       90.000.000,00 </w:t>
      </w:r>
    </w:p>
    <w:p w14:paraId="714C0AC0" w14:textId="77777777" w:rsidR="000730BF" w:rsidRPr="00151F91" w:rsidRDefault="000730BF" w:rsidP="000730BF">
      <w:pPr>
        <w:rPr>
          <w:rFonts w:ascii="Arial" w:hAnsi="Arial" w:cs="Arial"/>
          <w:sz w:val="18"/>
          <w:szCs w:val="18"/>
        </w:rPr>
      </w:pPr>
    </w:p>
    <w:p w14:paraId="0D456183" w14:textId="77777777" w:rsidR="000730BF" w:rsidRPr="00151F91" w:rsidRDefault="000730BF" w:rsidP="000730BF">
      <w:pPr>
        <w:rPr>
          <w:rFonts w:ascii="Arial" w:hAnsi="Arial" w:cs="Arial"/>
          <w:sz w:val="18"/>
          <w:szCs w:val="18"/>
        </w:rPr>
      </w:pPr>
    </w:p>
    <w:p w14:paraId="39BA9883" w14:textId="77777777" w:rsidR="000730BF" w:rsidRPr="00151F91" w:rsidRDefault="000730BF" w:rsidP="000730BF">
      <w:pPr>
        <w:tabs>
          <w:tab w:val="left" w:pos="3119"/>
        </w:tabs>
        <w:ind w:left="3402" w:hanging="3402"/>
        <w:jc w:val="both"/>
        <w:rPr>
          <w:rFonts w:ascii="Arial" w:hAnsi="Arial" w:cs="Arial"/>
          <w:sz w:val="18"/>
          <w:szCs w:val="18"/>
        </w:rPr>
      </w:pPr>
      <w:r w:rsidRPr="00151F91">
        <w:rPr>
          <w:rFonts w:ascii="Arial" w:hAnsi="Arial" w:cs="Arial"/>
          <w:b/>
          <w:sz w:val="18"/>
          <w:szCs w:val="18"/>
        </w:rPr>
        <w:t>RIESGOS CUBIERTOS</w:t>
      </w:r>
      <w:r w:rsidRPr="00151F91">
        <w:rPr>
          <w:rFonts w:ascii="Arial" w:hAnsi="Arial" w:cs="Arial"/>
          <w:b/>
          <w:sz w:val="18"/>
          <w:szCs w:val="18"/>
        </w:rPr>
        <w:tab/>
        <w:t>:</w:t>
      </w:r>
      <w:r w:rsidRPr="00151F91">
        <w:rPr>
          <w:rFonts w:ascii="Arial" w:hAnsi="Arial" w:cs="Arial"/>
          <w:b/>
          <w:sz w:val="18"/>
          <w:szCs w:val="18"/>
        </w:rPr>
        <w:tab/>
      </w:r>
      <w:r w:rsidRPr="00151F91">
        <w:rPr>
          <w:rFonts w:ascii="Arial" w:hAnsi="Arial" w:cs="Arial"/>
          <w:b/>
          <w:sz w:val="18"/>
          <w:szCs w:val="18"/>
          <w:u w:val="single"/>
        </w:rPr>
        <w:t xml:space="preserve">SECCIÓN I - </w:t>
      </w:r>
      <w:r w:rsidRPr="00151F91">
        <w:rPr>
          <w:rFonts w:ascii="Arial" w:hAnsi="Arial" w:cs="Arial"/>
          <w:b/>
          <w:bCs/>
          <w:sz w:val="18"/>
          <w:szCs w:val="18"/>
          <w:u w:val="single"/>
        </w:rPr>
        <w:t>TODO RIESGO DE DAÑOS A PROPIEDAD</w:t>
      </w:r>
      <w:r w:rsidRPr="00151F91">
        <w:rPr>
          <w:rFonts w:ascii="Arial" w:hAnsi="Arial" w:cs="Arial"/>
          <w:sz w:val="18"/>
          <w:szCs w:val="18"/>
        </w:rPr>
        <w:t xml:space="preserve"> incluyendo, pero no limitando a cubrir:</w:t>
      </w:r>
    </w:p>
    <w:p w14:paraId="46799CBA" w14:textId="77777777" w:rsidR="000730BF" w:rsidRPr="00151F91" w:rsidRDefault="000730BF" w:rsidP="000730BF">
      <w:pPr>
        <w:tabs>
          <w:tab w:val="left" w:pos="3119"/>
        </w:tabs>
        <w:ind w:left="3402" w:hanging="3402"/>
        <w:jc w:val="both"/>
        <w:rPr>
          <w:rFonts w:ascii="Arial" w:hAnsi="Arial" w:cs="Arial"/>
          <w:sz w:val="18"/>
          <w:szCs w:val="18"/>
        </w:rPr>
      </w:pPr>
    </w:p>
    <w:p w14:paraId="427E5BD2" w14:textId="77777777" w:rsidR="000730BF" w:rsidRPr="00151F91" w:rsidRDefault="000730BF" w:rsidP="00DA03F5">
      <w:pPr>
        <w:numPr>
          <w:ilvl w:val="0"/>
          <w:numId w:val="49"/>
        </w:numPr>
        <w:suppressAutoHyphens/>
        <w:ind w:left="3402" w:hanging="283"/>
        <w:jc w:val="both"/>
        <w:rPr>
          <w:rFonts w:ascii="Arial" w:hAnsi="Arial" w:cs="Arial"/>
          <w:sz w:val="18"/>
          <w:szCs w:val="18"/>
        </w:rPr>
      </w:pPr>
      <w:r w:rsidRPr="00151F91">
        <w:rPr>
          <w:rFonts w:ascii="Arial" w:hAnsi="Arial" w:cs="Arial"/>
          <w:sz w:val="18"/>
          <w:szCs w:val="18"/>
        </w:rPr>
        <w:t>Incendio y Riesgos Aliados</w:t>
      </w:r>
    </w:p>
    <w:p w14:paraId="04954F60" w14:textId="77777777" w:rsidR="000730BF" w:rsidRPr="00151F91" w:rsidRDefault="000730BF" w:rsidP="00DA03F5">
      <w:pPr>
        <w:numPr>
          <w:ilvl w:val="0"/>
          <w:numId w:val="49"/>
        </w:numPr>
        <w:suppressAutoHyphens/>
        <w:ind w:left="3402" w:hanging="283"/>
        <w:jc w:val="both"/>
        <w:rPr>
          <w:rFonts w:ascii="Arial" w:hAnsi="Arial" w:cs="Arial"/>
          <w:sz w:val="18"/>
          <w:szCs w:val="18"/>
        </w:rPr>
      </w:pPr>
      <w:r w:rsidRPr="00151F91">
        <w:rPr>
          <w:rFonts w:ascii="Arial" w:hAnsi="Arial" w:cs="Arial"/>
          <w:sz w:val="18"/>
          <w:szCs w:val="18"/>
        </w:rPr>
        <w:t>Terremoto, Temblor, Erupciones Volcánicas y/o Movimientos Sísmicos de cualquier intensidad</w:t>
      </w:r>
    </w:p>
    <w:p w14:paraId="6F12BF4F" w14:textId="77777777" w:rsidR="000730BF" w:rsidRPr="00151F91" w:rsidRDefault="000730BF" w:rsidP="00DA03F5">
      <w:pPr>
        <w:numPr>
          <w:ilvl w:val="0"/>
          <w:numId w:val="49"/>
        </w:numPr>
        <w:suppressAutoHyphens/>
        <w:ind w:left="3402" w:hanging="283"/>
        <w:jc w:val="both"/>
        <w:rPr>
          <w:rFonts w:ascii="Arial" w:hAnsi="Arial" w:cs="Arial"/>
          <w:sz w:val="18"/>
          <w:szCs w:val="18"/>
        </w:rPr>
      </w:pPr>
      <w:r w:rsidRPr="00151F91">
        <w:rPr>
          <w:rFonts w:ascii="Arial" w:hAnsi="Arial" w:cs="Arial"/>
          <w:sz w:val="18"/>
          <w:szCs w:val="18"/>
        </w:rPr>
        <w:t xml:space="preserve">Terrorismo y Riesgos Políticos en general; incluyendo pero no limitando a cubrir: Vandalismo, Daño Malicioso, Motines </w:t>
      </w:r>
      <w:r w:rsidRPr="00151F91">
        <w:rPr>
          <w:rFonts w:ascii="Arial" w:hAnsi="Arial" w:cs="Arial"/>
          <w:sz w:val="18"/>
          <w:szCs w:val="18"/>
          <w:lang w:val="es-BO"/>
        </w:rPr>
        <w:t>cualquiera sea su naturaleza, incluyendo pero no limitando a Motines Policiales</w:t>
      </w:r>
      <w:r w:rsidRPr="00151F91">
        <w:rPr>
          <w:rFonts w:ascii="Arial" w:hAnsi="Arial" w:cs="Arial"/>
          <w:sz w:val="18"/>
          <w:szCs w:val="18"/>
        </w:rPr>
        <w:t>, Huelgas, Conmoción Civil, Sabotaje, Pillaje, Saqueo, Asonada y Tumultos Populares y cualquier tipo de Disturbio Social y/o Político; incluyendo en ello Robo y/o Asalto, perdida o daño por robo de bienes ocurridos durante el Incendio,  Explosión y cualquier otro tipo de siniestro ocasionado por estos actos sean directos o indirectos</w:t>
      </w:r>
    </w:p>
    <w:p w14:paraId="3D4224B3" w14:textId="3EB1C24E" w:rsidR="000730BF" w:rsidRPr="00151F91" w:rsidRDefault="000730BF" w:rsidP="00DA03F5">
      <w:pPr>
        <w:pStyle w:val="Prrafodelista"/>
        <w:numPr>
          <w:ilvl w:val="0"/>
          <w:numId w:val="49"/>
        </w:numPr>
        <w:suppressAutoHyphens/>
        <w:ind w:left="3402" w:hanging="283"/>
        <w:contextualSpacing/>
        <w:jc w:val="both"/>
        <w:rPr>
          <w:rFonts w:ascii="Arial" w:hAnsi="Arial" w:cs="Arial"/>
          <w:sz w:val="18"/>
          <w:szCs w:val="18"/>
        </w:rPr>
      </w:pPr>
      <w:r w:rsidRPr="00151F91">
        <w:rPr>
          <w:rFonts w:ascii="Arial" w:hAnsi="Arial" w:cs="Arial"/>
          <w:sz w:val="18"/>
          <w:szCs w:val="18"/>
        </w:rPr>
        <w:t>Riesgos de la naturaleza incluyendo pero no limitando a: Caída de Rocas y/o árboles, Anegación, Riadas, Crecidas y/o Desbordes de Ríos, Lodos, Sifonamientos, Corrientes subterráneas, Desborde de agua de toda naturaleza, Deslizamiento, Hundimiento de terrenos,  Asentamientos, Agrietamientos, Aludes, Desprendimientos de Tierra y/o Erosión, Corrimiento de suelos, Enlodamiento, Corrientes subterráneas, Daños por Agua, Lluvia, Filtración e Inundación cualquiera el grado e intensidad - Daños por Granizo</w:t>
      </w:r>
      <w:r w:rsidRPr="00151F91">
        <w:rPr>
          <w:rFonts w:ascii="Arial" w:hAnsi="Arial" w:cs="Arial"/>
          <w:sz w:val="18"/>
          <w:szCs w:val="18"/>
          <w:lang w:val="es-US"/>
        </w:rPr>
        <w:t xml:space="preserve">, Hielo, Nieve y/o Tempestad, Tornados, Tormenta - Daños por Huracán, Vientos, Ventarrones y/o Vientos Huracanados, cualquiera sea su intensidad y denominación – Daños por </w:t>
      </w:r>
      <w:r w:rsidRPr="00151F91">
        <w:rPr>
          <w:rFonts w:ascii="Arial" w:hAnsi="Arial" w:cs="Arial"/>
          <w:sz w:val="18"/>
          <w:szCs w:val="18"/>
        </w:rPr>
        <w:t xml:space="preserve">Cambios Climáticos (Ejemplo: Cambios de Temperatura). Para todos los </w:t>
      </w:r>
      <w:r w:rsidR="00AA3268" w:rsidRPr="00151F91">
        <w:rPr>
          <w:rFonts w:ascii="Arial" w:hAnsi="Arial" w:cs="Arial"/>
          <w:sz w:val="18"/>
          <w:szCs w:val="18"/>
        </w:rPr>
        <w:t xml:space="preserve">riesgos </w:t>
      </w:r>
      <w:r w:rsidR="00AA3268" w:rsidRPr="00151F91">
        <w:rPr>
          <w:rFonts w:ascii="Arial" w:hAnsi="Arial" w:cs="Arial"/>
          <w:sz w:val="18"/>
          <w:szCs w:val="18"/>
          <w:lang w:val="es-US"/>
        </w:rPr>
        <w:t>de</w:t>
      </w:r>
      <w:r w:rsidRPr="00151F91">
        <w:rPr>
          <w:rFonts w:ascii="Arial" w:hAnsi="Arial" w:cs="Arial"/>
          <w:sz w:val="18"/>
          <w:szCs w:val="18"/>
          <w:lang w:val="es-US"/>
        </w:rPr>
        <w:t xml:space="preserve"> la naturaleza, cualquiera sea su denominación e intensidad</w:t>
      </w:r>
    </w:p>
    <w:p w14:paraId="2D86A931" w14:textId="4CB3D34C" w:rsidR="000730BF" w:rsidRPr="00151F91" w:rsidRDefault="000730BF" w:rsidP="00DA03F5">
      <w:pPr>
        <w:numPr>
          <w:ilvl w:val="0"/>
          <w:numId w:val="49"/>
        </w:numPr>
        <w:suppressAutoHyphens/>
        <w:ind w:left="3402" w:hanging="283"/>
        <w:jc w:val="both"/>
        <w:rPr>
          <w:rFonts w:ascii="Arial" w:hAnsi="Arial" w:cs="Arial"/>
          <w:sz w:val="18"/>
          <w:szCs w:val="18"/>
        </w:rPr>
      </w:pPr>
      <w:r w:rsidRPr="00151F91">
        <w:rPr>
          <w:rFonts w:ascii="Arial" w:hAnsi="Arial" w:cs="Arial"/>
          <w:sz w:val="18"/>
          <w:szCs w:val="18"/>
        </w:rPr>
        <w:t xml:space="preserve">Colapso y/o Derrumbe de </w:t>
      </w:r>
      <w:r w:rsidR="00AA3268" w:rsidRPr="00151F91">
        <w:rPr>
          <w:rFonts w:ascii="Arial" w:hAnsi="Arial" w:cs="Arial"/>
          <w:sz w:val="18"/>
          <w:szCs w:val="18"/>
        </w:rPr>
        <w:t>Edificios, Inmuebles</w:t>
      </w:r>
      <w:r w:rsidRPr="00151F91">
        <w:rPr>
          <w:rFonts w:ascii="Arial" w:hAnsi="Arial" w:cs="Arial"/>
          <w:sz w:val="18"/>
          <w:szCs w:val="18"/>
        </w:rPr>
        <w:t xml:space="preserve">, Instalaciones, Construcciones, Obras Civiles en general, Almacenes, Depósitos, </w:t>
      </w:r>
      <w:r w:rsidRPr="00151F91">
        <w:rPr>
          <w:rFonts w:ascii="Arial" w:hAnsi="Arial" w:cs="Arial"/>
          <w:sz w:val="18"/>
          <w:szCs w:val="18"/>
          <w:lang w:val="es-US"/>
        </w:rPr>
        <w:t>Colapso y/o Desplome de Techos y/o Paredes (cubre tanto a los bienes afectados como al contenido), Estructuras y/o Muros Perimetrales.</w:t>
      </w:r>
    </w:p>
    <w:p w14:paraId="22157F30" w14:textId="77777777" w:rsidR="000730BF" w:rsidRPr="00151F91" w:rsidRDefault="000730BF" w:rsidP="00DA03F5">
      <w:pPr>
        <w:numPr>
          <w:ilvl w:val="0"/>
          <w:numId w:val="49"/>
        </w:numPr>
        <w:suppressAutoHyphens/>
        <w:ind w:left="3402" w:hanging="283"/>
        <w:jc w:val="both"/>
        <w:rPr>
          <w:rFonts w:ascii="Arial" w:hAnsi="Arial" w:cs="Arial"/>
          <w:sz w:val="18"/>
          <w:szCs w:val="18"/>
        </w:rPr>
      </w:pPr>
      <w:r w:rsidRPr="00151F91">
        <w:rPr>
          <w:rFonts w:ascii="Arial" w:hAnsi="Arial" w:cs="Arial"/>
          <w:sz w:val="18"/>
          <w:szCs w:val="18"/>
        </w:rPr>
        <w:t>De Caída y/o Colapso de Rumas, Estantes y/o Anaqueles</w:t>
      </w:r>
    </w:p>
    <w:p w14:paraId="2DBD2BBB" w14:textId="77777777" w:rsidR="000730BF" w:rsidRPr="00151F91" w:rsidRDefault="000730BF" w:rsidP="00DA03F5">
      <w:pPr>
        <w:pStyle w:val="Document1"/>
        <w:keepLines w:val="0"/>
        <w:numPr>
          <w:ilvl w:val="0"/>
          <w:numId w:val="49"/>
        </w:numPr>
        <w:ind w:left="3402" w:hanging="283"/>
        <w:jc w:val="both"/>
        <w:rPr>
          <w:rFonts w:ascii="Arial" w:hAnsi="Arial" w:cs="Arial"/>
          <w:sz w:val="18"/>
          <w:szCs w:val="18"/>
          <w:lang w:val="es-BO"/>
        </w:rPr>
      </w:pPr>
      <w:r w:rsidRPr="00151F91">
        <w:rPr>
          <w:rFonts w:ascii="Arial" w:hAnsi="Arial" w:cs="Arial"/>
          <w:sz w:val="18"/>
          <w:szCs w:val="18"/>
          <w:lang w:val="es-BO"/>
        </w:rPr>
        <w:t>Impacto de Aeronaves</w:t>
      </w:r>
      <w:r w:rsidRPr="00151F91">
        <w:rPr>
          <w:rFonts w:ascii="Arial" w:eastAsia="Arial Unicode MS" w:hAnsi="Arial" w:cs="Arial"/>
          <w:sz w:val="18"/>
          <w:szCs w:val="18"/>
          <w:lang w:val="es-US"/>
        </w:rPr>
        <w:t>, Artefactos Aéreos y/</w:t>
      </w:r>
      <w:r w:rsidRPr="00151F91">
        <w:rPr>
          <w:rFonts w:ascii="Arial" w:hAnsi="Arial" w:cs="Arial"/>
          <w:sz w:val="18"/>
          <w:szCs w:val="18"/>
          <w:lang w:val="es-BO"/>
        </w:rPr>
        <w:t>u objetos que caigan de ellas</w:t>
      </w:r>
    </w:p>
    <w:p w14:paraId="4D436FDD" w14:textId="77777777" w:rsidR="000730BF" w:rsidRPr="00151F91" w:rsidRDefault="000730BF" w:rsidP="00DA03F5">
      <w:pPr>
        <w:pStyle w:val="Document1"/>
        <w:keepLines w:val="0"/>
        <w:numPr>
          <w:ilvl w:val="0"/>
          <w:numId w:val="49"/>
        </w:numPr>
        <w:ind w:left="3402" w:hanging="283"/>
        <w:jc w:val="both"/>
        <w:rPr>
          <w:rFonts w:ascii="Arial" w:hAnsi="Arial" w:cs="Arial"/>
          <w:sz w:val="18"/>
          <w:szCs w:val="18"/>
          <w:lang w:val="es-BO"/>
        </w:rPr>
      </w:pPr>
      <w:r w:rsidRPr="00151F91">
        <w:rPr>
          <w:rFonts w:ascii="Arial" w:hAnsi="Arial" w:cs="Arial"/>
          <w:sz w:val="18"/>
          <w:szCs w:val="18"/>
          <w:lang w:val="es-BO"/>
        </w:rPr>
        <w:t>Impacto de Vehículos, Propios y/o Ajenos y/o Bajo el control del Asegurado</w:t>
      </w:r>
    </w:p>
    <w:p w14:paraId="2F273D57" w14:textId="77777777" w:rsidR="000730BF" w:rsidRPr="00151F91" w:rsidRDefault="000730BF" w:rsidP="00DA03F5">
      <w:pPr>
        <w:pStyle w:val="Document1"/>
        <w:keepLines w:val="0"/>
        <w:numPr>
          <w:ilvl w:val="0"/>
          <w:numId w:val="49"/>
        </w:numPr>
        <w:ind w:left="3402" w:hanging="283"/>
        <w:jc w:val="both"/>
        <w:rPr>
          <w:rFonts w:ascii="Arial" w:hAnsi="Arial" w:cs="Arial"/>
          <w:sz w:val="18"/>
          <w:szCs w:val="18"/>
          <w:lang w:val="es-BO"/>
        </w:rPr>
      </w:pPr>
      <w:r w:rsidRPr="00151F91">
        <w:rPr>
          <w:rFonts w:ascii="Arial" w:hAnsi="Arial" w:cs="Arial"/>
          <w:sz w:val="18"/>
          <w:szCs w:val="18"/>
          <w:lang w:val="es-US" w:eastAsia="es-BO"/>
        </w:rPr>
        <w:t>Robo con Violencia al Contenido en general</w:t>
      </w:r>
    </w:p>
    <w:p w14:paraId="0F68F419" w14:textId="77777777" w:rsidR="000730BF" w:rsidRPr="00151F91" w:rsidRDefault="000730BF" w:rsidP="00DA03F5">
      <w:pPr>
        <w:pStyle w:val="Document1"/>
        <w:keepLines w:val="0"/>
        <w:numPr>
          <w:ilvl w:val="0"/>
          <w:numId w:val="49"/>
        </w:numPr>
        <w:ind w:left="3402" w:hanging="283"/>
        <w:jc w:val="both"/>
        <w:rPr>
          <w:rFonts w:ascii="Arial" w:hAnsi="Arial" w:cs="Arial"/>
          <w:sz w:val="18"/>
          <w:szCs w:val="18"/>
          <w:lang w:val="es-BO"/>
        </w:rPr>
      </w:pPr>
      <w:r w:rsidRPr="00151F91">
        <w:rPr>
          <w:rFonts w:ascii="Arial" w:hAnsi="Arial" w:cs="Arial"/>
          <w:sz w:val="18"/>
          <w:szCs w:val="18"/>
          <w:lang w:val="es-BO"/>
        </w:rPr>
        <w:t>Hurto y/o Ratería y/o desaparición misteriosa</w:t>
      </w:r>
    </w:p>
    <w:p w14:paraId="48690D1E" w14:textId="77777777" w:rsidR="000730BF" w:rsidRPr="00151F91" w:rsidRDefault="000730BF" w:rsidP="00DA03F5">
      <w:pPr>
        <w:numPr>
          <w:ilvl w:val="0"/>
          <w:numId w:val="49"/>
        </w:numPr>
        <w:suppressAutoHyphens/>
        <w:ind w:left="3402" w:hanging="283"/>
        <w:jc w:val="both"/>
        <w:rPr>
          <w:rFonts w:ascii="Arial" w:hAnsi="Arial" w:cs="Arial"/>
          <w:sz w:val="18"/>
          <w:szCs w:val="18"/>
        </w:rPr>
      </w:pPr>
      <w:r w:rsidRPr="00151F91">
        <w:rPr>
          <w:rFonts w:ascii="Arial" w:hAnsi="Arial" w:cs="Arial"/>
          <w:sz w:val="18"/>
          <w:szCs w:val="18"/>
          <w:lang w:val="es-US"/>
        </w:rPr>
        <w:t>Daños por Rotura de Grifería, Rebalse de tanques y u otros</w:t>
      </w:r>
    </w:p>
    <w:p w14:paraId="01290DEC" w14:textId="77777777" w:rsidR="000730BF" w:rsidRPr="00151F91" w:rsidRDefault="000730BF" w:rsidP="00DA03F5">
      <w:pPr>
        <w:pStyle w:val="Document1"/>
        <w:keepLines w:val="0"/>
        <w:numPr>
          <w:ilvl w:val="0"/>
          <w:numId w:val="49"/>
        </w:numPr>
        <w:ind w:left="3402" w:hanging="283"/>
        <w:jc w:val="both"/>
        <w:rPr>
          <w:rFonts w:ascii="Arial" w:hAnsi="Arial" w:cs="Arial"/>
          <w:sz w:val="18"/>
          <w:szCs w:val="18"/>
          <w:lang w:val="es-BO"/>
        </w:rPr>
      </w:pPr>
      <w:r w:rsidRPr="00151F91">
        <w:rPr>
          <w:rFonts w:ascii="Arial" w:hAnsi="Arial" w:cs="Arial"/>
          <w:sz w:val="18"/>
          <w:szCs w:val="18"/>
          <w:lang w:val="es-BO"/>
        </w:rPr>
        <w:t>Daños por Humo y Hollín (con o sin fuego)</w:t>
      </w:r>
    </w:p>
    <w:p w14:paraId="1F07B7EE" w14:textId="77777777" w:rsidR="000730BF" w:rsidRPr="00151F91" w:rsidRDefault="000730BF" w:rsidP="000730BF">
      <w:pPr>
        <w:tabs>
          <w:tab w:val="left" w:pos="3119"/>
        </w:tabs>
        <w:ind w:left="3402" w:hanging="3402"/>
        <w:jc w:val="both"/>
        <w:rPr>
          <w:rFonts w:ascii="Arial" w:hAnsi="Arial" w:cs="Arial"/>
          <w:sz w:val="18"/>
          <w:szCs w:val="18"/>
        </w:rPr>
      </w:pPr>
      <w:r w:rsidRPr="00151F91">
        <w:rPr>
          <w:rFonts w:ascii="Arial" w:hAnsi="Arial" w:cs="Arial"/>
          <w:sz w:val="18"/>
          <w:szCs w:val="18"/>
        </w:rPr>
        <w:tab/>
      </w:r>
      <w:r w:rsidRPr="00151F91">
        <w:rPr>
          <w:rFonts w:ascii="Arial" w:hAnsi="Arial" w:cs="Arial"/>
          <w:sz w:val="18"/>
          <w:szCs w:val="18"/>
        </w:rPr>
        <w:tab/>
      </w:r>
      <w:r w:rsidRPr="00151F91">
        <w:rPr>
          <w:rFonts w:ascii="Arial" w:hAnsi="Arial" w:cs="Arial"/>
          <w:sz w:val="18"/>
          <w:szCs w:val="18"/>
        </w:rPr>
        <w:tab/>
      </w:r>
      <w:r w:rsidRPr="00151F91">
        <w:rPr>
          <w:rFonts w:ascii="Arial" w:hAnsi="Arial" w:cs="Arial"/>
          <w:sz w:val="18"/>
          <w:szCs w:val="18"/>
        </w:rPr>
        <w:tab/>
      </w:r>
    </w:p>
    <w:tbl>
      <w:tblPr>
        <w:tblW w:w="6804" w:type="dxa"/>
        <w:tblInd w:w="3109" w:type="dxa"/>
        <w:tblLayout w:type="fixed"/>
        <w:tblCellMar>
          <w:left w:w="70" w:type="dxa"/>
          <w:right w:w="70" w:type="dxa"/>
        </w:tblCellMar>
        <w:tblLook w:val="04A0" w:firstRow="1" w:lastRow="0" w:firstColumn="1" w:lastColumn="0" w:noHBand="0" w:noVBand="1"/>
      </w:tblPr>
      <w:tblGrid>
        <w:gridCol w:w="4678"/>
        <w:gridCol w:w="2126"/>
      </w:tblGrid>
      <w:tr w:rsidR="000730BF" w:rsidRPr="00151F91" w14:paraId="16CD2955" w14:textId="77777777" w:rsidTr="00AA3268">
        <w:trPr>
          <w:trHeight w:val="405"/>
        </w:trPr>
        <w:tc>
          <w:tcPr>
            <w:tcW w:w="4678" w:type="dxa"/>
            <w:tcBorders>
              <w:top w:val="single" w:sz="8" w:space="0" w:color="auto"/>
              <w:left w:val="single" w:sz="8" w:space="0" w:color="auto"/>
              <w:bottom w:val="nil"/>
              <w:right w:val="single" w:sz="8" w:space="0" w:color="auto"/>
            </w:tcBorders>
            <w:shd w:val="clear" w:color="auto" w:fill="1F497D" w:themeFill="text2"/>
            <w:vAlign w:val="center"/>
            <w:hideMark/>
          </w:tcPr>
          <w:p w14:paraId="0627EAD9" w14:textId="7136E8AF" w:rsidR="000730BF" w:rsidRPr="00151F91" w:rsidRDefault="000730BF" w:rsidP="00AA3268">
            <w:pPr>
              <w:ind w:left="209"/>
              <w:jc w:val="center"/>
              <w:rPr>
                <w:rFonts w:ascii="Arial" w:hAnsi="Arial" w:cs="Arial"/>
                <w:b/>
                <w:bCs/>
                <w:color w:val="FFFFFF" w:themeColor="background1"/>
                <w:sz w:val="18"/>
                <w:szCs w:val="18"/>
                <w:lang w:val="es-BO"/>
              </w:rPr>
            </w:pPr>
            <w:r w:rsidRPr="00151F91">
              <w:rPr>
                <w:rFonts w:ascii="Arial" w:hAnsi="Arial" w:cs="Arial"/>
                <w:b/>
                <w:bCs/>
                <w:color w:val="FFFFFF" w:themeColor="background1"/>
                <w:sz w:val="18"/>
                <w:szCs w:val="18"/>
                <w:lang w:val="es-BO"/>
              </w:rPr>
              <w:t xml:space="preserve">SUBLIMITES – </w:t>
            </w:r>
            <w:r w:rsidR="00AA3268" w:rsidRPr="00151F91">
              <w:rPr>
                <w:rFonts w:ascii="Arial" w:hAnsi="Arial" w:cs="Arial"/>
                <w:b/>
                <w:bCs/>
                <w:color w:val="FFFFFF" w:themeColor="background1"/>
                <w:sz w:val="18"/>
                <w:szCs w:val="18"/>
                <w:lang w:val="es-BO"/>
              </w:rPr>
              <w:t>SECCIÓN</w:t>
            </w:r>
            <w:r w:rsidRPr="00151F91">
              <w:rPr>
                <w:rFonts w:ascii="Arial" w:hAnsi="Arial" w:cs="Arial"/>
                <w:b/>
                <w:bCs/>
                <w:color w:val="FFFFFF" w:themeColor="background1"/>
                <w:sz w:val="18"/>
                <w:szCs w:val="18"/>
                <w:lang w:val="es-BO"/>
              </w:rPr>
              <w:t xml:space="preserve"> I</w:t>
            </w:r>
          </w:p>
        </w:tc>
        <w:tc>
          <w:tcPr>
            <w:tcW w:w="2126" w:type="dxa"/>
            <w:tcBorders>
              <w:top w:val="single" w:sz="8" w:space="0" w:color="auto"/>
              <w:left w:val="nil"/>
              <w:bottom w:val="nil"/>
              <w:right w:val="single" w:sz="8" w:space="0" w:color="auto"/>
            </w:tcBorders>
            <w:shd w:val="clear" w:color="auto" w:fill="1F497D" w:themeFill="text2"/>
            <w:vAlign w:val="center"/>
            <w:hideMark/>
          </w:tcPr>
          <w:p w14:paraId="44694D74" w14:textId="77777777" w:rsidR="000730BF" w:rsidRPr="00151F91" w:rsidRDefault="000730BF" w:rsidP="00AA3268">
            <w:pPr>
              <w:ind w:left="209"/>
              <w:jc w:val="center"/>
              <w:rPr>
                <w:rFonts w:ascii="Arial" w:hAnsi="Arial" w:cs="Arial"/>
                <w:b/>
                <w:bCs/>
                <w:color w:val="FFFFFF" w:themeColor="background1"/>
                <w:sz w:val="18"/>
                <w:szCs w:val="18"/>
                <w:lang w:val="es-BO" w:eastAsia="es-ES"/>
              </w:rPr>
            </w:pPr>
            <w:r w:rsidRPr="00151F91">
              <w:rPr>
                <w:rFonts w:ascii="Arial" w:hAnsi="Arial" w:cs="Arial"/>
                <w:b/>
                <w:bCs/>
                <w:color w:val="FFFFFF" w:themeColor="background1"/>
                <w:sz w:val="18"/>
                <w:szCs w:val="18"/>
                <w:lang w:val="es-BO" w:eastAsia="es-ES"/>
              </w:rPr>
              <w:t>HASTA Bs.</w:t>
            </w:r>
          </w:p>
        </w:tc>
      </w:tr>
      <w:tr w:rsidR="000730BF" w:rsidRPr="00151F91" w14:paraId="10767008" w14:textId="77777777" w:rsidTr="00AA3268">
        <w:trPr>
          <w:trHeight w:val="762"/>
        </w:trPr>
        <w:tc>
          <w:tcPr>
            <w:tcW w:w="4678" w:type="dxa"/>
            <w:tcBorders>
              <w:top w:val="nil"/>
              <w:left w:val="single" w:sz="8" w:space="0" w:color="auto"/>
              <w:bottom w:val="single" w:sz="4" w:space="0" w:color="auto"/>
              <w:right w:val="single" w:sz="8" w:space="0" w:color="auto"/>
            </w:tcBorders>
            <w:shd w:val="clear" w:color="auto" w:fill="auto"/>
            <w:hideMark/>
          </w:tcPr>
          <w:p w14:paraId="57B756ED" w14:textId="77777777" w:rsidR="000730BF" w:rsidRPr="00151F91" w:rsidRDefault="000730BF" w:rsidP="000730BF">
            <w:pPr>
              <w:ind w:left="209"/>
              <w:jc w:val="both"/>
              <w:rPr>
                <w:rFonts w:ascii="Arial" w:hAnsi="Arial" w:cs="Arial"/>
                <w:sz w:val="18"/>
                <w:szCs w:val="18"/>
                <w:lang w:val="es-BO" w:eastAsia="es-ES"/>
              </w:rPr>
            </w:pPr>
            <w:r w:rsidRPr="00151F91">
              <w:rPr>
                <w:rFonts w:ascii="Arial" w:hAnsi="Arial" w:cs="Arial"/>
                <w:spacing w:val="-3"/>
                <w:sz w:val="18"/>
                <w:szCs w:val="18"/>
              </w:rPr>
              <w:t xml:space="preserve">Rotura por cualquier causa de vidrios, cristales, vitrales, acrílicos y/o policarbonatos, sean estos  normales y/o blindex en las estructuras internas y/o externas en puertas, mamparas, vidrios de escritorios, espejos, lámparas, adornos de iluminación, techos, cielos falsos, en cualquier ubicación y de cualquier forma y la rotura de sanitarios, </w:t>
            </w:r>
            <w:r w:rsidRPr="00151F91">
              <w:rPr>
                <w:rFonts w:ascii="Arial" w:hAnsi="Arial" w:cs="Arial"/>
                <w:sz w:val="18"/>
                <w:szCs w:val="18"/>
                <w:lang w:val="es-BO"/>
              </w:rPr>
              <w:t>Rotura de letreros y/o avisos luminosos, Banners y Vallas Publicitarias</w:t>
            </w:r>
          </w:p>
        </w:tc>
        <w:tc>
          <w:tcPr>
            <w:tcW w:w="2126" w:type="dxa"/>
            <w:tcBorders>
              <w:top w:val="nil"/>
              <w:left w:val="nil"/>
              <w:bottom w:val="single" w:sz="4" w:space="0" w:color="auto"/>
              <w:right w:val="single" w:sz="8" w:space="0" w:color="auto"/>
            </w:tcBorders>
            <w:shd w:val="clear" w:color="auto" w:fill="auto"/>
            <w:vAlign w:val="center"/>
            <w:hideMark/>
          </w:tcPr>
          <w:p w14:paraId="2F8EB304" w14:textId="77777777" w:rsidR="000730BF" w:rsidRPr="00151F91" w:rsidRDefault="000730BF" w:rsidP="00AA3268">
            <w:pPr>
              <w:ind w:left="209"/>
              <w:jc w:val="right"/>
              <w:rPr>
                <w:rFonts w:ascii="Arial" w:hAnsi="Arial" w:cs="Arial"/>
                <w:sz w:val="18"/>
                <w:szCs w:val="18"/>
                <w:lang w:val="es-BO" w:eastAsia="es-ES"/>
              </w:rPr>
            </w:pPr>
            <w:r w:rsidRPr="00151F91">
              <w:rPr>
                <w:rFonts w:ascii="Arial" w:hAnsi="Arial" w:cs="Arial"/>
                <w:sz w:val="18"/>
                <w:szCs w:val="18"/>
                <w:lang w:val="es-BO" w:eastAsia="es-ES"/>
              </w:rPr>
              <w:t xml:space="preserve">       200.000,00   </w:t>
            </w:r>
          </w:p>
        </w:tc>
      </w:tr>
      <w:tr w:rsidR="000730BF" w:rsidRPr="00151F91" w14:paraId="44024B49" w14:textId="77777777" w:rsidTr="00AA3268">
        <w:trPr>
          <w:trHeight w:val="525"/>
        </w:trPr>
        <w:tc>
          <w:tcPr>
            <w:tcW w:w="4678" w:type="dxa"/>
            <w:tcBorders>
              <w:top w:val="nil"/>
              <w:left w:val="single" w:sz="8" w:space="0" w:color="auto"/>
              <w:bottom w:val="single" w:sz="4" w:space="0" w:color="auto"/>
              <w:right w:val="single" w:sz="8" w:space="0" w:color="auto"/>
            </w:tcBorders>
            <w:shd w:val="clear" w:color="auto" w:fill="auto"/>
            <w:hideMark/>
          </w:tcPr>
          <w:p w14:paraId="2AB492A3" w14:textId="77777777" w:rsidR="000730BF" w:rsidRPr="00151F91" w:rsidRDefault="000730BF" w:rsidP="000730BF">
            <w:pPr>
              <w:ind w:left="209"/>
              <w:jc w:val="both"/>
              <w:rPr>
                <w:rFonts w:ascii="Arial" w:hAnsi="Arial" w:cs="Arial"/>
                <w:sz w:val="18"/>
                <w:szCs w:val="18"/>
                <w:lang w:val="es-BO" w:eastAsia="es-ES"/>
              </w:rPr>
            </w:pPr>
            <w:r w:rsidRPr="00151F91">
              <w:rPr>
                <w:rFonts w:ascii="Arial" w:hAnsi="Arial" w:cs="Arial"/>
                <w:sz w:val="18"/>
                <w:szCs w:val="18"/>
                <w:lang w:val="es-BO" w:eastAsia="es-ES"/>
              </w:rPr>
              <w:t>Robo y/o Asalto, para todo el Contenido incluyendo mercadería; y Robo con Fractura, Tentativa de Robo, Ingreso Furtivo</w:t>
            </w:r>
          </w:p>
        </w:tc>
        <w:tc>
          <w:tcPr>
            <w:tcW w:w="2126" w:type="dxa"/>
            <w:tcBorders>
              <w:top w:val="nil"/>
              <w:left w:val="nil"/>
              <w:bottom w:val="single" w:sz="4" w:space="0" w:color="auto"/>
              <w:right w:val="single" w:sz="8" w:space="0" w:color="auto"/>
            </w:tcBorders>
            <w:shd w:val="clear" w:color="auto" w:fill="auto"/>
            <w:vAlign w:val="center"/>
            <w:hideMark/>
          </w:tcPr>
          <w:p w14:paraId="6C6A45BD" w14:textId="77777777" w:rsidR="000730BF" w:rsidRPr="00151F91" w:rsidRDefault="000730BF" w:rsidP="00AA3268">
            <w:pPr>
              <w:ind w:left="209"/>
              <w:jc w:val="right"/>
              <w:rPr>
                <w:rFonts w:ascii="Arial" w:hAnsi="Arial" w:cs="Arial"/>
                <w:sz w:val="18"/>
                <w:szCs w:val="18"/>
                <w:lang w:val="es-BO" w:eastAsia="es-ES"/>
              </w:rPr>
            </w:pPr>
            <w:r w:rsidRPr="00151F91">
              <w:rPr>
                <w:rFonts w:ascii="Arial" w:hAnsi="Arial" w:cs="Arial"/>
                <w:sz w:val="18"/>
                <w:szCs w:val="18"/>
                <w:lang w:val="es-BO" w:eastAsia="es-ES"/>
              </w:rPr>
              <w:t xml:space="preserve">      2.100.000,00   </w:t>
            </w:r>
          </w:p>
        </w:tc>
      </w:tr>
      <w:tr w:rsidR="000730BF" w:rsidRPr="00151F91" w14:paraId="67E47E4C" w14:textId="77777777" w:rsidTr="00AA3268">
        <w:trPr>
          <w:trHeight w:val="375"/>
        </w:trPr>
        <w:tc>
          <w:tcPr>
            <w:tcW w:w="4678" w:type="dxa"/>
            <w:tcBorders>
              <w:top w:val="nil"/>
              <w:left w:val="single" w:sz="8" w:space="0" w:color="auto"/>
              <w:bottom w:val="single" w:sz="4" w:space="0" w:color="auto"/>
              <w:right w:val="single" w:sz="8" w:space="0" w:color="auto"/>
            </w:tcBorders>
            <w:shd w:val="clear" w:color="auto" w:fill="auto"/>
            <w:hideMark/>
          </w:tcPr>
          <w:p w14:paraId="270F1174" w14:textId="77777777" w:rsidR="000730BF" w:rsidRPr="00151F91" w:rsidRDefault="000730BF" w:rsidP="000730BF">
            <w:pPr>
              <w:ind w:left="209"/>
              <w:jc w:val="both"/>
              <w:rPr>
                <w:rFonts w:ascii="Arial" w:hAnsi="Arial" w:cs="Arial"/>
                <w:sz w:val="18"/>
                <w:szCs w:val="18"/>
                <w:lang w:val="es-BO" w:eastAsia="es-ES"/>
              </w:rPr>
            </w:pPr>
            <w:r w:rsidRPr="00151F91">
              <w:rPr>
                <w:rFonts w:ascii="Arial" w:hAnsi="Arial" w:cs="Arial"/>
                <w:sz w:val="18"/>
                <w:szCs w:val="18"/>
                <w:lang w:val="es-BO" w:eastAsia="es-ES"/>
              </w:rPr>
              <w:t>Hurto y/o Ratería y/o desaparición misteriosa, aplicable a toda la materia asegurada</w:t>
            </w:r>
          </w:p>
        </w:tc>
        <w:tc>
          <w:tcPr>
            <w:tcW w:w="2126" w:type="dxa"/>
            <w:tcBorders>
              <w:top w:val="nil"/>
              <w:left w:val="nil"/>
              <w:bottom w:val="single" w:sz="4" w:space="0" w:color="auto"/>
              <w:right w:val="single" w:sz="8" w:space="0" w:color="auto"/>
            </w:tcBorders>
            <w:shd w:val="clear" w:color="auto" w:fill="auto"/>
            <w:vAlign w:val="center"/>
            <w:hideMark/>
          </w:tcPr>
          <w:p w14:paraId="081D5221" w14:textId="77777777" w:rsidR="000730BF" w:rsidRPr="00151F91" w:rsidRDefault="000730BF" w:rsidP="00AA3268">
            <w:pPr>
              <w:ind w:left="209"/>
              <w:jc w:val="right"/>
              <w:rPr>
                <w:rFonts w:ascii="Arial" w:hAnsi="Arial" w:cs="Arial"/>
                <w:sz w:val="18"/>
                <w:szCs w:val="18"/>
                <w:lang w:val="es-BO" w:eastAsia="es-ES"/>
              </w:rPr>
            </w:pPr>
            <w:r w:rsidRPr="00151F91">
              <w:rPr>
                <w:rFonts w:ascii="Arial" w:hAnsi="Arial" w:cs="Arial"/>
                <w:sz w:val="18"/>
                <w:szCs w:val="18"/>
                <w:lang w:val="es-BO" w:eastAsia="es-ES"/>
              </w:rPr>
              <w:t xml:space="preserve">            2.100.000,00   </w:t>
            </w:r>
          </w:p>
        </w:tc>
      </w:tr>
      <w:tr w:rsidR="000730BF" w:rsidRPr="00151F91" w14:paraId="54D36912" w14:textId="77777777" w:rsidTr="00AA3268">
        <w:trPr>
          <w:trHeight w:val="375"/>
        </w:trPr>
        <w:tc>
          <w:tcPr>
            <w:tcW w:w="4678" w:type="dxa"/>
            <w:tcBorders>
              <w:top w:val="nil"/>
              <w:left w:val="single" w:sz="8" w:space="0" w:color="auto"/>
              <w:bottom w:val="single" w:sz="4" w:space="0" w:color="auto"/>
              <w:right w:val="single" w:sz="8" w:space="0" w:color="auto"/>
            </w:tcBorders>
            <w:shd w:val="clear" w:color="auto" w:fill="auto"/>
            <w:vAlign w:val="center"/>
            <w:hideMark/>
          </w:tcPr>
          <w:p w14:paraId="43CE204C" w14:textId="77777777" w:rsidR="000730BF" w:rsidRPr="00151F91" w:rsidRDefault="000730BF" w:rsidP="000730BF">
            <w:pPr>
              <w:ind w:left="209"/>
              <w:jc w:val="both"/>
              <w:rPr>
                <w:rFonts w:ascii="Arial" w:hAnsi="Arial" w:cs="Arial"/>
                <w:sz w:val="18"/>
                <w:szCs w:val="18"/>
                <w:lang w:val="es-BO" w:eastAsia="es-ES"/>
              </w:rPr>
            </w:pPr>
            <w:r w:rsidRPr="00151F91">
              <w:rPr>
                <w:rFonts w:ascii="Arial" w:hAnsi="Arial" w:cs="Arial"/>
                <w:spacing w:val="-3"/>
                <w:sz w:val="18"/>
                <w:szCs w:val="18"/>
              </w:rPr>
              <w:t>Explosión e implosión (física y/o química) de tanques, calefones y/o garrafas</w:t>
            </w:r>
            <w:r w:rsidRPr="00151F91">
              <w:rPr>
                <w:rFonts w:ascii="Arial" w:hAnsi="Arial" w:cs="Arial"/>
                <w:sz w:val="18"/>
                <w:szCs w:val="18"/>
              </w:rPr>
              <w:t xml:space="preserve">, </w:t>
            </w:r>
            <w:r w:rsidRPr="00151F91">
              <w:rPr>
                <w:rFonts w:ascii="Arial" w:hAnsi="Arial" w:cs="Arial"/>
                <w:sz w:val="18"/>
                <w:szCs w:val="18"/>
                <w:lang w:eastAsia="es-BO"/>
              </w:rPr>
              <w:t xml:space="preserve">Equipos de Calefacción y/o de </w:t>
            </w:r>
            <w:r w:rsidRPr="00151F91">
              <w:rPr>
                <w:rFonts w:ascii="Arial" w:hAnsi="Arial" w:cs="Arial"/>
                <w:sz w:val="18"/>
                <w:szCs w:val="18"/>
                <w:lang w:eastAsia="es-BO"/>
              </w:rPr>
              <w:lastRenderedPageBreak/>
              <w:t>Aire acondicionado, Compresores,  Motores y/u otros aparatos o maquinaria en la que se use presión</w:t>
            </w:r>
          </w:p>
        </w:tc>
        <w:tc>
          <w:tcPr>
            <w:tcW w:w="2126" w:type="dxa"/>
            <w:tcBorders>
              <w:top w:val="nil"/>
              <w:left w:val="nil"/>
              <w:bottom w:val="single" w:sz="4" w:space="0" w:color="auto"/>
              <w:right w:val="single" w:sz="8" w:space="0" w:color="auto"/>
            </w:tcBorders>
            <w:shd w:val="clear" w:color="auto" w:fill="auto"/>
            <w:vAlign w:val="center"/>
            <w:hideMark/>
          </w:tcPr>
          <w:p w14:paraId="55B9D2A8" w14:textId="77777777" w:rsidR="000730BF" w:rsidRPr="00151F91" w:rsidRDefault="000730BF" w:rsidP="00AA3268">
            <w:pPr>
              <w:ind w:left="209"/>
              <w:jc w:val="right"/>
              <w:rPr>
                <w:rFonts w:ascii="Arial" w:hAnsi="Arial" w:cs="Arial"/>
                <w:sz w:val="18"/>
                <w:szCs w:val="18"/>
                <w:lang w:val="es-BO" w:eastAsia="es-ES"/>
              </w:rPr>
            </w:pPr>
            <w:r w:rsidRPr="00151F91">
              <w:rPr>
                <w:rFonts w:ascii="Arial" w:hAnsi="Arial" w:cs="Arial"/>
                <w:sz w:val="18"/>
                <w:szCs w:val="18"/>
                <w:lang w:val="es-BO" w:eastAsia="es-ES"/>
              </w:rPr>
              <w:lastRenderedPageBreak/>
              <w:t xml:space="preserve">        500.000,00   </w:t>
            </w:r>
          </w:p>
        </w:tc>
      </w:tr>
      <w:tr w:rsidR="000730BF" w:rsidRPr="00151F91" w14:paraId="5A923973" w14:textId="77777777" w:rsidTr="00AA3268">
        <w:trPr>
          <w:trHeight w:val="375"/>
        </w:trPr>
        <w:tc>
          <w:tcPr>
            <w:tcW w:w="4678" w:type="dxa"/>
            <w:tcBorders>
              <w:top w:val="nil"/>
              <w:left w:val="single" w:sz="8" w:space="0" w:color="auto"/>
              <w:bottom w:val="single" w:sz="4" w:space="0" w:color="auto"/>
              <w:right w:val="single" w:sz="8" w:space="0" w:color="auto"/>
            </w:tcBorders>
            <w:shd w:val="clear" w:color="auto" w:fill="auto"/>
            <w:hideMark/>
          </w:tcPr>
          <w:p w14:paraId="4D72C2E9" w14:textId="77777777" w:rsidR="000730BF" w:rsidRPr="00151F91" w:rsidRDefault="000730BF" w:rsidP="000730BF">
            <w:pPr>
              <w:ind w:left="209"/>
              <w:jc w:val="both"/>
              <w:rPr>
                <w:rFonts w:ascii="Arial" w:hAnsi="Arial" w:cs="Arial"/>
                <w:sz w:val="18"/>
                <w:szCs w:val="18"/>
                <w:lang w:val="es-BO" w:eastAsia="es-ES"/>
              </w:rPr>
            </w:pPr>
            <w:r w:rsidRPr="00151F91">
              <w:rPr>
                <w:rFonts w:ascii="Arial" w:hAnsi="Arial" w:cs="Arial"/>
                <w:sz w:val="18"/>
                <w:szCs w:val="18"/>
              </w:rPr>
              <w:t>Daños a puertas, marcos, chapas, candados y/u otros Sistemas de Seguridad</w:t>
            </w:r>
          </w:p>
        </w:tc>
        <w:tc>
          <w:tcPr>
            <w:tcW w:w="2126" w:type="dxa"/>
            <w:tcBorders>
              <w:top w:val="nil"/>
              <w:left w:val="nil"/>
              <w:bottom w:val="single" w:sz="4" w:space="0" w:color="auto"/>
              <w:right w:val="single" w:sz="8" w:space="0" w:color="auto"/>
            </w:tcBorders>
            <w:shd w:val="clear" w:color="auto" w:fill="auto"/>
            <w:vAlign w:val="center"/>
            <w:hideMark/>
          </w:tcPr>
          <w:p w14:paraId="46AC49A6" w14:textId="77777777" w:rsidR="000730BF" w:rsidRPr="00151F91" w:rsidRDefault="000730BF" w:rsidP="00AA3268">
            <w:pPr>
              <w:ind w:left="209"/>
              <w:jc w:val="right"/>
              <w:rPr>
                <w:rFonts w:ascii="Arial" w:hAnsi="Arial" w:cs="Arial"/>
                <w:sz w:val="18"/>
                <w:szCs w:val="18"/>
                <w:lang w:val="es-BO" w:eastAsia="es-ES"/>
              </w:rPr>
            </w:pPr>
            <w:r w:rsidRPr="00151F91">
              <w:rPr>
                <w:rFonts w:ascii="Arial" w:hAnsi="Arial" w:cs="Arial"/>
                <w:sz w:val="18"/>
                <w:szCs w:val="18"/>
                <w:lang w:val="es-BO" w:eastAsia="es-ES"/>
              </w:rPr>
              <w:t xml:space="preserve">        70.000,00   </w:t>
            </w:r>
          </w:p>
        </w:tc>
      </w:tr>
      <w:tr w:rsidR="000730BF" w:rsidRPr="00151F91" w14:paraId="29348FEA" w14:textId="77777777" w:rsidTr="00AA3268">
        <w:trPr>
          <w:trHeight w:val="375"/>
        </w:trPr>
        <w:tc>
          <w:tcPr>
            <w:tcW w:w="4678" w:type="dxa"/>
            <w:tcBorders>
              <w:top w:val="nil"/>
              <w:left w:val="single" w:sz="8" w:space="0" w:color="auto"/>
              <w:bottom w:val="single" w:sz="4" w:space="0" w:color="auto"/>
              <w:right w:val="single" w:sz="8" w:space="0" w:color="auto"/>
            </w:tcBorders>
            <w:shd w:val="clear" w:color="auto" w:fill="auto"/>
            <w:hideMark/>
          </w:tcPr>
          <w:p w14:paraId="36B2C9F1" w14:textId="77777777" w:rsidR="000730BF" w:rsidRPr="00151F91" w:rsidRDefault="000730BF" w:rsidP="000730BF">
            <w:pPr>
              <w:ind w:left="209"/>
              <w:jc w:val="both"/>
              <w:rPr>
                <w:rFonts w:ascii="Arial" w:hAnsi="Arial" w:cs="Arial"/>
                <w:sz w:val="18"/>
                <w:szCs w:val="18"/>
                <w:lang w:val="es-BO" w:eastAsia="es-ES"/>
              </w:rPr>
            </w:pPr>
            <w:r w:rsidRPr="00151F91">
              <w:rPr>
                <w:rFonts w:ascii="Arial" w:hAnsi="Arial" w:cs="Arial"/>
                <w:sz w:val="18"/>
                <w:szCs w:val="18"/>
              </w:rPr>
              <w:t>Daños causados por humedad, plaga y/o roedores</w:t>
            </w:r>
          </w:p>
        </w:tc>
        <w:tc>
          <w:tcPr>
            <w:tcW w:w="2126" w:type="dxa"/>
            <w:tcBorders>
              <w:top w:val="nil"/>
              <w:left w:val="nil"/>
              <w:bottom w:val="single" w:sz="4" w:space="0" w:color="auto"/>
              <w:right w:val="single" w:sz="8" w:space="0" w:color="auto"/>
            </w:tcBorders>
            <w:shd w:val="clear" w:color="auto" w:fill="auto"/>
            <w:vAlign w:val="center"/>
            <w:hideMark/>
          </w:tcPr>
          <w:p w14:paraId="03FA023D" w14:textId="77777777" w:rsidR="000730BF" w:rsidRPr="00151F91" w:rsidRDefault="000730BF" w:rsidP="00AA3268">
            <w:pPr>
              <w:ind w:left="209"/>
              <w:jc w:val="right"/>
              <w:rPr>
                <w:rFonts w:ascii="Arial" w:hAnsi="Arial" w:cs="Arial"/>
                <w:sz w:val="18"/>
                <w:szCs w:val="18"/>
                <w:lang w:val="es-BO" w:eastAsia="es-ES"/>
              </w:rPr>
            </w:pPr>
            <w:r w:rsidRPr="00151F91">
              <w:rPr>
                <w:rFonts w:ascii="Arial" w:hAnsi="Arial" w:cs="Arial"/>
                <w:sz w:val="18"/>
                <w:szCs w:val="18"/>
                <w:lang w:val="es-BO" w:eastAsia="es-ES"/>
              </w:rPr>
              <w:t xml:space="preserve">        200.000,00   </w:t>
            </w:r>
          </w:p>
        </w:tc>
      </w:tr>
    </w:tbl>
    <w:p w14:paraId="6081CEDC" w14:textId="77777777" w:rsidR="000730BF" w:rsidRPr="00151F91" w:rsidRDefault="000730BF" w:rsidP="000730BF">
      <w:pPr>
        <w:tabs>
          <w:tab w:val="left" w:pos="3119"/>
        </w:tabs>
        <w:ind w:left="3402" w:hanging="3402"/>
        <w:jc w:val="both"/>
        <w:rPr>
          <w:rFonts w:ascii="Arial" w:hAnsi="Arial" w:cs="Arial"/>
          <w:sz w:val="18"/>
          <w:szCs w:val="18"/>
        </w:rPr>
      </w:pPr>
    </w:p>
    <w:p w14:paraId="6EE9B95E" w14:textId="77777777" w:rsidR="000730BF" w:rsidRPr="00151F91" w:rsidRDefault="000730BF" w:rsidP="000730BF">
      <w:pPr>
        <w:tabs>
          <w:tab w:val="left" w:pos="3119"/>
        </w:tabs>
        <w:ind w:left="3402" w:hanging="3402"/>
        <w:jc w:val="both"/>
        <w:rPr>
          <w:rFonts w:ascii="Arial" w:hAnsi="Arial" w:cs="Arial"/>
          <w:sz w:val="18"/>
          <w:szCs w:val="18"/>
        </w:rPr>
      </w:pPr>
    </w:p>
    <w:p w14:paraId="1779371F" w14:textId="1B235A2C" w:rsidR="000730BF" w:rsidRPr="00151F91" w:rsidRDefault="00AA3268" w:rsidP="000730BF">
      <w:pPr>
        <w:tabs>
          <w:tab w:val="left" w:pos="-720"/>
          <w:tab w:val="left" w:pos="2400"/>
        </w:tabs>
        <w:suppressAutoHyphens/>
        <w:ind w:left="3119"/>
        <w:jc w:val="both"/>
        <w:rPr>
          <w:rFonts w:ascii="Arial" w:hAnsi="Arial" w:cs="Arial"/>
          <w:b/>
          <w:bCs/>
          <w:spacing w:val="-2"/>
          <w:sz w:val="18"/>
          <w:szCs w:val="18"/>
          <w:u w:val="single"/>
          <w:lang w:val="es-BO"/>
        </w:rPr>
      </w:pPr>
      <w:r w:rsidRPr="00151F91">
        <w:rPr>
          <w:rFonts w:ascii="Arial" w:hAnsi="Arial" w:cs="Arial"/>
          <w:b/>
          <w:spacing w:val="-2"/>
          <w:sz w:val="18"/>
          <w:szCs w:val="18"/>
          <w:u w:val="single"/>
          <w:lang w:val="es-BO"/>
        </w:rPr>
        <w:t>SECCIÓN II</w:t>
      </w:r>
      <w:r w:rsidR="000730BF" w:rsidRPr="00151F91">
        <w:rPr>
          <w:rFonts w:ascii="Arial" w:hAnsi="Arial" w:cs="Arial"/>
          <w:b/>
          <w:bCs/>
          <w:spacing w:val="-2"/>
          <w:sz w:val="18"/>
          <w:szCs w:val="18"/>
          <w:u w:val="single"/>
          <w:lang w:val="es-BO"/>
        </w:rPr>
        <w:t xml:space="preserve"> – TODO RIESGO DE EQUIPO ELECTRÓNICO HASTA Bs. 42.000.000,00</w:t>
      </w:r>
    </w:p>
    <w:p w14:paraId="2044705D" w14:textId="4D16725E" w:rsidR="000730BF" w:rsidRPr="00151F91" w:rsidRDefault="000730BF" w:rsidP="000730BF">
      <w:pPr>
        <w:pStyle w:val="Ttulo9"/>
        <w:keepLines w:val="0"/>
        <w:numPr>
          <w:ilvl w:val="0"/>
          <w:numId w:val="0"/>
        </w:numPr>
        <w:spacing w:before="0"/>
        <w:ind w:left="3119"/>
        <w:jc w:val="both"/>
        <w:rPr>
          <w:rFonts w:ascii="Arial" w:hAnsi="Arial" w:cs="Arial"/>
          <w:i w:val="0"/>
          <w:iCs w:val="0"/>
          <w:color w:val="auto"/>
          <w:sz w:val="18"/>
          <w:szCs w:val="18"/>
        </w:rPr>
      </w:pPr>
      <w:r w:rsidRPr="00151F91">
        <w:rPr>
          <w:rFonts w:ascii="Arial" w:hAnsi="Arial" w:cs="Arial"/>
          <w:b/>
          <w:bCs/>
          <w:i w:val="0"/>
          <w:iCs w:val="0"/>
          <w:color w:val="auto"/>
          <w:sz w:val="18"/>
          <w:szCs w:val="18"/>
        </w:rPr>
        <w:t>Todo Riesgo de Equipo Electrónico</w:t>
      </w:r>
      <w:r w:rsidRPr="00151F91">
        <w:rPr>
          <w:rFonts w:ascii="Arial" w:hAnsi="Arial" w:cs="Arial"/>
          <w:i w:val="0"/>
          <w:iCs w:val="0"/>
          <w:color w:val="auto"/>
          <w:sz w:val="18"/>
          <w:szCs w:val="18"/>
        </w:rPr>
        <w:t>: Daños Físicos y/o Materiales incluyendo, equipos móviles y/o portátiles,</w:t>
      </w:r>
      <w:r w:rsidRPr="00151F91">
        <w:rPr>
          <w:rFonts w:ascii="Arial" w:hAnsi="Arial" w:cs="Arial"/>
          <w:bCs/>
          <w:i w:val="0"/>
          <w:iCs w:val="0"/>
          <w:color w:val="auto"/>
          <w:spacing w:val="-2"/>
          <w:sz w:val="18"/>
          <w:szCs w:val="18"/>
          <w:lang w:val="es-US"/>
        </w:rPr>
        <w:t xml:space="preserve"> riesgos eléctricos, como </w:t>
      </w:r>
      <w:r w:rsidR="00AA3268" w:rsidRPr="00151F91">
        <w:rPr>
          <w:rFonts w:ascii="Arial" w:hAnsi="Arial" w:cs="Arial"/>
          <w:bCs/>
          <w:i w:val="0"/>
          <w:iCs w:val="0"/>
          <w:color w:val="auto"/>
          <w:spacing w:val="-2"/>
          <w:sz w:val="18"/>
          <w:szCs w:val="18"/>
          <w:lang w:val="es-US"/>
        </w:rPr>
        <w:t>ser,</w:t>
      </w:r>
      <w:r w:rsidRPr="00151F91">
        <w:rPr>
          <w:rFonts w:ascii="Arial" w:hAnsi="Arial" w:cs="Arial"/>
          <w:bCs/>
          <w:i w:val="0"/>
          <w:iCs w:val="0"/>
          <w:color w:val="auto"/>
          <w:spacing w:val="-2"/>
          <w:sz w:val="18"/>
          <w:szCs w:val="18"/>
          <w:lang w:val="es-US"/>
        </w:rPr>
        <w:t xml:space="preserve"> pero no limitando a cubrir </w:t>
      </w:r>
      <w:r w:rsidRPr="00151F91">
        <w:rPr>
          <w:rFonts w:ascii="Arial" w:hAnsi="Arial" w:cs="Arial"/>
          <w:i w:val="0"/>
          <w:iCs w:val="0"/>
          <w:color w:val="auto"/>
          <w:spacing w:val="-2"/>
          <w:sz w:val="18"/>
          <w:szCs w:val="18"/>
          <w:lang w:val="es-US"/>
        </w:rPr>
        <w:t xml:space="preserve">altas y </w:t>
      </w:r>
      <w:r w:rsidR="00AA3268" w:rsidRPr="00151F91">
        <w:rPr>
          <w:rFonts w:ascii="Arial" w:hAnsi="Arial" w:cs="Arial"/>
          <w:i w:val="0"/>
          <w:iCs w:val="0"/>
          <w:color w:val="auto"/>
          <w:spacing w:val="-2"/>
          <w:sz w:val="18"/>
          <w:szCs w:val="18"/>
          <w:lang w:val="es-US"/>
        </w:rPr>
        <w:t>bajas de</w:t>
      </w:r>
      <w:r w:rsidRPr="00151F91">
        <w:rPr>
          <w:rFonts w:ascii="Arial" w:hAnsi="Arial" w:cs="Arial"/>
          <w:i w:val="0"/>
          <w:iCs w:val="0"/>
          <w:color w:val="auto"/>
          <w:spacing w:val="-2"/>
          <w:sz w:val="18"/>
          <w:szCs w:val="18"/>
          <w:lang w:val="es-US"/>
        </w:rPr>
        <w:t xml:space="preserve"> tensión, Arco voltaico a consecuencia de energía eléctrica o fenómenos </w:t>
      </w:r>
      <w:r w:rsidR="00AA3268" w:rsidRPr="00151F91">
        <w:rPr>
          <w:rFonts w:ascii="Arial" w:hAnsi="Arial" w:cs="Arial"/>
          <w:i w:val="0"/>
          <w:iCs w:val="0"/>
          <w:color w:val="auto"/>
          <w:spacing w:val="-2"/>
          <w:sz w:val="18"/>
          <w:szCs w:val="18"/>
          <w:lang w:val="es-US"/>
        </w:rPr>
        <w:t>atmosféricos o</w:t>
      </w:r>
      <w:r w:rsidRPr="00151F91">
        <w:rPr>
          <w:rFonts w:ascii="Arial" w:hAnsi="Arial" w:cs="Arial"/>
          <w:i w:val="0"/>
          <w:iCs w:val="0"/>
          <w:color w:val="auto"/>
          <w:spacing w:val="-2"/>
          <w:sz w:val="18"/>
          <w:szCs w:val="18"/>
          <w:lang w:val="es-US"/>
        </w:rPr>
        <w:t xml:space="preserve"> corrientes estáticas incluyendo el mal funcionamiento de los sistemas de prevención </w:t>
      </w:r>
      <w:r w:rsidRPr="00151F91">
        <w:rPr>
          <w:rFonts w:ascii="Arial" w:hAnsi="Arial" w:cs="Arial"/>
          <w:bCs/>
          <w:i w:val="0"/>
          <w:iCs w:val="0"/>
          <w:color w:val="auto"/>
          <w:spacing w:val="-2"/>
          <w:sz w:val="18"/>
          <w:szCs w:val="18"/>
          <w:lang w:val="es-US"/>
        </w:rPr>
        <w:t>equipos.</w:t>
      </w:r>
      <w:r w:rsidRPr="00151F91">
        <w:rPr>
          <w:rFonts w:ascii="Arial" w:hAnsi="Arial" w:cs="Arial"/>
          <w:i w:val="0"/>
          <w:iCs w:val="0"/>
          <w:color w:val="auto"/>
          <w:sz w:val="18"/>
          <w:szCs w:val="18"/>
        </w:rPr>
        <w:t xml:space="preserve">  </w:t>
      </w:r>
    </w:p>
    <w:p w14:paraId="7C9759ED" w14:textId="77777777" w:rsidR="000730BF" w:rsidRPr="00151F91" w:rsidRDefault="000730BF" w:rsidP="000730BF">
      <w:pPr>
        <w:tabs>
          <w:tab w:val="left" w:pos="-720"/>
          <w:tab w:val="left" w:pos="2400"/>
        </w:tabs>
        <w:suppressAutoHyphens/>
        <w:ind w:left="3119"/>
        <w:jc w:val="both"/>
        <w:rPr>
          <w:rFonts w:ascii="Arial" w:hAnsi="Arial" w:cs="Arial"/>
          <w:b/>
          <w:bCs/>
          <w:spacing w:val="-2"/>
          <w:sz w:val="18"/>
          <w:szCs w:val="18"/>
          <w:u w:val="single"/>
          <w:lang w:val="es-BO"/>
        </w:rPr>
      </w:pPr>
    </w:p>
    <w:p w14:paraId="5561D780" w14:textId="3E0D9507" w:rsidR="000730BF" w:rsidRPr="00151F91" w:rsidRDefault="000730BF" w:rsidP="00DA03F5">
      <w:pPr>
        <w:pStyle w:val="Prrafodelista"/>
        <w:numPr>
          <w:ilvl w:val="0"/>
          <w:numId w:val="50"/>
        </w:numPr>
        <w:tabs>
          <w:tab w:val="left" w:pos="284"/>
        </w:tabs>
        <w:ind w:left="3402" w:hanging="283"/>
        <w:jc w:val="both"/>
        <w:rPr>
          <w:rFonts w:ascii="Arial" w:hAnsi="Arial" w:cs="Arial"/>
          <w:sz w:val="18"/>
          <w:szCs w:val="18"/>
          <w:lang w:val="es-BO"/>
        </w:rPr>
      </w:pPr>
      <w:r w:rsidRPr="00151F91">
        <w:rPr>
          <w:rFonts w:ascii="Arial" w:hAnsi="Arial" w:cs="Arial"/>
          <w:sz w:val="18"/>
          <w:szCs w:val="18"/>
          <w:lang w:val="es-BO"/>
        </w:rPr>
        <w:t xml:space="preserve">Mal manejo, descuido, impericia, ignorancia, negligencia, dolo o malevolencia o </w:t>
      </w:r>
      <w:r w:rsidR="00AA3268" w:rsidRPr="00151F91">
        <w:rPr>
          <w:rFonts w:ascii="Arial" w:hAnsi="Arial" w:cs="Arial"/>
          <w:sz w:val="18"/>
          <w:szCs w:val="18"/>
          <w:lang w:val="es-BO"/>
        </w:rPr>
        <w:t>actos malintencionados</w:t>
      </w:r>
      <w:r w:rsidRPr="00151F91">
        <w:rPr>
          <w:rFonts w:ascii="Arial" w:hAnsi="Arial" w:cs="Arial"/>
          <w:sz w:val="18"/>
          <w:szCs w:val="18"/>
          <w:lang w:val="es-BO"/>
        </w:rPr>
        <w:t xml:space="preserve"> de empleados o de terceros</w:t>
      </w:r>
    </w:p>
    <w:p w14:paraId="259533D3" w14:textId="77777777" w:rsidR="000730BF" w:rsidRPr="00151F91" w:rsidRDefault="000730BF" w:rsidP="00DA03F5">
      <w:pPr>
        <w:pStyle w:val="Prrafodelista"/>
        <w:numPr>
          <w:ilvl w:val="0"/>
          <w:numId w:val="50"/>
        </w:numPr>
        <w:tabs>
          <w:tab w:val="left" w:pos="284"/>
        </w:tabs>
        <w:ind w:left="3402" w:hanging="283"/>
        <w:jc w:val="both"/>
        <w:rPr>
          <w:rFonts w:ascii="Arial" w:hAnsi="Arial" w:cs="Arial"/>
          <w:sz w:val="18"/>
          <w:szCs w:val="18"/>
          <w:lang w:val="es-BO"/>
        </w:rPr>
      </w:pPr>
      <w:r w:rsidRPr="00151F91">
        <w:rPr>
          <w:rFonts w:ascii="Arial" w:hAnsi="Arial" w:cs="Arial"/>
          <w:sz w:val="18"/>
          <w:szCs w:val="18"/>
          <w:lang w:val="es-BO"/>
        </w:rPr>
        <w:t>Robo, asalto y/o atraco y/o eventos relacionados con ellos</w:t>
      </w:r>
    </w:p>
    <w:p w14:paraId="67F1F5D3" w14:textId="77777777" w:rsidR="000730BF" w:rsidRPr="00151F91" w:rsidRDefault="000730BF" w:rsidP="00DA03F5">
      <w:pPr>
        <w:pStyle w:val="Prrafodelista"/>
        <w:numPr>
          <w:ilvl w:val="0"/>
          <w:numId w:val="50"/>
        </w:numPr>
        <w:tabs>
          <w:tab w:val="left" w:pos="284"/>
        </w:tabs>
        <w:ind w:left="3402" w:hanging="283"/>
        <w:jc w:val="both"/>
        <w:rPr>
          <w:rFonts w:ascii="Arial" w:hAnsi="Arial" w:cs="Arial"/>
          <w:sz w:val="18"/>
          <w:szCs w:val="18"/>
          <w:lang w:val="es-BO"/>
        </w:rPr>
      </w:pPr>
      <w:r w:rsidRPr="00151F91">
        <w:rPr>
          <w:rFonts w:ascii="Arial" w:hAnsi="Arial" w:cs="Arial"/>
          <w:sz w:val="18"/>
          <w:szCs w:val="18"/>
          <w:lang w:val="es-BO"/>
        </w:rPr>
        <w:t xml:space="preserve">Defectos o desperfectos de diseño o material </w:t>
      </w:r>
    </w:p>
    <w:p w14:paraId="48708721" w14:textId="333B493E" w:rsidR="000730BF" w:rsidRPr="00151F91" w:rsidRDefault="000730BF" w:rsidP="00DA03F5">
      <w:pPr>
        <w:pStyle w:val="Prrafodelista"/>
        <w:numPr>
          <w:ilvl w:val="0"/>
          <w:numId w:val="50"/>
        </w:numPr>
        <w:tabs>
          <w:tab w:val="left" w:pos="284"/>
        </w:tabs>
        <w:ind w:left="3402" w:hanging="283"/>
        <w:jc w:val="both"/>
        <w:rPr>
          <w:rFonts w:ascii="Arial" w:hAnsi="Arial" w:cs="Arial"/>
          <w:sz w:val="18"/>
          <w:szCs w:val="18"/>
          <w:lang w:val="es-BO"/>
        </w:rPr>
      </w:pPr>
      <w:r w:rsidRPr="00151F91">
        <w:rPr>
          <w:rFonts w:ascii="Arial" w:hAnsi="Arial" w:cs="Arial"/>
          <w:sz w:val="18"/>
          <w:szCs w:val="18"/>
          <w:lang w:val="es-BO"/>
        </w:rPr>
        <w:t xml:space="preserve">Incendio, rayo, explosión de cualquier tipo, incluyendo los daños causados </w:t>
      </w:r>
      <w:r w:rsidR="00AA3268" w:rsidRPr="00151F91">
        <w:rPr>
          <w:rFonts w:ascii="Arial" w:hAnsi="Arial" w:cs="Arial"/>
          <w:sz w:val="18"/>
          <w:szCs w:val="18"/>
          <w:lang w:val="es-BO"/>
        </w:rPr>
        <w:t>por extinción</w:t>
      </w:r>
      <w:r w:rsidRPr="00151F91">
        <w:rPr>
          <w:rFonts w:ascii="Arial" w:hAnsi="Arial" w:cs="Arial"/>
          <w:sz w:val="18"/>
          <w:szCs w:val="18"/>
          <w:lang w:val="es-BO"/>
        </w:rPr>
        <w:t xml:space="preserve"> de incendios y operaciones de salvamento</w:t>
      </w:r>
    </w:p>
    <w:p w14:paraId="1FFCD0E9" w14:textId="77777777" w:rsidR="000730BF" w:rsidRPr="00151F91" w:rsidRDefault="000730BF" w:rsidP="00DA03F5">
      <w:pPr>
        <w:pStyle w:val="Prrafodelista"/>
        <w:numPr>
          <w:ilvl w:val="0"/>
          <w:numId w:val="50"/>
        </w:numPr>
        <w:tabs>
          <w:tab w:val="left" w:pos="284"/>
        </w:tabs>
        <w:ind w:left="3402" w:hanging="283"/>
        <w:jc w:val="both"/>
        <w:rPr>
          <w:rFonts w:ascii="Arial" w:hAnsi="Arial" w:cs="Arial"/>
          <w:sz w:val="18"/>
          <w:szCs w:val="18"/>
          <w:lang w:val="es-BO"/>
        </w:rPr>
      </w:pPr>
      <w:r w:rsidRPr="00151F91">
        <w:rPr>
          <w:rFonts w:ascii="Arial" w:hAnsi="Arial" w:cs="Arial"/>
          <w:sz w:val="18"/>
          <w:szCs w:val="18"/>
          <w:lang w:val="es-BO"/>
        </w:rPr>
        <w:t>Quemaduras, carbonización, humo y hollín</w:t>
      </w:r>
    </w:p>
    <w:p w14:paraId="40E73EE8" w14:textId="77777777" w:rsidR="000730BF" w:rsidRPr="00151F91" w:rsidRDefault="000730BF" w:rsidP="00DA03F5">
      <w:pPr>
        <w:pStyle w:val="Prrafodelista"/>
        <w:numPr>
          <w:ilvl w:val="0"/>
          <w:numId w:val="50"/>
        </w:numPr>
        <w:tabs>
          <w:tab w:val="left" w:pos="284"/>
        </w:tabs>
        <w:ind w:left="3402" w:hanging="283"/>
        <w:jc w:val="both"/>
        <w:rPr>
          <w:rFonts w:ascii="Arial" w:hAnsi="Arial" w:cs="Arial"/>
          <w:sz w:val="18"/>
          <w:szCs w:val="18"/>
          <w:lang w:val="es-BO"/>
        </w:rPr>
      </w:pPr>
      <w:r w:rsidRPr="00151F91">
        <w:rPr>
          <w:rFonts w:ascii="Arial" w:hAnsi="Arial" w:cs="Arial"/>
          <w:sz w:val="18"/>
          <w:szCs w:val="18"/>
          <w:lang w:val="es-BO"/>
        </w:rPr>
        <w:t>Fuerzas de la naturaleza como tempestad, inundación, granizo, corrimiento de tierra, riadas, vientos, corrientes subterráneas y otras fuerzas de la naturaleza</w:t>
      </w:r>
    </w:p>
    <w:p w14:paraId="02650FF8" w14:textId="77777777" w:rsidR="000730BF" w:rsidRPr="00151F91" w:rsidRDefault="000730BF" w:rsidP="00DA03F5">
      <w:pPr>
        <w:pStyle w:val="Prrafodelista"/>
        <w:numPr>
          <w:ilvl w:val="0"/>
          <w:numId w:val="50"/>
        </w:numPr>
        <w:tabs>
          <w:tab w:val="left" w:pos="284"/>
        </w:tabs>
        <w:ind w:left="3402" w:hanging="283"/>
        <w:jc w:val="both"/>
        <w:rPr>
          <w:rFonts w:ascii="Arial" w:hAnsi="Arial" w:cs="Arial"/>
          <w:sz w:val="18"/>
          <w:szCs w:val="18"/>
          <w:lang w:val="es-BO"/>
        </w:rPr>
      </w:pPr>
      <w:r w:rsidRPr="00151F91">
        <w:rPr>
          <w:rFonts w:ascii="Arial" w:hAnsi="Arial" w:cs="Arial"/>
          <w:sz w:val="18"/>
          <w:szCs w:val="18"/>
          <w:lang w:val="es-BO"/>
        </w:rPr>
        <w:t>Cualquier influencia de agua y humedad, así como la corrosión resultante</w:t>
      </w:r>
    </w:p>
    <w:p w14:paraId="7A224DB8" w14:textId="77777777" w:rsidR="000730BF" w:rsidRPr="00151F91" w:rsidRDefault="000730BF" w:rsidP="00DA03F5">
      <w:pPr>
        <w:pStyle w:val="Prrafodelista"/>
        <w:numPr>
          <w:ilvl w:val="0"/>
          <w:numId w:val="50"/>
        </w:numPr>
        <w:tabs>
          <w:tab w:val="left" w:pos="284"/>
        </w:tabs>
        <w:ind w:left="3402" w:hanging="283"/>
        <w:jc w:val="both"/>
        <w:rPr>
          <w:rFonts w:ascii="Arial" w:hAnsi="Arial" w:cs="Arial"/>
          <w:sz w:val="18"/>
          <w:szCs w:val="18"/>
          <w:lang w:val="es-BO"/>
        </w:rPr>
      </w:pPr>
      <w:r w:rsidRPr="00151F91">
        <w:rPr>
          <w:rFonts w:ascii="Arial" w:hAnsi="Arial" w:cs="Arial"/>
          <w:sz w:val="18"/>
          <w:szCs w:val="18"/>
          <w:lang w:val="es-BO"/>
        </w:rPr>
        <w:t xml:space="preserve">Pérdidas o daños causados por interrupción, falla y/o mal funcionamiento del sistema de suministro de corriente eléctrica </w:t>
      </w:r>
    </w:p>
    <w:p w14:paraId="110C87A1" w14:textId="77777777" w:rsidR="000730BF" w:rsidRPr="00151F91" w:rsidRDefault="000730BF" w:rsidP="00DA03F5">
      <w:pPr>
        <w:pStyle w:val="Prrafodelista"/>
        <w:numPr>
          <w:ilvl w:val="0"/>
          <w:numId w:val="50"/>
        </w:numPr>
        <w:tabs>
          <w:tab w:val="left" w:pos="284"/>
        </w:tabs>
        <w:ind w:left="3402" w:hanging="283"/>
        <w:jc w:val="both"/>
        <w:rPr>
          <w:rFonts w:ascii="Arial" w:hAnsi="Arial" w:cs="Arial"/>
          <w:sz w:val="18"/>
          <w:szCs w:val="18"/>
          <w:lang w:val="es-BO"/>
        </w:rPr>
      </w:pPr>
      <w:r w:rsidRPr="00151F91">
        <w:rPr>
          <w:rFonts w:ascii="Arial" w:hAnsi="Arial" w:cs="Arial"/>
          <w:sz w:val="18"/>
          <w:szCs w:val="18"/>
          <w:lang w:val="es-BO"/>
        </w:rPr>
        <w:t>Cortocircuito, sobre tensión, arcos voltaicos, exceso de voltaje e inducción, corriente y/o energía eléctrica, perturbaciones por campos magnéticos, aislamientos insuficientes, sobre tensiones causadas por rayo, tostación de aislamientos y otras causas similares</w:t>
      </w:r>
    </w:p>
    <w:p w14:paraId="28BBF8BE" w14:textId="77777777" w:rsidR="000730BF" w:rsidRPr="00151F91" w:rsidRDefault="000730BF" w:rsidP="00DA03F5">
      <w:pPr>
        <w:pStyle w:val="Prrafodelista"/>
        <w:numPr>
          <w:ilvl w:val="0"/>
          <w:numId w:val="50"/>
        </w:numPr>
        <w:tabs>
          <w:tab w:val="left" w:pos="284"/>
        </w:tabs>
        <w:ind w:left="3402" w:hanging="283"/>
        <w:jc w:val="both"/>
        <w:rPr>
          <w:rFonts w:ascii="Arial" w:hAnsi="Arial" w:cs="Arial"/>
          <w:sz w:val="18"/>
          <w:szCs w:val="18"/>
          <w:lang w:val="es-BO"/>
        </w:rPr>
      </w:pPr>
      <w:r w:rsidRPr="00151F91">
        <w:rPr>
          <w:rFonts w:ascii="Arial" w:hAnsi="Arial" w:cs="Arial"/>
          <w:sz w:val="18"/>
          <w:szCs w:val="18"/>
          <w:lang w:val="es-BO"/>
        </w:rPr>
        <w:t>Fallas y desperfectos, errores de montaje</w:t>
      </w:r>
    </w:p>
    <w:p w14:paraId="4E424EEA" w14:textId="414210FA" w:rsidR="000730BF" w:rsidRPr="00151F91" w:rsidRDefault="000730BF" w:rsidP="00DA03F5">
      <w:pPr>
        <w:pStyle w:val="Prrafodelista"/>
        <w:numPr>
          <w:ilvl w:val="0"/>
          <w:numId w:val="50"/>
        </w:numPr>
        <w:tabs>
          <w:tab w:val="left" w:pos="284"/>
        </w:tabs>
        <w:ind w:left="3402" w:hanging="283"/>
        <w:jc w:val="both"/>
        <w:rPr>
          <w:rFonts w:ascii="Arial" w:hAnsi="Arial" w:cs="Arial"/>
          <w:sz w:val="18"/>
          <w:szCs w:val="18"/>
          <w:lang w:val="es-BO"/>
        </w:rPr>
      </w:pPr>
      <w:r w:rsidRPr="00151F91">
        <w:rPr>
          <w:rFonts w:ascii="Arial" w:hAnsi="Arial" w:cs="Arial"/>
          <w:sz w:val="18"/>
          <w:szCs w:val="18"/>
          <w:lang w:val="es-BO"/>
        </w:rPr>
        <w:t xml:space="preserve">Fallas y/u operación inadecuada de sistemas de acondicionamiento de aire, </w:t>
      </w:r>
      <w:r w:rsidR="00AA3268" w:rsidRPr="00151F91">
        <w:rPr>
          <w:rFonts w:ascii="Arial" w:hAnsi="Arial" w:cs="Arial"/>
          <w:sz w:val="18"/>
          <w:szCs w:val="18"/>
          <w:lang w:val="es-BO"/>
        </w:rPr>
        <w:t>incluyendo,</w:t>
      </w:r>
      <w:r w:rsidRPr="00151F91">
        <w:rPr>
          <w:rFonts w:ascii="Arial" w:hAnsi="Arial" w:cs="Arial"/>
          <w:sz w:val="18"/>
          <w:szCs w:val="18"/>
          <w:lang w:val="es-BO"/>
        </w:rPr>
        <w:t xml:space="preserve"> pero no limitando a aquellas producidas como consecuencia de fallas en la provisión de energía a las máquinas o sistemas productores de frio, cualquiera sea la causa que las produzca.</w:t>
      </w:r>
    </w:p>
    <w:p w14:paraId="60DA4232" w14:textId="77777777" w:rsidR="000730BF" w:rsidRPr="00151F91" w:rsidRDefault="000730BF" w:rsidP="00DA03F5">
      <w:pPr>
        <w:pStyle w:val="Prrafodelista"/>
        <w:numPr>
          <w:ilvl w:val="0"/>
          <w:numId w:val="50"/>
        </w:numPr>
        <w:tabs>
          <w:tab w:val="left" w:pos="284"/>
        </w:tabs>
        <w:ind w:left="3402" w:hanging="283"/>
        <w:jc w:val="both"/>
        <w:rPr>
          <w:rFonts w:ascii="Arial" w:hAnsi="Arial" w:cs="Arial"/>
          <w:bCs/>
          <w:spacing w:val="-2"/>
          <w:sz w:val="18"/>
          <w:szCs w:val="18"/>
          <w:lang w:val="es-BO"/>
        </w:rPr>
      </w:pPr>
      <w:r w:rsidRPr="00151F91">
        <w:rPr>
          <w:rFonts w:ascii="Arial" w:hAnsi="Arial" w:cs="Arial"/>
          <w:sz w:val="18"/>
          <w:szCs w:val="18"/>
          <w:lang w:val="es-BO"/>
        </w:rPr>
        <w:t xml:space="preserve">Equipos Móviles y/o Portátiles </w:t>
      </w:r>
    </w:p>
    <w:p w14:paraId="62EC1E48" w14:textId="77777777" w:rsidR="000730BF" w:rsidRPr="00151F91" w:rsidRDefault="000730BF" w:rsidP="000730BF">
      <w:pPr>
        <w:tabs>
          <w:tab w:val="left" w:pos="284"/>
        </w:tabs>
        <w:jc w:val="both"/>
        <w:rPr>
          <w:rFonts w:ascii="Arial" w:hAnsi="Arial" w:cs="Arial"/>
          <w:bCs/>
          <w:color w:val="000099"/>
          <w:spacing w:val="-2"/>
          <w:sz w:val="18"/>
          <w:szCs w:val="18"/>
          <w:lang w:val="es-BO"/>
        </w:rPr>
      </w:pPr>
    </w:p>
    <w:tbl>
      <w:tblPr>
        <w:tblW w:w="6662" w:type="dxa"/>
        <w:tblInd w:w="3109" w:type="dxa"/>
        <w:tblLayout w:type="fixed"/>
        <w:tblCellMar>
          <w:left w:w="70" w:type="dxa"/>
          <w:right w:w="70" w:type="dxa"/>
        </w:tblCellMar>
        <w:tblLook w:val="04A0" w:firstRow="1" w:lastRow="0" w:firstColumn="1" w:lastColumn="0" w:noHBand="0" w:noVBand="1"/>
      </w:tblPr>
      <w:tblGrid>
        <w:gridCol w:w="4819"/>
        <w:gridCol w:w="1843"/>
      </w:tblGrid>
      <w:tr w:rsidR="000730BF" w:rsidRPr="00151F91" w14:paraId="12B80E38" w14:textId="77777777" w:rsidTr="00AA3268">
        <w:trPr>
          <w:trHeight w:val="405"/>
        </w:trPr>
        <w:tc>
          <w:tcPr>
            <w:tcW w:w="4819" w:type="dxa"/>
            <w:tcBorders>
              <w:top w:val="single" w:sz="8" w:space="0" w:color="auto"/>
              <w:left w:val="single" w:sz="8" w:space="0" w:color="auto"/>
              <w:bottom w:val="nil"/>
              <w:right w:val="single" w:sz="8" w:space="0" w:color="auto"/>
            </w:tcBorders>
            <w:shd w:val="clear" w:color="auto" w:fill="1F497D" w:themeFill="text2"/>
            <w:vAlign w:val="center"/>
            <w:hideMark/>
          </w:tcPr>
          <w:p w14:paraId="1752AB7E" w14:textId="7170E8D5" w:rsidR="000730BF" w:rsidRPr="00151F91" w:rsidRDefault="000730BF" w:rsidP="00AA3268">
            <w:pPr>
              <w:ind w:left="209"/>
              <w:jc w:val="center"/>
              <w:rPr>
                <w:rFonts w:ascii="Arial" w:hAnsi="Arial" w:cs="Arial"/>
                <w:b/>
                <w:bCs/>
                <w:color w:val="FFFFFF" w:themeColor="background1"/>
                <w:sz w:val="18"/>
                <w:szCs w:val="18"/>
                <w:lang w:val="es-BO"/>
              </w:rPr>
            </w:pPr>
            <w:r w:rsidRPr="00151F91">
              <w:rPr>
                <w:rFonts w:ascii="Arial" w:hAnsi="Arial" w:cs="Arial"/>
                <w:b/>
                <w:bCs/>
                <w:color w:val="FFFFFF" w:themeColor="background1"/>
                <w:sz w:val="18"/>
                <w:szCs w:val="18"/>
                <w:lang w:val="es-BO"/>
              </w:rPr>
              <w:t xml:space="preserve">SUBLIMITES – </w:t>
            </w:r>
            <w:r w:rsidR="00AA3268" w:rsidRPr="00151F91">
              <w:rPr>
                <w:rFonts w:ascii="Arial" w:hAnsi="Arial" w:cs="Arial"/>
                <w:b/>
                <w:bCs/>
                <w:color w:val="FFFFFF" w:themeColor="background1"/>
                <w:sz w:val="18"/>
                <w:szCs w:val="18"/>
                <w:lang w:val="es-BO"/>
              </w:rPr>
              <w:t>SECCIÓN</w:t>
            </w:r>
            <w:r w:rsidRPr="00151F91">
              <w:rPr>
                <w:rFonts w:ascii="Arial" w:hAnsi="Arial" w:cs="Arial"/>
                <w:b/>
                <w:bCs/>
                <w:color w:val="FFFFFF" w:themeColor="background1"/>
                <w:sz w:val="18"/>
                <w:szCs w:val="18"/>
                <w:lang w:val="es-BO"/>
              </w:rPr>
              <w:t xml:space="preserve"> I</w:t>
            </w:r>
          </w:p>
        </w:tc>
        <w:tc>
          <w:tcPr>
            <w:tcW w:w="1843" w:type="dxa"/>
            <w:tcBorders>
              <w:top w:val="single" w:sz="8" w:space="0" w:color="auto"/>
              <w:left w:val="nil"/>
              <w:bottom w:val="nil"/>
              <w:right w:val="single" w:sz="8" w:space="0" w:color="auto"/>
            </w:tcBorders>
            <w:shd w:val="clear" w:color="auto" w:fill="1F497D" w:themeFill="text2"/>
            <w:vAlign w:val="center"/>
            <w:hideMark/>
          </w:tcPr>
          <w:p w14:paraId="5989B380" w14:textId="77777777" w:rsidR="000730BF" w:rsidRPr="00151F91" w:rsidRDefault="000730BF" w:rsidP="000730BF">
            <w:pPr>
              <w:ind w:left="209"/>
              <w:jc w:val="center"/>
              <w:rPr>
                <w:rFonts w:ascii="Arial" w:hAnsi="Arial" w:cs="Arial"/>
                <w:b/>
                <w:bCs/>
                <w:color w:val="FFFFFF" w:themeColor="background1"/>
                <w:sz w:val="18"/>
                <w:szCs w:val="18"/>
                <w:lang w:val="es-BO" w:eastAsia="es-ES"/>
              </w:rPr>
            </w:pPr>
            <w:r w:rsidRPr="00151F91">
              <w:rPr>
                <w:rFonts w:ascii="Arial" w:hAnsi="Arial" w:cs="Arial"/>
                <w:b/>
                <w:bCs/>
                <w:color w:val="FFFFFF" w:themeColor="background1"/>
                <w:sz w:val="18"/>
                <w:szCs w:val="18"/>
                <w:lang w:val="es-BO" w:eastAsia="es-ES"/>
              </w:rPr>
              <w:t>HASTA Bs.</w:t>
            </w:r>
          </w:p>
        </w:tc>
      </w:tr>
      <w:tr w:rsidR="000730BF" w:rsidRPr="00151F91" w14:paraId="51B83731" w14:textId="77777777" w:rsidTr="00AA3268">
        <w:trPr>
          <w:trHeight w:val="374"/>
        </w:trPr>
        <w:tc>
          <w:tcPr>
            <w:tcW w:w="4819" w:type="dxa"/>
            <w:tcBorders>
              <w:top w:val="nil"/>
              <w:left w:val="single" w:sz="8" w:space="0" w:color="auto"/>
              <w:bottom w:val="single" w:sz="4" w:space="0" w:color="auto"/>
              <w:right w:val="single" w:sz="8" w:space="0" w:color="auto"/>
            </w:tcBorders>
            <w:shd w:val="clear" w:color="auto" w:fill="auto"/>
            <w:vAlign w:val="center"/>
            <w:hideMark/>
          </w:tcPr>
          <w:p w14:paraId="1A749ED3" w14:textId="0499F949" w:rsidR="000730BF" w:rsidRPr="00151F91" w:rsidRDefault="000730BF" w:rsidP="005D2FB9">
            <w:pPr>
              <w:ind w:left="209"/>
              <w:jc w:val="both"/>
              <w:rPr>
                <w:rFonts w:ascii="Arial" w:hAnsi="Arial" w:cs="Arial"/>
                <w:sz w:val="18"/>
                <w:szCs w:val="18"/>
                <w:lang w:val="es-BO" w:eastAsia="es-ES"/>
              </w:rPr>
            </w:pPr>
            <w:r w:rsidRPr="00151F91">
              <w:rPr>
                <w:rFonts w:ascii="Arial" w:hAnsi="Arial" w:cs="Arial"/>
                <w:b/>
                <w:bCs/>
                <w:sz w:val="18"/>
                <w:szCs w:val="18"/>
                <w:lang w:val="es-BO" w:eastAsia="es-ES"/>
              </w:rPr>
              <w:t>Sección I</w:t>
            </w:r>
            <w:r w:rsidRPr="00151F91">
              <w:rPr>
                <w:rFonts w:ascii="Arial" w:hAnsi="Arial" w:cs="Arial"/>
                <w:sz w:val="18"/>
                <w:szCs w:val="18"/>
                <w:lang w:val="es-BO" w:eastAsia="es-ES"/>
              </w:rPr>
              <w:t xml:space="preserve">        Daños Materiales  </w:t>
            </w:r>
          </w:p>
        </w:tc>
        <w:tc>
          <w:tcPr>
            <w:tcW w:w="1843" w:type="dxa"/>
            <w:tcBorders>
              <w:top w:val="nil"/>
              <w:left w:val="nil"/>
              <w:bottom w:val="single" w:sz="4" w:space="0" w:color="auto"/>
              <w:right w:val="single" w:sz="8" w:space="0" w:color="auto"/>
            </w:tcBorders>
            <w:shd w:val="clear" w:color="auto" w:fill="auto"/>
            <w:vAlign w:val="center"/>
            <w:hideMark/>
          </w:tcPr>
          <w:p w14:paraId="06FDCD43" w14:textId="636F2DD2" w:rsidR="000730BF" w:rsidRPr="00151F91" w:rsidRDefault="005D2FB9" w:rsidP="000730BF">
            <w:pPr>
              <w:ind w:left="209"/>
              <w:jc w:val="center"/>
              <w:rPr>
                <w:rFonts w:ascii="Arial" w:hAnsi="Arial" w:cs="Arial"/>
                <w:sz w:val="18"/>
                <w:szCs w:val="18"/>
                <w:lang w:val="es-BO" w:eastAsia="es-ES"/>
              </w:rPr>
            </w:pPr>
            <w:r>
              <w:rPr>
                <w:rFonts w:ascii="Arial" w:hAnsi="Arial" w:cs="Arial"/>
                <w:sz w:val="18"/>
                <w:szCs w:val="18"/>
                <w:lang w:val="es-BO" w:eastAsia="es-ES"/>
              </w:rPr>
              <w:t xml:space="preserve">      </w:t>
            </w:r>
            <w:r w:rsidR="000730BF" w:rsidRPr="00151F91">
              <w:rPr>
                <w:rFonts w:ascii="Arial" w:hAnsi="Arial" w:cs="Arial"/>
                <w:sz w:val="18"/>
                <w:szCs w:val="18"/>
                <w:lang w:val="es-BO" w:eastAsia="es-ES"/>
              </w:rPr>
              <w:t>42</w:t>
            </w:r>
            <w:r w:rsidR="000730BF" w:rsidRPr="00151F91">
              <w:rPr>
                <w:rFonts w:ascii="Arial" w:hAnsi="Arial" w:cs="Arial"/>
                <w:sz w:val="18"/>
                <w:szCs w:val="18"/>
              </w:rPr>
              <w:t>.000.000,00</w:t>
            </w:r>
          </w:p>
        </w:tc>
      </w:tr>
      <w:tr w:rsidR="000730BF" w:rsidRPr="00151F91" w14:paraId="645A26B2" w14:textId="77777777" w:rsidTr="00AA3268">
        <w:trPr>
          <w:trHeight w:val="525"/>
        </w:trPr>
        <w:tc>
          <w:tcPr>
            <w:tcW w:w="4819" w:type="dxa"/>
            <w:tcBorders>
              <w:top w:val="nil"/>
              <w:left w:val="single" w:sz="8" w:space="0" w:color="auto"/>
              <w:bottom w:val="single" w:sz="4" w:space="0" w:color="auto"/>
              <w:right w:val="single" w:sz="8" w:space="0" w:color="auto"/>
            </w:tcBorders>
            <w:shd w:val="clear" w:color="auto" w:fill="auto"/>
            <w:vAlign w:val="center"/>
            <w:hideMark/>
          </w:tcPr>
          <w:p w14:paraId="232A20F4" w14:textId="78177034" w:rsidR="000730BF" w:rsidRPr="00151F91" w:rsidRDefault="000730BF" w:rsidP="000730BF">
            <w:pPr>
              <w:ind w:left="209"/>
              <w:jc w:val="both"/>
              <w:rPr>
                <w:rFonts w:ascii="Arial" w:hAnsi="Arial" w:cs="Arial"/>
                <w:sz w:val="18"/>
                <w:szCs w:val="18"/>
                <w:lang w:val="es-BO" w:eastAsia="es-ES"/>
              </w:rPr>
            </w:pPr>
            <w:r w:rsidRPr="00151F91">
              <w:rPr>
                <w:rFonts w:ascii="Arial" w:hAnsi="Arial" w:cs="Arial"/>
                <w:b/>
                <w:bCs/>
                <w:sz w:val="18"/>
                <w:szCs w:val="18"/>
                <w:lang w:val="es-BO" w:eastAsia="es-ES"/>
              </w:rPr>
              <w:t>Sección II:</w:t>
            </w:r>
            <w:r w:rsidRPr="00151F91">
              <w:rPr>
                <w:rFonts w:ascii="Arial" w:hAnsi="Arial" w:cs="Arial"/>
                <w:sz w:val="18"/>
                <w:szCs w:val="18"/>
                <w:lang w:val="es-BO" w:eastAsia="es-ES"/>
              </w:rPr>
              <w:t xml:space="preserve">     Portadores Externos de Datos (Costos de la reproducción de datos, a partir del último back up, considerando recursos materiales, económicos y humanos, valor físico de cintas, </w:t>
            </w:r>
            <w:r w:rsidR="00AA3268" w:rsidRPr="00151F91">
              <w:rPr>
                <w:rFonts w:ascii="Arial" w:hAnsi="Arial" w:cs="Arial"/>
                <w:sz w:val="18"/>
                <w:szCs w:val="18"/>
                <w:lang w:val="es-BO" w:eastAsia="es-ES"/>
              </w:rPr>
              <w:t>cd</w:t>
            </w:r>
            <w:r w:rsidRPr="00151F91">
              <w:rPr>
                <w:rFonts w:ascii="Arial" w:hAnsi="Arial" w:cs="Arial"/>
                <w:sz w:val="18"/>
                <w:szCs w:val="18"/>
                <w:lang w:val="es-BO" w:eastAsia="es-ES"/>
              </w:rPr>
              <w:t xml:space="preserve"> u otros elementos en que se almacena tal información y pérdida de información electrónica).</w:t>
            </w:r>
          </w:p>
        </w:tc>
        <w:tc>
          <w:tcPr>
            <w:tcW w:w="1843" w:type="dxa"/>
            <w:tcBorders>
              <w:top w:val="nil"/>
              <w:left w:val="nil"/>
              <w:bottom w:val="single" w:sz="4" w:space="0" w:color="auto"/>
              <w:right w:val="single" w:sz="8" w:space="0" w:color="auto"/>
            </w:tcBorders>
            <w:shd w:val="clear" w:color="auto" w:fill="auto"/>
            <w:vAlign w:val="center"/>
            <w:hideMark/>
          </w:tcPr>
          <w:p w14:paraId="223EF56D" w14:textId="77777777" w:rsidR="000730BF" w:rsidRPr="00151F91" w:rsidRDefault="000730BF" w:rsidP="005D2FB9">
            <w:pPr>
              <w:ind w:left="209"/>
              <w:jc w:val="right"/>
              <w:rPr>
                <w:rFonts w:ascii="Arial" w:hAnsi="Arial" w:cs="Arial"/>
                <w:sz w:val="18"/>
                <w:szCs w:val="18"/>
                <w:lang w:val="es-BO" w:eastAsia="es-ES"/>
              </w:rPr>
            </w:pPr>
            <w:r w:rsidRPr="00151F91">
              <w:rPr>
                <w:rFonts w:ascii="Arial" w:hAnsi="Arial" w:cs="Arial"/>
                <w:sz w:val="18"/>
                <w:szCs w:val="18"/>
              </w:rPr>
              <w:t>1.400.000.00</w:t>
            </w:r>
          </w:p>
        </w:tc>
      </w:tr>
      <w:tr w:rsidR="000730BF" w:rsidRPr="00151F91" w14:paraId="4156F381" w14:textId="77777777" w:rsidTr="00AA3268">
        <w:trPr>
          <w:trHeight w:val="375"/>
        </w:trPr>
        <w:tc>
          <w:tcPr>
            <w:tcW w:w="4819" w:type="dxa"/>
            <w:tcBorders>
              <w:top w:val="nil"/>
              <w:left w:val="single" w:sz="8" w:space="0" w:color="auto"/>
              <w:bottom w:val="single" w:sz="4" w:space="0" w:color="auto"/>
              <w:right w:val="single" w:sz="8" w:space="0" w:color="auto"/>
            </w:tcBorders>
            <w:shd w:val="clear" w:color="auto" w:fill="auto"/>
            <w:vAlign w:val="center"/>
            <w:hideMark/>
          </w:tcPr>
          <w:p w14:paraId="718B5B2B" w14:textId="77777777" w:rsidR="000730BF" w:rsidRPr="00151F91" w:rsidRDefault="000730BF" w:rsidP="000730BF">
            <w:pPr>
              <w:ind w:left="209"/>
              <w:jc w:val="both"/>
              <w:rPr>
                <w:rFonts w:ascii="Arial" w:hAnsi="Arial" w:cs="Arial"/>
                <w:sz w:val="18"/>
                <w:szCs w:val="18"/>
                <w:lang w:val="es-BO" w:eastAsia="es-ES"/>
              </w:rPr>
            </w:pPr>
            <w:r w:rsidRPr="00151F91">
              <w:rPr>
                <w:rFonts w:ascii="Arial" w:hAnsi="Arial" w:cs="Arial"/>
                <w:b/>
                <w:bCs/>
                <w:sz w:val="18"/>
                <w:szCs w:val="18"/>
                <w:lang w:eastAsia="es-BO"/>
              </w:rPr>
              <w:t>Sección III:</w:t>
            </w:r>
            <w:r w:rsidRPr="00151F91">
              <w:rPr>
                <w:rFonts w:ascii="Arial" w:hAnsi="Arial" w:cs="Arial"/>
                <w:sz w:val="18"/>
                <w:szCs w:val="18"/>
                <w:lang w:eastAsia="es-BO"/>
              </w:rPr>
              <w:t xml:space="preserve">      Gastos Adicionales, </w:t>
            </w:r>
            <w:r w:rsidRPr="00151F91">
              <w:rPr>
                <w:rFonts w:ascii="Arial" w:hAnsi="Arial" w:cs="Arial"/>
                <w:sz w:val="18"/>
                <w:szCs w:val="18"/>
              </w:rPr>
              <w:t>Incremento en los costos de operación, además de cualquier costo adicional en el que pueda incurrir el asegurado, por el uso de un sistema electrónico de procesamiento ajeno, en reemplazo al suyo, así como el costo de alquileres en dichos sistemas o equipos o servidores similares, con el fin de mantener la continuidad de sus operaciones</w:t>
            </w:r>
          </w:p>
        </w:tc>
        <w:tc>
          <w:tcPr>
            <w:tcW w:w="1843" w:type="dxa"/>
            <w:tcBorders>
              <w:top w:val="nil"/>
              <w:left w:val="nil"/>
              <w:bottom w:val="single" w:sz="4" w:space="0" w:color="auto"/>
              <w:right w:val="single" w:sz="8" w:space="0" w:color="auto"/>
            </w:tcBorders>
            <w:shd w:val="clear" w:color="auto" w:fill="auto"/>
            <w:vAlign w:val="center"/>
            <w:hideMark/>
          </w:tcPr>
          <w:p w14:paraId="0A357F07" w14:textId="77777777" w:rsidR="000730BF" w:rsidRPr="00151F91" w:rsidRDefault="000730BF" w:rsidP="000730BF">
            <w:pPr>
              <w:ind w:left="209"/>
              <w:jc w:val="center"/>
              <w:rPr>
                <w:rFonts w:ascii="Arial" w:hAnsi="Arial" w:cs="Arial"/>
                <w:sz w:val="18"/>
                <w:szCs w:val="18"/>
                <w:lang w:val="es-BO" w:eastAsia="es-ES"/>
              </w:rPr>
            </w:pPr>
            <w:r w:rsidRPr="00151F91">
              <w:rPr>
                <w:rFonts w:ascii="Arial" w:hAnsi="Arial" w:cs="Arial"/>
                <w:sz w:val="18"/>
                <w:szCs w:val="18"/>
                <w:lang w:val="es-BO" w:eastAsia="es-ES"/>
              </w:rPr>
              <w:t xml:space="preserve">        </w:t>
            </w:r>
            <w:r w:rsidRPr="00151F91">
              <w:rPr>
                <w:rFonts w:ascii="Arial" w:hAnsi="Arial" w:cs="Arial"/>
                <w:sz w:val="18"/>
                <w:szCs w:val="18"/>
              </w:rPr>
              <w:t>700.000.00</w:t>
            </w:r>
          </w:p>
        </w:tc>
      </w:tr>
    </w:tbl>
    <w:p w14:paraId="3FC86C09" w14:textId="77777777" w:rsidR="000730BF" w:rsidRPr="00151F91" w:rsidRDefault="000730BF" w:rsidP="000730BF">
      <w:pPr>
        <w:tabs>
          <w:tab w:val="left" w:pos="3119"/>
        </w:tabs>
        <w:ind w:left="3119"/>
        <w:jc w:val="both"/>
        <w:rPr>
          <w:rFonts w:ascii="Arial" w:hAnsi="Arial" w:cs="Arial"/>
          <w:sz w:val="18"/>
          <w:szCs w:val="18"/>
        </w:rPr>
      </w:pPr>
    </w:p>
    <w:p w14:paraId="06E57CC0" w14:textId="38F41CB4" w:rsidR="000730BF" w:rsidRPr="00151F91" w:rsidRDefault="000730BF" w:rsidP="000730BF">
      <w:pPr>
        <w:tabs>
          <w:tab w:val="left" w:pos="3119"/>
        </w:tabs>
        <w:ind w:left="3119" w:hanging="3402"/>
        <w:jc w:val="both"/>
        <w:rPr>
          <w:rFonts w:ascii="Arial" w:hAnsi="Arial" w:cs="Arial"/>
          <w:spacing w:val="-2"/>
          <w:sz w:val="18"/>
          <w:szCs w:val="18"/>
          <w:lang w:val="es-BO"/>
        </w:rPr>
      </w:pPr>
      <w:r w:rsidRPr="00151F91">
        <w:rPr>
          <w:rFonts w:ascii="Arial" w:hAnsi="Arial" w:cs="Arial"/>
          <w:b/>
          <w:sz w:val="18"/>
          <w:szCs w:val="18"/>
        </w:rPr>
        <w:tab/>
      </w:r>
      <w:r w:rsidRPr="00151F91">
        <w:rPr>
          <w:rFonts w:ascii="Arial" w:hAnsi="Arial" w:cs="Arial"/>
          <w:b/>
          <w:sz w:val="18"/>
          <w:szCs w:val="18"/>
          <w:u w:val="single"/>
        </w:rPr>
        <w:t xml:space="preserve">SECCIÓN III.- </w:t>
      </w:r>
      <w:r w:rsidRPr="00151F91">
        <w:rPr>
          <w:rFonts w:ascii="Arial" w:hAnsi="Arial" w:cs="Arial"/>
          <w:b/>
          <w:spacing w:val="-2"/>
          <w:sz w:val="18"/>
          <w:szCs w:val="18"/>
          <w:u w:val="single"/>
          <w:lang w:val="es-BO"/>
        </w:rPr>
        <w:t>TODO RIESGO Y/O DAÑO FÍSICO POR ROTURA DE MAQUINARIA</w:t>
      </w:r>
      <w:r w:rsidRPr="00151F91">
        <w:rPr>
          <w:rFonts w:ascii="Arial" w:hAnsi="Arial" w:cs="Arial"/>
          <w:b/>
          <w:spacing w:val="-2"/>
          <w:sz w:val="18"/>
          <w:szCs w:val="18"/>
          <w:lang w:val="es-BO"/>
        </w:rPr>
        <w:t xml:space="preserve">, </w:t>
      </w:r>
      <w:r w:rsidR="00AA3268" w:rsidRPr="00151F91">
        <w:rPr>
          <w:rFonts w:ascii="Arial" w:hAnsi="Arial" w:cs="Arial"/>
          <w:b/>
          <w:spacing w:val="-2"/>
          <w:sz w:val="18"/>
          <w:szCs w:val="18"/>
          <w:lang w:val="es-BO"/>
        </w:rPr>
        <w:t>HASTA</w:t>
      </w:r>
      <w:r w:rsidR="00AA3268" w:rsidRPr="00151F91">
        <w:rPr>
          <w:rFonts w:ascii="Arial" w:hAnsi="Arial" w:cs="Arial"/>
          <w:b/>
          <w:spacing w:val="-2"/>
          <w:sz w:val="18"/>
          <w:szCs w:val="18"/>
          <w:u w:val="single"/>
          <w:lang w:val="es-BO"/>
        </w:rPr>
        <w:t xml:space="preserve"> </w:t>
      </w:r>
      <w:r w:rsidR="00AA3268" w:rsidRPr="00151F91">
        <w:rPr>
          <w:rFonts w:ascii="Arial" w:hAnsi="Arial" w:cs="Arial"/>
          <w:spacing w:val="-2"/>
          <w:sz w:val="18"/>
          <w:szCs w:val="18"/>
          <w:lang w:val="es-BO"/>
        </w:rPr>
        <w:t>Bs.</w:t>
      </w:r>
      <w:r w:rsidRPr="00151F91">
        <w:rPr>
          <w:rFonts w:ascii="Arial" w:hAnsi="Arial" w:cs="Arial"/>
          <w:b/>
          <w:sz w:val="18"/>
          <w:szCs w:val="18"/>
          <w:lang w:val="es-BO" w:eastAsia="es-US"/>
        </w:rPr>
        <w:t xml:space="preserve"> 2</w:t>
      </w:r>
      <w:r w:rsidRPr="00151F91">
        <w:rPr>
          <w:rFonts w:ascii="Arial" w:hAnsi="Arial" w:cs="Arial"/>
          <w:b/>
          <w:sz w:val="18"/>
          <w:szCs w:val="18"/>
        </w:rPr>
        <w:t>.000.000,00</w:t>
      </w:r>
      <w:r w:rsidRPr="00151F91">
        <w:rPr>
          <w:rFonts w:ascii="Arial" w:hAnsi="Arial" w:cs="Arial"/>
          <w:bCs/>
          <w:sz w:val="18"/>
          <w:szCs w:val="18"/>
        </w:rPr>
        <w:t xml:space="preserve">, </w:t>
      </w:r>
      <w:r w:rsidR="00AA3268" w:rsidRPr="00151F91">
        <w:rPr>
          <w:rFonts w:ascii="Arial" w:hAnsi="Arial" w:cs="Arial"/>
          <w:spacing w:val="-2"/>
          <w:sz w:val="18"/>
          <w:szCs w:val="18"/>
          <w:lang w:val="es-BO"/>
        </w:rPr>
        <w:t>incluyendo,</w:t>
      </w:r>
      <w:r w:rsidRPr="00151F91">
        <w:rPr>
          <w:rFonts w:ascii="Arial" w:hAnsi="Arial" w:cs="Arial"/>
          <w:spacing w:val="-2"/>
          <w:sz w:val="18"/>
          <w:szCs w:val="18"/>
          <w:lang w:val="es-BO"/>
        </w:rPr>
        <w:t xml:space="preserve"> pero no limitando a cubrir:</w:t>
      </w:r>
    </w:p>
    <w:p w14:paraId="2CEF7F4F" w14:textId="77777777" w:rsidR="000730BF" w:rsidRPr="00151F91" w:rsidRDefault="000730BF" w:rsidP="000730BF">
      <w:pPr>
        <w:tabs>
          <w:tab w:val="left" w:pos="-720"/>
          <w:tab w:val="left" w:pos="720"/>
          <w:tab w:val="left" w:pos="3119"/>
        </w:tabs>
        <w:suppressAutoHyphens/>
        <w:ind w:left="3119"/>
        <w:jc w:val="both"/>
        <w:rPr>
          <w:rFonts w:ascii="Arial" w:hAnsi="Arial" w:cs="Arial"/>
          <w:spacing w:val="-2"/>
          <w:sz w:val="18"/>
          <w:szCs w:val="18"/>
          <w:lang w:val="es-BO"/>
        </w:rPr>
      </w:pPr>
    </w:p>
    <w:p w14:paraId="7AF3BDF5" w14:textId="77777777" w:rsidR="000730BF" w:rsidRPr="00151F91" w:rsidRDefault="000730BF" w:rsidP="00DA03F5">
      <w:pPr>
        <w:numPr>
          <w:ilvl w:val="0"/>
          <w:numId w:val="51"/>
        </w:numPr>
        <w:tabs>
          <w:tab w:val="left" w:pos="3402"/>
        </w:tabs>
        <w:ind w:left="3402" w:hanging="283"/>
        <w:jc w:val="both"/>
        <w:rPr>
          <w:rFonts w:ascii="Arial" w:eastAsia="Arial Unicode MS" w:hAnsi="Arial" w:cs="Arial"/>
          <w:sz w:val="18"/>
          <w:szCs w:val="18"/>
          <w:lang w:val="es-US"/>
        </w:rPr>
      </w:pPr>
      <w:r w:rsidRPr="00151F91">
        <w:rPr>
          <w:rFonts w:ascii="Arial" w:eastAsia="Arial Unicode MS" w:hAnsi="Arial" w:cs="Arial"/>
          <w:sz w:val="18"/>
          <w:szCs w:val="18"/>
          <w:lang w:val="es-US"/>
        </w:rPr>
        <w:t>Incidentes durante el trabajo, como malos ajustes, aflojamiento de alguna parte, fallas o desperfectos en medidas de prevención, entrada de cuerpos extraños;</w:t>
      </w:r>
    </w:p>
    <w:p w14:paraId="73CB4C0C" w14:textId="77777777" w:rsidR="000730BF" w:rsidRPr="00AA3268" w:rsidRDefault="000730BF" w:rsidP="00DA03F5">
      <w:pPr>
        <w:numPr>
          <w:ilvl w:val="0"/>
          <w:numId w:val="51"/>
        </w:numPr>
        <w:tabs>
          <w:tab w:val="left" w:pos="3402"/>
        </w:tabs>
        <w:ind w:left="3402" w:hanging="283"/>
        <w:jc w:val="both"/>
        <w:rPr>
          <w:rFonts w:ascii="Arial" w:eastAsia="Arial Unicode MS" w:hAnsi="Arial" w:cs="Arial"/>
          <w:sz w:val="18"/>
          <w:szCs w:val="18"/>
          <w:lang w:val="es-BO"/>
        </w:rPr>
      </w:pPr>
      <w:r w:rsidRPr="00AA3268">
        <w:rPr>
          <w:rFonts w:ascii="Arial" w:eastAsia="Arial Unicode MS" w:hAnsi="Arial" w:cs="Arial"/>
          <w:sz w:val="18"/>
          <w:szCs w:val="18"/>
          <w:lang w:val="es-BO"/>
        </w:rPr>
        <w:t>Roturas por fuerzas centrífugas;</w:t>
      </w:r>
    </w:p>
    <w:p w14:paraId="593165DD" w14:textId="77777777" w:rsidR="000730BF" w:rsidRPr="00AA3268" w:rsidRDefault="000730BF" w:rsidP="00DA03F5">
      <w:pPr>
        <w:numPr>
          <w:ilvl w:val="0"/>
          <w:numId w:val="51"/>
        </w:numPr>
        <w:tabs>
          <w:tab w:val="left" w:pos="3402"/>
        </w:tabs>
        <w:ind w:left="3402" w:hanging="283"/>
        <w:jc w:val="both"/>
        <w:rPr>
          <w:rFonts w:ascii="Arial" w:eastAsia="Arial Unicode MS" w:hAnsi="Arial" w:cs="Arial"/>
          <w:sz w:val="18"/>
          <w:szCs w:val="18"/>
          <w:lang w:val="es-BO"/>
        </w:rPr>
      </w:pPr>
      <w:r w:rsidRPr="00AA3268">
        <w:rPr>
          <w:rFonts w:ascii="Arial" w:eastAsia="Arial Unicode MS" w:hAnsi="Arial" w:cs="Arial"/>
          <w:sz w:val="18"/>
          <w:szCs w:val="18"/>
          <w:lang w:val="es-BO"/>
        </w:rPr>
        <w:t>Exceso de presión</w:t>
      </w:r>
    </w:p>
    <w:p w14:paraId="571DB2B7" w14:textId="77777777" w:rsidR="000730BF" w:rsidRPr="00AA3268" w:rsidRDefault="000730BF" w:rsidP="00DA03F5">
      <w:pPr>
        <w:numPr>
          <w:ilvl w:val="0"/>
          <w:numId w:val="51"/>
        </w:numPr>
        <w:tabs>
          <w:tab w:val="left" w:pos="3402"/>
        </w:tabs>
        <w:ind w:left="3402" w:hanging="283"/>
        <w:jc w:val="both"/>
        <w:rPr>
          <w:rFonts w:ascii="Arial" w:eastAsia="Arial Unicode MS" w:hAnsi="Arial" w:cs="Arial"/>
          <w:sz w:val="18"/>
          <w:szCs w:val="18"/>
          <w:lang w:val="es-BO"/>
        </w:rPr>
      </w:pPr>
      <w:r w:rsidRPr="00AA3268">
        <w:rPr>
          <w:rFonts w:ascii="Arial" w:eastAsia="Arial Unicode MS" w:hAnsi="Arial" w:cs="Arial"/>
          <w:sz w:val="18"/>
          <w:szCs w:val="18"/>
          <w:lang w:val="es-BO"/>
        </w:rPr>
        <w:lastRenderedPageBreak/>
        <w:t>Fallas, defectos o desperfectos de diseño, materiales de fabricación, errores de montaje;</w:t>
      </w:r>
    </w:p>
    <w:p w14:paraId="295DF1BF" w14:textId="68C144FA" w:rsidR="000730BF" w:rsidRPr="00AA3268" w:rsidRDefault="000730BF" w:rsidP="00DA03F5">
      <w:pPr>
        <w:numPr>
          <w:ilvl w:val="0"/>
          <w:numId w:val="51"/>
        </w:numPr>
        <w:tabs>
          <w:tab w:val="left" w:pos="3402"/>
        </w:tabs>
        <w:ind w:left="3402" w:hanging="283"/>
        <w:jc w:val="both"/>
        <w:rPr>
          <w:rFonts w:ascii="Arial" w:eastAsia="Arial Unicode MS" w:hAnsi="Arial" w:cs="Arial"/>
          <w:sz w:val="18"/>
          <w:szCs w:val="18"/>
          <w:lang w:val="es-BO"/>
        </w:rPr>
      </w:pPr>
      <w:r w:rsidRPr="00AA3268">
        <w:rPr>
          <w:rFonts w:ascii="Arial" w:eastAsia="Arial Unicode MS" w:hAnsi="Arial" w:cs="Arial"/>
          <w:sz w:val="18"/>
          <w:szCs w:val="18"/>
          <w:lang w:val="es-BO"/>
        </w:rPr>
        <w:t xml:space="preserve">Mal manejo, ignorancia, negligencia o malevolencia por parte de </w:t>
      </w:r>
      <w:r w:rsidR="00AA3268" w:rsidRPr="00AA3268">
        <w:rPr>
          <w:rFonts w:ascii="Arial" w:eastAsia="Arial Unicode MS" w:hAnsi="Arial" w:cs="Arial"/>
          <w:sz w:val="18"/>
          <w:szCs w:val="18"/>
          <w:lang w:val="es-BO"/>
        </w:rPr>
        <w:t>empleados y</w:t>
      </w:r>
      <w:r w:rsidRPr="00AA3268">
        <w:rPr>
          <w:rFonts w:ascii="Arial" w:hAnsi="Arial" w:cs="Arial"/>
          <w:sz w:val="18"/>
          <w:szCs w:val="18"/>
          <w:lang w:val="es-BO"/>
        </w:rPr>
        <w:t>/o de terceros</w:t>
      </w:r>
    </w:p>
    <w:p w14:paraId="140FE902" w14:textId="77777777" w:rsidR="000730BF" w:rsidRPr="00AA3268" w:rsidRDefault="000730BF" w:rsidP="00DA03F5">
      <w:pPr>
        <w:numPr>
          <w:ilvl w:val="0"/>
          <w:numId w:val="51"/>
        </w:numPr>
        <w:tabs>
          <w:tab w:val="left" w:pos="3402"/>
        </w:tabs>
        <w:ind w:left="3402" w:hanging="283"/>
        <w:jc w:val="both"/>
        <w:rPr>
          <w:rFonts w:ascii="Arial" w:eastAsia="Arial Unicode MS" w:hAnsi="Arial" w:cs="Arial"/>
          <w:sz w:val="18"/>
          <w:szCs w:val="18"/>
          <w:lang w:val="es-BO"/>
        </w:rPr>
      </w:pPr>
      <w:r w:rsidRPr="00AA3268">
        <w:rPr>
          <w:rFonts w:ascii="Arial" w:eastAsia="Arial Unicode MS" w:hAnsi="Arial" w:cs="Arial"/>
          <w:sz w:val="18"/>
          <w:szCs w:val="18"/>
          <w:lang w:val="es-BO"/>
        </w:rPr>
        <w:t xml:space="preserve">Daños por la acción directa o indirecta de la energía eléctrica u atmosférica, </w:t>
      </w:r>
      <w:r w:rsidRPr="00AA3268">
        <w:rPr>
          <w:rFonts w:ascii="Arial" w:hAnsi="Arial" w:cs="Arial"/>
          <w:sz w:val="18"/>
          <w:szCs w:val="18"/>
          <w:lang w:val="es-BO"/>
        </w:rPr>
        <w:t>cortocircuito, sobre tensión, altas y bajas de tensión, arcos voltaicos, exceso de voltaje e inducción, corriente y/o energía eléctrica, perturbaciones por campos magnéticos, aislamientos insuficientes, sobre tensiones causadas por rayo, caída directa de rayo, tostación de aislamientos, otras causas similares y cualquier accidente eléctrico.</w:t>
      </w:r>
      <w:r w:rsidRPr="00AA3268">
        <w:rPr>
          <w:rFonts w:ascii="Arial" w:eastAsia="Arial Unicode MS" w:hAnsi="Arial" w:cs="Arial"/>
          <w:sz w:val="18"/>
          <w:szCs w:val="18"/>
          <w:lang w:val="es-BO"/>
        </w:rPr>
        <w:t xml:space="preserve"> </w:t>
      </w:r>
    </w:p>
    <w:p w14:paraId="416AA32E" w14:textId="77777777" w:rsidR="000730BF" w:rsidRPr="00AA3268" w:rsidRDefault="000730BF" w:rsidP="00DA03F5">
      <w:pPr>
        <w:numPr>
          <w:ilvl w:val="0"/>
          <w:numId w:val="51"/>
        </w:numPr>
        <w:tabs>
          <w:tab w:val="left" w:pos="3402"/>
        </w:tabs>
        <w:ind w:left="3402" w:hanging="283"/>
        <w:jc w:val="both"/>
        <w:rPr>
          <w:rFonts w:ascii="Arial" w:eastAsia="Arial Unicode MS" w:hAnsi="Arial" w:cs="Arial"/>
          <w:sz w:val="18"/>
          <w:szCs w:val="18"/>
          <w:lang w:val="es-BO"/>
        </w:rPr>
      </w:pPr>
      <w:r w:rsidRPr="00AA3268">
        <w:rPr>
          <w:rFonts w:ascii="Arial" w:eastAsia="Arial Unicode MS" w:hAnsi="Arial" w:cs="Arial"/>
          <w:sz w:val="18"/>
          <w:szCs w:val="18"/>
          <w:lang w:val="es-BO"/>
        </w:rPr>
        <w:t>Incendio exista o no llama</w:t>
      </w:r>
    </w:p>
    <w:p w14:paraId="3302F10E" w14:textId="77777777" w:rsidR="000730BF" w:rsidRPr="00151F91" w:rsidRDefault="000730BF" w:rsidP="00DA03F5">
      <w:pPr>
        <w:numPr>
          <w:ilvl w:val="0"/>
          <w:numId w:val="51"/>
        </w:numPr>
        <w:tabs>
          <w:tab w:val="left" w:pos="3402"/>
        </w:tabs>
        <w:ind w:left="3402" w:hanging="283"/>
        <w:jc w:val="both"/>
        <w:rPr>
          <w:rFonts w:ascii="Arial" w:eastAsia="Arial Unicode MS" w:hAnsi="Arial" w:cs="Arial"/>
          <w:sz w:val="18"/>
          <w:szCs w:val="18"/>
          <w:lang w:val="es-US"/>
        </w:rPr>
      </w:pPr>
      <w:r w:rsidRPr="00AA3268">
        <w:rPr>
          <w:rFonts w:ascii="Arial" w:eastAsia="Arial Unicode MS" w:hAnsi="Arial" w:cs="Arial"/>
          <w:sz w:val="18"/>
          <w:szCs w:val="18"/>
          <w:lang w:val="es-BO"/>
        </w:rPr>
        <w:t>El seguro se extiende a cubrir los componentes</w:t>
      </w:r>
      <w:r w:rsidRPr="00151F91">
        <w:rPr>
          <w:rFonts w:ascii="Arial" w:eastAsia="Arial Unicode MS" w:hAnsi="Arial" w:cs="Arial"/>
          <w:sz w:val="18"/>
          <w:szCs w:val="18"/>
          <w:lang w:val="es-US"/>
        </w:rPr>
        <w:t xml:space="preserve"> electrónicos que formen parte de dichas máquinas</w:t>
      </w:r>
    </w:p>
    <w:p w14:paraId="12E67BA8" w14:textId="77777777" w:rsidR="000730BF" w:rsidRPr="00151F91" w:rsidRDefault="000730BF" w:rsidP="00DA03F5">
      <w:pPr>
        <w:numPr>
          <w:ilvl w:val="0"/>
          <w:numId w:val="51"/>
        </w:numPr>
        <w:tabs>
          <w:tab w:val="left" w:pos="3402"/>
        </w:tabs>
        <w:ind w:left="3402" w:hanging="283"/>
        <w:jc w:val="both"/>
        <w:rPr>
          <w:rFonts w:ascii="Arial" w:eastAsia="Arial Unicode MS" w:hAnsi="Arial" w:cs="Arial"/>
          <w:sz w:val="18"/>
          <w:szCs w:val="18"/>
          <w:lang w:val="es-US"/>
        </w:rPr>
      </w:pPr>
      <w:r w:rsidRPr="00151F91">
        <w:rPr>
          <w:rFonts w:ascii="Arial" w:eastAsia="Arial Unicode MS" w:hAnsi="Arial" w:cs="Arial"/>
          <w:sz w:val="18"/>
          <w:szCs w:val="18"/>
          <w:lang w:val="es-US"/>
        </w:rPr>
        <w:t xml:space="preserve">Cobertura para daños causados directa o indirectamente por el ingreso de Materias o Cuerpos Extraños de Cualquier Naturaleza a las Maquinarias, </w:t>
      </w:r>
      <w:r w:rsidRPr="00151F91">
        <w:rPr>
          <w:rFonts w:ascii="Arial" w:hAnsi="Arial" w:cs="Arial"/>
          <w:sz w:val="18"/>
          <w:szCs w:val="18"/>
        </w:rPr>
        <w:t>o las golpeen</w:t>
      </w:r>
    </w:p>
    <w:p w14:paraId="2F22A024" w14:textId="10EC414B" w:rsidR="000730BF" w:rsidRPr="00AA3268" w:rsidRDefault="000730BF" w:rsidP="00DA03F5">
      <w:pPr>
        <w:numPr>
          <w:ilvl w:val="0"/>
          <w:numId w:val="51"/>
        </w:numPr>
        <w:ind w:left="3402" w:hanging="283"/>
        <w:jc w:val="both"/>
        <w:rPr>
          <w:rFonts w:ascii="Arial" w:eastAsia="Arial Unicode MS" w:hAnsi="Arial" w:cs="Arial"/>
          <w:sz w:val="18"/>
          <w:szCs w:val="18"/>
          <w:lang w:val="es-BO"/>
        </w:rPr>
      </w:pPr>
      <w:r w:rsidRPr="00151F91">
        <w:rPr>
          <w:rFonts w:ascii="Arial" w:eastAsia="Arial Unicode MS" w:hAnsi="Arial" w:cs="Arial"/>
          <w:sz w:val="18"/>
          <w:szCs w:val="18"/>
          <w:lang w:val="es-US"/>
        </w:rPr>
        <w:t xml:space="preserve">Aceites lubricantes y refrigerantes: Se ampara las pérdidas o daños de los aceites </w:t>
      </w:r>
      <w:r w:rsidRPr="00AA3268">
        <w:rPr>
          <w:rFonts w:ascii="Arial" w:eastAsia="Arial Unicode MS" w:hAnsi="Arial" w:cs="Arial"/>
          <w:sz w:val="18"/>
          <w:szCs w:val="18"/>
          <w:lang w:val="es-BO"/>
        </w:rPr>
        <w:t xml:space="preserve">lubricantes o refrigerantes contenidos </w:t>
      </w:r>
      <w:r w:rsidR="00AA3268" w:rsidRPr="00AA3268">
        <w:rPr>
          <w:rFonts w:ascii="Arial" w:eastAsia="Arial Unicode MS" w:hAnsi="Arial" w:cs="Arial"/>
          <w:sz w:val="18"/>
          <w:szCs w:val="18"/>
          <w:lang w:val="es-BO"/>
        </w:rPr>
        <w:t>en maquinarias</w:t>
      </w:r>
      <w:r w:rsidRPr="00AA3268">
        <w:rPr>
          <w:rFonts w:ascii="Arial" w:eastAsia="Arial Unicode MS" w:hAnsi="Arial" w:cs="Arial"/>
          <w:sz w:val="18"/>
          <w:szCs w:val="18"/>
          <w:lang w:val="es-BO"/>
        </w:rPr>
        <w:t xml:space="preserve"> </w:t>
      </w:r>
    </w:p>
    <w:p w14:paraId="5E666330" w14:textId="5F432096" w:rsidR="000730BF" w:rsidRPr="00AA3268" w:rsidRDefault="000730BF" w:rsidP="00DA03F5">
      <w:pPr>
        <w:numPr>
          <w:ilvl w:val="0"/>
          <w:numId w:val="51"/>
        </w:numPr>
        <w:ind w:left="3402" w:hanging="283"/>
        <w:jc w:val="both"/>
        <w:rPr>
          <w:rFonts w:ascii="Arial" w:hAnsi="Arial" w:cs="Arial"/>
          <w:b/>
          <w:sz w:val="18"/>
          <w:szCs w:val="18"/>
          <w:lang w:val="es-BO" w:eastAsia="es-BO"/>
        </w:rPr>
      </w:pPr>
      <w:r w:rsidRPr="00AA3268">
        <w:rPr>
          <w:rFonts w:ascii="Arial" w:eastAsia="Arial Unicode MS" w:hAnsi="Arial" w:cs="Arial"/>
          <w:sz w:val="18"/>
          <w:szCs w:val="18"/>
          <w:lang w:val="es-BO"/>
        </w:rPr>
        <w:t xml:space="preserve">Cualquier otro </w:t>
      </w:r>
      <w:r w:rsidR="00AA3268" w:rsidRPr="00AA3268">
        <w:rPr>
          <w:rFonts w:ascii="Arial" w:eastAsia="Arial Unicode MS" w:hAnsi="Arial" w:cs="Arial"/>
          <w:sz w:val="18"/>
          <w:szCs w:val="18"/>
          <w:lang w:val="es-BO"/>
        </w:rPr>
        <w:t>incidente que</w:t>
      </w:r>
      <w:r w:rsidRPr="00AA3268">
        <w:rPr>
          <w:rFonts w:ascii="Arial" w:eastAsia="Arial Unicode MS" w:hAnsi="Arial" w:cs="Arial"/>
          <w:sz w:val="18"/>
          <w:szCs w:val="18"/>
          <w:lang w:val="es-BO"/>
        </w:rPr>
        <w:t xml:space="preserve"> no se excluya específicamente.</w:t>
      </w:r>
    </w:p>
    <w:p w14:paraId="18F807AD" w14:textId="77777777" w:rsidR="000730BF" w:rsidRPr="00AA3268" w:rsidRDefault="000730BF" w:rsidP="00DA03F5">
      <w:pPr>
        <w:pStyle w:val="Prrafodelista"/>
        <w:numPr>
          <w:ilvl w:val="0"/>
          <w:numId w:val="51"/>
        </w:numPr>
        <w:ind w:left="3402" w:hanging="283"/>
        <w:jc w:val="both"/>
        <w:rPr>
          <w:rFonts w:ascii="Arial" w:hAnsi="Arial" w:cs="Arial"/>
          <w:sz w:val="18"/>
          <w:szCs w:val="18"/>
          <w:lang w:val="es-BO"/>
        </w:rPr>
      </w:pPr>
      <w:r w:rsidRPr="00AA3268">
        <w:rPr>
          <w:rFonts w:ascii="Arial" w:hAnsi="Arial" w:cs="Arial"/>
          <w:sz w:val="18"/>
          <w:szCs w:val="18"/>
          <w:lang w:val="es-BO"/>
        </w:rPr>
        <w:t>Fallas y/o desperfectos en medidas de prevención y seguridad</w:t>
      </w:r>
    </w:p>
    <w:p w14:paraId="7E4B2626" w14:textId="77777777" w:rsidR="000730BF" w:rsidRPr="00151F91" w:rsidRDefault="000730BF" w:rsidP="00DA03F5">
      <w:pPr>
        <w:pStyle w:val="Textoindependiente"/>
        <w:numPr>
          <w:ilvl w:val="0"/>
          <w:numId w:val="51"/>
        </w:numPr>
        <w:spacing w:after="0"/>
        <w:ind w:left="3402" w:hanging="283"/>
        <w:jc w:val="both"/>
        <w:rPr>
          <w:rFonts w:ascii="Arial" w:eastAsia="Arial Unicode MS" w:hAnsi="Arial" w:cs="Arial"/>
          <w:sz w:val="18"/>
          <w:szCs w:val="18"/>
          <w:lang w:val="es-ES"/>
        </w:rPr>
      </w:pPr>
      <w:r w:rsidRPr="00151F91">
        <w:rPr>
          <w:rFonts w:ascii="Arial" w:eastAsia="Arial Unicode MS" w:hAnsi="Arial" w:cs="Arial"/>
          <w:sz w:val="18"/>
          <w:szCs w:val="18"/>
          <w:lang w:val="es-ES"/>
        </w:rPr>
        <w:t>Tempestad, vientos, vientos fuertes y/o huracanados.</w:t>
      </w:r>
    </w:p>
    <w:p w14:paraId="240389C0" w14:textId="77777777" w:rsidR="000730BF" w:rsidRPr="00151F91" w:rsidRDefault="000730BF" w:rsidP="00DA03F5">
      <w:pPr>
        <w:pStyle w:val="Textoindependiente"/>
        <w:numPr>
          <w:ilvl w:val="0"/>
          <w:numId w:val="51"/>
        </w:numPr>
        <w:spacing w:after="0"/>
        <w:ind w:left="3402" w:hanging="283"/>
        <w:jc w:val="both"/>
        <w:rPr>
          <w:rFonts w:ascii="Arial" w:eastAsia="Arial Unicode MS" w:hAnsi="Arial" w:cs="Arial"/>
          <w:sz w:val="18"/>
          <w:szCs w:val="18"/>
          <w:lang w:val="es-ES"/>
        </w:rPr>
      </w:pPr>
      <w:r w:rsidRPr="00151F91">
        <w:rPr>
          <w:rFonts w:ascii="Arial" w:eastAsia="Arial Unicode MS" w:hAnsi="Arial" w:cs="Arial"/>
          <w:sz w:val="18"/>
          <w:szCs w:val="18"/>
          <w:lang w:val="es-ES"/>
        </w:rPr>
        <w:t>Daños por cambios bruscos e intempestivos de temperatura</w:t>
      </w:r>
    </w:p>
    <w:p w14:paraId="36C84DA9" w14:textId="77777777" w:rsidR="000730BF" w:rsidRPr="00151F91" w:rsidRDefault="000730BF" w:rsidP="00DA03F5">
      <w:pPr>
        <w:pStyle w:val="Prrafodelista"/>
        <w:numPr>
          <w:ilvl w:val="0"/>
          <w:numId w:val="51"/>
        </w:numPr>
        <w:ind w:left="3402" w:hanging="283"/>
        <w:contextualSpacing/>
        <w:jc w:val="both"/>
        <w:rPr>
          <w:rFonts w:ascii="Arial" w:hAnsi="Arial" w:cs="Arial"/>
          <w:sz w:val="18"/>
          <w:szCs w:val="18"/>
        </w:rPr>
      </w:pPr>
      <w:r w:rsidRPr="00151F91">
        <w:rPr>
          <w:rFonts w:ascii="Arial" w:hAnsi="Arial" w:cs="Arial"/>
          <w:sz w:val="18"/>
          <w:szCs w:val="18"/>
        </w:rPr>
        <w:t>Esfuerzos anormales y auto calentamiento</w:t>
      </w:r>
    </w:p>
    <w:p w14:paraId="3D582E1A" w14:textId="77777777" w:rsidR="000730BF" w:rsidRPr="00151F91" w:rsidRDefault="000730BF" w:rsidP="000730BF">
      <w:pPr>
        <w:pStyle w:val="Piedepgina"/>
        <w:suppressAutoHyphens/>
        <w:ind w:left="3402" w:hanging="283"/>
        <w:jc w:val="both"/>
        <w:rPr>
          <w:rFonts w:ascii="Arial" w:hAnsi="Arial" w:cs="Arial"/>
          <w:b/>
          <w:spacing w:val="-3"/>
          <w:sz w:val="18"/>
          <w:szCs w:val="18"/>
        </w:rPr>
      </w:pPr>
    </w:p>
    <w:p w14:paraId="7AED6FE3" w14:textId="6BF5D97D" w:rsidR="000730BF" w:rsidRPr="00151F91" w:rsidRDefault="00AA3268" w:rsidP="000730BF">
      <w:pPr>
        <w:pStyle w:val="Piedepgina"/>
        <w:suppressAutoHyphens/>
        <w:ind w:left="3119"/>
        <w:jc w:val="both"/>
        <w:rPr>
          <w:rFonts w:ascii="Arial" w:hAnsi="Arial" w:cs="Arial"/>
          <w:spacing w:val="-3"/>
          <w:sz w:val="18"/>
          <w:szCs w:val="18"/>
        </w:rPr>
      </w:pPr>
      <w:r w:rsidRPr="00151F91">
        <w:rPr>
          <w:rFonts w:ascii="Arial" w:hAnsi="Arial" w:cs="Arial"/>
          <w:b/>
          <w:spacing w:val="-3"/>
          <w:sz w:val="18"/>
          <w:szCs w:val="18"/>
        </w:rPr>
        <w:t>Nota. -</w:t>
      </w:r>
      <w:r w:rsidR="000730BF" w:rsidRPr="00151F91">
        <w:rPr>
          <w:rFonts w:ascii="Arial" w:hAnsi="Arial" w:cs="Arial"/>
          <w:b/>
          <w:spacing w:val="-3"/>
          <w:sz w:val="18"/>
          <w:szCs w:val="18"/>
        </w:rPr>
        <w:t xml:space="preserve"> </w:t>
      </w:r>
      <w:r w:rsidR="000730BF" w:rsidRPr="00151F91">
        <w:rPr>
          <w:rFonts w:ascii="Arial" w:hAnsi="Arial" w:cs="Arial"/>
          <w:bCs/>
          <w:spacing w:val="-3"/>
          <w:sz w:val="18"/>
          <w:szCs w:val="18"/>
        </w:rPr>
        <w:t>S</w:t>
      </w:r>
      <w:r w:rsidR="000730BF" w:rsidRPr="00151F91">
        <w:rPr>
          <w:rFonts w:ascii="Arial" w:hAnsi="Arial" w:cs="Arial"/>
          <w:spacing w:val="-3"/>
          <w:sz w:val="18"/>
          <w:szCs w:val="18"/>
        </w:rPr>
        <w:t>e aclara que la cobertura extiende a cubrir toda y cada máquina que este siendo reparada (a consecuencia de un siniestro o no), ya sea dentro de los predios del asegurado y/o en cualquier otra ubicación.</w:t>
      </w:r>
    </w:p>
    <w:p w14:paraId="01EA4C82" w14:textId="77777777" w:rsidR="000730BF" w:rsidRPr="00151F91" w:rsidRDefault="000730BF" w:rsidP="000730BF">
      <w:pPr>
        <w:pStyle w:val="Piedepgina"/>
        <w:tabs>
          <w:tab w:val="left" w:pos="3119"/>
        </w:tabs>
        <w:suppressAutoHyphens/>
        <w:ind w:left="3119"/>
        <w:jc w:val="both"/>
        <w:rPr>
          <w:rFonts w:ascii="Arial" w:hAnsi="Arial" w:cs="Arial"/>
          <w:spacing w:val="-3"/>
          <w:sz w:val="18"/>
          <w:szCs w:val="18"/>
        </w:rPr>
      </w:pPr>
    </w:p>
    <w:p w14:paraId="1485C037" w14:textId="77777777" w:rsidR="000730BF" w:rsidRPr="00151F91" w:rsidRDefault="000730BF" w:rsidP="000730BF">
      <w:pPr>
        <w:tabs>
          <w:tab w:val="left" w:pos="2977"/>
          <w:tab w:val="left" w:pos="3119"/>
        </w:tabs>
        <w:autoSpaceDE w:val="0"/>
        <w:autoSpaceDN w:val="0"/>
        <w:adjustRightInd w:val="0"/>
        <w:spacing w:before="10"/>
        <w:rPr>
          <w:rFonts w:ascii="Arial" w:hAnsi="Arial" w:cs="Arial"/>
          <w:sz w:val="18"/>
          <w:szCs w:val="18"/>
          <w:lang w:eastAsia="es-ES_tradnl"/>
        </w:rPr>
      </w:pPr>
      <w:r w:rsidRPr="00151F91">
        <w:rPr>
          <w:rFonts w:ascii="Arial" w:hAnsi="Arial" w:cs="Arial"/>
          <w:b/>
          <w:bCs/>
          <w:sz w:val="18"/>
          <w:szCs w:val="18"/>
          <w:lang w:eastAsia="es-ES_tradnl"/>
        </w:rPr>
        <w:t>FRANQUICIAS DEDUCIBLES:</w:t>
      </w:r>
      <w:r w:rsidRPr="00151F91">
        <w:rPr>
          <w:rFonts w:ascii="Arial" w:hAnsi="Arial" w:cs="Arial"/>
          <w:sz w:val="18"/>
          <w:szCs w:val="18"/>
          <w:lang w:eastAsia="es-ES_tradnl"/>
        </w:rPr>
        <w:tab/>
      </w:r>
      <w:r w:rsidRPr="00151F91">
        <w:rPr>
          <w:rFonts w:ascii="Arial" w:hAnsi="Arial" w:cs="Arial"/>
          <w:sz w:val="18"/>
          <w:szCs w:val="18"/>
          <w:lang w:eastAsia="es-ES_tradnl"/>
        </w:rPr>
        <w:tab/>
        <w:t>Sin ningún tipo de franquicia y/o deducible</w:t>
      </w:r>
    </w:p>
    <w:p w14:paraId="6A2BBF2B" w14:textId="77777777" w:rsidR="000730BF" w:rsidRPr="00151F91" w:rsidRDefault="000730BF" w:rsidP="000730BF">
      <w:pPr>
        <w:tabs>
          <w:tab w:val="left" w:pos="2977"/>
          <w:tab w:val="left" w:pos="3119"/>
        </w:tabs>
        <w:autoSpaceDE w:val="0"/>
        <w:autoSpaceDN w:val="0"/>
        <w:adjustRightInd w:val="0"/>
        <w:spacing w:before="10"/>
        <w:rPr>
          <w:rFonts w:ascii="Arial" w:hAnsi="Arial" w:cs="Arial"/>
          <w:sz w:val="18"/>
          <w:szCs w:val="18"/>
          <w:lang w:eastAsia="es-ES_tradnl"/>
        </w:rPr>
      </w:pPr>
    </w:p>
    <w:tbl>
      <w:tblPr>
        <w:tblW w:w="9923" w:type="dxa"/>
        <w:tblLayout w:type="fixed"/>
        <w:tblCellMar>
          <w:left w:w="70" w:type="dxa"/>
          <w:right w:w="70" w:type="dxa"/>
        </w:tblCellMar>
        <w:tblLook w:val="04A0" w:firstRow="1" w:lastRow="0" w:firstColumn="1" w:lastColumn="0" w:noHBand="0" w:noVBand="1"/>
      </w:tblPr>
      <w:tblGrid>
        <w:gridCol w:w="160"/>
        <w:gridCol w:w="9763"/>
      </w:tblGrid>
      <w:tr w:rsidR="000730BF" w:rsidRPr="00151F91" w14:paraId="65186C6C" w14:textId="77777777" w:rsidTr="00AA3268">
        <w:trPr>
          <w:trHeight w:val="435"/>
        </w:trPr>
        <w:tc>
          <w:tcPr>
            <w:tcW w:w="160" w:type="dxa"/>
            <w:shd w:val="clear" w:color="auto" w:fill="auto"/>
            <w:vAlign w:val="center"/>
          </w:tcPr>
          <w:p w14:paraId="2B51C684" w14:textId="77777777" w:rsidR="000730BF" w:rsidRPr="00151F91" w:rsidRDefault="000730BF" w:rsidP="000730BF">
            <w:pPr>
              <w:contextualSpacing/>
              <w:jc w:val="center"/>
              <w:rPr>
                <w:rFonts w:ascii="Arial" w:hAnsi="Arial" w:cs="Arial"/>
                <w:color w:val="0000CC"/>
                <w:sz w:val="18"/>
                <w:szCs w:val="18"/>
                <w:lang w:val="es-US"/>
              </w:rPr>
            </w:pPr>
          </w:p>
        </w:tc>
        <w:tc>
          <w:tcPr>
            <w:tcW w:w="9763" w:type="dxa"/>
            <w:tcBorders>
              <w:top w:val="single" w:sz="8" w:space="0" w:color="00000A"/>
              <w:left w:val="single" w:sz="4" w:space="0" w:color="00000A"/>
              <w:bottom w:val="single" w:sz="4" w:space="0" w:color="00000A"/>
              <w:right w:val="single" w:sz="4" w:space="0" w:color="00000A"/>
            </w:tcBorders>
            <w:shd w:val="clear" w:color="auto" w:fill="1F497D" w:themeFill="text2"/>
            <w:tcMar>
              <w:left w:w="65" w:type="dxa"/>
            </w:tcMar>
            <w:vAlign w:val="center"/>
          </w:tcPr>
          <w:p w14:paraId="7B396D06" w14:textId="77777777" w:rsidR="000730BF" w:rsidRPr="00151F91" w:rsidRDefault="000730BF" w:rsidP="000730BF">
            <w:pPr>
              <w:contextualSpacing/>
              <w:rPr>
                <w:rFonts w:ascii="Arial" w:hAnsi="Arial" w:cs="Arial"/>
                <w:b/>
                <w:bCs/>
                <w:color w:val="0000CC"/>
                <w:sz w:val="18"/>
                <w:szCs w:val="18"/>
              </w:rPr>
            </w:pPr>
            <w:r w:rsidRPr="00151F91">
              <w:rPr>
                <w:rFonts w:ascii="Arial" w:hAnsi="Arial" w:cs="Arial"/>
                <w:b/>
                <w:bCs/>
                <w:color w:val="FFFFFF" w:themeColor="background1"/>
                <w:sz w:val="18"/>
                <w:szCs w:val="18"/>
              </w:rPr>
              <w:t xml:space="preserve">CLAUSULAS ADICIONALES PARA TODOS LOS AMPAROS </w:t>
            </w:r>
          </w:p>
        </w:tc>
      </w:tr>
    </w:tbl>
    <w:p w14:paraId="75046524" w14:textId="77777777" w:rsidR="000730BF" w:rsidRPr="00151F91" w:rsidRDefault="000730BF" w:rsidP="000730BF">
      <w:pPr>
        <w:tabs>
          <w:tab w:val="left" w:pos="3119"/>
        </w:tabs>
        <w:ind w:left="3402" w:hanging="3402"/>
        <w:rPr>
          <w:rFonts w:ascii="Arial" w:hAnsi="Arial" w:cs="Arial"/>
          <w:b/>
          <w:color w:val="0000CC"/>
          <w:sz w:val="18"/>
          <w:szCs w:val="18"/>
        </w:rPr>
      </w:pPr>
    </w:p>
    <w:tbl>
      <w:tblPr>
        <w:tblW w:w="9923" w:type="dxa"/>
        <w:jc w:val="center"/>
        <w:tblLayout w:type="fixed"/>
        <w:tblCellMar>
          <w:left w:w="70" w:type="dxa"/>
          <w:right w:w="70" w:type="dxa"/>
        </w:tblCellMar>
        <w:tblLook w:val="04A0" w:firstRow="1" w:lastRow="0" w:firstColumn="1" w:lastColumn="0" w:noHBand="0" w:noVBand="1"/>
      </w:tblPr>
      <w:tblGrid>
        <w:gridCol w:w="160"/>
        <w:gridCol w:w="9479"/>
        <w:gridCol w:w="284"/>
      </w:tblGrid>
      <w:tr w:rsidR="000730BF" w:rsidRPr="00151F91" w14:paraId="2313D926" w14:textId="77777777" w:rsidTr="005D2FB9">
        <w:trPr>
          <w:gridAfter w:val="1"/>
          <w:wAfter w:w="284" w:type="dxa"/>
          <w:trHeight w:val="225"/>
          <w:jc w:val="center"/>
        </w:trPr>
        <w:tc>
          <w:tcPr>
            <w:tcW w:w="9639" w:type="dxa"/>
            <w:gridSpan w:val="2"/>
            <w:shd w:val="clear" w:color="auto" w:fill="auto"/>
            <w:vAlign w:val="center"/>
          </w:tcPr>
          <w:p w14:paraId="44A90439" w14:textId="77777777" w:rsidR="000730BF" w:rsidRPr="00151F91" w:rsidRDefault="000730BF" w:rsidP="00DA03F5">
            <w:pPr>
              <w:numPr>
                <w:ilvl w:val="0"/>
                <w:numId w:val="53"/>
              </w:numPr>
              <w:ind w:left="366" w:hanging="366"/>
              <w:jc w:val="both"/>
              <w:rPr>
                <w:rFonts w:ascii="Arial" w:hAnsi="Arial" w:cs="Arial"/>
                <w:sz w:val="18"/>
                <w:szCs w:val="18"/>
                <w:lang w:eastAsia="es-BO"/>
              </w:rPr>
            </w:pPr>
            <w:r w:rsidRPr="00151F91">
              <w:rPr>
                <w:rFonts w:ascii="Arial" w:hAnsi="Arial" w:cs="Arial"/>
                <w:sz w:val="18"/>
                <w:szCs w:val="18"/>
                <w:lang w:eastAsia="es-BO"/>
              </w:rPr>
              <w:t>Adelanto del 50% en caso de Siniestro</w:t>
            </w:r>
          </w:p>
        </w:tc>
      </w:tr>
      <w:tr w:rsidR="000730BF" w:rsidRPr="00151F91" w14:paraId="45F03DEC" w14:textId="77777777" w:rsidTr="005D2FB9">
        <w:trPr>
          <w:gridAfter w:val="1"/>
          <w:wAfter w:w="284" w:type="dxa"/>
          <w:trHeight w:val="225"/>
          <w:jc w:val="center"/>
        </w:trPr>
        <w:tc>
          <w:tcPr>
            <w:tcW w:w="9639" w:type="dxa"/>
            <w:gridSpan w:val="2"/>
            <w:shd w:val="clear" w:color="auto" w:fill="auto"/>
            <w:vAlign w:val="center"/>
          </w:tcPr>
          <w:p w14:paraId="4B7E437F" w14:textId="77777777" w:rsidR="000730BF" w:rsidRPr="00151F91" w:rsidRDefault="000730BF" w:rsidP="00DA03F5">
            <w:pPr>
              <w:numPr>
                <w:ilvl w:val="0"/>
                <w:numId w:val="53"/>
              </w:numPr>
              <w:ind w:left="366" w:hanging="366"/>
              <w:jc w:val="both"/>
              <w:rPr>
                <w:rFonts w:ascii="Arial" w:hAnsi="Arial" w:cs="Arial"/>
                <w:sz w:val="18"/>
                <w:szCs w:val="18"/>
                <w:lang w:eastAsia="es-BO"/>
              </w:rPr>
            </w:pPr>
            <w:r w:rsidRPr="00151F91">
              <w:rPr>
                <w:rFonts w:ascii="Arial" w:hAnsi="Arial" w:cs="Arial"/>
                <w:sz w:val="18"/>
                <w:szCs w:val="18"/>
              </w:rPr>
              <w:t>Inclusiones y exclusiones a prorrata</w:t>
            </w:r>
          </w:p>
        </w:tc>
      </w:tr>
      <w:tr w:rsidR="000730BF" w:rsidRPr="00151F91" w14:paraId="6C2F27F2" w14:textId="77777777" w:rsidTr="005D2FB9">
        <w:trPr>
          <w:gridAfter w:val="1"/>
          <w:wAfter w:w="284" w:type="dxa"/>
          <w:trHeight w:val="421"/>
          <w:jc w:val="center"/>
        </w:trPr>
        <w:tc>
          <w:tcPr>
            <w:tcW w:w="9639" w:type="dxa"/>
            <w:gridSpan w:val="2"/>
            <w:shd w:val="clear" w:color="auto" w:fill="auto"/>
            <w:vAlign w:val="center"/>
          </w:tcPr>
          <w:p w14:paraId="2C8457F5" w14:textId="77777777" w:rsidR="000730BF" w:rsidRPr="00151F91" w:rsidRDefault="000730BF" w:rsidP="00DA03F5">
            <w:pPr>
              <w:pStyle w:val="Prrafodelista"/>
              <w:numPr>
                <w:ilvl w:val="0"/>
                <w:numId w:val="52"/>
              </w:numPr>
              <w:ind w:left="351" w:hanging="351"/>
              <w:jc w:val="both"/>
              <w:rPr>
                <w:rFonts w:ascii="Arial" w:hAnsi="Arial" w:cs="Arial"/>
                <w:sz w:val="18"/>
                <w:szCs w:val="18"/>
                <w:lang w:eastAsia="es-BO"/>
              </w:rPr>
            </w:pPr>
            <w:r w:rsidRPr="00151F91">
              <w:rPr>
                <w:rFonts w:ascii="Arial" w:hAnsi="Arial" w:cs="Arial"/>
                <w:b/>
                <w:sz w:val="18"/>
                <w:szCs w:val="18"/>
                <w:lang w:val="es-MX" w:eastAsia="x-none"/>
              </w:rPr>
              <w:t xml:space="preserve">Equipos </w:t>
            </w:r>
            <w:r w:rsidRPr="00151F91">
              <w:rPr>
                <w:rFonts w:ascii="Arial" w:hAnsi="Arial" w:cs="Arial"/>
                <w:b/>
                <w:sz w:val="18"/>
                <w:szCs w:val="18"/>
                <w:lang w:eastAsia="es-ES"/>
              </w:rPr>
              <w:t xml:space="preserve">móviles y portátiles de todo tipo </w:t>
            </w:r>
            <w:r w:rsidRPr="00151F91">
              <w:rPr>
                <w:rFonts w:ascii="Arial" w:hAnsi="Arial" w:cs="Arial"/>
                <w:sz w:val="18"/>
                <w:szCs w:val="18"/>
                <w:lang w:eastAsia="es-ES"/>
              </w:rPr>
              <w:t xml:space="preserve">(incluye </w:t>
            </w:r>
            <w:r w:rsidRPr="00151F91">
              <w:rPr>
                <w:rFonts w:ascii="Arial" w:hAnsi="Arial" w:cs="Arial"/>
                <w:sz w:val="18"/>
                <w:szCs w:val="18"/>
                <w:lang w:val="es-US"/>
              </w:rPr>
              <w:t xml:space="preserve">accesorios  periféricos , instalaciones y otros similares, además de equipos  de comunicación como ser celulares en comodato, handys y otros), equipos médicos y otros  fuera de los predios del asegurado), asimismo </w:t>
            </w:r>
            <w:r w:rsidRPr="00151F91">
              <w:rPr>
                <w:rFonts w:ascii="Arial" w:hAnsi="Arial" w:cs="Arial"/>
                <w:sz w:val="18"/>
                <w:szCs w:val="18"/>
                <w:lang w:eastAsia="es-ES"/>
              </w:rPr>
              <w:t xml:space="preserve"> incluye herramientas móviles  que se utilizan para mantenimiento, reparación, uso, inspección, instalación, mantenimiento, dentro y fuera de predios </w:t>
            </w:r>
            <w:r w:rsidRPr="00151F91">
              <w:rPr>
                <w:rFonts w:ascii="Arial" w:hAnsi="Arial" w:cs="Arial"/>
                <w:sz w:val="18"/>
                <w:szCs w:val="18"/>
                <w:lang w:val="es-US"/>
              </w:rPr>
              <w:t xml:space="preserve"> del asegurado</w:t>
            </w:r>
            <w:r w:rsidRPr="00151F91">
              <w:rPr>
                <w:rFonts w:ascii="Arial" w:hAnsi="Arial" w:cs="Arial"/>
                <w:sz w:val="18"/>
                <w:szCs w:val="18"/>
                <w:lang w:eastAsia="es-ES"/>
              </w:rPr>
              <w:t xml:space="preserve">, </w:t>
            </w:r>
            <w:r w:rsidRPr="00151F91">
              <w:rPr>
                <w:rFonts w:ascii="Arial" w:hAnsi="Arial" w:cs="Arial"/>
                <w:b/>
                <w:sz w:val="18"/>
                <w:szCs w:val="18"/>
                <w:u w:val="single"/>
                <w:lang w:eastAsia="es-ES"/>
              </w:rPr>
              <w:t>incluyendo Robo, Hurto y/o Ratería,</w:t>
            </w:r>
            <w:r w:rsidRPr="00151F91">
              <w:rPr>
                <w:rFonts w:ascii="Arial" w:hAnsi="Arial" w:cs="Arial"/>
                <w:sz w:val="18"/>
                <w:szCs w:val="18"/>
                <w:lang w:eastAsia="es-ES"/>
              </w:rPr>
              <w:t xml:space="preserve"> dentro o fuera de Bolivia, incluye el transporte de una ciudad a otra y/o rural en el medio de transporte que fuera (propio y/o ajeno), perdida o daño que ocurra mientras los bienes asegurados se encuentren descuidados y/o  bajo llave dentro de un edificio o vehículos (propios y/o ajenos), incluyendo cualquier modalidad como equipaje acompañado (incluyendo domicilio de ejecutivos y personal autorizado) y/o se dañen por causa del medio transportador y/o cualquier otro tipo de accidente súbito, imprevisto, incluyendo daños o perdidas por cualquier causa (caída o golpe accidental), mientras los bienes se hallen instalados en/o transportados por una aeronave, artefactos aéreos y/o embarcaciones navales, etc, </w:t>
            </w:r>
            <w:r w:rsidRPr="00151F91">
              <w:rPr>
                <w:rFonts w:ascii="Arial" w:hAnsi="Arial" w:cs="Arial"/>
                <w:sz w:val="18"/>
                <w:szCs w:val="18"/>
              </w:rPr>
              <w:t>hasta Bs. 100.000.- por evento</w:t>
            </w:r>
          </w:p>
        </w:tc>
      </w:tr>
      <w:tr w:rsidR="000730BF" w:rsidRPr="00151F91" w14:paraId="2216EF4E" w14:textId="77777777" w:rsidTr="005D2FB9">
        <w:trPr>
          <w:gridAfter w:val="1"/>
          <w:wAfter w:w="284" w:type="dxa"/>
          <w:trHeight w:val="225"/>
          <w:jc w:val="center"/>
        </w:trPr>
        <w:tc>
          <w:tcPr>
            <w:tcW w:w="9639" w:type="dxa"/>
            <w:gridSpan w:val="2"/>
            <w:shd w:val="clear" w:color="auto" w:fill="auto"/>
            <w:vAlign w:val="center"/>
          </w:tcPr>
          <w:p w14:paraId="681C55DD" w14:textId="77777777" w:rsidR="000730BF" w:rsidRPr="00151F91" w:rsidRDefault="000730BF" w:rsidP="00DA03F5">
            <w:pPr>
              <w:numPr>
                <w:ilvl w:val="0"/>
                <w:numId w:val="52"/>
              </w:numPr>
              <w:ind w:left="366" w:hanging="366"/>
              <w:jc w:val="both"/>
              <w:rPr>
                <w:rFonts w:ascii="Arial" w:hAnsi="Arial" w:cs="Arial"/>
                <w:sz w:val="18"/>
                <w:szCs w:val="18"/>
                <w:lang w:eastAsia="es-BO"/>
              </w:rPr>
            </w:pPr>
            <w:r w:rsidRPr="00151F91">
              <w:rPr>
                <w:rFonts w:ascii="Arial" w:hAnsi="Arial" w:cs="Arial"/>
                <w:sz w:val="18"/>
                <w:szCs w:val="18"/>
                <w:lang w:eastAsia="es-BO"/>
              </w:rPr>
              <w:t>Ampliación de 20 días hábiles para aviso de siniestro, salvo fuerza mayor o impedimento justificado</w:t>
            </w:r>
          </w:p>
        </w:tc>
      </w:tr>
      <w:tr w:rsidR="000730BF" w:rsidRPr="00151F91" w14:paraId="185C16A3" w14:textId="77777777" w:rsidTr="005D2FB9">
        <w:trPr>
          <w:gridAfter w:val="1"/>
          <w:wAfter w:w="284" w:type="dxa"/>
          <w:trHeight w:val="450"/>
          <w:jc w:val="center"/>
        </w:trPr>
        <w:tc>
          <w:tcPr>
            <w:tcW w:w="9639" w:type="dxa"/>
            <w:gridSpan w:val="2"/>
            <w:shd w:val="clear" w:color="auto" w:fill="auto"/>
            <w:vAlign w:val="center"/>
          </w:tcPr>
          <w:p w14:paraId="64E74C04" w14:textId="77777777" w:rsidR="000730BF" w:rsidRPr="00151F91" w:rsidRDefault="000730BF" w:rsidP="00DA03F5">
            <w:pPr>
              <w:numPr>
                <w:ilvl w:val="0"/>
                <w:numId w:val="52"/>
              </w:numPr>
              <w:tabs>
                <w:tab w:val="left" w:pos="420"/>
              </w:tabs>
              <w:ind w:left="351" w:hanging="351"/>
              <w:jc w:val="both"/>
              <w:rPr>
                <w:rFonts w:ascii="Arial" w:hAnsi="Arial" w:cs="Arial"/>
                <w:sz w:val="18"/>
                <w:szCs w:val="18"/>
                <w:lang w:val="es-BO"/>
              </w:rPr>
            </w:pPr>
            <w:r w:rsidRPr="00151F91">
              <w:rPr>
                <w:rFonts w:ascii="Arial" w:hAnsi="Arial" w:cs="Arial"/>
                <w:sz w:val="18"/>
                <w:szCs w:val="18"/>
              </w:rPr>
              <w:t>Ampliación automática de vigencia sin modificación de términos, condiciones y tasas, hasta 90 días con prima a prorrata, en una o varias ampliaciones</w:t>
            </w:r>
            <w:r w:rsidRPr="00151F91">
              <w:rPr>
                <w:rFonts w:ascii="Arial" w:hAnsi="Arial" w:cs="Arial"/>
                <w:sz w:val="18"/>
                <w:szCs w:val="18"/>
                <w:lang w:val="es-BO"/>
              </w:rPr>
              <w:t>.</w:t>
            </w:r>
          </w:p>
        </w:tc>
      </w:tr>
      <w:tr w:rsidR="000730BF" w:rsidRPr="00151F91" w14:paraId="0450770D" w14:textId="77777777" w:rsidTr="005D2FB9">
        <w:trPr>
          <w:gridAfter w:val="1"/>
          <w:wAfter w:w="284" w:type="dxa"/>
          <w:trHeight w:val="225"/>
          <w:jc w:val="center"/>
        </w:trPr>
        <w:tc>
          <w:tcPr>
            <w:tcW w:w="9639" w:type="dxa"/>
            <w:gridSpan w:val="2"/>
            <w:shd w:val="clear" w:color="auto" w:fill="auto"/>
            <w:vAlign w:val="center"/>
          </w:tcPr>
          <w:p w14:paraId="1FDD353F" w14:textId="77777777" w:rsidR="000730BF" w:rsidRPr="00151F91" w:rsidRDefault="000730BF" w:rsidP="00DA03F5">
            <w:pPr>
              <w:numPr>
                <w:ilvl w:val="0"/>
                <w:numId w:val="52"/>
              </w:numPr>
              <w:ind w:left="366" w:hanging="366"/>
              <w:jc w:val="both"/>
              <w:rPr>
                <w:rFonts w:ascii="Arial" w:hAnsi="Arial" w:cs="Arial"/>
                <w:sz w:val="18"/>
                <w:szCs w:val="18"/>
                <w:lang w:eastAsia="es-BO"/>
              </w:rPr>
            </w:pPr>
            <w:r w:rsidRPr="00151F91">
              <w:rPr>
                <w:rFonts w:ascii="Arial" w:hAnsi="Arial" w:cs="Arial"/>
                <w:sz w:val="18"/>
                <w:szCs w:val="18"/>
                <w:lang w:eastAsia="es-BO"/>
              </w:rPr>
              <w:t>Anulación del Contrato a Prorrata</w:t>
            </w:r>
          </w:p>
        </w:tc>
      </w:tr>
      <w:tr w:rsidR="000730BF" w:rsidRPr="00151F91" w14:paraId="2E166A17" w14:textId="77777777" w:rsidTr="005D2FB9">
        <w:trPr>
          <w:gridAfter w:val="1"/>
          <w:wAfter w:w="284" w:type="dxa"/>
          <w:trHeight w:val="225"/>
          <w:jc w:val="center"/>
        </w:trPr>
        <w:tc>
          <w:tcPr>
            <w:tcW w:w="9639" w:type="dxa"/>
            <w:gridSpan w:val="2"/>
            <w:shd w:val="clear" w:color="auto" w:fill="auto"/>
            <w:vAlign w:val="center"/>
          </w:tcPr>
          <w:p w14:paraId="1DF3D3F0" w14:textId="77777777" w:rsidR="000730BF" w:rsidRPr="00151F91" w:rsidRDefault="000730BF" w:rsidP="00DA03F5">
            <w:pPr>
              <w:numPr>
                <w:ilvl w:val="0"/>
                <w:numId w:val="52"/>
              </w:numPr>
              <w:ind w:left="366" w:hanging="366"/>
              <w:jc w:val="both"/>
              <w:rPr>
                <w:rFonts w:ascii="Arial" w:hAnsi="Arial" w:cs="Arial"/>
                <w:sz w:val="18"/>
                <w:szCs w:val="18"/>
                <w:lang w:eastAsia="es-BO"/>
              </w:rPr>
            </w:pPr>
            <w:r w:rsidRPr="00151F91">
              <w:rPr>
                <w:rFonts w:ascii="Arial" w:hAnsi="Arial" w:cs="Arial"/>
                <w:sz w:val="18"/>
                <w:szCs w:val="18"/>
                <w:lang w:eastAsia="es-BO"/>
              </w:rPr>
              <w:t xml:space="preserve">Arrendamiento y/o Alquiler, </w:t>
            </w:r>
            <w:r w:rsidRPr="00151F91">
              <w:rPr>
                <w:rFonts w:ascii="Arial" w:hAnsi="Arial" w:cs="Arial"/>
                <w:sz w:val="18"/>
                <w:szCs w:val="18"/>
                <w:lang w:eastAsia="es-ES"/>
              </w:rPr>
              <w:t xml:space="preserve">(si como consecuencia de cualquiera de los riesgos cubiertos por la presente póliza, un predio/edificio o similar, de propiedad o alquilado por el Asegurado resultase inhabitable y por tanto el Asegurado tuviera que alquilar otro inmueble para continuar desarrollando sus actividades, el costo de dicho alquiler se encontrará cubierto por la presente póliza), </w:t>
            </w:r>
            <w:r w:rsidRPr="00151F91">
              <w:rPr>
                <w:rFonts w:ascii="Arial" w:hAnsi="Arial" w:cs="Arial"/>
                <w:sz w:val="18"/>
                <w:szCs w:val="18"/>
                <w:lang w:eastAsia="es-BO"/>
              </w:rPr>
              <w:t xml:space="preserve"> Hasta Bs. 1.000.000.-</w:t>
            </w:r>
          </w:p>
        </w:tc>
      </w:tr>
      <w:tr w:rsidR="000730BF" w:rsidRPr="00151F91" w14:paraId="2D2605B5" w14:textId="77777777" w:rsidTr="005D2FB9">
        <w:trPr>
          <w:gridAfter w:val="1"/>
          <w:wAfter w:w="284" w:type="dxa"/>
          <w:trHeight w:val="240"/>
          <w:jc w:val="center"/>
        </w:trPr>
        <w:tc>
          <w:tcPr>
            <w:tcW w:w="9639" w:type="dxa"/>
            <w:gridSpan w:val="2"/>
            <w:shd w:val="clear" w:color="auto" w:fill="auto"/>
            <w:vAlign w:val="center"/>
          </w:tcPr>
          <w:p w14:paraId="2CF0CE45" w14:textId="77777777" w:rsidR="000730BF" w:rsidRPr="00151F91" w:rsidRDefault="000730BF" w:rsidP="00DA03F5">
            <w:pPr>
              <w:numPr>
                <w:ilvl w:val="0"/>
                <w:numId w:val="52"/>
              </w:numPr>
              <w:ind w:left="366" w:hanging="366"/>
              <w:jc w:val="both"/>
              <w:rPr>
                <w:rFonts w:ascii="Arial" w:hAnsi="Arial" w:cs="Arial"/>
                <w:sz w:val="18"/>
                <w:szCs w:val="18"/>
                <w:lang w:eastAsia="es-BO"/>
              </w:rPr>
            </w:pPr>
            <w:r w:rsidRPr="00151F91">
              <w:rPr>
                <w:rFonts w:ascii="Arial" w:hAnsi="Arial" w:cs="Arial"/>
                <w:sz w:val="18"/>
                <w:szCs w:val="18"/>
                <w:lang w:eastAsia="es-BO"/>
              </w:rPr>
              <w:t>Bienes a la intemperie, siempre y cuando su naturaleza sea para exteriores</w:t>
            </w:r>
          </w:p>
        </w:tc>
      </w:tr>
      <w:tr w:rsidR="000730BF" w:rsidRPr="00151F91" w14:paraId="267AA2C8" w14:textId="77777777" w:rsidTr="005D2FB9">
        <w:trPr>
          <w:gridAfter w:val="1"/>
          <w:wAfter w:w="284" w:type="dxa"/>
          <w:trHeight w:val="240"/>
          <w:jc w:val="center"/>
        </w:trPr>
        <w:tc>
          <w:tcPr>
            <w:tcW w:w="9639" w:type="dxa"/>
            <w:gridSpan w:val="2"/>
            <w:shd w:val="clear" w:color="auto" w:fill="auto"/>
            <w:vAlign w:val="center"/>
          </w:tcPr>
          <w:p w14:paraId="26B5C606" w14:textId="77777777" w:rsidR="000730BF" w:rsidRPr="00151F91" w:rsidRDefault="000730BF" w:rsidP="00DA03F5">
            <w:pPr>
              <w:numPr>
                <w:ilvl w:val="0"/>
                <w:numId w:val="52"/>
              </w:numPr>
              <w:ind w:left="366" w:hanging="366"/>
              <w:jc w:val="both"/>
              <w:rPr>
                <w:rFonts w:ascii="Arial" w:hAnsi="Arial" w:cs="Arial"/>
                <w:sz w:val="18"/>
                <w:szCs w:val="18"/>
                <w:lang w:eastAsia="es-BO"/>
              </w:rPr>
            </w:pPr>
            <w:r w:rsidRPr="00151F91">
              <w:rPr>
                <w:rFonts w:ascii="Arial" w:hAnsi="Arial" w:cs="Arial"/>
                <w:sz w:val="18"/>
                <w:szCs w:val="18"/>
                <w:lang w:eastAsia="es-BO"/>
              </w:rPr>
              <w:t>Cláusula de 72 horas o definición de evento</w:t>
            </w:r>
          </w:p>
        </w:tc>
      </w:tr>
      <w:tr w:rsidR="000730BF" w:rsidRPr="00151F91" w14:paraId="7019D433" w14:textId="77777777" w:rsidTr="005D2FB9">
        <w:trPr>
          <w:gridAfter w:val="1"/>
          <w:wAfter w:w="284" w:type="dxa"/>
          <w:trHeight w:val="240"/>
          <w:jc w:val="center"/>
        </w:trPr>
        <w:tc>
          <w:tcPr>
            <w:tcW w:w="9639" w:type="dxa"/>
            <w:gridSpan w:val="2"/>
            <w:shd w:val="clear" w:color="auto" w:fill="auto"/>
            <w:vAlign w:val="center"/>
          </w:tcPr>
          <w:p w14:paraId="49C39AE3" w14:textId="77777777" w:rsidR="000730BF" w:rsidRPr="00151F91" w:rsidRDefault="000730BF" w:rsidP="00DA03F5">
            <w:pPr>
              <w:numPr>
                <w:ilvl w:val="0"/>
                <w:numId w:val="52"/>
              </w:numPr>
              <w:ind w:left="366" w:hanging="366"/>
              <w:jc w:val="both"/>
              <w:rPr>
                <w:rFonts w:ascii="Arial" w:hAnsi="Arial" w:cs="Arial"/>
                <w:sz w:val="18"/>
                <w:szCs w:val="18"/>
                <w:lang w:eastAsia="es-BO"/>
              </w:rPr>
            </w:pPr>
            <w:r w:rsidRPr="00151F91">
              <w:rPr>
                <w:rFonts w:ascii="Arial" w:hAnsi="Arial" w:cs="Arial"/>
                <w:sz w:val="18"/>
                <w:szCs w:val="18"/>
                <w:lang w:eastAsia="es-BO"/>
              </w:rPr>
              <w:t>Cobertura automática para acumulación de dinero en caso de huelga bancaria, huelgas en general, fin de semana y días feriados al 100% del Valor Asegurado</w:t>
            </w:r>
          </w:p>
        </w:tc>
      </w:tr>
      <w:tr w:rsidR="000730BF" w:rsidRPr="00151F91" w14:paraId="3F623295" w14:textId="77777777" w:rsidTr="005D2FB9">
        <w:trPr>
          <w:gridAfter w:val="1"/>
          <w:wAfter w:w="284" w:type="dxa"/>
          <w:trHeight w:val="240"/>
          <w:jc w:val="center"/>
        </w:trPr>
        <w:tc>
          <w:tcPr>
            <w:tcW w:w="9639" w:type="dxa"/>
            <w:gridSpan w:val="2"/>
            <w:shd w:val="clear" w:color="auto" w:fill="auto"/>
            <w:vAlign w:val="center"/>
          </w:tcPr>
          <w:p w14:paraId="29EE8B49" w14:textId="77777777" w:rsidR="000730BF" w:rsidRPr="00151F91" w:rsidRDefault="000730BF" w:rsidP="00DA03F5">
            <w:pPr>
              <w:pStyle w:val="Sangradetextonormal"/>
              <w:numPr>
                <w:ilvl w:val="0"/>
                <w:numId w:val="52"/>
              </w:numPr>
              <w:suppressAutoHyphens/>
              <w:spacing w:after="0"/>
              <w:ind w:left="331" w:hanging="331"/>
              <w:jc w:val="both"/>
              <w:rPr>
                <w:rFonts w:ascii="Arial" w:hAnsi="Arial" w:cs="Arial"/>
                <w:sz w:val="18"/>
                <w:szCs w:val="18"/>
              </w:rPr>
            </w:pPr>
            <w:r w:rsidRPr="00151F91">
              <w:rPr>
                <w:rFonts w:ascii="Arial" w:hAnsi="Arial" w:cs="Arial"/>
                <w:sz w:val="18"/>
                <w:szCs w:val="18"/>
              </w:rPr>
              <w:t>Participación en Ferias, Exposiciones y Eventos Similares sin que la falta de aviso se constituya en causal de rechazo</w:t>
            </w:r>
          </w:p>
        </w:tc>
      </w:tr>
      <w:tr w:rsidR="000730BF" w:rsidRPr="00151F91" w14:paraId="3E2F5359" w14:textId="77777777" w:rsidTr="005D2FB9">
        <w:trPr>
          <w:gridAfter w:val="1"/>
          <w:wAfter w:w="284" w:type="dxa"/>
          <w:trHeight w:val="240"/>
          <w:jc w:val="center"/>
        </w:trPr>
        <w:tc>
          <w:tcPr>
            <w:tcW w:w="9639" w:type="dxa"/>
            <w:gridSpan w:val="2"/>
            <w:shd w:val="clear" w:color="auto" w:fill="auto"/>
            <w:vAlign w:val="center"/>
          </w:tcPr>
          <w:p w14:paraId="353B4769" w14:textId="77777777" w:rsidR="000730BF" w:rsidRPr="00151F91" w:rsidRDefault="000730BF" w:rsidP="00DA03F5">
            <w:pPr>
              <w:numPr>
                <w:ilvl w:val="0"/>
                <w:numId w:val="52"/>
              </w:numPr>
              <w:ind w:left="366" w:hanging="366"/>
              <w:jc w:val="both"/>
              <w:rPr>
                <w:rFonts w:ascii="Arial" w:hAnsi="Arial" w:cs="Arial"/>
                <w:sz w:val="18"/>
                <w:szCs w:val="18"/>
                <w:lang w:eastAsia="es-BO"/>
              </w:rPr>
            </w:pPr>
            <w:r w:rsidRPr="00151F91">
              <w:rPr>
                <w:rFonts w:ascii="Arial" w:hAnsi="Arial" w:cs="Arial"/>
                <w:sz w:val="18"/>
                <w:szCs w:val="18"/>
                <w:lang w:eastAsia="es-ES"/>
              </w:rPr>
              <w:t>Cobertura automática para nuevas adquisiciones, custodia, control, comodato, transferencia, donación y/o adjudicación (sin límite)  con aviso 90 días</w:t>
            </w:r>
            <w:r w:rsidRPr="00151F91">
              <w:rPr>
                <w:rFonts w:ascii="Arial" w:hAnsi="Arial" w:cs="Arial"/>
                <w:sz w:val="18"/>
                <w:szCs w:val="18"/>
                <w:lang w:eastAsia="es-BO"/>
              </w:rPr>
              <w:t>.</w:t>
            </w:r>
          </w:p>
        </w:tc>
      </w:tr>
      <w:tr w:rsidR="000730BF" w:rsidRPr="00151F91" w14:paraId="059676A3" w14:textId="77777777" w:rsidTr="005D2FB9">
        <w:trPr>
          <w:gridAfter w:val="1"/>
          <w:wAfter w:w="284" w:type="dxa"/>
          <w:trHeight w:val="240"/>
          <w:jc w:val="center"/>
        </w:trPr>
        <w:tc>
          <w:tcPr>
            <w:tcW w:w="9639" w:type="dxa"/>
            <w:gridSpan w:val="2"/>
            <w:shd w:val="clear" w:color="auto" w:fill="auto"/>
            <w:vAlign w:val="center"/>
          </w:tcPr>
          <w:p w14:paraId="389D4CC2" w14:textId="77777777" w:rsidR="000730BF" w:rsidRPr="00151F91" w:rsidRDefault="000730BF" w:rsidP="00DA03F5">
            <w:pPr>
              <w:numPr>
                <w:ilvl w:val="0"/>
                <w:numId w:val="52"/>
              </w:numPr>
              <w:ind w:left="366" w:hanging="366"/>
              <w:jc w:val="both"/>
              <w:rPr>
                <w:rFonts w:ascii="Arial" w:hAnsi="Arial" w:cs="Arial"/>
                <w:sz w:val="18"/>
                <w:szCs w:val="18"/>
                <w:lang w:eastAsia="es-BO"/>
              </w:rPr>
            </w:pPr>
            <w:r w:rsidRPr="00151F91">
              <w:rPr>
                <w:rFonts w:ascii="Arial" w:hAnsi="Arial" w:cs="Arial"/>
                <w:sz w:val="18"/>
                <w:szCs w:val="18"/>
                <w:lang w:eastAsia="es-BO"/>
              </w:rPr>
              <w:t xml:space="preserve">Daños </w:t>
            </w:r>
            <w:r w:rsidRPr="00151F91">
              <w:rPr>
                <w:rFonts w:ascii="Arial" w:hAnsi="Arial" w:cs="Arial"/>
                <w:spacing w:val="-3"/>
                <w:sz w:val="18"/>
                <w:szCs w:val="18"/>
              </w:rPr>
              <w:t>y/o rotura de chapas, candados y/o sistemas de alarma y/o seguridad</w:t>
            </w:r>
          </w:p>
        </w:tc>
      </w:tr>
      <w:tr w:rsidR="000730BF" w:rsidRPr="00151F91" w14:paraId="7C2EC346" w14:textId="77777777" w:rsidTr="005D2FB9">
        <w:trPr>
          <w:gridAfter w:val="1"/>
          <w:wAfter w:w="284" w:type="dxa"/>
          <w:trHeight w:val="240"/>
          <w:jc w:val="center"/>
        </w:trPr>
        <w:tc>
          <w:tcPr>
            <w:tcW w:w="9639" w:type="dxa"/>
            <w:gridSpan w:val="2"/>
            <w:shd w:val="clear" w:color="auto" w:fill="auto"/>
            <w:vAlign w:val="center"/>
          </w:tcPr>
          <w:p w14:paraId="7851FB9E" w14:textId="77777777" w:rsidR="000730BF" w:rsidRPr="00151F91" w:rsidRDefault="000730BF" w:rsidP="00DA03F5">
            <w:pPr>
              <w:numPr>
                <w:ilvl w:val="0"/>
                <w:numId w:val="52"/>
              </w:numPr>
              <w:ind w:left="366" w:hanging="366"/>
              <w:jc w:val="both"/>
              <w:rPr>
                <w:rFonts w:ascii="Arial" w:hAnsi="Arial" w:cs="Arial"/>
                <w:sz w:val="18"/>
                <w:szCs w:val="18"/>
                <w:lang w:eastAsia="es-BO"/>
              </w:rPr>
            </w:pPr>
            <w:r w:rsidRPr="00151F91">
              <w:rPr>
                <w:rFonts w:ascii="Arial" w:hAnsi="Arial" w:cs="Arial"/>
                <w:sz w:val="18"/>
                <w:szCs w:val="18"/>
                <w:lang w:eastAsia="es-BO"/>
              </w:rPr>
              <w:lastRenderedPageBreak/>
              <w:t xml:space="preserve">Daños por </w:t>
            </w:r>
            <w:r w:rsidRPr="00151F91">
              <w:rPr>
                <w:rFonts w:ascii="Arial" w:hAnsi="Arial" w:cs="Arial"/>
                <w:sz w:val="18"/>
                <w:szCs w:val="18"/>
              </w:rPr>
              <w:t>rayo directo y/o indirecto y/o descargas atmosféricas y/u otros fenómenos eléctricos</w:t>
            </w:r>
          </w:p>
        </w:tc>
      </w:tr>
      <w:tr w:rsidR="000730BF" w:rsidRPr="00151F91" w14:paraId="6F6E84B0" w14:textId="77777777" w:rsidTr="005D2FB9">
        <w:trPr>
          <w:gridAfter w:val="1"/>
          <w:wAfter w:w="284" w:type="dxa"/>
          <w:trHeight w:val="240"/>
          <w:jc w:val="center"/>
        </w:trPr>
        <w:tc>
          <w:tcPr>
            <w:tcW w:w="9639" w:type="dxa"/>
            <w:gridSpan w:val="2"/>
            <w:shd w:val="clear" w:color="auto" w:fill="auto"/>
            <w:vAlign w:val="center"/>
          </w:tcPr>
          <w:p w14:paraId="29063D68" w14:textId="77777777" w:rsidR="000730BF" w:rsidRPr="00151F91" w:rsidRDefault="000730BF" w:rsidP="00DA03F5">
            <w:pPr>
              <w:numPr>
                <w:ilvl w:val="0"/>
                <w:numId w:val="52"/>
              </w:numPr>
              <w:ind w:left="366" w:hanging="366"/>
              <w:jc w:val="both"/>
              <w:rPr>
                <w:rFonts w:ascii="Arial" w:hAnsi="Arial" w:cs="Arial"/>
                <w:sz w:val="18"/>
                <w:szCs w:val="18"/>
                <w:lang w:eastAsia="es-BO"/>
              </w:rPr>
            </w:pPr>
            <w:r w:rsidRPr="00151F91">
              <w:rPr>
                <w:rFonts w:ascii="Arial" w:hAnsi="Arial" w:cs="Arial"/>
                <w:sz w:val="18"/>
                <w:szCs w:val="18"/>
                <w:lang w:eastAsia="es-BO"/>
              </w:rPr>
              <w:t>Daños directos o indirectos a consecuencia de la variación de la Energía Eléctrica, Altas y Bajas de Voltaje, Corto Circuito, Arco Voltaico, Rayo Directo y/o Indirecto y otras causas de cualquier tipo en instalaciones y en aparatos eléctricos y/o electrónicos  haya o no incendio</w:t>
            </w:r>
          </w:p>
        </w:tc>
      </w:tr>
      <w:tr w:rsidR="000730BF" w:rsidRPr="00151F91" w14:paraId="5ECEBDCC" w14:textId="77777777" w:rsidTr="005D2FB9">
        <w:trPr>
          <w:gridAfter w:val="1"/>
          <w:wAfter w:w="284" w:type="dxa"/>
          <w:trHeight w:val="240"/>
          <w:jc w:val="center"/>
        </w:trPr>
        <w:tc>
          <w:tcPr>
            <w:tcW w:w="9639" w:type="dxa"/>
            <w:gridSpan w:val="2"/>
            <w:shd w:val="clear" w:color="auto" w:fill="auto"/>
            <w:vAlign w:val="center"/>
          </w:tcPr>
          <w:p w14:paraId="7DE53FD5" w14:textId="77777777" w:rsidR="000730BF" w:rsidRPr="00151F91" w:rsidRDefault="000730BF" w:rsidP="00DA03F5">
            <w:pPr>
              <w:numPr>
                <w:ilvl w:val="0"/>
                <w:numId w:val="52"/>
              </w:numPr>
              <w:ind w:left="331" w:hanging="331"/>
              <w:jc w:val="both"/>
              <w:rPr>
                <w:rFonts w:ascii="Arial" w:hAnsi="Arial" w:cs="Arial"/>
                <w:sz w:val="18"/>
                <w:szCs w:val="18"/>
                <w:lang w:eastAsia="es-BO"/>
              </w:rPr>
            </w:pPr>
            <w:r w:rsidRPr="00151F91">
              <w:rPr>
                <w:rFonts w:ascii="Arial" w:hAnsi="Arial" w:cs="Arial"/>
                <w:sz w:val="18"/>
                <w:szCs w:val="18"/>
                <w:lang w:eastAsia="es-BO"/>
              </w:rPr>
              <w:t xml:space="preserve">Daños causados por </w:t>
            </w:r>
            <w:r w:rsidRPr="00151F91">
              <w:rPr>
                <w:rFonts w:ascii="Arial" w:hAnsi="Arial" w:cs="Arial"/>
                <w:sz w:val="18"/>
                <w:szCs w:val="18"/>
              </w:rPr>
              <w:t>el corte y/o Altas y/o Bajas y/o falta de aprovisionamiento de energía eléctrica en la red pública y/o falta de suministro de agua y gas</w:t>
            </w:r>
          </w:p>
        </w:tc>
      </w:tr>
      <w:tr w:rsidR="000730BF" w:rsidRPr="00151F91" w14:paraId="0149F93A" w14:textId="77777777" w:rsidTr="005D2FB9">
        <w:trPr>
          <w:gridAfter w:val="1"/>
          <w:wAfter w:w="284" w:type="dxa"/>
          <w:trHeight w:val="240"/>
          <w:jc w:val="center"/>
        </w:trPr>
        <w:tc>
          <w:tcPr>
            <w:tcW w:w="9639" w:type="dxa"/>
            <w:gridSpan w:val="2"/>
            <w:shd w:val="clear" w:color="auto" w:fill="auto"/>
            <w:vAlign w:val="center"/>
          </w:tcPr>
          <w:p w14:paraId="3C5418D8" w14:textId="77777777" w:rsidR="000730BF" w:rsidRPr="00151F91" w:rsidRDefault="000730BF" w:rsidP="00DA03F5">
            <w:pPr>
              <w:numPr>
                <w:ilvl w:val="0"/>
                <w:numId w:val="52"/>
              </w:numPr>
              <w:ind w:left="366" w:hanging="366"/>
              <w:jc w:val="both"/>
              <w:rPr>
                <w:rFonts w:ascii="Arial" w:hAnsi="Arial" w:cs="Arial"/>
                <w:sz w:val="18"/>
                <w:szCs w:val="18"/>
                <w:lang w:eastAsia="es-BO"/>
              </w:rPr>
            </w:pPr>
            <w:r w:rsidRPr="00151F91">
              <w:rPr>
                <w:rFonts w:ascii="Arial" w:hAnsi="Arial" w:cs="Arial"/>
                <w:sz w:val="18"/>
                <w:szCs w:val="18"/>
                <w:lang w:eastAsia="es-BO"/>
              </w:rPr>
              <w:t xml:space="preserve">Daños ocasionados a los medios utilizados para combatir  incendio, hasta Bs. 1.000.000,00 </w:t>
            </w:r>
          </w:p>
        </w:tc>
      </w:tr>
      <w:tr w:rsidR="000730BF" w:rsidRPr="00151F91" w14:paraId="07F8C6E5" w14:textId="77777777" w:rsidTr="005D2FB9">
        <w:trPr>
          <w:gridAfter w:val="1"/>
          <w:wAfter w:w="284" w:type="dxa"/>
          <w:trHeight w:val="240"/>
          <w:jc w:val="center"/>
        </w:trPr>
        <w:tc>
          <w:tcPr>
            <w:tcW w:w="9639" w:type="dxa"/>
            <w:gridSpan w:val="2"/>
            <w:shd w:val="clear" w:color="auto" w:fill="auto"/>
            <w:vAlign w:val="center"/>
          </w:tcPr>
          <w:p w14:paraId="0DEAE8FC" w14:textId="77777777" w:rsidR="000730BF" w:rsidRPr="00151F91" w:rsidRDefault="000730BF" w:rsidP="00DA03F5">
            <w:pPr>
              <w:numPr>
                <w:ilvl w:val="0"/>
                <w:numId w:val="52"/>
              </w:numPr>
              <w:ind w:left="366" w:hanging="366"/>
              <w:jc w:val="both"/>
              <w:rPr>
                <w:rFonts w:ascii="Arial" w:hAnsi="Arial" w:cs="Arial"/>
                <w:sz w:val="18"/>
                <w:szCs w:val="18"/>
                <w:lang w:eastAsia="es-BO"/>
              </w:rPr>
            </w:pPr>
            <w:r w:rsidRPr="00151F91">
              <w:rPr>
                <w:rFonts w:ascii="Arial" w:hAnsi="Arial" w:cs="Arial"/>
                <w:sz w:val="18"/>
                <w:szCs w:val="18"/>
              </w:rPr>
              <w:t>Eliminación de la exclusión para contenidos en Edificios cuando las puertas, ventanas, tragaluces u otras aperturas en las paredes y/o techos se encuentren abiertas</w:t>
            </w:r>
          </w:p>
        </w:tc>
      </w:tr>
      <w:tr w:rsidR="000730BF" w:rsidRPr="00151F91" w14:paraId="1D3EA141" w14:textId="77777777" w:rsidTr="005D2FB9">
        <w:trPr>
          <w:gridAfter w:val="1"/>
          <w:wAfter w:w="284" w:type="dxa"/>
          <w:trHeight w:val="401"/>
          <w:jc w:val="center"/>
        </w:trPr>
        <w:tc>
          <w:tcPr>
            <w:tcW w:w="9639" w:type="dxa"/>
            <w:gridSpan w:val="2"/>
            <w:shd w:val="clear" w:color="auto" w:fill="auto"/>
            <w:vAlign w:val="center"/>
          </w:tcPr>
          <w:p w14:paraId="6DF2F8C5" w14:textId="77777777" w:rsidR="000730BF" w:rsidRPr="00151F91" w:rsidRDefault="000730BF" w:rsidP="00DA03F5">
            <w:pPr>
              <w:numPr>
                <w:ilvl w:val="0"/>
                <w:numId w:val="52"/>
              </w:numPr>
              <w:ind w:left="366" w:hanging="366"/>
              <w:jc w:val="both"/>
              <w:rPr>
                <w:rFonts w:ascii="Arial" w:hAnsi="Arial" w:cs="Arial"/>
                <w:sz w:val="18"/>
                <w:szCs w:val="18"/>
                <w:lang w:eastAsia="es-BO"/>
              </w:rPr>
            </w:pPr>
            <w:r w:rsidRPr="00151F91">
              <w:rPr>
                <w:rFonts w:ascii="Arial" w:hAnsi="Arial" w:cs="Arial"/>
                <w:spacing w:val="-3"/>
                <w:sz w:val="18"/>
                <w:szCs w:val="18"/>
              </w:rPr>
              <w:t>Errores u Omisiones, de todo tipo</w:t>
            </w:r>
          </w:p>
        </w:tc>
      </w:tr>
      <w:tr w:rsidR="000730BF" w:rsidRPr="00151F91" w14:paraId="1D3F8967" w14:textId="77777777" w:rsidTr="005D2FB9">
        <w:trPr>
          <w:gridAfter w:val="1"/>
          <w:wAfter w:w="284" w:type="dxa"/>
          <w:trHeight w:val="306"/>
          <w:jc w:val="center"/>
        </w:trPr>
        <w:tc>
          <w:tcPr>
            <w:tcW w:w="9639" w:type="dxa"/>
            <w:gridSpan w:val="2"/>
            <w:shd w:val="clear" w:color="auto" w:fill="auto"/>
            <w:vAlign w:val="center"/>
          </w:tcPr>
          <w:p w14:paraId="06BD0A44" w14:textId="77777777" w:rsidR="000730BF" w:rsidRPr="00151F91" w:rsidRDefault="000730BF" w:rsidP="00DA03F5">
            <w:pPr>
              <w:pStyle w:val="Prrafodelista"/>
              <w:numPr>
                <w:ilvl w:val="0"/>
                <w:numId w:val="52"/>
              </w:numPr>
              <w:spacing w:after="160" w:line="216" w:lineRule="auto"/>
              <w:ind w:left="380"/>
              <w:contextualSpacing/>
              <w:jc w:val="both"/>
              <w:rPr>
                <w:rFonts w:ascii="Arial" w:hAnsi="Arial" w:cs="Arial"/>
                <w:spacing w:val="-3"/>
                <w:sz w:val="18"/>
                <w:szCs w:val="18"/>
              </w:rPr>
            </w:pPr>
            <w:r w:rsidRPr="00151F91">
              <w:rPr>
                <w:rFonts w:ascii="Arial" w:hAnsi="Arial" w:cs="Arial"/>
                <w:spacing w:val="-3"/>
                <w:sz w:val="18"/>
                <w:szCs w:val="18"/>
              </w:rPr>
              <w:t xml:space="preserve">Daños y/o Perdidas por Fugas </w:t>
            </w:r>
            <w:r w:rsidRPr="00151F91">
              <w:rPr>
                <w:rFonts w:ascii="Arial" w:hAnsi="Arial" w:cs="Arial"/>
                <w:sz w:val="18"/>
                <w:szCs w:val="18"/>
              </w:rPr>
              <w:t>de Gas, Explosión e Implosión de tanques, contenedores a presión y/o garrafas</w:t>
            </w:r>
          </w:p>
        </w:tc>
      </w:tr>
      <w:tr w:rsidR="000730BF" w:rsidRPr="00151F91" w14:paraId="3AEAA64A" w14:textId="77777777" w:rsidTr="005D2FB9">
        <w:trPr>
          <w:gridAfter w:val="1"/>
          <w:wAfter w:w="284" w:type="dxa"/>
          <w:trHeight w:val="240"/>
          <w:jc w:val="center"/>
        </w:trPr>
        <w:tc>
          <w:tcPr>
            <w:tcW w:w="9639" w:type="dxa"/>
            <w:gridSpan w:val="2"/>
            <w:shd w:val="clear" w:color="auto" w:fill="auto"/>
            <w:vAlign w:val="center"/>
          </w:tcPr>
          <w:p w14:paraId="2986FED3" w14:textId="77777777" w:rsidR="000730BF" w:rsidRPr="00151F91" w:rsidRDefault="000730BF" w:rsidP="00DA03F5">
            <w:pPr>
              <w:numPr>
                <w:ilvl w:val="0"/>
                <w:numId w:val="52"/>
              </w:numPr>
              <w:ind w:left="366" w:hanging="366"/>
              <w:jc w:val="both"/>
              <w:rPr>
                <w:rFonts w:ascii="Arial" w:hAnsi="Arial" w:cs="Arial"/>
                <w:spacing w:val="-3"/>
                <w:sz w:val="18"/>
                <w:szCs w:val="18"/>
              </w:rPr>
            </w:pPr>
            <w:r w:rsidRPr="00151F91">
              <w:rPr>
                <w:rFonts w:ascii="Arial" w:hAnsi="Arial" w:cs="Arial"/>
                <w:sz w:val="18"/>
                <w:szCs w:val="18"/>
              </w:rPr>
              <w:t>Fletes aéreos y/o expreso y/o courrier (overnight), sin ningún tipo de deducible y/o coaseguro, hasta Bs. 120.000,00</w:t>
            </w:r>
          </w:p>
        </w:tc>
      </w:tr>
      <w:tr w:rsidR="000730BF" w:rsidRPr="00151F91" w14:paraId="59F1891E" w14:textId="77777777" w:rsidTr="005D2FB9">
        <w:trPr>
          <w:gridAfter w:val="1"/>
          <w:wAfter w:w="284" w:type="dxa"/>
          <w:trHeight w:val="240"/>
          <w:jc w:val="center"/>
        </w:trPr>
        <w:tc>
          <w:tcPr>
            <w:tcW w:w="9639" w:type="dxa"/>
            <w:gridSpan w:val="2"/>
            <w:shd w:val="clear" w:color="auto" w:fill="auto"/>
            <w:vAlign w:val="center"/>
          </w:tcPr>
          <w:p w14:paraId="56FA4337" w14:textId="77777777" w:rsidR="000730BF" w:rsidRPr="00151F91" w:rsidRDefault="000730BF" w:rsidP="00DA03F5">
            <w:pPr>
              <w:numPr>
                <w:ilvl w:val="0"/>
                <w:numId w:val="52"/>
              </w:numPr>
              <w:ind w:left="366" w:hanging="366"/>
              <w:jc w:val="both"/>
              <w:rPr>
                <w:rFonts w:ascii="Arial" w:hAnsi="Arial" w:cs="Arial"/>
                <w:sz w:val="18"/>
                <w:szCs w:val="18"/>
              </w:rPr>
            </w:pPr>
            <w:r w:rsidRPr="00151F91">
              <w:rPr>
                <w:rFonts w:ascii="Arial" w:hAnsi="Arial" w:cs="Arial"/>
                <w:sz w:val="18"/>
                <w:szCs w:val="18"/>
              </w:rPr>
              <w:t xml:space="preserve">Gastos por extinción de incendios, incluyendo daños ocasionados por espuma y otros elementos químicos por uso de extintores, hasta </w:t>
            </w:r>
            <w:r w:rsidRPr="00151F91">
              <w:rPr>
                <w:rFonts w:ascii="Arial" w:hAnsi="Arial" w:cs="Arial"/>
                <w:sz w:val="18"/>
                <w:szCs w:val="18"/>
                <w:lang w:eastAsia="es-BO"/>
              </w:rPr>
              <w:t>Bs. 1.000.000,00</w:t>
            </w:r>
          </w:p>
        </w:tc>
      </w:tr>
      <w:tr w:rsidR="000730BF" w:rsidRPr="00151F91" w14:paraId="2E6EC961" w14:textId="77777777" w:rsidTr="005D2FB9">
        <w:trPr>
          <w:gridAfter w:val="1"/>
          <w:wAfter w:w="284" w:type="dxa"/>
          <w:trHeight w:val="240"/>
          <w:jc w:val="center"/>
        </w:trPr>
        <w:tc>
          <w:tcPr>
            <w:tcW w:w="9639" w:type="dxa"/>
            <w:gridSpan w:val="2"/>
            <w:shd w:val="clear" w:color="auto" w:fill="auto"/>
            <w:vAlign w:val="center"/>
          </w:tcPr>
          <w:p w14:paraId="22263292" w14:textId="77777777" w:rsidR="000730BF" w:rsidRPr="00151F91" w:rsidRDefault="000730BF" w:rsidP="00DA03F5">
            <w:pPr>
              <w:numPr>
                <w:ilvl w:val="0"/>
                <w:numId w:val="52"/>
              </w:numPr>
              <w:ind w:left="366" w:hanging="366"/>
              <w:jc w:val="both"/>
              <w:rPr>
                <w:rFonts w:ascii="Arial" w:hAnsi="Arial" w:cs="Arial"/>
                <w:sz w:val="18"/>
                <w:szCs w:val="18"/>
              </w:rPr>
            </w:pPr>
            <w:r w:rsidRPr="00151F91">
              <w:rPr>
                <w:rFonts w:ascii="Arial" w:hAnsi="Arial" w:cs="Arial"/>
                <w:sz w:val="18"/>
                <w:szCs w:val="18"/>
              </w:rPr>
              <w:t xml:space="preserve">Gastos de Aceleración de Reparaciones, hasta Bs. 700.000,00 </w:t>
            </w:r>
          </w:p>
        </w:tc>
      </w:tr>
      <w:tr w:rsidR="000730BF" w:rsidRPr="00151F91" w14:paraId="3BCD90A9" w14:textId="77777777" w:rsidTr="005D2FB9">
        <w:trPr>
          <w:gridAfter w:val="1"/>
          <w:wAfter w:w="284" w:type="dxa"/>
          <w:trHeight w:val="240"/>
          <w:jc w:val="center"/>
        </w:trPr>
        <w:tc>
          <w:tcPr>
            <w:tcW w:w="9639" w:type="dxa"/>
            <w:gridSpan w:val="2"/>
            <w:shd w:val="clear" w:color="auto" w:fill="auto"/>
            <w:vAlign w:val="center"/>
          </w:tcPr>
          <w:p w14:paraId="6B306CDF" w14:textId="77777777" w:rsidR="000730BF" w:rsidRPr="00151F91" w:rsidRDefault="000730BF" w:rsidP="00DA03F5">
            <w:pPr>
              <w:numPr>
                <w:ilvl w:val="0"/>
                <w:numId w:val="52"/>
              </w:numPr>
              <w:ind w:left="366" w:hanging="366"/>
              <w:jc w:val="both"/>
              <w:rPr>
                <w:rFonts w:ascii="Arial" w:hAnsi="Arial" w:cs="Arial"/>
                <w:sz w:val="18"/>
                <w:szCs w:val="18"/>
              </w:rPr>
            </w:pPr>
            <w:r w:rsidRPr="00151F91">
              <w:rPr>
                <w:rFonts w:ascii="Arial" w:hAnsi="Arial" w:cs="Arial"/>
                <w:sz w:val="18"/>
                <w:szCs w:val="18"/>
              </w:rPr>
              <w:t xml:space="preserve">Gastos de Limpieza, hasta </w:t>
            </w:r>
            <w:r w:rsidRPr="00151F91">
              <w:rPr>
                <w:rFonts w:ascii="Arial" w:hAnsi="Arial" w:cs="Arial"/>
                <w:sz w:val="18"/>
                <w:szCs w:val="18"/>
                <w:lang w:eastAsia="es-BO"/>
              </w:rPr>
              <w:t>Bs. 500.000,00</w:t>
            </w:r>
          </w:p>
        </w:tc>
      </w:tr>
      <w:tr w:rsidR="000730BF" w:rsidRPr="00151F91" w14:paraId="4B04B0B5" w14:textId="77777777" w:rsidTr="005D2FB9">
        <w:trPr>
          <w:gridAfter w:val="1"/>
          <w:wAfter w:w="284" w:type="dxa"/>
          <w:trHeight w:val="240"/>
          <w:jc w:val="center"/>
        </w:trPr>
        <w:tc>
          <w:tcPr>
            <w:tcW w:w="9639" w:type="dxa"/>
            <w:gridSpan w:val="2"/>
            <w:shd w:val="clear" w:color="auto" w:fill="auto"/>
            <w:vAlign w:val="center"/>
          </w:tcPr>
          <w:p w14:paraId="583381BA" w14:textId="77777777" w:rsidR="000730BF" w:rsidRPr="00151F91" w:rsidRDefault="000730BF" w:rsidP="00DA03F5">
            <w:pPr>
              <w:numPr>
                <w:ilvl w:val="0"/>
                <w:numId w:val="52"/>
              </w:numPr>
              <w:ind w:left="366" w:hanging="366"/>
              <w:jc w:val="both"/>
              <w:rPr>
                <w:rFonts w:ascii="Arial" w:hAnsi="Arial" w:cs="Arial"/>
                <w:sz w:val="18"/>
                <w:szCs w:val="18"/>
              </w:rPr>
            </w:pPr>
            <w:r w:rsidRPr="00151F91">
              <w:rPr>
                <w:rFonts w:ascii="Arial" w:hAnsi="Arial" w:cs="Arial"/>
                <w:sz w:val="18"/>
                <w:szCs w:val="18"/>
              </w:rPr>
              <w:t xml:space="preserve">Gastos de Investigación y salvamento, hasta </w:t>
            </w:r>
            <w:r w:rsidRPr="00151F91">
              <w:rPr>
                <w:rFonts w:ascii="Arial" w:hAnsi="Arial" w:cs="Arial"/>
                <w:sz w:val="18"/>
                <w:szCs w:val="18"/>
                <w:lang w:eastAsia="es-BO"/>
              </w:rPr>
              <w:t>Bs. 2.100.000,00</w:t>
            </w:r>
          </w:p>
        </w:tc>
      </w:tr>
      <w:tr w:rsidR="000730BF" w:rsidRPr="00151F91" w14:paraId="175C59F1" w14:textId="77777777" w:rsidTr="005D2FB9">
        <w:trPr>
          <w:gridAfter w:val="1"/>
          <w:wAfter w:w="284" w:type="dxa"/>
          <w:trHeight w:val="240"/>
          <w:jc w:val="center"/>
        </w:trPr>
        <w:tc>
          <w:tcPr>
            <w:tcW w:w="9639" w:type="dxa"/>
            <w:gridSpan w:val="2"/>
            <w:shd w:val="clear" w:color="auto" w:fill="auto"/>
            <w:vAlign w:val="center"/>
          </w:tcPr>
          <w:p w14:paraId="0DFBFE6D" w14:textId="77777777" w:rsidR="000730BF" w:rsidRPr="00151F91" w:rsidRDefault="000730BF" w:rsidP="00DA03F5">
            <w:pPr>
              <w:numPr>
                <w:ilvl w:val="0"/>
                <w:numId w:val="52"/>
              </w:numPr>
              <w:ind w:left="366" w:hanging="366"/>
              <w:jc w:val="both"/>
              <w:rPr>
                <w:rFonts w:ascii="Arial" w:hAnsi="Arial" w:cs="Arial"/>
                <w:sz w:val="18"/>
                <w:szCs w:val="18"/>
              </w:rPr>
            </w:pPr>
            <w:r w:rsidRPr="00151F91">
              <w:rPr>
                <w:rFonts w:ascii="Arial" w:hAnsi="Arial" w:cs="Arial"/>
                <w:spacing w:val="-3"/>
                <w:sz w:val="18"/>
                <w:szCs w:val="18"/>
              </w:rPr>
              <w:t xml:space="preserve">Gastos por Honorarios de Arquitectos,  Ingenieros, Topógrafos y alquiler de equipos, hasta </w:t>
            </w:r>
            <w:r w:rsidRPr="00151F91">
              <w:rPr>
                <w:rFonts w:ascii="Arial" w:hAnsi="Arial" w:cs="Arial"/>
                <w:sz w:val="18"/>
                <w:szCs w:val="18"/>
                <w:lang w:eastAsia="es-BO"/>
              </w:rPr>
              <w:t>Bs. 700.000,00</w:t>
            </w:r>
          </w:p>
        </w:tc>
      </w:tr>
      <w:tr w:rsidR="000730BF" w:rsidRPr="00151F91" w14:paraId="27BEA3F1" w14:textId="77777777" w:rsidTr="005D2FB9">
        <w:trPr>
          <w:gridAfter w:val="1"/>
          <w:wAfter w:w="284" w:type="dxa"/>
          <w:trHeight w:val="240"/>
          <w:jc w:val="center"/>
        </w:trPr>
        <w:tc>
          <w:tcPr>
            <w:tcW w:w="9639" w:type="dxa"/>
            <w:gridSpan w:val="2"/>
            <w:shd w:val="clear" w:color="auto" w:fill="auto"/>
            <w:vAlign w:val="center"/>
          </w:tcPr>
          <w:p w14:paraId="4CF32AD2" w14:textId="77777777" w:rsidR="000730BF" w:rsidRPr="00151F91" w:rsidRDefault="000730BF" w:rsidP="00DA03F5">
            <w:pPr>
              <w:numPr>
                <w:ilvl w:val="0"/>
                <w:numId w:val="52"/>
              </w:numPr>
              <w:ind w:left="366" w:hanging="366"/>
              <w:jc w:val="both"/>
              <w:rPr>
                <w:rFonts w:ascii="Arial" w:hAnsi="Arial" w:cs="Arial"/>
                <w:spacing w:val="-3"/>
                <w:sz w:val="18"/>
                <w:szCs w:val="18"/>
              </w:rPr>
            </w:pPr>
            <w:r w:rsidRPr="00151F91">
              <w:rPr>
                <w:rFonts w:ascii="Arial" w:hAnsi="Arial" w:cs="Arial"/>
                <w:spacing w:val="-3"/>
                <w:sz w:val="18"/>
                <w:szCs w:val="18"/>
              </w:rPr>
              <w:t xml:space="preserve">Gastos </w:t>
            </w:r>
            <w:r w:rsidRPr="00151F91">
              <w:rPr>
                <w:rFonts w:ascii="Arial" w:hAnsi="Arial" w:cs="Arial"/>
                <w:sz w:val="18"/>
                <w:szCs w:val="18"/>
                <w:lang w:eastAsia="es-BO"/>
              </w:rPr>
              <w:t xml:space="preserve">extraordinarios incluyendo pero no limitando a trabajos por horas extras, trabajo nocturno, trabajos en días feriados y alquileres </w:t>
            </w:r>
            <w:r w:rsidRPr="00151F91">
              <w:rPr>
                <w:rFonts w:ascii="Arial" w:hAnsi="Arial" w:cs="Arial"/>
                <w:sz w:val="18"/>
                <w:szCs w:val="18"/>
              </w:rPr>
              <w:t>(gastos de aceleración)</w:t>
            </w:r>
            <w:r w:rsidRPr="00151F91">
              <w:rPr>
                <w:rFonts w:ascii="Arial" w:hAnsi="Arial" w:cs="Arial"/>
                <w:sz w:val="18"/>
                <w:szCs w:val="18"/>
                <w:lang w:eastAsia="es-BO"/>
              </w:rPr>
              <w:t>, hasta Bs. 3.500.000,00</w:t>
            </w:r>
          </w:p>
        </w:tc>
      </w:tr>
      <w:tr w:rsidR="000730BF" w:rsidRPr="00151F91" w14:paraId="5BB90307" w14:textId="77777777" w:rsidTr="005D2FB9">
        <w:trPr>
          <w:gridAfter w:val="1"/>
          <w:wAfter w:w="284" w:type="dxa"/>
          <w:trHeight w:val="240"/>
          <w:jc w:val="center"/>
        </w:trPr>
        <w:tc>
          <w:tcPr>
            <w:tcW w:w="9639" w:type="dxa"/>
            <w:gridSpan w:val="2"/>
            <w:shd w:val="clear" w:color="auto" w:fill="auto"/>
            <w:vAlign w:val="center"/>
          </w:tcPr>
          <w:p w14:paraId="57A40C5F" w14:textId="77777777" w:rsidR="000730BF" w:rsidRPr="00151F91" w:rsidRDefault="000730BF" w:rsidP="00DA03F5">
            <w:pPr>
              <w:numPr>
                <w:ilvl w:val="0"/>
                <w:numId w:val="52"/>
              </w:numPr>
              <w:ind w:left="366" w:hanging="366"/>
              <w:jc w:val="both"/>
              <w:rPr>
                <w:rFonts w:ascii="Arial" w:hAnsi="Arial" w:cs="Arial"/>
                <w:spacing w:val="-3"/>
                <w:sz w:val="18"/>
                <w:szCs w:val="18"/>
              </w:rPr>
            </w:pPr>
            <w:r w:rsidRPr="00151F91">
              <w:rPr>
                <w:rFonts w:ascii="Arial" w:hAnsi="Arial" w:cs="Arial"/>
                <w:spacing w:val="-3"/>
                <w:sz w:val="18"/>
                <w:szCs w:val="18"/>
              </w:rPr>
              <w:t>Libre elegibilidad de ajustadores</w:t>
            </w:r>
          </w:p>
          <w:p w14:paraId="4B7B7EB7" w14:textId="77777777" w:rsidR="000730BF" w:rsidRPr="00151F91" w:rsidRDefault="000730BF" w:rsidP="00DA03F5">
            <w:pPr>
              <w:numPr>
                <w:ilvl w:val="0"/>
                <w:numId w:val="52"/>
              </w:numPr>
              <w:ind w:left="366" w:hanging="366"/>
              <w:jc w:val="both"/>
              <w:rPr>
                <w:rFonts w:ascii="Arial" w:hAnsi="Arial" w:cs="Arial"/>
                <w:spacing w:val="-3"/>
                <w:sz w:val="18"/>
                <w:szCs w:val="18"/>
              </w:rPr>
            </w:pPr>
            <w:r w:rsidRPr="00151F91">
              <w:rPr>
                <w:rFonts w:ascii="Arial" w:hAnsi="Arial" w:cs="Arial"/>
                <w:sz w:val="18"/>
                <w:szCs w:val="18"/>
                <w:lang w:val="es-BO" w:eastAsia="es-ES"/>
              </w:rPr>
              <w:t>Libre elegibilidad de talleres de reparación para equipos, equipos electrónicos, maquinaria y equipos.</w:t>
            </w:r>
          </w:p>
        </w:tc>
      </w:tr>
      <w:tr w:rsidR="000730BF" w:rsidRPr="00151F91" w14:paraId="594A78D0" w14:textId="77777777" w:rsidTr="005D2FB9">
        <w:trPr>
          <w:gridAfter w:val="1"/>
          <w:wAfter w:w="284" w:type="dxa"/>
          <w:trHeight w:val="240"/>
          <w:jc w:val="center"/>
        </w:trPr>
        <w:tc>
          <w:tcPr>
            <w:tcW w:w="9639" w:type="dxa"/>
            <w:gridSpan w:val="2"/>
            <w:shd w:val="clear" w:color="auto" w:fill="auto"/>
            <w:vAlign w:val="center"/>
          </w:tcPr>
          <w:p w14:paraId="63B6077F" w14:textId="77777777" w:rsidR="000730BF" w:rsidRPr="00151F91" w:rsidRDefault="000730BF" w:rsidP="00DA03F5">
            <w:pPr>
              <w:numPr>
                <w:ilvl w:val="0"/>
                <w:numId w:val="52"/>
              </w:numPr>
              <w:ind w:left="366" w:hanging="366"/>
              <w:jc w:val="both"/>
              <w:rPr>
                <w:rFonts w:ascii="Arial" w:hAnsi="Arial" w:cs="Arial"/>
                <w:spacing w:val="-3"/>
                <w:sz w:val="18"/>
                <w:szCs w:val="18"/>
              </w:rPr>
            </w:pPr>
            <w:r w:rsidRPr="00151F91">
              <w:rPr>
                <w:rFonts w:ascii="Arial" w:hAnsi="Arial" w:cs="Arial"/>
                <w:sz w:val="18"/>
                <w:szCs w:val="18"/>
              </w:rPr>
              <w:t xml:space="preserve">Permisos, incluyendo la autorización para realizar remodelaciones, refacciones y/o nuevas construcciones en los predios asegurados, sin que la falta de aviso se constituya en causal de rechazo hasta </w:t>
            </w:r>
            <w:r w:rsidRPr="00151F91">
              <w:rPr>
                <w:rFonts w:ascii="Arial" w:hAnsi="Arial" w:cs="Arial"/>
                <w:sz w:val="18"/>
                <w:szCs w:val="18"/>
                <w:lang w:eastAsia="es-BO"/>
              </w:rPr>
              <w:t>Bs. 1.000.000,00</w:t>
            </w:r>
          </w:p>
        </w:tc>
      </w:tr>
      <w:tr w:rsidR="000730BF" w:rsidRPr="00151F91" w14:paraId="4CEC2C85" w14:textId="77777777" w:rsidTr="005D2FB9">
        <w:trPr>
          <w:gridAfter w:val="1"/>
          <w:wAfter w:w="284" w:type="dxa"/>
          <w:trHeight w:val="240"/>
          <w:jc w:val="center"/>
        </w:trPr>
        <w:tc>
          <w:tcPr>
            <w:tcW w:w="9639" w:type="dxa"/>
            <w:gridSpan w:val="2"/>
            <w:shd w:val="clear" w:color="auto" w:fill="auto"/>
            <w:vAlign w:val="center"/>
          </w:tcPr>
          <w:p w14:paraId="1909B010" w14:textId="77777777" w:rsidR="000730BF" w:rsidRPr="00151F91" w:rsidRDefault="000730BF" w:rsidP="00DA03F5">
            <w:pPr>
              <w:numPr>
                <w:ilvl w:val="0"/>
                <w:numId w:val="52"/>
              </w:numPr>
              <w:ind w:left="366" w:hanging="366"/>
              <w:jc w:val="both"/>
              <w:rPr>
                <w:rFonts w:ascii="Arial" w:hAnsi="Arial" w:cs="Arial"/>
                <w:sz w:val="18"/>
                <w:szCs w:val="18"/>
              </w:rPr>
            </w:pPr>
            <w:r w:rsidRPr="00151F91">
              <w:rPr>
                <w:rFonts w:ascii="Arial" w:hAnsi="Arial" w:cs="Arial"/>
                <w:spacing w:val="-3"/>
                <w:sz w:val="18"/>
                <w:szCs w:val="18"/>
              </w:rPr>
              <w:t xml:space="preserve">Propiedad y/o Bienes de Terceros que se encuentren bajo la custodia y/o </w:t>
            </w:r>
            <w:r w:rsidRPr="00151F91">
              <w:rPr>
                <w:rFonts w:ascii="Arial" w:hAnsi="Arial" w:cs="Arial"/>
                <w:sz w:val="18"/>
                <w:szCs w:val="18"/>
                <w:lang w:eastAsia="es-BO"/>
              </w:rPr>
              <w:t xml:space="preserve">control, comodato, alquiler, </w:t>
            </w:r>
            <w:r w:rsidRPr="00151F91">
              <w:rPr>
                <w:rFonts w:ascii="Arial" w:hAnsi="Arial" w:cs="Arial"/>
                <w:sz w:val="18"/>
                <w:szCs w:val="18"/>
              </w:rPr>
              <w:t xml:space="preserve">transferencia, donación </w:t>
            </w:r>
            <w:r w:rsidRPr="00151F91">
              <w:rPr>
                <w:rFonts w:ascii="Arial" w:hAnsi="Arial" w:cs="Arial"/>
                <w:sz w:val="18"/>
                <w:szCs w:val="18"/>
                <w:lang w:eastAsia="es-BO"/>
              </w:rPr>
              <w:t xml:space="preserve">y/o adjudicación </w:t>
            </w:r>
            <w:r w:rsidRPr="00151F91">
              <w:rPr>
                <w:rFonts w:ascii="Arial" w:hAnsi="Arial" w:cs="Arial"/>
                <w:spacing w:val="-3"/>
                <w:sz w:val="18"/>
                <w:szCs w:val="18"/>
              </w:rPr>
              <w:t xml:space="preserve">del asegurado incluyendo inmuebles y/o bienes. (No sujetos a la presentación de inventarios los cuales se presentarán solo en caso de siniestro) </w:t>
            </w:r>
          </w:p>
          <w:p w14:paraId="23B409E4" w14:textId="77777777" w:rsidR="000730BF" w:rsidRPr="00151F91" w:rsidRDefault="000730BF" w:rsidP="00DA03F5">
            <w:pPr>
              <w:numPr>
                <w:ilvl w:val="0"/>
                <w:numId w:val="52"/>
              </w:numPr>
              <w:ind w:left="366" w:hanging="366"/>
              <w:jc w:val="both"/>
              <w:rPr>
                <w:rFonts w:ascii="Arial" w:hAnsi="Arial" w:cs="Arial"/>
                <w:sz w:val="18"/>
                <w:szCs w:val="18"/>
              </w:rPr>
            </w:pPr>
            <w:r w:rsidRPr="00151F91">
              <w:rPr>
                <w:rFonts w:ascii="Arial" w:hAnsi="Arial" w:cs="Arial"/>
                <w:sz w:val="18"/>
                <w:szCs w:val="18"/>
                <w:lang w:eastAsia="es-BO"/>
              </w:rPr>
              <w:t>Actos de negligencia imprevista, mal manejo, manipuleo defectuoso, descuido, impericia de las máquinas y/o equipos por parte de los funcionarios del Asegurado.</w:t>
            </w:r>
          </w:p>
        </w:tc>
      </w:tr>
      <w:tr w:rsidR="000730BF" w:rsidRPr="00151F91" w14:paraId="6A53BBAA" w14:textId="77777777" w:rsidTr="005D2FB9">
        <w:trPr>
          <w:gridAfter w:val="1"/>
          <w:wAfter w:w="284" w:type="dxa"/>
          <w:trHeight w:val="240"/>
          <w:jc w:val="center"/>
        </w:trPr>
        <w:tc>
          <w:tcPr>
            <w:tcW w:w="9639" w:type="dxa"/>
            <w:gridSpan w:val="2"/>
            <w:shd w:val="clear" w:color="auto" w:fill="auto"/>
            <w:vAlign w:val="center"/>
          </w:tcPr>
          <w:p w14:paraId="1B74C91A" w14:textId="77777777" w:rsidR="000730BF" w:rsidRPr="00151F91" w:rsidRDefault="000730BF" w:rsidP="00DA03F5">
            <w:pPr>
              <w:numPr>
                <w:ilvl w:val="0"/>
                <w:numId w:val="52"/>
              </w:numPr>
              <w:ind w:left="366" w:hanging="366"/>
              <w:jc w:val="both"/>
              <w:rPr>
                <w:rFonts w:ascii="Arial" w:hAnsi="Arial" w:cs="Arial"/>
                <w:sz w:val="18"/>
                <w:szCs w:val="18"/>
              </w:rPr>
            </w:pPr>
            <w:r w:rsidRPr="00151F91">
              <w:rPr>
                <w:rFonts w:ascii="Arial" w:hAnsi="Arial" w:cs="Arial"/>
                <w:sz w:val="18"/>
                <w:szCs w:val="18"/>
              </w:rPr>
              <w:t>Rehabilitación Automática de la suma asegurada, sin cobro de prima adicional</w:t>
            </w:r>
          </w:p>
        </w:tc>
      </w:tr>
      <w:tr w:rsidR="000730BF" w:rsidRPr="00151F91" w14:paraId="0D237072" w14:textId="77777777" w:rsidTr="005D2FB9">
        <w:trPr>
          <w:gridAfter w:val="1"/>
          <w:wAfter w:w="284" w:type="dxa"/>
          <w:trHeight w:val="240"/>
          <w:jc w:val="center"/>
        </w:trPr>
        <w:tc>
          <w:tcPr>
            <w:tcW w:w="9639" w:type="dxa"/>
            <w:gridSpan w:val="2"/>
            <w:shd w:val="clear" w:color="auto" w:fill="auto"/>
            <w:vAlign w:val="center"/>
          </w:tcPr>
          <w:p w14:paraId="29536511" w14:textId="361378EA" w:rsidR="000730BF" w:rsidRPr="00151F91" w:rsidRDefault="000730BF" w:rsidP="00DA03F5">
            <w:pPr>
              <w:pStyle w:val="Prrafodelista"/>
              <w:numPr>
                <w:ilvl w:val="0"/>
                <w:numId w:val="52"/>
              </w:numPr>
              <w:tabs>
                <w:tab w:val="left" w:pos="360"/>
              </w:tabs>
              <w:ind w:left="380"/>
              <w:contextualSpacing/>
              <w:jc w:val="both"/>
              <w:rPr>
                <w:rFonts w:ascii="Arial" w:hAnsi="Arial" w:cs="Arial"/>
                <w:sz w:val="18"/>
                <w:szCs w:val="18"/>
              </w:rPr>
            </w:pPr>
            <w:r w:rsidRPr="00151F91">
              <w:rPr>
                <w:rFonts w:ascii="Arial" w:hAnsi="Arial" w:cs="Arial"/>
                <w:sz w:val="18"/>
                <w:szCs w:val="18"/>
                <w:lang w:eastAsia="es-ES"/>
              </w:rPr>
              <w:t xml:space="preserve">Traslados temporales de la materia asegurada por cualquier causa, incluyendo uso, exposición, mantenimiento, reparación, reacondicionamiento y/o reubicación y cualquier daño o </w:t>
            </w:r>
            <w:r w:rsidR="00AA3268" w:rsidRPr="00151F91">
              <w:rPr>
                <w:rFonts w:ascii="Arial" w:hAnsi="Arial" w:cs="Arial"/>
                <w:sz w:val="18"/>
                <w:szCs w:val="18"/>
                <w:lang w:eastAsia="es-ES"/>
              </w:rPr>
              <w:t>pérdida que</w:t>
            </w:r>
            <w:r w:rsidRPr="00151F91">
              <w:rPr>
                <w:rFonts w:ascii="Arial" w:hAnsi="Arial" w:cs="Arial"/>
                <w:sz w:val="18"/>
                <w:szCs w:val="18"/>
                <w:lang w:eastAsia="es-ES"/>
              </w:rPr>
              <w:t xml:space="preserve"> ocurra durante el transporte (incluye caída o golpe accidental), en cualquier medio y/o vía de transporte propio y/o ajeno (</w:t>
            </w:r>
            <w:r w:rsidRPr="00151F91">
              <w:rPr>
                <w:rFonts w:ascii="Arial" w:hAnsi="Arial" w:cs="Arial"/>
                <w:sz w:val="18"/>
                <w:szCs w:val="18"/>
              </w:rPr>
              <w:t>incluyendo la estadía en otra ubicación)</w:t>
            </w:r>
            <w:r w:rsidRPr="00151F91">
              <w:rPr>
                <w:rFonts w:ascii="Arial" w:hAnsi="Arial" w:cs="Arial"/>
                <w:sz w:val="18"/>
                <w:szCs w:val="18"/>
                <w:lang w:eastAsia="es-ES"/>
              </w:rPr>
              <w:t>, sea por el asegurado y/o terceras personas (Contratistas, Subcontratistas, etc…)</w:t>
            </w:r>
          </w:p>
          <w:p w14:paraId="7F58FDC3" w14:textId="0F2932EA" w:rsidR="000730BF" w:rsidRPr="00151F91" w:rsidRDefault="000730BF" w:rsidP="00DA03F5">
            <w:pPr>
              <w:numPr>
                <w:ilvl w:val="0"/>
                <w:numId w:val="52"/>
              </w:numPr>
              <w:ind w:left="380"/>
              <w:jc w:val="both"/>
              <w:rPr>
                <w:rFonts w:ascii="Arial" w:hAnsi="Arial" w:cs="Arial"/>
                <w:sz w:val="18"/>
                <w:szCs w:val="18"/>
              </w:rPr>
            </w:pPr>
            <w:r w:rsidRPr="00151F91">
              <w:rPr>
                <w:rFonts w:ascii="Arial" w:hAnsi="Arial" w:cs="Arial"/>
                <w:sz w:val="18"/>
                <w:szCs w:val="18"/>
              </w:rPr>
              <w:t xml:space="preserve">Propiedades y/o bienes Fuera del Control del Asegurado y/o en predios </w:t>
            </w:r>
            <w:r w:rsidR="00AA3268" w:rsidRPr="00151F91">
              <w:rPr>
                <w:rFonts w:ascii="Arial" w:hAnsi="Arial" w:cs="Arial"/>
                <w:sz w:val="18"/>
                <w:szCs w:val="18"/>
              </w:rPr>
              <w:t xml:space="preserve">Ajenos </w:t>
            </w:r>
            <w:r w:rsidR="00AA3268" w:rsidRPr="00151F91">
              <w:rPr>
                <w:rFonts w:ascii="Arial" w:hAnsi="Arial" w:cs="Arial"/>
                <w:spacing w:val="-3"/>
                <w:sz w:val="18"/>
                <w:szCs w:val="18"/>
              </w:rPr>
              <w:t>(</w:t>
            </w:r>
            <w:r w:rsidRPr="00151F91">
              <w:rPr>
                <w:rFonts w:ascii="Arial" w:hAnsi="Arial" w:cs="Arial"/>
                <w:spacing w:val="-3"/>
                <w:sz w:val="18"/>
                <w:szCs w:val="18"/>
              </w:rPr>
              <w:t>No sujetos a la presentación de inventarios los cuales se presentarán solo en caso de siniestro)</w:t>
            </w:r>
          </w:p>
          <w:p w14:paraId="140C11B6" w14:textId="77777777" w:rsidR="000730BF" w:rsidRPr="00151F91" w:rsidRDefault="000730BF" w:rsidP="00DA03F5">
            <w:pPr>
              <w:numPr>
                <w:ilvl w:val="0"/>
                <w:numId w:val="52"/>
              </w:numPr>
              <w:ind w:left="380"/>
              <w:jc w:val="both"/>
              <w:rPr>
                <w:rFonts w:ascii="Arial" w:hAnsi="Arial" w:cs="Arial"/>
                <w:sz w:val="18"/>
                <w:szCs w:val="18"/>
              </w:rPr>
            </w:pPr>
            <w:r w:rsidRPr="00151F91">
              <w:rPr>
                <w:rFonts w:ascii="Arial" w:hAnsi="Arial" w:cs="Arial"/>
                <w:spacing w:val="-3"/>
                <w:sz w:val="18"/>
                <w:szCs w:val="18"/>
              </w:rPr>
              <w:t xml:space="preserve">Remoción de Escombros, hasta </w:t>
            </w:r>
            <w:r w:rsidRPr="00151F91">
              <w:rPr>
                <w:rFonts w:ascii="Arial" w:hAnsi="Arial" w:cs="Arial"/>
                <w:sz w:val="18"/>
                <w:szCs w:val="18"/>
                <w:lang w:eastAsia="es-BO"/>
              </w:rPr>
              <w:t>Bs. 500.000,00</w:t>
            </w:r>
          </w:p>
          <w:p w14:paraId="2E102DF0" w14:textId="77777777" w:rsidR="000730BF" w:rsidRPr="00151F91" w:rsidRDefault="000730BF" w:rsidP="00DA03F5">
            <w:pPr>
              <w:numPr>
                <w:ilvl w:val="0"/>
                <w:numId w:val="52"/>
              </w:numPr>
              <w:ind w:left="380"/>
              <w:jc w:val="both"/>
              <w:rPr>
                <w:rFonts w:ascii="Arial" w:hAnsi="Arial" w:cs="Arial"/>
                <w:sz w:val="18"/>
                <w:szCs w:val="18"/>
              </w:rPr>
            </w:pPr>
            <w:r w:rsidRPr="00151F91">
              <w:rPr>
                <w:rFonts w:ascii="Arial" w:hAnsi="Arial" w:cs="Arial"/>
                <w:sz w:val="18"/>
                <w:szCs w:val="18"/>
                <w:lang w:eastAsia="es-BO"/>
              </w:rPr>
              <w:t>Perdida de documentos y modelos</w:t>
            </w:r>
          </w:p>
          <w:p w14:paraId="3DBF1A38" w14:textId="77777777" w:rsidR="000730BF" w:rsidRPr="00151F91" w:rsidRDefault="000730BF" w:rsidP="00DA03F5">
            <w:pPr>
              <w:numPr>
                <w:ilvl w:val="0"/>
                <w:numId w:val="52"/>
              </w:numPr>
              <w:ind w:left="380"/>
              <w:jc w:val="both"/>
              <w:rPr>
                <w:rFonts w:ascii="Arial" w:hAnsi="Arial" w:cs="Arial"/>
                <w:sz w:val="18"/>
                <w:szCs w:val="18"/>
              </w:rPr>
            </w:pPr>
            <w:r w:rsidRPr="00151F91">
              <w:rPr>
                <w:rFonts w:ascii="Arial" w:hAnsi="Arial" w:cs="Arial"/>
                <w:spacing w:val="-2"/>
                <w:sz w:val="18"/>
                <w:szCs w:val="18"/>
                <w:lang w:val="es-US"/>
              </w:rPr>
              <w:t>Cláusula de cobertura para existencias acumuladas</w:t>
            </w:r>
          </w:p>
          <w:p w14:paraId="675D9B80" w14:textId="77777777" w:rsidR="000730BF" w:rsidRPr="00151F91" w:rsidRDefault="000730BF" w:rsidP="00DA03F5">
            <w:pPr>
              <w:numPr>
                <w:ilvl w:val="0"/>
                <w:numId w:val="52"/>
              </w:numPr>
              <w:ind w:left="380" w:hanging="380"/>
              <w:jc w:val="both"/>
              <w:rPr>
                <w:rFonts w:ascii="Arial" w:hAnsi="Arial" w:cs="Arial"/>
                <w:sz w:val="18"/>
                <w:szCs w:val="18"/>
              </w:rPr>
            </w:pPr>
            <w:r w:rsidRPr="00151F91">
              <w:rPr>
                <w:rFonts w:ascii="Arial" w:hAnsi="Arial" w:cs="Arial"/>
                <w:spacing w:val="-2"/>
                <w:sz w:val="18"/>
                <w:szCs w:val="18"/>
                <w:lang w:val="es-US"/>
              </w:rPr>
              <w:t>Cobertura para caída de rumas, estibas y/o estantes, hasta Bs. 500.000,00</w:t>
            </w:r>
          </w:p>
        </w:tc>
      </w:tr>
      <w:tr w:rsidR="000730BF" w:rsidRPr="00151F91" w14:paraId="390C3A4E" w14:textId="77777777" w:rsidTr="005D2FB9">
        <w:trPr>
          <w:gridAfter w:val="1"/>
          <w:wAfter w:w="284" w:type="dxa"/>
          <w:trHeight w:val="225"/>
          <w:jc w:val="center"/>
        </w:trPr>
        <w:tc>
          <w:tcPr>
            <w:tcW w:w="9639" w:type="dxa"/>
            <w:gridSpan w:val="2"/>
            <w:shd w:val="clear" w:color="auto" w:fill="auto"/>
            <w:vAlign w:val="center"/>
          </w:tcPr>
          <w:p w14:paraId="239D6AF5" w14:textId="2F84B6BB" w:rsidR="000730BF" w:rsidRPr="00151F91" w:rsidRDefault="000730BF" w:rsidP="00DA03F5">
            <w:pPr>
              <w:pStyle w:val="Sinespaciado"/>
              <w:numPr>
                <w:ilvl w:val="0"/>
                <w:numId w:val="52"/>
              </w:numPr>
              <w:ind w:left="351" w:hanging="351"/>
              <w:jc w:val="both"/>
              <w:rPr>
                <w:rFonts w:ascii="Arial" w:hAnsi="Arial" w:cs="Arial"/>
                <w:b/>
                <w:sz w:val="18"/>
                <w:szCs w:val="18"/>
                <w:lang w:eastAsia="es-BO"/>
              </w:rPr>
            </w:pPr>
            <w:r w:rsidRPr="00151F91">
              <w:rPr>
                <w:rFonts w:ascii="Arial" w:hAnsi="Arial" w:cs="Arial"/>
                <w:sz w:val="18"/>
                <w:szCs w:val="18"/>
                <w:lang w:eastAsia="es-ES"/>
              </w:rPr>
              <w:t xml:space="preserve">Periodo de gracia de 60 </w:t>
            </w:r>
            <w:r w:rsidR="00AA3268" w:rsidRPr="00151F91">
              <w:rPr>
                <w:rFonts w:ascii="Arial" w:hAnsi="Arial" w:cs="Arial"/>
                <w:sz w:val="18"/>
                <w:szCs w:val="18"/>
                <w:lang w:eastAsia="es-ES"/>
              </w:rPr>
              <w:t>días para</w:t>
            </w:r>
            <w:r w:rsidRPr="00151F91">
              <w:rPr>
                <w:rFonts w:ascii="Arial" w:hAnsi="Arial" w:cs="Arial"/>
                <w:sz w:val="18"/>
                <w:szCs w:val="18"/>
                <w:lang w:eastAsia="es-ES"/>
              </w:rPr>
              <w:t xml:space="preserve"> el pago de primas, sin pérdida de cobertura después de la firma del contrato.</w:t>
            </w:r>
          </w:p>
          <w:p w14:paraId="691CEC8D" w14:textId="77777777" w:rsidR="000730BF" w:rsidRPr="00151F91" w:rsidRDefault="000730BF" w:rsidP="00DA03F5">
            <w:pPr>
              <w:pStyle w:val="Sinespaciado"/>
              <w:numPr>
                <w:ilvl w:val="0"/>
                <w:numId w:val="52"/>
              </w:numPr>
              <w:ind w:left="351" w:hanging="351"/>
              <w:jc w:val="both"/>
              <w:rPr>
                <w:rFonts w:ascii="Arial" w:hAnsi="Arial" w:cs="Arial"/>
                <w:b/>
                <w:sz w:val="18"/>
                <w:szCs w:val="18"/>
                <w:lang w:eastAsia="es-BO"/>
              </w:rPr>
            </w:pPr>
            <w:r w:rsidRPr="00151F91">
              <w:rPr>
                <w:rFonts w:ascii="Arial" w:hAnsi="Arial" w:cs="Arial"/>
                <w:sz w:val="18"/>
                <w:szCs w:val="18"/>
                <w:lang w:eastAsia="es-ES"/>
              </w:rPr>
              <w:t>Eliminación de la copia legalizada de la denuncia emitida por la fuerza especial de lucha contra el crimen y/o fiscalía, hasta Bs. 100.000,00 (será válida y suficiente la presentación de denuncia)</w:t>
            </w:r>
          </w:p>
          <w:p w14:paraId="15ABDC3B" w14:textId="77777777" w:rsidR="000730BF" w:rsidRPr="00151F91" w:rsidRDefault="000730BF" w:rsidP="00DA03F5">
            <w:pPr>
              <w:pStyle w:val="Prrafodelista"/>
              <w:numPr>
                <w:ilvl w:val="0"/>
                <w:numId w:val="52"/>
              </w:numPr>
              <w:ind w:left="351" w:hanging="351"/>
              <w:jc w:val="both"/>
              <w:rPr>
                <w:rFonts w:ascii="Arial" w:hAnsi="Arial" w:cs="Arial"/>
                <w:sz w:val="18"/>
                <w:szCs w:val="18"/>
                <w:lang w:eastAsia="es-BO"/>
              </w:rPr>
            </w:pPr>
            <w:r w:rsidRPr="00151F91">
              <w:rPr>
                <w:rFonts w:ascii="Arial" w:hAnsi="Arial" w:cs="Arial"/>
                <w:sz w:val="18"/>
                <w:szCs w:val="18"/>
                <w:lang w:eastAsia="es-ES"/>
              </w:rPr>
              <w:t>Aviso de anulación por parte de la Aseguradora con 90 días de anticipación</w:t>
            </w:r>
            <w:r w:rsidRPr="00151F91">
              <w:rPr>
                <w:rFonts w:ascii="Arial" w:hAnsi="Arial" w:cs="Arial"/>
                <w:b/>
                <w:sz w:val="18"/>
                <w:szCs w:val="18"/>
              </w:rPr>
              <w:t xml:space="preserve"> </w:t>
            </w:r>
          </w:p>
          <w:p w14:paraId="7D2C7256" w14:textId="77777777" w:rsidR="000730BF" w:rsidRPr="00151F91" w:rsidRDefault="000730BF" w:rsidP="00DA03F5">
            <w:pPr>
              <w:pStyle w:val="Prrafodelista"/>
              <w:numPr>
                <w:ilvl w:val="0"/>
                <w:numId w:val="52"/>
              </w:numPr>
              <w:ind w:left="351" w:hanging="351"/>
              <w:jc w:val="both"/>
              <w:rPr>
                <w:rFonts w:ascii="Arial" w:hAnsi="Arial" w:cs="Arial"/>
                <w:sz w:val="18"/>
                <w:szCs w:val="18"/>
                <w:lang w:val="es-BO" w:eastAsia="es-ES"/>
              </w:rPr>
            </w:pPr>
            <w:r w:rsidRPr="00151F91">
              <w:rPr>
                <w:rFonts w:ascii="Arial" w:hAnsi="Arial" w:cs="Arial"/>
                <w:sz w:val="18"/>
                <w:szCs w:val="18"/>
                <w:lang w:val="es-BO" w:eastAsia="es-ES"/>
              </w:rPr>
              <w:t>Cobertura para pérdidas y/o daños o robo de bienes durante un incendio y/u otros siniestros amparados por la presente póliza</w:t>
            </w:r>
          </w:p>
          <w:p w14:paraId="2D2B4235" w14:textId="77777777" w:rsidR="000730BF" w:rsidRPr="00151F91" w:rsidRDefault="000730BF" w:rsidP="00DA03F5">
            <w:pPr>
              <w:pStyle w:val="Prrafodelista"/>
              <w:numPr>
                <w:ilvl w:val="0"/>
                <w:numId w:val="52"/>
              </w:numPr>
              <w:ind w:left="351" w:hanging="351"/>
              <w:jc w:val="both"/>
              <w:rPr>
                <w:rFonts w:ascii="Arial" w:hAnsi="Arial" w:cs="Arial"/>
                <w:sz w:val="18"/>
                <w:szCs w:val="18"/>
                <w:lang w:val="es-BO" w:eastAsia="es-ES"/>
              </w:rPr>
            </w:pPr>
            <w:r w:rsidRPr="00151F91">
              <w:rPr>
                <w:rFonts w:ascii="Arial" w:hAnsi="Arial" w:cs="Arial"/>
                <w:sz w:val="18"/>
                <w:szCs w:val="18"/>
                <w:lang w:val="es-BO" w:eastAsia="es-ES"/>
              </w:rPr>
              <w:t>Reparación o reconstrucción, hasta Bs. 500.000.00</w:t>
            </w:r>
          </w:p>
          <w:p w14:paraId="6F97B38F" w14:textId="77777777" w:rsidR="000730BF" w:rsidRPr="00151F91" w:rsidRDefault="000730BF" w:rsidP="00DA03F5">
            <w:pPr>
              <w:pStyle w:val="Prrafodelista"/>
              <w:numPr>
                <w:ilvl w:val="0"/>
                <w:numId w:val="52"/>
              </w:numPr>
              <w:ind w:left="351" w:hanging="351"/>
              <w:jc w:val="both"/>
              <w:rPr>
                <w:rFonts w:ascii="Arial" w:hAnsi="Arial" w:cs="Arial"/>
                <w:sz w:val="18"/>
                <w:szCs w:val="18"/>
                <w:lang w:val="es-BO"/>
              </w:rPr>
            </w:pPr>
            <w:r w:rsidRPr="00151F91">
              <w:rPr>
                <w:rFonts w:ascii="Arial" w:hAnsi="Arial" w:cs="Arial"/>
                <w:sz w:val="18"/>
                <w:szCs w:val="18"/>
                <w:lang w:val="es-BO"/>
              </w:rPr>
              <w:t>Swing +/- 10%</w:t>
            </w:r>
          </w:p>
          <w:p w14:paraId="29D059A8" w14:textId="77777777" w:rsidR="000730BF" w:rsidRPr="00151F91" w:rsidRDefault="000730BF" w:rsidP="000730BF">
            <w:pPr>
              <w:widowControl w:val="0"/>
              <w:autoSpaceDE w:val="0"/>
              <w:autoSpaceDN w:val="0"/>
              <w:adjustRightInd w:val="0"/>
              <w:ind w:left="360"/>
              <w:contextualSpacing/>
              <w:jc w:val="both"/>
              <w:rPr>
                <w:rFonts w:ascii="Arial" w:hAnsi="Arial" w:cs="Arial"/>
                <w:sz w:val="18"/>
                <w:szCs w:val="18"/>
                <w:lang w:eastAsia="es-BO"/>
              </w:rPr>
            </w:pPr>
          </w:p>
        </w:tc>
      </w:tr>
      <w:tr w:rsidR="000730BF" w:rsidRPr="00151F91" w14:paraId="66492372" w14:textId="77777777" w:rsidTr="005D2FB9">
        <w:tblPrEx>
          <w:jc w:val="left"/>
        </w:tblPrEx>
        <w:trPr>
          <w:trHeight w:val="435"/>
        </w:trPr>
        <w:tc>
          <w:tcPr>
            <w:tcW w:w="160" w:type="dxa"/>
            <w:shd w:val="clear" w:color="auto" w:fill="auto"/>
            <w:vAlign w:val="center"/>
          </w:tcPr>
          <w:p w14:paraId="2B8402F3" w14:textId="77777777" w:rsidR="000730BF" w:rsidRPr="00151F91" w:rsidRDefault="000730BF" w:rsidP="000730BF">
            <w:pPr>
              <w:contextualSpacing/>
              <w:jc w:val="center"/>
              <w:rPr>
                <w:rFonts w:ascii="Arial" w:hAnsi="Arial" w:cs="Arial"/>
                <w:color w:val="0000CC"/>
                <w:sz w:val="18"/>
                <w:szCs w:val="18"/>
                <w:lang w:val="es-US"/>
              </w:rPr>
            </w:pPr>
          </w:p>
        </w:tc>
        <w:tc>
          <w:tcPr>
            <w:tcW w:w="9763" w:type="dxa"/>
            <w:gridSpan w:val="2"/>
            <w:tcBorders>
              <w:top w:val="single" w:sz="8" w:space="0" w:color="00000A"/>
              <w:left w:val="single" w:sz="4" w:space="0" w:color="00000A"/>
              <w:bottom w:val="single" w:sz="4" w:space="0" w:color="00000A"/>
              <w:right w:val="single" w:sz="4" w:space="0" w:color="00000A"/>
            </w:tcBorders>
            <w:shd w:val="clear" w:color="auto" w:fill="1F497D" w:themeFill="text2"/>
            <w:tcMar>
              <w:left w:w="65" w:type="dxa"/>
            </w:tcMar>
            <w:vAlign w:val="center"/>
          </w:tcPr>
          <w:p w14:paraId="0271E41F" w14:textId="77777777" w:rsidR="000730BF" w:rsidRPr="00151F91" w:rsidRDefault="000730BF" w:rsidP="000730BF">
            <w:pPr>
              <w:contextualSpacing/>
              <w:rPr>
                <w:rFonts w:ascii="Arial" w:hAnsi="Arial" w:cs="Arial"/>
                <w:b/>
                <w:bCs/>
                <w:color w:val="0000CC"/>
                <w:sz w:val="18"/>
                <w:szCs w:val="18"/>
              </w:rPr>
            </w:pPr>
            <w:r w:rsidRPr="00151F91">
              <w:rPr>
                <w:rFonts w:ascii="Arial" w:hAnsi="Arial" w:cs="Arial"/>
                <w:b/>
                <w:bCs/>
                <w:color w:val="FFFFFF" w:themeColor="background1"/>
                <w:sz w:val="18"/>
                <w:szCs w:val="18"/>
              </w:rPr>
              <w:t xml:space="preserve">CONDICIONES ESPECIALES </w:t>
            </w:r>
          </w:p>
        </w:tc>
      </w:tr>
    </w:tbl>
    <w:p w14:paraId="1EE1B060" w14:textId="77777777" w:rsidR="000730BF" w:rsidRPr="00151F91" w:rsidRDefault="000730BF" w:rsidP="000730BF">
      <w:pPr>
        <w:rPr>
          <w:rFonts w:ascii="Arial" w:hAnsi="Arial" w:cs="Arial"/>
          <w:b/>
          <w:sz w:val="18"/>
          <w:szCs w:val="18"/>
        </w:rPr>
      </w:pPr>
    </w:p>
    <w:tbl>
      <w:tblPr>
        <w:tblW w:w="10065" w:type="dxa"/>
        <w:jc w:val="center"/>
        <w:tblLayout w:type="fixed"/>
        <w:tblCellMar>
          <w:left w:w="70" w:type="dxa"/>
          <w:right w:w="70" w:type="dxa"/>
        </w:tblCellMar>
        <w:tblLook w:val="04A0" w:firstRow="1" w:lastRow="0" w:firstColumn="1" w:lastColumn="0" w:noHBand="0" w:noVBand="1"/>
      </w:tblPr>
      <w:tblGrid>
        <w:gridCol w:w="10065"/>
      </w:tblGrid>
      <w:tr w:rsidR="000730BF" w:rsidRPr="00151F91" w14:paraId="4F64FA58" w14:textId="77777777" w:rsidTr="000730BF">
        <w:trPr>
          <w:trHeight w:val="225"/>
          <w:jc w:val="center"/>
        </w:trPr>
        <w:tc>
          <w:tcPr>
            <w:tcW w:w="10065" w:type="dxa"/>
            <w:shd w:val="clear" w:color="auto" w:fill="auto"/>
            <w:vAlign w:val="center"/>
          </w:tcPr>
          <w:p w14:paraId="533802D4" w14:textId="77777777" w:rsidR="000730BF" w:rsidRPr="00151F91" w:rsidRDefault="000730BF" w:rsidP="00DA03F5">
            <w:pPr>
              <w:pStyle w:val="Sinespaciado"/>
              <w:numPr>
                <w:ilvl w:val="0"/>
                <w:numId w:val="54"/>
              </w:numPr>
              <w:jc w:val="both"/>
              <w:rPr>
                <w:rFonts w:ascii="Arial" w:hAnsi="Arial" w:cs="Arial"/>
                <w:sz w:val="18"/>
                <w:szCs w:val="18"/>
                <w:lang w:eastAsia="es-BO"/>
              </w:rPr>
            </w:pPr>
            <w:r w:rsidRPr="00151F91">
              <w:rPr>
                <w:rFonts w:ascii="Arial" w:hAnsi="Arial" w:cs="Arial"/>
                <w:b/>
                <w:sz w:val="18"/>
                <w:szCs w:val="18"/>
                <w:lang w:eastAsia="es-ES"/>
              </w:rPr>
              <w:t>Valor acordado y/o admitido</w:t>
            </w:r>
            <w:r w:rsidRPr="00151F91">
              <w:rPr>
                <w:rFonts w:ascii="Arial" w:hAnsi="Arial" w:cs="Arial"/>
                <w:sz w:val="18"/>
                <w:szCs w:val="18"/>
                <w:lang w:eastAsia="es-ES"/>
              </w:rPr>
              <w:t xml:space="preserve"> para toda la materia asegurada dejando claramente establecido que los valores asegurados no están sujetos a infraseguro, proporcionalidad o depreciaciones por tiempo de uso, de no encontrarse en el mercado bienes similares para la reposición o reemplazo por aspectos tecnológicos, la reposición del bien debe estar en función a la tecnología inmediata superior y aceptable para el convocante.</w:t>
            </w:r>
          </w:p>
          <w:p w14:paraId="26D16273" w14:textId="77777777" w:rsidR="000730BF" w:rsidRPr="00151F91" w:rsidRDefault="000730BF" w:rsidP="00DA03F5">
            <w:pPr>
              <w:pStyle w:val="Sinespaciado"/>
              <w:numPr>
                <w:ilvl w:val="0"/>
                <w:numId w:val="54"/>
              </w:numPr>
              <w:jc w:val="both"/>
              <w:rPr>
                <w:rFonts w:ascii="Arial" w:hAnsi="Arial" w:cs="Arial"/>
                <w:sz w:val="18"/>
                <w:szCs w:val="18"/>
                <w:lang w:eastAsia="es-BO"/>
              </w:rPr>
            </w:pPr>
            <w:r w:rsidRPr="00151F91">
              <w:rPr>
                <w:rFonts w:ascii="Arial" w:hAnsi="Arial" w:cs="Arial"/>
                <w:bCs/>
                <w:spacing w:val="-3"/>
                <w:sz w:val="18"/>
                <w:szCs w:val="18"/>
              </w:rPr>
              <w:t>La información de valores y ubicaciones dentro de Bolivia, es enunciativa y no limitativa, el contenido en general podrá permanecer en cualquiera de las ubicaciones de acuerdo a las necesidades del asegurado, dentro del territorio Nacional.</w:t>
            </w:r>
          </w:p>
          <w:p w14:paraId="49BA8AAD" w14:textId="77777777" w:rsidR="000730BF" w:rsidRPr="00151F91" w:rsidRDefault="000730BF" w:rsidP="00DA03F5">
            <w:pPr>
              <w:pStyle w:val="Prrafodelista"/>
              <w:numPr>
                <w:ilvl w:val="0"/>
                <w:numId w:val="54"/>
              </w:numPr>
              <w:tabs>
                <w:tab w:val="left" w:pos="360"/>
                <w:tab w:val="decimal" w:pos="733"/>
              </w:tabs>
              <w:spacing w:line="200" w:lineRule="exact"/>
              <w:jc w:val="both"/>
              <w:rPr>
                <w:rFonts w:ascii="Arial" w:hAnsi="Arial" w:cs="Arial"/>
                <w:sz w:val="18"/>
                <w:szCs w:val="18"/>
              </w:rPr>
            </w:pPr>
            <w:r w:rsidRPr="00151F91">
              <w:rPr>
                <w:rFonts w:ascii="Arial" w:hAnsi="Arial" w:cs="Arial"/>
                <w:sz w:val="18"/>
                <w:szCs w:val="18"/>
              </w:rPr>
              <w:t>Eliminación de las siguientes exclusiones en todos los amparos:</w:t>
            </w:r>
          </w:p>
          <w:p w14:paraId="1466F1D5" w14:textId="77777777" w:rsidR="000730BF" w:rsidRPr="00151F91" w:rsidRDefault="000730BF" w:rsidP="00DA03F5">
            <w:pPr>
              <w:pStyle w:val="Sinespaciado"/>
              <w:numPr>
                <w:ilvl w:val="0"/>
                <w:numId w:val="55"/>
              </w:numPr>
              <w:ind w:left="1059" w:hanging="283"/>
              <w:jc w:val="both"/>
              <w:rPr>
                <w:rFonts w:ascii="Arial" w:hAnsi="Arial" w:cs="Arial"/>
                <w:sz w:val="18"/>
                <w:szCs w:val="18"/>
                <w:lang w:eastAsia="es-BO"/>
              </w:rPr>
            </w:pPr>
            <w:r w:rsidRPr="00151F91">
              <w:rPr>
                <w:rFonts w:ascii="Arial" w:hAnsi="Arial" w:cs="Arial"/>
                <w:sz w:val="18"/>
                <w:szCs w:val="18"/>
                <w:lang w:eastAsia="es-BO"/>
              </w:rPr>
              <w:t>Derrumbe de edificios que provengan de causas sísmicas, comúnmente denominadas terremotos o temblores</w:t>
            </w:r>
          </w:p>
          <w:p w14:paraId="4C5829D5" w14:textId="77777777" w:rsidR="000730BF" w:rsidRPr="00151F91" w:rsidRDefault="000730BF" w:rsidP="00DA03F5">
            <w:pPr>
              <w:pStyle w:val="Prrafodelista"/>
              <w:numPr>
                <w:ilvl w:val="0"/>
                <w:numId w:val="54"/>
              </w:numPr>
              <w:tabs>
                <w:tab w:val="left" w:pos="360"/>
                <w:tab w:val="left" w:pos="712"/>
                <w:tab w:val="decimal" w:pos="7371"/>
              </w:tabs>
              <w:jc w:val="both"/>
              <w:rPr>
                <w:rFonts w:ascii="Arial" w:hAnsi="Arial" w:cs="Arial"/>
                <w:sz w:val="18"/>
                <w:szCs w:val="18"/>
              </w:rPr>
            </w:pPr>
            <w:r w:rsidRPr="00151F91">
              <w:rPr>
                <w:rFonts w:ascii="Arial" w:hAnsi="Arial" w:cs="Arial"/>
                <w:sz w:val="18"/>
                <w:szCs w:val="18"/>
              </w:rPr>
              <w:t>En Equipo Electrónico, eliminación de las siguientes exclusiones:</w:t>
            </w:r>
          </w:p>
          <w:p w14:paraId="6D49A5B8" w14:textId="77777777" w:rsidR="000730BF" w:rsidRPr="00151F91" w:rsidRDefault="000730BF" w:rsidP="00DA03F5">
            <w:pPr>
              <w:pStyle w:val="Prrafodelista"/>
              <w:numPr>
                <w:ilvl w:val="0"/>
                <w:numId w:val="56"/>
              </w:numPr>
              <w:ind w:left="1059" w:hanging="283"/>
              <w:jc w:val="both"/>
              <w:rPr>
                <w:rFonts w:ascii="Arial" w:hAnsi="Arial" w:cs="Arial"/>
                <w:sz w:val="18"/>
                <w:szCs w:val="18"/>
              </w:rPr>
            </w:pPr>
            <w:r w:rsidRPr="00151F91">
              <w:rPr>
                <w:rFonts w:ascii="Arial" w:hAnsi="Arial" w:cs="Arial"/>
                <w:sz w:val="18"/>
                <w:szCs w:val="18"/>
              </w:rPr>
              <w:lastRenderedPageBreak/>
              <w:t>Pérdidas o daño causado directa o indirectamente por hurto o la desaparición misteriosa</w:t>
            </w:r>
          </w:p>
          <w:p w14:paraId="3D677FC7" w14:textId="77777777" w:rsidR="000730BF" w:rsidRPr="00151F91" w:rsidRDefault="000730BF" w:rsidP="00DA03F5">
            <w:pPr>
              <w:pStyle w:val="Prrafodelista"/>
              <w:numPr>
                <w:ilvl w:val="0"/>
                <w:numId w:val="56"/>
              </w:numPr>
              <w:ind w:left="1059" w:hanging="283"/>
              <w:jc w:val="both"/>
              <w:rPr>
                <w:rFonts w:ascii="Arial" w:hAnsi="Arial" w:cs="Arial"/>
                <w:sz w:val="18"/>
                <w:szCs w:val="18"/>
              </w:rPr>
            </w:pPr>
            <w:r w:rsidRPr="00151F91">
              <w:rPr>
                <w:rFonts w:ascii="Arial" w:hAnsi="Arial" w:cs="Arial"/>
                <w:sz w:val="18"/>
                <w:szCs w:val="18"/>
              </w:rPr>
              <w:t>Pérdidas o daño causado directa o indirectamente por falla o interrupción en el aprovisionamiento de la corriente eléctrica de la red pública, de gas o agua.</w:t>
            </w:r>
          </w:p>
          <w:p w14:paraId="469DB98D" w14:textId="77777777" w:rsidR="000730BF" w:rsidRPr="00151F91" w:rsidRDefault="000730BF" w:rsidP="00DA03F5">
            <w:pPr>
              <w:pStyle w:val="Prrafodelista"/>
              <w:numPr>
                <w:ilvl w:val="0"/>
                <w:numId w:val="56"/>
              </w:numPr>
              <w:ind w:left="1059" w:hanging="283"/>
              <w:jc w:val="both"/>
              <w:rPr>
                <w:rFonts w:ascii="Arial" w:hAnsi="Arial" w:cs="Arial"/>
                <w:sz w:val="18"/>
                <w:szCs w:val="18"/>
              </w:rPr>
            </w:pPr>
            <w:r w:rsidRPr="00151F91">
              <w:rPr>
                <w:rFonts w:ascii="Arial" w:hAnsi="Arial" w:cs="Arial"/>
                <w:sz w:val="18"/>
                <w:szCs w:val="18"/>
              </w:rPr>
              <w:t>Pérdidas o daño a equipos arrendados o alquilados, cuando la responsabilidad recaiga en el propietario, ya sea legalmente o según convenio de arrendamiento y/o mantenimiento.</w:t>
            </w:r>
          </w:p>
          <w:p w14:paraId="2BE44245" w14:textId="77777777" w:rsidR="000730BF" w:rsidRPr="00151F91" w:rsidRDefault="000730BF" w:rsidP="00DA03F5">
            <w:pPr>
              <w:numPr>
                <w:ilvl w:val="0"/>
                <w:numId w:val="54"/>
              </w:numPr>
              <w:tabs>
                <w:tab w:val="left" w:pos="360"/>
                <w:tab w:val="left" w:pos="712"/>
                <w:tab w:val="decimal" w:pos="7371"/>
              </w:tabs>
              <w:jc w:val="both"/>
              <w:rPr>
                <w:rFonts w:ascii="Arial" w:hAnsi="Arial" w:cs="Arial"/>
                <w:sz w:val="18"/>
                <w:szCs w:val="18"/>
                <w:lang w:val="es-US"/>
              </w:rPr>
            </w:pPr>
            <w:r w:rsidRPr="00151F91">
              <w:rPr>
                <w:rFonts w:ascii="Arial" w:hAnsi="Arial" w:cs="Arial"/>
                <w:sz w:val="18"/>
                <w:szCs w:val="18"/>
                <w:lang w:val="es-US"/>
              </w:rPr>
              <w:t xml:space="preserve">La cláusula de </w:t>
            </w:r>
            <w:r w:rsidRPr="00151F91">
              <w:rPr>
                <w:rFonts w:ascii="Arial" w:hAnsi="Arial" w:cs="Arial"/>
                <w:sz w:val="18"/>
                <w:szCs w:val="18"/>
                <w:lang w:eastAsia="es-ES"/>
              </w:rPr>
              <w:t>Bienes a la Intemperie, otorgará cobertura también en casos de: Riadas</w:t>
            </w:r>
            <w:r w:rsidRPr="00151F91">
              <w:rPr>
                <w:rFonts w:ascii="Arial" w:hAnsi="Arial" w:cs="Arial"/>
                <w:sz w:val="18"/>
                <w:szCs w:val="18"/>
                <w:lang w:val="es-US"/>
              </w:rPr>
              <w:t>, Lodos y/o Anegación, Daños por Enfangamiento, Lluvias, Inundaciones, Riadas y/o Crecida de Ríos y/o Desborde y/o Rotura de Presas, Pérdida y/o Daños por Humo y Hollín.</w:t>
            </w:r>
          </w:p>
          <w:p w14:paraId="6ECF280E" w14:textId="1DC369AF" w:rsidR="000730BF" w:rsidRPr="00151F91" w:rsidRDefault="000730BF" w:rsidP="00DA03F5">
            <w:pPr>
              <w:numPr>
                <w:ilvl w:val="0"/>
                <w:numId w:val="54"/>
              </w:numPr>
              <w:tabs>
                <w:tab w:val="left" w:pos="360"/>
                <w:tab w:val="left" w:pos="712"/>
                <w:tab w:val="decimal" w:pos="7371"/>
              </w:tabs>
              <w:jc w:val="both"/>
              <w:rPr>
                <w:rFonts w:ascii="Arial" w:hAnsi="Arial" w:cs="Arial"/>
                <w:sz w:val="18"/>
                <w:szCs w:val="18"/>
                <w:lang w:val="es-US"/>
              </w:rPr>
            </w:pPr>
            <w:r w:rsidRPr="00151F91">
              <w:rPr>
                <w:rFonts w:ascii="Arial" w:hAnsi="Arial" w:cs="Arial"/>
                <w:sz w:val="18"/>
                <w:szCs w:val="18"/>
                <w:lang w:val="es-US"/>
              </w:rPr>
              <w:t xml:space="preserve">Cobertura de Daños por Agrietamiento de Suelos y/o Paredes, ampliando a cubrir daños que se </w:t>
            </w:r>
            <w:r w:rsidR="00AA3268" w:rsidRPr="00151F91">
              <w:rPr>
                <w:rFonts w:ascii="Arial" w:hAnsi="Arial" w:cs="Arial"/>
                <w:sz w:val="18"/>
                <w:szCs w:val="18"/>
                <w:lang w:val="es-US"/>
              </w:rPr>
              <w:t>presenten a</w:t>
            </w:r>
            <w:r w:rsidRPr="00151F91">
              <w:rPr>
                <w:rFonts w:ascii="Arial" w:hAnsi="Arial" w:cs="Arial"/>
                <w:sz w:val="18"/>
                <w:szCs w:val="18"/>
                <w:lang w:val="es-US"/>
              </w:rPr>
              <w:t xml:space="preserve"> causa de debilitamiento del terreno, por trabajos ejecutados por el mismo asegurado.</w:t>
            </w:r>
          </w:p>
          <w:p w14:paraId="1C409CDF" w14:textId="77777777" w:rsidR="000730BF" w:rsidRPr="00151F91" w:rsidRDefault="000730BF" w:rsidP="00DA03F5">
            <w:pPr>
              <w:numPr>
                <w:ilvl w:val="0"/>
                <w:numId w:val="54"/>
              </w:numPr>
              <w:jc w:val="both"/>
              <w:rPr>
                <w:rFonts w:ascii="Arial" w:hAnsi="Arial" w:cs="Arial"/>
                <w:sz w:val="18"/>
                <w:szCs w:val="18"/>
                <w:lang w:val="es-US"/>
              </w:rPr>
            </w:pPr>
            <w:r w:rsidRPr="00151F91">
              <w:rPr>
                <w:rFonts w:ascii="Arial" w:hAnsi="Arial" w:cs="Arial"/>
                <w:sz w:val="18"/>
                <w:szCs w:val="18"/>
                <w:lang w:val="es-US"/>
              </w:rPr>
              <w:t>Cobertura para Equipos Arrendados, Alquilados, Prestados, utilizados por el asegurado que no sean de su propiedad, ampliando a cubrir robo o hurto de los equipos arrendados, alquilados o prestados.</w:t>
            </w:r>
          </w:p>
          <w:p w14:paraId="75CECD2F" w14:textId="77777777" w:rsidR="000730BF" w:rsidRPr="00151F91" w:rsidRDefault="000730BF" w:rsidP="00DA03F5">
            <w:pPr>
              <w:numPr>
                <w:ilvl w:val="0"/>
                <w:numId w:val="54"/>
              </w:numPr>
              <w:jc w:val="both"/>
              <w:rPr>
                <w:rFonts w:ascii="Arial" w:hAnsi="Arial" w:cs="Arial"/>
                <w:sz w:val="18"/>
                <w:szCs w:val="18"/>
                <w:lang w:val="es-US"/>
              </w:rPr>
            </w:pPr>
            <w:r w:rsidRPr="00151F91">
              <w:rPr>
                <w:rFonts w:ascii="Arial" w:hAnsi="Arial" w:cs="Arial"/>
                <w:sz w:val="18"/>
                <w:szCs w:val="18"/>
                <w:lang w:val="es-US"/>
              </w:rPr>
              <w:t>Cobertura de Daños por fallas, falta y/o variaciones en el suministro de gas y/o agua, ampliando a cubrir: cortes programados y anunciados por el distribuidor público de agua y/o gas, incluyendo daños por fugas y/o rebalses que no sean causados por interrupción y/o modificación del suministro de agua y/o gas”</w:t>
            </w:r>
          </w:p>
          <w:p w14:paraId="19A26A6E" w14:textId="5A434A86" w:rsidR="000730BF" w:rsidRPr="00151F91" w:rsidRDefault="000730BF" w:rsidP="00DA03F5">
            <w:pPr>
              <w:pStyle w:val="Prrafodelista"/>
              <w:numPr>
                <w:ilvl w:val="0"/>
                <w:numId w:val="54"/>
              </w:numPr>
              <w:rPr>
                <w:rFonts w:ascii="Arial" w:hAnsi="Arial" w:cs="Arial"/>
                <w:sz w:val="18"/>
                <w:szCs w:val="18"/>
                <w:lang w:eastAsia="es-BO"/>
              </w:rPr>
            </w:pPr>
            <w:r w:rsidRPr="00151F91">
              <w:rPr>
                <w:rFonts w:ascii="Arial" w:hAnsi="Arial" w:cs="Arial"/>
                <w:sz w:val="18"/>
                <w:szCs w:val="18"/>
                <w:lang w:eastAsia="es-BO"/>
              </w:rPr>
              <w:t xml:space="preserve">La cláusula de terremoto, temblor y movimientos sísmicos, </w:t>
            </w:r>
            <w:r w:rsidR="00AA3268" w:rsidRPr="00151F91">
              <w:rPr>
                <w:rFonts w:ascii="Arial" w:hAnsi="Arial" w:cs="Arial"/>
                <w:sz w:val="18"/>
                <w:szCs w:val="18"/>
                <w:lang w:eastAsia="es-BO"/>
              </w:rPr>
              <w:t>incluye pérdidas</w:t>
            </w:r>
            <w:r w:rsidRPr="00151F91">
              <w:rPr>
                <w:rFonts w:ascii="Arial" w:hAnsi="Arial" w:cs="Arial"/>
                <w:sz w:val="18"/>
                <w:szCs w:val="18"/>
                <w:lang w:eastAsia="es-BO"/>
              </w:rPr>
              <w:t xml:space="preserve"> o daños a cristales y/o vidrios, letreros u ornamentación de los mismos, espejos, vajillas y otros objetos frágiles.</w:t>
            </w:r>
          </w:p>
          <w:p w14:paraId="06D9B63C" w14:textId="77777777" w:rsidR="000730BF" w:rsidRPr="00151F91" w:rsidRDefault="000730BF" w:rsidP="00DA03F5">
            <w:pPr>
              <w:pStyle w:val="Prrafodelista"/>
              <w:numPr>
                <w:ilvl w:val="0"/>
                <w:numId w:val="54"/>
              </w:numPr>
              <w:jc w:val="both"/>
              <w:rPr>
                <w:rFonts w:ascii="Arial" w:hAnsi="Arial" w:cs="Arial"/>
                <w:sz w:val="18"/>
                <w:szCs w:val="18"/>
                <w:lang w:eastAsia="es-BO"/>
              </w:rPr>
            </w:pPr>
            <w:r w:rsidRPr="00151F91">
              <w:rPr>
                <w:rFonts w:ascii="Arial" w:hAnsi="Arial" w:cs="Arial"/>
                <w:sz w:val="18"/>
                <w:szCs w:val="18"/>
                <w:lang w:eastAsia="es-BO"/>
              </w:rPr>
              <w:t xml:space="preserve">La cláusula de daños por lluvia e inundación, </w:t>
            </w:r>
            <w:r w:rsidRPr="00151F91">
              <w:rPr>
                <w:rFonts w:ascii="Arial" w:hAnsi="Arial" w:cs="Arial"/>
                <w:b/>
                <w:sz w:val="18"/>
                <w:szCs w:val="18"/>
                <w:lang w:eastAsia="es-BO"/>
              </w:rPr>
              <w:t>no limitará a</w:t>
            </w:r>
            <w:r w:rsidRPr="00151F91">
              <w:rPr>
                <w:rFonts w:ascii="Arial" w:hAnsi="Arial" w:cs="Arial"/>
                <w:sz w:val="18"/>
                <w:szCs w:val="18"/>
                <w:lang w:eastAsia="es-BO"/>
              </w:rPr>
              <w:t xml:space="preserve">: Periodo de 48 horas, es decir precipitación pluvial en exceso de 2 milímetros en una sola vez y/o durante cada periodo consecutivo de 48 horas. </w:t>
            </w:r>
            <w:r w:rsidRPr="00151F91">
              <w:rPr>
                <w:rFonts w:ascii="Arial" w:hAnsi="Arial" w:cs="Arial"/>
                <w:b/>
                <w:sz w:val="18"/>
                <w:szCs w:val="18"/>
                <w:lang w:eastAsia="es-BO"/>
              </w:rPr>
              <w:t>Ni excluirá pérdidas o daños causados por</w:t>
            </w:r>
            <w:r w:rsidRPr="00151F91">
              <w:rPr>
                <w:rFonts w:ascii="Arial" w:hAnsi="Arial" w:cs="Arial"/>
                <w:sz w:val="18"/>
                <w:szCs w:val="18"/>
                <w:lang w:eastAsia="es-BO"/>
              </w:rPr>
              <w:t xml:space="preserve">: Humedad atmosférica, llovizna o relente, así como los producidos por efecto de plagas de toda especie, inclusive  moho u hongos así se trate de daños consecuenciales producidos por eventos cubiertos bajo la cláusula – Huracán, ventarrón, tempestad y granizo – Cuando los edificios asegurados o que contenga los bienes asegurados, no estén completamente techados y con todas sus puertas, ventanas y vidrios colocados – Daños ocurridos a consecuencia de goteras, filtraciones u otros daños que sean consecuencia de mal estado de los techos o falta de mantenimiento de los mismos – Daños en plantaciones, carreteras, pistas, puentes, veredas, obras de alcantarillado, otras obras en construcción y similares – Otros bienes a la intemperie que no estén expresamente diseñados y preparados para permanecer a la intemperie y que no hayan sido expresamente declarados a la Compañía -  Inundación causada por crecida de ríos, desborde de acequias, lagos y lagunas, torrentes naturales de agua, se produzcan en ríos, quebradas, cauces naturales conocidos o no, así como deslizamientos de tierra, así estos fenómenos hayan sido producidos por lluvia. </w:t>
            </w:r>
          </w:p>
          <w:p w14:paraId="6930DF15" w14:textId="51070341" w:rsidR="000730BF" w:rsidRPr="00151F91" w:rsidRDefault="000730BF" w:rsidP="00DA03F5">
            <w:pPr>
              <w:pStyle w:val="Prrafodelista"/>
              <w:numPr>
                <w:ilvl w:val="0"/>
                <w:numId w:val="54"/>
              </w:numPr>
              <w:jc w:val="both"/>
              <w:rPr>
                <w:rFonts w:ascii="Arial" w:hAnsi="Arial" w:cs="Arial"/>
                <w:spacing w:val="-2"/>
                <w:sz w:val="18"/>
                <w:szCs w:val="18"/>
              </w:rPr>
            </w:pPr>
            <w:r w:rsidRPr="00151F91">
              <w:rPr>
                <w:rFonts w:ascii="Arial" w:hAnsi="Arial" w:cs="Arial"/>
                <w:sz w:val="18"/>
                <w:szCs w:val="18"/>
                <w:lang w:eastAsia="es-BO"/>
              </w:rPr>
              <w:t xml:space="preserve">La cláusula de Hurto y Ratería, </w:t>
            </w:r>
            <w:r w:rsidRPr="00151F91">
              <w:rPr>
                <w:rFonts w:ascii="Arial" w:hAnsi="Arial" w:cs="Arial"/>
                <w:b/>
                <w:sz w:val="18"/>
                <w:szCs w:val="18"/>
                <w:lang w:eastAsia="es-BO"/>
              </w:rPr>
              <w:t>no limitará a</w:t>
            </w:r>
            <w:r w:rsidRPr="00151F91">
              <w:rPr>
                <w:rFonts w:ascii="Arial" w:hAnsi="Arial" w:cs="Arial"/>
                <w:sz w:val="18"/>
                <w:szCs w:val="18"/>
                <w:lang w:eastAsia="es-BO"/>
              </w:rPr>
              <w:t xml:space="preserve">: Bienes de uso, bajo custodia y responsabilidad de cada empleado – Hurtos efectuados por los dependientes estables o eventuales del asegurado, o por los familiares de estos y/o aquellos, y demás exclusiones consideradas en la Cláusula de Robo – Todos los bienes que se encuentren en patios, jardines, terrazas, azoteas, huertos, </w:t>
            </w:r>
            <w:r w:rsidR="00AA3268" w:rsidRPr="00151F91">
              <w:rPr>
                <w:rFonts w:ascii="Arial" w:hAnsi="Arial" w:cs="Arial"/>
                <w:sz w:val="18"/>
                <w:szCs w:val="18"/>
                <w:lang w:eastAsia="es-BO"/>
              </w:rPr>
              <w:t>etc.</w:t>
            </w:r>
            <w:r w:rsidRPr="00151F91">
              <w:rPr>
                <w:rFonts w:ascii="Arial" w:hAnsi="Arial" w:cs="Arial"/>
                <w:sz w:val="18"/>
                <w:szCs w:val="18"/>
                <w:lang w:eastAsia="es-BO"/>
              </w:rPr>
              <w:t xml:space="preserve"> (intemperie) -  Los manuscritos, diseños, planos, croquis, dibujos, patrones, modelos, moldes o matrices – Bienes de terceros – Perdidas de propiedades fuera del control del Asegurado – Equipos electrónicos de cualquier tipo como ser pero no limitando a: computadoras portátiles (lap tops), cámaras fotográficas y de filmación, calculadoras, agendas electrónicas, relojes, accesorios electrónicos, etc…</w:t>
            </w:r>
          </w:p>
          <w:p w14:paraId="12EB06D1" w14:textId="77777777" w:rsidR="000730BF" w:rsidRPr="00151F91" w:rsidRDefault="000730BF" w:rsidP="00DA03F5">
            <w:pPr>
              <w:pStyle w:val="Prrafodelista"/>
              <w:numPr>
                <w:ilvl w:val="0"/>
                <w:numId w:val="54"/>
              </w:numPr>
              <w:jc w:val="both"/>
              <w:rPr>
                <w:rFonts w:ascii="Arial" w:hAnsi="Arial" w:cs="Arial"/>
                <w:spacing w:val="-2"/>
                <w:sz w:val="18"/>
                <w:szCs w:val="18"/>
              </w:rPr>
            </w:pPr>
            <w:r w:rsidRPr="00151F91">
              <w:rPr>
                <w:rFonts w:ascii="Arial" w:hAnsi="Arial" w:cs="Arial"/>
                <w:sz w:val="18"/>
                <w:szCs w:val="18"/>
                <w:lang w:eastAsia="es-BO"/>
              </w:rPr>
              <w:t xml:space="preserve">La cobertura de aceites y lubricantes o refrigerantes, </w:t>
            </w:r>
            <w:r w:rsidRPr="00151F91">
              <w:rPr>
                <w:rFonts w:ascii="Arial" w:hAnsi="Arial" w:cs="Arial"/>
                <w:b/>
                <w:sz w:val="18"/>
                <w:szCs w:val="18"/>
                <w:lang w:eastAsia="es-BO"/>
              </w:rPr>
              <w:t>no condicionará a</w:t>
            </w:r>
            <w:r w:rsidRPr="00151F91">
              <w:rPr>
                <w:rFonts w:ascii="Arial" w:hAnsi="Arial" w:cs="Arial"/>
                <w:sz w:val="18"/>
                <w:szCs w:val="18"/>
                <w:lang w:eastAsia="es-BO"/>
              </w:rPr>
              <w:t>: Que exista una suma asegurada independiente en las condiciones particulares de la póliza para el aceite lubricante o refrigerante, ni que se aplique una deducción en la indemnización por la depreciación de acuerdo con la duración media indicada por el fabricante o a determinar otra forma, en el momento de la perdida.</w:t>
            </w:r>
          </w:p>
          <w:p w14:paraId="5D713FC3" w14:textId="2F0DC323" w:rsidR="000730BF" w:rsidRPr="00151F91" w:rsidRDefault="000730BF" w:rsidP="00DA03F5">
            <w:pPr>
              <w:pStyle w:val="Prrafodelista"/>
              <w:numPr>
                <w:ilvl w:val="0"/>
                <w:numId w:val="54"/>
              </w:numPr>
              <w:jc w:val="both"/>
              <w:rPr>
                <w:rFonts w:ascii="Arial" w:hAnsi="Arial" w:cs="Arial"/>
                <w:spacing w:val="-2"/>
                <w:sz w:val="18"/>
                <w:szCs w:val="18"/>
              </w:rPr>
            </w:pPr>
            <w:r w:rsidRPr="00151F91">
              <w:rPr>
                <w:rFonts w:ascii="Arial" w:hAnsi="Arial" w:cs="Arial"/>
                <w:spacing w:val="-2"/>
                <w:sz w:val="18"/>
                <w:szCs w:val="18"/>
              </w:rPr>
              <w:t xml:space="preserve">Cobertura para Caminos, Pavimentos, Pasos de Coches, Vías de Acceso (mejoras): No </w:t>
            </w:r>
            <w:r w:rsidR="000109B7" w:rsidRPr="00151F91">
              <w:rPr>
                <w:rFonts w:ascii="Arial" w:hAnsi="Arial" w:cs="Arial"/>
                <w:spacing w:val="-2"/>
                <w:sz w:val="18"/>
                <w:szCs w:val="18"/>
              </w:rPr>
              <w:t>obstante,</w:t>
            </w:r>
            <w:r w:rsidRPr="00151F91">
              <w:rPr>
                <w:rFonts w:ascii="Arial" w:hAnsi="Arial" w:cs="Arial"/>
                <w:spacing w:val="-2"/>
                <w:sz w:val="18"/>
                <w:szCs w:val="18"/>
              </w:rPr>
              <w:t xml:space="preserve"> lo establecido en las Condiciones </w:t>
            </w:r>
            <w:r w:rsidR="00AA3268" w:rsidRPr="00151F91">
              <w:rPr>
                <w:rFonts w:ascii="Arial" w:hAnsi="Arial" w:cs="Arial"/>
                <w:spacing w:val="-2"/>
                <w:sz w:val="18"/>
                <w:szCs w:val="18"/>
              </w:rPr>
              <w:t>Generales, se</w:t>
            </w:r>
            <w:r w:rsidRPr="00151F91">
              <w:rPr>
                <w:rFonts w:ascii="Arial" w:hAnsi="Arial" w:cs="Arial"/>
                <w:spacing w:val="-2"/>
                <w:sz w:val="18"/>
                <w:szCs w:val="18"/>
              </w:rPr>
              <w:t xml:space="preserve"> deja constancia que la presente póliza cubre los caminos, pavimentos, paso de coches y vías de </w:t>
            </w:r>
            <w:r w:rsidR="00AA3268" w:rsidRPr="00151F91">
              <w:rPr>
                <w:rFonts w:ascii="Arial" w:hAnsi="Arial" w:cs="Arial"/>
                <w:spacing w:val="-2"/>
                <w:sz w:val="18"/>
                <w:szCs w:val="18"/>
              </w:rPr>
              <w:t>acceso incluidos</w:t>
            </w:r>
            <w:r w:rsidRPr="00151F91">
              <w:rPr>
                <w:rFonts w:ascii="Arial" w:hAnsi="Arial" w:cs="Arial"/>
                <w:spacing w:val="-2"/>
                <w:sz w:val="18"/>
                <w:szCs w:val="18"/>
              </w:rPr>
              <w:t xml:space="preserve"> en el valor total declarado bajo esta póliza por constituirse parte de los edificios e instalaciones incluidos en el detalle de activos fijos del Asegurado.</w:t>
            </w:r>
          </w:p>
          <w:p w14:paraId="5CA812C0" w14:textId="77777777" w:rsidR="000730BF" w:rsidRPr="00151F91" w:rsidRDefault="000730BF" w:rsidP="00DA03F5">
            <w:pPr>
              <w:pStyle w:val="Prrafodelista"/>
              <w:numPr>
                <w:ilvl w:val="0"/>
                <w:numId w:val="54"/>
              </w:numPr>
              <w:suppressAutoHyphens/>
              <w:contextualSpacing/>
              <w:jc w:val="both"/>
              <w:rPr>
                <w:rFonts w:ascii="Arial" w:hAnsi="Arial" w:cs="Arial"/>
                <w:sz w:val="18"/>
                <w:szCs w:val="18"/>
                <w:lang w:val="es-BO"/>
              </w:rPr>
            </w:pPr>
            <w:r w:rsidRPr="00151F91">
              <w:rPr>
                <w:rFonts w:ascii="Arial" w:hAnsi="Arial" w:cs="Arial"/>
                <w:sz w:val="18"/>
                <w:szCs w:val="18"/>
                <w:lang w:val="es-BO"/>
              </w:rPr>
              <w:t>Pares y Conjuntos.</w:t>
            </w:r>
          </w:p>
          <w:p w14:paraId="36E433B5" w14:textId="77777777" w:rsidR="000730BF" w:rsidRPr="00151F91" w:rsidRDefault="000730BF" w:rsidP="00DA03F5">
            <w:pPr>
              <w:numPr>
                <w:ilvl w:val="0"/>
                <w:numId w:val="54"/>
              </w:numPr>
              <w:contextualSpacing/>
              <w:jc w:val="both"/>
              <w:rPr>
                <w:rFonts w:ascii="Arial" w:hAnsi="Arial" w:cs="Arial"/>
                <w:sz w:val="18"/>
                <w:szCs w:val="18"/>
                <w:lang w:val="es-US"/>
              </w:rPr>
            </w:pPr>
            <w:r w:rsidRPr="00151F91">
              <w:rPr>
                <w:rFonts w:ascii="Arial" w:hAnsi="Arial" w:cs="Arial"/>
                <w:sz w:val="18"/>
                <w:szCs w:val="18"/>
                <w:lang w:val="es-BO"/>
              </w:rPr>
              <w:t>De cobertura de pérdida temporal o permanente de la propiedad asegurada o parte de la misma ocasionada por confiscación, requisa, incautación o decomiso por cualquier autoridad legal, además por embargo, secuestro u ocupación legal o ilegal de la propiedad asegurada por cualquier persona y/o grupo de personas.</w:t>
            </w:r>
          </w:p>
          <w:p w14:paraId="6BA06611" w14:textId="688A334E" w:rsidR="000730BF" w:rsidRPr="00151F91" w:rsidRDefault="000730BF" w:rsidP="00DA03F5">
            <w:pPr>
              <w:numPr>
                <w:ilvl w:val="0"/>
                <w:numId w:val="54"/>
              </w:numPr>
              <w:contextualSpacing/>
              <w:jc w:val="both"/>
              <w:rPr>
                <w:rFonts w:ascii="Arial" w:hAnsi="Arial" w:cs="Arial"/>
                <w:sz w:val="18"/>
                <w:szCs w:val="18"/>
                <w:lang w:val="es-US"/>
              </w:rPr>
            </w:pPr>
            <w:r w:rsidRPr="00151F91">
              <w:rPr>
                <w:rFonts w:ascii="Arial" w:hAnsi="Arial" w:cs="Arial"/>
                <w:sz w:val="18"/>
                <w:szCs w:val="18"/>
                <w:lang w:val="es-US"/>
              </w:rPr>
              <w:t xml:space="preserve">De extensión de cobertura de hurto, extravío y/o ratería: incluyendo equipos electrónicos de cualquier tipo como </w:t>
            </w:r>
            <w:r w:rsidR="000109B7" w:rsidRPr="00151F91">
              <w:rPr>
                <w:rFonts w:ascii="Arial" w:hAnsi="Arial" w:cs="Arial"/>
                <w:sz w:val="18"/>
                <w:szCs w:val="18"/>
                <w:lang w:val="es-US"/>
              </w:rPr>
              <w:t>ser,</w:t>
            </w:r>
            <w:r w:rsidRPr="00151F91">
              <w:rPr>
                <w:rFonts w:ascii="Arial" w:hAnsi="Arial" w:cs="Arial"/>
                <w:sz w:val="18"/>
                <w:szCs w:val="18"/>
                <w:lang w:val="es-US"/>
              </w:rPr>
              <w:t xml:space="preserve"> pero no limitando a: computadoras portátiles (lap top´s), cámaras fotográficas y de filmación, calculadoras, tablets, celulares, relojes de pared, accesorios electrónicos y otros de ésta naturaleza de propiedad del asegurado.</w:t>
            </w:r>
          </w:p>
          <w:p w14:paraId="037886AD" w14:textId="77777777" w:rsidR="000730BF" w:rsidRPr="00151F91" w:rsidRDefault="000730BF" w:rsidP="00DA03F5">
            <w:pPr>
              <w:pStyle w:val="Prrafodelista"/>
              <w:numPr>
                <w:ilvl w:val="0"/>
                <w:numId w:val="54"/>
              </w:numPr>
              <w:jc w:val="both"/>
              <w:rPr>
                <w:rFonts w:ascii="Arial" w:hAnsi="Arial" w:cs="Arial"/>
                <w:sz w:val="18"/>
                <w:szCs w:val="18"/>
              </w:rPr>
            </w:pPr>
            <w:r w:rsidRPr="00151F91">
              <w:rPr>
                <w:rFonts w:ascii="Arial" w:hAnsi="Arial" w:cs="Arial"/>
                <w:sz w:val="18"/>
                <w:szCs w:val="18"/>
              </w:rPr>
              <w:t>Las Compañía adjudicada, en caso de siniestro deberá entregar repuestos en caso de reposición, en el lugar donde solicite el asegurado.</w:t>
            </w:r>
          </w:p>
          <w:p w14:paraId="41D34EEC" w14:textId="77777777" w:rsidR="000730BF" w:rsidRPr="00151F91" w:rsidRDefault="000730BF" w:rsidP="00DA03F5">
            <w:pPr>
              <w:pStyle w:val="Sinespaciado"/>
              <w:numPr>
                <w:ilvl w:val="0"/>
                <w:numId w:val="54"/>
              </w:numPr>
              <w:jc w:val="both"/>
              <w:rPr>
                <w:rFonts w:ascii="Arial" w:hAnsi="Arial" w:cs="Arial"/>
                <w:sz w:val="18"/>
                <w:szCs w:val="18"/>
                <w:lang w:eastAsia="es-BO"/>
              </w:rPr>
            </w:pPr>
            <w:r w:rsidRPr="00151F91">
              <w:rPr>
                <w:rFonts w:ascii="Arial" w:hAnsi="Arial" w:cs="Arial"/>
                <w:sz w:val="18"/>
                <w:szCs w:val="18"/>
                <w:lang w:eastAsia="es-BO"/>
              </w:rPr>
              <w:t>En caso de reparación o reposición de un bien asegurado, la Compañía adjudicada dará curso con solo presentación de una cotización.</w:t>
            </w:r>
          </w:p>
          <w:p w14:paraId="628796CA" w14:textId="6E9E4F3C" w:rsidR="000730BF" w:rsidRPr="00151F91" w:rsidRDefault="000730BF" w:rsidP="00DA03F5">
            <w:pPr>
              <w:pStyle w:val="Sinespaciado"/>
              <w:numPr>
                <w:ilvl w:val="0"/>
                <w:numId w:val="54"/>
              </w:numPr>
              <w:jc w:val="both"/>
              <w:rPr>
                <w:rFonts w:ascii="Arial" w:hAnsi="Arial" w:cs="Arial"/>
                <w:sz w:val="18"/>
                <w:szCs w:val="18"/>
                <w:lang w:eastAsia="es-ES"/>
              </w:rPr>
            </w:pPr>
            <w:r w:rsidRPr="00151F91">
              <w:rPr>
                <w:rFonts w:ascii="Arial" w:hAnsi="Arial" w:cs="Arial"/>
                <w:sz w:val="18"/>
                <w:szCs w:val="18"/>
                <w:lang w:eastAsia="es-ES"/>
              </w:rPr>
              <w:t xml:space="preserve">Se deja expresa constancia que alguno de los activos de </w:t>
            </w:r>
            <w:r w:rsidR="00AA3268" w:rsidRPr="00151F91">
              <w:rPr>
                <w:rFonts w:ascii="Arial" w:hAnsi="Arial" w:cs="Arial"/>
                <w:sz w:val="18"/>
                <w:szCs w:val="18"/>
                <w:lang w:eastAsia="es-ES"/>
              </w:rPr>
              <w:t>la ASFI</w:t>
            </w:r>
            <w:r w:rsidRPr="00151F91">
              <w:rPr>
                <w:rFonts w:ascii="Arial" w:hAnsi="Arial" w:cs="Arial"/>
                <w:sz w:val="18"/>
                <w:szCs w:val="18"/>
                <w:lang w:eastAsia="es-ES"/>
              </w:rPr>
              <w:t xml:space="preserve">, no cuentan con toda la documentación exigida por las empresas aseguradoras para indemnizar en caso de </w:t>
            </w:r>
            <w:r w:rsidR="00AA3268" w:rsidRPr="00151F91">
              <w:rPr>
                <w:rFonts w:ascii="Arial" w:hAnsi="Arial" w:cs="Arial"/>
                <w:sz w:val="18"/>
                <w:szCs w:val="18"/>
                <w:lang w:eastAsia="es-ES"/>
              </w:rPr>
              <w:t>siniestro, la</w:t>
            </w:r>
            <w:r w:rsidRPr="00151F91">
              <w:rPr>
                <w:rFonts w:ascii="Arial" w:hAnsi="Arial" w:cs="Arial"/>
                <w:sz w:val="18"/>
                <w:szCs w:val="18"/>
                <w:lang w:eastAsia="es-ES"/>
              </w:rPr>
              <w:t xml:space="preserve"> preexistencia del bien se demostrará con cualquier documento de entrega del mismo (</w:t>
            </w:r>
            <w:r w:rsidR="00AA3268" w:rsidRPr="00151F91">
              <w:rPr>
                <w:rFonts w:ascii="Arial" w:hAnsi="Arial" w:cs="Arial"/>
                <w:sz w:val="18"/>
                <w:szCs w:val="18"/>
                <w:lang w:eastAsia="es-ES"/>
              </w:rPr>
              <w:t>comodato, donación</w:t>
            </w:r>
            <w:r w:rsidRPr="00151F91">
              <w:rPr>
                <w:rFonts w:ascii="Arial" w:hAnsi="Arial" w:cs="Arial"/>
                <w:sz w:val="18"/>
                <w:szCs w:val="18"/>
                <w:lang w:eastAsia="es-ES"/>
              </w:rPr>
              <w:t xml:space="preserve"> u otro concepto) o en su caso </w:t>
            </w:r>
            <w:r w:rsidR="00AA3268" w:rsidRPr="00151F91">
              <w:rPr>
                <w:rFonts w:ascii="Arial" w:hAnsi="Arial" w:cs="Arial"/>
                <w:sz w:val="18"/>
                <w:szCs w:val="18"/>
                <w:lang w:eastAsia="es-ES"/>
              </w:rPr>
              <w:t>bastará</w:t>
            </w:r>
            <w:r w:rsidRPr="00151F91">
              <w:rPr>
                <w:rFonts w:ascii="Arial" w:hAnsi="Arial" w:cs="Arial"/>
                <w:sz w:val="18"/>
                <w:szCs w:val="18"/>
                <w:lang w:eastAsia="es-ES"/>
              </w:rPr>
              <w:t xml:space="preserve"> que se encuentre incluido en el detalle de bienes asegurados, renunciando la aseguradora al derecho de recupero.  Excepcionalmente si la ASFI</w:t>
            </w:r>
            <w:r w:rsidRPr="00151F91">
              <w:rPr>
                <w:rFonts w:ascii="Arial" w:hAnsi="Arial" w:cs="Arial"/>
                <w:b/>
                <w:sz w:val="18"/>
                <w:szCs w:val="18"/>
                <w:lang w:eastAsia="es-ES"/>
              </w:rPr>
              <w:t>,</w:t>
            </w:r>
            <w:r w:rsidRPr="00151F91">
              <w:rPr>
                <w:rFonts w:ascii="Arial" w:hAnsi="Arial" w:cs="Arial"/>
                <w:sz w:val="18"/>
                <w:szCs w:val="18"/>
                <w:lang w:eastAsia="es-ES"/>
              </w:rPr>
              <w:t xml:space="preserve"> puede presentar cierta documentación que curse en sus archivos (como actas de recepción) presentará a la aseguradora, no siendo su presentación requisito para el pago del siniestro.</w:t>
            </w:r>
          </w:p>
          <w:p w14:paraId="06B0A22C" w14:textId="77777777" w:rsidR="000730BF" w:rsidRPr="00151F91" w:rsidRDefault="000730BF" w:rsidP="00DA03F5">
            <w:pPr>
              <w:pStyle w:val="Prrafodelista"/>
              <w:numPr>
                <w:ilvl w:val="0"/>
                <w:numId w:val="54"/>
              </w:numPr>
              <w:jc w:val="both"/>
              <w:rPr>
                <w:rFonts w:ascii="Arial" w:hAnsi="Arial" w:cs="Arial"/>
                <w:sz w:val="18"/>
                <w:szCs w:val="18"/>
                <w:lang w:eastAsia="es-ES"/>
              </w:rPr>
            </w:pPr>
            <w:r w:rsidRPr="00151F91">
              <w:rPr>
                <w:rFonts w:ascii="Arial" w:hAnsi="Arial" w:cs="Arial"/>
                <w:sz w:val="18"/>
                <w:szCs w:val="18"/>
                <w:lang w:eastAsia="es-ES"/>
              </w:rPr>
              <w:t>Cobertura a bienes fijos o móviles que se encuentren en patios, jardines, terrazas, azoteas, y/o cualquier otra dependencia similar dentro o fuera del local.</w:t>
            </w:r>
          </w:p>
          <w:p w14:paraId="414A1CD8" w14:textId="77777777" w:rsidR="000730BF" w:rsidRPr="00151F91" w:rsidRDefault="000730BF" w:rsidP="00DA03F5">
            <w:pPr>
              <w:pStyle w:val="Prrafodelista"/>
              <w:numPr>
                <w:ilvl w:val="0"/>
                <w:numId w:val="54"/>
              </w:numPr>
              <w:jc w:val="both"/>
              <w:rPr>
                <w:rFonts w:ascii="Arial" w:hAnsi="Arial" w:cs="Arial"/>
                <w:sz w:val="18"/>
                <w:szCs w:val="18"/>
                <w:lang w:eastAsia="es-ES"/>
              </w:rPr>
            </w:pPr>
            <w:r w:rsidRPr="00151F91">
              <w:rPr>
                <w:rFonts w:ascii="Arial" w:hAnsi="Arial" w:cs="Arial"/>
                <w:sz w:val="18"/>
                <w:szCs w:val="18"/>
                <w:lang w:val="es-BO"/>
              </w:rPr>
              <w:lastRenderedPageBreak/>
              <w:t>Aceptación del riesgo al que están expuestos los funcionarios y los bienes de la ASFI</w:t>
            </w:r>
          </w:p>
          <w:p w14:paraId="53416069" w14:textId="77777777" w:rsidR="000730BF" w:rsidRPr="00151F91" w:rsidRDefault="000730BF" w:rsidP="00DA03F5">
            <w:pPr>
              <w:pStyle w:val="Prrafodelista"/>
              <w:numPr>
                <w:ilvl w:val="0"/>
                <w:numId w:val="54"/>
              </w:numPr>
              <w:autoSpaceDE w:val="0"/>
              <w:autoSpaceDN w:val="0"/>
              <w:adjustRightInd w:val="0"/>
              <w:jc w:val="both"/>
              <w:rPr>
                <w:rFonts w:ascii="Arial" w:hAnsi="Arial" w:cs="Arial"/>
                <w:sz w:val="18"/>
                <w:szCs w:val="18"/>
                <w:lang w:val="es-BO"/>
                <w:specVanish/>
              </w:rPr>
            </w:pPr>
            <w:r w:rsidRPr="00151F91">
              <w:rPr>
                <w:rFonts w:ascii="Arial" w:hAnsi="Arial" w:cs="Arial"/>
                <w:sz w:val="18"/>
                <w:szCs w:val="18"/>
                <w:lang w:val="es-BO"/>
              </w:rPr>
              <w:t>La compañía debe emitir Anexo de Adhesión a todas las disposiciones contenidas en el presente Documento, las mismas que formaran parte integrante de las pólizas.</w:t>
            </w:r>
          </w:p>
          <w:p w14:paraId="0E1C8319" w14:textId="77777777" w:rsidR="000730BF" w:rsidRPr="00151F91" w:rsidRDefault="000730BF" w:rsidP="00DA03F5">
            <w:pPr>
              <w:pStyle w:val="Prrafodelista"/>
              <w:numPr>
                <w:ilvl w:val="0"/>
                <w:numId w:val="54"/>
              </w:numPr>
              <w:autoSpaceDE w:val="0"/>
              <w:autoSpaceDN w:val="0"/>
              <w:adjustRightInd w:val="0"/>
              <w:jc w:val="both"/>
              <w:rPr>
                <w:rFonts w:ascii="Arial" w:hAnsi="Arial" w:cs="Arial"/>
                <w:sz w:val="18"/>
                <w:szCs w:val="18"/>
                <w:lang w:val="es-BO"/>
                <w:specVanish/>
              </w:rPr>
            </w:pPr>
            <w:r w:rsidRPr="00151F91">
              <w:rPr>
                <w:rFonts w:ascii="Arial" w:hAnsi="Arial" w:cs="Arial"/>
                <w:sz w:val="18"/>
                <w:szCs w:val="18"/>
              </w:rPr>
              <w:t>La distribución de bienes asegurados es enunciativa, más no limitativa, ya que los mismos podrán ser trasladados de una ubicación de riesgo a otra sin previo aviso a la aseguradora, en base a las necesidades del asegurado</w:t>
            </w:r>
          </w:p>
          <w:p w14:paraId="76DE1F95" w14:textId="77777777" w:rsidR="000730BF" w:rsidRPr="00151F91" w:rsidRDefault="000730BF" w:rsidP="00DA03F5">
            <w:pPr>
              <w:pStyle w:val="Prrafodelista"/>
              <w:numPr>
                <w:ilvl w:val="0"/>
                <w:numId w:val="54"/>
              </w:numPr>
              <w:autoSpaceDE w:val="0"/>
              <w:autoSpaceDN w:val="0"/>
              <w:adjustRightInd w:val="0"/>
              <w:jc w:val="both"/>
              <w:rPr>
                <w:rFonts w:ascii="Arial" w:hAnsi="Arial" w:cs="Arial"/>
                <w:sz w:val="18"/>
                <w:szCs w:val="18"/>
                <w:lang w:val="es-BO"/>
                <w:specVanish/>
              </w:rPr>
            </w:pPr>
            <w:r w:rsidRPr="00151F91">
              <w:rPr>
                <w:rFonts w:ascii="Arial" w:hAnsi="Arial" w:cs="Arial"/>
                <w:sz w:val="18"/>
                <w:szCs w:val="18"/>
              </w:rPr>
              <w:t>En caso de robo, el siniestro debe ser liquidado con la presentación de documentación respaldatoria del bien perdido y con el número del caso de denuncia policial, no estando el asegurado obligado de presentar copia legalizada de la denuncia ni informe en conclusiones</w:t>
            </w:r>
          </w:p>
          <w:p w14:paraId="426E9E99" w14:textId="77777777" w:rsidR="000730BF" w:rsidRPr="00151F91" w:rsidRDefault="000730BF" w:rsidP="00DA03F5">
            <w:pPr>
              <w:pStyle w:val="Prrafodelista"/>
              <w:numPr>
                <w:ilvl w:val="0"/>
                <w:numId w:val="54"/>
              </w:numPr>
              <w:contextualSpacing/>
              <w:jc w:val="both"/>
              <w:rPr>
                <w:rFonts w:ascii="Arial" w:hAnsi="Arial" w:cs="Arial"/>
                <w:sz w:val="18"/>
                <w:szCs w:val="18"/>
              </w:rPr>
            </w:pPr>
            <w:r w:rsidRPr="00151F91">
              <w:rPr>
                <w:rFonts w:ascii="Arial" w:hAnsi="Arial" w:cs="Arial"/>
                <w:sz w:val="18"/>
                <w:szCs w:val="18"/>
              </w:rPr>
              <w:t>En caso de siniestros en equipo electrónico y avería de maquinaria se debe aplicar lo siguiente:</w:t>
            </w:r>
          </w:p>
          <w:p w14:paraId="28C73D02" w14:textId="77777777" w:rsidR="000730BF" w:rsidRPr="00151F91" w:rsidRDefault="000730BF" w:rsidP="000730BF">
            <w:pPr>
              <w:pStyle w:val="Prrafodelista"/>
              <w:ind w:left="1201" w:hanging="283"/>
              <w:rPr>
                <w:rFonts w:ascii="Arial" w:hAnsi="Arial" w:cs="Arial"/>
                <w:sz w:val="18"/>
                <w:szCs w:val="18"/>
              </w:rPr>
            </w:pPr>
            <w:r w:rsidRPr="00151F91">
              <w:rPr>
                <w:rFonts w:ascii="Arial" w:hAnsi="Arial" w:cs="Arial"/>
                <w:b/>
                <w:sz w:val="18"/>
                <w:szCs w:val="18"/>
              </w:rPr>
              <w:t>Equipo electrónico.</w:t>
            </w:r>
          </w:p>
          <w:p w14:paraId="7E7C3F01" w14:textId="77777777" w:rsidR="000730BF" w:rsidRPr="00151F91" w:rsidRDefault="000730BF" w:rsidP="00DA03F5">
            <w:pPr>
              <w:numPr>
                <w:ilvl w:val="0"/>
                <w:numId w:val="44"/>
              </w:numPr>
              <w:tabs>
                <w:tab w:val="left" w:pos="0"/>
              </w:tabs>
              <w:ind w:left="1201" w:hanging="283"/>
              <w:jc w:val="both"/>
              <w:rPr>
                <w:rFonts w:ascii="Arial" w:hAnsi="Arial" w:cs="Arial"/>
                <w:sz w:val="18"/>
                <w:szCs w:val="18"/>
              </w:rPr>
            </w:pPr>
            <w:r w:rsidRPr="00151F91">
              <w:rPr>
                <w:rFonts w:ascii="Arial" w:hAnsi="Arial" w:cs="Arial"/>
                <w:sz w:val="18"/>
                <w:szCs w:val="18"/>
              </w:rPr>
              <w:t>Depreciación aplicable para equipos con antigüedad superior a cinco años</w:t>
            </w:r>
          </w:p>
          <w:p w14:paraId="7F89FBED" w14:textId="77777777" w:rsidR="000730BF" w:rsidRPr="00151F91" w:rsidRDefault="000730BF" w:rsidP="00DA03F5">
            <w:pPr>
              <w:numPr>
                <w:ilvl w:val="0"/>
                <w:numId w:val="44"/>
              </w:numPr>
              <w:tabs>
                <w:tab w:val="left" w:pos="0"/>
              </w:tabs>
              <w:ind w:left="1201" w:hanging="283"/>
              <w:jc w:val="both"/>
              <w:rPr>
                <w:rFonts w:ascii="Arial" w:hAnsi="Arial" w:cs="Arial"/>
                <w:sz w:val="18"/>
                <w:szCs w:val="18"/>
              </w:rPr>
            </w:pPr>
            <w:r w:rsidRPr="00151F91">
              <w:rPr>
                <w:rFonts w:ascii="Arial" w:hAnsi="Arial" w:cs="Arial"/>
                <w:sz w:val="18"/>
                <w:szCs w:val="18"/>
              </w:rPr>
              <w:t>Depreciación máxima del 40%, por lo que la base de indemnización en los casos que corresponda será sobre un 60%</w:t>
            </w:r>
          </w:p>
          <w:p w14:paraId="6B92A8F5" w14:textId="77777777" w:rsidR="000730BF" w:rsidRPr="00151F91" w:rsidRDefault="000730BF" w:rsidP="000730BF">
            <w:pPr>
              <w:tabs>
                <w:tab w:val="left" w:pos="0"/>
              </w:tabs>
              <w:ind w:left="1201" w:hanging="283"/>
              <w:jc w:val="both"/>
              <w:rPr>
                <w:rFonts w:ascii="Arial" w:hAnsi="Arial" w:cs="Arial"/>
                <w:b/>
                <w:sz w:val="18"/>
                <w:szCs w:val="18"/>
              </w:rPr>
            </w:pPr>
            <w:r w:rsidRPr="00151F91">
              <w:rPr>
                <w:rFonts w:ascii="Arial" w:hAnsi="Arial" w:cs="Arial"/>
                <w:b/>
                <w:sz w:val="18"/>
                <w:szCs w:val="18"/>
              </w:rPr>
              <w:t xml:space="preserve">Avería de maquinaria </w:t>
            </w:r>
          </w:p>
          <w:p w14:paraId="7468B490" w14:textId="77777777" w:rsidR="000730BF" w:rsidRPr="00151F91" w:rsidRDefault="000730BF" w:rsidP="00DA03F5">
            <w:pPr>
              <w:pStyle w:val="Prrafodelista"/>
              <w:numPr>
                <w:ilvl w:val="0"/>
                <w:numId w:val="45"/>
              </w:numPr>
              <w:tabs>
                <w:tab w:val="left" w:pos="0"/>
              </w:tabs>
              <w:ind w:left="1201" w:hanging="283"/>
              <w:contextualSpacing/>
              <w:jc w:val="both"/>
              <w:rPr>
                <w:rFonts w:ascii="Arial" w:hAnsi="Arial" w:cs="Arial"/>
                <w:sz w:val="18"/>
                <w:szCs w:val="18"/>
              </w:rPr>
            </w:pPr>
            <w:r w:rsidRPr="00151F91">
              <w:rPr>
                <w:rFonts w:ascii="Arial" w:hAnsi="Arial" w:cs="Arial"/>
                <w:sz w:val="18"/>
                <w:szCs w:val="18"/>
              </w:rPr>
              <w:t>Depreciación aplicable para equipos con antigüedad superior a diez años</w:t>
            </w:r>
          </w:p>
          <w:p w14:paraId="6FE3F85D" w14:textId="77777777" w:rsidR="000730BF" w:rsidRPr="00151F91" w:rsidRDefault="000730BF" w:rsidP="00DA03F5">
            <w:pPr>
              <w:pStyle w:val="Prrafodelista"/>
              <w:numPr>
                <w:ilvl w:val="0"/>
                <w:numId w:val="45"/>
              </w:numPr>
              <w:tabs>
                <w:tab w:val="left" w:pos="0"/>
              </w:tabs>
              <w:ind w:left="1201" w:hanging="283"/>
              <w:contextualSpacing/>
              <w:jc w:val="both"/>
              <w:rPr>
                <w:rFonts w:ascii="Arial" w:hAnsi="Arial" w:cs="Arial"/>
                <w:sz w:val="18"/>
                <w:szCs w:val="18"/>
              </w:rPr>
            </w:pPr>
            <w:r w:rsidRPr="00151F91">
              <w:rPr>
                <w:rFonts w:ascii="Arial" w:hAnsi="Arial" w:cs="Arial"/>
                <w:sz w:val="18"/>
                <w:szCs w:val="18"/>
              </w:rPr>
              <w:t>Depreciación máxima del 40%, por lo que la base de indemnización en los casos que corresponda será sobre un 60%</w:t>
            </w:r>
          </w:p>
          <w:p w14:paraId="17BBF1F6" w14:textId="77777777" w:rsidR="000730BF" w:rsidRPr="00151F91" w:rsidRDefault="000730BF" w:rsidP="000730BF">
            <w:pPr>
              <w:pStyle w:val="Prrafodelista"/>
              <w:tabs>
                <w:tab w:val="left" w:pos="3119"/>
              </w:tabs>
              <w:ind w:left="360"/>
              <w:jc w:val="both"/>
              <w:rPr>
                <w:rFonts w:ascii="Arial" w:hAnsi="Arial" w:cs="Arial"/>
                <w:sz w:val="18"/>
                <w:szCs w:val="18"/>
              </w:rPr>
            </w:pPr>
            <w:r w:rsidRPr="00151F91">
              <w:rPr>
                <w:rFonts w:ascii="Arial" w:hAnsi="Arial" w:cs="Arial"/>
                <w:sz w:val="18"/>
                <w:szCs w:val="18"/>
              </w:rPr>
              <w:t>26. Aceleración de reclamos para siniestros o iguales a Bs. 700.000.-</w:t>
            </w:r>
          </w:p>
          <w:p w14:paraId="203E2CAE" w14:textId="77777777" w:rsidR="000730BF" w:rsidRPr="00151F91" w:rsidRDefault="000730BF" w:rsidP="00DA03F5">
            <w:pPr>
              <w:pStyle w:val="Prrafodelista"/>
              <w:numPr>
                <w:ilvl w:val="0"/>
                <w:numId w:val="46"/>
              </w:numPr>
              <w:tabs>
                <w:tab w:val="left" w:pos="3119"/>
              </w:tabs>
              <w:ind w:left="1201" w:hanging="283"/>
              <w:jc w:val="both"/>
              <w:rPr>
                <w:rFonts w:ascii="Arial" w:hAnsi="Arial" w:cs="Arial"/>
                <w:sz w:val="18"/>
                <w:szCs w:val="18"/>
              </w:rPr>
            </w:pPr>
            <w:r w:rsidRPr="00151F91">
              <w:rPr>
                <w:rFonts w:ascii="Arial" w:hAnsi="Arial" w:cs="Arial"/>
                <w:sz w:val="18"/>
                <w:szCs w:val="18"/>
              </w:rPr>
              <w:t>Una vez efectuada la denuncia del siniestro, la aseguradora debe responder con la solicitud de la documentación respaldatoria en un plazo máximo de 2 días hábiles</w:t>
            </w:r>
          </w:p>
          <w:p w14:paraId="0C44DF8A" w14:textId="77777777" w:rsidR="000730BF" w:rsidRPr="00151F91" w:rsidRDefault="000730BF" w:rsidP="00DA03F5">
            <w:pPr>
              <w:pStyle w:val="Prrafodelista"/>
              <w:numPr>
                <w:ilvl w:val="0"/>
                <w:numId w:val="46"/>
              </w:numPr>
              <w:tabs>
                <w:tab w:val="left" w:pos="3119"/>
              </w:tabs>
              <w:ind w:left="1201" w:hanging="283"/>
              <w:jc w:val="both"/>
              <w:rPr>
                <w:rFonts w:ascii="Arial" w:hAnsi="Arial" w:cs="Arial"/>
                <w:sz w:val="18"/>
                <w:szCs w:val="18"/>
              </w:rPr>
            </w:pPr>
            <w:r w:rsidRPr="00151F91">
              <w:rPr>
                <w:rFonts w:ascii="Arial" w:hAnsi="Arial" w:cs="Arial"/>
                <w:sz w:val="18"/>
                <w:szCs w:val="18"/>
              </w:rPr>
              <w:t>Luego de entregada toda la documentación requerida al asegurado, la aseguradora deberá evaluar y dar su respuesta de aceptación y/o rechazo en un plazo de 15 días calendario</w:t>
            </w:r>
          </w:p>
          <w:p w14:paraId="494059D2" w14:textId="77777777" w:rsidR="000730BF" w:rsidRPr="00151F91" w:rsidRDefault="000730BF" w:rsidP="00DA03F5">
            <w:pPr>
              <w:pStyle w:val="Prrafodelista"/>
              <w:numPr>
                <w:ilvl w:val="0"/>
                <w:numId w:val="46"/>
              </w:numPr>
              <w:tabs>
                <w:tab w:val="left" w:pos="3119"/>
              </w:tabs>
              <w:ind w:left="1201" w:hanging="283"/>
              <w:jc w:val="both"/>
              <w:rPr>
                <w:rFonts w:ascii="Arial" w:hAnsi="Arial" w:cs="Arial"/>
                <w:sz w:val="18"/>
                <w:szCs w:val="18"/>
              </w:rPr>
            </w:pPr>
            <w:r w:rsidRPr="00151F91">
              <w:rPr>
                <w:rFonts w:ascii="Arial" w:hAnsi="Arial" w:cs="Arial"/>
                <w:sz w:val="18"/>
                <w:szCs w:val="18"/>
              </w:rPr>
              <w:t>De ser aceptado el siniestro, la aseguradora deberá indemnizar el mismo en un plazo de 10 días calendario</w:t>
            </w:r>
          </w:p>
          <w:p w14:paraId="44C298F7" w14:textId="77777777" w:rsidR="000730BF" w:rsidRPr="00151F91" w:rsidRDefault="000730BF" w:rsidP="000730BF">
            <w:pPr>
              <w:autoSpaceDE w:val="0"/>
              <w:autoSpaceDN w:val="0"/>
              <w:adjustRightInd w:val="0"/>
              <w:ind w:left="360"/>
              <w:jc w:val="both"/>
              <w:rPr>
                <w:rFonts w:ascii="Arial" w:hAnsi="Arial" w:cs="Arial"/>
                <w:sz w:val="18"/>
                <w:szCs w:val="18"/>
              </w:rPr>
            </w:pPr>
          </w:p>
          <w:p w14:paraId="78732719" w14:textId="77777777" w:rsidR="000730BF" w:rsidRPr="00151F91" w:rsidRDefault="000730BF" w:rsidP="00DA03F5">
            <w:pPr>
              <w:pStyle w:val="Prrafodelista"/>
              <w:numPr>
                <w:ilvl w:val="0"/>
                <w:numId w:val="54"/>
              </w:numPr>
              <w:tabs>
                <w:tab w:val="left" w:pos="284"/>
              </w:tabs>
              <w:contextualSpacing/>
              <w:jc w:val="both"/>
              <w:rPr>
                <w:rFonts w:ascii="Arial" w:hAnsi="Arial" w:cs="Arial"/>
                <w:sz w:val="18"/>
                <w:szCs w:val="18"/>
              </w:rPr>
            </w:pPr>
            <w:r w:rsidRPr="00151F91">
              <w:rPr>
                <w:rFonts w:ascii="Arial" w:hAnsi="Arial" w:cs="Arial"/>
                <w:sz w:val="18"/>
                <w:szCs w:val="18"/>
              </w:rPr>
              <w:t xml:space="preserve">La cláusula adicional de Documentos y modelos debe ampliar a cubrir: el costo real del trabajo, materiales, honorarios de notaría y gastos legales para obtener un juego similar de los mismos. Asimismo, dentro de la definición de documentos y modelos se debe contemplar los siguientes </w:t>
            </w:r>
            <w:r w:rsidRPr="00151F91">
              <w:rPr>
                <w:rFonts w:ascii="Arial" w:hAnsi="Arial" w:cs="Arial"/>
                <w:sz w:val="18"/>
                <w:szCs w:val="18"/>
                <w:u w:val="single"/>
              </w:rPr>
              <w:t>y otros no descritos</w:t>
            </w:r>
            <w:r w:rsidRPr="00151F91">
              <w:rPr>
                <w:rFonts w:ascii="Arial" w:hAnsi="Arial" w:cs="Arial"/>
                <w:sz w:val="18"/>
                <w:szCs w:val="18"/>
              </w:rPr>
              <w:t>: Manuscritos, planos, croquis, diseños, patrones, moldes, modelos, títulos, o documentos de cualquier clase, cheques, boletas de garantía, y similares, registros y libros de comercio, información grabada en discos y/o memorias de almacenamiento de cualquier tipo.</w:t>
            </w:r>
          </w:p>
          <w:p w14:paraId="74AFF572" w14:textId="77777777" w:rsidR="000730BF" w:rsidRPr="00151F91" w:rsidRDefault="000730BF" w:rsidP="000730BF">
            <w:pPr>
              <w:tabs>
                <w:tab w:val="left" w:pos="360"/>
                <w:tab w:val="left" w:pos="3240"/>
                <w:tab w:val="decimal" w:pos="7371"/>
              </w:tabs>
              <w:ind w:left="209"/>
              <w:jc w:val="both"/>
              <w:rPr>
                <w:rFonts w:ascii="Arial" w:hAnsi="Arial" w:cs="Arial"/>
                <w:b/>
                <w:sz w:val="18"/>
                <w:szCs w:val="18"/>
                <w:lang w:val="es-BO"/>
              </w:rPr>
            </w:pPr>
          </w:p>
          <w:p w14:paraId="1D6810ED" w14:textId="77777777" w:rsidR="000730BF" w:rsidRPr="00151F91" w:rsidRDefault="000730BF" w:rsidP="000730BF">
            <w:pPr>
              <w:tabs>
                <w:tab w:val="left" w:pos="360"/>
                <w:tab w:val="left" w:pos="3240"/>
                <w:tab w:val="decimal" w:pos="7371"/>
              </w:tabs>
              <w:ind w:left="209"/>
              <w:jc w:val="both"/>
              <w:rPr>
                <w:rFonts w:ascii="Arial" w:hAnsi="Arial" w:cs="Arial"/>
                <w:b/>
                <w:sz w:val="18"/>
                <w:szCs w:val="18"/>
              </w:rPr>
            </w:pPr>
            <w:r w:rsidRPr="00151F91">
              <w:rPr>
                <w:rFonts w:ascii="Arial" w:hAnsi="Arial" w:cs="Arial"/>
                <w:b/>
                <w:sz w:val="18"/>
                <w:szCs w:val="18"/>
              </w:rPr>
              <w:t>INVENTARIO Y/O DETALLES VALORADOS</w:t>
            </w:r>
          </w:p>
          <w:p w14:paraId="3C5E06F9" w14:textId="0299D35E" w:rsidR="000730BF" w:rsidRPr="00151F91" w:rsidRDefault="000730BF" w:rsidP="000730BF">
            <w:pPr>
              <w:ind w:left="209"/>
              <w:jc w:val="both"/>
              <w:rPr>
                <w:rFonts w:ascii="Arial" w:hAnsi="Arial" w:cs="Arial"/>
                <w:sz w:val="18"/>
                <w:szCs w:val="18"/>
              </w:rPr>
            </w:pPr>
            <w:r w:rsidRPr="00151F91">
              <w:rPr>
                <w:rFonts w:ascii="Arial" w:hAnsi="Arial" w:cs="Arial"/>
                <w:sz w:val="18"/>
                <w:szCs w:val="18"/>
              </w:rPr>
              <w:t xml:space="preserve">La presente póliza no está sujeta a la presentación de Inventarios Valorados y en caso de siniestro la </w:t>
            </w:r>
            <w:r w:rsidRPr="00151F91">
              <w:rPr>
                <w:rFonts w:ascii="Arial" w:hAnsi="Arial" w:cs="Arial"/>
                <w:b/>
                <w:sz w:val="18"/>
                <w:szCs w:val="18"/>
              </w:rPr>
              <w:t>ASFI</w:t>
            </w:r>
            <w:r w:rsidRPr="00151F91">
              <w:rPr>
                <w:rFonts w:ascii="Arial" w:hAnsi="Arial" w:cs="Arial"/>
                <w:sz w:val="18"/>
                <w:szCs w:val="18"/>
              </w:rPr>
              <w:t xml:space="preserve"> presentará la documentación respaldatoria de la </w:t>
            </w:r>
            <w:r w:rsidR="00AA3268" w:rsidRPr="00151F91">
              <w:rPr>
                <w:rFonts w:ascii="Arial" w:hAnsi="Arial" w:cs="Arial"/>
                <w:sz w:val="18"/>
                <w:szCs w:val="18"/>
              </w:rPr>
              <w:t>preexistencia y</w:t>
            </w:r>
            <w:r w:rsidRPr="00151F91">
              <w:rPr>
                <w:rFonts w:ascii="Arial" w:hAnsi="Arial" w:cs="Arial"/>
                <w:sz w:val="18"/>
                <w:szCs w:val="18"/>
              </w:rPr>
              <w:t xml:space="preserve"> valores de los bienes reclamados.</w:t>
            </w:r>
          </w:p>
          <w:p w14:paraId="7E3E651B" w14:textId="77777777" w:rsidR="000730BF" w:rsidRPr="00151F91" w:rsidRDefault="000730BF" w:rsidP="000730BF">
            <w:pPr>
              <w:tabs>
                <w:tab w:val="left" w:pos="3240"/>
                <w:tab w:val="decimal" w:pos="7371"/>
              </w:tabs>
              <w:ind w:left="209"/>
              <w:jc w:val="both"/>
              <w:rPr>
                <w:rFonts w:ascii="Arial" w:hAnsi="Arial" w:cs="Arial"/>
                <w:sz w:val="18"/>
                <w:szCs w:val="18"/>
              </w:rPr>
            </w:pPr>
          </w:p>
          <w:p w14:paraId="3AB9B72B" w14:textId="77777777" w:rsidR="000730BF" w:rsidRPr="00151F91" w:rsidRDefault="000730BF" w:rsidP="000730BF">
            <w:pPr>
              <w:tabs>
                <w:tab w:val="left" w:pos="3240"/>
                <w:tab w:val="decimal" w:pos="7371"/>
              </w:tabs>
              <w:ind w:left="209"/>
              <w:jc w:val="both"/>
              <w:rPr>
                <w:rFonts w:ascii="Arial" w:hAnsi="Arial" w:cs="Arial"/>
                <w:b/>
                <w:sz w:val="18"/>
                <w:szCs w:val="18"/>
              </w:rPr>
            </w:pPr>
            <w:r w:rsidRPr="00151F91">
              <w:rPr>
                <w:rFonts w:ascii="Arial" w:hAnsi="Arial" w:cs="Arial"/>
                <w:b/>
                <w:sz w:val="18"/>
                <w:szCs w:val="18"/>
              </w:rPr>
              <w:t>INCORPORACIONES</w:t>
            </w:r>
          </w:p>
          <w:p w14:paraId="01B4B7EE" w14:textId="77777777" w:rsidR="000730BF" w:rsidRPr="00151F91" w:rsidRDefault="000730BF" w:rsidP="000730BF">
            <w:pPr>
              <w:tabs>
                <w:tab w:val="left" w:pos="3240"/>
                <w:tab w:val="decimal" w:pos="7371"/>
              </w:tabs>
              <w:ind w:left="209"/>
              <w:jc w:val="both"/>
              <w:rPr>
                <w:rFonts w:ascii="Arial" w:hAnsi="Arial" w:cs="Arial"/>
                <w:sz w:val="18"/>
                <w:szCs w:val="18"/>
              </w:rPr>
            </w:pPr>
            <w:r w:rsidRPr="00151F91">
              <w:rPr>
                <w:rFonts w:ascii="Arial" w:hAnsi="Arial" w:cs="Arial"/>
                <w:bCs/>
                <w:sz w:val="18"/>
                <w:szCs w:val="18"/>
              </w:rPr>
              <w:t>La</w:t>
            </w:r>
            <w:r w:rsidRPr="00151F91">
              <w:rPr>
                <w:rFonts w:ascii="Arial" w:hAnsi="Arial" w:cs="Arial"/>
                <w:b/>
                <w:sz w:val="18"/>
                <w:szCs w:val="18"/>
              </w:rPr>
              <w:t xml:space="preserve"> ASFI</w:t>
            </w:r>
            <w:r w:rsidRPr="00151F91">
              <w:rPr>
                <w:rFonts w:ascii="Arial" w:hAnsi="Arial" w:cs="Arial"/>
                <w:sz w:val="18"/>
                <w:szCs w:val="18"/>
              </w:rPr>
              <w:t>, podrá incorporar, dar de baja y/o modificar sus estructuras de Valores Asegurados de acuerdo a requerimiento y conveniencia operacional durante la vigencia del seguro.</w:t>
            </w:r>
          </w:p>
          <w:p w14:paraId="0D00C7A2" w14:textId="77777777" w:rsidR="000730BF" w:rsidRPr="00151F91" w:rsidRDefault="000730BF" w:rsidP="000730BF">
            <w:pPr>
              <w:tabs>
                <w:tab w:val="left" w:pos="3240"/>
                <w:tab w:val="decimal" w:pos="7371"/>
              </w:tabs>
              <w:ind w:left="209"/>
              <w:jc w:val="both"/>
              <w:rPr>
                <w:rFonts w:ascii="Arial" w:hAnsi="Arial" w:cs="Arial"/>
                <w:sz w:val="18"/>
                <w:szCs w:val="18"/>
              </w:rPr>
            </w:pPr>
          </w:p>
          <w:p w14:paraId="71F73EBC" w14:textId="77777777" w:rsidR="000730BF" w:rsidRPr="00151F91" w:rsidRDefault="000730BF" w:rsidP="000730BF">
            <w:pPr>
              <w:tabs>
                <w:tab w:val="left" w:pos="3240"/>
                <w:tab w:val="decimal" w:pos="7371"/>
              </w:tabs>
              <w:ind w:left="209"/>
              <w:jc w:val="both"/>
              <w:rPr>
                <w:rFonts w:ascii="Arial" w:hAnsi="Arial" w:cs="Arial"/>
                <w:b/>
                <w:sz w:val="18"/>
                <w:szCs w:val="18"/>
              </w:rPr>
            </w:pPr>
            <w:r w:rsidRPr="00151F91">
              <w:rPr>
                <w:rFonts w:ascii="Arial" w:hAnsi="Arial" w:cs="Arial"/>
                <w:b/>
                <w:sz w:val="18"/>
                <w:szCs w:val="18"/>
              </w:rPr>
              <w:t>VALORES Y UBICACIONES</w:t>
            </w:r>
          </w:p>
          <w:p w14:paraId="352E9B90" w14:textId="77777777" w:rsidR="000730BF" w:rsidRPr="00151F91" w:rsidRDefault="000730BF" w:rsidP="000730BF">
            <w:pPr>
              <w:tabs>
                <w:tab w:val="left" w:pos="3240"/>
                <w:tab w:val="decimal" w:pos="7371"/>
              </w:tabs>
              <w:ind w:left="209"/>
              <w:jc w:val="both"/>
              <w:rPr>
                <w:rFonts w:ascii="Arial" w:hAnsi="Arial" w:cs="Arial"/>
                <w:sz w:val="18"/>
                <w:szCs w:val="18"/>
              </w:rPr>
            </w:pPr>
            <w:r w:rsidRPr="00151F91">
              <w:rPr>
                <w:rFonts w:ascii="Arial" w:hAnsi="Arial" w:cs="Arial"/>
                <w:sz w:val="18"/>
                <w:szCs w:val="18"/>
              </w:rPr>
              <w:t>La información de Valores y Ubicaciones es enunciativa más no limitativa, el contenido en general podrá permanecer en cualquiera de las ubicaciones de acuerdo a las necesidades del asegurado, dentro del territorio nacional.</w:t>
            </w:r>
          </w:p>
          <w:p w14:paraId="5812B5CF" w14:textId="77777777" w:rsidR="000730BF" w:rsidRPr="00151F91" w:rsidRDefault="000730BF" w:rsidP="000730BF">
            <w:pPr>
              <w:tabs>
                <w:tab w:val="left" w:pos="3240"/>
                <w:tab w:val="decimal" w:pos="7371"/>
              </w:tabs>
              <w:ind w:left="209"/>
              <w:jc w:val="both"/>
              <w:rPr>
                <w:rFonts w:ascii="Arial" w:hAnsi="Arial" w:cs="Arial"/>
                <w:sz w:val="18"/>
                <w:szCs w:val="18"/>
              </w:rPr>
            </w:pPr>
          </w:p>
          <w:p w14:paraId="6888FA86" w14:textId="694DD46A" w:rsidR="000730BF" w:rsidRPr="00151F91" w:rsidRDefault="000730BF" w:rsidP="000730BF">
            <w:pPr>
              <w:ind w:left="209"/>
              <w:jc w:val="both"/>
              <w:rPr>
                <w:rFonts w:ascii="Arial" w:hAnsi="Arial" w:cs="Arial"/>
                <w:b/>
                <w:bCs/>
                <w:sz w:val="18"/>
                <w:szCs w:val="18"/>
              </w:rPr>
            </w:pPr>
            <w:r w:rsidRPr="00151F91">
              <w:rPr>
                <w:rFonts w:ascii="Arial" w:hAnsi="Arial" w:cs="Arial"/>
                <w:b/>
                <w:bCs/>
                <w:sz w:val="18"/>
                <w:szCs w:val="18"/>
              </w:rPr>
              <w:t xml:space="preserve">RECLAMOS ANTE EMPRESAS </w:t>
            </w:r>
            <w:r w:rsidR="00AA3268" w:rsidRPr="00151F91">
              <w:rPr>
                <w:rFonts w:ascii="Arial" w:hAnsi="Arial" w:cs="Arial"/>
                <w:b/>
                <w:bCs/>
                <w:sz w:val="18"/>
                <w:szCs w:val="18"/>
              </w:rPr>
              <w:t>DISTRIBUIDORAS</w:t>
            </w:r>
            <w:r w:rsidRPr="00151F91">
              <w:rPr>
                <w:rFonts w:ascii="Arial" w:hAnsi="Arial" w:cs="Arial"/>
                <w:b/>
                <w:bCs/>
                <w:sz w:val="18"/>
                <w:szCs w:val="18"/>
              </w:rPr>
              <w:t xml:space="preserve"> DE </w:t>
            </w:r>
            <w:r w:rsidR="00AA3268" w:rsidRPr="00151F91">
              <w:rPr>
                <w:rFonts w:ascii="Arial" w:hAnsi="Arial" w:cs="Arial"/>
                <w:b/>
                <w:bCs/>
                <w:sz w:val="18"/>
                <w:szCs w:val="18"/>
              </w:rPr>
              <w:t>ENERGÍA</w:t>
            </w:r>
            <w:r w:rsidRPr="00151F91">
              <w:rPr>
                <w:rFonts w:ascii="Arial" w:hAnsi="Arial" w:cs="Arial"/>
                <w:b/>
                <w:bCs/>
                <w:sz w:val="18"/>
                <w:szCs w:val="18"/>
              </w:rPr>
              <w:t xml:space="preserve"> </w:t>
            </w:r>
            <w:r w:rsidR="00AA3268" w:rsidRPr="00151F91">
              <w:rPr>
                <w:rFonts w:ascii="Arial" w:hAnsi="Arial" w:cs="Arial"/>
                <w:b/>
                <w:bCs/>
                <w:sz w:val="18"/>
                <w:szCs w:val="18"/>
              </w:rPr>
              <w:t>ELÉCTRICA</w:t>
            </w:r>
          </w:p>
          <w:p w14:paraId="69FFD905" w14:textId="77777777" w:rsidR="000730BF" w:rsidRPr="00151F91" w:rsidRDefault="000730BF" w:rsidP="000730BF">
            <w:pPr>
              <w:tabs>
                <w:tab w:val="left" w:pos="3240"/>
                <w:tab w:val="decimal" w:pos="7371"/>
              </w:tabs>
              <w:ind w:left="209"/>
              <w:jc w:val="both"/>
              <w:rPr>
                <w:rFonts w:ascii="Arial" w:hAnsi="Arial" w:cs="Arial"/>
                <w:b/>
                <w:sz w:val="18"/>
                <w:szCs w:val="18"/>
              </w:rPr>
            </w:pPr>
            <w:r w:rsidRPr="00151F91">
              <w:rPr>
                <w:rFonts w:ascii="Arial" w:hAnsi="Arial" w:cs="Arial"/>
                <w:sz w:val="18"/>
                <w:szCs w:val="18"/>
              </w:rPr>
              <w:t>En caso de siniestro a causa del Servicio de Provisión de Energía Eléctrica, el Asegurado se obliga a presentar únicamente la denuncia a la empresa distribuidora de energía eléctrica.</w:t>
            </w:r>
          </w:p>
          <w:p w14:paraId="173575B4" w14:textId="77777777" w:rsidR="000730BF" w:rsidRPr="00151F91" w:rsidRDefault="000730BF" w:rsidP="000730BF">
            <w:pPr>
              <w:tabs>
                <w:tab w:val="left" w:pos="3240"/>
                <w:tab w:val="decimal" w:pos="7371"/>
              </w:tabs>
              <w:ind w:left="209"/>
              <w:jc w:val="both"/>
              <w:rPr>
                <w:rFonts w:ascii="Arial" w:hAnsi="Arial" w:cs="Arial"/>
                <w:b/>
                <w:sz w:val="18"/>
                <w:szCs w:val="18"/>
              </w:rPr>
            </w:pPr>
          </w:p>
          <w:p w14:paraId="78F1288B" w14:textId="2F2A10F6" w:rsidR="000730BF" w:rsidRPr="00151F91" w:rsidRDefault="00AA3268" w:rsidP="000730BF">
            <w:pPr>
              <w:ind w:left="209"/>
              <w:jc w:val="both"/>
              <w:rPr>
                <w:rFonts w:ascii="Arial" w:hAnsi="Arial" w:cs="Arial"/>
                <w:b/>
                <w:bCs/>
                <w:sz w:val="18"/>
                <w:szCs w:val="18"/>
              </w:rPr>
            </w:pPr>
            <w:r w:rsidRPr="00151F91">
              <w:rPr>
                <w:rFonts w:ascii="Arial" w:hAnsi="Arial" w:cs="Arial"/>
                <w:b/>
                <w:bCs/>
                <w:sz w:val="18"/>
                <w:szCs w:val="18"/>
              </w:rPr>
              <w:t>ELIMINACIÓN</w:t>
            </w:r>
            <w:r w:rsidR="000730BF" w:rsidRPr="00151F91">
              <w:rPr>
                <w:rFonts w:ascii="Arial" w:hAnsi="Arial" w:cs="Arial"/>
                <w:b/>
                <w:bCs/>
                <w:sz w:val="18"/>
                <w:szCs w:val="18"/>
              </w:rPr>
              <w:t xml:space="preserve"> DEL INFORME DEL SERVICIO NACIONAL DE </w:t>
            </w:r>
            <w:r w:rsidRPr="00151F91">
              <w:rPr>
                <w:rFonts w:ascii="Arial" w:hAnsi="Arial" w:cs="Arial"/>
                <w:b/>
                <w:bCs/>
                <w:sz w:val="18"/>
                <w:szCs w:val="18"/>
              </w:rPr>
              <w:t>METEOROLOGÍA</w:t>
            </w:r>
            <w:r w:rsidR="000730BF" w:rsidRPr="00151F91">
              <w:rPr>
                <w:rFonts w:ascii="Arial" w:hAnsi="Arial" w:cs="Arial"/>
                <w:b/>
                <w:bCs/>
                <w:sz w:val="18"/>
                <w:szCs w:val="18"/>
              </w:rPr>
              <w:t xml:space="preserve"> E </w:t>
            </w:r>
            <w:r w:rsidRPr="00151F91">
              <w:rPr>
                <w:rFonts w:ascii="Arial" w:hAnsi="Arial" w:cs="Arial"/>
                <w:b/>
                <w:bCs/>
                <w:sz w:val="18"/>
                <w:szCs w:val="18"/>
              </w:rPr>
              <w:t>HIDROLOGÍA</w:t>
            </w:r>
            <w:r w:rsidR="000730BF" w:rsidRPr="00151F91">
              <w:rPr>
                <w:rFonts w:ascii="Arial" w:hAnsi="Arial" w:cs="Arial"/>
                <w:b/>
                <w:bCs/>
                <w:sz w:val="18"/>
                <w:szCs w:val="18"/>
              </w:rPr>
              <w:t xml:space="preserve"> – SENAMHI</w:t>
            </w:r>
          </w:p>
          <w:p w14:paraId="56AD5880" w14:textId="57ACA08F" w:rsidR="000730BF" w:rsidRPr="00151F91" w:rsidRDefault="000730BF" w:rsidP="000730BF">
            <w:pPr>
              <w:tabs>
                <w:tab w:val="left" w:pos="3240"/>
                <w:tab w:val="decimal" w:pos="7371"/>
              </w:tabs>
              <w:ind w:left="209"/>
              <w:jc w:val="both"/>
              <w:rPr>
                <w:rFonts w:ascii="Arial" w:hAnsi="Arial" w:cs="Arial"/>
                <w:b/>
                <w:sz w:val="18"/>
                <w:szCs w:val="18"/>
              </w:rPr>
            </w:pPr>
            <w:r w:rsidRPr="00151F91">
              <w:rPr>
                <w:rFonts w:ascii="Arial" w:hAnsi="Arial" w:cs="Arial"/>
                <w:sz w:val="18"/>
                <w:szCs w:val="18"/>
              </w:rPr>
              <w:t xml:space="preserve">En caso de siniestro, se eliminará el Informe del Servicio Nacional de Meteorología e Hidrología - </w:t>
            </w:r>
            <w:r w:rsidR="00AA3268" w:rsidRPr="00151F91">
              <w:rPr>
                <w:rFonts w:ascii="Arial" w:hAnsi="Arial" w:cs="Arial"/>
                <w:sz w:val="18"/>
                <w:szCs w:val="18"/>
              </w:rPr>
              <w:t>SENAMHI</w:t>
            </w:r>
          </w:p>
          <w:p w14:paraId="53291804" w14:textId="77777777" w:rsidR="000730BF" w:rsidRPr="00151F91" w:rsidRDefault="000730BF" w:rsidP="000730BF">
            <w:pPr>
              <w:tabs>
                <w:tab w:val="left" w:pos="3240"/>
                <w:tab w:val="decimal" w:pos="7371"/>
              </w:tabs>
              <w:ind w:left="209"/>
              <w:jc w:val="both"/>
              <w:rPr>
                <w:rFonts w:ascii="Arial" w:hAnsi="Arial" w:cs="Arial"/>
                <w:b/>
                <w:sz w:val="18"/>
                <w:szCs w:val="18"/>
              </w:rPr>
            </w:pPr>
          </w:p>
          <w:p w14:paraId="6A8B3268" w14:textId="05110E18" w:rsidR="000730BF" w:rsidRPr="00151F91" w:rsidRDefault="00AA3268" w:rsidP="000730BF">
            <w:pPr>
              <w:tabs>
                <w:tab w:val="left" w:pos="3240"/>
                <w:tab w:val="decimal" w:pos="7371"/>
              </w:tabs>
              <w:ind w:left="209"/>
              <w:jc w:val="both"/>
              <w:rPr>
                <w:rFonts w:ascii="Arial" w:hAnsi="Arial" w:cs="Arial"/>
                <w:b/>
                <w:sz w:val="18"/>
                <w:szCs w:val="18"/>
              </w:rPr>
            </w:pPr>
            <w:r w:rsidRPr="00151F91">
              <w:rPr>
                <w:rFonts w:ascii="Arial" w:hAnsi="Arial" w:cs="Arial"/>
                <w:b/>
                <w:sz w:val="18"/>
                <w:szCs w:val="18"/>
              </w:rPr>
              <w:t>CONDICIONADOS Y</w:t>
            </w:r>
            <w:r w:rsidR="000730BF" w:rsidRPr="00151F91">
              <w:rPr>
                <w:rFonts w:ascii="Arial" w:hAnsi="Arial" w:cs="Arial"/>
                <w:b/>
                <w:sz w:val="18"/>
                <w:szCs w:val="18"/>
              </w:rPr>
              <w:t>/</w:t>
            </w:r>
            <w:r w:rsidRPr="00151F91">
              <w:rPr>
                <w:rFonts w:ascii="Arial" w:hAnsi="Arial" w:cs="Arial"/>
                <w:b/>
                <w:sz w:val="18"/>
                <w:szCs w:val="18"/>
              </w:rPr>
              <w:t>O CLAUSULAS</w:t>
            </w:r>
          </w:p>
          <w:p w14:paraId="7919C1A1" w14:textId="77777777" w:rsidR="000730BF" w:rsidRPr="00151F91" w:rsidRDefault="000730BF" w:rsidP="000730BF">
            <w:pPr>
              <w:pStyle w:val="Prrafodelista"/>
              <w:tabs>
                <w:tab w:val="left" w:pos="3240"/>
                <w:tab w:val="decimal" w:pos="7371"/>
              </w:tabs>
              <w:ind w:left="209"/>
              <w:jc w:val="both"/>
              <w:rPr>
                <w:rFonts w:ascii="Arial" w:hAnsi="Arial" w:cs="Arial"/>
                <w:sz w:val="18"/>
                <w:szCs w:val="18"/>
              </w:rPr>
            </w:pPr>
            <w:r w:rsidRPr="00151F91">
              <w:rPr>
                <w:rFonts w:ascii="Arial" w:hAnsi="Arial" w:cs="Arial"/>
                <w:sz w:val="18"/>
                <w:szCs w:val="18"/>
              </w:rPr>
              <w:t>Los Condicionados o Clausulas correspondientes a las coberturas y/o condiciones solicitadas en las Especificaciones Técnicas, deberán reflejar lo solicitado, sin desvirtuar ni limitar las coberturas requeridas.</w:t>
            </w:r>
          </w:p>
          <w:p w14:paraId="6C26355F" w14:textId="77777777" w:rsidR="000730BF" w:rsidRPr="00151F91" w:rsidRDefault="000730BF" w:rsidP="000730BF">
            <w:pPr>
              <w:tabs>
                <w:tab w:val="left" w:pos="3240"/>
                <w:tab w:val="decimal" w:pos="7371"/>
              </w:tabs>
              <w:ind w:left="209"/>
              <w:jc w:val="both"/>
              <w:rPr>
                <w:rFonts w:ascii="Arial" w:hAnsi="Arial" w:cs="Arial"/>
                <w:sz w:val="18"/>
                <w:szCs w:val="18"/>
              </w:rPr>
            </w:pPr>
          </w:p>
          <w:p w14:paraId="10DA6F55" w14:textId="2A52EC1F" w:rsidR="000730BF" w:rsidRPr="00151F91" w:rsidRDefault="000730BF" w:rsidP="000730BF">
            <w:pPr>
              <w:pStyle w:val="Prrafodelista"/>
              <w:tabs>
                <w:tab w:val="decimal" w:pos="709"/>
              </w:tabs>
              <w:ind w:left="209"/>
              <w:jc w:val="both"/>
              <w:rPr>
                <w:rFonts w:ascii="Arial" w:hAnsi="Arial" w:cs="Arial"/>
                <w:sz w:val="18"/>
                <w:szCs w:val="18"/>
              </w:rPr>
            </w:pPr>
            <w:r w:rsidRPr="00151F91">
              <w:rPr>
                <w:rFonts w:ascii="Arial" w:hAnsi="Arial" w:cs="Arial"/>
                <w:sz w:val="18"/>
                <w:szCs w:val="18"/>
              </w:rPr>
              <w:t xml:space="preserve">Las condiciones de la póliza en relación a tasas, coberturas, clausulas y notas adicionales no serán alteradas por parte de la Aseguradora durante la vigencia de la póliza, sin </w:t>
            </w:r>
            <w:r w:rsidR="00AA3268" w:rsidRPr="00151F91">
              <w:rPr>
                <w:rFonts w:ascii="Arial" w:hAnsi="Arial" w:cs="Arial"/>
                <w:sz w:val="18"/>
                <w:szCs w:val="18"/>
              </w:rPr>
              <w:t>embargo,</w:t>
            </w:r>
            <w:r w:rsidRPr="00151F91">
              <w:rPr>
                <w:rFonts w:ascii="Arial" w:hAnsi="Arial" w:cs="Arial"/>
                <w:sz w:val="18"/>
                <w:szCs w:val="18"/>
              </w:rPr>
              <w:t xml:space="preserve"> serán aceptadas si son requeridas por el Asegurado.</w:t>
            </w:r>
          </w:p>
          <w:p w14:paraId="26EDC00F" w14:textId="77777777" w:rsidR="000730BF" w:rsidRPr="00151F91" w:rsidRDefault="000730BF" w:rsidP="000730BF">
            <w:pPr>
              <w:tabs>
                <w:tab w:val="decimal" w:pos="709"/>
              </w:tabs>
              <w:ind w:left="209"/>
              <w:jc w:val="both"/>
              <w:rPr>
                <w:rFonts w:ascii="Arial" w:hAnsi="Arial" w:cs="Arial"/>
                <w:sz w:val="18"/>
                <w:szCs w:val="18"/>
              </w:rPr>
            </w:pPr>
          </w:p>
          <w:p w14:paraId="09EDD16D" w14:textId="301680BB" w:rsidR="000730BF" w:rsidRDefault="000730BF" w:rsidP="000730BF">
            <w:pPr>
              <w:pStyle w:val="Prrafodelista"/>
              <w:tabs>
                <w:tab w:val="left" w:pos="284"/>
                <w:tab w:val="decimal" w:pos="7371"/>
              </w:tabs>
              <w:ind w:left="209"/>
              <w:jc w:val="both"/>
              <w:rPr>
                <w:rFonts w:ascii="Arial" w:hAnsi="Arial" w:cs="Arial"/>
                <w:sz w:val="18"/>
                <w:szCs w:val="18"/>
                <w:lang w:eastAsia="es-ES"/>
              </w:rPr>
            </w:pPr>
            <w:r w:rsidRPr="00151F91">
              <w:rPr>
                <w:rFonts w:ascii="Arial" w:hAnsi="Arial" w:cs="Arial"/>
                <w:sz w:val="18"/>
                <w:szCs w:val="18"/>
                <w:lang w:eastAsia="es-ES"/>
              </w:rPr>
              <w:t xml:space="preserve">Se deja claramente establecido </w:t>
            </w:r>
            <w:r w:rsidR="00AA3268" w:rsidRPr="00151F91">
              <w:rPr>
                <w:rFonts w:ascii="Arial" w:hAnsi="Arial" w:cs="Arial"/>
                <w:sz w:val="18"/>
                <w:szCs w:val="18"/>
                <w:lang w:eastAsia="es-ES"/>
              </w:rPr>
              <w:t>que,</w:t>
            </w:r>
            <w:r w:rsidRPr="00151F91">
              <w:rPr>
                <w:rFonts w:ascii="Arial" w:hAnsi="Arial" w:cs="Arial"/>
                <w:sz w:val="18"/>
                <w:szCs w:val="18"/>
                <w:lang w:eastAsia="es-ES"/>
              </w:rPr>
              <w:t xml:space="preserve"> en caso de adjudicación, las Condiciones Particulares de la póliza, prevalecen en todo momento y circunstancia sobre las Condiciones Generales, Contenido de Clausulas y otros documentos.</w:t>
            </w:r>
          </w:p>
          <w:p w14:paraId="6A55514F" w14:textId="331F4284" w:rsidR="005D2FB9" w:rsidRDefault="005D2FB9" w:rsidP="000730BF">
            <w:pPr>
              <w:pStyle w:val="Prrafodelista"/>
              <w:tabs>
                <w:tab w:val="left" w:pos="284"/>
                <w:tab w:val="decimal" w:pos="7371"/>
              </w:tabs>
              <w:ind w:left="209"/>
              <w:jc w:val="both"/>
              <w:rPr>
                <w:rFonts w:ascii="Arial" w:hAnsi="Arial" w:cs="Arial"/>
                <w:sz w:val="18"/>
                <w:szCs w:val="18"/>
                <w:lang w:eastAsia="es-ES"/>
              </w:rPr>
            </w:pPr>
          </w:p>
          <w:p w14:paraId="5147A35C" w14:textId="77777777" w:rsidR="005D2FB9" w:rsidRPr="00151F91" w:rsidRDefault="005D2FB9" w:rsidP="000730BF">
            <w:pPr>
              <w:pStyle w:val="Prrafodelista"/>
              <w:tabs>
                <w:tab w:val="left" w:pos="284"/>
                <w:tab w:val="decimal" w:pos="7371"/>
              </w:tabs>
              <w:ind w:left="209"/>
              <w:jc w:val="both"/>
              <w:rPr>
                <w:rFonts w:ascii="Arial" w:hAnsi="Arial" w:cs="Arial"/>
                <w:sz w:val="18"/>
                <w:szCs w:val="18"/>
                <w:lang w:eastAsia="es-ES"/>
              </w:rPr>
            </w:pPr>
          </w:p>
          <w:p w14:paraId="0387EB23" w14:textId="77777777" w:rsidR="000730BF" w:rsidRPr="00151F91" w:rsidRDefault="000730BF" w:rsidP="000730BF">
            <w:pPr>
              <w:pStyle w:val="Sinespaciado"/>
              <w:jc w:val="both"/>
              <w:rPr>
                <w:rFonts w:ascii="Arial" w:hAnsi="Arial" w:cs="Arial"/>
                <w:b/>
                <w:sz w:val="18"/>
                <w:szCs w:val="18"/>
                <w:lang w:eastAsia="es-BO"/>
              </w:rPr>
            </w:pPr>
          </w:p>
          <w:tbl>
            <w:tblPr>
              <w:tblW w:w="10557" w:type="dxa"/>
              <w:tblLayout w:type="fixed"/>
              <w:tblCellMar>
                <w:left w:w="70" w:type="dxa"/>
                <w:right w:w="70" w:type="dxa"/>
              </w:tblCellMar>
              <w:tblLook w:val="04A0" w:firstRow="1" w:lastRow="0" w:firstColumn="1" w:lastColumn="0" w:noHBand="0" w:noVBand="1"/>
            </w:tblPr>
            <w:tblGrid>
              <w:gridCol w:w="160"/>
              <w:gridCol w:w="10397"/>
            </w:tblGrid>
            <w:tr w:rsidR="000730BF" w:rsidRPr="00151F91" w14:paraId="7437245D" w14:textId="77777777" w:rsidTr="00AA3268">
              <w:trPr>
                <w:trHeight w:val="435"/>
              </w:trPr>
              <w:tc>
                <w:tcPr>
                  <w:tcW w:w="160" w:type="dxa"/>
                  <w:shd w:val="clear" w:color="auto" w:fill="auto"/>
                  <w:vAlign w:val="center"/>
                </w:tcPr>
                <w:p w14:paraId="10545B76" w14:textId="77777777" w:rsidR="000730BF" w:rsidRPr="00151F91" w:rsidRDefault="000730BF" w:rsidP="000730BF">
                  <w:pPr>
                    <w:contextualSpacing/>
                    <w:jc w:val="center"/>
                    <w:rPr>
                      <w:rFonts w:ascii="Arial" w:hAnsi="Arial" w:cs="Arial"/>
                      <w:sz w:val="18"/>
                      <w:szCs w:val="18"/>
                      <w:lang w:val="es-US"/>
                    </w:rPr>
                  </w:pPr>
                </w:p>
              </w:tc>
              <w:tc>
                <w:tcPr>
                  <w:tcW w:w="10397" w:type="dxa"/>
                  <w:tcBorders>
                    <w:top w:val="single" w:sz="8" w:space="0" w:color="00000A"/>
                    <w:left w:val="single" w:sz="4" w:space="0" w:color="00000A"/>
                    <w:bottom w:val="single" w:sz="4" w:space="0" w:color="00000A"/>
                    <w:right w:val="single" w:sz="4" w:space="0" w:color="00000A"/>
                  </w:tcBorders>
                  <w:shd w:val="clear" w:color="auto" w:fill="1F497D" w:themeFill="text2"/>
                  <w:tcMar>
                    <w:left w:w="65" w:type="dxa"/>
                  </w:tcMar>
                  <w:vAlign w:val="center"/>
                </w:tcPr>
                <w:p w14:paraId="0F4564C2" w14:textId="18671A19" w:rsidR="000730BF" w:rsidRPr="00151F91" w:rsidRDefault="000730BF" w:rsidP="000730BF">
                  <w:pPr>
                    <w:contextualSpacing/>
                    <w:rPr>
                      <w:rFonts w:ascii="Arial" w:hAnsi="Arial" w:cs="Arial"/>
                      <w:b/>
                      <w:bCs/>
                      <w:sz w:val="18"/>
                      <w:szCs w:val="18"/>
                    </w:rPr>
                  </w:pPr>
                  <w:r w:rsidRPr="00151F91">
                    <w:rPr>
                      <w:rFonts w:ascii="Arial" w:hAnsi="Arial" w:cs="Arial"/>
                      <w:b/>
                      <w:bCs/>
                      <w:color w:val="FFFFFF" w:themeColor="background1"/>
                      <w:sz w:val="18"/>
                      <w:szCs w:val="18"/>
                    </w:rPr>
                    <w:t xml:space="preserve">OTRAS </w:t>
                  </w:r>
                  <w:r w:rsidR="00AA3268" w:rsidRPr="00151F91">
                    <w:rPr>
                      <w:rFonts w:ascii="Arial" w:hAnsi="Arial" w:cs="Arial"/>
                      <w:b/>
                      <w:bCs/>
                      <w:color w:val="FFFFFF" w:themeColor="background1"/>
                      <w:sz w:val="18"/>
                      <w:szCs w:val="18"/>
                    </w:rPr>
                    <w:t>ESPECIFICACIONES</w:t>
                  </w:r>
                  <w:r w:rsidRPr="00151F91">
                    <w:rPr>
                      <w:rFonts w:ascii="Arial" w:hAnsi="Arial" w:cs="Arial"/>
                      <w:b/>
                      <w:bCs/>
                      <w:color w:val="FFFFFF" w:themeColor="background1"/>
                      <w:sz w:val="18"/>
                      <w:szCs w:val="18"/>
                    </w:rPr>
                    <w:t xml:space="preserve"> </w:t>
                  </w:r>
                  <w:r w:rsidR="00AA3268" w:rsidRPr="00151F91">
                    <w:rPr>
                      <w:rFonts w:ascii="Arial" w:hAnsi="Arial" w:cs="Arial"/>
                      <w:b/>
                      <w:bCs/>
                      <w:color w:val="FFFFFF" w:themeColor="background1"/>
                      <w:sz w:val="18"/>
                      <w:szCs w:val="18"/>
                    </w:rPr>
                    <w:t>TÉCNICAS</w:t>
                  </w:r>
                  <w:r w:rsidRPr="00151F91">
                    <w:rPr>
                      <w:rFonts w:ascii="Arial" w:hAnsi="Arial" w:cs="Arial"/>
                      <w:b/>
                      <w:bCs/>
                      <w:color w:val="FFFFFF" w:themeColor="background1"/>
                      <w:sz w:val="18"/>
                      <w:szCs w:val="18"/>
                    </w:rPr>
                    <w:t xml:space="preserve"> REQUERIDAS</w:t>
                  </w:r>
                </w:p>
              </w:tc>
            </w:tr>
          </w:tbl>
          <w:p w14:paraId="027B0557" w14:textId="77777777" w:rsidR="000730BF" w:rsidRPr="00151F91" w:rsidRDefault="000730BF" w:rsidP="00DA03F5">
            <w:pPr>
              <w:pStyle w:val="Prrafodelista"/>
              <w:numPr>
                <w:ilvl w:val="3"/>
                <w:numId w:val="54"/>
              </w:numPr>
              <w:tabs>
                <w:tab w:val="left" w:pos="284"/>
                <w:tab w:val="decimal" w:pos="360"/>
              </w:tabs>
              <w:ind w:left="492" w:hanging="283"/>
              <w:contextualSpacing/>
              <w:jc w:val="both"/>
              <w:rPr>
                <w:rFonts w:ascii="Arial" w:hAnsi="Arial" w:cs="Arial"/>
                <w:sz w:val="18"/>
                <w:szCs w:val="18"/>
              </w:rPr>
            </w:pPr>
            <w:r w:rsidRPr="00151F91">
              <w:rPr>
                <w:rFonts w:ascii="Arial" w:hAnsi="Arial" w:cs="Arial"/>
                <w:sz w:val="18"/>
                <w:szCs w:val="18"/>
              </w:rPr>
              <w:t xml:space="preserve">   Los proponentes deben presentar en su propuesta, modelos de pólizas, condicionados generales, clausulas adicionales y anexos que se otorgan en caso de adjudicación. El contenido (wording) de dichos modelos, debe corresponder al de uso común en el mercado y estar debidamente registrado en la ASFI (ex Superintendencia de Pensiones Valores y Seguros), ahora A.P.S. Autoridad de Pensiones y Seguros, según R.A. No. 070 de fecha 23 de abril de 1999 </w:t>
            </w:r>
            <w:r w:rsidRPr="00151F91">
              <w:rPr>
                <w:rFonts w:ascii="Arial" w:hAnsi="Arial" w:cs="Arial"/>
                <w:b/>
                <w:sz w:val="18"/>
                <w:szCs w:val="18"/>
              </w:rPr>
              <w:t>(Reglamento de Registro de Pólizas, Anexos y/o Clausulas Adicionales)</w:t>
            </w:r>
            <w:r w:rsidRPr="00151F91">
              <w:rPr>
                <w:rFonts w:ascii="Arial" w:hAnsi="Arial" w:cs="Arial"/>
                <w:sz w:val="18"/>
                <w:szCs w:val="18"/>
              </w:rPr>
              <w:t>, reservándose la entidad convocante el derecho de descalificar la propuesta que contenga cláusulas inadecuadas en su contenido.</w:t>
            </w:r>
          </w:p>
          <w:p w14:paraId="44889054" w14:textId="77777777" w:rsidR="000730BF" w:rsidRPr="00151F91" w:rsidRDefault="000730BF" w:rsidP="00DA03F5">
            <w:pPr>
              <w:pStyle w:val="Prrafodelista"/>
              <w:numPr>
                <w:ilvl w:val="3"/>
                <w:numId w:val="54"/>
              </w:numPr>
              <w:ind w:left="492" w:hanging="283"/>
              <w:jc w:val="both"/>
              <w:rPr>
                <w:rFonts w:ascii="Arial" w:hAnsi="Arial" w:cs="Arial"/>
                <w:sz w:val="18"/>
                <w:szCs w:val="18"/>
              </w:rPr>
            </w:pPr>
            <w:r w:rsidRPr="00151F91">
              <w:rPr>
                <w:rFonts w:ascii="Arial" w:hAnsi="Arial" w:cs="Arial"/>
                <w:sz w:val="18"/>
                <w:szCs w:val="18"/>
              </w:rPr>
              <w:t>El método de selección, es el “precio evaluado más bajo”, y en función al cumplimiento de los requisitos de presentación de los documentos de orden legal/administrativo y especificaciones técnicas, establecidos en el presente documento.</w:t>
            </w:r>
          </w:p>
          <w:p w14:paraId="4615C96C" w14:textId="77777777" w:rsidR="000730BF" w:rsidRPr="00151F91" w:rsidRDefault="000730BF" w:rsidP="00DA03F5">
            <w:pPr>
              <w:pStyle w:val="Prrafodelista"/>
              <w:numPr>
                <w:ilvl w:val="3"/>
                <w:numId w:val="54"/>
              </w:numPr>
              <w:tabs>
                <w:tab w:val="left" w:pos="270"/>
              </w:tabs>
              <w:ind w:left="492" w:hanging="283"/>
              <w:contextualSpacing/>
              <w:jc w:val="both"/>
              <w:rPr>
                <w:rFonts w:ascii="Arial" w:hAnsi="Arial" w:cs="Arial"/>
                <w:sz w:val="18"/>
                <w:szCs w:val="18"/>
              </w:rPr>
            </w:pPr>
            <w:r w:rsidRPr="00151F91">
              <w:rPr>
                <w:rFonts w:ascii="Arial" w:hAnsi="Arial" w:cs="Arial"/>
                <w:sz w:val="18"/>
                <w:szCs w:val="18"/>
              </w:rPr>
              <w:t xml:space="preserve">En caso de cotización facultativa, la compañía de seguros debe presentar el respaldo correspondiente del </w:t>
            </w:r>
            <w:r w:rsidRPr="00151F91">
              <w:rPr>
                <w:rFonts w:ascii="Arial" w:hAnsi="Arial" w:cs="Arial"/>
                <w:b/>
                <w:sz w:val="18"/>
                <w:szCs w:val="18"/>
                <w:u w:val="single"/>
              </w:rPr>
              <w:t>Reasegurador Líder con firmas autorizadas</w:t>
            </w:r>
            <w:r w:rsidRPr="00151F91">
              <w:rPr>
                <w:rFonts w:ascii="Arial" w:hAnsi="Arial" w:cs="Arial"/>
                <w:b/>
                <w:sz w:val="18"/>
                <w:szCs w:val="18"/>
                <w:u w:val="single"/>
                <w:lang w:val="es-US"/>
              </w:rPr>
              <w:t xml:space="preserve"> del mismo</w:t>
            </w:r>
            <w:r w:rsidRPr="00151F91">
              <w:rPr>
                <w:rFonts w:ascii="Arial" w:hAnsi="Arial" w:cs="Arial"/>
                <w:sz w:val="18"/>
                <w:szCs w:val="18"/>
              </w:rPr>
              <w:t>, adicional al formulario de Datos del Reasegurador.</w:t>
            </w:r>
          </w:p>
          <w:p w14:paraId="598B4864" w14:textId="7156B0DB" w:rsidR="000730BF" w:rsidRPr="00050964" w:rsidRDefault="000730BF" w:rsidP="00050964">
            <w:pPr>
              <w:tabs>
                <w:tab w:val="left" w:pos="270"/>
              </w:tabs>
              <w:contextualSpacing/>
              <w:jc w:val="both"/>
              <w:rPr>
                <w:rFonts w:ascii="Arial" w:hAnsi="Arial" w:cs="Arial"/>
                <w:b/>
                <w:sz w:val="18"/>
                <w:szCs w:val="18"/>
                <w:lang w:eastAsia="es-BO"/>
              </w:rPr>
            </w:pPr>
          </w:p>
        </w:tc>
      </w:tr>
      <w:tr w:rsidR="000730BF" w:rsidRPr="00151F91" w14:paraId="22F4D040" w14:textId="77777777" w:rsidTr="000730BF">
        <w:trPr>
          <w:trHeight w:val="225"/>
          <w:jc w:val="center"/>
        </w:trPr>
        <w:tc>
          <w:tcPr>
            <w:tcW w:w="10065" w:type="dxa"/>
            <w:shd w:val="clear" w:color="auto" w:fill="auto"/>
            <w:vAlign w:val="center"/>
          </w:tcPr>
          <w:p w14:paraId="6FE4EFE3" w14:textId="77777777" w:rsidR="000730BF" w:rsidRPr="00151F91" w:rsidRDefault="000730BF" w:rsidP="000730BF">
            <w:pPr>
              <w:pStyle w:val="Sinespaciado"/>
              <w:ind w:firstLine="209"/>
              <w:rPr>
                <w:rFonts w:ascii="Arial" w:hAnsi="Arial" w:cs="Arial"/>
                <w:sz w:val="18"/>
                <w:szCs w:val="18"/>
                <w:lang w:eastAsia="es-BO"/>
              </w:rPr>
            </w:pPr>
            <w:r w:rsidRPr="00151F91">
              <w:rPr>
                <w:rFonts w:ascii="Arial" w:hAnsi="Arial" w:cs="Arial"/>
                <w:b/>
                <w:sz w:val="18"/>
                <w:szCs w:val="18"/>
                <w:highlight w:val="lightGray"/>
                <w:lang w:eastAsia="es-BO"/>
              </w:rPr>
              <w:lastRenderedPageBreak/>
              <w:t>PRIMA TOTAL</w:t>
            </w:r>
            <w:r w:rsidRPr="00151F91">
              <w:rPr>
                <w:rFonts w:ascii="Arial" w:hAnsi="Arial" w:cs="Arial"/>
                <w:sz w:val="18"/>
                <w:szCs w:val="18"/>
                <w:highlight w:val="lightGray"/>
                <w:lang w:eastAsia="es-BO"/>
              </w:rPr>
              <w:t>:</w:t>
            </w:r>
          </w:p>
          <w:p w14:paraId="3CD3C336" w14:textId="77777777" w:rsidR="000730BF" w:rsidRPr="00151F91" w:rsidRDefault="000730BF" w:rsidP="000730BF">
            <w:pPr>
              <w:pStyle w:val="Sinespaciado"/>
              <w:ind w:firstLine="209"/>
              <w:rPr>
                <w:rFonts w:ascii="Arial" w:hAnsi="Arial" w:cs="Arial"/>
                <w:sz w:val="18"/>
                <w:szCs w:val="18"/>
                <w:lang w:eastAsia="es-BO"/>
              </w:rPr>
            </w:pPr>
            <w:r w:rsidRPr="00151F91">
              <w:rPr>
                <w:rFonts w:ascii="Arial" w:hAnsi="Arial" w:cs="Arial"/>
                <w:sz w:val="18"/>
                <w:szCs w:val="18"/>
                <w:lang w:eastAsia="es-BO"/>
              </w:rPr>
              <w:t>EXPRESADA EN BOLIVIANOS</w:t>
            </w:r>
          </w:p>
        </w:tc>
      </w:tr>
      <w:tr w:rsidR="000730BF" w:rsidRPr="00151F91" w14:paraId="37BEFA02" w14:textId="77777777" w:rsidTr="000730BF">
        <w:trPr>
          <w:trHeight w:val="225"/>
          <w:jc w:val="center"/>
        </w:trPr>
        <w:tc>
          <w:tcPr>
            <w:tcW w:w="10065" w:type="dxa"/>
            <w:shd w:val="clear" w:color="auto" w:fill="auto"/>
            <w:vAlign w:val="center"/>
          </w:tcPr>
          <w:p w14:paraId="24E5F4BA" w14:textId="77777777" w:rsidR="000730BF" w:rsidRPr="00151F91" w:rsidRDefault="000730BF" w:rsidP="000730BF">
            <w:pPr>
              <w:pStyle w:val="Sinespaciado"/>
              <w:ind w:firstLine="209"/>
              <w:rPr>
                <w:rFonts w:ascii="Arial" w:hAnsi="Arial" w:cs="Arial"/>
                <w:b/>
                <w:sz w:val="18"/>
                <w:szCs w:val="18"/>
                <w:lang w:eastAsia="es-BO"/>
              </w:rPr>
            </w:pPr>
          </w:p>
          <w:p w14:paraId="24EA565E" w14:textId="77777777" w:rsidR="000730BF" w:rsidRPr="00151F91" w:rsidRDefault="000730BF" w:rsidP="000730BF">
            <w:pPr>
              <w:pStyle w:val="Sinespaciado"/>
              <w:ind w:firstLine="209"/>
              <w:rPr>
                <w:rFonts w:ascii="Arial" w:hAnsi="Arial" w:cs="Arial"/>
                <w:sz w:val="18"/>
                <w:szCs w:val="18"/>
                <w:lang w:eastAsia="es-BO"/>
              </w:rPr>
            </w:pPr>
            <w:r w:rsidRPr="00151F91">
              <w:rPr>
                <w:rFonts w:ascii="Arial" w:hAnsi="Arial" w:cs="Arial"/>
                <w:b/>
                <w:sz w:val="18"/>
                <w:szCs w:val="18"/>
                <w:highlight w:val="lightGray"/>
                <w:lang w:eastAsia="es-BO"/>
              </w:rPr>
              <w:t>VIGENCIA</w:t>
            </w:r>
            <w:r w:rsidRPr="00151F91">
              <w:rPr>
                <w:rFonts w:ascii="Arial" w:hAnsi="Arial" w:cs="Arial"/>
                <w:sz w:val="18"/>
                <w:szCs w:val="18"/>
                <w:highlight w:val="lightGray"/>
                <w:lang w:eastAsia="es-BO"/>
              </w:rPr>
              <w:t>:</w:t>
            </w:r>
          </w:p>
          <w:p w14:paraId="4D0022F9" w14:textId="77777777" w:rsidR="000730BF" w:rsidRPr="00151F91" w:rsidRDefault="000730BF" w:rsidP="000730BF">
            <w:pPr>
              <w:tabs>
                <w:tab w:val="left" w:pos="3119"/>
              </w:tabs>
              <w:ind w:left="3402" w:hanging="3402"/>
              <w:jc w:val="both"/>
              <w:rPr>
                <w:rFonts w:ascii="Arial" w:hAnsi="Arial" w:cs="Arial"/>
                <w:sz w:val="18"/>
                <w:szCs w:val="18"/>
              </w:rPr>
            </w:pPr>
            <w:r w:rsidRPr="00151F91">
              <w:rPr>
                <w:rFonts w:ascii="Arial" w:hAnsi="Arial" w:cs="Arial"/>
                <w:sz w:val="18"/>
                <w:szCs w:val="18"/>
                <w:lang w:eastAsia="es-BO"/>
              </w:rPr>
              <w:t xml:space="preserve">    UN AÑO</w:t>
            </w:r>
          </w:p>
          <w:p w14:paraId="194A8798" w14:textId="77777777" w:rsidR="000730BF" w:rsidRPr="00151F91" w:rsidRDefault="000730BF" w:rsidP="000730BF">
            <w:pPr>
              <w:pStyle w:val="Sinespaciado"/>
              <w:ind w:firstLine="209"/>
              <w:rPr>
                <w:rFonts w:ascii="Arial" w:hAnsi="Arial" w:cs="Arial"/>
                <w:b/>
                <w:sz w:val="18"/>
                <w:szCs w:val="18"/>
                <w:lang w:eastAsia="es-BO"/>
              </w:rPr>
            </w:pPr>
          </w:p>
          <w:p w14:paraId="5B40A397" w14:textId="77777777" w:rsidR="000730BF" w:rsidRPr="00151F91" w:rsidRDefault="000730BF" w:rsidP="000730BF">
            <w:pPr>
              <w:tabs>
                <w:tab w:val="left" w:pos="3240"/>
                <w:tab w:val="decimal" w:pos="7371"/>
              </w:tabs>
              <w:ind w:left="209"/>
              <w:jc w:val="both"/>
              <w:rPr>
                <w:rFonts w:ascii="Arial" w:hAnsi="Arial" w:cs="Arial"/>
                <w:sz w:val="18"/>
                <w:szCs w:val="18"/>
                <w:lang w:val="es-BO"/>
              </w:rPr>
            </w:pPr>
            <w:r w:rsidRPr="00151F91">
              <w:rPr>
                <w:rFonts w:ascii="Arial" w:hAnsi="Arial" w:cs="Arial"/>
                <w:b/>
                <w:sz w:val="18"/>
                <w:szCs w:val="18"/>
                <w:highlight w:val="lightGray"/>
                <w:lang w:val="es-BO"/>
              </w:rPr>
              <w:t>FORMA DE PAGO</w:t>
            </w:r>
            <w:r w:rsidRPr="00151F91">
              <w:rPr>
                <w:rFonts w:ascii="Arial" w:hAnsi="Arial" w:cs="Arial"/>
                <w:b/>
                <w:sz w:val="18"/>
                <w:szCs w:val="18"/>
                <w:lang w:val="es-BO"/>
              </w:rPr>
              <w:t xml:space="preserve">: </w:t>
            </w:r>
            <w:r w:rsidRPr="00151F91">
              <w:rPr>
                <w:rFonts w:ascii="Arial" w:hAnsi="Arial" w:cs="Arial"/>
                <w:sz w:val="18"/>
                <w:szCs w:val="18"/>
                <w:lang w:val="es-BO"/>
              </w:rPr>
              <w:t>La forma de pago de las Primas será vía SIGEP posterior a la recepción y aceptación de las pólizas y la entrega de las facturas correspondientes.</w:t>
            </w:r>
          </w:p>
          <w:p w14:paraId="59D0BBBC" w14:textId="77777777" w:rsidR="000730BF" w:rsidRPr="00151F91" w:rsidRDefault="000730BF" w:rsidP="000730BF">
            <w:pPr>
              <w:pStyle w:val="Sinespaciado"/>
              <w:ind w:firstLine="209"/>
              <w:rPr>
                <w:rFonts w:ascii="Arial" w:hAnsi="Arial" w:cs="Arial"/>
                <w:sz w:val="18"/>
                <w:szCs w:val="18"/>
                <w:lang w:eastAsia="es-BO"/>
              </w:rPr>
            </w:pPr>
          </w:p>
        </w:tc>
      </w:tr>
    </w:tbl>
    <w:p w14:paraId="3489E8FB" w14:textId="77777777" w:rsidR="000730BF" w:rsidRPr="00151F91" w:rsidRDefault="000730BF" w:rsidP="000730BF">
      <w:pPr>
        <w:rPr>
          <w:rFonts w:ascii="Arial" w:hAnsi="Arial" w:cs="Arial"/>
        </w:rPr>
      </w:pPr>
    </w:p>
    <w:p w14:paraId="29BBBF40" w14:textId="77777777" w:rsidR="000730BF" w:rsidRPr="00151F91" w:rsidRDefault="000730BF" w:rsidP="000730BF">
      <w:pPr>
        <w:rPr>
          <w:rFonts w:ascii="Arial" w:hAnsi="Arial" w:cs="Arial"/>
        </w:rPr>
      </w:pPr>
    </w:p>
    <w:p w14:paraId="22A4BA77" w14:textId="77777777" w:rsidR="000730BF" w:rsidRPr="00151F91" w:rsidRDefault="000730BF" w:rsidP="000730BF">
      <w:pPr>
        <w:rPr>
          <w:rFonts w:ascii="Arial" w:hAnsi="Arial" w:cs="Arial"/>
        </w:rPr>
      </w:pPr>
    </w:p>
    <w:p w14:paraId="24923442" w14:textId="77777777" w:rsidR="000730BF" w:rsidRPr="00151F91" w:rsidRDefault="000730BF" w:rsidP="000730BF">
      <w:pPr>
        <w:rPr>
          <w:rFonts w:ascii="Arial" w:hAnsi="Arial" w:cs="Arial"/>
        </w:rPr>
      </w:pPr>
    </w:p>
    <w:p w14:paraId="17EB9754" w14:textId="77777777" w:rsidR="000730BF" w:rsidRPr="00151F91" w:rsidRDefault="000730BF" w:rsidP="000730BF">
      <w:pPr>
        <w:rPr>
          <w:rFonts w:ascii="Arial" w:hAnsi="Arial" w:cs="Arial"/>
        </w:rPr>
      </w:pPr>
    </w:p>
    <w:p w14:paraId="441932B4" w14:textId="77777777" w:rsidR="000730BF" w:rsidRPr="00151F91" w:rsidRDefault="000730BF" w:rsidP="000730BF">
      <w:pPr>
        <w:rPr>
          <w:rFonts w:ascii="Arial" w:hAnsi="Arial" w:cs="Arial"/>
        </w:rPr>
      </w:pPr>
    </w:p>
    <w:p w14:paraId="15BAFE48" w14:textId="77777777" w:rsidR="000730BF" w:rsidRPr="00151F91" w:rsidRDefault="000730BF" w:rsidP="000730BF">
      <w:pPr>
        <w:rPr>
          <w:rFonts w:ascii="Arial" w:hAnsi="Arial" w:cs="Arial"/>
        </w:rPr>
      </w:pPr>
    </w:p>
    <w:p w14:paraId="41B9D04C" w14:textId="77777777" w:rsidR="000730BF" w:rsidRPr="00151F91" w:rsidRDefault="000730BF" w:rsidP="000730BF">
      <w:pPr>
        <w:rPr>
          <w:rFonts w:ascii="Arial" w:hAnsi="Arial" w:cs="Arial"/>
        </w:rPr>
      </w:pPr>
    </w:p>
    <w:p w14:paraId="1078B9AC" w14:textId="77777777" w:rsidR="000730BF" w:rsidRPr="00151F91" w:rsidRDefault="000730BF" w:rsidP="000730BF">
      <w:pPr>
        <w:rPr>
          <w:rFonts w:ascii="Arial" w:hAnsi="Arial" w:cs="Arial"/>
        </w:rPr>
      </w:pPr>
    </w:p>
    <w:p w14:paraId="0277A898" w14:textId="77777777" w:rsidR="000730BF" w:rsidRPr="00151F91" w:rsidRDefault="000730BF" w:rsidP="000730BF">
      <w:pPr>
        <w:rPr>
          <w:rFonts w:ascii="Arial" w:hAnsi="Arial" w:cs="Arial"/>
        </w:rPr>
      </w:pPr>
    </w:p>
    <w:p w14:paraId="438B9008" w14:textId="77777777" w:rsidR="000730BF" w:rsidRPr="00151F91" w:rsidRDefault="000730BF" w:rsidP="000730BF">
      <w:pPr>
        <w:rPr>
          <w:rFonts w:ascii="Arial" w:hAnsi="Arial" w:cs="Arial"/>
        </w:rPr>
      </w:pPr>
    </w:p>
    <w:p w14:paraId="5C216151" w14:textId="77777777" w:rsidR="000730BF" w:rsidRPr="00151F91" w:rsidRDefault="000730BF" w:rsidP="000730BF">
      <w:pPr>
        <w:rPr>
          <w:rFonts w:ascii="Arial" w:hAnsi="Arial" w:cs="Arial"/>
        </w:rPr>
      </w:pPr>
    </w:p>
    <w:p w14:paraId="079F4C2D" w14:textId="733F4C91" w:rsidR="000730BF" w:rsidRDefault="000730BF" w:rsidP="000730BF">
      <w:pPr>
        <w:rPr>
          <w:rFonts w:ascii="Arial" w:hAnsi="Arial" w:cs="Arial"/>
        </w:rPr>
      </w:pPr>
    </w:p>
    <w:p w14:paraId="5E694BA3" w14:textId="2CC3A6FF" w:rsidR="00050964" w:rsidRDefault="00050964" w:rsidP="000730BF">
      <w:pPr>
        <w:rPr>
          <w:rFonts w:ascii="Arial" w:hAnsi="Arial" w:cs="Arial"/>
        </w:rPr>
      </w:pPr>
    </w:p>
    <w:p w14:paraId="68EA601F" w14:textId="602EB0EC" w:rsidR="00050964" w:rsidRDefault="00050964" w:rsidP="000730BF">
      <w:pPr>
        <w:rPr>
          <w:rFonts w:ascii="Arial" w:hAnsi="Arial" w:cs="Arial"/>
        </w:rPr>
      </w:pPr>
    </w:p>
    <w:p w14:paraId="7A463342" w14:textId="316286A7" w:rsidR="00050964" w:rsidRDefault="00050964" w:rsidP="000730BF">
      <w:pPr>
        <w:rPr>
          <w:rFonts w:ascii="Arial" w:hAnsi="Arial" w:cs="Arial"/>
        </w:rPr>
      </w:pPr>
    </w:p>
    <w:p w14:paraId="2BD47B8D" w14:textId="4D20EDA1" w:rsidR="00050964" w:rsidRDefault="00050964" w:rsidP="000730BF">
      <w:pPr>
        <w:rPr>
          <w:rFonts w:ascii="Arial" w:hAnsi="Arial" w:cs="Arial"/>
        </w:rPr>
      </w:pPr>
    </w:p>
    <w:p w14:paraId="03490745" w14:textId="36B98E96" w:rsidR="00050964" w:rsidRDefault="00050964" w:rsidP="000730BF">
      <w:pPr>
        <w:rPr>
          <w:rFonts w:ascii="Arial" w:hAnsi="Arial" w:cs="Arial"/>
        </w:rPr>
      </w:pPr>
    </w:p>
    <w:p w14:paraId="079FDD26" w14:textId="4730D3C3" w:rsidR="00050964" w:rsidRDefault="00050964" w:rsidP="000730BF">
      <w:pPr>
        <w:rPr>
          <w:rFonts w:ascii="Arial" w:hAnsi="Arial" w:cs="Arial"/>
        </w:rPr>
      </w:pPr>
    </w:p>
    <w:p w14:paraId="3738AAC5" w14:textId="17F6675D" w:rsidR="00050964" w:rsidRDefault="00050964" w:rsidP="000730BF">
      <w:pPr>
        <w:rPr>
          <w:rFonts w:ascii="Arial" w:hAnsi="Arial" w:cs="Arial"/>
        </w:rPr>
      </w:pPr>
    </w:p>
    <w:p w14:paraId="62E81501" w14:textId="55574239" w:rsidR="00050964" w:rsidRDefault="00050964" w:rsidP="000730BF">
      <w:pPr>
        <w:rPr>
          <w:rFonts w:ascii="Arial" w:hAnsi="Arial" w:cs="Arial"/>
        </w:rPr>
      </w:pPr>
    </w:p>
    <w:p w14:paraId="0F9471BB" w14:textId="709EF47E" w:rsidR="005D2FB9" w:rsidRDefault="005D2FB9" w:rsidP="000730BF">
      <w:pPr>
        <w:rPr>
          <w:rFonts w:ascii="Arial" w:hAnsi="Arial" w:cs="Arial"/>
        </w:rPr>
      </w:pPr>
    </w:p>
    <w:p w14:paraId="1D168800" w14:textId="17F20E26" w:rsidR="005D2FB9" w:rsidRDefault="005D2FB9" w:rsidP="000730BF">
      <w:pPr>
        <w:rPr>
          <w:rFonts w:ascii="Arial" w:hAnsi="Arial" w:cs="Arial"/>
        </w:rPr>
      </w:pPr>
    </w:p>
    <w:p w14:paraId="3C158D0A" w14:textId="193B825B" w:rsidR="005D2FB9" w:rsidRDefault="005D2FB9" w:rsidP="000730BF">
      <w:pPr>
        <w:rPr>
          <w:rFonts w:ascii="Arial" w:hAnsi="Arial" w:cs="Arial"/>
        </w:rPr>
      </w:pPr>
    </w:p>
    <w:p w14:paraId="1B049256" w14:textId="38E285CD" w:rsidR="005D2FB9" w:rsidRDefault="005D2FB9" w:rsidP="000730BF">
      <w:pPr>
        <w:rPr>
          <w:rFonts w:ascii="Arial" w:hAnsi="Arial" w:cs="Arial"/>
        </w:rPr>
      </w:pPr>
    </w:p>
    <w:p w14:paraId="6533CDBB" w14:textId="10603E6C" w:rsidR="005D2FB9" w:rsidRDefault="005D2FB9" w:rsidP="000730BF">
      <w:pPr>
        <w:rPr>
          <w:rFonts w:ascii="Arial" w:hAnsi="Arial" w:cs="Arial"/>
        </w:rPr>
      </w:pPr>
    </w:p>
    <w:p w14:paraId="57477A3E" w14:textId="6662119B" w:rsidR="005D2FB9" w:rsidRDefault="005D2FB9" w:rsidP="000730BF">
      <w:pPr>
        <w:rPr>
          <w:rFonts w:ascii="Arial" w:hAnsi="Arial" w:cs="Arial"/>
        </w:rPr>
      </w:pPr>
    </w:p>
    <w:p w14:paraId="5B4A615E" w14:textId="6BCDA1D9" w:rsidR="005D2FB9" w:rsidRDefault="005D2FB9" w:rsidP="000730BF">
      <w:pPr>
        <w:rPr>
          <w:rFonts w:ascii="Arial" w:hAnsi="Arial" w:cs="Arial"/>
        </w:rPr>
      </w:pPr>
    </w:p>
    <w:p w14:paraId="4AC70089" w14:textId="6F94A803" w:rsidR="005D2FB9" w:rsidRDefault="005D2FB9" w:rsidP="000730BF">
      <w:pPr>
        <w:rPr>
          <w:rFonts w:ascii="Arial" w:hAnsi="Arial" w:cs="Arial"/>
        </w:rPr>
      </w:pPr>
    </w:p>
    <w:p w14:paraId="34FE742D" w14:textId="77777777" w:rsidR="005D2FB9" w:rsidRDefault="005D2FB9" w:rsidP="000730BF">
      <w:pPr>
        <w:rPr>
          <w:rFonts w:ascii="Arial" w:hAnsi="Arial" w:cs="Arial"/>
        </w:rPr>
      </w:pPr>
    </w:p>
    <w:p w14:paraId="05C2D344" w14:textId="77777777" w:rsidR="00050964" w:rsidRPr="00151F91" w:rsidRDefault="00050964" w:rsidP="000730BF">
      <w:pPr>
        <w:rPr>
          <w:rFonts w:ascii="Arial" w:hAnsi="Arial" w:cs="Arial"/>
        </w:rPr>
      </w:pPr>
    </w:p>
    <w:p w14:paraId="053A1578" w14:textId="77777777" w:rsidR="000730BF" w:rsidRPr="00151F91" w:rsidRDefault="000730BF" w:rsidP="000730BF">
      <w:pPr>
        <w:rPr>
          <w:rFonts w:ascii="Arial" w:hAnsi="Arial" w:cs="Arial"/>
        </w:rPr>
      </w:pPr>
    </w:p>
    <w:p w14:paraId="20565C23" w14:textId="6B11945B" w:rsidR="000730BF" w:rsidRDefault="000730BF" w:rsidP="000730BF">
      <w:pPr>
        <w:rPr>
          <w:rFonts w:ascii="Arial" w:hAnsi="Arial" w:cs="Arial"/>
        </w:rPr>
      </w:pPr>
    </w:p>
    <w:p w14:paraId="1C756803" w14:textId="77777777" w:rsidR="00050964" w:rsidRPr="00151F91" w:rsidRDefault="00050964" w:rsidP="000730BF">
      <w:pPr>
        <w:rPr>
          <w:rFonts w:ascii="Arial" w:hAnsi="Arial" w:cs="Arial"/>
        </w:rPr>
      </w:pPr>
    </w:p>
    <w:p w14:paraId="2C195F64" w14:textId="77777777" w:rsidR="000730BF" w:rsidRPr="00151F91" w:rsidRDefault="000730BF" w:rsidP="000730BF">
      <w:pPr>
        <w:rPr>
          <w:rFonts w:ascii="Arial" w:hAnsi="Arial" w:cs="Arial"/>
        </w:rPr>
      </w:pPr>
    </w:p>
    <w:p w14:paraId="646D4D67" w14:textId="77777777" w:rsidR="000730BF" w:rsidRPr="00151F91" w:rsidRDefault="000730BF" w:rsidP="000730BF">
      <w:pPr>
        <w:rPr>
          <w:rFonts w:ascii="Arial" w:hAnsi="Arial" w:cs="Arial"/>
        </w:rPr>
      </w:pPr>
    </w:p>
    <w:p w14:paraId="503F4C99" w14:textId="77777777" w:rsidR="000730BF" w:rsidRPr="00151F91" w:rsidRDefault="000730BF" w:rsidP="000730BF">
      <w:pPr>
        <w:pStyle w:val="Ttulo1"/>
        <w:numPr>
          <w:ilvl w:val="0"/>
          <w:numId w:val="0"/>
        </w:numPr>
        <w:ind w:left="432" w:hanging="432"/>
        <w:jc w:val="center"/>
        <w:rPr>
          <w:sz w:val="18"/>
          <w:szCs w:val="18"/>
          <w:u w:val="single"/>
        </w:rPr>
      </w:pPr>
      <w:r w:rsidRPr="00151F91">
        <w:rPr>
          <w:sz w:val="18"/>
          <w:szCs w:val="18"/>
          <w:u w:val="single"/>
        </w:rPr>
        <w:lastRenderedPageBreak/>
        <w:t>ESPECIFICACIONES TÉCNICAS AUTOMOTORES</w:t>
      </w:r>
    </w:p>
    <w:p w14:paraId="276A5DCE" w14:textId="77777777" w:rsidR="000730BF" w:rsidRPr="00151F91" w:rsidRDefault="000730BF" w:rsidP="000730BF">
      <w:pPr>
        <w:rPr>
          <w:rFonts w:ascii="Arial" w:hAnsi="Arial" w:cs="Arial"/>
          <w:b/>
          <w:bCs/>
          <w:sz w:val="18"/>
          <w:szCs w:val="18"/>
        </w:rPr>
      </w:pPr>
    </w:p>
    <w:p w14:paraId="369D619B" w14:textId="77777777" w:rsidR="000730BF" w:rsidRPr="00151F91" w:rsidRDefault="000730BF" w:rsidP="000730BF">
      <w:pPr>
        <w:tabs>
          <w:tab w:val="left" w:pos="2552"/>
        </w:tabs>
        <w:ind w:left="2835" w:hanging="2835"/>
        <w:jc w:val="both"/>
        <w:rPr>
          <w:rFonts w:ascii="Arial" w:hAnsi="Arial" w:cs="Arial"/>
          <w:sz w:val="18"/>
          <w:szCs w:val="18"/>
        </w:rPr>
      </w:pPr>
      <w:r w:rsidRPr="00151F91">
        <w:rPr>
          <w:rFonts w:ascii="Arial" w:hAnsi="Arial" w:cs="Arial"/>
          <w:b/>
          <w:bCs/>
          <w:sz w:val="18"/>
          <w:szCs w:val="18"/>
        </w:rPr>
        <w:t>ASEGURADOS</w:t>
      </w:r>
      <w:r w:rsidRPr="00151F91">
        <w:rPr>
          <w:rFonts w:ascii="Arial" w:hAnsi="Arial" w:cs="Arial"/>
          <w:b/>
          <w:sz w:val="18"/>
          <w:szCs w:val="18"/>
        </w:rPr>
        <w:tab/>
      </w:r>
      <w:r w:rsidRPr="00151F91">
        <w:rPr>
          <w:rFonts w:ascii="Arial" w:hAnsi="Arial" w:cs="Arial"/>
          <w:b/>
          <w:sz w:val="18"/>
          <w:szCs w:val="18"/>
        </w:rPr>
        <w:tab/>
        <w:t xml:space="preserve">:     </w:t>
      </w:r>
      <w:r w:rsidRPr="00151F91">
        <w:rPr>
          <w:rFonts w:ascii="Arial" w:hAnsi="Arial" w:cs="Arial"/>
          <w:sz w:val="18"/>
          <w:szCs w:val="18"/>
        </w:rPr>
        <w:t>AUTORIDAD DE SUPERVISIÓN DEL SISTEMA FINANCIERO</w:t>
      </w:r>
    </w:p>
    <w:p w14:paraId="4EB652DF" w14:textId="77777777" w:rsidR="000730BF" w:rsidRPr="00151F91" w:rsidRDefault="000730BF" w:rsidP="000730BF">
      <w:pPr>
        <w:tabs>
          <w:tab w:val="left" w:pos="2835"/>
        </w:tabs>
        <w:ind w:left="2835" w:hanging="2835"/>
        <w:jc w:val="both"/>
        <w:rPr>
          <w:rFonts w:ascii="Arial" w:hAnsi="Arial" w:cs="Arial"/>
          <w:b/>
          <w:bCs/>
          <w:sz w:val="18"/>
          <w:szCs w:val="18"/>
        </w:rPr>
      </w:pPr>
      <w:r w:rsidRPr="00151F91">
        <w:rPr>
          <w:rFonts w:ascii="Arial" w:hAnsi="Arial" w:cs="Arial"/>
          <w:b/>
          <w:bCs/>
          <w:sz w:val="18"/>
          <w:szCs w:val="18"/>
        </w:rPr>
        <w:tab/>
      </w:r>
    </w:p>
    <w:p w14:paraId="43960D81" w14:textId="4AB0DDDC" w:rsidR="000730BF" w:rsidRPr="00151F91" w:rsidRDefault="00050964" w:rsidP="000730BF">
      <w:pPr>
        <w:tabs>
          <w:tab w:val="left" w:pos="2552"/>
        </w:tabs>
        <w:ind w:left="2835" w:hanging="2835"/>
        <w:rPr>
          <w:rFonts w:ascii="Arial" w:hAnsi="Arial" w:cs="Arial"/>
          <w:sz w:val="18"/>
          <w:szCs w:val="18"/>
        </w:rPr>
      </w:pPr>
      <w:r w:rsidRPr="00151F91">
        <w:rPr>
          <w:rFonts w:ascii="Arial" w:hAnsi="Arial" w:cs="Arial"/>
          <w:b/>
          <w:bCs/>
          <w:sz w:val="18"/>
          <w:szCs w:val="18"/>
        </w:rPr>
        <w:t>DIRECCIÓN</w:t>
      </w:r>
      <w:r w:rsidR="000730BF" w:rsidRPr="00151F91">
        <w:rPr>
          <w:rFonts w:ascii="Arial" w:hAnsi="Arial" w:cs="Arial"/>
          <w:b/>
          <w:bCs/>
          <w:sz w:val="18"/>
          <w:szCs w:val="18"/>
        </w:rPr>
        <w:t xml:space="preserve"> LEGAL</w:t>
      </w:r>
      <w:r w:rsidR="000730BF" w:rsidRPr="00151F91">
        <w:rPr>
          <w:rFonts w:ascii="Arial" w:hAnsi="Arial" w:cs="Arial"/>
          <w:sz w:val="18"/>
          <w:szCs w:val="18"/>
        </w:rPr>
        <w:tab/>
      </w:r>
      <w:r w:rsidR="000730BF" w:rsidRPr="00151F91">
        <w:rPr>
          <w:rFonts w:ascii="Arial" w:hAnsi="Arial" w:cs="Arial"/>
          <w:sz w:val="18"/>
          <w:szCs w:val="18"/>
        </w:rPr>
        <w:tab/>
        <w:t>:     PLAZA ISABEL LA CATÓLICA No. 2507</w:t>
      </w:r>
    </w:p>
    <w:p w14:paraId="6E90D531" w14:textId="77777777" w:rsidR="000730BF" w:rsidRPr="00151F91" w:rsidRDefault="000730BF" w:rsidP="000730BF">
      <w:pPr>
        <w:tabs>
          <w:tab w:val="left" w:pos="2552"/>
        </w:tabs>
        <w:rPr>
          <w:rFonts w:ascii="Arial" w:hAnsi="Arial" w:cs="Arial"/>
          <w:sz w:val="18"/>
          <w:szCs w:val="18"/>
        </w:rPr>
      </w:pPr>
    </w:p>
    <w:p w14:paraId="454FB602" w14:textId="77777777" w:rsidR="000730BF" w:rsidRPr="00151F91" w:rsidRDefault="000730BF" w:rsidP="000730BF">
      <w:pPr>
        <w:tabs>
          <w:tab w:val="left" w:pos="3119"/>
        </w:tabs>
        <w:ind w:left="3119" w:hanging="3119"/>
        <w:jc w:val="both"/>
        <w:rPr>
          <w:rFonts w:ascii="Arial" w:hAnsi="Arial" w:cs="Arial"/>
          <w:b/>
          <w:bCs/>
          <w:sz w:val="18"/>
          <w:szCs w:val="18"/>
        </w:rPr>
      </w:pPr>
      <w:r w:rsidRPr="00151F91">
        <w:rPr>
          <w:rFonts w:ascii="Arial" w:hAnsi="Arial" w:cs="Arial"/>
          <w:b/>
          <w:bCs/>
          <w:sz w:val="18"/>
          <w:szCs w:val="18"/>
        </w:rPr>
        <w:t xml:space="preserve">ACTIVIDAD DEL ASEGURADO        </w:t>
      </w:r>
      <w:r w:rsidRPr="00151F91">
        <w:rPr>
          <w:rFonts w:ascii="Arial" w:hAnsi="Arial" w:cs="Arial"/>
          <w:sz w:val="18"/>
          <w:szCs w:val="18"/>
        </w:rPr>
        <w:t>:</w:t>
      </w:r>
      <w:r w:rsidRPr="00151F91">
        <w:rPr>
          <w:rFonts w:ascii="Arial" w:hAnsi="Arial" w:cs="Arial"/>
          <w:sz w:val="18"/>
          <w:szCs w:val="18"/>
        </w:rPr>
        <w:tab/>
        <w:t xml:space="preserve">Regular, supervisar y controlar el sistema financiero, velando por su estabilidad, solvencia, eficiencia y transparencia, precautelando el ahorro y su inversión que es de interés público, en el marco de los principios constitucionales del Estado </w:t>
      </w:r>
      <w:r w:rsidRPr="00151F91">
        <w:rPr>
          <w:rFonts w:ascii="Arial" w:hAnsi="Arial" w:cs="Arial"/>
          <w:b/>
          <w:bCs/>
          <w:sz w:val="18"/>
          <w:szCs w:val="18"/>
        </w:rPr>
        <w:t>Plurinacional de Bolivia.</w:t>
      </w:r>
    </w:p>
    <w:p w14:paraId="1E063249" w14:textId="77777777" w:rsidR="000730BF" w:rsidRPr="00151F91" w:rsidRDefault="000730BF" w:rsidP="000730BF">
      <w:pPr>
        <w:tabs>
          <w:tab w:val="left" w:pos="2552"/>
        </w:tabs>
        <w:rPr>
          <w:rFonts w:ascii="Arial" w:hAnsi="Arial" w:cs="Arial"/>
          <w:b/>
          <w:bCs/>
          <w:sz w:val="18"/>
          <w:szCs w:val="18"/>
        </w:rPr>
      </w:pPr>
    </w:p>
    <w:p w14:paraId="6EC3DFE7" w14:textId="77777777" w:rsidR="000730BF" w:rsidRPr="00151F91" w:rsidRDefault="000730BF" w:rsidP="000730BF">
      <w:pPr>
        <w:tabs>
          <w:tab w:val="left" w:pos="2552"/>
        </w:tabs>
        <w:ind w:left="2835" w:hanging="2835"/>
        <w:rPr>
          <w:rFonts w:ascii="Arial" w:hAnsi="Arial" w:cs="Arial"/>
          <w:b/>
          <w:sz w:val="18"/>
          <w:szCs w:val="18"/>
        </w:rPr>
      </w:pPr>
      <w:r w:rsidRPr="00151F91">
        <w:rPr>
          <w:rFonts w:ascii="Arial" w:hAnsi="Arial" w:cs="Arial"/>
          <w:b/>
          <w:bCs/>
          <w:sz w:val="18"/>
          <w:szCs w:val="18"/>
        </w:rPr>
        <w:t>RIESGO</w:t>
      </w:r>
      <w:r w:rsidRPr="00151F91">
        <w:rPr>
          <w:rFonts w:ascii="Arial" w:hAnsi="Arial" w:cs="Arial"/>
          <w:sz w:val="18"/>
          <w:szCs w:val="18"/>
        </w:rPr>
        <w:tab/>
        <w:t xml:space="preserve">     :     </w:t>
      </w:r>
      <w:r w:rsidRPr="00151F91">
        <w:rPr>
          <w:rFonts w:ascii="Arial" w:hAnsi="Arial" w:cs="Arial"/>
          <w:b/>
          <w:sz w:val="18"/>
          <w:szCs w:val="18"/>
        </w:rPr>
        <w:t>AUTOMOTORES</w:t>
      </w:r>
    </w:p>
    <w:p w14:paraId="6B718266" w14:textId="77777777" w:rsidR="000730BF" w:rsidRPr="00151F91" w:rsidRDefault="000730BF" w:rsidP="000730BF">
      <w:pPr>
        <w:pStyle w:val="Ttulo4"/>
        <w:numPr>
          <w:ilvl w:val="0"/>
          <w:numId w:val="0"/>
        </w:numPr>
        <w:tabs>
          <w:tab w:val="left" w:pos="2552"/>
        </w:tabs>
        <w:ind w:left="864" w:hanging="864"/>
        <w:rPr>
          <w:rFonts w:ascii="Arial" w:hAnsi="Arial" w:cs="Arial"/>
          <w:sz w:val="18"/>
          <w:szCs w:val="18"/>
        </w:rPr>
      </w:pPr>
      <w:r w:rsidRPr="00151F91">
        <w:rPr>
          <w:rFonts w:ascii="Arial" w:hAnsi="Arial" w:cs="Arial"/>
          <w:sz w:val="18"/>
          <w:szCs w:val="18"/>
        </w:rPr>
        <w:t>MATERIA DEL SEGURO</w:t>
      </w:r>
    </w:p>
    <w:p w14:paraId="7CA46907" w14:textId="77777777" w:rsidR="000730BF" w:rsidRPr="00151F91" w:rsidRDefault="000730BF" w:rsidP="000730BF">
      <w:pPr>
        <w:rPr>
          <w:rFonts w:ascii="Arial" w:hAnsi="Arial" w:cs="Arial"/>
        </w:rPr>
      </w:pPr>
    </w:p>
    <w:tbl>
      <w:tblPr>
        <w:tblpPr w:leftFromText="141" w:rightFromText="141" w:vertAnchor="text" w:horzAnchor="page" w:tblpX="2151" w:tblpY="-34"/>
        <w:tblW w:w="9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3"/>
        <w:gridCol w:w="2193"/>
        <w:gridCol w:w="993"/>
        <w:gridCol w:w="1260"/>
        <w:gridCol w:w="1145"/>
        <w:gridCol w:w="1216"/>
        <w:gridCol w:w="1159"/>
        <w:gridCol w:w="1181"/>
      </w:tblGrid>
      <w:tr w:rsidR="000730BF" w:rsidRPr="00151F91" w14:paraId="63437799" w14:textId="77777777" w:rsidTr="000730BF">
        <w:trPr>
          <w:trHeight w:val="475"/>
        </w:trPr>
        <w:tc>
          <w:tcPr>
            <w:tcW w:w="480" w:type="dxa"/>
            <w:shd w:val="clear" w:color="auto" w:fill="1F497D" w:themeFill="text2"/>
            <w:vAlign w:val="center"/>
          </w:tcPr>
          <w:p w14:paraId="4A5E39FD" w14:textId="43F51483" w:rsidR="000730BF" w:rsidRPr="00151F91" w:rsidRDefault="00050964" w:rsidP="000730BF">
            <w:pPr>
              <w:jc w:val="center"/>
              <w:rPr>
                <w:rFonts w:ascii="Arial" w:hAnsi="Arial" w:cs="Arial"/>
                <w:b/>
                <w:bCs/>
                <w:color w:val="FFFFFF" w:themeColor="background1"/>
                <w:sz w:val="16"/>
                <w:szCs w:val="18"/>
                <w:lang w:val="es-BO" w:eastAsia="es-BO"/>
              </w:rPr>
            </w:pPr>
            <w:r w:rsidRPr="00151F91">
              <w:rPr>
                <w:rFonts w:ascii="Arial" w:hAnsi="Arial" w:cs="Arial"/>
                <w:b/>
                <w:bCs/>
                <w:color w:val="FFFFFF" w:themeColor="background1"/>
                <w:sz w:val="16"/>
                <w:szCs w:val="18"/>
                <w:lang w:val="es-BO" w:eastAsia="es-BO"/>
              </w:rPr>
              <w:t>ÍTEM</w:t>
            </w:r>
          </w:p>
        </w:tc>
        <w:tc>
          <w:tcPr>
            <w:tcW w:w="2193" w:type="dxa"/>
            <w:shd w:val="clear" w:color="auto" w:fill="1F497D" w:themeFill="text2"/>
            <w:vAlign w:val="center"/>
            <w:hideMark/>
          </w:tcPr>
          <w:p w14:paraId="1BE36FE9" w14:textId="60D86F1B" w:rsidR="000730BF" w:rsidRPr="00151F91" w:rsidRDefault="00050964" w:rsidP="000730BF">
            <w:pPr>
              <w:jc w:val="center"/>
              <w:rPr>
                <w:rFonts w:ascii="Arial" w:hAnsi="Arial" w:cs="Arial"/>
                <w:b/>
                <w:bCs/>
                <w:color w:val="FFFFFF" w:themeColor="background1"/>
                <w:sz w:val="16"/>
                <w:szCs w:val="18"/>
                <w:lang w:val="es-BO" w:eastAsia="es-BO"/>
              </w:rPr>
            </w:pPr>
            <w:r w:rsidRPr="00151F91">
              <w:rPr>
                <w:rFonts w:ascii="Arial" w:hAnsi="Arial" w:cs="Arial"/>
                <w:b/>
                <w:bCs/>
                <w:color w:val="FFFFFF" w:themeColor="background1"/>
                <w:sz w:val="16"/>
                <w:szCs w:val="18"/>
                <w:lang w:val="es-BO" w:eastAsia="es-BO"/>
              </w:rPr>
              <w:t>DESCRIPCIÓN</w:t>
            </w:r>
            <w:r w:rsidR="000730BF" w:rsidRPr="00151F91">
              <w:rPr>
                <w:rFonts w:ascii="Arial" w:hAnsi="Arial" w:cs="Arial"/>
                <w:b/>
                <w:bCs/>
                <w:color w:val="FFFFFF" w:themeColor="background1"/>
                <w:sz w:val="16"/>
                <w:szCs w:val="18"/>
                <w:lang w:val="es-BO" w:eastAsia="es-BO"/>
              </w:rPr>
              <w:t xml:space="preserve">  DEL </w:t>
            </w:r>
            <w:r w:rsidRPr="00151F91">
              <w:rPr>
                <w:rFonts w:ascii="Arial" w:hAnsi="Arial" w:cs="Arial"/>
                <w:b/>
                <w:bCs/>
                <w:color w:val="FFFFFF" w:themeColor="background1"/>
                <w:sz w:val="16"/>
                <w:szCs w:val="18"/>
                <w:lang w:val="es-BO" w:eastAsia="es-BO"/>
              </w:rPr>
              <w:t>VEHÍCULO</w:t>
            </w:r>
          </w:p>
        </w:tc>
        <w:tc>
          <w:tcPr>
            <w:tcW w:w="993" w:type="dxa"/>
            <w:shd w:val="clear" w:color="auto" w:fill="1F497D" w:themeFill="text2"/>
            <w:vAlign w:val="center"/>
            <w:hideMark/>
          </w:tcPr>
          <w:p w14:paraId="7F48FEAE" w14:textId="77777777" w:rsidR="000730BF" w:rsidRPr="00151F91" w:rsidRDefault="000730BF" w:rsidP="000730BF">
            <w:pPr>
              <w:jc w:val="center"/>
              <w:rPr>
                <w:rFonts w:ascii="Arial" w:hAnsi="Arial" w:cs="Arial"/>
                <w:b/>
                <w:bCs/>
                <w:color w:val="FFFFFF" w:themeColor="background1"/>
                <w:sz w:val="16"/>
                <w:szCs w:val="18"/>
                <w:lang w:val="es-BO" w:eastAsia="es-BO"/>
              </w:rPr>
            </w:pPr>
            <w:r w:rsidRPr="00151F91">
              <w:rPr>
                <w:rFonts w:ascii="Arial" w:hAnsi="Arial" w:cs="Arial"/>
                <w:b/>
                <w:bCs/>
                <w:color w:val="FFFFFF" w:themeColor="background1"/>
                <w:sz w:val="16"/>
                <w:szCs w:val="18"/>
                <w:lang w:val="es-BO" w:eastAsia="es-BO"/>
              </w:rPr>
              <w:t>Nro. DE PLACA</w:t>
            </w:r>
          </w:p>
        </w:tc>
        <w:tc>
          <w:tcPr>
            <w:tcW w:w="1241" w:type="dxa"/>
            <w:shd w:val="clear" w:color="auto" w:fill="1F497D" w:themeFill="text2"/>
          </w:tcPr>
          <w:p w14:paraId="2E5F4C87" w14:textId="13B84B56" w:rsidR="000730BF" w:rsidRPr="00151F91" w:rsidRDefault="000730BF" w:rsidP="000730BF">
            <w:pPr>
              <w:jc w:val="center"/>
              <w:rPr>
                <w:rFonts w:ascii="Arial" w:hAnsi="Arial" w:cs="Arial"/>
                <w:b/>
                <w:bCs/>
                <w:color w:val="FFFFFF" w:themeColor="background1"/>
                <w:sz w:val="16"/>
                <w:szCs w:val="18"/>
                <w:lang w:val="es-BO" w:eastAsia="es-BO"/>
              </w:rPr>
            </w:pPr>
            <w:r w:rsidRPr="00151F91">
              <w:rPr>
                <w:rFonts w:ascii="Arial" w:hAnsi="Arial" w:cs="Arial"/>
                <w:b/>
                <w:bCs/>
                <w:color w:val="FFFFFF" w:themeColor="background1"/>
                <w:sz w:val="16"/>
                <w:szCs w:val="18"/>
                <w:lang w:val="es-BO" w:eastAsia="es-BO"/>
              </w:rPr>
              <w:t xml:space="preserve">PLAZA DE </w:t>
            </w:r>
            <w:r w:rsidR="00050964" w:rsidRPr="00151F91">
              <w:rPr>
                <w:rFonts w:ascii="Arial" w:hAnsi="Arial" w:cs="Arial"/>
                <w:b/>
                <w:bCs/>
                <w:color w:val="FFFFFF" w:themeColor="background1"/>
                <w:sz w:val="16"/>
                <w:szCs w:val="18"/>
                <w:lang w:val="es-BO" w:eastAsia="es-BO"/>
              </w:rPr>
              <w:t>CIRCULACIÓN</w:t>
            </w:r>
          </w:p>
        </w:tc>
        <w:tc>
          <w:tcPr>
            <w:tcW w:w="1062" w:type="dxa"/>
            <w:shd w:val="clear" w:color="auto" w:fill="1F497D" w:themeFill="text2"/>
            <w:vAlign w:val="center"/>
          </w:tcPr>
          <w:p w14:paraId="19079F80" w14:textId="77777777" w:rsidR="000730BF" w:rsidRPr="00151F91" w:rsidRDefault="000730BF" w:rsidP="000730BF">
            <w:pPr>
              <w:jc w:val="center"/>
              <w:rPr>
                <w:rFonts w:ascii="Arial" w:hAnsi="Arial" w:cs="Arial"/>
                <w:b/>
                <w:bCs/>
                <w:color w:val="FFFFFF" w:themeColor="background1"/>
                <w:sz w:val="16"/>
                <w:szCs w:val="18"/>
                <w:lang w:val="es-BO" w:eastAsia="es-BO"/>
              </w:rPr>
            </w:pPr>
            <w:r w:rsidRPr="00151F91">
              <w:rPr>
                <w:rFonts w:ascii="Arial" w:hAnsi="Arial" w:cs="Arial"/>
                <w:b/>
                <w:bCs/>
                <w:color w:val="FFFFFF" w:themeColor="background1"/>
                <w:sz w:val="16"/>
                <w:szCs w:val="18"/>
                <w:lang w:val="es-BO" w:eastAsia="es-BO"/>
              </w:rPr>
              <w:t>Nº DE OCUPANTES</w:t>
            </w:r>
          </w:p>
        </w:tc>
        <w:tc>
          <w:tcPr>
            <w:tcW w:w="1164" w:type="dxa"/>
            <w:shd w:val="clear" w:color="auto" w:fill="1F497D" w:themeFill="text2"/>
            <w:vAlign w:val="center"/>
          </w:tcPr>
          <w:p w14:paraId="547EBDC7" w14:textId="77777777" w:rsidR="000730BF" w:rsidRPr="00151F91" w:rsidRDefault="000730BF" w:rsidP="000730BF">
            <w:pPr>
              <w:jc w:val="center"/>
              <w:rPr>
                <w:rFonts w:ascii="Arial" w:hAnsi="Arial" w:cs="Arial"/>
                <w:b/>
                <w:bCs/>
                <w:color w:val="FFFFFF" w:themeColor="background1"/>
                <w:sz w:val="16"/>
                <w:szCs w:val="18"/>
                <w:lang w:val="es-BO" w:eastAsia="es-BO"/>
              </w:rPr>
            </w:pPr>
            <w:r w:rsidRPr="00151F91">
              <w:rPr>
                <w:rFonts w:ascii="Arial" w:hAnsi="Arial" w:cs="Arial"/>
                <w:b/>
                <w:bCs/>
                <w:color w:val="FFFFFF" w:themeColor="background1"/>
                <w:sz w:val="16"/>
                <w:szCs w:val="18"/>
                <w:lang w:val="es-BO" w:eastAsia="es-BO"/>
              </w:rPr>
              <w:t xml:space="preserve">ACCESORIOS </w:t>
            </w:r>
          </w:p>
        </w:tc>
        <w:tc>
          <w:tcPr>
            <w:tcW w:w="1159" w:type="dxa"/>
            <w:shd w:val="clear" w:color="auto" w:fill="1F497D" w:themeFill="text2"/>
            <w:vAlign w:val="center"/>
            <w:hideMark/>
          </w:tcPr>
          <w:p w14:paraId="1D4351B0" w14:textId="77777777" w:rsidR="000730BF" w:rsidRPr="00151F91" w:rsidRDefault="000730BF" w:rsidP="000730BF">
            <w:pPr>
              <w:jc w:val="center"/>
              <w:rPr>
                <w:rFonts w:ascii="Arial" w:hAnsi="Arial" w:cs="Arial"/>
                <w:b/>
                <w:bCs/>
                <w:color w:val="FFFFFF" w:themeColor="background1"/>
                <w:sz w:val="16"/>
                <w:szCs w:val="18"/>
                <w:lang w:val="es-BO" w:eastAsia="es-BO"/>
              </w:rPr>
            </w:pPr>
            <w:r w:rsidRPr="00151F91">
              <w:rPr>
                <w:rFonts w:ascii="Arial" w:hAnsi="Arial" w:cs="Arial"/>
                <w:b/>
                <w:bCs/>
                <w:color w:val="FFFFFF" w:themeColor="background1"/>
                <w:sz w:val="16"/>
                <w:szCs w:val="18"/>
                <w:lang w:val="es-BO" w:eastAsia="es-BO"/>
              </w:rPr>
              <w:t xml:space="preserve">CASCO </w:t>
            </w:r>
          </w:p>
        </w:tc>
        <w:tc>
          <w:tcPr>
            <w:tcW w:w="1120" w:type="dxa"/>
            <w:shd w:val="clear" w:color="auto" w:fill="1F497D" w:themeFill="text2"/>
          </w:tcPr>
          <w:p w14:paraId="3AA190F9" w14:textId="77777777" w:rsidR="000730BF" w:rsidRPr="00151F91" w:rsidRDefault="000730BF" w:rsidP="000730BF">
            <w:pPr>
              <w:jc w:val="center"/>
              <w:rPr>
                <w:rFonts w:ascii="Arial" w:hAnsi="Arial" w:cs="Arial"/>
                <w:b/>
                <w:bCs/>
                <w:color w:val="FFFFFF" w:themeColor="background1"/>
                <w:sz w:val="16"/>
                <w:szCs w:val="18"/>
                <w:lang w:val="es-BO" w:eastAsia="es-BO"/>
              </w:rPr>
            </w:pPr>
            <w:r w:rsidRPr="00151F91">
              <w:rPr>
                <w:rFonts w:ascii="Arial" w:hAnsi="Arial" w:cs="Arial"/>
                <w:b/>
                <w:bCs/>
                <w:color w:val="FFFFFF" w:themeColor="background1"/>
                <w:sz w:val="16"/>
                <w:szCs w:val="18"/>
                <w:lang w:val="es-BO" w:eastAsia="es-BO"/>
              </w:rPr>
              <w:t>VALOR ASEGURADO BS.</w:t>
            </w:r>
          </w:p>
        </w:tc>
      </w:tr>
      <w:tr w:rsidR="000730BF" w:rsidRPr="00151F91" w14:paraId="18A7CAD2" w14:textId="77777777" w:rsidTr="000730BF">
        <w:trPr>
          <w:trHeight w:val="214"/>
        </w:trPr>
        <w:tc>
          <w:tcPr>
            <w:tcW w:w="480" w:type="dxa"/>
          </w:tcPr>
          <w:p w14:paraId="2E500BF0" w14:textId="77777777" w:rsidR="000730BF" w:rsidRPr="00151F91" w:rsidRDefault="000730BF" w:rsidP="000730BF">
            <w:pPr>
              <w:jc w:val="center"/>
              <w:rPr>
                <w:rFonts w:ascii="Arial" w:hAnsi="Arial" w:cs="Arial"/>
                <w:sz w:val="16"/>
                <w:szCs w:val="18"/>
                <w:lang w:val="es-BO" w:eastAsia="es-BO"/>
              </w:rPr>
            </w:pPr>
            <w:r w:rsidRPr="00151F91">
              <w:rPr>
                <w:rFonts w:ascii="Arial" w:hAnsi="Arial" w:cs="Arial"/>
                <w:sz w:val="16"/>
                <w:szCs w:val="18"/>
                <w:lang w:val="es-BO" w:eastAsia="es-BO"/>
              </w:rPr>
              <w:t>1</w:t>
            </w:r>
          </w:p>
        </w:tc>
        <w:tc>
          <w:tcPr>
            <w:tcW w:w="2193" w:type="dxa"/>
            <w:shd w:val="clear" w:color="auto" w:fill="auto"/>
            <w:noWrap/>
            <w:hideMark/>
          </w:tcPr>
          <w:p w14:paraId="4FE6CA7B" w14:textId="77777777" w:rsidR="000730BF" w:rsidRPr="00151F91" w:rsidRDefault="000730BF" w:rsidP="000730BF">
            <w:pPr>
              <w:rPr>
                <w:rFonts w:ascii="Arial" w:hAnsi="Arial" w:cs="Arial"/>
                <w:sz w:val="16"/>
                <w:szCs w:val="18"/>
              </w:rPr>
            </w:pPr>
            <w:r w:rsidRPr="00151F91">
              <w:rPr>
                <w:rFonts w:ascii="Arial" w:hAnsi="Arial" w:cs="Arial"/>
                <w:sz w:val="16"/>
                <w:szCs w:val="18"/>
              </w:rPr>
              <w:t>VAGONETA NISSAN PATROL GRX 2001</w:t>
            </w:r>
          </w:p>
        </w:tc>
        <w:tc>
          <w:tcPr>
            <w:tcW w:w="993" w:type="dxa"/>
            <w:shd w:val="clear" w:color="auto" w:fill="auto"/>
            <w:noWrap/>
            <w:vAlign w:val="center"/>
            <w:hideMark/>
          </w:tcPr>
          <w:p w14:paraId="63F2B7C8" w14:textId="77777777" w:rsidR="000730BF" w:rsidRPr="00151F91" w:rsidRDefault="000730BF" w:rsidP="000730BF">
            <w:pPr>
              <w:jc w:val="center"/>
              <w:rPr>
                <w:rFonts w:ascii="Arial" w:hAnsi="Arial" w:cs="Arial"/>
                <w:sz w:val="16"/>
                <w:szCs w:val="18"/>
              </w:rPr>
            </w:pPr>
            <w:r w:rsidRPr="00151F91">
              <w:rPr>
                <w:rFonts w:ascii="Arial" w:hAnsi="Arial" w:cs="Arial"/>
                <w:sz w:val="16"/>
                <w:szCs w:val="18"/>
              </w:rPr>
              <w:t>1151 LFF</w:t>
            </w:r>
          </w:p>
        </w:tc>
        <w:tc>
          <w:tcPr>
            <w:tcW w:w="1241" w:type="dxa"/>
            <w:vAlign w:val="center"/>
          </w:tcPr>
          <w:p w14:paraId="71817175" w14:textId="77777777" w:rsidR="000730BF" w:rsidRPr="00151F91" w:rsidRDefault="000730BF" w:rsidP="000730BF">
            <w:pPr>
              <w:jc w:val="center"/>
              <w:rPr>
                <w:rFonts w:ascii="Arial" w:hAnsi="Arial" w:cs="Arial"/>
                <w:sz w:val="16"/>
                <w:szCs w:val="18"/>
              </w:rPr>
            </w:pPr>
            <w:r w:rsidRPr="00151F91">
              <w:rPr>
                <w:rFonts w:ascii="Arial" w:hAnsi="Arial" w:cs="Arial"/>
                <w:sz w:val="16"/>
                <w:szCs w:val="18"/>
              </w:rPr>
              <w:t>LP</w:t>
            </w:r>
          </w:p>
        </w:tc>
        <w:tc>
          <w:tcPr>
            <w:tcW w:w="1062" w:type="dxa"/>
            <w:vAlign w:val="center"/>
          </w:tcPr>
          <w:p w14:paraId="0DEA94BC" w14:textId="77777777" w:rsidR="000730BF" w:rsidRPr="00151F91" w:rsidRDefault="000730BF" w:rsidP="000730BF">
            <w:pPr>
              <w:jc w:val="center"/>
              <w:rPr>
                <w:rFonts w:ascii="Arial" w:hAnsi="Arial" w:cs="Arial"/>
                <w:sz w:val="16"/>
                <w:szCs w:val="18"/>
              </w:rPr>
            </w:pPr>
            <w:r w:rsidRPr="00151F91">
              <w:rPr>
                <w:rFonts w:ascii="Arial" w:hAnsi="Arial" w:cs="Arial"/>
                <w:sz w:val="16"/>
                <w:szCs w:val="18"/>
              </w:rPr>
              <w:t>7</w:t>
            </w:r>
          </w:p>
        </w:tc>
        <w:tc>
          <w:tcPr>
            <w:tcW w:w="1164" w:type="dxa"/>
            <w:vAlign w:val="center"/>
          </w:tcPr>
          <w:p w14:paraId="7B58B441" w14:textId="77777777" w:rsidR="000730BF" w:rsidRPr="00151F91" w:rsidRDefault="000730BF" w:rsidP="000730BF">
            <w:pPr>
              <w:jc w:val="right"/>
              <w:rPr>
                <w:rFonts w:ascii="Arial" w:hAnsi="Arial" w:cs="Arial"/>
                <w:sz w:val="16"/>
                <w:szCs w:val="18"/>
              </w:rPr>
            </w:pPr>
          </w:p>
        </w:tc>
        <w:tc>
          <w:tcPr>
            <w:tcW w:w="1159" w:type="dxa"/>
            <w:shd w:val="clear" w:color="auto" w:fill="auto"/>
            <w:noWrap/>
            <w:vAlign w:val="center"/>
            <w:hideMark/>
          </w:tcPr>
          <w:p w14:paraId="15081827" w14:textId="77777777" w:rsidR="000730BF" w:rsidRPr="00151F91" w:rsidRDefault="000730BF" w:rsidP="000730BF">
            <w:pPr>
              <w:jc w:val="right"/>
              <w:rPr>
                <w:rFonts w:ascii="Arial" w:hAnsi="Arial" w:cs="Arial"/>
                <w:sz w:val="16"/>
                <w:szCs w:val="18"/>
              </w:rPr>
            </w:pPr>
            <w:r w:rsidRPr="00151F91">
              <w:rPr>
                <w:rFonts w:ascii="Arial" w:hAnsi="Arial" w:cs="Arial"/>
                <w:sz w:val="16"/>
                <w:szCs w:val="18"/>
              </w:rPr>
              <w:t>220.000.-</w:t>
            </w:r>
          </w:p>
        </w:tc>
        <w:tc>
          <w:tcPr>
            <w:tcW w:w="1120" w:type="dxa"/>
            <w:vAlign w:val="center"/>
          </w:tcPr>
          <w:p w14:paraId="7293516E" w14:textId="77777777" w:rsidR="000730BF" w:rsidRPr="00151F91" w:rsidRDefault="000730BF" w:rsidP="000730BF">
            <w:pPr>
              <w:jc w:val="right"/>
              <w:rPr>
                <w:rFonts w:ascii="Arial" w:hAnsi="Arial" w:cs="Arial"/>
                <w:sz w:val="16"/>
                <w:szCs w:val="18"/>
              </w:rPr>
            </w:pPr>
            <w:r w:rsidRPr="00151F91">
              <w:rPr>
                <w:rFonts w:ascii="Arial" w:hAnsi="Arial" w:cs="Arial"/>
                <w:sz w:val="16"/>
                <w:szCs w:val="18"/>
              </w:rPr>
              <w:t>220.000,00</w:t>
            </w:r>
          </w:p>
        </w:tc>
      </w:tr>
      <w:tr w:rsidR="000730BF" w:rsidRPr="00151F91" w14:paraId="5D693074" w14:textId="77777777" w:rsidTr="000730BF">
        <w:trPr>
          <w:trHeight w:val="214"/>
        </w:trPr>
        <w:tc>
          <w:tcPr>
            <w:tcW w:w="480" w:type="dxa"/>
          </w:tcPr>
          <w:p w14:paraId="781C9674" w14:textId="77777777" w:rsidR="000730BF" w:rsidRPr="00151F91" w:rsidRDefault="000730BF" w:rsidP="000730BF">
            <w:pPr>
              <w:jc w:val="center"/>
              <w:rPr>
                <w:rFonts w:ascii="Arial" w:hAnsi="Arial" w:cs="Arial"/>
                <w:sz w:val="16"/>
                <w:szCs w:val="18"/>
                <w:lang w:val="es-BO" w:eastAsia="es-BO"/>
              </w:rPr>
            </w:pPr>
            <w:r w:rsidRPr="00151F91">
              <w:rPr>
                <w:rFonts w:ascii="Arial" w:hAnsi="Arial" w:cs="Arial"/>
                <w:sz w:val="16"/>
                <w:szCs w:val="18"/>
                <w:lang w:val="es-BO" w:eastAsia="es-BO"/>
              </w:rPr>
              <w:t>2</w:t>
            </w:r>
          </w:p>
        </w:tc>
        <w:tc>
          <w:tcPr>
            <w:tcW w:w="2193" w:type="dxa"/>
            <w:shd w:val="clear" w:color="auto" w:fill="auto"/>
            <w:noWrap/>
            <w:hideMark/>
          </w:tcPr>
          <w:p w14:paraId="7BC4DADF" w14:textId="77777777" w:rsidR="000730BF" w:rsidRPr="00151F91" w:rsidRDefault="000730BF" w:rsidP="000730BF">
            <w:pPr>
              <w:rPr>
                <w:rFonts w:ascii="Arial" w:hAnsi="Arial" w:cs="Arial"/>
                <w:sz w:val="16"/>
                <w:szCs w:val="18"/>
              </w:rPr>
            </w:pPr>
            <w:r w:rsidRPr="00151F91">
              <w:rPr>
                <w:rFonts w:ascii="Arial" w:hAnsi="Arial" w:cs="Arial"/>
                <w:sz w:val="16"/>
                <w:szCs w:val="18"/>
              </w:rPr>
              <w:t>VAGONETA FORD ECOSPORT 2005</w:t>
            </w:r>
          </w:p>
        </w:tc>
        <w:tc>
          <w:tcPr>
            <w:tcW w:w="993" w:type="dxa"/>
            <w:shd w:val="clear" w:color="auto" w:fill="auto"/>
            <w:noWrap/>
            <w:vAlign w:val="center"/>
            <w:hideMark/>
          </w:tcPr>
          <w:p w14:paraId="4A0D8B3B" w14:textId="77777777" w:rsidR="000730BF" w:rsidRPr="00151F91" w:rsidRDefault="000730BF" w:rsidP="000730BF">
            <w:pPr>
              <w:jc w:val="center"/>
              <w:rPr>
                <w:rFonts w:ascii="Arial" w:hAnsi="Arial" w:cs="Arial"/>
                <w:sz w:val="16"/>
                <w:szCs w:val="18"/>
              </w:rPr>
            </w:pPr>
            <w:r w:rsidRPr="00151F91">
              <w:rPr>
                <w:rFonts w:ascii="Arial" w:hAnsi="Arial" w:cs="Arial"/>
                <w:sz w:val="16"/>
                <w:szCs w:val="18"/>
              </w:rPr>
              <w:t>1651 ZNK</w:t>
            </w:r>
          </w:p>
        </w:tc>
        <w:tc>
          <w:tcPr>
            <w:tcW w:w="1241" w:type="dxa"/>
            <w:vAlign w:val="center"/>
          </w:tcPr>
          <w:p w14:paraId="04A337C5" w14:textId="77777777" w:rsidR="000730BF" w:rsidRPr="00151F91" w:rsidRDefault="000730BF" w:rsidP="000730BF">
            <w:pPr>
              <w:jc w:val="center"/>
              <w:rPr>
                <w:rFonts w:ascii="Arial" w:hAnsi="Arial" w:cs="Arial"/>
                <w:sz w:val="16"/>
                <w:szCs w:val="18"/>
              </w:rPr>
            </w:pPr>
            <w:r w:rsidRPr="00151F91">
              <w:rPr>
                <w:rFonts w:ascii="Arial" w:hAnsi="Arial" w:cs="Arial"/>
                <w:sz w:val="16"/>
                <w:szCs w:val="18"/>
              </w:rPr>
              <w:t>LP</w:t>
            </w:r>
          </w:p>
        </w:tc>
        <w:tc>
          <w:tcPr>
            <w:tcW w:w="1062" w:type="dxa"/>
            <w:vAlign w:val="center"/>
          </w:tcPr>
          <w:p w14:paraId="049F322C" w14:textId="77777777" w:rsidR="000730BF" w:rsidRPr="00151F91" w:rsidRDefault="000730BF" w:rsidP="000730BF">
            <w:pPr>
              <w:jc w:val="center"/>
              <w:rPr>
                <w:rFonts w:ascii="Arial" w:hAnsi="Arial" w:cs="Arial"/>
                <w:sz w:val="16"/>
                <w:szCs w:val="18"/>
              </w:rPr>
            </w:pPr>
            <w:r w:rsidRPr="00151F91">
              <w:rPr>
                <w:rFonts w:ascii="Arial" w:hAnsi="Arial" w:cs="Arial"/>
                <w:sz w:val="16"/>
                <w:szCs w:val="18"/>
              </w:rPr>
              <w:t>5</w:t>
            </w:r>
          </w:p>
        </w:tc>
        <w:tc>
          <w:tcPr>
            <w:tcW w:w="1164" w:type="dxa"/>
            <w:vAlign w:val="center"/>
          </w:tcPr>
          <w:p w14:paraId="6A547EE6" w14:textId="77777777" w:rsidR="000730BF" w:rsidRPr="00151F91" w:rsidRDefault="000730BF" w:rsidP="000730BF">
            <w:pPr>
              <w:jc w:val="right"/>
              <w:rPr>
                <w:rFonts w:ascii="Arial" w:hAnsi="Arial" w:cs="Arial"/>
                <w:sz w:val="16"/>
                <w:szCs w:val="18"/>
              </w:rPr>
            </w:pPr>
          </w:p>
        </w:tc>
        <w:tc>
          <w:tcPr>
            <w:tcW w:w="1159" w:type="dxa"/>
            <w:shd w:val="clear" w:color="auto" w:fill="auto"/>
            <w:noWrap/>
            <w:vAlign w:val="center"/>
            <w:hideMark/>
          </w:tcPr>
          <w:p w14:paraId="4695313E" w14:textId="77777777" w:rsidR="000730BF" w:rsidRPr="00151F91" w:rsidRDefault="000730BF" w:rsidP="000730BF">
            <w:pPr>
              <w:jc w:val="right"/>
              <w:rPr>
                <w:rFonts w:ascii="Arial" w:hAnsi="Arial" w:cs="Arial"/>
                <w:sz w:val="16"/>
                <w:szCs w:val="18"/>
              </w:rPr>
            </w:pPr>
            <w:r w:rsidRPr="00151F91">
              <w:rPr>
                <w:rFonts w:ascii="Arial" w:hAnsi="Arial" w:cs="Arial"/>
                <w:sz w:val="16"/>
                <w:szCs w:val="18"/>
              </w:rPr>
              <w:t>115.000.-</w:t>
            </w:r>
          </w:p>
        </w:tc>
        <w:tc>
          <w:tcPr>
            <w:tcW w:w="1120" w:type="dxa"/>
            <w:vAlign w:val="center"/>
          </w:tcPr>
          <w:p w14:paraId="648F02BE" w14:textId="77777777" w:rsidR="000730BF" w:rsidRPr="00151F91" w:rsidRDefault="000730BF" w:rsidP="000730BF">
            <w:pPr>
              <w:jc w:val="right"/>
              <w:rPr>
                <w:rFonts w:ascii="Arial" w:hAnsi="Arial" w:cs="Arial"/>
                <w:sz w:val="16"/>
                <w:szCs w:val="18"/>
              </w:rPr>
            </w:pPr>
            <w:r w:rsidRPr="00151F91">
              <w:rPr>
                <w:rFonts w:ascii="Arial" w:hAnsi="Arial" w:cs="Arial"/>
                <w:sz w:val="16"/>
                <w:szCs w:val="18"/>
              </w:rPr>
              <w:t>115.000,00</w:t>
            </w:r>
          </w:p>
        </w:tc>
      </w:tr>
      <w:tr w:rsidR="000730BF" w:rsidRPr="00151F91" w14:paraId="1B203A69" w14:textId="77777777" w:rsidTr="000730BF">
        <w:trPr>
          <w:trHeight w:val="214"/>
        </w:trPr>
        <w:tc>
          <w:tcPr>
            <w:tcW w:w="480" w:type="dxa"/>
          </w:tcPr>
          <w:p w14:paraId="2774AE87" w14:textId="77777777" w:rsidR="000730BF" w:rsidRPr="00151F91" w:rsidRDefault="000730BF" w:rsidP="000730BF">
            <w:pPr>
              <w:jc w:val="center"/>
              <w:rPr>
                <w:rFonts w:ascii="Arial" w:hAnsi="Arial" w:cs="Arial"/>
                <w:sz w:val="16"/>
                <w:szCs w:val="18"/>
                <w:lang w:val="es-BO" w:eastAsia="es-BO"/>
              </w:rPr>
            </w:pPr>
            <w:r w:rsidRPr="00151F91">
              <w:rPr>
                <w:rFonts w:ascii="Arial" w:hAnsi="Arial" w:cs="Arial"/>
                <w:sz w:val="16"/>
                <w:szCs w:val="18"/>
                <w:lang w:val="es-BO" w:eastAsia="es-BO"/>
              </w:rPr>
              <w:t>3</w:t>
            </w:r>
          </w:p>
        </w:tc>
        <w:tc>
          <w:tcPr>
            <w:tcW w:w="2193" w:type="dxa"/>
            <w:shd w:val="clear" w:color="auto" w:fill="auto"/>
            <w:noWrap/>
            <w:hideMark/>
          </w:tcPr>
          <w:p w14:paraId="42584975" w14:textId="77777777" w:rsidR="000730BF" w:rsidRPr="00151F91" w:rsidRDefault="000730BF" w:rsidP="000730BF">
            <w:pPr>
              <w:rPr>
                <w:rFonts w:ascii="Arial" w:hAnsi="Arial" w:cs="Arial"/>
                <w:sz w:val="16"/>
                <w:szCs w:val="18"/>
              </w:rPr>
            </w:pPr>
            <w:r w:rsidRPr="00151F91">
              <w:rPr>
                <w:rFonts w:ascii="Arial" w:hAnsi="Arial" w:cs="Arial"/>
                <w:sz w:val="16"/>
                <w:szCs w:val="18"/>
              </w:rPr>
              <w:t>VAGONETA NISSAN X-TRAIL 2010</w:t>
            </w:r>
          </w:p>
        </w:tc>
        <w:tc>
          <w:tcPr>
            <w:tcW w:w="993" w:type="dxa"/>
            <w:shd w:val="clear" w:color="auto" w:fill="auto"/>
            <w:noWrap/>
            <w:vAlign w:val="center"/>
            <w:hideMark/>
          </w:tcPr>
          <w:p w14:paraId="5006F43B" w14:textId="77777777" w:rsidR="000730BF" w:rsidRPr="00151F91" w:rsidRDefault="000730BF" w:rsidP="000730BF">
            <w:pPr>
              <w:jc w:val="center"/>
              <w:rPr>
                <w:rFonts w:ascii="Arial" w:hAnsi="Arial" w:cs="Arial"/>
                <w:sz w:val="16"/>
                <w:szCs w:val="18"/>
              </w:rPr>
            </w:pPr>
            <w:r w:rsidRPr="00151F91">
              <w:rPr>
                <w:rFonts w:ascii="Arial" w:hAnsi="Arial" w:cs="Arial"/>
                <w:sz w:val="16"/>
                <w:szCs w:val="18"/>
              </w:rPr>
              <w:t>2438 YGA</w:t>
            </w:r>
          </w:p>
        </w:tc>
        <w:tc>
          <w:tcPr>
            <w:tcW w:w="1241" w:type="dxa"/>
            <w:vAlign w:val="center"/>
          </w:tcPr>
          <w:p w14:paraId="35D45666" w14:textId="77777777" w:rsidR="000730BF" w:rsidRPr="00151F91" w:rsidRDefault="000730BF" w:rsidP="000730BF">
            <w:pPr>
              <w:jc w:val="center"/>
              <w:rPr>
                <w:rFonts w:ascii="Arial" w:hAnsi="Arial" w:cs="Arial"/>
                <w:sz w:val="16"/>
                <w:szCs w:val="18"/>
              </w:rPr>
            </w:pPr>
            <w:r w:rsidRPr="00151F91">
              <w:rPr>
                <w:rFonts w:ascii="Arial" w:hAnsi="Arial" w:cs="Arial"/>
                <w:sz w:val="16"/>
                <w:szCs w:val="18"/>
              </w:rPr>
              <w:t>LP</w:t>
            </w:r>
          </w:p>
        </w:tc>
        <w:tc>
          <w:tcPr>
            <w:tcW w:w="1062" w:type="dxa"/>
            <w:vAlign w:val="center"/>
          </w:tcPr>
          <w:p w14:paraId="2E034E2A" w14:textId="77777777" w:rsidR="000730BF" w:rsidRPr="00151F91" w:rsidRDefault="000730BF" w:rsidP="000730BF">
            <w:pPr>
              <w:jc w:val="center"/>
              <w:rPr>
                <w:rFonts w:ascii="Arial" w:hAnsi="Arial" w:cs="Arial"/>
                <w:sz w:val="16"/>
                <w:szCs w:val="18"/>
              </w:rPr>
            </w:pPr>
            <w:r w:rsidRPr="00151F91">
              <w:rPr>
                <w:rFonts w:ascii="Arial" w:hAnsi="Arial" w:cs="Arial"/>
                <w:sz w:val="16"/>
                <w:szCs w:val="18"/>
              </w:rPr>
              <w:t>5</w:t>
            </w:r>
          </w:p>
        </w:tc>
        <w:tc>
          <w:tcPr>
            <w:tcW w:w="1164" w:type="dxa"/>
            <w:vAlign w:val="center"/>
          </w:tcPr>
          <w:p w14:paraId="4FDA6332" w14:textId="77777777" w:rsidR="000730BF" w:rsidRPr="00151F91" w:rsidRDefault="000730BF" w:rsidP="000730BF">
            <w:pPr>
              <w:jc w:val="right"/>
              <w:rPr>
                <w:rFonts w:ascii="Arial" w:hAnsi="Arial" w:cs="Arial"/>
                <w:sz w:val="16"/>
                <w:szCs w:val="18"/>
              </w:rPr>
            </w:pPr>
          </w:p>
        </w:tc>
        <w:tc>
          <w:tcPr>
            <w:tcW w:w="1159" w:type="dxa"/>
            <w:shd w:val="clear" w:color="auto" w:fill="auto"/>
            <w:noWrap/>
            <w:vAlign w:val="center"/>
            <w:hideMark/>
          </w:tcPr>
          <w:p w14:paraId="081C4903" w14:textId="77777777" w:rsidR="000730BF" w:rsidRPr="00151F91" w:rsidRDefault="000730BF" w:rsidP="000730BF">
            <w:pPr>
              <w:jc w:val="right"/>
              <w:rPr>
                <w:rFonts w:ascii="Arial" w:hAnsi="Arial" w:cs="Arial"/>
                <w:sz w:val="16"/>
                <w:szCs w:val="18"/>
              </w:rPr>
            </w:pPr>
            <w:r w:rsidRPr="00151F91">
              <w:rPr>
                <w:rFonts w:ascii="Arial" w:hAnsi="Arial" w:cs="Arial"/>
                <w:sz w:val="16"/>
                <w:szCs w:val="18"/>
              </w:rPr>
              <w:t>220.000.-</w:t>
            </w:r>
          </w:p>
        </w:tc>
        <w:tc>
          <w:tcPr>
            <w:tcW w:w="1120" w:type="dxa"/>
            <w:vAlign w:val="center"/>
          </w:tcPr>
          <w:p w14:paraId="4029B562" w14:textId="77777777" w:rsidR="000730BF" w:rsidRPr="00151F91" w:rsidRDefault="000730BF" w:rsidP="000730BF">
            <w:pPr>
              <w:jc w:val="right"/>
              <w:rPr>
                <w:rFonts w:ascii="Arial" w:hAnsi="Arial" w:cs="Arial"/>
                <w:sz w:val="16"/>
                <w:szCs w:val="18"/>
              </w:rPr>
            </w:pPr>
            <w:r w:rsidRPr="00151F91">
              <w:rPr>
                <w:rFonts w:ascii="Arial" w:hAnsi="Arial" w:cs="Arial"/>
                <w:sz w:val="16"/>
                <w:szCs w:val="18"/>
              </w:rPr>
              <w:t>220.000,00</w:t>
            </w:r>
          </w:p>
        </w:tc>
      </w:tr>
      <w:tr w:rsidR="000730BF" w:rsidRPr="00151F91" w14:paraId="5694AF7B" w14:textId="77777777" w:rsidTr="000730BF">
        <w:trPr>
          <w:trHeight w:val="214"/>
        </w:trPr>
        <w:tc>
          <w:tcPr>
            <w:tcW w:w="480" w:type="dxa"/>
          </w:tcPr>
          <w:p w14:paraId="3E6D7E66" w14:textId="77777777" w:rsidR="000730BF" w:rsidRPr="00151F91" w:rsidRDefault="000730BF" w:rsidP="000730BF">
            <w:pPr>
              <w:jc w:val="center"/>
              <w:rPr>
                <w:rFonts w:ascii="Arial" w:hAnsi="Arial" w:cs="Arial"/>
                <w:sz w:val="16"/>
                <w:szCs w:val="18"/>
                <w:lang w:val="es-BO" w:eastAsia="es-BO"/>
              </w:rPr>
            </w:pPr>
            <w:r w:rsidRPr="00151F91">
              <w:rPr>
                <w:rFonts w:ascii="Arial" w:hAnsi="Arial" w:cs="Arial"/>
                <w:sz w:val="16"/>
                <w:szCs w:val="18"/>
                <w:lang w:val="es-BO" w:eastAsia="es-BO"/>
              </w:rPr>
              <w:t>4</w:t>
            </w:r>
          </w:p>
        </w:tc>
        <w:tc>
          <w:tcPr>
            <w:tcW w:w="2193" w:type="dxa"/>
            <w:shd w:val="clear" w:color="auto" w:fill="auto"/>
            <w:noWrap/>
            <w:hideMark/>
          </w:tcPr>
          <w:p w14:paraId="0996E800" w14:textId="77777777" w:rsidR="000730BF" w:rsidRPr="00151F91" w:rsidRDefault="000730BF" w:rsidP="000730BF">
            <w:pPr>
              <w:rPr>
                <w:rFonts w:ascii="Arial" w:hAnsi="Arial" w:cs="Arial"/>
                <w:sz w:val="16"/>
                <w:szCs w:val="18"/>
              </w:rPr>
            </w:pPr>
            <w:r w:rsidRPr="00151F91">
              <w:rPr>
                <w:rFonts w:ascii="Arial" w:hAnsi="Arial" w:cs="Arial"/>
                <w:sz w:val="16"/>
                <w:szCs w:val="18"/>
              </w:rPr>
              <w:t>JEEP NISSAN PATROL 1190</w:t>
            </w:r>
          </w:p>
        </w:tc>
        <w:tc>
          <w:tcPr>
            <w:tcW w:w="993" w:type="dxa"/>
            <w:shd w:val="clear" w:color="auto" w:fill="auto"/>
            <w:noWrap/>
            <w:vAlign w:val="center"/>
            <w:hideMark/>
          </w:tcPr>
          <w:p w14:paraId="7D4EEC69" w14:textId="77777777" w:rsidR="000730BF" w:rsidRPr="00151F91" w:rsidRDefault="000730BF" w:rsidP="000730BF">
            <w:pPr>
              <w:jc w:val="center"/>
              <w:rPr>
                <w:rFonts w:ascii="Arial" w:hAnsi="Arial" w:cs="Arial"/>
                <w:sz w:val="16"/>
                <w:szCs w:val="18"/>
              </w:rPr>
            </w:pPr>
            <w:r w:rsidRPr="00151F91">
              <w:rPr>
                <w:rFonts w:ascii="Arial" w:hAnsi="Arial" w:cs="Arial"/>
                <w:sz w:val="16"/>
                <w:szCs w:val="18"/>
              </w:rPr>
              <w:t>391 PUF</w:t>
            </w:r>
          </w:p>
        </w:tc>
        <w:tc>
          <w:tcPr>
            <w:tcW w:w="1241" w:type="dxa"/>
            <w:vAlign w:val="center"/>
          </w:tcPr>
          <w:p w14:paraId="57D082FC" w14:textId="77777777" w:rsidR="000730BF" w:rsidRPr="00151F91" w:rsidRDefault="000730BF" w:rsidP="000730BF">
            <w:pPr>
              <w:jc w:val="center"/>
              <w:rPr>
                <w:rFonts w:ascii="Arial" w:hAnsi="Arial" w:cs="Arial"/>
                <w:sz w:val="16"/>
                <w:szCs w:val="18"/>
              </w:rPr>
            </w:pPr>
            <w:r w:rsidRPr="00151F91">
              <w:rPr>
                <w:rFonts w:ascii="Arial" w:hAnsi="Arial" w:cs="Arial"/>
                <w:sz w:val="16"/>
                <w:szCs w:val="18"/>
              </w:rPr>
              <w:t>SCZ</w:t>
            </w:r>
          </w:p>
        </w:tc>
        <w:tc>
          <w:tcPr>
            <w:tcW w:w="1062" w:type="dxa"/>
            <w:vAlign w:val="center"/>
          </w:tcPr>
          <w:p w14:paraId="753DEDB6" w14:textId="77777777" w:rsidR="000730BF" w:rsidRPr="00151F91" w:rsidRDefault="000730BF" w:rsidP="000730BF">
            <w:pPr>
              <w:jc w:val="center"/>
              <w:rPr>
                <w:rFonts w:ascii="Arial" w:hAnsi="Arial" w:cs="Arial"/>
                <w:sz w:val="16"/>
                <w:szCs w:val="18"/>
              </w:rPr>
            </w:pPr>
            <w:r w:rsidRPr="00151F91">
              <w:rPr>
                <w:rFonts w:ascii="Arial" w:hAnsi="Arial" w:cs="Arial"/>
                <w:sz w:val="16"/>
                <w:szCs w:val="18"/>
              </w:rPr>
              <w:t>5</w:t>
            </w:r>
          </w:p>
        </w:tc>
        <w:tc>
          <w:tcPr>
            <w:tcW w:w="1164" w:type="dxa"/>
            <w:vAlign w:val="center"/>
          </w:tcPr>
          <w:p w14:paraId="63D55C19" w14:textId="77777777" w:rsidR="000730BF" w:rsidRPr="00151F91" w:rsidRDefault="000730BF" w:rsidP="000730BF">
            <w:pPr>
              <w:jc w:val="right"/>
              <w:rPr>
                <w:rFonts w:ascii="Arial" w:hAnsi="Arial" w:cs="Arial"/>
                <w:sz w:val="16"/>
                <w:szCs w:val="18"/>
              </w:rPr>
            </w:pPr>
          </w:p>
        </w:tc>
        <w:tc>
          <w:tcPr>
            <w:tcW w:w="1159" w:type="dxa"/>
            <w:shd w:val="clear" w:color="auto" w:fill="auto"/>
            <w:noWrap/>
            <w:vAlign w:val="center"/>
            <w:hideMark/>
          </w:tcPr>
          <w:p w14:paraId="0B3B0407" w14:textId="77777777" w:rsidR="000730BF" w:rsidRPr="00151F91" w:rsidRDefault="000730BF" w:rsidP="000730BF">
            <w:pPr>
              <w:jc w:val="right"/>
              <w:rPr>
                <w:rFonts w:ascii="Arial" w:hAnsi="Arial" w:cs="Arial"/>
                <w:sz w:val="16"/>
                <w:szCs w:val="18"/>
              </w:rPr>
            </w:pPr>
            <w:r w:rsidRPr="00151F91">
              <w:rPr>
                <w:rFonts w:ascii="Arial" w:hAnsi="Arial" w:cs="Arial"/>
                <w:sz w:val="16"/>
                <w:szCs w:val="18"/>
              </w:rPr>
              <w:t>70.000.-</w:t>
            </w:r>
          </w:p>
        </w:tc>
        <w:tc>
          <w:tcPr>
            <w:tcW w:w="1120" w:type="dxa"/>
            <w:vAlign w:val="center"/>
          </w:tcPr>
          <w:p w14:paraId="721624F5" w14:textId="77777777" w:rsidR="000730BF" w:rsidRPr="00151F91" w:rsidRDefault="000730BF" w:rsidP="000730BF">
            <w:pPr>
              <w:jc w:val="right"/>
              <w:rPr>
                <w:rFonts w:ascii="Arial" w:hAnsi="Arial" w:cs="Arial"/>
                <w:sz w:val="16"/>
                <w:szCs w:val="18"/>
              </w:rPr>
            </w:pPr>
            <w:r w:rsidRPr="00151F91">
              <w:rPr>
                <w:rFonts w:ascii="Arial" w:hAnsi="Arial" w:cs="Arial"/>
                <w:sz w:val="16"/>
                <w:szCs w:val="18"/>
              </w:rPr>
              <w:t>70.000,00</w:t>
            </w:r>
          </w:p>
        </w:tc>
      </w:tr>
      <w:tr w:rsidR="000730BF" w:rsidRPr="00151F91" w14:paraId="4A89A66F" w14:textId="77777777" w:rsidTr="000730BF">
        <w:trPr>
          <w:trHeight w:val="214"/>
        </w:trPr>
        <w:tc>
          <w:tcPr>
            <w:tcW w:w="480" w:type="dxa"/>
          </w:tcPr>
          <w:p w14:paraId="211CF1DA" w14:textId="77777777" w:rsidR="000730BF" w:rsidRPr="00151F91" w:rsidRDefault="000730BF" w:rsidP="000730BF">
            <w:pPr>
              <w:jc w:val="center"/>
              <w:rPr>
                <w:rFonts w:ascii="Arial" w:hAnsi="Arial" w:cs="Arial"/>
                <w:sz w:val="16"/>
                <w:szCs w:val="18"/>
                <w:lang w:val="es-BO" w:eastAsia="es-BO"/>
              </w:rPr>
            </w:pPr>
            <w:r w:rsidRPr="00151F91">
              <w:rPr>
                <w:rFonts w:ascii="Arial" w:hAnsi="Arial" w:cs="Arial"/>
                <w:sz w:val="16"/>
                <w:szCs w:val="18"/>
                <w:lang w:val="es-BO" w:eastAsia="es-BO"/>
              </w:rPr>
              <w:t>5</w:t>
            </w:r>
          </w:p>
        </w:tc>
        <w:tc>
          <w:tcPr>
            <w:tcW w:w="2193" w:type="dxa"/>
            <w:shd w:val="clear" w:color="auto" w:fill="auto"/>
            <w:noWrap/>
            <w:hideMark/>
          </w:tcPr>
          <w:p w14:paraId="6E770ECF" w14:textId="37E9D505" w:rsidR="000730BF" w:rsidRPr="00151F91" w:rsidRDefault="00050964" w:rsidP="000730BF">
            <w:pPr>
              <w:rPr>
                <w:rFonts w:ascii="Arial" w:hAnsi="Arial" w:cs="Arial"/>
                <w:sz w:val="16"/>
                <w:szCs w:val="18"/>
              </w:rPr>
            </w:pPr>
            <w:r w:rsidRPr="00151F91">
              <w:rPr>
                <w:rFonts w:ascii="Arial" w:hAnsi="Arial" w:cs="Arial"/>
                <w:sz w:val="16"/>
                <w:szCs w:val="18"/>
              </w:rPr>
              <w:t>CAMIÓN</w:t>
            </w:r>
            <w:r w:rsidR="000730BF" w:rsidRPr="00151F91">
              <w:rPr>
                <w:rFonts w:ascii="Arial" w:hAnsi="Arial" w:cs="Arial"/>
                <w:sz w:val="16"/>
                <w:szCs w:val="18"/>
              </w:rPr>
              <w:t xml:space="preserve"> DAIHATSU DELTA 2000</w:t>
            </w:r>
          </w:p>
        </w:tc>
        <w:tc>
          <w:tcPr>
            <w:tcW w:w="993" w:type="dxa"/>
            <w:shd w:val="clear" w:color="auto" w:fill="auto"/>
            <w:noWrap/>
            <w:vAlign w:val="center"/>
            <w:hideMark/>
          </w:tcPr>
          <w:p w14:paraId="68801A80" w14:textId="77777777" w:rsidR="000730BF" w:rsidRPr="00151F91" w:rsidRDefault="000730BF" w:rsidP="000730BF">
            <w:pPr>
              <w:jc w:val="center"/>
              <w:rPr>
                <w:rFonts w:ascii="Arial" w:hAnsi="Arial" w:cs="Arial"/>
                <w:sz w:val="16"/>
                <w:szCs w:val="18"/>
              </w:rPr>
            </w:pPr>
            <w:r w:rsidRPr="00151F91">
              <w:rPr>
                <w:rFonts w:ascii="Arial" w:hAnsi="Arial" w:cs="Arial"/>
                <w:sz w:val="16"/>
                <w:szCs w:val="18"/>
              </w:rPr>
              <w:t>1158 LCH</w:t>
            </w:r>
          </w:p>
        </w:tc>
        <w:tc>
          <w:tcPr>
            <w:tcW w:w="1241" w:type="dxa"/>
            <w:vAlign w:val="center"/>
          </w:tcPr>
          <w:p w14:paraId="158591B8" w14:textId="77777777" w:rsidR="000730BF" w:rsidRPr="00151F91" w:rsidRDefault="000730BF" w:rsidP="000730BF">
            <w:pPr>
              <w:jc w:val="center"/>
              <w:rPr>
                <w:rFonts w:ascii="Arial" w:hAnsi="Arial" w:cs="Arial"/>
                <w:sz w:val="16"/>
                <w:szCs w:val="18"/>
              </w:rPr>
            </w:pPr>
            <w:r w:rsidRPr="00151F91">
              <w:rPr>
                <w:rFonts w:ascii="Arial" w:hAnsi="Arial" w:cs="Arial"/>
                <w:sz w:val="16"/>
                <w:szCs w:val="18"/>
              </w:rPr>
              <w:t>LP</w:t>
            </w:r>
          </w:p>
        </w:tc>
        <w:tc>
          <w:tcPr>
            <w:tcW w:w="1062" w:type="dxa"/>
            <w:vAlign w:val="center"/>
          </w:tcPr>
          <w:p w14:paraId="403404EE" w14:textId="77777777" w:rsidR="000730BF" w:rsidRPr="00151F91" w:rsidRDefault="000730BF" w:rsidP="000730BF">
            <w:pPr>
              <w:jc w:val="center"/>
              <w:rPr>
                <w:rFonts w:ascii="Arial" w:hAnsi="Arial" w:cs="Arial"/>
                <w:sz w:val="16"/>
                <w:szCs w:val="18"/>
              </w:rPr>
            </w:pPr>
            <w:r w:rsidRPr="00151F91">
              <w:rPr>
                <w:rFonts w:ascii="Arial" w:hAnsi="Arial" w:cs="Arial"/>
                <w:sz w:val="16"/>
                <w:szCs w:val="18"/>
              </w:rPr>
              <w:t>3</w:t>
            </w:r>
          </w:p>
        </w:tc>
        <w:tc>
          <w:tcPr>
            <w:tcW w:w="1164" w:type="dxa"/>
            <w:vAlign w:val="center"/>
          </w:tcPr>
          <w:p w14:paraId="26ADE412" w14:textId="77777777" w:rsidR="000730BF" w:rsidRPr="00151F91" w:rsidRDefault="000730BF" w:rsidP="000730BF">
            <w:pPr>
              <w:jc w:val="right"/>
              <w:rPr>
                <w:rFonts w:ascii="Arial" w:hAnsi="Arial" w:cs="Arial"/>
                <w:sz w:val="16"/>
                <w:szCs w:val="18"/>
              </w:rPr>
            </w:pPr>
            <w:r w:rsidRPr="00151F91">
              <w:rPr>
                <w:rFonts w:ascii="Arial" w:hAnsi="Arial" w:cs="Arial"/>
                <w:sz w:val="16"/>
                <w:szCs w:val="18"/>
              </w:rPr>
              <w:t>6.264,00</w:t>
            </w:r>
          </w:p>
        </w:tc>
        <w:tc>
          <w:tcPr>
            <w:tcW w:w="1159" w:type="dxa"/>
            <w:shd w:val="clear" w:color="auto" w:fill="auto"/>
            <w:noWrap/>
            <w:vAlign w:val="center"/>
            <w:hideMark/>
          </w:tcPr>
          <w:p w14:paraId="7813568F" w14:textId="77777777" w:rsidR="000730BF" w:rsidRPr="00151F91" w:rsidRDefault="000730BF" w:rsidP="000730BF">
            <w:pPr>
              <w:jc w:val="right"/>
              <w:rPr>
                <w:rFonts w:ascii="Arial" w:hAnsi="Arial" w:cs="Arial"/>
                <w:sz w:val="16"/>
                <w:szCs w:val="18"/>
              </w:rPr>
            </w:pPr>
            <w:r w:rsidRPr="00151F91">
              <w:rPr>
                <w:rFonts w:ascii="Arial" w:hAnsi="Arial" w:cs="Arial"/>
                <w:sz w:val="16"/>
                <w:szCs w:val="18"/>
              </w:rPr>
              <w:t>123.736.-</w:t>
            </w:r>
          </w:p>
        </w:tc>
        <w:tc>
          <w:tcPr>
            <w:tcW w:w="1120" w:type="dxa"/>
            <w:vAlign w:val="center"/>
          </w:tcPr>
          <w:p w14:paraId="18ECABDB" w14:textId="77777777" w:rsidR="000730BF" w:rsidRPr="00151F91" w:rsidRDefault="000730BF" w:rsidP="000730BF">
            <w:pPr>
              <w:jc w:val="right"/>
              <w:rPr>
                <w:rFonts w:ascii="Arial" w:hAnsi="Arial" w:cs="Arial"/>
                <w:sz w:val="16"/>
                <w:szCs w:val="18"/>
              </w:rPr>
            </w:pPr>
            <w:r w:rsidRPr="00151F91">
              <w:rPr>
                <w:rFonts w:ascii="Arial" w:hAnsi="Arial" w:cs="Arial"/>
                <w:sz w:val="16"/>
                <w:szCs w:val="18"/>
              </w:rPr>
              <w:t>130.000,00</w:t>
            </w:r>
          </w:p>
        </w:tc>
      </w:tr>
      <w:tr w:rsidR="000730BF" w:rsidRPr="00151F91" w14:paraId="5C555448" w14:textId="77777777" w:rsidTr="000730BF">
        <w:trPr>
          <w:trHeight w:val="214"/>
        </w:trPr>
        <w:tc>
          <w:tcPr>
            <w:tcW w:w="480" w:type="dxa"/>
          </w:tcPr>
          <w:p w14:paraId="1DC2BACE" w14:textId="77777777" w:rsidR="000730BF" w:rsidRPr="00151F91" w:rsidRDefault="000730BF" w:rsidP="000730BF">
            <w:pPr>
              <w:jc w:val="center"/>
              <w:rPr>
                <w:rFonts w:ascii="Arial" w:hAnsi="Arial" w:cs="Arial"/>
                <w:sz w:val="16"/>
                <w:szCs w:val="18"/>
                <w:lang w:val="es-BO" w:eastAsia="es-BO"/>
              </w:rPr>
            </w:pPr>
            <w:r w:rsidRPr="00151F91">
              <w:rPr>
                <w:rFonts w:ascii="Arial" w:hAnsi="Arial" w:cs="Arial"/>
                <w:sz w:val="16"/>
                <w:szCs w:val="18"/>
                <w:lang w:val="es-BO" w:eastAsia="es-BO"/>
              </w:rPr>
              <w:t>6</w:t>
            </w:r>
          </w:p>
        </w:tc>
        <w:tc>
          <w:tcPr>
            <w:tcW w:w="2193" w:type="dxa"/>
            <w:shd w:val="clear" w:color="auto" w:fill="auto"/>
            <w:noWrap/>
          </w:tcPr>
          <w:p w14:paraId="52853971" w14:textId="3EEF47A9" w:rsidR="000730BF" w:rsidRPr="00151F91" w:rsidRDefault="00050964" w:rsidP="000730BF">
            <w:pPr>
              <w:rPr>
                <w:rFonts w:ascii="Arial" w:hAnsi="Arial" w:cs="Arial"/>
                <w:sz w:val="16"/>
                <w:szCs w:val="18"/>
              </w:rPr>
            </w:pPr>
            <w:r w:rsidRPr="00151F91">
              <w:rPr>
                <w:rFonts w:ascii="Arial" w:hAnsi="Arial" w:cs="Arial"/>
                <w:sz w:val="16"/>
                <w:szCs w:val="18"/>
              </w:rPr>
              <w:t>CAMIÓN</w:t>
            </w:r>
            <w:r w:rsidR="000730BF" w:rsidRPr="00151F91">
              <w:rPr>
                <w:rFonts w:ascii="Arial" w:hAnsi="Arial" w:cs="Arial"/>
                <w:sz w:val="16"/>
                <w:szCs w:val="18"/>
              </w:rPr>
              <w:t xml:space="preserve"> UD, 2017</w:t>
            </w:r>
          </w:p>
        </w:tc>
        <w:tc>
          <w:tcPr>
            <w:tcW w:w="993" w:type="dxa"/>
            <w:shd w:val="clear" w:color="auto" w:fill="auto"/>
            <w:noWrap/>
            <w:vAlign w:val="center"/>
          </w:tcPr>
          <w:p w14:paraId="5BF97E43" w14:textId="77777777" w:rsidR="000730BF" w:rsidRPr="00151F91" w:rsidRDefault="000730BF" w:rsidP="000730BF">
            <w:pPr>
              <w:jc w:val="center"/>
              <w:rPr>
                <w:rFonts w:ascii="Arial" w:hAnsi="Arial" w:cs="Arial"/>
                <w:sz w:val="16"/>
                <w:szCs w:val="18"/>
              </w:rPr>
            </w:pPr>
            <w:r w:rsidRPr="00151F91">
              <w:rPr>
                <w:rFonts w:ascii="Arial" w:hAnsi="Arial" w:cs="Arial"/>
                <w:sz w:val="16"/>
                <w:szCs w:val="18"/>
              </w:rPr>
              <w:t>4268 DRL</w:t>
            </w:r>
          </w:p>
        </w:tc>
        <w:tc>
          <w:tcPr>
            <w:tcW w:w="1241" w:type="dxa"/>
            <w:vAlign w:val="center"/>
          </w:tcPr>
          <w:p w14:paraId="0D6DC4DB" w14:textId="77777777" w:rsidR="000730BF" w:rsidRPr="00151F91" w:rsidRDefault="000730BF" w:rsidP="000730BF">
            <w:pPr>
              <w:jc w:val="center"/>
              <w:rPr>
                <w:rFonts w:ascii="Arial" w:hAnsi="Arial" w:cs="Arial"/>
                <w:sz w:val="16"/>
                <w:szCs w:val="18"/>
              </w:rPr>
            </w:pPr>
            <w:r w:rsidRPr="00151F91">
              <w:rPr>
                <w:rFonts w:ascii="Arial" w:hAnsi="Arial" w:cs="Arial"/>
                <w:sz w:val="16"/>
                <w:szCs w:val="18"/>
              </w:rPr>
              <w:t>LP</w:t>
            </w:r>
          </w:p>
        </w:tc>
        <w:tc>
          <w:tcPr>
            <w:tcW w:w="1062" w:type="dxa"/>
            <w:vAlign w:val="center"/>
          </w:tcPr>
          <w:p w14:paraId="4725CA58" w14:textId="77777777" w:rsidR="000730BF" w:rsidRPr="00151F91" w:rsidRDefault="000730BF" w:rsidP="000730BF">
            <w:pPr>
              <w:jc w:val="center"/>
              <w:rPr>
                <w:rFonts w:ascii="Arial" w:hAnsi="Arial" w:cs="Arial"/>
                <w:sz w:val="16"/>
                <w:szCs w:val="18"/>
              </w:rPr>
            </w:pPr>
            <w:r w:rsidRPr="00151F91">
              <w:rPr>
                <w:rFonts w:ascii="Arial" w:hAnsi="Arial" w:cs="Arial"/>
                <w:sz w:val="16"/>
                <w:szCs w:val="18"/>
              </w:rPr>
              <w:t>3</w:t>
            </w:r>
          </w:p>
        </w:tc>
        <w:tc>
          <w:tcPr>
            <w:tcW w:w="1164" w:type="dxa"/>
            <w:vAlign w:val="center"/>
          </w:tcPr>
          <w:p w14:paraId="0FD06212" w14:textId="77777777" w:rsidR="000730BF" w:rsidRPr="00151F91" w:rsidRDefault="000730BF" w:rsidP="000730BF">
            <w:pPr>
              <w:jc w:val="right"/>
              <w:rPr>
                <w:rFonts w:ascii="Arial" w:hAnsi="Arial" w:cs="Arial"/>
                <w:sz w:val="16"/>
                <w:szCs w:val="18"/>
              </w:rPr>
            </w:pPr>
            <w:r w:rsidRPr="00151F91">
              <w:rPr>
                <w:rFonts w:ascii="Arial" w:hAnsi="Arial" w:cs="Arial"/>
                <w:sz w:val="16"/>
                <w:szCs w:val="18"/>
              </w:rPr>
              <w:t>75.000.00</w:t>
            </w:r>
          </w:p>
        </w:tc>
        <w:tc>
          <w:tcPr>
            <w:tcW w:w="1159" w:type="dxa"/>
            <w:shd w:val="clear" w:color="auto" w:fill="auto"/>
            <w:noWrap/>
            <w:vAlign w:val="center"/>
          </w:tcPr>
          <w:p w14:paraId="484F06AF" w14:textId="77777777" w:rsidR="000730BF" w:rsidRPr="00151F91" w:rsidRDefault="000730BF" w:rsidP="000730BF">
            <w:pPr>
              <w:jc w:val="right"/>
              <w:rPr>
                <w:rFonts w:ascii="Arial" w:hAnsi="Arial" w:cs="Arial"/>
                <w:sz w:val="16"/>
                <w:szCs w:val="18"/>
              </w:rPr>
            </w:pPr>
            <w:r w:rsidRPr="00151F91">
              <w:rPr>
                <w:rFonts w:ascii="Arial" w:hAnsi="Arial" w:cs="Arial"/>
                <w:sz w:val="16"/>
                <w:szCs w:val="18"/>
              </w:rPr>
              <w:t>870.000,00</w:t>
            </w:r>
          </w:p>
        </w:tc>
        <w:tc>
          <w:tcPr>
            <w:tcW w:w="1120" w:type="dxa"/>
            <w:vAlign w:val="center"/>
          </w:tcPr>
          <w:p w14:paraId="1AC03F9E" w14:textId="77777777" w:rsidR="000730BF" w:rsidRPr="00151F91" w:rsidRDefault="000730BF" w:rsidP="000730BF">
            <w:pPr>
              <w:jc w:val="right"/>
              <w:rPr>
                <w:rFonts w:ascii="Arial" w:hAnsi="Arial" w:cs="Arial"/>
                <w:sz w:val="16"/>
                <w:szCs w:val="18"/>
              </w:rPr>
            </w:pPr>
            <w:r w:rsidRPr="00151F91">
              <w:rPr>
                <w:rFonts w:ascii="Arial" w:hAnsi="Arial" w:cs="Arial"/>
                <w:sz w:val="16"/>
                <w:szCs w:val="18"/>
              </w:rPr>
              <w:t>945.000,00</w:t>
            </w:r>
          </w:p>
        </w:tc>
      </w:tr>
    </w:tbl>
    <w:p w14:paraId="508F3DB9" w14:textId="77777777" w:rsidR="000730BF" w:rsidRPr="00151F91" w:rsidRDefault="000730BF" w:rsidP="000730BF">
      <w:pPr>
        <w:pStyle w:val="Ttulo4"/>
        <w:numPr>
          <w:ilvl w:val="0"/>
          <w:numId w:val="0"/>
        </w:numPr>
        <w:tabs>
          <w:tab w:val="left" w:pos="2552"/>
        </w:tabs>
        <w:ind w:left="864" w:hanging="864"/>
        <w:rPr>
          <w:rFonts w:ascii="Arial" w:hAnsi="Arial" w:cs="Arial"/>
          <w:bCs w:val="0"/>
          <w:sz w:val="18"/>
          <w:szCs w:val="18"/>
        </w:rPr>
      </w:pPr>
      <w:r w:rsidRPr="00151F91">
        <w:rPr>
          <w:rFonts w:ascii="Arial" w:hAnsi="Arial" w:cs="Arial"/>
          <w:sz w:val="18"/>
          <w:szCs w:val="18"/>
        </w:rPr>
        <w:t>VALOR TOTAL ASEGURADO</w:t>
      </w:r>
      <w:r w:rsidRPr="00151F91">
        <w:rPr>
          <w:rFonts w:ascii="Arial" w:hAnsi="Arial" w:cs="Arial"/>
          <w:sz w:val="18"/>
          <w:szCs w:val="18"/>
        </w:rPr>
        <w:tab/>
      </w:r>
      <w:r w:rsidRPr="00151F91">
        <w:rPr>
          <w:rFonts w:ascii="Arial" w:hAnsi="Arial" w:cs="Arial"/>
          <w:sz w:val="18"/>
          <w:szCs w:val="18"/>
        </w:rPr>
        <w:tab/>
        <w:t>:         Bs   1.700.000,00</w:t>
      </w:r>
    </w:p>
    <w:p w14:paraId="223FCDCE" w14:textId="77777777" w:rsidR="000730BF" w:rsidRPr="00151F91" w:rsidRDefault="000730BF" w:rsidP="000730BF">
      <w:pPr>
        <w:rPr>
          <w:rFonts w:ascii="Arial" w:hAnsi="Arial" w:cs="Arial"/>
        </w:rPr>
      </w:pPr>
    </w:p>
    <w:p w14:paraId="04C72B63" w14:textId="77777777" w:rsidR="000730BF" w:rsidRPr="00151F91" w:rsidRDefault="000730BF" w:rsidP="000730BF">
      <w:pPr>
        <w:pStyle w:val="Sangra2detindependiente"/>
        <w:tabs>
          <w:tab w:val="left" w:pos="2977"/>
          <w:tab w:val="left" w:pos="3261"/>
        </w:tabs>
        <w:spacing w:after="0" w:line="240" w:lineRule="auto"/>
        <w:ind w:left="0"/>
        <w:rPr>
          <w:rFonts w:ascii="Arial" w:hAnsi="Arial" w:cs="Arial"/>
          <w:sz w:val="18"/>
          <w:szCs w:val="18"/>
        </w:rPr>
      </w:pPr>
      <w:r w:rsidRPr="00151F91">
        <w:rPr>
          <w:rFonts w:ascii="Arial" w:hAnsi="Arial" w:cs="Arial"/>
          <w:b/>
          <w:bCs/>
          <w:sz w:val="18"/>
          <w:szCs w:val="18"/>
        </w:rPr>
        <w:t>COBERTURAS</w:t>
      </w:r>
      <w:r w:rsidRPr="00151F91">
        <w:rPr>
          <w:rFonts w:ascii="Arial" w:hAnsi="Arial" w:cs="Arial"/>
          <w:sz w:val="18"/>
          <w:szCs w:val="18"/>
        </w:rPr>
        <w:tab/>
        <w:t>:</w:t>
      </w:r>
      <w:r w:rsidRPr="00151F91">
        <w:rPr>
          <w:rFonts w:ascii="Arial" w:hAnsi="Arial" w:cs="Arial"/>
          <w:sz w:val="18"/>
          <w:szCs w:val="18"/>
        </w:rPr>
        <w:tab/>
      </w:r>
    </w:p>
    <w:p w14:paraId="67D81661" w14:textId="77777777" w:rsidR="000730BF" w:rsidRPr="00151F91" w:rsidRDefault="000730BF" w:rsidP="00DA03F5">
      <w:pPr>
        <w:pStyle w:val="Sangra2detindependiente"/>
        <w:numPr>
          <w:ilvl w:val="0"/>
          <w:numId w:val="57"/>
        </w:numPr>
        <w:tabs>
          <w:tab w:val="left" w:pos="2977"/>
          <w:tab w:val="left" w:pos="3544"/>
        </w:tabs>
        <w:spacing w:after="0" w:line="240" w:lineRule="auto"/>
        <w:ind w:left="3544" w:right="-425" w:hanging="283"/>
        <w:rPr>
          <w:rFonts w:ascii="Arial" w:hAnsi="Arial" w:cs="Arial"/>
          <w:sz w:val="18"/>
          <w:szCs w:val="18"/>
        </w:rPr>
      </w:pPr>
      <w:r w:rsidRPr="00151F91">
        <w:rPr>
          <w:rFonts w:ascii="Arial" w:hAnsi="Arial" w:cs="Arial"/>
          <w:sz w:val="18"/>
          <w:szCs w:val="18"/>
        </w:rPr>
        <w:t>Responsabilidad civil hasta Bs. 175.000.- por vehículo</w:t>
      </w:r>
    </w:p>
    <w:p w14:paraId="67DF87E3" w14:textId="77777777" w:rsidR="000730BF" w:rsidRPr="00151F91" w:rsidRDefault="000730BF" w:rsidP="00DA03F5">
      <w:pPr>
        <w:pStyle w:val="Sangra2detindependiente"/>
        <w:numPr>
          <w:ilvl w:val="5"/>
          <w:numId w:val="57"/>
        </w:numPr>
        <w:tabs>
          <w:tab w:val="left" w:pos="2977"/>
          <w:tab w:val="left" w:pos="3119"/>
          <w:tab w:val="left" w:pos="3544"/>
        </w:tabs>
        <w:spacing w:after="0" w:line="240" w:lineRule="auto"/>
        <w:ind w:left="3544" w:right="-425" w:hanging="283"/>
        <w:rPr>
          <w:rFonts w:ascii="Arial" w:hAnsi="Arial" w:cs="Arial"/>
          <w:sz w:val="18"/>
          <w:szCs w:val="18"/>
        </w:rPr>
      </w:pPr>
      <w:r w:rsidRPr="00151F91">
        <w:rPr>
          <w:rFonts w:ascii="Arial" w:hAnsi="Arial" w:cs="Arial"/>
          <w:sz w:val="18"/>
          <w:szCs w:val="18"/>
        </w:rPr>
        <w:t xml:space="preserve">Responsabilidad civil consecuencial, hasta Bs. 35.000.- por vehículo </w:t>
      </w:r>
    </w:p>
    <w:p w14:paraId="056D0AF3" w14:textId="77777777" w:rsidR="000730BF" w:rsidRPr="00151F91" w:rsidRDefault="000730BF" w:rsidP="00DA03F5">
      <w:pPr>
        <w:pStyle w:val="Sangra2detindependiente"/>
        <w:numPr>
          <w:ilvl w:val="5"/>
          <w:numId w:val="57"/>
        </w:numPr>
        <w:tabs>
          <w:tab w:val="left" w:pos="2977"/>
          <w:tab w:val="left" w:pos="3544"/>
        </w:tabs>
        <w:spacing w:after="0" w:line="240" w:lineRule="auto"/>
        <w:ind w:left="3544" w:right="-425" w:hanging="283"/>
        <w:rPr>
          <w:rFonts w:ascii="Arial" w:hAnsi="Arial" w:cs="Arial"/>
          <w:sz w:val="18"/>
          <w:szCs w:val="18"/>
        </w:rPr>
      </w:pPr>
      <w:r w:rsidRPr="00151F91">
        <w:rPr>
          <w:rFonts w:ascii="Arial" w:hAnsi="Arial" w:cs="Arial"/>
          <w:sz w:val="18"/>
          <w:szCs w:val="18"/>
        </w:rPr>
        <w:t>Pérdida total por robo al 100%</w:t>
      </w:r>
    </w:p>
    <w:p w14:paraId="4349CCF1" w14:textId="77777777" w:rsidR="000730BF" w:rsidRPr="00151F91" w:rsidRDefault="000730BF" w:rsidP="00DA03F5">
      <w:pPr>
        <w:pStyle w:val="Sangra2detindependiente"/>
        <w:numPr>
          <w:ilvl w:val="5"/>
          <w:numId w:val="57"/>
        </w:numPr>
        <w:tabs>
          <w:tab w:val="left" w:pos="2977"/>
          <w:tab w:val="left" w:pos="3544"/>
        </w:tabs>
        <w:spacing w:after="0" w:line="240" w:lineRule="auto"/>
        <w:ind w:left="3544" w:right="-425" w:hanging="283"/>
        <w:rPr>
          <w:rFonts w:ascii="Arial" w:hAnsi="Arial" w:cs="Arial"/>
          <w:sz w:val="18"/>
          <w:szCs w:val="18"/>
        </w:rPr>
      </w:pPr>
      <w:r w:rsidRPr="00151F91">
        <w:rPr>
          <w:rFonts w:ascii="Arial" w:hAnsi="Arial" w:cs="Arial"/>
          <w:sz w:val="18"/>
          <w:szCs w:val="18"/>
        </w:rPr>
        <w:t>Pérdida total por accidente al 100%</w:t>
      </w:r>
    </w:p>
    <w:p w14:paraId="01480A07" w14:textId="77777777" w:rsidR="000730BF" w:rsidRPr="00151F91" w:rsidRDefault="000730BF" w:rsidP="00DA03F5">
      <w:pPr>
        <w:pStyle w:val="Prrafodelista"/>
        <w:numPr>
          <w:ilvl w:val="5"/>
          <w:numId w:val="57"/>
        </w:numPr>
        <w:tabs>
          <w:tab w:val="left" w:pos="2977"/>
          <w:tab w:val="left" w:pos="3544"/>
        </w:tabs>
        <w:ind w:left="3544" w:right="-425" w:hanging="283"/>
        <w:jc w:val="both"/>
        <w:rPr>
          <w:rFonts w:ascii="Arial" w:hAnsi="Arial" w:cs="Arial"/>
          <w:sz w:val="18"/>
          <w:szCs w:val="18"/>
        </w:rPr>
      </w:pPr>
      <w:r w:rsidRPr="00151F91">
        <w:rPr>
          <w:rFonts w:ascii="Arial" w:hAnsi="Arial" w:cs="Arial"/>
          <w:b/>
          <w:bCs/>
          <w:sz w:val="18"/>
          <w:szCs w:val="18"/>
        </w:rPr>
        <w:t>Riesgos políticos</w:t>
      </w:r>
      <w:r w:rsidRPr="00151F91">
        <w:rPr>
          <w:rFonts w:ascii="Arial" w:hAnsi="Arial" w:cs="Arial"/>
          <w:sz w:val="18"/>
          <w:szCs w:val="18"/>
        </w:rPr>
        <w:t xml:space="preserve">: </w:t>
      </w:r>
      <w:r w:rsidRPr="00151F91">
        <w:rPr>
          <w:rFonts w:ascii="Arial" w:eastAsia="MS Mincho" w:hAnsi="Arial" w:cs="Arial"/>
          <w:sz w:val="18"/>
          <w:szCs w:val="18"/>
          <w:lang w:val="es-BO"/>
        </w:rPr>
        <w:t xml:space="preserve">Daños propios, conmoción civil, huelgas y daño malicioso, incluyendo vandalismo, sabotaje y terrorismo </w:t>
      </w:r>
      <w:r w:rsidRPr="00151F91">
        <w:rPr>
          <w:rFonts w:ascii="Arial" w:hAnsi="Arial" w:cs="Arial"/>
          <w:b/>
          <w:bCs/>
          <w:sz w:val="18"/>
          <w:szCs w:val="18"/>
        </w:rPr>
        <w:t>SIN</w:t>
      </w:r>
      <w:r w:rsidRPr="00151F91">
        <w:rPr>
          <w:rFonts w:ascii="Arial" w:hAnsi="Arial" w:cs="Arial"/>
          <w:sz w:val="18"/>
          <w:szCs w:val="18"/>
        </w:rPr>
        <w:t xml:space="preserve"> franquicia</w:t>
      </w:r>
    </w:p>
    <w:p w14:paraId="43B5652A" w14:textId="77777777" w:rsidR="000730BF" w:rsidRPr="00151F91" w:rsidRDefault="000730BF" w:rsidP="00DA03F5">
      <w:pPr>
        <w:pStyle w:val="Sangra2detindependiente"/>
        <w:numPr>
          <w:ilvl w:val="5"/>
          <w:numId w:val="57"/>
        </w:numPr>
        <w:tabs>
          <w:tab w:val="left" w:pos="2977"/>
          <w:tab w:val="left" w:pos="3544"/>
        </w:tabs>
        <w:spacing w:after="0" w:line="240" w:lineRule="auto"/>
        <w:ind w:left="3544" w:right="-425" w:hanging="283"/>
        <w:rPr>
          <w:rFonts w:ascii="Arial" w:hAnsi="Arial" w:cs="Arial"/>
          <w:sz w:val="18"/>
          <w:szCs w:val="18"/>
        </w:rPr>
      </w:pPr>
      <w:r w:rsidRPr="00151F91">
        <w:rPr>
          <w:rFonts w:ascii="Arial" w:hAnsi="Arial" w:cs="Arial"/>
          <w:sz w:val="18"/>
          <w:szCs w:val="18"/>
        </w:rPr>
        <w:t xml:space="preserve">Robo parcial al </w:t>
      </w:r>
      <w:r w:rsidRPr="00151F91">
        <w:rPr>
          <w:rFonts w:ascii="Arial" w:hAnsi="Arial" w:cs="Arial"/>
          <w:b/>
          <w:bCs/>
          <w:sz w:val="18"/>
          <w:szCs w:val="18"/>
        </w:rPr>
        <w:t>100%</w:t>
      </w:r>
      <w:r w:rsidRPr="00151F91">
        <w:rPr>
          <w:rFonts w:ascii="Arial" w:hAnsi="Arial" w:cs="Arial"/>
          <w:sz w:val="18"/>
          <w:szCs w:val="18"/>
        </w:rPr>
        <w:t xml:space="preserve"> </w:t>
      </w:r>
    </w:p>
    <w:p w14:paraId="20F6E60F" w14:textId="77777777" w:rsidR="000730BF" w:rsidRPr="00151F91" w:rsidRDefault="000730BF" w:rsidP="00DA03F5">
      <w:pPr>
        <w:pStyle w:val="Prrafodelista"/>
        <w:numPr>
          <w:ilvl w:val="5"/>
          <w:numId w:val="57"/>
        </w:numPr>
        <w:tabs>
          <w:tab w:val="left" w:pos="2552"/>
          <w:tab w:val="left" w:pos="2977"/>
          <w:tab w:val="left" w:pos="3544"/>
        </w:tabs>
        <w:ind w:right="-425" w:hanging="1059"/>
        <w:jc w:val="both"/>
        <w:rPr>
          <w:rFonts w:ascii="Arial" w:hAnsi="Arial" w:cs="Arial"/>
          <w:sz w:val="18"/>
          <w:szCs w:val="18"/>
        </w:rPr>
      </w:pPr>
      <w:r w:rsidRPr="00151F91">
        <w:rPr>
          <w:rFonts w:ascii="Arial" w:hAnsi="Arial" w:cs="Arial"/>
          <w:sz w:val="18"/>
          <w:szCs w:val="18"/>
        </w:rPr>
        <w:t xml:space="preserve">Accidentes personales para ocupantes </w:t>
      </w:r>
    </w:p>
    <w:p w14:paraId="3AE49EAC" w14:textId="77777777" w:rsidR="000730BF" w:rsidRPr="00151F91" w:rsidRDefault="000730BF" w:rsidP="00DA03F5">
      <w:pPr>
        <w:pStyle w:val="Prrafodelista"/>
        <w:numPr>
          <w:ilvl w:val="4"/>
          <w:numId w:val="58"/>
        </w:numPr>
        <w:tabs>
          <w:tab w:val="left" w:pos="2552"/>
          <w:tab w:val="left" w:pos="2977"/>
          <w:tab w:val="left" w:pos="3544"/>
          <w:tab w:val="left" w:pos="3828"/>
        </w:tabs>
        <w:ind w:right="-425" w:hanging="56"/>
        <w:jc w:val="both"/>
        <w:rPr>
          <w:rFonts w:ascii="Arial" w:hAnsi="Arial" w:cs="Arial"/>
          <w:sz w:val="18"/>
          <w:szCs w:val="18"/>
        </w:rPr>
      </w:pPr>
      <w:r w:rsidRPr="00151F91">
        <w:rPr>
          <w:rFonts w:ascii="Arial" w:hAnsi="Arial" w:cs="Arial"/>
          <w:sz w:val="18"/>
          <w:szCs w:val="18"/>
        </w:rPr>
        <w:t>Muerte e invalidez, hasta Bs. 70.000.- por persona</w:t>
      </w:r>
    </w:p>
    <w:p w14:paraId="6FA8026D" w14:textId="77777777" w:rsidR="000730BF" w:rsidRPr="00151F91" w:rsidRDefault="000730BF" w:rsidP="00DA03F5">
      <w:pPr>
        <w:pStyle w:val="Prrafodelista"/>
        <w:numPr>
          <w:ilvl w:val="4"/>
          <w:numId w:val="58"/>
        </w:numPr>
        <w:tabs>
          <w:tab w:val="left" w:pos="2552"/>
          <w:tab w:val="left" w:pos="2977"/>
          <w:tab w:val="left" w:pos="3828"/>
        </w:tabs>
        <w:ind w:left="3828" w:right="-425" w:hanging="284"/>
        <w:jc w:val="both"/>
        <w:rPr>
          <w:rFonts w:ascii="Arial" w:hAnsi="Arial" w:cs="Arial"/>
          <w:sz w:val="18"/>
          <w:szCs w:val="18"/>
        </w:rPr>
      </w:pPr>
      <w:r w:rsidRPr="00151F91">
        <w:rPr>
          <w:rFonts w:ascii="Arial" w:eastAsia="MS Mincho" w:hAnsi="Arial" w:cs="Arial"/>
          <w:sz w:val="18"/>
          <w:szCs w:val="18"/>
          <w:lang w:val="es-BO"/>
        </w:rPr>
        <w:t>Incapacidad total y/o Parcial permanente Bs. 70.000.- por persona</w:t>
      </w:r>
    </w:p>
    <w:p w14:paraId="1B71F68D" w14:textId="77777777" w:rsidR="000730BF" w:rsidRPr="00151F91" w:rsidRDefault="000730BF" w:rsidP="00DA03F5">
      <w:pPr>
        <w:pStyle w:val="Prrafodelista"/>
        <w:numPr>
          <w:ilvl w:val="4"/>
          <w:numId w:val="58"/>
        </w:numPr>
        <w:tabs>
          <w:tab w:val="left" w:pos="2552"/>
          <w:tab w:val="left" w:pos="2977"/>
          <w:tab w:val="left" w:pos="3544"/>
          <w:tab w:val="left" w:pos="3828"/>
        </w:tabs>
        <w:ind w:right="-425" w:hanging="56"/>
        <w:jc w:val="both"/>
        <w:rPr>
          <w:rFonts w:ascii="Arial" w:hAnsi="Arial" w:cs="Arial"/>
          <w:sz w:val="18"/>
          <w:szCs w:val="18"/>
        </w:rPr>
      </w:pPr>
      <w:r w:rsidRPr="00151F91">
        <w:rPr>
          <w:rFonts w:ascii="Arial" w:hAnsi="Arial" w:cs="Arial"/>
          <w:sz w:val="18"/>
          <w:szCs w:val="18"/>
        </w:rPr>
        <w:t>Gastos médicos por accidente, hasta Bs. 14.000.- por persona</w:t>
      </w:r>
    </w:p>
    <w:p w14:paraId="7E0C48E0" w14:textId="77777777" w:rsidR="000730BF" w:rsidRPr="00151F91" w:rsidRDefault="000730BF" w:rsidP="00DA03F5">
      <w:pPr>
        <w:pStyle w:val="Prrafodelista"/>
        <w:numPr>
          <w:ilvl w:val="4"/>
          <w:numId w:val="58"/>
        </w:numPr>
        <w:tabs>
          <w:tab w:val="left" w:pos="2552"/>
          <w:tab w:val="left" w:pos="2977"/>
          <w:tab w:val="left" w:pos="3544"/>
          <w:tab w:val="left" w:pos="3828"/>
        </w:tabs>
        <w:ind w:right="-425" w:hanging="56"/>
        <w:rPr>
          <w:rFonts w:ascii="Arial" w:hAnsi="Arial" w:cs="Arial"/>
          <w:sz w:val="18"/>
          <w:szCs w:val="18"/>
        </w:rPr>
      </w:pPr>
      <w:r w:rsidRPr="00151F91">
        <w:rPr>
          <w:rFonts w:ascii="Arial" w:hAnsi="Arial" w:cs="Arial"/>
          <w:sz w:val="18"/>
          <w:szCs w:val="18"/>
        </w:rPr>
        <w:t>Gastos de evacuación aérea Bs. 3.500.-</w:t>
      </w:r>
    </w:p>
    <w:p w14:paraId="3854A86B" w14:textId="77777777" w:rsidR="000730BF" w:rsidRPr="00151F91" w:rsidRDefault="000730BF" w:rsidP="00DA03F5">
      <w:pPr>
        <w:pStyle w:val="Prrafodelista"/>
        <w:numPr>
          <w:ilvl w:val="4"/>
          <w:numId w:val="58"/>
        </w:numPr>
        <w:tabs>
          <w:tab w:val="left" w:pos="2552"/>
          <w:tab w:val="left" w:pos="2977"/>
          <w:tab w:val="left" w:pos="3544"/>
          <w:tab w:val="left" w:pos="3828"/>
        </w:tabs>
        <w:ind w:right="-425" w:hanging="56"/>
        <w:rPr>
          <w:rFonts w:ascii="Arial" w:hAnsi="Arial" w:cs="Arial"/>
          <w:sz w:val="18"/>
          <w:szCs w:val="18"/>
        </w:rPr>
      </w:pPr>
      <w:r w:rsidRPr="00151F91">
        <w:rPr>
          <w:rFonts w:ascii="Arial" w:hAnsi="Arial" w:cs="Arial"/>
          <w:sz w:val="18"/>
          <w:szCs w:val="18"/>
        </w:rPr>
        <w:t>Gastos de sepelio Bs. 7.000.- por persona (*)</w:t>
      </w:r>
    </w:p>
    <w:p w14:paraId="22CDF234" w14:textId="77777777" w:rsidR="000730BF" w:rsidRPr="00151F91" w:rsidRDefault="000730BF" w:rsidP="000730BF">
      <w:pPr>
        <w:pStyle w:val="Prrafodelista"/>
        <w:ind w:left="3828"/>
        <w:jc w:val="both"/>
        <w:rPr>
          <w:rFonts w:ascii="Arial" w:hAnsi="Arial" w:cs="Arial"/>
          <w:sz w:val="18"/>
          <w:szCs w:val="18"/>
        </w:rPr>
      </w:pPr>
      <w:r w:rsidRPr="00151F91">
        <w:rPr>
          <w:rFonts w:ascii="Arial" w:hAnsi="Arial" w:cs="Arial"/>
          <w:sz w:val="18"/>
          <w:szCs w:val="18"/>
        </w:rPr>
        <w:t>(*) Para la cobertura de Sepelio, no se presentará ninguna documentación adicional al certificado de defunción o de óbito, la indemnización será directa.</w:t>
      </w:r>
    </w:p>
    <w:p w14:paraId="51D18CDB" w14:textId="77777777" w:rsidR="000730BF" w:rsidRPr="00151F91" w:rsidRDefault="000730BF" w:rsidP="00DA03F5">
      <w:pPr>
        <w:pStyle w:val="Prrafodelista"/>
        <w:numPr>
          <w:ilvl w:val="4"/>
          <w:numId w:val="57"/>
        </w:numPr>
        <w:tabs>
          <w:tab w:val="left" w:pos="2552"/>
          <w:tab w:val="left" w:pos="2977"/>
          <w:tab w:val="left" w:pos="3544"/>
        </w:tabs>
        <w:ind w:right="-425"/>
        <w:rPr>
          <w:rFonts w:ascii="Arial" w:hAnsi="Arial" w:cs="Arial"/>
          <w:sz w:val="18"/>
          <w:szCs w:val="18"/>
        </w:rPr>
      </w:pPr>
      <w:r w:rsidRPr="00151F91">
        <w:rPr>
          <w:rFonts w:ascii="Arial" w:hAnsi="Arial" w:cs="Arial"/>
          <w:sz w:val="18"/>
          <w:szCs w:val="18"/>
        </w:rPr>
        <w:t>Extraterritorialidad anual sin previo aviso a la aseguradora, ampliada a todas las coberturas de la póliza</w:t>
      </w:r>
    </w:p>
    <w:p w14:paraId="6F1590D6" w14:textId="77777777" w:rsidR="000730BF" w:rsidRPr="00151F91" w:rsidRDefault="000730BF" w:rsidP="000730BF">
      <w:pPr>
        <w:tabs>
          <w:tab w:val="left" w:pos="3119"/>
        </w:tabs>
        <w:ind w:left="3402" w:hanging="3402"/>
        <w:jc w:val="center"/>
        <w:rPr>
          <w:rFonts w:ascii="Arial" w:hAnsi="Arial" w:cs="Arial"/>
          <w:b/>
          <w:sz w:val="18"/>
          <w:szCs w:val="18"/>
        </w:rPr>
      </w:pPr>
    </w:p>
    <w:tbl>
      <w:tblPr>
        <w:tblW w:w="10348" w:type="dxa"/>
        <w:tblLayout w:type="fixed"/>
        <w:tblCellMar>
          <w:left w:w="70" w:type="dxa"/>
          <w:right w:w="70" w:type="dxa"/>
        </w:tblCellMar>
        <w:tblLook w:val="04A0" w:firstRow="1" w:lastRow="0" w:firstColumn="1" w:lastColumn="0" w:noHBand="0" w:noVBand="1"/>
      </w:tblPr>
      <w:tblGrid>
        <w:gridCol w:w="160"/>
        <w:gridCol w:w="10188"/>
      </w:tblGrid>
      <w:tr w:rsidR="000730BF" w:rsidRPr="00151F91" w14:paraId="5F021619" w14:textId="77777777" w:rsidTr="00050964">
        <w:trPr>
          <w:trHeight w:val="435"/>
        </w:trPr>
        <w:tc>
          <w:tcPr>
            <w:tcW w:w="160" w:type="dxa"/>
            <w:shd w:val="clear" w:color="auto" w:fill="auto"/>
            <w:vAlign w:val="center"/>
          </w:tcPr>
          <w:p w14:paraId="3724B4AB" w14:textId="77777777" w:rsidR="000730BF" w:rsidRPr="00151F91" w:rsidRDefault="000730BF" w:rsidP="000730BF">
            <w:pPr>
              <w:contextualSpacing/>
              <w:jc w:val="center"/>
              <w:rPr>
                <w:rFonts w:ascii="Arial" w:hAnsi="Arial" w:cs="Arial"/>
                <w:color w:val="000000"/>
                <w:sz w:val="18"/>
                <w:szCs w:val="18"/>
                <w:lang w:val="es-US"/>
              </w:rPr>
            </w:pPr>
          </w:p>
        </w:tc>
        <w:tc>
          <w:tcPr>
            <w:tcW w:w="10188" w:type="dxa"/>
            <w:tcBorders>
              <w:top w:val="single" w:sz="8" w:space="0" w:color="00000A"/>
              <w:left w:val="single" w:sz="4" w:space="0" w:color="00000A"/>
              <w:bottom w:val="single" w:sz="4" w:space="0" w:color="00000A"/>
              <w:right w:val="single" w:sz="4" w:space="0" w:color="00000A"/>
            </w:tcBorders>
            <w:shd w:val="clear" w:color="auto" w:fill="1F497D" w:themeFill="text2"/>
            <w:tcMar>
              <w:left w:w="65" w:type="dxa"/>
            </w:tcMar>
            <w:vAlign w:val="center"/>
          </w:tcPr>
          <w:p w14:paraId="1633DF16" w14:textId="77777777" w:rsidR="000730BF" w:rsidRPr="00151F91" w:rsidRDefault="000730BF" w:rsidP="000730BF">
            <w:pPr>
              <w:contextualSpacing/>
              <w:rPr>
                <w:rFonts w:ascii="Arial" w:hAnsi="Arial" w:cs="Arial"/>
                <w:b/>
                <w:bCs/>
                <w:color w:val="000000"/>
                <w:sz w:val="18"/>
                <w:szCs w:val="18"/>
              </w:rPr>
            </w:pPr>
            <w:r w:rsidRPr="00151F91">
              <w:rPr>
                <w:rFonts w:ascii="Arial" w:hAnsi="Arial" w:cs="Arial"/>
                <w:b/>
                <w:bCs/>
                <w:color w:val="FFFFFF"/>
                <w:sz w:val="18"/>
                <w:szCs w:val="18"/>
              </w:rPr>
              <w:t xml:space="preserve">CLAUSULAS ADICIONALES </w:t>
            </w:r>
          </w:p>
        </w:tc>
      </w:tr>
    </w:tbl>
    <w:p w14:paraId="6E16A561" w14:textId="77777777" w:rsidR="000730BF" w:rsidRPr="00151F91" w:rsidRDefault="000730BF" w:rsidP="000730BF">
      <w:pPr>
        <w:rPr>
          <w:rFonts w:ascii="Arial" w:hAnsi="Arial" w:cs="Arial"/>
          <w:sz w:val="18"/>
          <w:szCs w:val="18"/>
          <w:lang w:val="es-BO" w:eastAsia="es-ES"/>
        </w:rPr>
      </w:pPr>
    </w:p>
    <w:p w14:paraId="75D37472" w14:textId="77777777" w:rsidR="000730BF" w:rsidRPr="00151F91" w:rsidRDefault="000730BF" w:rsidP="00DA03F5">
      <w:pPr>
        <w:pStyle w:val="Prrafodelista"/>
        <w:numPr>
          <w:ilvl w:val="0"/>
          <w:numId w:val="59"/>
        </w:numPr>
        <w:ind w:left="426" w:hanging="284"/>
        <w:jc w:val="both"/>
        <w:rPr>
          <w:rFonts w:ascii="Arial" w:hAnsi="Arial" w:cs="Arial"/>
          <w:sz w:val="18"/>
          <w:szCs w:val="18"/>
          <w:lang w:val="es-BO" w:eastAsia="es-ES"/>
        </w:rPr>
      </w:pPr>
      <w:r w:rsidRPr="00151F91">
        <w:rPr>
          <w:rFonts w:ascii="Arial" w:hAnsi="Arial" w:cs="Arial"/>
          <w:sz w:val="18"/>
          <w:szCs w:val="18"/>
          <w:lang w:val="es-BO" w:eastAsia="es-ES"/>
        </w:rPr>
        <w:t>Alcoholemia permitida de acuerdo a lo establecido por las normas y prácticas de transito</w:t>
      </w:r>
    </w:p>
    <w:p w14:paraId="4C271D25" w14:textId="77777777" w:rsidR="000730BF" w:rsidRPr="00151F91" w:rsidRDefault="000730BF" w:rsidP="00DA03F5">
      <w:pPr>
        <w:pStyle w:val="Prrafodelista"/>
        <w:numPr>
          <w:ilvl w:val="0"/>
          <w:numId w:val="59"/>
        </w:numPr>
        <w:ind w:left="426" w:hanging="284"/>
        <w:jc w:val="both"/>
        <w:rPr>
          <w:rFonts w:ascii="Arial" w:hAnsi="Arial" w:cs="Arial"/>
          <w:sz w:val="18"/>
          <w:szCs w:val="18"/>
          <w:lang w:val="es-BO" w:eastAsia="es-ES"/>
        </w:rPr>
      </w:pPr>
      <w:r w:rsidRPr="00151F91">
        <w:rPr>
          <w:rFonts w:ascii="Arial" w:hAnsi="Arial" w:cs="Arial"/>
          <w:sz w:val="18"/>
          <w:szCs w:val="18"/>
          <w:lang w:val="es-BO" w:eastAsia="es-ES"/>
        </w:rPr>
        <w:t>Ampliación de 20 días hábiles para aviso de siniestro, salvo fuerza mayor o impedimento justificado</w:t>
      </w:r>
    </w:p>
    <w:p w14:paraId="1395E54B" w14:textId="77777777" w:rsidR="000730BF" w:rsidRPr="00151F91" w:rsidRDefault="000730BF" w:rsidP="00DA03F5">
      <w:pPr>
        <w:pStyle w:val="Prrafodelista"/>
        <w:numPr>
          <w:ilvl w:val="0"/>
          <w:numId w:val="59"/>
        </w:numPr>
        <w:ind w:left="426" w:hanging="284"/>
        <w:jc w:val="both"/>
        <w:rPr>
          <w:rFonts w:ascii="Arial" w:hAnsi="Arial" w:cs="Arial"/>
          <w:sz w:val="18"/>
          <w:szCs w:val="18"/>
          <w:lang w:val="es-BO" w:eastAsia="es-ES"/>
        </w:rPr>
      </w:pPr>
      <w:r w:rsidRPr="00151F91">
        <w:rPr>
          <w:rFonts w:ascii="Arial" w:hAnsi="Arial" w:cs="Arial"/>
          <w:sz w:val="18"/>
          <w:szCs w:val="18"/>
          <w:lang w:val="es-BO" w:eastAsia="es-ES"/>
        </w:rPr>
        <w:t>Ampliación del contrato a prorrata hasta 90 días en los mismos términos y condiciones, en uno o varios actos.</w:t>
      </w:r>
    </w:p>
    <w:p w14:paraId="788A2158" w14:textId="77777777" w:rsidR="000730BF" w:rsidRPr="00151F91" w:rsidRDefault="000730BF" w:rsidP="00DA03F5">
      <w:pPr>
        <w:pStyle w:val="Prrafodelista"/>
        <w:numPr>
          <w:ilvl w:val="0"/>
          <w:numId w:val="59"/>
        </w:numPr>
        <w:ind w:left="426" w:hanging="284"/>
        <w:jc w:val="both"/>
        <w:rPr>
          <w:rFonts w:ascii="Arial" w:hAnsi="Arial" w:cs="Arial"/>
          <w:sz w:val="18"/>
          <w:szCs w:val="18"/>
          <w:lang w:val="es-BO" w:eastAsia="es-ES"/>
        </w:rPr>
      </w:pPr>
      <w:r w:rsidRPr="00151F91">
        <w:rPr>
          <w:rFonts w:ascii="Arial" w:hAnsi="Arial" w:cs="Arial"/>
          <w:sz w:val="18"/>
          <w:szCs w:val="18"/>
          <w:lang w:val="es-BO" w:eastAsia="es-ES"/>
        </w:rPr>
        <w:t>Adelanto del 50% en caso de siniestro</w:t>
      </w:r>
    </w:p>
    <w:p w14:paraId="662E2886" w14:textId="77777777" w:rsidR="000730BF" w:rsidRPr="00151F91" w:rsidRDefault="000730BF" w:rsidP="00DA03F5">
      <w:pPr>
        <w:pStyle w:val="Prrafodelista"/>
        <w:numPr>
          <w:ilvl w:val="0"/>
          <w:numId w:val="59"/>
        </w:numPr>
        <w:ind w:left="426" w:hanging="284"/>
        <w:jc w:val="both"/>
        <w:rPr>
          <w:rFonts w:ascii="Arial" w:hAnsi="Arial" w:cs="Arial"/>
          <w:sz w:val="18"/>
          <w:szCs w:val="18"/>
          <w:lang w:val="es-BO" w:eastAsia="es-ES"/>
        </w:rPr>
      </w:pPr>
      <w:r w:rsidRPr="00151F91">
        <w:rPr>
          <w:rFonts w:ascii="Arial" w:hAnsi="Arial" w:cs="Arial"/>
          <w:sz w:val="18"/>
          <w:szCs w:val="18"/>
          <w:lang w:val="es-BO" w:eastAsia="es-ES"/>
        </w:rPr>
        <w:t>Anulación del contrato a prorrata</w:t>
      </w:r>
    </w:p>
    <w:p w14:paraId="13D58AC1" w14:textId="77777777" w:rsidR="000730BF" w:rsidRPr="00151F91" w:rsidRDefault="000730BF" w:rsidP="00DA03F5">
      <w:pPr>
        <w:pStyle w:val="Prrafodelista"/>
        <w:numPr>
          <w:ilvl w:val="0"/>
          <w:numId w:val="59"/>
        </w:numPr>
        <w:ind w:left="426" w:hanging="284"/>
        <w:jc w:val="both"/>
        <w:rPr>
          <w:rFonts w:ascii="Arial" w:hAnsi="Arial" w:cs="Arial"/>
          <w:sz w:val="18"/>
          <w:szCs w:val="18"/>
          <w:lang w:val="es-BO" w:eastAsia="es-ES"/>
        </w:rPr>
      </w:pPr>
      <w:r w:rsidRPr="00151F91">
        <w:rPr>
          <w:rFonts w:ascii="Arial" w:hAnsi="Arial" w:cs="Arial"/>
          <w:sz w:val="18"/>
          <w:szCs w:val="18"/>
          <w:lang w:val="es-BO" w:eastAsia="es-ES"/>
        </w:rPr>
        <w:t>Autorización automática para reparaciones o compra de repuestos urgentes hasta la suma de Bs. 5.000,00 en caso de que el vehículo se encontrara de viaje y sea imprescindible para el funcionamiento del vehículo.</w:t>
      </w:r>
    </w:p>
    <w:p w14:paraId="0238BB13" w14:textId="77777777" w:rsidR="000730BF" w:rsidRPr="00151F91" w:rsidRDefault="000730BF" w:rsidP="00DA03F5">
      <w:pPr>
        <w:pStyle w:val="Prrafodelista"/>
        <w:numPr>
          <w:ilvl w:val="0"/>
          <w:numId w:val="59"/>
        </w:numPr>
        <w:ind w:left="426" w:hanging="284"/>
        <w:jc w:val="both"/>
        <w:rPr>
          <w:rFonts w:ascii="Arial" w:hAnsi="Arial" w:cs="Arial"/>
          <w:sz w:val="18"/>
          <w:szCs w:val="18"/>
          <w:lang w:val="es-BO" w:eastAsia="es-ES"/>
        </w:rPr>
      </w:pPr>
      <w:r w:rsidRPr="00151F91">
        <w:rPr>
          <w:rFonts w:ascii="Arial" w:hAnsi="Arial" w:cs="Arial"/>
          <w:sz w:val="18"/>
          <w:szCs w:val="18"/>
          <w:lang w:val="es-BO" w:eastAsia="es-ES"/>
        </w:rPr>
        <w:t>Cobertura automática para nuevas adquisiciones, custodia, control, comodato, transferencia, donación y/o adjudicación (sin límite), con aviso 90 días.</w:t>
      </w:r>
    </w:p>
    <w:p w14:paraId="556D7AC7" w14:textId="77777777" w:rsidR="000730BF" w:rsidRPr="00151F91" w:rsidRDefault="000730BF" w:rsidP="00DA03F5">
      <w:pPr>
        <w:pStyle w:val="Prrafodelista"/>
        <w:numPr>
          <w:ilvl w:val="0"/>
          <w:numId w:val="59"/>
        </w:numPr>
        <w:ind w:left="426" w:hanging="284"/>
        <w:jc w:val="both"/>
        <w:rPr>
          <w:rFonts w:ascii="Arial" w:hAnsi="Arial" w:cs="Arial"/>
          <w:sz w:val="18"/>
          <w:szCs w:val="18"/>
          <w:lang w:val="es-BO" w:eastAsia="es-ES"/>
        </w:rPr>
      </w:pPr>
      <w:r w:rsidRPr="00151F91">
        <w:rPr>
          <w:rFonts w:ascii="Arial" w:hAnsi="Arial" w:cs="Arial"/>
          <w:sz w:val="18"/>
          <w:szCs w:val="18"/>
          <w:lang w:val="es-BO" w:eastAsia="es-ES"/>
        </w:rPr>
        <w:t>Cobertura para Air Bags por daños causados en accidentes, robo y/o intento de robo</w:t>
      </w:r>
    </w:p>
    <w:p w14:paraId="640C0AF2" w14:textId="77777777" w:rsidR="000730BF" w:rsidRPr="00151F91" w:rsidRDefault="000730BF" w:rsidP="00DA03F5">
      <w:pPr>
        <w:pStyle w:val="Prrafodelista"/>
        <w:numPr>
          <w:ilvl w:val="0"/>
          <w:numId w:val="59"/>
        </w:numPr>
        <w:ind w:left="426" w:hanging="284"/>
        <w:jc w:val="both"/>
        <w:rPr>
          <w:rFonts w:ascii="Arial" w:hAnsi="Arial" w:cs="Arial"/>
          <w:sz w:val="18"/>
          <w:szCs w:val="18"/>
          <w:lang w:val="es-BO" w:eastAsia="es-ES"/>
        </w:rPr>
      </w:pPr>
      <w:r w:rsidRPr="00151F91">
        <w:rPr>
          <w:rFonts w:ascii="Arial" w:hAnsi="Arial" w:cs="Arial"/>
          <w:sz w:val="18"/>
          <w:szCs w:val="18"/>
          <w:lang w:val="es-BO" w:eastAsia="es-ES"/>
        </w:rPr>
        <w:lastRenderedPageBreak/>
        <w:t>Cobertura para eventos cuando el conductor del vehículo asegurado tenga licencia de conducir, pero al momento de la ocurrencia del evento no la porte.</w:t>
      </w:r>
    </w:p>
    <w:p w14:paraId="3D0CD0EA" w14:textId="77777777" w:rsidR="000730BF" w:rsidRPr="00151F91" w:rsidRDefault="000730BF" w:rsidP="00DA03F5">
      <w:pPr>
        <w:pStyle w:val="Prrafodelista"/>
        <w:numPr>
          <w:ilvl w:val="0"/>
          <w:numId w:val="59"/>
        </w:numPr>
        <w:ind w:left="426" w:hanging="284"/>
        <w:jc w:val="both"/>
        <w:rPr>
          <w:rFonts w:ascii="Arial" w:hAnsi="Arial" w:cs="Arial"/>
          <w:sz w:val="18"/>
          <w:szCs w:val="18"/>
          <w:lang w:val="es-BO" w:eastAsia="es-ES"/>
        </w:rPr>
      </w:pPr>
      <w:r w:rsidRPr="00151F91">
        <w:rPr>
          <w:rFonts w:ascii="Arial" w:hAnsi="Arial" w:cs="Arial"/>
          <w:sz w:val="18"/>
          <w:szCs w:val="18"/>
          <w:lang w:val="es-BO" w:eastAsia="es-ES"/>
        </w:rPr>
        <w:t>Cobertura para siniestros cuando al momento del evento el conductor se encuentre bajo los efectos no previstos de drogas medicinales medicadas.</w:t>
      </w:r>
    </w:p>
    <w:p w14:paraId="2FB7632C" w14:textId="77777777" w:rsidR="000730BF" w:rsidRPr="00151F91" w:rsidRDefault="000730BF" w:rsidP="00DA03F5">
      <w:pPr>
        <w:pStyle w:val="Prrafodelista"/>
        <w:numPr>
          <w:ilvl w:val="0"/>
          <w:numId w:val="59"/>
        </w:numPr>
        <w:ind w:left="426" w:hanging="284"/>
        <w:jc w:val="both"/>
        <w:rPr>
          <w:rFonts w:ascii="Arial" w:hAnsi="Arial" w:cs="Arial"/>
          <w:sz w:val="18"/>
          <w:szCs w:val="18"/>
          <w:lang w:val="es-BO" w:eastAsia="es-ES"/>
        </w:rPr>
      </w:pPr>
      <w:r w:rsidRPr="00151F91">
        <w:rPr>
          <w:rFonts w:ascii="Arial" w:hAnsi="Arial" w:cs="Arial"/>
          <w:sz w:val="18"/>
          <w:szCs w:val="18"/>
          <w:lang w:val="es-BO" w:eastAsia="es-ES"/>
        </w:rPr>
        <w:t>Daño estructural</w:t>
      </w:r>
    </w:p>
    <w:p w14:paraId="2964515F" w14:textId="77777777" w:rsidR="000730BF" w:rsidRPr="00151F91" w:rsidRDefault="000730BF" w:rsidP="00DA03F5">
      <w:pPr>
        <w:pStyle w:val="Prrafodelista"/>
        <w:numPr>
          <w:ilvl w:val="0"/>
          <w:numId w:val="59"/>
        </w:numPr>
        <w:ind w:left="426" w:hanging="284"/>
        <w:jc w:val="both"/>
        <w:rPr>
          <w:rFonts w:ascii="Arial" w:hAnsi="Arial" w:cs="Arial"/>
          <w:sz w:val="18"/>
          <w:szCs w:val="18"/>
          <w:lang w:val="es-BO" w:eastAsia="es-ES"/>
        </w:rPr>
      </w:pPr>
      <w:r w:rsidRPr="00151F91">
        <w:rPr>
          <w:rFonts w:ascii="Arial" w:hAnsi="Arial" w:cs="Arial"/>
          <w:sz w:val="18"/>
          <w:szCs w:val="18"/>
          <w:lang w:val="es-BO" w:eastAsia="es-ES"/>
        </w:rPr>
        <w:t>De extensión de cobertura para los ocupantes de los vehículos asegurados, por inhalación e ingestión de gases tóxicos</w:t>
      </w:r>
    </w:p>
    <w:p w14:paraId="089280CF" w14:textId="77777777" w:rsidR="000730BF" w:rsidRPr="00151F91" w:rsidRDefault="000730BF" w:rsidP="00DA03F5">
      <w:pPr>
        <w:pStyle w:val="Prrafodelista"/>
        <w:numPr>
          <w:ilvl w:val="0"/>
          <w:numId w:val="59"/>
        </w:numPr>
        <w:ind w:left="426" w:hanging="284"/>
        <w:jc w:val="both"/>
        <w:rPr>
          <w:rFonts w:ascii="Arial" w:hAnsi="Arial" w:cs="Arial"/>
          <w:sz w:val="18"/>
          <w:szCs w:val="18"/>
          <w:lang w:val="es-BO" w:eastAsia="es-ES"/>
        </w:rPr>
      </w:pPr>
      <w:r w:rsidRPr="00151F91">
        <w:rPr>
          <w:rFonts w:ascii="Arial" w:hAnsi="Arial" w:cs="Arial"/>
          <w:sz w:val="18"/>
          <w:szCs w:val="18"/>
          <w:lang w:val="es-BO" w:eastAsia="es-ES"/>
        </w:rPr>
        <w:t>Eliminación de la denuncia policial y copia legalizada de Transito y/o DIPROVE, excepto en casos de pérdida total por robo y/o accidente y/o responsabilidad civil, hasta Bs. 50.000.-</w:t>
      </w:r>
    </w:p>
    <w:p w14:paraId="776429C3" w14:textId="77777777" w:rsidR="000730BF" w:rsidRPr="00151F91" w:rsidRDefault="000730BF" w:rsidP="00DA03F5">
      <w:pPr>
        <w:pStyle w:val="Prrafodelista"/>
        <w:numPr>
          <w:ilvl w:val="0"/>
          <w:numId w:val="59"/>
        </w:numPr>
        <w:ind w:left="426" w:hanging="284"/>
        <w:jc w:val="both"/>
        <w:rPr>
          <w:rFonts w:ascii="Arial" w:hAnsi="Arial" w:cs="Arial"/>
          <w:sz w:val="18"/>
          <w:szCs w:val="18"/>
          <w:lang w:val="es-BO" w:eastAsia="es-ES"/>
        </w:rPr>
      </w:pPr>
      <w:r w:rsidRPr="00151F91">
        <w:rPr>
          <w:rFonts w:ascii="Arial" w:hAnsi="Arial" w:cs="Arial"/>
          <w:sz w:val="18"/>
          <w:szCs w:val="18"/>
          <w:lang w:val="es-BO" w:eastAsia="es-ES"/>
        </w:rPr>
        <w:t>Eliminación de prima ganada, aplicable solo al ítem afectado</w:t>
      </w:r>
    </w:p>
    <w:p w14:paraId="58A31041" w14:textId="77777777" w:rsidR="000730BF" w:rsidRPr="00151F91" w:rsidRDefault="000730BF" w:rsidP="00DA03F5">
      <w:pPr>
        <w:pStyle w:val="Prrafodelista"/>
        <w:numPr>
          <w:ilvl w:val="0"/>
          <w:numId w:val="59"/>
        </w:numPr>
        <w:ind w:left="426" w:hanging="284"/>
        <w:jc w:val="both"/>
        <w:rPr>
          <w:rFonts w:ascii="Arial" w:hAnsi="Arial" w:cs="Arial"/>
          <w:sz w:val="18"/>
          <w:szCs w:val="18"/>
          <w:lang w:val="es-BO" w:eastAsia="es-ES"/>
        </w:rPr>
      </w:pPr>
      <w:r w:rsidRPr="00151F91">
        <w:rPr>
          <w:rFonts w:ascii="Arial" w:hAnsi="Arial" w:cs="Arial"/>
          <w:sz w:val="18"/>
          <w:szCs w:val="18"/>
          <w:lang w:val="es-BO" w:eastAsia="es-ES"/>
        </w:rPr>
        <w:t>Errores u omisiones, de todo tipo</w:t>
      </w:r>
    </w:p>
    <w:p w14:paraId="02B3758B" w14:textId="77777777" w:rsidR="000730BF" w:rsidRPr="00151F91" w:rsidRDefault="000730BF" w:rsidP="00DA03F5">
      <w:pPr>
        <w:pStyle w:val="Prrafodelista"/>
        <w:numPr>
          <w:ilvl w:val="0"/>
          <w:numId w:val="59"/>
        </w:numPr>
        <w:ind w:left="426" w:hanging="284"/>
        <w:jc w:val="both"/>
        <w:rPr>
          <w:rFonts w:ascii="Arial" w:hAnsi="Arial" w:cs="Arial"/>
          <w:sz w:val="18"/>
          <w:szCs w:val="18"/>
          <w:lang w:val="es-BO" w:eastAsia="es-ES"/>
        </w:rPr>
      </w:pPr>
      <w:r w:rsidRPr="00151F91">
        <w:rPr>
          <w:rFonts w:ascii="Arial" w:hAnsi="Arial" w:cs="Arial"/>
          <w:sz w:val="18"/>
          <w:szCs w:val="18"/>
          <w:lang w:val="es-BO" w:eastAsia="es-ES"/>
        </w:rPr>
        <w:t>Fletes aéreos y/o Courier (Over night) sin deducible</w:t>
      </w:r>
    </w:p>
    <w:p w14:paraId="39B10680" w14:textId="77777777" w:rsidR="000730BF" w:rsidRPr="00151F91" w:rsidRDefault="000730BF" w:rsidP="00DA03F5">
      <w:pPr>
        <w:pStyle w:val="Prrafodelista"/>
        <w:numPr>
          <w:ilvl w:val="0"/>
          <w:numId w:val="59"/>
        </w:numPr>
        <w:ind w:left="426" w:hanging="284"/>
        <w:jc w:val="both"/>
        <w:rPr>
          <w:rFonts w:ascii="Arial" w:hAnsi="Arial" w:cs="Arial"/>
          <w:sz w:val="18"/>
          <w:szCs w:val="18"/>
          <w:lang w:val="es-BO" w:eastAsia="es-ES"/>
        </w:rPr>
      </w:pPr>
      <w:r w:rsidRPr="00151F91">
        <w:rPr>
          <w:rFonts w:ascii="Arial" w:hAnsi="Arial" w:cs="Arial"/>
          <w:sz w:val="18"/>
          <w:szCs w:val="18"/>
          <w:lang w:val="es-BO" w:eastAsia="es-ES"/>
        </w:rPr>
        <w:t>Gastos de investigación y salvamento hasta el 20% del valor asegurado de cada vehículo</w:t>
      </w:r>
    </w:p>
    <w:p w14:paraId="57532E66" w14:textId="77777777" w:rsidR="000730BF" w:rsidRPr="00151F91" w:rsidRDefault="000730BF" w:rsidP="00DA03F5">
      <w:pPr>
        <w:pStyle w:val="Prrafodelista"/>
        <w:numPr>
          <w:ilvl w:val="0"/>
          <w:numId w:val="59"/>
        </w:numPr>
        <w:ind w:left="426" w:hanging="284"/>
        <w:jc w:val="both"/>
        <w:rPr>
          <w:rFonts w:ascii="Arial" w:hAnsi="Arial" w:cs="Arial"/>
          <w:sz w:val="18"/>
          <w:szCs w:val="18"/>
          <w:lang w:val="es-BO" w:eastAsia="es-ES"/>
        </w:rPr>
      </w:pPr>
      <w:r w:rsidRPr="00151F91">
        <w:rPr>
          <w:rFonts w:ascii="Arial" w:hAnsi="Arial" w:cs="Arial"/>
          <w:sz w:val="18"/>
          <w:szCs w:val="18"/>
          <w:lang w:val="es-BO" w:eastAsia="es-ES"/>
        </w:rPr>
        <w:t>Inclusiones y exclusiones a prorrata</w:t>
      </w:r>
    </w:p>
    <w:p w14:paraId="2D27DDFE" w14:textId="77777777" w:rsidR="000730BF" w:rsidRPr="00151F91" w:rsidRDefault="000730BF" w:rsidP="00DA03F5">
      <w:pPr>
        <w:pStyle w:val="Prrafodelista"/>
        <w:numPr>
          <w:ilvl w:val="0"/>
          <w:numId w:val="59"/>
        </w:numPr>
        <w:ind w:left="426" w:hanging="284"/>
        <w:jc w:val="both"/>
        <w:rPr>
          <w:rFonts w:ascii="Arial" w:hAnsi="Arial" w:cs="Arial"/>
          <w:sz w:val="18"/>
          <w:szCs w:val="18"/>
          <w:lang w:val="es-BO" w:eastAsia="es-ES"/>
        </w:rPr>
      </w:pPr>
      <w:r w:rsidRPr="00151F91">
        <w:rPr>
          <w:rFonts w:ascii="Arial" w:hAnsi="Arial" w:cs="Arial"/>
          <w:sz w:val="18"/>
          <w:szCs w:val="18"/>
          <w:lang w:val="es-BO" w:eastAsia="es-ES"/>
        </w:rPr>
        <w:t>Libre Elegibilidad de Ajustadores</w:t>
      </w:r>
    </w:p>
    <w:p w14:paraId="6D7C1211" w14:textId="77777777" w:rsidR="000730BF" w:rsidRPr="00151F91" w:rsidRDefault="000730BF" w:rsidP="00DA03F5">
      <w:pPr>
        <w:pStyle w:val="Prrafodelista"/>
        <w:numPr>
          <w:ilvl w:val="0"/>
          <w:numId w:val="59"/>
        </w:numPr>
        <w:ind w:left="426" w:hanging="284"/>
        <w:jc w:val="both"/>
        <w:rPr>
          <w:rFonts w:ascii="Arial" w:hAnsi="Arial" w:cs="Arial"/>
          <w:sz w:val="18"/>
          <w:szCs w:val="18"/>
          <w:lang w:val="es-BO" w:eastAsia="es-ES"/>
        </w:rPr>
      </w:pPr>
      <w:r w:rsidRPr="00151F91">
        <w:rPr>
          <w:rFonts w:ascii="Arial" w:hAnsi="Arial" w:cs="Arial"/>
          <w:sz w:val="18"/>
          <w:szCs w:val="18"/>
          <w:lang w:val="es-BO" w:eastAsia="es-ES"/>
        </w:rPr>
        <w:t>Libre Elegibilidad de Talleres</w:t>
      </w:r>
    </w:p>
    <w:p w14:paraId="4BCE0A3D" w14:textId="77777777" w:rsidR="000730BF" w:rsidRPr="00151F91" w:rsidRDefault="000730BF" w:rsidP="00DA03F5">
      <w:pPr>
        <w:pStyle w:val="Prrafodelista"/>
        <w:numPr>
          <w:ilvl w:val="0"/>
          <w:numId w:val="59"/>
        </w:numPr>
        <w:ind w:left="426" w:hanging="284"/>
        <w:jc w:val="both"/>
        <w:rPr>
          <w:rFonts w:ascii="Arial" w:hAnsi="Arial" w:cs="Arial"/>
          <w:sz w:val="18"/>
          <w:szCs w:val="18"/>
          <w:lang w:val="es-BO" w:eastAsia="es-ES"/>
        </w:rPr>
      </w:pPr>
      <w:r w:rsidRPr="00151F91">
        <w:rPr>
          <w:rFonts w:ascii="Arial" w:hAnsi="Arial" w:cs="Arial"/>
          <w:sz w:val="18"/>
          <w:szCs w:val="18"/>
          <w:lang w:val="es-BO" w:eastAsia="es-ES"/>
        </w:rPr>
        <w:t>No aplicación de ninguna limitación a la Cobertura de Robo Parcial y Accesorios, cubriendo entre otros equipos de comunicación, sonido, parlantes, mascarillas o paneles (mientras no se hallen descuidados dentro los vehículos).</w:t>
      </w:r>
    </w:p>
    <w:p w14:paraId="3A6BADF0" w14:textId="77777777" w:rsidR="000730BF" w:rsidRPr="00151F91" w:rsidRDefault="000730BF" w:rsidP="00DA03F5">
      <w:pPr>
        <w:pStyle w:val="Prrafodelista"/>
        <w:numPr>
          <w:ilvl w:val="0"/>
          <w:numId w:val="59"/>
        </w:numPr>
        <w:ind w:left="426" w:hanging="284"/>
        <w:jc w:val="both"/>
        <w:rPr>
          <w:rFonts w:ascii="Arial" w:hAnsi="Arial" w:cs="Arial"/>
          <w:sz w:val="18"/>
          <w:szCs w:val="18"/>
          <w:lang w:val="es-BO" w:eastAsia="es-ES"/>
        </w:rPr>
      </w:pPr>
      <w:r w:rsidRPr="00151F91">
        <w:rPr>
          <w:rFonts w:ascii="Arial" w:hAnsi="Arial" w:cs="Arial"/>
          <w:sz w:val="18"/>
          <w:szCs w:val="18"/>
          <w:lang w:val="es-BO" w:eastAsia="es-ES"/>
        </w:rPr>
        <w:t xml:space="preserve">Periodo de gracia de 60 días después de la firma del contrato, para el pago de primas sin pérdida de cobertura </w:t>
      </w:r>
    </w:p>
    <w:p w14:paraId="4FFC999E" w14:textId="77777777" w:rsidR="000730BF" w:rsidRPr="00151F91" w:rsidRDefault="000730BF" w:rsidP="00DA03F5">
      <w:pPr>
        <w:pStyle w:val="Prrafodelista"/>
        <w:numPr>
          <w:ilvl w:val="0"/>
          <w:numId w:val="59"/>
        </w:numPr>
        <w:ind w:left="426" w:hanging="284"/>
        <w:jc w:val="both"/>
        <w:rPr>
          <w:rFonts w:ascii="Arial" w:hAnsi="Arial" w:cs="Arial"/>
          <w:sz w:val="18"/>
          <w:szCs w:val="18"/>
          <w:lang w:val="es-BO" w:eastAsia="es-ES"/>
        </w:rPr>
      </w:pPr>
      <w:r w:rsidRPr="00151F91">
        <w:rPr>
          <w:rFonts w:ascii="Arial" w:hAnsi="Arial" w:cs="Arial"/>
          <w:sz w:val="18"/>
          <w:szCs w:val="18"/>
          <w:lang w:val="es-BO" w:eastAsia="es-ES"/>
        </w:rPr>
        <w:t>Rehabilitación automática de la suma asegurada, aplicable a todas las coberturas sin cobro de prima adicional</w:t>
      </w:r>
    </w:p>
    <w:p w14:paraId="289E1C8A" w14:textId="77777777" w:rsidR="000730BF" w:rsidRPr="00151F91" w:rsidRDefault="000730BF" w:rsidP="00DA03F5">
      <w:pPr>
        <w:pStyle w:val="Prrafodelista"/>
        <w:numPr>
          <w:ilvl w:val="0"/>
          <w:numId w:val="59"/>
        </w:numPr>
        <w:ind w:left="426" w:hanging="284"/>
        <w:jc w:val="both"/>
        <w:rPr>
          <w:rFonts w:ascii="Arial" w:hAnsi="Arial" w:cs="Arial"/>
          <w:sz w:val="18"/>
          <w:szCs w:val="18"/>
          <w:lang w:val="es-BO" w:eastAsia="es-ES"/>
        </w:rPr>
      </w:pPr>
      <w:r w:rsidRPr="00151F91">
        <w:rPr>
          <w:rFonts w:ascii="Arial" w:hAnsi="Arial" w:cs="Arial"/>
          <w:sz w:val="18"/>
          <w:szCs w:val="18"/>
          <w:lang w:val="es-BO" w:eastAsia="es-ES"/>
        </w:rPr>
        <w:t>Repuestos, partes y accesorios originales, no sujeto a depreciación alguna.</w:t>
      </w:r>
    </w:p>
    <w:p w14:paraId="54B9A150" w14:textId="77777777" w:rsidR="000730BF" w:rsidRPr="00151F91" w:rsidRDefault="000730BF" w:rsidP="00DA03F5">
      <w:pPr>
        <w:pStyle w:val="Prrafodelista"/>
        <w:numPr>
          <w:ilvl w:val="0"/>
          <w:numId w:val="59"/>
        </w:numPr>
        <w:tabs>
          <w:tab w:val="left" w:pos="360"/>
        </w:tabs>
        <w:ind w:left="426" w:hanging="284"/>
        <w:contextualSpacing/>
        <w:jc w:val="both"/>
        <w:rPr>
          <w:rFonts w:ascii="Arial" w:hAnsi="Arial" w:cs="Arial"/>
          <w:sz w:val="18"/>
          <w:szCs w:val="18"/>
          <w:lang w:val="es-BO"/>
        </w:rPr>
      </w:pPr>
      <w:r w:rsidRPr="00151F91">
        <w:rPr>
          <w:rFonts w:ascii="Arial" w:hAnsi="Arial" w:cs="Arial"/>
          <w:sz w:val="18"/>
          <w:szCs w:val="18"/>
          <w:lang w:val="es-BO" w:eastAsia="es-ES"/>
        </w:rPr>
        <w:t>Tránsito en Vías, Sendas y/o Terrenos No Autorizados y/o No Habilitados</w:t>
      </w:r>
      <w:r w:rsidRPr="00151F91">
        <w:rPr>
          <w:rFonts w:ascii="Arial" w:hAnsi="Arial" w:cs="Arial"/>
          <w:sz w:val="18"/>
          <w:szCs w:val="18"/>
          <w:lang w:eastAsia="es-ES"/>
        </w:rPr>
        <w:t>, incluyendo el traslado de vehículos en transbordadores y/o pontones o medios adecuados por vías o cursos de agua que interrumpan rutas o caminos usuales incluyendo lechos de ríos, incluye daños a partes del vehículo a consecuencia de daños por ingreso de agua, aplicable a todas las coberturas.</w:t>
      </w:r>
    </w:p>
    <w:p w14:paraId="706E6954" w14:textId="77777777" w:rsidR="000730BF" w:rsidRPr="00151F91" w:rsidRDefault="000730BF" w:rsidP="00DA03F5">
      <w:pPr>
        <w:pStyle w:val="Prrafodelista"/>
        <w:numPr>
          <w:ilvl w:val="0"/>
          <w:numId w:val="59"/>
        </w:numPr>
        <w:ind w:left="426" w:hanging="284"/>
        <w:jc w:val="both"/>
        <w:rPr>
          <w:rFonts w:ascii="Arial" w:hAnsi="Arial" w:cs="Arial"/>
          <w:sz w:val="18"/>
          <w:szCs w:val="18"/>
          <w:lang w:val="es-BO" w:eastAsia="es-ES"/>
        </w:rPr>
      </w:pPr>
      <w:r w:rsidRPr="00151F91">
        <w:rPr>
          <w:rFonts w:ascii="Arial" w:hAnsi="Arial" w:cs="Arial"/>
          <w:sz w:val="18"/>
          <w:szCs w:val="18"/>
          <w:lang w:val="es-BO" w:eastAsia="es-ES"/>
        </w:rPr>
        <w:t>Daños ocasionados por la carga transportada.</w:t>
      </w:r>
    </w:p>
    <w:p w14:paraId="56CBB19A" w14:textId="77777777" w:rsidR="000730BF" w:rsidRPr="00151F91" w:rsidRDefault="000730BF" w:rsidP="00DA03F5">
      <w:pPr>
        <w:pStyle w:val="Prrafodelista"/>
        <w:numPr>
          <w:ilvl w:val="0"/>
          <w:numId w:val="59"/>
        </w:numPr>
        <w:ind w:left="426" w:hanging="284"/>
        <w:jc w:val="both"/>
        <w:rPr>
          <w:rFonts w:ascii="Arial" w:hAnsi="Arial" w:cs="Arial"/>
          <w:sz w:val="18"/>
          <w:szCs w:val="18"/>
          <w:lang w:val="es-BO" w:eastAsia="es-ES"/>
        </w:rPr>
      </w:pPr>
      <w:r w:rsidRPr="00151F91">
        <w:rPr>
          <w:rFonts w:ascii="Arial" w:hAnsi="Arial" w:cs="Arial"/>
          <w:sz w:val="18"/>
          <w:szCs w:val="18"/>
          <w:lang w:val="es-BO" w:eastAsia="es-ES"/>
        </w:rPr>
        <w:t>Daños por incendio y/o explosión, daños a consecuencia de caída de rayo</w:t>
      </w:r>
    </w:p>
    <w:p w14:paraId="5F6944F9" w14:textId="77777777" w:rsidR="000730BF" w:rsidRPr="00151F91" w:rsidRDefault="000730BF" w:rsidP="00DA03F5">
      <w:pPr>
        <w:pStyle w:val="Prrafodelista"/>
        <w:numPr>
          <w:ilvl w:val="0"/>
          <w:numId w:val="59"/>
        </w:numPr>
        <w:tabs>
          <w:tab w:val="left" w:pos="-1440"/>
          <w:tab w:val="left" w:pos="-720"/>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240"/>
          <w:tab w:val="left" w:pos="3420"/>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s>
        <w:ind w:left="426" w:hanging="284"/>
        <w:jc w:val="both"/>
        <w:rPr>
          <w:rFonts w:ascii="Arial" w:hAnsi="Arial" w:cs="Arial"/>
          <w:sz w:val="18"/>
          <w:szCs w:val="18"/>
          <w:lang w:val="es-BO"/>
        </w:rPr>
      </w:pPr>
      <w:r w:rsidRPr="00151F91">
        <w:rPr>
          <w:rFonts w:ascii="Arial" w:hAnsi="Arial" w:cs="Arial"/>
          <w:sz w:val="18"/>
          <w:szCs w:val="18"/>
          <w:lang w:val="es-BO" w:eastAsia="es-ES"/>
        </w:rPr>
        <w:t>Aviso de anulación por parte de la Aseguradora con 90 días de anticipación</w:t>
      </w:r>
    </w:p>
    <w:p w14:paraId="6487F11A" w14:textId="77777777" w:rsidR="000730BF" w:rsidRPr="00151F91" w:rsidRDefault="000730BF" w:rsidP="00DA03F5">
      <w:pPr>
        <w:pStyle w:val="Prrafodelista"/>
        <w:numPr>
          <w:ilvl w:val="0"/>
          <w:numId w:val="59"/>
        </w:numPr>
        <w:tabs>
          <w:tab w:val="left" w:pos="-1440"/>
          <w:tab w:val="left" w:pos="-720"/>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240"/>
          <w:tab w:val="left" w:pos="3420"/>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s>
        <w:ind w:left="426" w:hanging="284"/>
        <w:jc w:val="both"/>
        <w:rPr>
          <w:rFonts w:ascii="Arial" w:hAnsi="Arial" w:cs="Arial"/>
          <w:sz w:val="18"/>
          <w:szCs w:val="18"/>
          <w:lang w:val="es-BO"/>
        </w:rPr>
      </w:pPr>
      <w:r w:rsidRPr="00151F91">
        <w:rPr>
          <w:rFonts w:ascii="Arial" w:hAnsi="Arial" w:cs="Arial"/>
          <w:sz w:val="18"/>
          <w:szCs w:val="18"/>
          <w:lang w:val="es-BO"/>
        </w:rPr>
        <w:t>Cláusula de reparaciones y reconstrucciones</w:t>
      </w:r>
    </w:p>
    <w:p w14:paraId="4E395AD2" w14:textId="77777777" w:rsidR="000730BF" w:rsidRPr="00151F91" w:rsidRDefault="000730BF" w:rsidP="00DA03F5">
      <w:pPr>
        <w:pStyle w:val="Prrafodelista"/>
        <w:numPr>
          <w:ilvl w:val="0"/>
          <w:numId w:val="59"/>
        </w:numPr>
        <w:tabs>
          <w:tab w:val="left" w:pos="-1440"/>
          <w:tab w:val="left" w:pos="-720"/>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240"/>
          <w:tab w:val="left" w:pos="3420"/>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s>
        <w:ind w:left="426" w:hanging="284"/>
        <w:jc w:val="both"/>
        <w:rPr>
          <w:rFonts w:ascii="Arial" w:hAnsi="Arial" w:cs="Arial"/>
          <w:sz w:val="18"/>
          <w:szCs w:val="18"/>
          <w:lang w:val="es-BO"/>
        </w:rPr>
      </w:pPr>
      <w:r w:rsidRPr="00151F91">
        <w:rPr>
          <w:rFonts w:ascii="Arial" w:hAnsi="Arial" w:cs="Arial"/>
          <w:sz w:val="18"/>
          <w:szCs w:val="18"/>
          <w:lang w:val="es-BO"/>
        </w:rPr>
        <w:t>De no aplicación de la categoría “C”</w:t>
      </w:r>
    </w:p>
    <w:p w14:paraId="095E051B" w14:textId="77777777" w:rsidR="000730BF" w:rsidRPr="00151F91" w:rsidRDefault="000730BF" w:rsidP="000730BF">
      <w:pPr>
        <w:pStyle w:val="Sangradetextonormal"/>
        <w:tabs>
          <w:tab w:val="left" w:pos="2835"/>
        </w:tabs>
        <w:spacing w:after="0"/>
        <w:ind w:left="2552" w:hanging="2269"/>
        <w:jc w:val="both"/>
        <w:rPr>
          <w:ins w:id="186" w:author="Griselda" w:date="2018-04-06T10:52:00Z"/>
          <w:rFonts w:ascii="Arial" w:hAnsi="Arial" w:cs="Arial"/>
          <w:sz w:val="18"/>
          <w:szCs w:val="18"/>
        </w:rPr>
      </w:pPr>
      <w:r w:rsidRPr="00151F91">
        <w:rPr>
          <w:rFonts w:ascii="Arial" w:hAnsi="Arial" w:cs="Arial"/>
          <w:sz w:val="18"/>
          <w:szCs w:val="18"/>
        </w:rPr>
        <w:tab/>
      </w:r>
    </w:p>
    <w:tbl>
      <w:tblPr>
        <w:tblW w:w="9979" w:type="dxa"/>
        <w:tblInd w:w="-200" w:type="dxa"/>
        <w:tblLayout w:type="fixed"/>
        <w:tblCellMar>
          <w:left w:w="70" w:type="dxa"/>
          <w:right w:w="70" w:type="dxa"/>
        </w:tblCellMar>
        <w:tblLook w:val="04A0" w:firstRow="1" w:lastRow="0" w:firstColumn="1" w:lastColumn="0" w:noHBand="0" w:noVBand="1"/>
      </w:tblPr>
      <w:tblGrid>
        <w:gridCol w:w="484"/>
        <w:gridCol w:w="160"/>
        <w:gridCol w:w="170"/>
        <w:gridCol w:w="8598"/>
        <w:gridCol w:w="405"/>
        <w:gridCol w:w="162"/>
      </w:tblGrid>
      <w:tr w:rsidR="000730BF" w:rsidRPr="00151F91" w14:paraId="68453DBB" w14:textId="77777777" w:rsidTr="00050964">
        <w:trPr>
          <w:gridAfter w:val="2"/>
          <w:wAfter w:w="565" w:type="dxa"/>
          <w:trHeight w:val="292"/>
        </w:trPr>
        <w:tc>
          <w:tcPr>
            <w:tcW w:w="9414" w:type="dxa"/>
            <w:gridSpan w:val="4"/>
            <w:shd w:val="clear" w:color="auto" w:fill="auto"/>
            <w:vAlign w:val="center"/>
          </w:tcPr>
          <w:p w14:paraId="76F695FA" w14:textId="77777777" w:rsidR="000730BF" w:rsidRPr="00151F91" w:rsidRDefault="000730BF" w:rsidP="00DA03F5">
            <w:pPr>
              <w:pStyle w:val="Prrafodelista"/>
              <w:numPr>
                <w:ilvl w:val="1"/>
                <w:numId w:val="60"/>
              </w:numPr>
              <w:tabs>
                <w:tab w:val="left" w:pos="360"/>
              </w:tabs>
              <w:ind w:left="702" w:hanging="283"/>
              <w:contextualSpacing/>
              <w:jc w:val="both"/>
              <w:rPr>
                <w:rFonts w:ascii="Arial" w:hAnsi="Arial" w:cs="Arial"/>
                <w:sz w:val="18"/>
                <w:szCs w:val="18"/>
                <w:lang w:val="es-BO"/>
              </w:rPr>
            </w:pPr>
            <w:r w:rsidRPr="00151F91">
              <w:rPr>
                <w:rFonts w:ascii="Arial" w:hAnsi="Arial" w:cs="Arial"/>
                <w:noProof/>
                <w:sz w:val="18"/>
                <w:szCs w:val="18"/>
                <w:lang w:val="es-BO" w:eastAsia="es-BO"/>
              </w:rPr>
              <mc:AlternateContent>
                <mc:Choice Requires="wps">
                  <w:drawing>
                    <wp:anchor distT="0" distB="0" distL="89535" distR="89535" simplePos="0" relativeHeight="251661312" behindDoc="0" locked="0" layoutInCell="1" allowOverlap="1" wp14:anchorId="79A0800F" wp14:editId="1E88D972">
                      <wp:simplePos x="0" y="0"/>
                      <wp:positionH relativeFrom="margin">
                        <wp:posOffset>-45085</wp:posOffset>
                      </wp:positionH>
                      <wp:positionV relativeFrom="paragraph">
                        <wp:posOffset>-370840</wp:posOffset>
                      </wp:positionV>
                      <wp:extent cx="9313545" cy="361315"/>
                      <wp:effectExtent l="0" t="0" r="0" b="0"/>
                      <wp:wrapSquare wrapText="bothSides"/>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313545" cy="361315"/>
                              </a:xfrm>
                              <a:prstGeom prst="rect">
                                <a:avLst/>
                              </a:prstGeom>
                            </wps:spPr>
                            <wps:txbx>
                              <w:txbxContent>
                                <w:tbl>
                                  <w:tblPr>
                                    <w:tblW w:w="9995" w:type="dxa"/>
                                    <w:tblInd w:w="70" w:type="dxa"/>
                                    <w:tblCellMar>
                                      <w:left w:w="70" w:type="dxa"/>
                                      <w:right w:w="70" w:type="dxa"/>
                                    </w:tblCellMar>
                                    <w:tblLook w:val="04A0" w:firstRow="1" w:lastRow="0" w:firstColumn="1" w:lastColumn="0" w:noHBand="0" w:noVBand="1"/>
                                  </w:tblPr>
                                  <w:tblGrid>
                                    <w:gridCol w:w="214"/>
                                    <w:gridCol w:w="9781"/>
                                  </w:tblGrid>
                                  <w:tr w:rsidR="001A3F5B" w:rsidRPr="00050964" w14:paraId="03E9A86C" w14:textId="77777777" w:rsidTr="00050964">
                                    <w:trPr>
                                      <w:trHeight w:val="406"/>
                                    </w:trPr>
                                    <w:tc>
                                      <w:tcPr>
                                        <w:tcW w:w="214" w:type="dxa"/>
                                        <w:shd w:val="clear" w:color="auto" w:fill="auto"/>
                                        <w:vAlign w:val="center"/>
                                      </w:tcPr>
                                      <w:p w14:paraId="29D119AA" w14:textId="77777777" w:rsidR="001A3F5B" w:rsidRPr="00050964" w:rsidRDefault="001A3F5B">
                                        <w:pPr>
                                          <w:contextualSpacing/>
                                          <w:jc w:val="center"/>
                                          <w:rPr>
                                            <w:rFonts w:ascii="Arial" w:hAnsi="Arial" w:cs="Arial"/>
                                            <w:i/>
                                            <w:iCs/>
                                            <w:color w:val="FFFFFF"/>
                                            <w:sz w:val="18"/>
                                            <w:szCs w:val="18"/>
                                            <w:lang w:val="es-US"/>
                                          </w:rPr>
                                        </w:pPr>
                                        <w:bookmarkStart w:id="187" w:name="__UnoMark__12861_450358737"/>
                                        <w:bookmarkEnd w:id="187"/>
                                      </w:p>
                                    </w:tc>
                                    <w:tc>
                                      <w:tcPr>
                                        <w:tcW w:w="9781" w:type="dxa"/>
                                        <w:tcBorders>
                                          <w:top w:val="single" w:sz="8" w:space="0" w:color="00000A"/>
                                          <w:left w:val="single" w:sz="4" w:space="0" w:color="00000A"/>
                                          <w:bottom w:val="single" w:sz="4" w:space="0" w:color="00000A"/>
                                          <w:right w:val="single" w:sz="4" w:space="0" w:color="00000A"/>
                                        </w:tcBorders>
                                        <w:shd w:val="clear" w:color="auto" w:fill="1F497D" w:themeFill="text2"/>
                                        <w:tcMar>
                                          <w:left w:w="65" w:type="dxa"/>
                                        </w:tcMar>
                                        <w:vAlign w:val="center"/>
                                      </w:tcPr>
                                      <w:p w14:paraId="55D267EC" w14:textId="77777777" w:rsidR="001A3F5B" w:rsidRPr="00050964" w:rsidRDefault="001A3F5B" w:rsidP="000730BF">
                                        <w:pPr>
                                          <w:ind w:right="1210"/>
                                          <w:contextualSpacing/>
                                          <w:rPr>
                                            <w:rFonts w:ascii="Arial" w:hAnsi="Arial" w:cs="Arial"/>
                                          </w:rPr>
                                        </w:pPr>
                                        <w:bookmarkStart w:id="188" w:name="__UnoMark__12862_450358737"/>
                                        <w:bookmarkEnd w:id="188"/>
                                        <w:r w:rsidRPr="00050964">
                                          <w:rPr>
                                            <w:rFonts w:ascii="Arial" w:hAnsi="Arial" w:cs="Arial"/>
                                            <w:b/>
                                            <w:bCs/>
                                            <w:color w:val="FFFFFF"/>
                                            <w:sz w:val="18"/>
                                            <w:szCs w:val="18"/>
                                          </w:rPr>
                                          <w:t xml:space="preserve">CONDICIONES ESPECIALES PARA LA COBERTURA DE ACCIDENTES PERSONALES </w:t>
                                        </w:r>
                                      </w:p>
                                    </w:tc>
                                  </w:tr>
                                </w:tbl>
                                <w:p w14:paraId="35EEE8FD" w14:textId="77777777" w:rsidR="001A3F5B" w:rsidRPr="00050964" w:rsidRDefault="001A3F5B" w:rsidP="000730BF">
                                  <w:pPr>
                                    <w:rPr>
                                      <w:rFonts w:ascii="Arial" w:hAnsi="Arial" w:cs="Arial"/>
                                    </w:rPr>
                                  </w:pPr>
                                </w:p>
                              </w:txbxContent>
                            </wps:txbx>
                            <wps:bodyPr wrap="square" lIns="0" tIns="0" rIns="0" bIns="0" anchor="t">
                              <a:noAutofit/>
                            </wps:bodyPr>
                          </wps:wsp>
                        </a:graphicData>
                      </a:graphic>
                      <wp14:sizeRelH relativeFrom="margin">
                        <wp14:pctWidth>0</wp14:pctWidth>
                      </wp14:sizeRelH>
                      <wp14:sizeRelV relativeFrom="margin">
                        <wp14:pctHeight>0</wp14:pctHeight>
                      </wp14:sizeRelV>
                    </wp:anchor>
                  </w:drawing>
                </mc:Choice>
                <mc:Fallback>
                  <w:pict>
                    <v:shapetype w14:anchorId="79A0800F" id="_x0000_t202" coordsize="21600,21600" o:spt="202" path="m,l,21600r21600,l21600,xe">
                      <v:stroke joinstyle="miter"/>
                      <v:path gradientshapeok="t" o:connecttype="rect"/>
                    </v:shapetype>
                    <v:shape id="Cuadro de texto 1" o:spid="_x0000_s1027" type="#_x0000_t202" style="position:absolute;left:0;text-align:left;margin-left:-3.55pt;margin-top:-29.2pt;width:733.35pt;height:28.45pt;z-index:251661312;visibility:visible;mso-wrap-style:square;mso-width-percent:0;mso-height-percent:0;mso-wrap-distance-left:7.05pt;mso-wrap-distance-top:0;mso-wrap-distance-right:7.05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" filled="f" stroked="f">
                      <v:path arrowok="t"/>
                      <v:textbox inset="0,0,0,0">
                        <w:txbxContent>
                          <w:tbl>
                            <w:tblPr>
                              <w:tblW w:w="9995" w:type="dxa"/>
                              <w:tblInd w:w="70" w:type="dxa"/>
                              <w:tblCellMar>
                                <w:left w:w="70" w:type="dxa"/>
                                <w:right w:w="70" w:type="dxa"/>
                              </w:tblCellMar>
                              <w:tblLook w:val="04A0" w:firstRow="1" w:lastRow="0" w:firstColumn="1" w:lastColumn="0" w:noHBand="0" w:noVBand="1"/>
                            </w:tblPr>
                            <w:tblGrid>
                              <w:gridCol w:w="214"/>
                              <w:gridCol w:w="9781"/>
                            </w:tblGrid>
                            <w:tr w:rsidR="001A3F5B" w:rsidRPr="00050964" w14:paraId="03E9A86C" w14:textId="77777777" w:rsidTr="00050964">
                              <w:trPr>
                                <w:trHeight w:val="406"/>
                              </w:trPr>
                              <w:tc>
                                <w:tcPr>
                                  <w:tcW w:w="214" w:type="dxa"/>
                                  <w:shd w:val="clear" w:color="auto" w:fill="auto"/>
                                  <w:vAlign w:val="center"/>
                                </w:tcPr>
                                <w:p w14:paraId="29D119AA" w14:textId="77777777" w:rsidR="001A3F5B" w:rsidRPr="00050964" w:rsidRDefault="001A3F5B">
                                  <w:pPr>
                                    <w:contextualSpacing/>
                                    <w:jc w:val="center"/>
                                    <w:rPr>
                                      <w:rFonts w:ascii="Arial" w:hAnsi="Arial" w:cs="Arial"/>
                                      <w:i/>
                                      <w:iCs/>
                                      <w:color w:val="FFFFFF"/>
                                      <w:sz w:val="18"/>
                                      <w:szCs w:val="18"/>
                                      <w:lang w:val="es-US"/>
                                    </w:rPr>
                                  </w:pPr>
                                  <w:bookmarkStart w:id="189" w:name="__UnoMark__12861_450358737"/>
                                  <w:bookmarkEnd w:id="189"/>
                                </w:p>
                              </w:tc>
                              <w:tc>
                                <w:tcPr>
                                  <w:tcW w:w="9781" w:type="dxa"/>
                                  <w:tcBorders>
                                    <w:top w:val="single" w:sz="8" w:space="0" w:color="00000A"/>
                                    <w:left w:val="single" w:sz="4" w:space="0" w:color="00000A"/>
                                    <w:bottom w:val="single" w:sz="4" w:space="0" w:color="00000A"/>
                                    <w:right w:val="single" w:sz="4" w:space="0" w:color="00000A"/>
                                  </w:tcBorders>
                                  <w:shd w:val="clear" w:color="auto" w:fill="1F497D" w:themeFill="text2"/>
                                  <w:tcMar>
                                    <w:left w:w="65" w:type="dxa"/>
                                  </w:tcMar>
                                  <w:vAlign w:val="center"/>
                                </w:tcPr>
                                <w:p w14:paraId="55D267EC" w14:textId="77777777" w:rsidR="001A3F5B" w:rsidRPr="00050964" w:rsidRDefault="001A3F5B" w:rsidP="000730BF">
                                  <w:pPr>
                                    <w:ind w:right="1210"/>
                                    <w:contextualSpacing/>
                                    <w:rPr>
                                      <w:rFonts w:ascii="Arial" w:hAnsi="Arial" w:cs="Arial"/>
                                    </w:rPr>
                                  </w:pPr>
                                  <w:bookmarkStart w:id="190" w:name="__UnoMark__12862_450358737"/>
                                  <w:bookmarkEnd w:id="190"/>
                                  <w:r w:rsidRPr="00050964">
                                    <w:rPr>
                                      <w:rFonts w:ascii="Arial" w:hAnsi="Arial" w:cs="Arial"/>
                                      <w:b/>
                                      <w:bCs/>
                                      <w:color w:val="FFFFFF"/>
                                      <w:sz w:val="18"/>
                                      <w:szCs w:val="18"/>
                                    </w:rPr>
                                    <w:t xml:space="preserve">CONDICIONES ESPECIALES PARA LA COBERTURA DE ACCIDENTES PERSONALES </w:t>
                                  </w:r>
                                </w:p>
                              </w:tc>
                            </w:tr>
                          </w:tbl>
                          <w:p w14:paraId="35EEE8FD" w14:textId="77777777" w:rsidR="001A3F5B" w:rsidRPr="00050964" w:rsidRDefault="001A3F5B" w:rsidP="000730BF">
                            <w:pPr>
                              <w:rPr>
                                <w:rFonts w:ascii="Arial" w:hAnsi="Arial" w:cs="Arial"/>
                              </w:rPr>
                            </w:pPr>
                          </w:p>
                        </w:txbxContent>
                      </v:textbox>
                      <w10:wrap type="square" anchorx="margin"/>
                    </v:shape>
                  </w:pict>
                </mc:Fallback>
              </mc:AlternateContent>
            </w:r>
            <w:r w:rsidRPr="00151F91">
              <w:rPr>
                <w:rFonts w:ascii="Arial" w:hAnsi="Arial" w:cs="Arial"/>
                <w:color w:val="000000"/>
                <w:sz w:val="18"/>
                <w:szCs w:val="18"/>
                <w:lang w:val="es-BO"/>
              </w:rPr>
              <w:t xml:space="preserve"> </w:t>
            </w:r>
            <w:r w:rsidRPr="00151F91">
              <w:rPr>
                <w:rFonts w:ascii="Arial" w:hAnsi="Arial" w:cs="Arial"/>
                <w:sz w:val="18"/>
                <w:szCs w:val="18"/>
                <w:lang w:val="es-BO"/>
              </w:rPr>
              <w:t>No aplicación de arancel médico</w:t>
            </w:r>
          </w:p>
          <w:p w14:paraId="6CE4885C" w14:textId="77777777" w:rsidR="000730BF" w:rsidRPr="00151F91" w:rsidRDefault="000730BF" w:rsidP="00DA03F5">
            <w:pPr>
              <w:numPr>
                <w:ilvl w:val="0"/>
                <w:numId w:val="60"/>
              </w:numPr>
              <w:contextualSpacing/>
              <w:jc w:val="both"/>
              <w:rPr>
                <w:rFonts w:ascii="Arial" w:hAnsi="Arial" w:cs="Arial"/>
                <w:sz w:val="18"/>
                <w:szCs w:val="18"/>
                <w:lang w:val="es-BO"/>
              </w:rPr>
            </w:pPr>
            <w:r w:rsidRPr="00151F91">
              <w:rPr>
                <w:rFonts w:ascii="Arial" w:hAnsi="Arial" w:cs="Arial"/>
                <w:sz w:val="18"/>
                <w:szCs w:val="18"/>
                <w:lang w:val="es-BO"/>
              </w:rPr>
              <w:t>Libre elegibilidad de galenos y centros médicos</w:t>
            </w:r>
          </w:p>
          <w:p w14:paraId="16502B09" w14:textId="77777777" w:rsidR="000730BF" w:rsidRPr="00151F91" w:rsidRDefault="000730BF" w:rsidP="00DA03F5">
            <w:pPr>
              <w:numPr>
                <w:ilvl w:val="0"/>
                <w:numId w:val="60"/>
              </w:numPr>
              <w:contextualSpacing/>
              <w:jc w:val="both"/>
              <w:rPr>
                <w:rFonts w:ascii="Arial" w:hAnsi="Arial" w:cs="Arial"/>
                <w:sz w:val="18"/>
                <w:szCs w:val="18"/>
                <w:lang w:val="es-BO"/>
              </w:rPr>
            </w:pPr>
            <w:r w:rsidRPr="00151F91">
              <w:rPr>
                <w:rFonts w:ascii="Arial" w:hAnsi="Arial" w:cs="Arial"/>
                <w:sz w:val="18"/>
                <w:szCs w:val="18"/>
                <w:lang w:val="es-BO"/>
              </w:rPr>
              <w:t>No exclusiones a gastos médicos en cuanto a reconstrucciones, cirugías, curaciones, quemaduras, incluyendo cualquier tratamiento recomendado por el médico tratante con relación al evento incluyendo cualquier medicamento y/o procedimiento de acuerdo a la medicina convencional,  la compra (en caso de invalidez total y/o parcial permanente) o alquiler de muletas, botas ortopédicas, silla de ruedas, reconstrucción o reparación dentaria o cualquier otro requerido a consecuencia del evento, hasta el límite del capital contratado. cubre la atención particular otorgada por una clínica privada o enfermería en el domicilio del asegurado, por impedimento clínicamente demostrado.</w:t>
            </w:r>
          </w:p>
          <w:p w14:paraId="1C8FA441" w14:textId="77777777" w:rsidR="000730BF" w:rsidRPr="00151F91" w:rsidRDefault="000730BF" w:rsidP="00DA03F5">
            <w:pPr>
              <w:numPr>
                <w:ilvl w:val="0"/>
                <w:numId w:val="60"/>
              </w:numPr>
              <w:contextualSpacing/>
              <w:jc w:val="both"/>
              <w:rPr>
                <w:rFonts w:ascii="Arial" w:hAnsi="Arial" w:cs="Arial"/>
                <w:sz w:val="18"/>
                <w:szCs w:val="18"/>
                <w:lang w:val="es-BO"/>
              </w:rPr>
            </w:pPr>
            <w:r w:rsidRPr="00151F91">
              <w:rPr>
                <w:rFonts w:ascii="Arial" w:hAnsi="Arial" w:cs="Arial"/>
                <w:sz w:val="18"/>
                <w:szCs w:val="18"/>
                <w:lang w:val="es-BO"/>
              </w:rPr>
              <w:t>Beneficiarios en caso de muerte: herederos legales</w:t>
            </w:r>
          </w:p>
          <w:p w14:paraId="4D9D1CFE" w14:textId="77777777" w:rsidR="000730BF" w:rsidRPr="00151F91" w:rsidRDefault="000730BF" w:rsidP="00DA03F5">
            <w:pPr>
              <w:numPr>
                <w:ilvl w:val="0"/>
                <w:numId w:val="60"/>
              </w:numPr>
              <w:contextualSpacing/>
              <w:jc w:val="both"/>
              <w:rPr>
                <w:rFonts w:ascii="Arial" w:hAnsi="Arial" w:cs="Arial"/>
                <w:sz w:val="18"/>
                <w:szCs w:val="18"/>
                <w:lang w:val="es-BO"/>
              </w:rPr>
            </w:pPr>
            <w:r w:rsidRPr="00151F91">
              <w:rPr>
                <w:rFonts w:ascii="Arial" w:hAnsi="Arial" w:cs="Arial"/>
                <w:sz w:val="18"/>
                <w:szCs w:val="18"/>
                <w:lang w:val="es-BO"/>
              </w:rPr>
              <w:t>Gastos por evacuación terrestre y/o aérea en caso de accidente amparado por la presente póliza hasta Bs. 20,000.00 por evento</w:t>
            </w:r>
          </w:p>
          <w:p w14:paraId="1F6E0BC6" w14:textId="77777777" w:rsidR="000730BF" w:rsidRPr="00151F91" w:rsidRDefault="000730BF" w:rsidP="00DA03F5">
            <w:pPr>
              <w:pStyle w:val="Prrafodelista"/>
              <w:numPr>
                <w:ilvl w:val="0"/>
                <w:numId w:val="60"/>
              </w:numPr>
              <w:jc w:val="both"/>
              <w:rPr>
                <w:rFonts w:ascii="Arial" w:hAnsi="Arial" w:cs="Arial"/>
                <w:sz w:val="18"/>
                <w:szCs w:val="18"/>
                <w:lang w:val="es-BO" w:eastAsia="es-ES"/>
              </w:rPr>
            </w:pPr>
            <w:r w:rsidRPr="00151F91">
              <w:rPr>
                <w:rFonts w:ascii="Arial" w:hAnsi="Arial" w:cs="Arial"/>
                <w:sz w:val="18"/>
                <w:szCs w:val="18"/>
                <w:lang w:val="es-BO" w:eastAsia="es-ES"/>
              </w:rPr>
              <w:t>Libre Elegibilidad de Clínicas</w:t>
            </w:r>
          </w:p>
          <w:p w14:paraId="5BC67A0D" w14:textId="77777777" w:rsidR="000730BF" w:rsidRPr="00151F91" w:rsidRDefault="000730BF" w:rsidP="000730BF">
            <w:pPr>
              <w:jc w:val="both"/>
              <w:rPr>
                <w:rFonts w:ascii="Arial" w:hAnsi="Arial" w:cs="Arial"/>
                <w:color w:val="000000"/>
                <w:sz w:val="18"/>
                <w:szCs w:val="18"/>
                <w:lang w:eastAsia="es-BO"/>
              </w:rPr>
            </w:pPr>
          </w:p>
        </w:tc>
      </w:tr>
      <w:tr w:rsidR="000730BF" w:rsidRPr="00151F91" w14:paraId="2B410354" w14:textId="77777777" w:rsidTr="00050964">
        <w:trPr>
          <w:trHeight w:val="307"/>
        </w:trPr>
        <w:tc>
          <w:tcPr>
            <w:tcW w:w="9979" w:type="dxa"/>
            <w:gridSpan w:val="6"/>
            <w:shd w:val="clear" w:color="auto" w:fill="auto"/>
            <w:vAlign w:val="center"/>
          </w:tcPr>
          <w:tbl>
            <w:tblPr>
              <w:tblW w:w="9332" w:type="dxa"/>
              <w:tblInd w:w="409" w:type="dxa"/>
              <w:tblBorders>
                <w:left w:val="single" w:sz="8" w:space="0" w:color="00000A"/>
                <w:right w:val="single" w:sz="8" w:space="0" w:color="00000A"/>
                <w:insideV w:val="single" w:sz="8" w:space="0" w:color="00000A"/>
              </w:tblBorders>
              <w:tblLayout w:type="fixed"/>
              <w:tblCellMar>
                <w:left w:w="60" w:type="dxa"/>
                <w:right w:w="70" w:type="dxa"/>
              </w:tblCellMar>
              <w:tblLook w:val="04A0" w:firstRow="1" w:lastRow="0" w:firstColumn="1" w:lastColumn="0" w:noHBand="0" w:noVBand="1"/>
            </w:tblPr>
            <w:tblGrid>
              <w:gridCol w:w="9332"/>
            </w:tblGrid>
            <w:tr w:rsidR="000730BF" w:rsidRPr="00151F91" w14:paraId="0B85EE75" w14:textId="77777777" w:rsidTr="00050964">
              <w:trPr>
                <w:trHeight w:val="311"/>
              </w:trPr>
              <w:tc>
                <w:tcPr>
                  <w:tcW w:w="9332" w:type="dxa"/>
                  <w:tcBorders>
                    <w:left w:val="single" w:sz="8" w:space="0" w:color="00000A"/>
                    <w:right w:val="single" w:sz="8" w:space="0" w:color="00000A"/>
                  </w:tcBorders>
                  <w:shd w:val="clear" w:color="auto" w:fill="1F497D" w:themeFill="text2"/>
                  <w:tcMar>
                    <w:left w:w="60" w:type="dxa"/>
                  </w:tcMar>
                  <w:vAlign w:val="bottom"/>
                </w:tcPr>
                <w:p w14:paraId="435E162F" w14:textId="77777777" w:rsidR="000730BF" w:rsidRPr="00151F91" w:rsidRDefault="000730BF" w:rsidP="005D2FB9">
                  <w:pPr>
                    <w:spacing w:before="40" w:after="40"/>
                    <w:ind w:right="68"/>
                    <w:jc w:val="center"/>
                    <w:rPr>
                      <w:rFonts w:ascii="Arial" w:hAnsi="Arial" w:cs="Arial"/>
                      <w:b/>
                      <w:bCs/>
                      <w:sz w:val="18"/>
                      <w:szCs w:val="18"/>
                    </w:rPr>
                  </w:pPr>
                  <w:r w:rsidRPr="00151F91">
                    <w:rPr>
                      <w:rFonts w:ascii="Arial" w:hAnsi="Arial" w:cs="Arial"/>
                      <w:b/>
                      <w:bCs/>
                      <w:color w:val="FFFFFF" w:themeColor="background1"/>
                      <w:sz w:val="18"/>
                      <w:szCs w:val="18"/>
                    </w:rPr>
                    <w:t>SERVICIOS COMPLEMENTARIOS</w:t>
                  </w:r>
                </w:p>
              </w:tc>
            </w:tr>
            <w:tr w:rsidR="000730BF" w:rsidRPr="00151F91" w14:paraId="6F6C2BC3" w14:textId="77777777" w:rsidTr="00050964">
              <w:trPr>
                <w:trHeight w:val="438"/>
              </w:trPr>
              <w:tc>
                <w:tcPr>
                  <w:tcW w:w="9332" w:type="dxa"/>
                  <w:tcBorders>
                    <w:top w:val="single" w:sz="8" w:space="0" w:color="00000A"/>
                    <w:left w:val="single" w:sz="8" w:space="0" w:color="00000A"/>
                    <w:bottom w:val="single" w:sz="4" w:space="0" w:color="00000A"/>
                    <w:right w:val="single" w:sz="8" w:space="0" w:color="00000A"/>
                  </w:tcBorders>
                  <w:shd w:val="clear" w:color="auto" w:fill="auto"/>
                  <w:tcMar>
                    <w:left w:w="60" w:type="dxa"/>
                  </w:tcMar>
                  <w:vAlign w:val="bottom"/>
                </w:tcPr>
                <w:p w14:paraId="2C19A8C4" w14:textId="77777777" w:rsidR="000730BF" w:rsidRPr="00151F91" w:rsidRDefault="000730BF" w:rsidP="005D2FB9">
                  <w:pPr>
                    <w:spacing w:before="40" w:after="40"/>
                    <w:ind w:right="68"/>
                    <w:jc w:val="both"/>
                    <w:rPr>
                      <w:rFonts w:ascii="Arial" w:hAnsi="Arial" w:cs="Arial"/>
                      <w:sz w:val="18"/>
                      <w:szCs w:val="18"/>
                    </w:rPr>
                  </w:pPr>
                  <w:r w:rsidRPr="00151F91">
                    <w:rPr>
                      <w:rFonts w:ascii="Arial" w:hAnsi="Arial" w:cs="Arial"/>
                      <w:sz w:val="18"/>
                      <w:szCs w:val="18"/>
                    </w:rPr>
                    <w:t>Auxilio Mecánico Gratuito las 24 Hrs. del día en caso de Accidente, desperfectos mecánicos, eléctricos y otros en las ciudades y en las principales carreteras  hasta un radio de 100 Km. alrededor de la plaza principal de cada una de estas, incluyendo pero no limitando a:</w:t>
                  </w:r>
                </w:p>
              </w:tc>
            </w:tr>
            <w:tr w:rsidR="000730BF" w:rsidRPr="00151F91" w14:paraId="25F044B7" w14:textId="77777777" w:rsidTr="00050964">
              <w:trPr>
                <w:trHeight w:val="467"/>
              </w:trPr>
              <w:tc>
                <w:tcPr>
                  <w:tcW w:w="9332" w:type="dxa"/>
                  <w:tcBorders>
                    <w:left w:val="single" w:sz="8" w:space="0" w:color="00000A"/>
                    <w:bottom w:val="single" w:sz="4" w:space="0" w:color="00000A"/>
                    <w:right w:val="single" w:sz="8" w:space="0" w:color="00000A"/>
                  </w:tcBorders>
                  <w:shd w:val="clear" w:color="auto" w:fill="auto"/>
                  <w:tcMar>
                    <w:left w:w="60" w:type="dxa"/>
                  </w:tcMar>
                  <w:vAlign w:val="bottom"/>
                </w:tcPr>
                <w:p w14:paraId="23D7B966" w14:textId="77777777" w:rsidR="000730BF" w:rsidRPr="00151F91" w:rsidRDefault="000730BF" w:rsidP="005D2FB9">
                  <w:pPr>
                    <w:spacing w:before="40" w:after="40"/>
                    <w:ind w:right="68"/>
                    <w:jc w:val="both"/>
                    <w:rPr>
                      <w:rFonts w:ascii="Arial" w:hAnsi="Arial" w:cs="Arial"/>
                      <w:sz w:val="18"/>
                      <w:szCs w:val="18"/>
                    </w:rPr>
                  </w:pPr>
                  <w:r w:rsidRPr="00151F91">
                    <w:rPr>
                      <w:rFonts w:ascii="Arial" w:hAnsi="Arial" w:cs="Arial"/>
                      <w:sz w:val="18"/>
                      <w:szCs w:val="18"/>
                    </w:rPr>
                    <w:t>Asistencia al vehículo incluyendo remolque o transporte del vehículo en caso de accidente avería o falla mecánica hasta Bs. 3.500,00.</w:t>
                  </w:r>
                </w:p>
              </w:tc>
            </w:tr>
            <w:tr w:rsidR="000730BF" w:rsidRPr="00151F91" w14:paraId="56DEBCAA" w14:textId="77777777" w:rsidTr="00050964">
              <w:trPr>
                <w:trHeight w:val="462"/>
              </w:trPr>
              <w:tc>
                <w:tcPr>
                  <w:tcW w:w="9332" w:type="dxa"/>
                  <w:tcBorders>
                    <w:left w:val="single" w:sz="8" w:space="0" w:color="00000A"/>
                    <w:bottom w:val="single" w:sz="4" w:space="0" w:color="00000A"/>
                    <w:right w:val="single" w:sz="8" w:space="0" w:color="00000A"/>
                  </w:tcBorders>
                  <w:shd w:val="clear" w:color="auto" w:fill="auto"/>
                  <w:tcMar>
                    <w:left w:w="60" w:type="dxa"/>
                  </w:tcMar>
                  <w:vAlign w:val="bottom"/>
                </w:tcPr>
                <w:p w14:paraId="0D88DEF9" w14:textId="77777777" w:rsidR="000730BF" w:rsidRPr="00151F91" w:rsidRDefault="000730BF" w:rsidP="005D2FB9">
                  <w:pPr>
                    <w:spacing w:before="40" w:after="40"/>
                    <w:ind w:right="68"/>
                    <w:jc w:val="both"/>
                    <w:rPr>
                      <w:rFonts w:ascii="Arial" w:hAnsi="Arial" w:cs="Arial"/>
                      <w:sz w:val="18"/>
                      <w:szCs w:val="18"/>
                    </w:rPr>
                  </w:pPr>
                  <w:r w:rsidRPr="00151F91">
                    <w:rPr>
                      <w:rFonts w:ascii="Arial" w:hAnsi="Arial" w:cs="Arial"/>
                      <w:sz w:val="18"/>
                      <w:szCs w:val="18"/>
                    </w:rPr>
                    <w:t>Estadía y desplazamiento por la inmovilización y/o robo del vehículo en caso de que el evento ocurra a más de 25 kilómetros de su domicilio y la reparación dure más de 48 horas, hasta Bs. 1.400,00.</w:t>
                  </w:r>
                </w:p>
              </w:tc>
            </w:tr>
            <w:tr w:rsidR="000730BF" w:rsidRPr="00151F91" w14:paraId="1331D532" w14:textId="77777777" w:rsidTr="00050964">
              <w:trPr>
                <w:trHeight w:val="292"/>
              </w:trPr>
              <w:tc>
                <w:tcPr>
                  <w:tcW w:w="9332" w:type="dxa"/>
                  <w:tcBorders>
                    <w:top w:val="single" w:sz="4" w:space="0" w:color="00000A"/>
                    <w:left w:val="single" w:sz="8" w:space="0" w:color="00000A"/>
                    <w:bottom w:val="single" w:sz="4" w:space="0" w:color="auto"/>
                    <w:right w:val="single" w:sz="8" w:space="0" w:color="00000A"/>
                  </w:tcBorders>
                  <w:shd w:val="clear" w:color="auto" w:fill="auto"/>
                  <w:tcMar>
                    <w:left w:w="60" w:type="dxa"/>
                  </w:tcMar>
                  <w:vAlign w:val="bottom"/>
                </w:tcPr>
                <w:p w14:paraId="39F8A72A" w14:textId="77777777" w:rsidR="000730BF" w:rsidRPr="00151F91" w:rsidRDefault="000730BF" w:rsidP="005D2FB9">
                  <w:pPr>
                    <w:spacing w:before="40" w:after="40"/>
                    <w:ind w:right="68"/>
                    <w:jc w:val="both"/>
                    <w:rPr>
                      <w:rFonts w:ascii="Arial" w:hAnsi="Arial" w:cs="Arial"/>
                      <w:sz w:val="18"/>
                      <w:szCs w:val="18"/>
                    </w:rPr>
                  </w:pPr>
                  <w:r w:rsidRPr="00151F91">
                    <w:rPr>
                      <w:rFonts w:ascii="Arial" w:hAnsi="Arial" w:cs="Arial"/>
                      <w:sz w:val="18"/>
                      <w:szCs w:val="18"/>
                    </w:rPr>
                    <w:t>Asistencia para el conductor y los acompañantes que hubieran sufrido daños por accidente. (Servicio de Ambulancia)</w:t>
                  </w:r>
                </w:p>
              </w:tc>
            </w:tr>
            <w:tr w:rsidR="000730BF" w:rsidRPr="00151F91" w14:paraId="38EE8612" w14:textId="77777777" w:rsidTr="00050964">
              <w:trPr>
                <w:trHeight w:val="626"/>
              </w:trPr>
              <w:tc>
                <w:tcPr>
                  <w:tcW w:w="9332" w:type="dxa"/>
                  <w:tcBorders>
                    <w:top w:val="single" w:sz="4" w:space="0" w:color="auto"/>
                    <w:left w:val="single" w:sz="4" w:space="0" w:color="auto"/>
                    <w:bottom w:val="single" w:sz="4" w:space="0" w:color="auto"/>
                    <w:right w:val="single" w:sz="4" w:space="0" w:color="auto"/>
                  </w:tcBorders>
                  <w:shd w:val="clear" w:color="auto" w:fill="auto"/>
                  <w:tcMar>
                    <w:left w:w="60" w:type="dxa"/>
                  </w:tcMar>
                  <w:vAlign w:val="bottom"/>
                </w:tcPr>
                <w:p w14:paraId="79CC97F5" w14:textId="77777777" w:rsidR="000730BF" w:rsidRPr="00151F91" w:rsidRDefault="000730BF" w:rsidP="005D2FB9">
                  <w:pPr>
                    <w:spacing w:before="40" w:after="40"/>
                    <w:ind w:right="68"/>
                    <w:jc w:val="both"/>
                    <w:rPr>
                      <w:rFonts w:ascii="Arial" w:hAnsi="Arial" w:cs="Arial"/>
                      <w:sz w:val="18"/>
                      <w:szCs w:val="18"/>
                    </w:rPr>
                  </w:pPr>
                  <w:r w:rsidRPr="00151F91">
                    <w:rPr>
                      <w:rFonts w:ascii="Arial" w:hAnsi="Arial" w:cs="Arial"/>
                      <w:sz w:val="18"/>
                      <w:szCs w:val="18"/>
                    </w:rPr>
                    <w:t>Gastos  extraordinarios como consecuencia de un siniestro amparado en los que deba incurrir el Asegurado para traslado, transporte, salvaguarda, depósito en garajes o custodia de los vehículos asegurados incluyendo garajes oficiales de tránsito hasta Bs.35.000,00 por vehículo</w:t>
                  </w:r>
                </w:p>
              </w:tc>
            </w:tr>
            <w:tr w:rsidR="000730BF" w:rsidRPr="00151F91" w14:paraId="01155713" w14:textId="77777777" w:rsidTr="00050964">
              <w:trPr>
                <w:trHeight w:val="433"/>
              </w:trPr>
              <w:tc>
                <w:tcPr>
                  <w:tcW w:w="9332" w:type="dxa"/>
                  <w:tcBorders>
                    <w:top w:val="single" w:sz="4" w:space="0" w:color="auto"/>
                    <w:left w:val="single" w:sz="8" w:space="0" w:color="00000A"/>
                    <w:bottom w:val="single" w:sz="4" w:space="0" w:color="00000A"/>
                    <w:right w:val="single" w:sz="8" w:space="0" w:color="00000A"/>
                  </w:tcBorders>
                  <w:shd w:val="clear" w:color="auto" w:fill="auto"/>
                  <w:tcMar>
                    <w:left w:w="60" w:type="dxa"/>
                  </w:tcMar>
                  <w:vAlign w:val="bottom"/>
                </w:tcPr>
                <w:p w14:paraId="319A21F4" w14:textId="77777777" w:rsidR="000730BF" w:rsidRPr="00151F91" w:rsidRDefault="000730BF" w:rsidP="005D2FB9">
                  <w:pPr>
                    <w:spacing w:before="40" w:after="40"/>
                    <w:ind w:right="68"/>
                    <w:jc w:val="both"/>
                    <w:rPr>
                      <w:rFonts w:ascii="Arial" w:hAnsi="Arial" w:cs="Arial"/>
                      <w:sz w:val="18"/>
                      <w:szCs w:val="18"/>
                    </w:rPr>
                  </w:pPr>
                  <w:r w:rsidRPr="00151F91">
                    <w:rPr>
                      <w:rFonts w:ascii="Arial" w:hAnsi="Arial" w:cs="Arial"/>
                      <w:sz w:val="18"/>
                      <w:szCs w:val="18"/>
                    </w:rPr>
                    <w:lastRenderedPageBreak/>
                    <w:t>Uso de Grúa hasta Bs. 3.500,00 en exceso del porcentaje estipulado en el Condicionado General y/o particular por siniestro y hasta Bs. 3.500,00 por auxilio mecánico (por vehículo)</w:t>
                  </w:r>
                </w:p>
              </w:tc>
            </w:tr>
            <w:tr w:rsidR="000730BF" w:rsidRPr="00151F91" w14:paraId="42910565" w14:textId="77777777" w:rsidTr="00050964">
              <w:trPr>
                <w:trHeight w:val="234"/>
              </w:trPr>
              <w:tc>
                <w:tcPr>
                  <w:tcW w:w="9332" w:type="dxa"/>
                  <w:tcBorders>
                    <w:left w:val="single" w:sz="8" w:space="0" w:color="00000A"/>
                    <w:bottom w:val="single" w:sz="4" w:space="0" w:color="auto"/>
                    <w:right w:val="single" w:sz="8" w:space="0" w:color="00000A"/>
                  </w:tcBorders>
                  <w:shd w:val="clear" w:color="auto" w:fill="auto"/>
                  <w:tcMar>
                    <w:left w:w="60" w:type="dxa"/>
                  </w:tcMar>
                  <w:vAlign w:val="bottom"/>
                </w:tcPr>
                <w:p w14:paraId="2ABA27AE" w14:textId="77777777" w:rsidR="000730BF" w:rsidRPr="00151F91" w:rsidRDefault="000730BF" w:rsidP="005D2FB9">
                  <w:pPr>
                    <w:spacing w:before="40" w:after="40"/>
                    <w:ind w:right="68"/>
                    <w:jc w:val="both"/>
                    <w:rPr>
                      <w:rFonts w:ascii="Arial" w:hAnsi="Arial" w:cs="Arial"/>
                      <w:sz w:val="18"/>
                      <w:szCs w:val="18"/>
                    </w:rPr>
                  </w:pPr>
                  <w:r w:rsidRPr="00151F91">
                    <w:rPr>
                      <w:rFonts w:ascii="Arial" w:hAnsi="Arial" w:cs="Arial"/>
                      <w:sz w:val="18"/>
                      <w:szCs w:val="18"/>
                    </w:rPr>
                    <w:t>Transporte o repatriación de los ocupantes en caso de fallecimiento.</w:t>
                  </w:r>
                </w:p>
              </w:tc>
            </w:tr>
            <w:tr w:rsidR="000730BF" w:rsidRPr="00151F91" w14:paraId="2A71457E" w14:textId="77777777" w:rsidTr="00050964">
              <w:trPr>
                <w:trHeight w:val="467"/>
              </w:trPr>
              <w:tc>
                <w:tcPr>
                  <w:tcW w:w="9332" w:type="dxa"/>
                  <w:tcBorders>
                    <w:top w:val="single" w:sz="4" w:space="0" w:color="auto"/>
                    <w:left w:val="single" w:sz="4" w:space="0" w:color="auto"/>
                    <w:bottom w:val="single" w:sz="4" w:space="0" w:color="auto"/>
                    <w:right w:val="single" w:sz="4" w:space="0" w:color="auto"/>
                  </w:tcBorders>
                  <w:shd w:val="clear" w:color="auto" w:fill="auto"/>
                  <w:tcMar>
                    <w:left w:w="60" w:type="dxa"/>
                  </w:tcMar>
                  <w:vAlign w:val="bottom"/>
                </w:tcPr>
                <w:p w14:paraId="5088C819" w14:textId="77777777" w:rsidR="000730BF" w:rsidRPr="00151F91" w:rsidRDefault="000730BF" w:rsidP="005D2FB9">
                  <w:pPr>
                    <w:spacing w:before="40" w:after="40"/>
                    <w:ind w:right="68"/>
                    <w:jc w:val="both"/>
                    <w:rPr>
                      <w:rFonts w:ascii="Arial" w:hAnsi="Arial" w:cs="Arial"/>
                      <w:sz w:val="18"/>
                      <w:szCs w:val="18"/>
                    </w:rPr>
                  </w:pPr>
                  <w:r w:rsidRPr="00151F91">
                    <w:rPr>
                      <w:rFonts w:ascii="Arial" w:hAnsi="Arial" w:cs="Arial"/>
                      <w:sz w:val="18"/>
                      <w:szCs w:val="18"/>
                    </w:rPr>
                    <w:t>Transporte, depósito y custodia del vehículo asegurado en caso de que el accidente o avería ocurra fuera del área de circulación habitual.</w:t>
                  </w:r>
                </w:p>
              </w:tc>
            </w:tr>
            <w:tr w:rsidR="000730BF" w:rsidRPr="00151F91" w14:paraId="1889FD81" w14:textId="77777777" w:rsidTr="00050964">
              <w:trPr>
                <w:trHeight w:val="234"/>
              </w:trPr>
              <w:tc>
                <w:tcPr>
                  <w:tcW w:w="9332" w:type="dxa"/>
                  <w:tcBorders>
                    <w:top w:val="single" w:sz="4" w:space="0" w:color="auto"/>
                    <w:left w:val="single" w:sz="4" w:space="0" w:color="00000A"/>
                    <w:bottom w:val="single" w:sz="4" w:space="0" w:color="00000A"/>
                    <w:right w:val="single" w:sz="4" w:space="0" w:color="00000A"/>
                  </w:tcBorders>
                  <w:shd w:val="clear" w:color="auto" w:fill="auto"/>
                  <w:tcMar>
                    <w:left w:w="65" w:type="dxa"/>
                  </w:tcMar>
                  <w:vAlign w:val="bottom"/>
                </w:tcPr>
                <w:p w14:paraId="5683C784" w14:textId="77777777" w:rsidR="000730BF" w:rsidRPr="00151F91" w:rsidRDefault="000730BF" w:rsidP="005D2FB9">
                  <w:pPr>
                    <w:spacing w:before="40" w:after="40"/>
                    <w:ind w:right="68"/>
                    <w:jc w:val="both"/>
                    <w:rPr>
                      <w:rFonts w:ascii="Arial" w:hAnsi="Arial" w:cs="Arial"/>
                      <w:sz w:val="18"/>
                      <w:szCs w:val="18"/>
                    </w:rPr>
                  </w:pPr>
                  <w:r w:rsidRPr="00151F91">
                    <w:rPr>
                      <w:rFonts w:ascii="Arial" w:hAnsi="Arial" w:cs="Arial"/>
                      <w:sz w:val="18"/>
                      <w:szCs w:val="18"/>
                    </w:rPr>
                    <w:t>Transmisión de mensajes urgentes.</w:t>
                  </w:r>
                </w:p>
              </w:tc>
            </w:tr>
            <w:tr w:rsidR="000730BF" w:rsidRPr="00151F91" w14:paraId="1FBC94E1" w14:textId="77777777" w:rsidTr="00050964">
              <w:trPr>
                <w:trHeight w:val="467"/>
              </w:trPr>
              <w:tc>
                <w:tcPr>
                  <w:tcW w:w="9332" w:type="dxa"/>
                  <w:tcBorders>
                    <w:top w:val="single" w:sz="4" w:space="0" w:color="00000A"/>
                    <w:left w:val="single" w:sz="4" w:space="0" w:color="00000A"/>
                    <w:bottom w:val="single" w:sz="4" w:space="0" w:color="00000A"/>
                    <w:right w:val="single" w:sz="4" w:space="0" w:color="00000A"/>
                  </w:tcBorders>
                  <w:shd w:val="clear" w:color="auto" w:fill="auto"/>
                  <w:tcMar>
                    <w:left w:w="65" w:type="dxa"/>
                  </w:tcMar>
                  <w:vAlign w:val="bottom"/>
                </w:tcPr>
                <w:p w14:paraId="00CEFC95" w14:textId="77777777" w:rsidR="000730BF" w:rsidRPr="00151F91" w:rsidRDefault="000730BF" w:rsidP="005D2FB9">
                  <w:pPr>
                    <w:spacing w:before="40" w:after="40"/>
                    <w:ind w:right="68"/>
                    <w:jc w:val="both"/>
                    <w:rPr>
                      <w:rFonts w:ascii="Arial" w:hAnsi="Arial" w:cs="Arial"/>
                      <w:sz w:val="18"/>
                      <w:szCs w:val="18"/>
                    </w:rPr>
                  </w:pPr>
                  <w:r w:rsidRPr="00151F91">
                    <w:rPr>
                      <w:rFonts w:ascii="Arial" w:hAnsi="Arial" w:cs="Arial"/>
                      <w:sz w:val="18"/>
                      <w:szCs w:val="18"/>
                    </w:rPr>
                    <w:t>Transporte de personas a su lugar de destino,  centros médicos en caso de Accidente o desperfectos del vehículo durante el viaje.</w:t>
                  </w:r>
                </w:p>
              </w:tc>
            </w:tr>
            <w:tr w:rsidR="000730BF" w:rsidRPr="00151F91" w14:paraId="742FF437" w14:textId="77777777" w:rsidTr="00050964">
              <w:trPr>
                <w:trHeight w:val="209"/>
              </w:trPr>
              <w:tc>
                <w:tcPr>
                  <w:tcW w:w="9332" w:type="dxa"/>
                  <w:tcBorders>
                    <w:top w:val="single" w:sz="4" w:space="0" w:color="00000A"/>
                    <w:left w:val="single" w:sz="4" w:space="0" w:color="00000A"/>
                    <w:bottom w:val="single" w:sz="4" w:space="0" w:color="00000A"/>
                    <w:right w:val="single" w:sz="4" w:space="0" w:color="00000A"/>
                  </w:tcBorders>
                  <w:shd w:val="clear" w:color="auto" w:fill="auto"/>
                  <w:tcMar>
                    <w:left w:w="65" w:type="dxa"/>
                  </w:tcMar>
                  <w:vAlign w:val="bottom"/>
                </w:tcPr>
                <w:p w14:paraId="20A850C9" w14:textId="77777777" w:rsidR="000730BF" w:rsidRPr="00151F91" w:rsidRDefault="000730BF" w:rsidP="005D2FB9">
                  <w:pPr>
                    <w:spacing w:before="40" w:after="40"/>
                    <w:ind w:right="68"/>
                    <w:jc w:val="both"/>
                    <w:rPr>
                      <w:rFonts w:ascii="Arial" w:hAnsi="Arial" w:cs="Arial"/>
                      <w:sz w:val="18"/>
                      <w:szCs w:val="18"/>
                    </w:rPr>
                  </w:pPr>
                  <w:r w:rsidRPr="00151F91">
                    <w:rPr>
                      <w:rFonts w:ascii="Arial" w:hAnsi="Arial" w:cs="Arial"/>
                      <w:sz w:val="18"/>
                      <w:szCs w:val="18"/>
                    </w:rPr>
                    <w:t>Servicio de conductor en caso de accidente o fallecimiento del conductor y/o imposibilidad de conducir.</w:t>
                  </w:r>
                </w:p>
              </w:tc>
            </w:tr>
            <w:tr w:rsidR="000730BF" w:rsidRPr="00151F91" w14:paraId="4172F8D8" w14:textId="77777777" w:rsidTr="00050964">
              <w:trPr>
                <w:trHeight w:val="234"/>
              </w:trPr>
              <w:tc>
                <w:tcPr>
                  <w:tcW w:w="9332" w:type="dxa"/>
                  <w:tcBorders>
                    <w:left w:val="single" w:sz="8" w:space="0" w:color="00000A"/>
                    <w:bottom w:val="single" w:sz="4" w:space="0" w:color="00000A"/>
                    <w:right w:val="single" w:sz="8" w:space="0" w:color="00000A"/>
                  </w:tcBorders>
                  <w:shd w:val="clear" w:color="auto" w:fill="auto"/>
                  <w:tcMar>
                    <w:left w:w="60" w:type="dxa"/>
                  </w:tcMar>
                  <w:vAlign w:val="bottom"/>
                </w:tcPr>
                <w:p w14:paraId="6EB8C538" w14:textId="77777777" w:rsidR="000730BF" w:rsidRPr="00151F91" w:rsidRDefault="000730BF" w:rsidP="005D2FB9">
                  <w:pPr>
                    <w:spacing w:before="40" w:after="40"/>
                    <w:ind w:right="68"/>
                    <w:jc w:val="both"/>
                    <w:rPr>
                      <w:rFonts w:ascii="Arial" w:hAnsi="Arial" w:cs="Arial"/>
                      <w:sz w:val="18"/>
                      <w:szCs w:val="18"/>
                    </w:rPr>
                  </w:pPr>
                  <w:r w:rsidRPr="00151F91">
                    <w:rPr>
                      <w:rFonts w:ascii="Arial" w:hAnsi="Arial" w:cs="Arial"/>
                      <w:sz w:val="18"/>
                      <w:szCs w:val="18"/>
                    </w:rPr>
                    <w:t>Servicio de cerrajería por pérdida, olvido o rotura de llaves.</w:t>
                  </w:r>
                </w:p>
              </w:tc>
            </w:tr>
            <w:tr w:rsidR="000730BF" w:rsidRPr="00151F91" w14:paraId="7BF0C6DA" w14:textId="77777777" w:rsidTr="00050964">
              <w:trPr>
                <w:trHeight w:val="234"/>
              </w:trPr>
              <w:tc>
                <w:tcPr>
                  <w:tcW w:w="9332" w:type="dxa"/>
                  <w:tcBorders>
                    <w:left w:val="single" w:sz="8" w:space="0" w:color="00000A"/>
                    <w:bottom w:val="single" w:sz="4" w:space="0" w:color="00000A"/>
                    <w:right w:val="single" w:sz="8" w:space="0" w:color="00000A"/>
                  </w:tcBorders>
                  <w:shd w:val="clear" w:color="auto" w:fill="auto"/>
                  <w:tcMar>
                    <w:left w:w="60" w:type="dxa"/>
                  </w:tcMar>
                  <w:vAlign w:val="bottom"/>
                </w:tcPr>
                <w:p w14:paraId="72C147EA" w14:textId="77777777" w:rsidR="000730BF" w:rsidRPr="00151F91" w:rsidRDefault="000730BF" w:rsidP="005D2FB9">
                  <w:pPr>
                    <w:spacing w:before="40" w:after="40"/>
                    <w:ind w:right="68"/>
                    <w:jc w:val="both"/>
                    <w:rPr>
                      <w:rFonts w:ascii="Arial" w:hAnsi="Arial" w:cs="Arial"/>
                      <w:sz w:val="18"/>
                      <w:szCs w:val="18"/>
                    </w:rPr>
                  </w:pPr>
                  <w:r w:rsidRPr="00151F91">
                    <w:rPr>
                      <w:rFonts w:ascii="Arial" w:hAnsi="Arial" w:cs="Arial"/>
                      <w:sz w:val="18"/>
                      <w:szCs w:val="18"/>
                    </w:rPr>
                    <w:t>Servicio de inflado y/o cambio de llantas.</w:t>
                  </w:r>
                </w:p>
              </w:tc>
            </w:tr>
            <w:tr w:rsidR="000730BF" w:rsidRPr="00151F91" w14:paraId="0E712E41" w14:textId="77777777" w:rsidTr="00050964">
              <w:trPr>
                <w:trHeight w:val="234"/>
              </w:trPr>
              <w:tc>
                <w:tcPr>
                  <w:tcW w:w="9332" w:type="dxa"/>
                  <w:tcBorders>
                    <w:left w:val="single" w:sz="8" w:space="0" w:color="00000A"/>
                    <w:bottom w:val="single" w:sz="4" w:space="0" w:color="00000A"/>
                    <w:right w:val="single" w:sz="8" w:space="0" w:color="00000A"/>
                  </w:tcBorders>
                  <w:shd w:val="clear" w:color="auto" w:fill="auto"/>
                  <w:tcMar>
                    <w:left w:w="60" w:type="dxa"/>
                  </w:tcMar>
                  <w:vAlign w:val="bottom"/>
                </w:tcPr>
                <w:p w14:paraId="5F099A4C" w14:textId="77777777" w:rsidR="000730BF" w:rsidRPr="00151F91" w:rsidRDefault="000730BF" w:rsidP="005D2FB9">
                  <w:pPr>
                    <w:spacing w:before="40" w:after="40"/>
                    <w:ind w:right="68"/>
                    <w:jc w:val="both"/>
                    <w:rPr>
                      <w:rFonts w:ascii="Arial" w:hAnsi="Arial" w:cs="Arial"/>
                      <w:sz w:val="18"/>
                      <w:szCs w:val="18"/>
                    </w:rPr>
                  </w:pPr>
                  <w:r w:rsidRPr="00151F91">
                    <w:rPr>
                      <w:rFonts w:ascii="Arial" w:hAnsi="Arial" w:cs="Arial"/>
                      <w:sz w:val="18"/>
                      <w:szCs w:val="18"/>
                    </w:rPr>
                    <w:t>Servicio de auxilio por falta de gasolina.</w:t>
                  </w:r>
                </w:p>
              </w:tc>
            </w:tr>
            <w:tr w:rsidR="000730BF" w:rsidRPr="00151F91" w14:paraId="7E2116EA" w14:textId="77777777" w:rsidTr="00050964">
              <w:trPr>
                <w:trHeight w:val="234"/>
              </w:trPr>
              <w:tc>
                <w:tcPr>
                  <w:tcW w:w="9332" w:type="dxa"/>
                  <w:tcBorders>
                    <w:left w:val="single" w:sz="8" w:space="0" w:color="00000A"/>
                    <w:bottom w:val="single" w:sz="4" w:space="0" w:color="00000A"/>
                    <w:right w:val="single" w:sz="8" w:space="0" w:color="00000A"/>
                  </w:tcBorders>
                  <w:shd w:val="clear" w:color="auto" w:fill="auto"/>
                  <w:tcMar>
                    <w:left w:w="60" w:type="dxa"/>
                  </w:tcMar>
                  <w:vAlign w:val="bottom"/>
                </w:tcPr>
                <w:p w14:paraId="27082285" w14:textId="77777777" w:rsidR="000730BF" w:rsidRPr="00151F91" w:rsidRDefault="000730BF" w:rsidP="005D2FB9">
                  <w:pPr>
                    <w:spacing w:before="40" w:after="40"/>
                    <w:ind w:right="68"/>
                    <w:jc w:val="both"/>
                    <w:rPr>
                      <w:rFonts w:ascii="Arial" w:hAnsi="Arial" w:cs="Arial"/>
                      <w:sz w:val="18"/>
                      <w:szCs w:val="18"/>
                    </w:rPr>
                  </w:pPr>
                  <w:r w:rsidRPr="00151F91">
                    <w:rPr>
                      <w:rFonts w:ascii="Arial" w:hAnsi="Arial" w:cs="Arial"/>
                      <w:sz w:val="18"/>
                      <w:szCs w:val="18"/>
                    </w:rPr>
                    <w:t>Servicio de carga de batería.</w:t>
                  </w:r>
                </w:p>
              </w:tc>
            </w:tr>
            <w:tr w:rsidR="000730BF" w:rsidRPr="00151F91" w14:paraId="7AA5DAAD" w14:textId="77777777" w:rsidTr="00050964">
              <w:trPr>
                <w:trHeight w:val="234"/>
              </w:trPr>
              <w:tc>
                <w:tcPr>
                  <w:tcW w:w="9332" w:type="dxa"/>
                  <w:tcBorders>
                    <w:left w:val="single" w:sz="8" w:space="0" w:color="00000A"/>
                    <w:bottom w:val="single" w:sz="4" w:space="0" w:color="00000A"/>
                    <w:right w:val="single" w:sz="8" w:space="0" w:color="00000A"/>
                  </w:tcBorders>
                  <w:shd w:val="clear" w:color="auto" w:fill="auto"/>
                  <w:tcMar>
                    <w:left w:w="60" w:type="dxa"/>
                  </w:tcMar>
                  <w:vAlign w:val="bottom"/>
                </w:tcPr>
                <w:p w14:paraId="5678FD9A" w14:textId="77777777" w:rsidR="000730BF" w:rsidRPr="00151F91" w:rsidRDefault="000730BF" w:rsidP="005D2FB9">
                  <w:pPr>
                    <w:spacing w:before="40" w:after="40"/>
                    <w:ind w:right="68"/>
                    <w:jc w:val="both"/>
                    <w:rPr>
                      <w:rFonts w:ascii="Arial" w:hAnsi="Arial" w:cs="Arial"/>
                      <w:sz w:val="18"/>
                      <w:szCs w:val="18"/>
                    </w:rPr>
                  </w:pPr>
                  <w:r w:rsidRPr="00151F91">
                    <w:rPr>
                      <w:rFonts w:ascii="Arial" w:hAnsi="Arial" w:cs="Arial"/>
                      <w:sz w:val="18"/>
                      <w:szCs w:val="18"/>
                    </w:rPr>
                    <w:t>Asistencia Jurídica.</w:t>
                  </w:r>
                </w:p>
              </w:tc>
            </w:tr>
            <w:tr w:rsidR="000730BF" w:rsidRPr="00151F91" w14:paraId="24E11828" w14:textId="77777777" w:rsidTr="00050964">
              <w:trPr>
                <w:trHeight w:val="234"/>
              </w:trPr>
              <w:tc>
                <w:tcPr>
                  <w:tcW w:w="9332" w:type="dxa"/>
                  <w:tcBorders>
                    <w:left w:val="single" w:sz="8" w:space="0" w:color="00000A"/>
                    <w:bottom w:val="single" w:sz="4" w:space="0" w:color="00000A"/>
                    <w:right w:val="single" w:sz="8" w:space="0" w:color="00000A"/>
                  </w:tcBorders>
                  <w:shd w:val="clear" w:color="auto" w:fill="auto"/>
                  <w:tcMar>
                    <w:left w:w="60" w:type="dxa"/>
                  </w:tcMar>
                  <w:vAlign w:val="bottom"/>
                </w:tcPr>
                <w:p w14:paraId="47C327F7" w14:textId="77777777" w:rsidR="000730BF" w:rsidRPr="00151F91" w:rsidRDefault="000730BF" w:rsidP="005D2FB9">
                  <w:pPr>
                    <w:spacing w:before="40" w:after="40"/>
                    <w:ind w:right="68"/>
                    <w:jc w:val="both"/>
                    <w:rPr>
                      <w:rFonts w:ascii="Arial" w:hAnsi="Arial" w:cs="Arial"/>
                      <w:sz w:val="18"/>
                      <w:szCs w:val="18"/>
                    </w:rPr>
                  </w:pPr>
                  <w:r w:rsidRPr="00151F91">
                    <w:rPr>
                      <w:rFonts w:ascii="Arial" w:hAnsi="Arial" w:cs="Arial"/>
                      <w:sz w:val="18"/>
                      <w:szCs w:val="18"/>
                    </w:rPr>
                    <w:t>- Asistencia a audiencias de tránsito, de conciliación, de reconstrucción del accidente y ante otras autoridades que tengan jurisdicción en el accidente</w:t>
                  </w:r>
                </w:p>
              </w:tc>
            </w:tr>
            <w:tr w:rsidR="000730BF" w:rsidRPr="00151F91" w14:paraId="45FC1AC4" w14:textId="77777777" w:rsidTr="00050964">
              <w:trPr>
                <w:trHeight w:val="234"/>
              </w:trPr>
              <w:tc>
                <w:tcPr>
                  <w:tcW w:w="9332" w:type="dxa"/>
                  <w:tcBorders>
                    <w:top w:val="single" w:sz="4" w:space="0" w:color="00000A"/>
                    <w:left w:val="single" w:sz="4" w:space="0" w:color="00000A"/>
                    <w:bottom w:val="single" w:sz="4" w:space="0" w:color="00000A"/>
                    <w:right w:val="single" w:sz="4" w:space="0" w:color="00000A"/>
                  </w:tcBorders>
                  <w:shd w:val="clear" w:color="auto" w:fill="auto"/>
                  <w:tcMar>
                    <w:left w:w="65" w:type="dxa"/>
                  </w:tcMar>
                  <w:vAlign w:val="bottom"/>
                </w:tcPr>
                <w:p w14:paraId="6A687FCF" w14:textId="77777777" w:rsidR="000730BF" w:rsidRPr="00151F91" w:rsidRDefault="000730BF" w:rsidP="005D2FB9">
                  <w:pPr>
                    <w:spacing w:before="40" w:after="40"/>
                    <w:ind w:right="68"/>
                    <w:jc w:val="both"/>
                    <w:rPr>
                      <w:rFonts w:ascii="Arial" w:hAnsi="Arial" w:cs="Arial"/>
                      <w:sz w:val="18"/>
                      <w:szCs w:val="18"/>
                    </w:rPr>
                  </w:pPr>
                  <w:r w:rsidRPr="00151F91">
                    <w:rPr>
                      <w:rFonts w:ascii="Arial" w:hAnsi="Arial" w:cs="Arial"/>
                      <w:sz w:val="18"/>
                      <w:szCs w:val="18"/>
                    </w:rPr>
                    <w:t>- Preparación y elaboración de memoriales.</w:t>
                  </w:r>
                </w:p>
              </w:tc>
            </w:tr>
            <w:tr w:rsidR="000730BF" w:rsidRPr="00151F91" w14:paraId="346E08A5" w14:textId="77777777" w:rsidTr="00050964">
              <w:trPr>
                <w:trHeight w:val="234"/>
              </w:trPr>
              <w:tc>
                <w:tcPr>
                  <w:tcW w:w="9332" w:type="dxa"/>
                  <w:tcBorders>
                    <w:top w:val="single" w:sz="4" w:space="0" w:color="00000A"/>
                    <w:left w:val="single" w:sz="4" w:space="0" w:color="00000A"/>
                    <w:bottom w:val="single" w:sz="4" w:space="0" w:color="00000A"/>
                    <w:right w:val="single" w:sz="4" w:space="0" w:color="00000A"/>
                  </w:tcBorders>
                  <w:shd w:val="clear" w:color="auto" w:fill="auto"/>
                  <w:tcMar>
                    <w:left w:w="65" w:type="dxa"/>
                  </w:tcMar>
                  <w:vAlign w:val="bottom"/>
                </w:tcPr>
                <w:p w14:paraId="739BA0A0" w14:textId="77777777" w:rsidR="000730BF" w:rsidRPr="00151F91" w:rsidRDefault="000730BF" w:rsidP="005D2FB9">
                  <w:pPr>
                    <w:spacing w:before="40" w:after="40"/>
                    <w:ind w:right="68"/>
                    <w:jc w:val="both"/>
                    <w:rPr>
                      <w:rFonts w:ascii="Arial" w:hAnsi="Arial" w:cs="Arial"/>
                      <w:sz w:val="18"/>
                      <w:szCs w:val="18"/>
                    </w:rPr>
                  </w:pPr>
                  <w:r w:rsidRPr="00151F91">
                    <w:rPr>
                      <w:rFonts w:ascii="Arial" w:hAnsi="Arial" w:cs="Arial"/>
                      <w:sz w:val="18"/>
                      <w:szCs w:val="18"/>
                    </w:rPr>
                    <w:t>- Gastos y costas judiciales.</w:t>
                  </w:r>
                </w:p>
              </w:tc>
            </w:tr>
            <w:tr w:rsidR="000730BF" w:rsidRPr="00151F91" w14:paraId="697C7E80" w14:textId="77777777" w:rsidTr="00050964">
              <w:trPr>
                <w:trHeight w:val="234"/>
              </w:trPr>
              <w:tc>
                <w:tcPr>
                  <w:tcW w:w="9332" w:type="dxa"/>
                  <w:tcBorders>
                    <w:top w:val="single" w:sz="4" w:space="0" w:color="00000A"/>
                    <w:left w:val="single" w:sz="4" w:space="0" w:color="00000A"/>
                    <w:bottom w:val="single" w:sz="4" w:space="0" w:color="00000A"/>
                    <w:right w:val="single" w:sz="4" w:space="0" w:color="00000A"/>
                  </w:tcBorders>
                  <w:shd w:val="clear" w:color="auto" w:fill="auto"/>
                  <w:tcMar>
                    <w:left w:w="65" w:type="dxa"/>
                  </w:tcMar>
                  <w:vAlign w:val="bottom"/>
                </w:tcPr>
                <w:p w14:paraId="7C4E78C8" w14:textId="77777777" w:rsidR="000730BF" w:rsidRPr="00151F91" w:rsidRDefault="000730BF" w:rsidP="005D2FB9">
                  <w:pPr>
                    <w:spacing w:before="40" w:after="40"/>
                    <w:ind w:right="68"/>
                    <w:jc w:val="both"/>
                    <w:rPr>
                      <w:rFonts w:ascii="Arial" w:hAnsi="Arial" w:cs="Arial"/>
                      <w:sz w:val="18"/>
                      <w:szCs w:val="18"/>
                    </w:rPr>
                  </w:pPr>
                  <w:r w:rsidRPr="00151F91">
                    <w:rPr>
                      <w:rFonts w:ascii="Arial" w:hAnsi="Arial" w:cs="Arial"/>
                      <w:sz w:val="18"/>
                      <w:szCs w:val="18"/>
                    </w:rPr>
                    <w:t>- Presentación de Fianzas Judiciales hasta el límite del valor asegurado de Responsabilidad civil, deduciéndose cualquier pago efectuado por la compañía de esta cobertura.</w:t>
                  </w:r>
                </w:p>
              </w:tc>
            </w:tr>
            <w:tr w:rsidR="000730BF" w:rsidRPr="00151F91" w14:paraId="765B1E22" w14:textId="77777777" w:rsidTr="00050964">
              <w:trPr>
                <w:trHeight w:val="315"/>
              </w:trPr>
              <w:tc>
                <w:tcPr>
                  <w:tcW w:w="9332" w:type="dxa"/>
                  <w:tcBorders>
                    <w:left w:val="single" w:sz="8" w:space="0" w:color="00000A"/>
                    <w:bottom w:val="single" w:sz="4" w:space="0" w:color="00000A"/>
                    <w:right w:val="single" w:sz="8" w:space="0" w:color="00000A"/>
                  </w:tcBorders>
                  <w:shd w:val="clear" w:color="auto" w:fill="1F497D" w:themeFill="text2"/>
                  <w:tcMar>
                    <w:left w:w="60" w:type="dxa"/>
                  </w:tcMar>
                  <w:vAlign w:val="bottom"/>
                </w:tcPr>
                <w:p w14:paraId="680DD96D" w14:textId="77777777" w:rsidR="000730BF" w:rsidRPr="00151F91" w:rsidRDefault="000730BF" w:rsidP="005D2FB9">
                  <w:pPr>
                    <w:spacing w:before="40" w:after="40"/>
                    <w:ind w:right="68"/>
                    <w:rPr>
                      <w:rFonts w:ascii="Arial" w:hAnsi="Arial" w:cs="Arial"/>
                      <w:b/>
                      <w:bCs/>
                      <w:sz w:val="18"/>
                      <w:szCs w:val="18"/>
                    </w:rPr>
                  </w:pPr>
                  <w:r w:rsidRPr="00151F91">
                    <w:rPr>
                      <w:rFonts w:ascii="Arial" w:hAnsi="Arial" w:cs="Arial"/>
                      <w:b/>
                      <w:bCs/>
                      <w:color w:val="FFFFFF" w:themeColor="background1"/>
                      <w:sz w:val="18"/>
                      <w:szCs w:val="18"/>
                    </w:rPr>
                    <w:t>CONDICIONES ESPECIALES QUE FORMAN PARTE DEL CONDICIONADO PARTICULAR:</w:t>
                  </w:r>
                </w:p>
              </w:tc>
            </w:tr>
            <w:tr w:rsidR="000730BF" w:rsidRPr="00151F91" w14:paraId="35799962" w14:textId="77777777" w:rsidTr="00050964">
              <w:trPr>
                <w:trHeight w:val="462"/>
              </w:trPr>
              <w:tc>
                <w:tcPr>
                  <w:tcW w:w="9332" w:type="dxa"/>
                  <w:tcBorders>
                    <w:left w:val="single" w:sz="8" w:space="0" w:color="00000A"/>
                    <w:bottom w:val="single" w:sz="4" w:space="0" w:color="00000A"/>
                    <w:right w:val="single" w:sz="8" w:space="0" w:color="00000A"/>
                  </w:tcBorders>
                  <w:shd w:val="clear" w:color="auto" w:fill="auto"/>
                  <w:tcMar>
                    <w:left w:w="60" w:type="dxa"/>
                  </w:tcMar>
                  <w:vAlign w:val="bottom"/>
                </w:tcPr>
                <w:p w14:paraId="20A00201" w14:textId="77777777" w:rsidR="000730BF" w:rsidRPr="00151F91" w:rsidRDefault="000730BF" w:rsidP="005D2FB9">
                  <w:pPr>
                    <w:spacing w:before="40" w:after="40"/>
                    <w:ind w:right="68"/>
                    <w:jc w:val="both"/>
                    <w:rPr>
                      <w:rFonts w:ascii="Arial" w:hAnsi="Arial" w:cs="Arial"/>
                      <w:sz w:val="18"/>
                      <w:szCs w:val="18"/>
                    </w:rPr>
                  </w:pPr>
                  <w:r w:rsidRPr="00151F91">
                    <w:rPr>
                      <w:rFonts w:ascii="Arial" w:hAnsi="Arial" w:cs="Arial"/>
                      <w:sz w:val="18"/>
                      <w:szCs w:val="18"/>
                    </w:rPr>
                    <w:t>El proponente no debe obligar al asegurado a instalar sistemas de alarma y otros sistemas de seguridad electrónicos o satelital en los vehículos, con objeto de minimizar el riesgo y que afecten directamente al presupuesto del Convocante.</w:t>
                  </w:r>
                </w:p>
              </w:tc>
            </w:tr>
            <w:tr w:rsidR="000730BF" w:rsidRPr="00151F91" w14:paraId="7532F797" w14:textId="77777777" w:rsidTr="00050964">
              <w:trPr>
                <w:trHeight w:val="413"/>
              </w:trPr>
              <w:tc>
                <w:tcPr>
                  <w:tcW w:w="9332" w:type="dxa"/>
                  <w:tcBorders>
                    <w:left w:val="single" w:sz="8" w:space="0" w:color="00000A"/>
                    <w:bottom w:val="single" w:sz="4" w:space="0" w:color="00000A"/>
                    <w:right w:val="single" w:sz="8" w:space="0" w:color="00000A"/>
                  </w:tcBorders>
                  <w:shd w:val="clear" w:color="auto" w:fill="auto"/>
                  <w:tcMar>
                    <w:left w:w="60" w:type="dxa"/>
                  </w:tcMar>
                  <w:vAlign w:val="bottom"/>
                </w:tcPr>
                <w:p w14:paraId="14FE2736" w14:textId="77777777" w:rsidR="000730BF" w:rsidRPr="00151F91" w:rsidRDefault="000730BF" w:rsidP="005D2FB9">
                  <w:pPr>
                    <w:spacing w:before="40" w:after="40"/>
                    <w:ind w:right="68"/>
                    <w:jc w:val="both"/>
                    <w:rPr>
                      <w:rFonts w:ascii="Arial" w:hAnsi="Arial" w:cs="Arial"/>
                      <w:sz w:val="18"/>
                      <w:szCs w:val="18"/>
                    </w:rPr>
                  </w:pPr>
                  <w:r w:rsidRPr="00151F91">
                    <w:rPr>
                      <w:rFonts w:ascii="Arial" w:hAnsi="Arial" w:cs="Arial"/>
                      <w:sz w:val="18"/>
                      <w:szCs w:val="18"/>
                      <w:lang w:val="es-US"/>
                    </w:rPr>
                    <w:t>Ampliación de la limitación de edad para la conducción, desde los 18 hasta los 80 años siempre y cuando tengan licencia de conducir vigente</w:t>
                  </w:r>
                </w:p>
              </w:tc>
            </w:tr>
            <w:tr w:rsidR="000730BF" w:rsidRPr="00151F91" w14:paraId="2BEFC3AF" w14:textId="77777777" w:rsidTr="00050964">
              <w:trPr>
                <w:trHeight w:val="214"/>
              </w:trPr>
              <w:tc>
                <w:tcPr>
                  <w:tcW w:w="9332" w:type="dxa"/>
                  <w:tcBorders>
                    <w:top w:val="single" w:sz="4" w:space="0" w:color="00000A"/>
                    <w:left w:val="single" w:sz="4" w:space="0" w:color="00000A"/>
                    <w:bottom w:val="single" w:sz="4" w:space="0" w:color="00000A"/>
                    <w:right w:val="single" w:sz="4" w:space="0" w:color="00000A"/>
                  </w:tcBorders>
                  <w:shd w:val="clear" w:color="auto" w:fill="auto"/>
                  <w:tcMar>
                    <w:left w:w="65" w:type="dxa"/>
                  </w:tcMar>
                  <w:vAlign w:val="bottom"/>
                </w:tcPr>
                <w:p w14:paraId="3F5145CE" w14:textId="77777777" w:rsidR="000730BF" w:rsidRPr="00151F91" w:rsidRDefault="000730BF" w:rsidP="005D2FB9">
                  <w:pPr>
                    <w:spacing w:before="40" w:after="40"/>
                    <w:ind w:right="68"/>
                    <w:jc w:val="both"/>
                    <w:rPr>
                      <w:rFonts w:ascii="Arial" w:hAnsi="Arial" w:cs="Arial"/>
                      <w:sz w:val="18"/>
                      <w:szCs w:val="18"/>
                      <w:lang w:val="es-US"/>
                    </w:rPr>
                  </w:pPr>
                  <w:r w:rsidRPr="00151F91">
                    <w:rPr>
                      <w:rFonts w:ascii="Arial" w:hAnsi="Arial" w:cs="Arial"/>
                      <w:spacing w:val="-3"/>
                      <w:sz w:val="18"/>
                      <w:szCs w:val="18"/>
                      <w:lang w:val="es-US"/>
                    </w:rPr>
                    <w:t>Ampliación al Límite de velocidad permitida a 100Km/h en carretera asfaltada y de 80km/h en carreteras ripiadas o de tierra.</w:t>
                  </w:r>
                </w:p>
              </w:tc>
            </w:tr>
            <w:tr w:rsidR="000730BF" w:rsidRPr="00151F91" w14:paraId="40108774" w14:textId="77777777" w:rsidTr="00050964">
              <w:trPr>
                <w:trHeight w:val="400"/>
              </w:trPr>
              <w:tc>
                <w:tcPr>
                  <w:tcW w:w="9332" w:type="dxa"/>
                  <w:tcBorders>
                    <w:top w:val="single" w:sz="4" w:space="0" w:color="00000A"/>
                    <w:left w:val="single" w:sz="4" w:space="0" w:color="00000A"/>
                    <w:bottom w:val="single" w:sz="4" w:space="0" w:color="00000A"/>
                    <w:right w:val="single" w:sz="4" w:space="0" w:color="00000A"/>
                  </w:tcBorders>
                  <w:shd w:val="clear" w:color="auto" w:fill="auto"/>
                  <w:tcMar>
                    <w:left w:w="65" w:type="dxa"/>
                  </w:tcMar>
                  <w:vAlign w:val="bottom"/>
                </w:tcPr>
                <w:p w14:paraId="2832CDDE" w14:textId="77777777" w:rsidR="000730BF" w:rsidRPr="00151F91" w:rsidRDefault="000730BF" w:rsidP="005D2FB9">
                  <w:pPr>
                    <w:spacing w:before="40" w:after="40"/>
                    <w:ind w:right="68"/>
                    <w:jc w:val="both"/>
                    <w:rPr>
                      <w:rFonts w:ascii="Arial" w:hAnsi="Arial" w:cs="Arial"/>
                      <w:sz w:val="18"/>
                      <w:szCs w:val="18"/>
                    </w:rPr>
                  </w:pPr>
                  <w:r w:rsidRPr="00151F91">
                    <w:rPr>
                      <w:rFonts w:ascii="Arial" w:hAnsi="Arial" w:cs="Arial"/>
                      <w:sz w:val="18"/>
                      <w:szCs w:val="18"/>
                    </w:rPr>
                    <w:t>En caso de un eventual reclamo, la reposición de partes y piezas no deberá estar sujeta a ninguna depreciación así como a ningún tipo de limitación, excepto lo expresamente establecido en el Condicionado General de la Póliza.</w:t>
                  </w:r>
                </w:p>
              </w:tc>
            </w:tr>
            <w:tr w:rsidR="000730BF" w:rsidRPr="00151F91" w14:paraId="2B19426B" w14:textId="77777777" w:rsidTr="00050964">
              <w:trPr>
                <w:trHeight w:val="266"/>
              </w:trPr>
              <w:tc>
                <w:tcPr>
                  <w:tcW w:w="9332" w:type="dxa"/>
                  <w:tcBorders>
                    <w:top w:val="single" w:sz="4" w:space="0" w:color="00000A"/>
                    <w:left w:val="single" w:sz="4" w:space="0" w:color="00000A"/>
                    <w:bottom w:val="single" w:sz="4" w:space="0" w:color="00000A"/>
                    <w:right w:val="single" w:sz="4" w:space="0" w:color="00000A"/>
                  </w:tcBorders>
                  <w:shd w:val="clear" w:color="auto" w:fill="auto"/>
                  <w:tcMar>
                    <w:left w:w="65" w:type="dxa"/>
                  </w:tcMar>
                  <w:vAlign w:val="bottom"/>
                </w:tcPr>
                <w:p w14:paraId="552943C2" w14:textId="77777777" w:rsidR="000730BF" w:rsidRPr="00151F91" w:rsidRDefault="000730BF" w:rsidP="005D2FB9">
                  <w:pPr>
                    <w:spacing w:before="40" w:after="40"/>
                    <w:ind w:right="68"/>
                    <w:jc w:val="both"/>
                    <w:rPr>
                      <w:rFonts w:ascii="Arial" w:hAnsi="Arial" w:cs="Arial"/>
                      <w:sz w:val="18"/>
                      <w:szCs w:val="18"/>
                    </w:rPr>
                  </w:pPr>
                  <w:r w:rsidRPr="00151F91">
                    <w:rPr>
                      <w:rFonts w:ascii="Arial" w:hAnsi="Arial" w:cs="Arial"/>
                      <w:sz w:val="18"/>
                      <w:szCs w:val="18"/>
                    </w:rPr>
                    <w:t>La indemnización por Pérdida Total preferente en unidad similar (reemplazo), siempre y cuando el valor sea suficiente</w:t>
                  </w:r>
                </w:p>
              </w:tc>
            </w:tr>
            <w:tr w:rsidR="000730BF" w:rsidRPr="00151F91" w14:paraId="767F3DC8" w14:textId="77777777" w:rsidTr="00050964">
              <w:trPr>
                <w:trHeight w:val="234"/>
              </w:trPr>
              <w:tc>
                <w:tcPr>
                  <w:tcW w:w="9332" w:type="dxa"/>
                  <w:tcBorders>
                    <w:left w:val="single" w:sz="8" w:space="0" w:color="00000A"/>
                    <w:bottom w:val="single" w:sz="4" w:space="0" w:color="00000A"/>
                    <w:right w:val="single" w:sz="8" w:space="0" w:color="00000A"/>
                  </w:tcBorders>
                  <w:shd w:val="clear" w:color="auto" w:fill="auto"/>
                  <w:tcMar>
                    <w:left w:w="60" w:type="dxa"/>
                  </w:tcMar>
                  <w:vAlign w:val="bottom"/>
                </w:tcPr>
                <w:p w14:paraId="0315CDA7" w14:textId="77777777" w:rsidR="000730BF" w:rsidRPr="00151F91" w:rsidRDefault="000730BF" w:rsidP="005D2FB9">
                  <w:pPr>
                    <w:spacing w:before="40" w:after="40"/>
                    <w:ind w:right="68"/>
                    <w:jc w:val="both"/>
                    <w:rPr>
                      <w:rFonts w:ascii="Arial" w:hAnsi="Arial" w:cs="Arial"/>
                      <w:sz w:val="18"/>
                      <w:szCs w:val="18"/>
                    </w:rPr>
                  </w:pPr>
                  <w:r w:rsidRPr="00151F91">
                    <w:rPr>
                      <w:rFonts w:ascii="Arial" w:hAnsi="Arial" w:cs="Arial"/>
                      <w:sz w:val="18"/>
                      <w:szCs w:val="18"/>
                    </w:rPr>
                    <w:t>El valor asegurado declarado para cada vehículo, incluye el valor de accesorios</w:t>
                  </w:r>
                </w:p>
              </w:tc>
            </w:tr>
            <w:tr w:rsidR="000730BF" w:rsidRPr="00151F91" w14:paraId="551FD97A" w14:textId="77777777" w:rsidTr="00050964">
              <w:trPr>
                <w:trHeight w:val="260"/>
              </w:trPr>
              <w:tc>
                <w:tcPr>
                  <w:tcW w:w="9332" w:type="dxa"/>
                  <w:tcBorders>
                    <w:top w:val="single" w:sz="4" w:space="0" w:color="00000A"/>
                    <w:left w:val="single" w:sz="4" w:space="0" w:color="00000A"/>
                    <w:bottom w:val="single" w:sz="4" w:space="0" w:color="00000A"/>
                    <w:right w:val="single" w:sz="4" w:space="0" w:color="00000A"/>
                  </w:tcBorders>
                  <w:shd w:val="clear" w:color="auto" w:fill="auto"/>
                  <w:tcMar>
                    <w:left w:w="65" w:type="dxa"/>
                  </w:tcMar>
                  <w:vAlign w:val="bottom"/>
                </w:tcPr>
                <w:p w14:paraId="0A7211C1" w14:textId="77777777" w:rsidR="000730BF" w:rsidRPr="00151F91" w:rsidRDefault="000730BF" w:rsidP="005D2FB9">
                  <w:pPr>
                    <w:spacing w:before="40" w:after="40"/>
                    <w:ind w:right="68"/>
                    <w:jc w:val="both"/>
                    <w:rPr>
                      <w:rFonts w:ascii="Arial" w:hAnsi="Arial" w:cs="Arial"/>
                      <w:sz w:val="18"/>
                      <w:szCs w:val="18"/>
                    </w:rPr>
                  </w:pPr>
                  <w:r w:rsidRPr="00151F91">
                    <w:rPr>
                      <w:rFonts w:ascii="Arial" w:hAnsi="Arial" w:cs="Arial"/>
                      <w:sz w:val="18"/>
                      <w:szCs w:val="18"/>
                    </w:rPr>
                    <w:t>Extraterritorialidad gratuita por un año, incluyendo todas las coberturas de la póliza principal.</w:t>
                  </w:r>
                </w:p>
              </w:tc>
            </w:tr>
            <w:tr w:rsidR="000730BF" w:rsidRPr="00151F91" w14:paraId="54CFCFA0" w14:textId="77777777" w:rsidTr="00050964">
              <w:trPr>
                <w:trHeight w:val="277"/>
              </w:trPr>
              <w:tc>
                <w:tcPr>
                  <w:tcW w:w="9332" w:type="dxa"/>
                  <w:tcBorders>
                    <w:left w:val="single" w:sz="8" w:space="0" w:color="00000A"/>
                    <w:bottom w:val="single" w:sz="4" w:space="0" w:color="00000A"/>
                    <w:right w:val="single" w:sz="8" w:space="0" w:color="00000A"/>
                  </w:tcBorders>
                  <w:shd w:val="clear" w:color="auto" w:fill="auto"/>
                  <w:tcMar>
                    <w:left w:w="60" w:type="dxa"/>
                  </w:tcMar>
                  <w:vAlign w:val="bottom"/>
                </w:tcPr>
                <w:p w14:paraId="41E6F849" w14:textId="77777777" w:rsidR="000730BF" w:rsidRPr="00151F91" w:rsidRDefault="000730BF" w:rsidP="005D2FB9">
                  <w:pPr>
                    <w:spacing w:before="40" w:after="40"/>
                    <w:ind w:right="68"/>
                    <w:jc w:val="both"/>
                    <w:rPr>
                      <w:rFonts w:ascii="Arial" w:hAnsi="Arial" w:cs="Arial"/>
                      <w:sz w:val="18"/>
                      <w:szCs w:val="18"/>
                    </w:rPr>
                  </w:pPr>
                  <w:r w:rsidRPr="00151F91">
                    <w:rPr>
                      <w:rFonts w:ascii="Arial" w:hAnsi="Arial" w:cs="Arial"/>
                      <w:sz w:val="18"/>
                      <w:szCs w:val="18"/>
                    </w:rPr>
                    <w:t>De extensión de cobertura de robo parcial para cubrir el robo de más de una llanta en uno o varios eventos.</w:t>
                  </w:r>
                </w:p>
              </w:tc>
            </w:tr>
            <w:tr w:rsidR="000730BF" w:rsidRPr="00151F91" w14:paraId="650BCA71" w14:textId="77777777" w:rsidTr="00050964">
              <w:trPr>
                <w:trHeight w:val="467"/>
              </w:trPr>
              <w:tc>
                <w:tcPr>
                  <w:tcW w:w="9332" w:type="dxa"/>
                  <w:tcBorders>
                    <w:top w:val="single" w:sz="4" w:space="0" w:color="00000A"/>
                    <w:left w:val="single" w:sz="4" w:space="0" w:color="00000A"/>
                    <w:bottom w:val="single" w:sz="4" w:space="0" w:color="00000A"/>
                    <w:right w:val="single" w:sz="4" w:space="0" w:color="00000A"/>
                  </w:tcBorders>
                  <w:shd w:val="clear" w:color="auto" w:fill="auto"/>
                  <w:tcMar>
                    <w:left w:w="65" w:type="dxa"/>
                  </w:tcMar>
                  <w:vAlign w:val="bottom"/>
                </w:tcPr>
                <w:p w14:paraId="435D156D" w14:textId="77777777" w:rsidR="000730BF" w:rsidRPr="00151F91" w:rsidRDefault="000730BF" w:rsidP="005D2FB9">
                  <w:pPr>
                    <w:spacing w:before="40" w:after="40"/>
                    <w:ind w:right="68"/>
                    <w:jc w:val="both"/>
                    <w:rPr>
                      <w:rFonts w:ascii="Arial" w:hAnsi="Arial" w:cs="Arial"/>
                      <w:sz w:val="18"/>
                      <w:szCs w:val="18"/>
                    </w:rPr>
                  </w:pPr>
                  <w:r w:rsidRPr="00151F91">
                    <w:rPr>
                      <w:rFonts w:ascii="Arial" w:hAnsi="Arial" w:cs="Arial"/>
                      <w:sz w:val="18"/>
                      <w:szCs w:val="18"/>
                    </w:rPr>
                    <w:t>Cobertura las 24 horas del día, durante la vigencia de la póliza, sin limitaciones de horarios y/o razón de desempeño y en la actividad propia del asegurado.</w:t>
                  </w:r>
                </w:p>
              </w:tc>
            </w:tr>
            <w:tr w:rsidR="000730BF" w:rsidRPr="00151F91" w14:paraId="228CCD8F" w14:textId="77777777" w:rsidTr="00050964">
              <w:trPr>
                <w:trHeight w:val="241"/>
              </w:trPr>
              <w:tc>
                <w:tcPr>
                  <w:tcW w:w="9332" w:type="dxa"/>
                  <w:tcBorders>
                    <w:left w:val="single" w:sz="8" w:space="0" w:color="00000A"/>
                    <w:bottom w:val="single" w:sz="4" w:space="0" w:color="auto"/>
                    <w:right w:val="single" w:sz="8" w:space="0" w:color="00000A"/>
                  </w:tcBorders>
                  <w:shd w:val="clear" w:color="auto" w:fill="auto"/>
                  <w:tcMar>
                    <w:left w:w="60" w:type="dxa"/>
                  </w:tcMar>
                  <w:vAlign w:val="bottom"/>
                </w:tcPr>
                <w:p w14:paraId="106234B5" w14:textId="2FC03673" w:rsidR="000730BF" w:rsidRPr="00151F91" w:rsidRDefault="000730BF" w:rsidP="005D2FB9">
                  <w:pPr>
                    <w:spacing w:before="40" w:after="40"/>
                    <w:ind w:right="68"/>
                    <w:jc w:val="both"/>
                    <w:rPr>
                      <w:rFonts w:ascii="Arial" w:hAnsi="Arial" w:cs="Arial"/>
                      <w:sz w:val="18"/>
                      <w:szCs w:val="18"/>
                    </w:rPr>
                  </w:pPr>
                  <w:r w:rsidRPr="00151F91">
                    <w:rPr>
                      <w:rFonts w:ascii="Arial" w:hAnsi="Arial" w:cs="Arial"/>
                      <w:sz w:val="18"/>
                      <w:szCs w:val="18"/>
                    </w:rPr>
                    <w:t>Permiso para transportes de combustibles (</w:t>
                  </w:r>
                  <w:r w:rsidR="005D2FB9" w:rsidRPr="00151F91">
                    <w:rPr>
                      <w:rFonts w:ascii="Arial" w:hAnsi="Arial" w:cs="Arial"/>
                      <w:sz w:val="18"/>
                      <w:szCs w:val="18"/>
                    </w:rPr>
                    <w:t>diésel</w:t>
                  </w:r>
                  <w:r w:rsidRPr="00151F91">
                    <w:rPr>
                      <w:rFonts w:ascii="Arial" w:hAnsi="Arial" w:cs="Arial"/>
                      <w:sz w:val="18"/>
                      <w:szCs w:val="18"/>
                    </w:rPr>
                    <w:t xml:space="preserve">, gasolina y/o garrafas) en los vehículos asegurados. </w:t>
                  </w:r>
                </w:p>
              </w:tc>
            </w:tr>
            <w:tr w:rsidR="000730BF" w:rsidRPr="00151F91" w14:paraId="13933C9E" w14:textId="77777777" w:rsidTr="00050964">
              <w:trPr>
                <w:trHeight w:val="383"/>
              </w:trPr>
              <w:tc>
                <w:tcPr>
                  <w:tcW w:w="9332" w:type="dxa"/>
                  <w:tcBorders>
                    <w:top w:val="single" w:sz="4" w:space="0" w:color="auto"/>
                    <w:left w:val="single" w:sz="4" w:space="0" w:color="auto"/>
                    <w:bottom w:val="single" w:sz="4" w:space="0" w:color="auto"/>
                    <w:right w:val="single" w:sz="4" w:space="0" w:color="auto"/>
                  </w:tcBorders>
                  <w:shd w:val="clear" w:color="auto" w:fill="auto"/>
                  <w:tcMar>
                    <w:left w:w="60" w:type="dxa"/>
                  </w:tcMar>
                  <w:vAlign w:val="bottom"/>
                </w:tcPr>
                <w:p w14:paraId="0EB6BD92" w14:textId="77777777" w:rsidR="000730BF" w:rsidRPr="00151F91" w:rsidRDefault="000730BF" w:rsidP="005D2FB9">
                  <w:pPr>
                    <w:spacing w:before="40" w:after="40"/>
                    <w:ind w:right="68"/>
                    <w:jc w:val="both"/>
                    <w:rPr>
                      <w:rFonts w:ascii="Arial" w:hAnsi="Arial" w:cs="Arial"/>
                      <w:sz w:val="18"/>
                      <w:szCs w:val="18"/>
                    </w:rPr>
                  </w:pPr>
                  <w:r w:rsidRPr="00151F91">
                    <w:rPr>
                      <w:rFonts w:ascii="Arial" w:hAnsi="Arial" w:cs="Arial"/>
                      <w:sz w:val="18"/>
                      <w:szCs w:val="18"/>
                    </w:rPr>
                    <w:t>Cobertura para daños al Vehículo y/o a terceros cuando este sea conducido por personas sin autorización del asegurado.  La compañía podrá repetir contra la persona que sea civil y penalmente responsable</w:t>
                  </w:r>
                </w:p>
              </w:tc>
            </w:tr>
            <w:tr w:rsidR="000730BF" w:rsidRPr="00151F91" w14:paraId="370956D4" w14:textId="77777777" w:rsidTr="00050964">
              <w:trPr>
                <w:trHeight w:val="209"/>
              </w:trPr>
              <w:tc>
                <w:tcPr>
                  <w:tcW w:w="9332" w:type="dxa"/>
                  <w:tcBorders>
                    <w:top w:val="single" w:sz="4" w:space="0" w:color="auto"/>
                    <w:left w:val="single" w:sz="8" w:space="0" w:color="00000A"/>
                    <w:bottom w:val="single" w:sz="4" w:space="0" w:color="00000A"/>
                    <w:right w:val="single" w:sz="8" w:space="0" w:color="00000A"/>
                  </w:tcBorders>
                  <w:shd w:val="clear" w:color="auto" w:fill="auto"/>
                  <w:tcMar>
                    <w:left w:w="60" w:type="dxa"/>
                  </w:tcMar>
                  <w:vAlign w:val="bottom"/>
                </w:tcPr>
                <w:p w14:paraId="1289442E" w14:textId="77777777" w:rsidR="000730BF" w:rsidRPr="00151F91" w:rsidRDefault="000730BF" w:rsidP="005D2FB9">
                  <w:pPr>
                    <w:spacing w:before="40" w:after="40"/>
                    <w:ind w:right="68"/>
                    <w:jc w:val="both"/>
                    <w:rPr>
                      <w:rFonts w:ascii="Arial" w:hAnsi="Arial" w:cs="Arial"/>
                      <w:sz w:val="18"/>
                      <w:szCs w:val="18"/>
                    </w:rPr>
                  </w:pPr>
                  <w:r w:rsidRPr="00151F91">
                    <w:rPr>
                      <w:rFonts w:ascii="Arial" w:hAnsi="Arial" w:cs="Arial"/>
                      <w:sz w:val="18"/>
                      <w:szCs w:val="18"/>
                    </w:rPr>
                    <w:t>Ampliación de cobertura por robo parcial para Tapacubos, Tapas o Tasas de llantas en general y limpiaparabrisas.</w:t>
                  </w:r>
                </w:p>
              </w:tc>
            </w:tr>
            <w:tr w:rsidR="000730BF" w:rsidRPr="00151F91" w14:paraId="5C3F8B09" w14:textId="77777777" w:rsidTr="00050964">
              <w:trPr>
                <w:trHeight w:val="467"/>
              </w:trPr>
              <w:tc>
                <w:tcPr>
                  <w:tcW w:w="9332" w:type="dxa"/>
                  <w:tcBorders>
                    <w:top w:val="single" w:sz="4" w:space="0" w:color="00000A"/>
                    <w:left w:val="single" w:sz="4" w:space="0" w:color="00000A"/>
                    <w:bottom w:val="single" w:sz="4" w:space="0" w:color="00000A"/>
                    <w:right w:val="single" w:sz="4" w:space="0" w:color="00000A"/>
                  </w:tcBorders>
                  <w:shd w:val="clear" w:color="auto" w:fill="auto"/>
                  <w:tcMar>
                    <w:left w:w="65" w:type="dxa"/>
                  </w:tcMar>
                  <w:vAlign w:val="bottom"/>
                </w:tcPr>
                <w:p w14:paraId="7C54CCBE" w14:textId="77777777" w:rsidR="000730BF" w:rsidRPr="00151F91" w:rsidRDefault="000730BF" w:rsidP="005D2FB9">
                  <w:pPr>
                    <w:spacing w:before="40" w:after="40"/>
                    <w:ind w:right="68"/>
                    <w:jc w:val="both"/>
                    <w:rPr>
                      <w:rFonts w:ascii="Arial" w:hAnsi="Arial" w:cs="Arial"/>
                      <w:sz w:val="18"/>
                      <w:szCs w:val="18"/>
                    </w:rPr>
                  </w:pPr>
                  <w:r w:rsidRPr="00151F91">
                    <w:rPr>
                      <w:rFonts w:ascii="Arial" w:hAnsi="Arial" w:cs="Arial"/>
                      <w:sz w:val="18"/>
                      <w:szCs w:val="18"/>
                    </w:rPr>
                    <w:t xml:space="preserve">La Cobertura de daños propios se amplía a cubrir daños a los vidrios del vehículo asegurado a consecuencia de Cambios Climatológicos. </w:t>
                  </w:r>
                </w:p>
              </w:tc>
            </w:tr>
            <w:tr w:rsidR="000730BF" w:rsidRPr="00151F91" w14:paraId="17CD2828" w14:textId="77777777" w:rsidTr="00050964">
              <w:trPr>
                <w:trHeight w:val="481"/>
              </w:trPr>
              <w:tc>
                <w:tcPr>
                  <w:tcW w:w="9332" w:type="dxa"/>
                  <w:tcBorders>
                    <w:left w:val="single" w:sz="8" w:space="0" w:color="00000A"/>
                    <w:bottom w:val="single" w:sz="4" w:space="0" w:color="00000A"/>
                    <w:right w:val="single" w:sz="8" w:space="0" w:color="00000A"/>
                  </w:tcBorders>
                  <w:shd w:val="clear" w:color="auto" w:fill="auto"/>
                  <w:tcMar>
                    <w:left w:w="60" w:type="dxa"/>
                  </w:tcMar>
                  <w:vAlign w:val="bottom"/>
                </w:tcPr>
                <w:p w14:paraId="0CC5B569" w14:textId="77777777" w:rsidR="000730BF" w:rsidRPr="00151F91" w:rsidRDefault="000730BF" w:rsidP="005D2FB9">
                  <w:pPr>
                    <w:spacing w:before="40" w:after="40"/>
                    <w:ind w:right="68"/>
                    <w:jc w:val="both"/>
                    <w:rPr>
                      <w:rFonts w:ascii="Arial" w:hAnsi="Arial" w:cs="Arial"/>
                      <w:sz w:val="18"/>
                      <w:szCs w:val="18"/>
                    </w:rPr>
                  </w:pPr>
                  <w:r w:rsidRPr="00151F91">
                    <w:rPr>
                      <w:rFonts w:ascii="Arial" w:hAnsi="Arial" w:cs="Arial"/>
                      <w:sz w:val="18"/>
                      <w:szCs w:val="18"/>
                    </w:rPr>
                    <w:t>La Cobertura de Responsabilidad Civil de la Póliza es Primaria en relación a cualquier seguro en exceso de SOAT, en caso de que el vehículo y/o motocicleta de terceros no cuente con dicho seguro en el momento del accidente.</w:t>
                  </w:r>
                </w:p>
              </w:tc>
            </w:tr>
            <w:tr w:rsidR="000730BF" w:rsidRPr="00151F91" w14:paraId="37615F12" w14:textId="77777777" w:rsidTr="00050964">
              <w:trPr>
                <w:trHeight w:val="681"/>
              </w:trPr>
              <w:tc>
                <w:tcPr>
                  <w:tcW w:w="9332" w:type="dxa"/>
                  <w:tcBorders>
                    <w:top w:val="single" w:sz="4" w:space="0" w:color="00000A"/>
                    <w:left w:val="single" w:sz="8" w:space="0" w:color="00000A"/>
                    <w:bottom w:val="single" w:sz="4" w:space="0" w:color="00000A"/>
                    <w:right w:val="single" w:sz="8" w:space="0" w:color="00000A"/>
                  </w:tcBorders>
                  <w:shd w:val="clear" w:color="auto" w:fill="auto"/>
                  <w:tcMar>
                    <w:left w:w="60" w:type="dxa"/>
                  </w:tcMar>
                  <w:vAlign w:val="bottom"/>
                </w:tcPr>
                <w:p w14:paraId="348A440C" w14:textId="77777777" w:rsidR="000730BF" w:rsidRPr="00151F91" w:rsidRDefault="000730BF" w:rsidP="005D2FB9">
                  <w:pPr>
                    <w:spacing w:before="40" w:after="40"/>
                    <w:ind w:right="68"/>
                    <w:jc w:val="both"/>
                    <w:rPr>
                      <w:rFonts w:ascii="Arial" w:hAnsi="Arial" w:cs="Arial"/>
                      <w:sz w:val="18"/>
                      <w:szCs w:val="18"/>
                    </w:rPr>
                  </w:pPr>
                  <w:r w:rsidRPr="00151F91">
                    <w:rPr>
                      <w:rFonts w:ascii="Arial" w:hAnsi="Arial" w:cs="Arial"/>
                      <w:sz w:val="18"/>
                      <w:szCs w:val="18"/>
                    </w:rPr>
                    <w:t>De cobertura de pérdida temporal o permanente de la propiedad asegurada o parte de la misma ocasionada por requisa, incautación o decomiso por cualquier autoridad legal, además por embargo, secuestro u ocupación legal o ilegal de la propiedad asegurada por cualquier persona y/o grupo de personas.</w:t>
                  </w:r>
                </w:p>
              </w:tc>
            </w:tr>
            <w:tr w:rsidR="000730BF" w:rsidRPr="00151F91" w14:paraId="7BC9E8CE" w14:textId="77777777" w:rsidTr="00050964">
              <w:trPr>
                <w:trHeight w:val="436"/>
              </w:trPr>
              <w:tc>
                <w:tcPr>
                  <w:tcW w:w="9332" w:type="dxa"/>
                  <w:tcBorders>
                    <w:left w:val="single" w:sz="8" w:space="0" w:color="00000A"/>
                    <w:bottom w:val="single" w:sz="4" w:space="0" w:color="auto"/>
                    <w:right w:val="single" w:sz="8" w:space="0" w:color="00000A"/>
                  </w:tcBorders>
                  <w:shd w:val="clear" w:color="auto" w:fill="auto"/>
                  <w:tcMar>
                    <w:left w:w="60" w:type="dxa"/>
                  </w:tcMar>
                  <w:vAlign w:val="bottom"/>
                </w:tcPr>
                <w:p w14:paraId="2D88FFCB" w14:textId="77777777" w:rsidR="000730BF" w:rsidRPr="00151F91" w:rsidRDefault="000730BF" w:rsidP="005D2FB9">
                  <w:pPr>
                    <w:spacing w:before="40" w:after="40"/>
                    <w:ind w:right="68"/>
                    <w:jc w:val="both"/>
                    <w:rPr>
                      <w:rFonts w:ascii="Arial" w:hAnsi="Arial" w:cs="Arial"/>
                      <w:sz w:val="18"/>
                      <w:szCs w:val="18"/>
                    </w:rPr>
                  </w:pPr>
                  <w:r w:rsidRPr="00151F91">
                    <w:rPr>
                      <w:rFonts w:ascii="Arial" w:hAnsi="Arial" w:cs="Arial"/>
                      <w:sz w:val="18"/>
                      <w:szCs w:val="18"/>
                      <w:lang w:eastAsia="es-ES"/>
                    </w:rPr>
                    <w:t>En virtud a la actividad que cumple el Asegurado, en caso de siniestro se otorgará cobertura por cualquier infracción relacionada con el Art. 140 del Código de Transito.</w:t>
                  </w:r>
                </w:p>
              </w:tc>
            </w:tr>
            <w:tr w:rsidR="000730BF" w:rsidRPr="00151F91" w14:paraId="58D02665" w14:textId="77777777" w:rsidTr="00050964">
              <w:trPr>
                <w:trHeight w:val="535"/>
              </w:trPr>
              <w:tc>
                <w:tcPr>
                  <w:tcW w:w="9332" w:type="dxa"/>
                  <w:tcBorders>
                    <w:top w:val="single" w:sz="4" w:space="0" w:color="auto"/>
                    <w:left w:val="single" w:sz="4" w:space="0" w:color="auto"/>
                    <w:bottom w:val="single" w:sz="4" w:space="0" w:color="auto"/>
                    <w:right w:val="single" w:sz="4" w:space="0" w:color="auto"/>
                  </w:tcBorders>
                  <w:shd w:val="clear" w:color="auto" w:fill="auto"/>
                  <w:tcMar>
                    <w:left w:w="60" w:type="dxa"/>
                  </w:tcMar>
                  <w:vAlign w:val="bottom"/>
                </w:tcPr>
                <w:p w14:paraId="0BF533C8" w14:textId="77777777" w:rsidR="000730BF" w:rsidRPr="00151F91" w:rsidRDefault="000730BF" w:rsidP="005D2FB9">
                  <w:pPr>
                    <w:spacing w:before="40" w:after="40"/>
                    <w:ind w:right="68"/>
                    <w:jc w:val="both"/>
                    <w:rPr>
                      <w:rFonts w:ascii="Arial" w:hAnsi="Arial" w:cs="Arial"/>
                      <w:sz w:val="18"/>
                      <w:szCs w:val="18"/>
                    </w:rPr>
                  </w:pPr>
                  <w:r w:rsidRPr="00151F91">
                    <w:rPr>
                      <w:rFonts w:ascii="Arial" w:hAnsi="Arial" w:cs="Arial"/>
                      <w:sz w:val="18"/>
                      <w:szCs w:val="18"/>
                    </w:rPr>
                    <w:lastRenderedPageBreak/>
                    <w:t>Se deja sin efecto la presentación del test de alcoholemia para accidentes ocurridos en el área rural o pueblos alejados de las ciudades principales, en su reemplazo la Compañía de Seguros aceptará la presentación del informe de la autoridad competente de la localidad en la que haya ocurrido el siniestro o localidades más cercanas.</w:t>
                  </w:r>
                </w:p>
              </w:tc>
            </w:tr>
            <w:tr w:rsidR="000730BF" w:rsidRPr="00151F91" w14:paraId="5CA87B28" w14:textId="77777777" w:rsidTr="00050964">
              <w:trPr>
                <w:trHeight w:val="535"/>
              </w:trPr>
              <w:tc>
                <w:tcPr>
                  <w:tcW w:w="9332" w:type="dxa"/>
                  <w:tcBorders>
                    <w:top w:val="single" w:sz="4" w:space="0" w:color="auto"/>
                    <w:left w:val="single" w:sz="4" w:space="0" w:color="00000A"/>
                    <w:bottom w:val="single" w:sz="4" w:space="0" w:color="00000A"/>
                    <w:right w:val="single" w:sz="4" w:space="0" w:color="00000A"/>
                  </w:tcBorders>
                  <w:shd w:val="clear" w:color="auto" w:fill="auto"/>
                  <w:tcMar>
                    <w:left w:w="65" w:type="dxa"/>
                  </w:tcMar>
                  <w:vAlign w:val="bottom"/>
                </w:tcPr>
                <w:p w14:paraId="445DC702" w14:textId="77777777" w:rsidR="000730BF" w:rsidRPr="00151F91" w:rsidRDefault="000730BF" w:rsidP="005D2FB9">
                  <w:pPr>
                    <w:spacing w:before="40" w:after="40"/>
                    <w:ind w:right="68"/>
                    <w:jc w:val="both"/>
                    <w:rPr>
                      <w:rFonts w:ascii="Arial" w:hAnsi="Arial" w:cs="Arial"/>
                      <w:sz w:val="18"/>
                      <w:szCs w:val="18"/>
                    </w:rPr>
                  </w:pPr>
                  <w:r w:rsidRPr="00151F91">
                    <w:rPr>
                      <w:rFonts w:ascii="Arial" w:hAnsi="Arial" w:cs="Arial"/>
                      <w:sz w:val="18"/>
                      <w:szCs w:val="18"/>
                    </w:rPr>
                    <w:t>En virtud a las tareas que cumple el Asegurado, en caso de un eventual siniestro, se amplia cobertura a las pertenencias dentro los vehículos propios y/o ajenos, tanto del asegurado como de los dependientes del mismo, hasta  Bs. 69.600.-</w:t>
                  </w:r>
                </w:p>
              </w:tc>
            </w:tr>
            <w:tr w:rsidR="000730BF" w:rsidRPr="00151F91" w14:paraId="2551B6BA" w14:textId="77777777" w:rsidTr="00050964">
              <w:trPr>
                <w:trHeight w:val="535"/>
              </w:trPr>
              <w:tc>
                <w:tcPr>
                  <w:tcW w:w="9332" w:type="dxa"/>
                  <w:tcBorders>
                    <w:top w:val="single" w:sz="4" w:space="0" w:color="00000A"/>
                    <w:left w:val="single" w:sz="4" w:space="0" w:color="00000A"/>
                    <w:bottom w:val="single" w:sz="4" w:space="0" w:color="00000A"/>
                    <w:right w:val="single" w:sz="4" w:space="0" w:color="00000A"/>
                  </w:tcBorders>
                  <w:shd w:val="clear" w:color="auto" w:fill="auto"/>
                  <w:tcMar>
                    <w:left w:w="65" w:type="dxa"/>
                  </w:tcMar>
                  <w:vAlign w:val="bottom"/>
                </w:tcPr>
                <w:p w14:paraId="468988CB" w14:textId="77777777" w:rsidR="000730BF" w:rsidRPr="00151F91" w:rsidRDefault="000730BF" w:rsidP="005D2FB9">
                  <w:pPr>
                    <w:spacing w:before="40" w:after="40"/>
                    <w:ind w:right="68"/>
                    <w:jc w:val="both"/>
                    <w:rPr>
                      <w:rFonts w:ascii="Arial" w:hAnsi="Arial" w:cs="Arial"/>
                      <w:sz w:val="18"/>
                      <w:szCs w:val="18"/>
                    </w:rPr>
                  </w:pPr>
                  <w:r w:rsidRPr="00151F91">
                    <w:rPr>
                      <w:rFonts w:ascii="Arial" w:hAnsi="Arial" w:cs="Arial"/>
                      <w:sz w:val="18"/>
                      <w:szCs w:val="18"/>
                    </w:rPr>
                    <w:t>En virtud a las tareas que cumple el Asegurado, en caso de un eventual siniestro y de no contar el vehículo asegurado con placas, estas no serán un factor determinante para la atención de reclamos, en tal sentido la compañía deberá tomar en cuenta el número de Motor y/o Chasis.</w:t>
                  </w:r>
                </w:p>
              </w:tc>
            </w:tr>
            <w:tr w:rsidR="000730BF" w:rsidRPr="00151F91" w14:paraId="6E960C4E" w14:textId="77777777" w:rsidTr="00050964">
              <w:trPr>
                <w:trHeight w:val="547"/>
              </w:trPr>
              <w:tc>
                <w:tcPr>
                  <w:tcW w:w="9332" w:type="dxa"/>
                  <w:tcBorders>
                    <w:top w:val="single" w:sz="4" w:space="0" w:color="00000A"/>
                    <w:left w:val="single" w:sz="4" w:space="0" w:color="00000A"/>
                    <w:bottom w:val="single" w:sz="4" w:space="0" w:color="00000A"/>
                    <w:right w:val="single" w:sz="4" w:space="0" w:color="00000A"/>
                  </w:tcBorders>
                  <w:shd w:val="clear" w:color="auto" w:fill="auto"/>
                  <w:tcMar>
                    <w:left w:w="65" w:type="dxa"/>
                  </w:tcMar>
                  <w:vAlign w:val="bottom"/>
                </w:tcPr>
                <w:p w14:paraId="4ADBD563" w14:textId="6A35A07C" w:rsidR="000730BF" w:rsidRPr="00151F91" w:rsidRDefault="000730BF" w:rsidP="005D2FB9">
                  <w:pPr>
                    <w:spacing w:before="40" w:after="40"/>
                    <w:ind w:right="67"/>
                    <w:jc w:val="both"/>
                    <w:rPr>
                      <w:rFonts w:ascii="Arial" w:hAnsi="Arial" w:cs="Arial"/>
                      <w:sz w:val="18"/>
                      <w:szCs w:val="18"/>
                    </w:rPr>
                  </w:pPr>
                  <w:r w:rsidRPr="00151F91">
                    <w:rPr>
                      <w:rFonts w:ascii="Arial" w:hAnsi="Arial" w:cs="Arial"/>
                      <w:sz w:val="18"/>
                      <w:szCs w:val="18"/>
                    </w:rPr>
                    <w:t xml:space="preserve">Se deja expresa constancia que algunos de los vehículos de </w:t>
                  </w:r>
                  <w:r w:rsidR="005D2FB9" w:rsidRPr="00151F91">
                    <w:rPr>
                      <w:rFonts w:ascii="Arial" w:hAnsi="Arial" w:cs="Arial"/>
                      <w:sz w:val="18"/>
                      <w:szCs w:val="18"/>
                    </w:rPr>
                    <w:t>la ASFI</w:t>
                  </w:r>
                  <w:r w:rsidRPr="00151F91">
                    <w:rPr>
                      <w:rFonts w:ascii="Arial" w:hAnsi="Arial" w:cs="Arial"/>
                      <w:sz w:val="18"/>
                      <w:szCs w:val="18"/>
                    </w:rPr>
                    <w:t xml:space="preserve">, no cuentan con toda la documentación exigida por las empresas aseguradoras para indemnizar en caso de pérdida </w:t>
                  </w:r>
                  <w:r w:rsidR="005D2FB9" w:rsidRPr="00151F91">
                    <w:rPr>
                      <w:rFonts w:ascii="Arial" w:hAnsi="Arial" w:cs="Arial"/>
                      <w:sz w:val="18"/>
                      <w:szCs w:val="18"/>
                    </w:rPr>
                    <w:t>total, la</w:t>
                  </w:r>
                  <w:r w:rsidRPr="00151F91">
                    <w:rPr>
                      <w:rFonts w:ascii="Arial" w:hAnsi="Arial" w:cs="Arial"/>
                      <w:sz w:val="18"/>
                      <w:szCs w:val="18"/>
                    </w:rPr>
                    <w:t xml:space="preserve"> preexistencia del bien se demostrará con cualquier documento de entrega del vehículo (</w:t>
                  </w:r>
                  <w:r w:rsidR="005D2FB9" w:rsidRPr="00151F91">
                    <w:rPr>
                      <w:rFonts w:ascii="Arial" w:hAnsi="Arial" w:cs="Arial"/>
                      <w:sz w:val="18"/>
                      <w:szCs w:val="18"/>
                    </w:rPr>
                    <w:t>comodato, donación</w:t>
                  </w:r>
                  <w:r w:rsidRPr="00151F91">
                    <w:rPr>
                      <w:rFonts w:ascii="Arial" w:hAnsi="Arial" w:cs="Arial"/>
                      <w:sz w:val="18"/>
                      <w:szCs w:val="18"/>
                    </w:rPr>
                    <w:t xml:space="preserve"> u otro concepto) o en su caso </w:t>
                  </w:r>
                  <w:r w:rsidR="005D2FB9" w:rsidRPr="00151F91">
                    <w:rPr>
                      <w:rFonts w:ascii="Arial" w:hAnsi="Arial" w:cs="Arial"/>
                      <w:sz w:val="18"/>
                      <w:szCs w:val="18"/>
                    </w:rPr>
                    <w:t>bastará</w:t>
                  </w:r>
                  <w:r w:rsidRPr="00151F91">
                    <w:rPr>
                      <w:rFonts w:ascii="Arial" w:hAnsi="Arial" w:cs="Arial"/>
                      <w:sz w:val="18"/>
                      <w:szCs w:val="18"/>
                    </w:rPr>
                    <w:t xml:space="preserve"> que se encuentre incluido en el detalle de vehículos asegurados, renunciando la aseguradora al derecho de recupero.  Excepcionalmente si la  </w:t>
                  </w:r>
                  <w:r w:rsidRPr="00151F91">
                    <w:rPr>
                      <w:rFonts w:ascii="Arial" w:hAnsi="Arial" w:cs="Arial"/>
                      <w:b/>
                      <w:sz w:val="18"/>
                      <w:szCs w:val="18"/>
                    </w:rPr>
                    <w:t>ASFI</w:t>
                  </w:r>
                  <w:r w:rsidRPr="00151F91">
                    <w:rPr>
                      <w:rFonts w:ascii="Arial" w:hAnsi="Arial" w:cs="Arial"/>
                      <w:sz w:val="18"/>
                      <w:szCs w:val="18"/>
                    </w:rPr>
                    <w:t xml:space="preserve"> puede presentar cierta documentación que curse en sus archivos presentará a la aseguradora, no siendo su presentación requisito para el pago del siniestro.</w:t>
                  </w:r>
                </w:p>
              </w:tc>
            </w:tr>
          </w:tbl>
          <w:p w14:paraId="0D630845" w14:textId="77777777" w:rsidR="000730BF" w:rsidRPr="00151F91" w:rsidRDefault="000730BF" w:rsidP="005D2FB9">
            <w:pPr>
              <w:spacing w:before="40" w:after="40"/>
              <w:jc w:val="both"/>
              <w:rPr>
                <w:rFonts w:ascii="Arial" w:hAnsi="Arial" w:cs="Arial"/>
                <w:color w:val="000000"/>
                <w:sz w:val="18"/>
                <w:szCs w:val="18"/>
              </w:rPr>
            </w:pPr>
          </w:p>
        </w:tc>
      </w:tr>
      <w:tr w:rsidR="000730BF" w:rsidRPr="00151F91" w14:paraId="7D8F91B3" w14:textId="77777777" w:rsidTr="00050964">
        <w:trPr>
          <w:trHeight w:val="485"/>
        </w:trPr>
        <w:tc>
          <w:tcPr>
            <w:tcW w:w="484" w:type="dxa"/>
            <w:shd w:val="clear" w:color="auto" w:fill="auto"/>
          </w:tcPr>
          <w:p w14:paraId="78297332" w14:textId="77777777" w:rsidR="000730BF" w:rsidRPr="00151F91" w:rsidRDefault="000730BF" w:rsidP="005D2FB9">
            <w:pPr>
              <w:spacing w:before="40" w:after="40"/>
              <w:rPr>
                <w:rFonts w:ascii="Arial" w:hAnsi="Arial" w:cs="Arial"/>
                <w:sz w:val="18"/>
                <w:szCs w:val="18"/>
              </w:rPr>
            </w:pPr>
          </w:p>
        </w:tc>
        <w:tc>
          <w:tcPr>
            <w:tcW w:w="9333" w:type="dxa"/>
            <w:gridSpan w:val="4"/>
            <w:tcBorders>
              <w:left w:val="single" w:sz="8" w:space="0" w:color="00000A"/>
              <w:bottom w:val="single" w:sz="4" w:space="0" w:color="00000A"/>
              <w:right w:val="single" w:sz="8" w:space="0" w:color="00000A"/>
            </w:tcBorders>
            <w:shd w:val="clear" w:color="auto" w:fill="auto"/>
            <w:tcMar>
              <w:left w:w="60" w:type="dxa"/>
            </w:tcMar>
            <w:vAlign w:val="bottom"/>
          </w:tcPr>
          <w:p w14:paraId="69354284" w14:textId="77777777" w:rsidR="000730BF" w:rsidRPr="00151F91" w:rsidRDefault="000730BF" w:rsidP="005D2FB9">
            <w:pPr>
              <w:spacing w:before="40" w:after="40"/>
              <w:jc w:val="both"/>
              <w:rPr>
                <w:rFonts w:ascii="Arial" w:eastAsia="Arial" w:hAnsi="Arial" w:cs="Arial"/>
                <w:sz w:val="18"/>
                <w:szCs w:val="18"/>
                <w:lang w:eastAsia="es-BO"/>
              </w:rPr>
            </w:pPr>
            <w:r w:rsidRPr="00151F91">
              <w:rPr>
                <w:rFonts w:ascii="Arial" w:eastAsia="Arial" w:hAnsi="Arial" w:cs="Arial"/>
                <w:sz w:val="18"/>
                <w:szCs w:val="18"/>
                <w:lang w:eastAsia="es-BO"/>
              </w:rPr>
              <w:t>Se acuerda expresamente la cobertura de los gastos de pintura y/o reparación de las gigantografías y/o ploteados y/o rotulados de los vehículos asegurados.</w:t>
            </w:r>
          </w:p>
        </w:tc>
        <w:tc>
          <w:tcPr>
            <w:tcW w:w="162" w:type="dxa"/>
            <w:shd w:val="clear" w:color="auto" w:fill="auto"/>
          </w:tcPr>
          <w:p w14:paraId="3B45BDCF" w14:textId="77777777" w:rsidR="000730BF" w:rsidRPr="00151F91" w:rsidRDefault="000730BF" w:rsidP="000730BF">
            <w:pPr>
              <w:rPr>
                <w:rFonts w:ascii="Arial" w:hAnsi="Arial" w:cs="Arial"/>
                <w:sz w:val="18"/>
                <w:szCs w:val="18"/>
              </w:rPr>
            </w:pPr>
          </w:p>
        </w:tc>
      </w:tr>
      <w:tr w:rsidR="000730BF" w:rsidRPr="00151F91" w14:paraId="1DD1555B" w14:textId="77777777" w:rsidTr="00050964">
        <w:trPr>
          <w:trHeight w:val="440"/>
        </w:trPr>
        <w:tc>
          <w:tcPr>
            <w:tcW w:w="484" w:type="dxa"/>
            <w:shd w:val="clear" w:color="auto" w:fill="auto"/>
          </w:tcPr>
          <w:p w14:paraId="07D588A0" w14:textId="77777777" w:rsidR="000730BF" w:rsidRPr="00151F91" w:rsidRDefault="000730BF" w:rsidP="005D2FB9">
            <w:pPr>
              <w:spacing w:before="40" w:after="40"/>
              <w:rPr>
                <w:rFonts w:ascii="Arial" w:hAnsi="Arial" w:cs="Arial"/>
                <w:sz w:val="18"/>
                <w:szCs w:val="18"/>
              </w:rPr>
            </w:pPr>
          </w:p>
        </w:tc>
        <w:tc>
          <w:tcPr>
            <w:tcW w:w="9333" w:type="dxa"/>
            <w:gridSpan w:val="4"/>
            <w:tcBorders>
              <w:left w:val="single" w:sz="8" w:space="0" w:color="00000A"/>
              <w:bottom w:val="single" w:sz="4" w:space="0" w:color="00000A"/>
              <w:right w:val="single" w:sz="8" w:space="0" w:color="00000A"/>
            </w:tcBorders>
            <w:shd w:val="clear" w:color="auto" w:fill="auto"/>
            <w:tcMar>
              <w:left w:w="60" w:type="dxa"/>
            </w:tcMar>
            <w:vAlign w:val="bottom"/>
          </w:tcPr>
          <w:p w14:paraId="25E71AB3" w14:textId="77777777" w:rsidR="000730BF" w:rsidRPr="00151F91" w:rsidRDefault="000730BF" w:rsidP="005D2FB9">
            <w:pPr>
              <w:spacing w:before="40" w:after="40"/>
              <w:jc w:val="both"/>
              <w:rPr>
                <w:rFonts w:ascii="Arial" w:eastAsia="Arial" w:hAnsi="Arial" w:cs="Arial"/>
                <w:sz w:val="18"/>
                <w:szCs w:val="18"/>
                <w:lang w:eastAsia="es-BO"/>
              </w:rPr>
            </w:pPr>
            <w:r w:rsidRPr="00151F91">
              <w:rPr>
                <w:rFonts w:ascii="Arial" w:eastAsia="Arial" w:hAnsi="Arial" w:cs="Arial"/>
                <w:sz w:val="18"/>
                <w:szCs w:val="18"/>
                <w:lang w:eastAsia="es-BO"/>
              </w:rPr>
              <w:t>Aceptación del riesgo al que están expuestos los vehículos, en función de las actividades que desarrolla el contratante.</w:t>
            </w:r>
          </w:p>
        </w:tc>
        <w:tc>
          <w:tcPr>
            <w:tcW w:w="162" w:type="dxa"/>
            <w:shd w:val="clear" w:color="auto" w:fill="auto"/>
          </w:tcPr>
          <w:p w14:paraId="2DF7FDD3" w14:textId="77777777" w:rsidR="000730BF" w:rsidRPr="00151F91" w:rsidRDefault="000730BF" w:rsidP="000730BF">
            <w:pPr>
              <w:rPr>
                <w:rFonts w:ascii="Arial" w:hAnsi="Arial" w:cs="Arial"/>
                <w:sz w:val="18"/>
                <w:szCs w:val="18"/>
              </w:rPr>
            </w:pPr>
          </w:p>
        </w:tc>
      </w:tr>
      <w:tr w:rsidR="000730BF" w:rsidRPr="00151F91" w14:paraId="437665CA" w14:textId="77777777" w:rsidTr="00050964">
        <w:trPr>
          <w:trHeight w:val="323"/>
        </w:trPr>
        <w:tc>
          <w:tcPr>
            <w:tcW w:w="484" w:type="dxa"/>
            <w:shd w:val="clear" w:color="auto" w:fill="auto"/>
          </w:tcPr>
          <w:p w14:paraId="02C44566" w14:textId="77777777" w:rsidR="000730BF" w:rsidRPr="00151F91" w:rsidRDefault="000730BF" w:rsidP="005D2FB9">
            <w:pPr>
              <w:spacing w:before="40" w:after="40"/>
              <w:rPr>
                <w:rFonts w:ascii="Arial" w:hAnsi="Arial" w:cs="Arial"/>
                <w:sz w:val="18"/>
                <w:szCs w:val="18"/>
              </w:rPr>
            </w:pPr>
          </w:p>
        </w:tc>
        <w:tc>
          <w:tcPr>
            <w:tcW w:w="9333"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vAlign w:val="bottom"/>
          </w:tcPr>
          <w:p w14:paraId="3EA71C84" w14:textId="77777777" w:rsidR="000730BF" w:rsidRPr="00151F91" w:rsidRDefault="000730BF" w:rsidP="005D2FB9">
            <w:pPr>
              <w:spacing w:before="40" w:after="40"/>
              <w:jc w:val="both"/>
              <w:rPr>
                <w:rFonts w:ascii="Arial" w:eastAsia="Arial" w:hAnsi="Arial" w:cs="Arial"/>
                <w:sz w:val="18"/>
                <w:szCs w:val="18"/>
                <w:lang w:eastAsia="es-BO"/>
              </w:rPr>
            </w:pPr>
            <w:r w:rsidRPr="00151F91">
              <w:rPr>
                <w:rFonts w:ascii="Arial" w:eastAsia="Arial" w:hAnsi="Arial" w:cs="Arial"/>
                <w:sz w:val="18"/>
                <w:szCs w:val="18"/>
                <w:lang w:eastAsia="es-BO"/>
              </w:rPr>
              <w:t>Se considerará la Pérdida Total cuando el costo de reparación sea igual o mayor al 60%</w:t>
            </w:r>
          </w:p>
        </w:tc>
        <w:tc>
          <w:tcPr>
            <w:tcW w:w="162" w:type="dxa"/>
            <w:shd w:val="clear" w:color="auto" w:fill="auto"/>
          </w:tcPr>
          <w:p w14:paraId="2BFDD238" w14:textId="77777777" w:rsidR="000730BF" w:rsidRPr="00151F91" w:rsidRDefault="000730BF" w:rsidP="000730BF">
            <w:pPr>
              <w:rPr>
                <w:rFonts w:ascii="Arial" w:hAnsi="Arial" w:cs="Arial"/>
                <w:sz w:val="18"/>
                <w:szCs w:val="18"/>
              </w:rPr>
            </w:pPr>
          </w:p>
        </w:tc>
      </w:tr>
      <w:tr w:rsidR="000730BF" w:rsidRPr="00151F91" w14:paraId="07E23FB4" w14:textId="77777777" w:rsidTr="00050964">
        <w:trPr>
          <w:trHeight w:val="260"/>
        </w:trPr>
        <w:tc>
          <w:tcPr>
            <w:tcW w:w="484" w:type="dxa"/>
            <w:shd w:val="clear" w:color="auto" w:fill="auto"/>
          </w:tcPr>
          <w:p w14:paraId="302BE01C" w14:textId="77777777" w:rsidR="000730BF" w:rsidRPr="00151F91" w:rsidRDefault="000730BF" w:rsidP="005D2FB9">
            <w:pPr>
              <w:spacing w:before="40" w:after="40"/>
              <w:rPr>
                <w:rFonts w:ascii="Arial" w:hAnsi="Arial" w:cs="Arial"/>
                <w:sz w:val="18"/>
                <w:szCs w:val="18"/>
              </w:rPr>
            </w:pPr>
          </w:p>
        </w:tc>
        <w:tc>
          <w:tcPr>
            <w:tcW w:w="9333"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vAlign w:val="bottom"/>
          </w:tcPr>
          <w:p w14:paraId="1E4150F7" w14:textId="77777777" w:rsidR="000730BF" w:rsidRPr="00151F91" w:rsidRDefault="000730BF" w:rsidP="005D2FB9">
            <w:pPr>
              <w:spacing w:before="40" w:after="40"/>
              <w:jc w:val="both"/>
              <w:rPr>
                <w:rFonts w:ascii="Arial" w:eastAsia="Arial" w:hAnsi="Arial" w:cs="Arial"/>
                <w:sz w:val="18"/>
                <w:szCs w:val="18"/>
                <w:lang w:eastAsia="es-BO"/>
              </w:rPr>
            </w:pPr>
            <w:r w:rsidRPr="00151F91">
              <w:rPr>
                <w:rFonts w:ascii="Arial" w:eastAsia="Arial" w:hAnsi="Arial" w:cs="Arial"/>
                <w:sz w:val="18"/>
                <w:szCs w:val="18"/>
                <w:lang w:eastAsia="es-BO"/>
              </w:rPr>
              <w:t>Pares y conjuntos</w:t>
            </w:r>
          </w:p>
        </w:tc>
        <w:tc>
          <w:tcPr>
            <w:tcW w:w="162" w:type="dxa"/>
            <w:shd w:val="clear" w:color="auto" w:fill="auto"/>
          </w:tcPr>
          <w:p w14:paraId="4ACBCF73" w14:textId="77777777" w:rsidR="000730BF" w:rsidRPr="00151F91" w:rsidRDefault="000730BF" w:rsidP="000730BF">
            <w:pPr>
              <w:rPr>
                <w:rFonts w:ascii="Arial" w:hAnsi="Arial" w:cs="Arial"/>
                <w:sz w:val="18"/>
                <w:szCs w:val="18"/>
              </w:rPr>
            </w:pPr>
          </w:p>
        </w:tc>
      </w:tr>
      <w:tr w:rsidR="000730BF" w:rsidRPr="00151F91" w14:paraId="39450CC8" w14:textId="77777777" w:rsidTr="00050964">
        <w:trPr>
          <w:trHeight w:val="260"/>
        </w:trPr>
        <w:tc>
          <w:tcPr>
            <w:tcW w:w="484" w:type="dxa"/>
            <w:shd w:val="clear" w:color="auto" w:fill="auto"/>
          </w:tcPr>
          <w:p w14:paraId="0DB29677" w14:textId="77777777" w:rsidR="000730BF" w:rsidRPr="00151F91" w:rsidRDefault="000730BF" w:rsidP="005D2FB9">
            <w:pPr>
              <w:spacing w:before="40" w:after="40"/>
              <w:rPr>
                <w:rFonts w:ascii="Arial" w:hAnsi="Arial" w:cs="Arial"/>
                <w:sz w:val="18"/>
                <w:szCs w:val="18"/>
              </w:rPr>
            </w:pPr>
          </w:p>
        </w:tc>
        <w:tc>
          <w:tcPr>
            <w:tcW w:w="9333"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vAlign w:val="bottom"/>
          </w:tcPr>
          <w:p w14:paraId="1742FDF1" w14:textId="77777777" w:rsidR="000730BF" w:rsidRPr="00151F91" w:rsidRDefault="000730BF" w:rsidP="005D2FB9">
            <w:pPr>
              <w:spacing w:before="40" w:after="40"/>
              <w:jc w:val="both"/>
              <w:rPr>
                <w:rFonts w:ascii="Arial" w:eastAsia="Arial" w:hAnsi="Arial" w:cs="Arial"/>
                <w:sz w:val="18"/>
                <w:szCs w:val="18"/>
                <w:lang w:eastAsia="es-BO"/>
              </w:rPr>
            </w:pPr>
            <w:r w:rsidRPr="00151F91">
              <w:rPr>
                <w:rFonts w:ascii="Arial" w:hAnsi="Arial" w:cs="Arial"/>
                <w:sz w:val="18"/>
                <w:szCs w:val="18"/>
                <w:lang w:val="es-BO"/>
              </w:rPr>
              <w:t>Aviso de incidente enmendado (en lo que refiere a la declaración de un eventual siniestro)</w:t>
            </w:r>
          </w:p>
        </w:tc>
        <w:tc>
          <w:tcPr>
            <w:tcW w:w="162" w:type="dxa"/>
            <w:shd w:val="clear" w:color="auto" w:fill="auto"/>
          </w:tcPr>
          <w:p w14:paraId="0014CE90" w14:textId="77777777" w:rsidR="000730BF" w:rsidRPr="00151F91" w:rsidRDefault="000730BF" w:rsidP="000730BF">
            <w:pPr>
              <w:rPr>
                <w:rFonts w:ascii="Arial" w:hAnsi="Arial" w:cs="Arial"/>
                <w:sz w:val="18"/>
                <w:szCs w:val="18"/>
              </w:rPr>
            </w:pPr>
          </w:p>
        </w:tc>
      </w:tr>
      <w:tr w:rsidR="000730BF" w:rsidRPr="00151F91" w14:paraId="53189227" w14:textId="77777777" w:rsidTr="00050964">
        <w:trPr>
          <w:trHeight w:val="260"/>
        </w:trPr>
        <w:tc>
          <w:tcPr>
            <w:tcW w:w="484" w:type="dxa"/>
            <w:shd w:val="clear" w:color="auto" w:fill="auto"/>
          </w:tcPr>
          <w:p w14:paraId="29081D6A" w14:textId="77777777" w:rsidR="000730BF" w:rsidRPr="00151F91" w:rsidRDefault="000730BF" w:rsidP="005D2FB9">
            <w:pPr>
              <w:spacing w:before="40" w:after="40"/>
              <w:rPr>
                <w:rFonts w:ascii="Arial" w:hAnsi="Arial" w:cs="Arial"/>
                <w:sz w:val="18"/>
                <w:szCs w:val="18"/>
              </w:rPr>
            </w:pPr>
          </w:p>
        </w:tc>
        <w:tc>
          <w:tcPr>
            <w:tcW w:w="9333"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vAlign w:val="bottom"/>
          </w:tcPr>
          <w:p w14:paraId="375D3AEF" w14:textId="77777777" w:rsidR="000730BF" w:rsidRPr="00151F91" w:rsidRDefault="000730BF" w:rsidP="005D2FB9">
            <w:pPr>
              <w:autoSpaceDE w:val="0"/>
              <w:autoSpaceDN w:val="0"/>
              <w:adjustRightInd w:val="0"/>
              <w:spacing w:before="40" w:after="40"/>
              <w:jc w:val="both"/>
              <w:rPr>
                <w:rFonts w:ascii="Arial" w:hAnsi="Arial" w:cs="Arial"/>
                <w:sz w:val="18"/>
                <w:szCs w:val="18"/>
              </w:rPr>
            </w:pPr>
            <w:r w:rsidRPr="00151F91">
              <w:rPr>
                <w:rFonts w:ascii="Arial" w:hAnsi="Arial" w:cs="Arial"/>
                <w:sz w:val="18"/>
                <w:szCs w:val="18"/>
                <w:lang w:val="es-BO"/>
              </w:rPr>
              <w:t xml:space="preserve">Se </w:t>
            </w:r>
            <w:r w:rsidRPr="00151F91">
              <w:rPr>
                <w:rFonts w:ascii="Arial" w:hAnsi="Arial" w:cs="Arial"/>
                <w:sz w:val="18"/>
                <w:szCs w:val="18"/>
              </w:rPr>
              <w:t>deja sin efecto la presentación de la denuncia a la Fuerza Especial de Lucha Contra el Crimen y/o Fiscalía y/o autoridad competente, en las localidades donde exista ausencia policial y/u oficinas de esas reparticiones.</w:t>
            </w:r>
          </w:p>
          <w:p w14:paraId="0EAAAAFC" w14:textId="77777777" w:rsidR="000730BF" w:rsidRPr="00151F91" w:rsidRDefault="000730BF" w:rsidP="005D2FB9">
            <w:pPr>
              <w:autoSpaceDE w:val="0"/>
              <w:autoSpaceDN w:val="0"/>
              <w:adjustRightInd w:val="0"/>
              <w:spacing w:before="40" w:after="40"/>
              <w:jc w:val="both"/>
              <w:rPr>
                <w:rFonts w:ascii="Arial" w:eastAsia="Arial" w:hAnsi="Arial" w:cs="Arial"/>
                <w:sz w:val="18"/>
                <w:szCs w:val="18"/>
                <w:lang w:eastAsia="es-BO"/>
              </w:rPr>
            </w:pPr>
          </w:p>
        </w:tc>
        <w:tc>
          <w:tcPr>
            <w:tcW w:w="162" w:type="dxa"/>
            <w:shd w:val="clear" w:color="auto" w:fill="auto"/>
          </w:tcPr>
          <w:p w14:paraId="446E35F3" w14:textId="77777777" w:rsidR="000730BF" w:rsidRPr="00151F91" w:rsidRDefault="000730BF" w:rsidP="000730BF">
            <w:pPr>
              <w:rPr>
                <w:rFonts w:ascii="Arial" w:hAnsi="Arial" w:cs="Arial"/>
                <w:sz w:val="18"/>
                <w:szCs w:val="18"/>
              </w:rPr>
            </w:pPr>
          </w:p>
        </w:tc>
      </w:tr>
      <w:tr w:rsidR="000730BF" w:rsidRPr="00151F91" w14:paraId="6C4E54CD" w14:textId="77777777" w:rsidTr="00050964">
        <w:trPr>
          <w:gridAfter w:val="1"/>
          <w:wAfter w:w="160" w:type="dxa"/>
          <w:trHeight w:val="307"/>
        </w:trPr>
        <w:tc>
          <w:tcPr>
            <w:tcW w:w="484" w:type="dxa"/>
            <w:shd w:val="clear" w:color="auto" w:fill="auto"/>
          </w:tcPr>
          <w:p w14:paraId="70ABCB11" w14:textId="77777777" w:rsidR="000730BF" w:rsidRPr="00151F91" w:rsidRDefault="000730BF" w:rsidP="000730BF">
            <w:pPr>
              <w:rPr>
                <w:rFonts w:ascii="Arial" w:hAnsi="Arial" w:cs="Arial"/>
                <w:sz w:val="18"/>
                <w:szCs w:val="18"/>
              </w:rPr>
            </w:pPr>
          </w:p>
        </w:tc>
        <w:tc>
          <w:tcPr>
            <w:tcW w:w="160" w:type="dxa"/>
            <w:shd w:val="clear" w:color="auto" w:fill="auto"/>
          </w:tcPr>
          <w:p w14:paraId="099A3068" w14:textId="77777777" w:rsidR="000730BF" w:rsidRPr="00151F91" w:rsidRDefault="000730BF" w:rsidP="000730BF">
            <w:pPr>
              <w:rPr>
                <w:rFonts w:ascii="Arial" w:hAnsi="Arial" w:cs="Arial"/>
                <w:sz w:val="18"/>
                <w:szCs w:val="18"/>
              </w:rPr>
            </w:pPr>
          </w:p>
        </w:tc>
        <w:tc>
          <w:tcPr>
            <w:tcW w:w="170" w:type="dxa"/>
            <w:shd w:val="clear" w:color="auto" w:fill="auto"/>
          </w:tcPr>
          <w:p w14:paraId="7B3FC88A" w14:textId="77777777" w:rsidR="000730BF" w:rsidRPr="00151F91" w:rsidRDefault="000730BF" w:rsidP="000730BF">
            <w:pPr>
              <w:rPr>
                <w:rFonts w:ascii="Arial" w:hAnsi="Arial" w:cs="Arial"/>
                <w:sz w:val="18"/>
                <w:szCs w:val="18"/>
              </w:rPr>
            </w:pPr>
          </w:p>
        </w:tc>
        <w:tc>
          <w:tcPr>
            <w:tcW w:w="9005" w:type="dxa"/>
            <w:gridSpan w:val="2"/>
            <w:shd w:val="clear" w:color="auto" w:fill="auto"/>
            <w:vAlign w:val="center"/>
          </w:tcPr>
          <w:p w14:paraId="08FD1D8B" w14:textId="7C2B45F5" w:rsidR="000730BF" w:rsidRPr="00151F91" w:rsidRDefault="000730BF" w:rsidP="000730BF">
            <w:pPr>
              <w:rPr>
                <w:rFonts w:ascii="Arial" w:hAnsi="Arial" w:cs="Arial"/>
                <w:b/>
                <w:spacing w:val="-3"/>
                <w:sz w:val="18"/>
                <w:szCs w:val="18"/>
                <w:highlight w:val="lightGray"/>
              </w:rPr>
            </w:pPr>
          </w:p>
          <w:tbl>
            <w:tblPr>
              <w:tblW w:w="8953" w:type="dxa"/>
              <w:tblLayout w:type="fixed"/>
              <w:tblCellMar>
                <w:left w:w="70" w:type="dxa"/>
                <w:right w:w="70" w:type="dxa"/>
              </w:tblCellMar>
              <w:tblLook w:val="04A0" w:firstRow="1" w:lastRow="0" w:firstColumn="1" w:lastColumn="0" w:noHBand="0" w:noVBand="1"/>
            </w:tblPr>
            <w:tblGrid>
              <w:gridCol w:w="160"/>
              <w:gridCol w:w="8793"/>
            </w:tblGrid>
            <w:tr w:rsidR="000730BF" w:rsidRPr="00151F91" w14:paraId="2858E081" w14:textId="77777777" w:rsidTr="00050964">
              <w:trPr>
                <w:trHeight w:val="435"/>
              </w:trPr>
              <w:tc>
                <w:tcPr>
                  <w:tcW w:w="160" w:type="dxa"/>
                  <w:shd w:val="clear" w:color="auto" w:fill="auto"/>
                  <w:vAlign w:val="center"/>
                </w:tcPr>
                <w:p w14:paraId="716312FE" w14:textId="77777777" w:rsidR="000730BF" w:rsidRPr="00151F91" w:rsidRDefault="000730BF" w:rsidP="000730BF">
                  <w:pPr>
                    <w:contextualSpacing/>
                    <w:jc w:val="center"/>
                    <w:rPr>
                      <w:rFonts w:ascii="Arial" w:hAnsi="Arial" w:cs="Arial"/>
                      <w:sz w:val="18"/>
                      <w:szCs w:val="18"/>
                      <w:lang w:val="es-US"/>
                    </w:rPr>
                  </w:pPr>
                </w:p>
              </w:tc>
              <w:tc>
                <w:tcPr>
                  <w:tcW w:w="8793" w:type="dxa"/>
                  <w:tcBorders>
                    <w:top w:val="single" w:sz="8" w:space="0" w:color="00000A"/>
                    <w:left w:val="single" w:sz="4" w:space="0" w:color="00000A"/>
                    <w:bottom w:val="single" w:sz="4" w:space="0" w:color="00000A"/>
                    <w:right w:val="single" w:sz="4" w:space="0" w:color="00000A"/>
                  </w:tcBorders>
                  <w:shd w:val="clear" w:color="auto" w:fill="1F497D" w:themeFill="text2"/>
                  <w:tcMar>
                    <w:left w:w="65" w:type="dxa"/>
                  </w:tcMar>
                  <w:vAlign w:val="center"/>
                </w:tcPr>
                <w:p w14:paraId="00DC8EA4" w14:textId="77777777" w:rsidR="000730BF" w:rsidRPr="00151F91" w:rsidRDefault="000730BF" w:rsidP="000730BF">
                  <w:pPr>
                    <w:contextualSpacing/>
                    <w:rPr>
                      <w:rFonts w:ascii="Arial" w:hAnsi="Arial" w:cs="Arial"/>
                      <w:b/>
                      <w:bCs/>
                      <w:sz w:val="18"/>
                      <w:szCs w:val="18"/>
                    </w:rPr>
                  </w:pPr>
                  <w:r w:rsidRPr="00151F91">
                    <w:rPr>
                      <w:rFonts w:ascii="Arial" w:hAnsi="Arial" w:cs="Arial"/>
                      <w:b/>
                      <w:bCs/>
                      <w:color w:val="FFFFFF" w:themeColor="background1"/>
                      <w:sz w:val="18"/>
                      <w:szCs w:val="18"/>
                    </w:rPr>
                    <w:t xml:space="preserve">CONDICIONES ESPECIALES </w:t>
                  </w:r>
                </w:p>
              </w:tc>
            </w:tr>
          </w:tbl>
          <w:p w14:paraId="74A96DCF" w14:textId="77777777" w:rsidR="000730BF" w:rsidRPr="00A648E9" w:rsidRDefault="000730BF" w:rsidP="000730BF">
            <w:pPr>
              <w:pStyle w:val="Prrafodelista"/>
              <w:tabs>
                <w:tab w:val="left" w:pos="3240"/>
                <w:tab w:val="decimal" w:pos="7371"/>
              </w:tabs>
              <w:jc w:val="both"/>
              <w:rPr>
                <w:rFonts w:ascii="Arial" w:hAnsi="Arial" w:cs="Arial"/>
                <w:b/>
                <w:sz w:val="10"/>
                <w:szCs w:val="18"/>
              </w:rPr>
            </w:pPr>
          </w:p>
          <w:p w14:paraId="22E68557" w14:textId="77777777" w:rsidR="000730BF" w:rsidRPr="00151F91" w:rsidRDefault="000730BF" w:rsidP="00DA03F5">
            <w:pPr>
              <w:pStyle w:val="Prrafodelista"/>
              <w:numPr>
                <w:ilvl w:val="0"/>
                <w:numId w:val="61"/>
              </w:numPr>
              <w:ind w:left="444" w:right="-66" w:hanging="283"/>
              <w:jc w:val="both"/>
              <w:rPr>
                <w:rFonts w:ascii="Arial" w:hAnsi="Arial" w:cs="Arial"/>
                <w:sz w:val="18"/>
                <w:szCs w:val="18"/>
                <w:lang w:val="es-BO" w:eastAsia="es-ES"/>
              </w:rPr>
            </w:pPr>
            <w:r w:rsidRPr="00151F91">
              <w:rPr>
                <w:rFonts w:ascii="Arial" w:hAnsi="Arial" w:cs="Arial"/>
                <w:b/>
                <w:bCs/>
                <w:sz w:val="18"/>
                <w:szCs w:val="18"/>
                <w:lang w:val="es-BO"/>
              </w:rPr>
              <w:t>AUSENCIA DE CONTROL</w:t>
            </w:r>
          </w:p>
          <w:p w14:paraId="00962277" w14:textId="77777777" w:rsidR="000730BF" w:rsidRPr="00151F91" w:rsidRDefault="000730BF" w:rsidP="000730BF">
            <w:pPr>
              <w:pStyle w:val="Prrafodelista"/>
              <w:ind w:left="444" w:right="-66"/>
              <w:jc w:val="both"/>
              <w:rPr>
                <w:rFonts w:ascii="Arial" w:hAnsi="Arial" w:cs="Arial"/>
                <w:sz w:val="18"/>
                <w:szCs w:val="18"/>
                <w:lang w:val="es-BO" w:eastAsia="es-ES"/>
              </w:rPr>
            </w:pPr>
            <w:r w:rsidRPr="00151F91">
              <w:rPr>
                <w:rFonts w:ascii="Arial" w:hAnsi="Arial" w:cs="Arial"/>
                <w:sz w:val="18"/>
                <w:szCs w:val="18"/>
                <w:lang w:val="es-BO"/>
              </w:rPr>
              <w:t>Queda entendido y convenido por medio del presente anexo, que pasa a formar parte integrante de la póliza y no obstante lo establecido en las condiciones particulares, condiciones generales, anexos y cláusulas adicionales que, esta póliza  extiende a cubrir la perdida ocasionada o infringida por funcionarios del Asegurado o terceros al servicio de este,  a consecuencia directa de: Cualquier suceso  accidental ocasionado al propio vehículo asegurado y/o a terceros, a consecuencia del incumplimiento de cualquiera de las disposiciones del Código y Reglamento de Tránsito, Ley de Cargas o cualquier otra disposición emanada por Autoridad Competente. Asimismo, la cobertura de la presente cláusula no está limitada al horario normal de trabajo del Asegurado y/o razón del desempeño de las funciones encomendadas a los funcionarios del Asegurado o de personas autorizadas por este. Queda amparado por el presente anexo</w:t>
            </w:r>
            <w:bookmarkStart w:id="191" w:name="_Toc140928422"/>
            <w:bookmarkStart w:id="192" w:name="_Toc140928806"/>
            <w:bookmarkEnd w:id="191"/>
            <w:bookmarkEnd w:id="192"/>
            <w:r w:rsidRPr="00151F91">
              <w:rPr>
                <w:rFonts w:ascii="Arial" w:hAnsi="Arial" w:cs="Arial"/>
                <w:sz w:val="18"/>
                <w:szCs w:val="18"/>
                <w:lang w:val="es-BO"/>
              </w:rPr>
              <w:t>, los siniestros que ocurran cuando la licencia de conducir haya caducado hasta 60 días anteriores a la fecha de ocurrencia del siniestro. En caso de extravío de la licencia de conducir, el duplicado podrá ser presentado hasta 60 días posteriores a la ocurrencia del evento, sin pérdida de cobertura.</w:t>
            </w:r>
          </w:p>
          <w:p w14:paraId="1AB4EA20" w14:textId="77777777" w:rsidR="000730BF" w:rsidRPr="00A648E9" w:rsidRDefault="000730BF" w:rsidP="000730BF">
            <w:pPr>
              <w:pStyle w:val="Prrafodelista"/>
              <w:tabs>
                <w:tab w:val="left" w:pos="497"/>
                <w:tab w:val="decimal" w:pos="7371"/>
                <w:tab w:val="left" w:pos="8364"/>
              </w:tabs>
              <w:ind w:left="1437" w:right="348" w:hanging="357"/>
              <w:jc w:val="both"/>
              <w:rPr>
                <w:rFonts w:ascii="Arial" w:hAnsi="Arial" w:cs="Arial"/>
                <w:b/>
                <w:sz w:val="10"/>
                <w:szCs w:val="18"/>
                <w:lang w:eastAsia="es-ES"/>
              </w:rPr>
            </w:pPr>
          </w:p>
          <w:p w14:paraId="29869EA0" w14:textId="77777777" w:rsidR="000730BF" w:rsidRPr="00151F91" w:rsidRDefault="000730BF" w:rsidP="00DA03F5">
            <w:pPr>
              <w:pStyle w:val="Prrafodelista"/>
              <w:numPr>
                <w:ilvl w:val="0"/>
                <w:numId w:val="61"/>
              </w:numPr>
              <w:tabs>
                <w:tab w:val="left" w:pos="497"/>
                <w:tab w:val="decimal" w:pos="7371"/>
                <w:tab w:val="left" w:pos="8364"/>
              </w:tabs>
              <w:ind w:right="-66" w:hanging="1279"/>
              <w:jc w:val="both"/>
              <w:rPr>
                <w:rFonts w:ascii="Arial" w:hAnsi="Arial" w:cs="Arial"/>
                <w:b/>
                <w:sz w:val="18"/>
                <w:szCs w:val="18"/>
                <w:lang w:eastAsia="es-ES"/>
              </w:rPr>
            </w:pPr>
            <w:r w:rsidRPr="00151F91">
              <w:rPr>
                <w:rFonts w:ascii="Arial" w:hAnsi="Arial" w:cs="Arial"/>
                <w:b/>
                <w:sz w:val="18"/>
                <w:szCs w:val="18"/>
                <w:lang w:eastAsia="es-ES"/>
              </w:rPr>
              <w:t>AUTO REEMPLAZO</w:t>
            </w:r>
          </w:p>
          <w:p w14:paraId="2C802CAA" w14:textId="77777777" w:rsidR="000730BF" w:rsidRPr="00151F91" w:rsidRDefault="000730BF" w:rsidP="000730BF">
            <w:pPr>
              <w:tabs>
                <w:tab w:val="left" w:pos="3240"/>
                <w:tab w:val="decimal" w:pos="7371"/>
                <w:tab w:val="left" w:pos="8364"/>
              </w:tabs>
              <w:ind w:left="444" w:right="-66"/>
              <w:jc w:val="both"/>
              <w:rPr>
                <w:rFonts w:ascii="Arial" w:hAnsi="Arial" w:cs="Arial"/>
                <w:b/>
                <w:sz w:val="18"/>
                <w:szCs w:val="18"/>
              </w:rPr>
            </w:pPr>
            <w:r w:rsidRPr="00151F91">
              <w:rPr>
                <w:rFonts w:ascii="Arial" w:hAnsi="Arial" w:cs="Arial"/>
                <w:sz w:val="18"/>
                <w:szCs w:val="18"/>
                <w:lang w:eastAsia="es-ES"/>
              </w:rPr>
              <w:t>Auto reemplazo con carencia diez (10) días hábiles y hasta 20 días hábiles adicional al beneficio, dejando establecido que la Compañía de Seguros deberá correr con todos los gastos por este concepto, incluyendo el seguro del vehículo que reemplace temporalmente al siniestrado (que deberá ser de similares características en caso de vehículos livianos), todas las condiciones y/o gastos para este beneficio serán responsabilidad únicamente de la Compañía de Seguros.</w:t>
            </w:r>
          </w:p>
          <w:p w14:paraId="4C3E515B" w14:textId="77777777" w:rsidR="000730BF" w:rsidRPr="00A648E9" w:rsidRDefault="000730BF" w:rsidP="000730BF">
            <w:pPr>
              <w:pStyle w:val="Prrafodelista"/>
              <w:tabs>
                <w:tab w:val="left" w:pos="3240"/>
                <w:tab w:val="decimal" w:pos="7371"/>
                <w:tab w:val="left" w:pos="8364"/>
              </w:tabs>
              <w:ind w:left="1437" w:right="-66" w:hanging="357"/>
              <w:jc w:val="both"/>
              <w:rPr>
                <w:rFonts w:ascii="Arial" w:hAnsi="Arial" w:cs="Arial"/>
                <w:b/>
                <w:sz w:val="10"/>
                <w:szCs w:val="18"/>
              </w:rPr>
            </w:pPr>
          </w:p>
          <w:p w14:paraId="0DC3FF38" w14:textId="77777777" w:rsidR="000730BF" w:rsidRPr="00151F91" w:rsidRDefault="000730BF" w:rsidP="00DA03F5">
            <w:pPr>
              <w:pStyle w:val="Prrafodelista"/>
              <w:numPr>
                <w:ilvl w:val="0"/>
                <w:numId w:val="61"/>
              </w:numPr>
              <w:tabs>
                <w:tab w:val="left" w:pos="407"/>
                <w:tab w:val="decimal" w:pos="7371"/>
                <w:tab w:val="left" w:pos="8364"/>
              </w:tabs>
              <w:ind w:right="-66" w:hanging="1279"/>
              <w:jc w:val="both"/>
              <w:rPr>
                <w:rFonts w:ascii="Arial" w:hAnsi="Arial" w:cs="Arial"/>
                <w:b/>
                <w:sz w:val="18"/>
                <w:szCs w:val="18"/>
                <w:lang w:eastAsia="es-ES"/>
              </w:rPr>
            </w:pPr>
            <w:r w:rsidRPr="00151F91">
              <w:rPr>
                <w:rFonts w:ascii="Arial" w:hAnsi="Arial" w:cs="Arial"/>
                <w:b/>
                <w:sz w:val="18"/>
                <w:szCs w:val="18"/>
                <w:lang w:eastAsia="es-ES"/>
              </w:rPr>
              <w:t>RIESGOS DE LA NATURALEZA</w:t>
            </w:r>
          </w:p>
          <w:p w14:paraId="3322B966" w14:textId="77777777" w:rsidR="000730BF" w:rsidRPr="00151F91" w:rsidRDefault="000730BF" w:rsidP="000730BF">
            <w:pPr>
              <w:tabs>
                <w:tab w:val="left" w:pos="3240"/>
                <w:tab w:val="decimal" w:pos="7371"/>
                <w:tab w:val="left" w:pos="8364"/>
              </w:tabs>
              <w:ind w:left="444" w:right="-66"/>
              <w:jc w:val="both"/>
              <w:rPr>
                <w:rFonts w:ascii="Arial" w:hAnsi="Arial" w:cs="Arial"/>
                <w:sz w:val="18"/>
                <w:szCs w:val="18"/>
                <w:lang w:eastAsia="es-ES"/>
              </w:rPr>
            </w:pPr>
            <w:r w:rsidRPr="00151F91">
              <w:rPr>
                <w:rFonts w:ascii="Arial" w:hAnsi="Arial" w:cs="Arial"/>
                <w:sz w:val="18"/>
                <w:szCs w:val="18"/>
                <w:lang w:eastAsia="es-ES"/>
              </w:rPr>
              <w:t>Daños por riesgos de la naturaleza en general (o desastres naturales, incluyendo daños a consecuencia de desborde de ríos o mazamorras y/o vías inundadas o anegadas, terremoto, temblor, vientos huracanados, ciclón, tornados, meteoritos, inundaciones, riadas, deslizamientos, granizo, nieve, helada y tempestad, derrumbe de tierra o piedras, caída o derrumbe de construcciones, edificaciones y/o estructuras, caída de árboles y/o ramas, postes de electricidad y teléfonos, daños por cambios de temperatura) fenómenos atmosféricos, caída de rayo y/o cualquier otro fenómeno de la naturaleza expresamente señalado o excluido en la póliza principal.</w:t>
            </w:r>
          </w:p>
          <w:tbl>
            <w:tblPr>
              <w:tblW w:w="9716" w:type="dxa"/>
              <w:tblLayout w:type="fixed"/>
              <w:tblCellMar>
                <w:left w:w="70" w:type="dxa"/>
                <w:right w:w="70" w:type="dxa"/>
              </w:tblCellMar>
              <w:tblLook w:val="04A0" w:firstRow="1" w:lastRow="0" w:firstColumn="1" w:lastColumn="0" w:noHBand="0" w:noVBand="1"/>
            </w:tblPr>
            <w:tblGrid>
              <w:gridCol w:w="197"/>
              <w:gridCol w:w="9519"/>
            </w:tblGrid>
            <w:tr w:rsidR="000730BF" w:rsidRPr="00151F91" w14:paraId="22DD0A12" w14:textId="77777777" w:rsidTr="00A648E9">
              <w:trPr>
                <w:trHeight w:val="186"/>
              </w:trPr>
              <w:tc>
                <w:tcPr>
                  <w:tcW w:w="197" w:type="dxa"/>
                  <w:shd w:val="clear" w:color="auto" w:fill="auto"/>
                  <w:vAlign w:val="center"/>
                </w:tcPr>
                <w:p w14:paraId="562F3E6B" w14:textId="77777777" w:rsidR="000730BF" w:rsidRPr="00151F91" w:rsidRDefault="000730BF" w:rsidP="000730BF">
                  <w:pPr>
                    <w:ind w:left="1437" w:right="348" w:hanging="357"/>
                    <w:jc w:val="center"/>
                    <w:rPr>
                      <w:rFonts w:ascii="Arial" w:hAnsi="Arial" w:cs="Arial"/>
                      <w:sz w:val="18"/>
                      <w:szCs w:val="18"/>
                      <w:lang w:eastAsia="es-ES"/>
                    </w:rPr>
                  </w:pPr>
                </w:p>
              </w:tc>
              <w:tc>
                <w:tcPr>
                  <w:tcW w:w="9519" w:type="dxa"/>
                  <w:shd w:val="clear" w:color="auto" w:fill="auto"/>
                  <w:vAlign w:val="bottom"/>
                </w:tcPr>
                <w:p w14:paraId="6D7A69D5" w14:textId="77777777" w:rsidR="000730BF" w:rsidRPr="00A648E9" w:rsidRDefault="000730BF" w:rsidP="000730BF">
                  <w:pPr>
                    <w:ind w:left="1437" w:right="348" w:hanging="357"/>
                    <w:jc w:val="both"/>
                    <w:rPr>
                      <w:rFonts w:ascii="Arial" w:hAnsi="Arial" w:cs="Arial"/>
                      <w:b/>
                      <w:sz w:val="8"/>
                      <w:szCs w:val="18"/>
                      <w:lang w:eastAsia="es-ES"/>
                    </w:rPr>
                  </w:pPr>
                </w:p>
                <w:p w14:paraId="0C3AFDDA" w14:textId="77777777" w:rsidR="000730BF" w:rsidRPr="00151F91" w:rsidRDefault="000730BF" w:rsidP="00DA03F5">
                  <w:pPr>
                    <w:pStyle w:val="Prrafodelista"/>
                    <w:numPr>
                      <w:ilvl w:val="0"/>
                      <w:numId w:val="61"/>
                    </w:numPr>
                    <w:ind w:left="189" w:right="864" w:hanging="283"/>
                    <w:jc w:val="both"/>
                    <w:rPr>
                      <w:rFonts w:ascii="Arial" w:hAnsi="Arial" w:cs="Arial"/>
                      <w:b/>
                      <w:sz w:val="18"/>
                      <w:szCs w:val="18"/>
                      <w:lang w:eastAsia="es-ES"/>
                    </w:rPr>
                  </w:pPr>
                  <w:r w:rsidRPr="00151F91">
                    <w:rPr>
                      <w:rFonts w:ascii="Arial" w:hAnsi="Arial" w:cs="Arial"/>
                      <w:b/>
                      <w:sz w:val="18"/>
                      <w:szCs w:val="18"/>
                      <w:lang w:eastAsia="es-ES"/>
                    </w:rPr>
                    <w:t>REPUESTOS, PARTES Y ACCESORIOS ORIGINALES</w:t>
                  </w:r>
                </w:p>
                <w:p w14:paraId="4E295635" w14:textId="77777777" w:rsidR="000730BF" w:rsidRPr="00151F91" w:rsidRDefault="000730BF" w:rsidP="000730BF">
                  <w:pPr>
                    <w:ind w:left="189" w:right="864"/>
                    <w:jc w:val="both"/>
                    <w:rPr>
                      <w:rFonts w:ascii="Arial" w:hAnsi="Arial" w:cs="Arial"/>
                      <w:sz w:val="18"/>
                      <w:szCs w:val="18"/>
                      <w:lang w:eastAsia="es-ES"/>
                    </w:rPr>
                  </w:pPr>
                  <w:r w:rsidRPr="00151F91">
                    <w:rPr>
                      <w:rFonts w:ascii="Arial" w:hAnsi="Arial" w:cs="Arial"/>
                      <w:sz w:val="18"/>
                      <w:szCs w:val="18"/>
                      <w:lang w:eastAsia="es-ES"/>
                    </w:rPr>
                    <w:lastRenderedPageBreak/>
                    <w:t>Repuestos, partes y accesorios originales, no sujeto a depreciación alguna. La adquisición será preferentemente con proveedores locales y designados por el contratante para la prestación de este servicio, en caso de que dicho proveedor no contase en stock con las partes y/o piezas, la Compañía de Seguros deberá indemnizar en efectivo al contratante el costo estipulado en la proforma del proveedor, sin sujetarse a otras cotizaciones o si los repuestos, partes y/o piezas se encuentren en el mercado local, la Compañía de Seguros comprará inmediatamente, previa autorización del contratante.</w:t>
                  </w:r>
                </w:p>
              </w:tc>
            </w:tr>
          </w:tbl>
          <w:p w14:paraId="14D80DB6" w14:textId="77777777" w:rsidR="000730BF" w:rsidRPr="00A648E9" w:rsidRDefault="000730BF" w:rsidP="000730BF">
            <w:pPr>
              <w:pStyle w:val="Prrafodelista"/>
              <w:tabs>
                <w:tab w:val="left" w:pos="3240"/>
                <w:tab w:val="decimal" w:pos="7371"/>
              </w:tabs>
              <w:ind w:left="1437" w:right="348" w:hanging="357"/>
              <w:jc w:val="both"/>
              <w:rPr>
                <w:rFonts w:ascii="Arial" w:hAnsi="Arial" w:cs="Arial"/>
                <w:b/>
                <w:sz w:val="8"/>
                <w:szCs w:val="18"/>
              </w:rPr>
            </w:pPr>
          </w:p>
          <w:p w14:paraId="3F92C94C" w14:textId="77777777" w:rsidR="000730BF" w:rsidRPr="00151F91" w:rsidRDefault="000730BF" w:rsidP="00DA03F5">
            <w:pPr>
              <w:pStyle w:val="Prrafodelista"/>
              <w:numPr>
                <w:ilvl w:val="0"/>
                <w:numId w:val="61"/>
              </w:numPr>
              <w:tabs>
                <w:tab w:val="left" w:pos="407"/>
                <w:tab w:val="decimal" w:pos="7371"/>
              </w:tabs>
              <w:ind w:right="76" w:hanging="1421"/>
              <w:jc w:val="both"/>
              <w:rPr>
                <w:rFonts w:ascii="Arial" w:hAnsi="Arial" w:cs="Arial"/>
                <w:b/>
                <w:sz w:val="18"/>
                <w:szCs w:val="18"/>
              </w:rPr>
            </w:pPr>
            <w:r w:rsidRPr="00151F91">
              <w:rPr>
                <w:rFonts w:ascii="Arial" w:hAnsi="Arial" w:cs="Arial"/>
                <w:b/>
                <w:sz w:val="18"/>
                <w:szCs w:val="18"/>
              </w:rPr>
              <w:t>CONDICIONADOS Y/O CLAUSULAS</w:t>
            </w:r>
          </w:p>
          <w:p w14:paraId="7D413BB4" w14:textId="77777777" w:rsidR="000730BF" w:rsidRPr="00151F91" w:rsidRDefault="000730BF" w:rsidP="000730BF">
            <w:pPr>
              <w:pStyle w:val="Prrafodelista"/>
              <w:tabs>
                <w:tab w:val="left" w:pos="3240"/>
                <w:tab w:val="decimal" w:pos="7371"/>
              </w:tabs>
              <w:ind w:left="444" w:right="76"/>
              <w:jc w:val="both"/>
              <w:rPr>
                <w:rFonts w:ascii="Arial" w:hAnsi="Arial" w:cs="Arial"/>
                <w:sz w:val="18"/>
                <w:szCs w:val="18"/>
              </w:rPr>
            </w:pPr>
            <w:r w:rsidRPr="00151F91">
              <w:rPr>
                <w:rFonts w:ascii="Arial" w:hAnsi="Arial" w:cs="Arial"/>
                <w:sz w:val="18"/>
                <w:szCs w:val="18"/>
              </w:rPr>
              <w:t>Los Condicionados o Clausulas correspondientes a las coberturas y/o condiciones solicitadas en las Especificaciones Técnicas, deberán reflejar lo solicitado, sin desvirtuar ni limitar las coberturas requeridas.</w:t>
            </w:r>
          </w:p>
          <w:p w14:paraId="4A9C5317" w14:textId="77777777" w:rsidR="000730BF" w:rsidRPr="00151F91" w:rsidRDefault="000730BF" w:rsidP="000730BF">
            <w:pPr>
              <w:pStyle w:val="Prrafodelista"/>
              <w:tabs>
                <w:tab w:val="decimal" w:pos="709"/>
              </w:tabs>
              <w:ind w:left="1437" w:right="76" w:hanging="357"/>
              <w:jc w:val="both"/>
              <w:rPr>
                <w:rFonts w:ascii="Arial" w:hAnsi="Arial" w:cs="Arial"/>
                <w:sz w:val="18"/>
                <w:szCs w:val="18"/>
              </w:rPr>
            </w:pPr>
          </w:p>
          <w:p w14:paraId="6A2C6601" w14:textId="77777777" w:rsidR="000730BF" w:rsidRPr="00151F91" w:rsidRDefault="000730BF" w:rsidP="000730BF">
            <w:pPr>
              <w:pStyle w:val="Prrafodelista"/>
              <w:tabs>
                <w:tab w:val="decimal" w:pos="709"/>
              </w:tabs>
              <w:ind w:left="444" w:right="76"/>
              <w:jc w:val="both"/>
              <w:rPr>
                <w:rFonts w:ascii="Arial" w:hAnsi="Arial" w:cs="Arial"/>
                <w:sz w:val="18"/>
                <w:szCs w:val="18"/>
              </w:rPr>
            </w:pPr>
            <w:r w:rsidRPr="00151F91">
              <w:rPr>
                <w:rFonts w:ascii="Arial" w:hAnsi="Arial" w:cs="Arial"/>
                <w:sz w:val="18"/>
                <w:szCs w:val="18"/>
              </w:rPr>
              <w:t>Las condiciones de la póliza en relación a tasas, coberturas, clausulas y notas adicionales no serán alteradas por parte de la Aseguradora durante la vigencia de la póliza, sin embargo, serán aceptadas si son requeridas por el Asegurado.</w:t>
            </w:r>
          </w:p>
          <w:p w14:paraId="44522D99" w14:textId="77777777" w:rsidR="000730BF" w:rsidRPr="00151F91" w:rsidRDefault="000730BF" w:rsidP="000730BF">
            <w:pPr>
              <w:pStyle w:val="Prrafodelista"/>
              <w:tabs>
                <w:tab w:val="decimal" w:pos="709"/>
              </w:tabs>
              <w:ind w:left="444" w:right="76"/>
              <w:jc w:val="both"/>
              <w:rPr>
                <w:rFonts w:ascii="Arial" w:hAnsi="Arial" w:cs="Arial"/>
                <w:sz w:val="18"/>
                <w:szCs w:val="18"/>
              </w:rPr>
            </w:pPr>
          </w:p>
          <w:p w14:paraId="1FAC1C61" w14:textId="36567672" w:rsidR="000730BF" w:rsidRPr="00151F91" w:rsidRDefault="000730BF" w:rsidP="000730BF">
            <w:pPr>
              <w:pStyle w:val="Prrafodelista"/>
              <w:tabs>
                <w:tab w:val="left" w:pos="284"/>
                <w:tab w:val="decimal" w:pos="7371"/>
              </w:tabs>
              <w:ind w:left="444" w:right="76"/>
              <w:jc w:val="both"/>
              <w:rPr>
                <w:rFonts w:ascii="Arial" w:hAnsi="Arial" w:cs="Arial"/>
                <w:sz w:val="18"/>
                <w:szCs w:val="18"/>
                <w:lang w:eastAsia="es-ES"/>
              </w:rPr>
            </w:pPr>
            <w:r w:rsidRPr="00151F91">
              <w:rPr>
                <w:rFonts w:ascii="Arial" w:hAnsi="Arial" w:cs="Arial"/>
                <w:sz w:val="18"/>
                <w:szCs w:val="18"/>
                <w:lang w:eastAsia="es-ES"/>
              </w:rPr>
              <w:t xml:space="preserve">Se deja claramente establecido </w:t>
            </w:r>
            <w:r w:rsidR="00050964" w:rsidRPr="00151F91">
              <w:rPr>
                <w:rFonts w:ascii="Arial" w:hAnsi="Arial" w:cs="Arial"/>
                <w:sz w:val="18"/>
                <w:szCs w:val="18"/>
                <w:lang w:eastAsia="es-ES"/>
              </w:rPr>
              <w:t>que,</w:t>
            </w:r>
            <w:r w:rsidRPr="00151F91">
              <w:rPr>
                <w:rFonts w:ascii="Arial" w:hAnsi="Arial" w:cs="Arial"/>
                <w:sz w:val="18"/>
                <w:szCs w:val="18"/>
                <w:lang w:eastAsia="es-ES"/>
              </w:rPr>
              <w:t xml:space="preserve"> en caso de adjudicación, las Condiciones Particulares de la póliza, prevalecen en todo momento y circunstancia sobre las Condiciones Generales, Contenido de Clausulas y otros documentos.</w:t>
            </w:r>
          </w:p>
          <w:p w14:paraId="28C967E4" w14:textId="77777777" w:rsidR="000730BF" w:rsidRPr="00151F91" w:rsidRDefault="000730BF" w:rsidP="000730BF">
            <w:pPr>
              <w:pStyle w:val="Prrafodelista"/>
              <w:tabs>
                <w:tab w:val="left" w:pos="284"/>
                <w:tab w:val="decimal" w:pos="7371"/>
              </w:tabs>
              <w:ind w:left="810" w:right="76"/>
              <w:jc w:val="both"/>
              <w:rPr>
                <w:rFonts w:ascii="Arial" w:hAnsi="Arial" w:cs="Arial"/>
                <w:sz w:val="18"/>
                <w:szCs w:val="18"/>
                <w:lang w:eastAsia="es-ES"/>
              </w:rPr>
            </w:pPr>
          </w:p>
          <w:p w14:paraId="51A36793" w14:textId="77777777" w:rsidR="000730BF" w:rsidRPr="00151F91" w:rsidRDefault="000730BF" w:rsidP="00DA03F5">
            <w:pPr>
              <w:pStyle w:val="Sinespaciado"/>
              <w:numPr>
                <w:ilvl w:val="0"/>
                <w:numId w:val="61"/>
              </w:numPr>
              <w:ind w:left="444" w:right="76" w:hanging="425"/>
              <w:contextualSpacing/>
              <w:jc w:val="both"/>
              <w:rPr>
                <w:rFonts w:ascii="Arial" w:hAnsi="Arial" w:cs="Arial"/>
                <w:sz w:val="18"/>
                <w:szCs w:val="18"/>
                <w:lang w:eastAsia="es-BO"/>
              </w:rPr>
            </w:pPr>
            <w:r w:rsidRPr="00151F91">
              <w:rPr>
                <w:rFonts w:ascii="Arial" w:hAnsi="Arial" w:cs="Arial"/>
                <w:sz w:val="18"/>
                <w:szCs w:val="18"/>
              </w:rPr>
              <w:t>Cobertura automática para transporte de los vehículos asegurados contra todo riesgo, cuando estos sean transportados por otro vehículo por cambio de centro de operaciones, reparación y/o cualquier otro motivo.</w:t>
            </w:r>
          </w:p>
          <w:p w14:paraId="04C952C4" w14:textId="77777777" w:rsidR="000730BF" w:rsidRPr="00151F91" w:rsidRDefault="000730BF" w:rsidP="00DA03F5">
            <w:pPr>
              <w:pStyle w:val="Prrafodelista"/>
              <w:numPr>
                <w:ilvl w:val="0"/>
                <w:numId w:val="61"/>
              </w:numPr>
              <w:ind w:left="444" w:right="76" w:hanging="425"/>
              <w:jc w:val="both"/>
              <w:rPr>
                <w:rFonts w:ascii="Arial" w:hAnsi="Arial" w:cs="Arial"/>
                <w:sz w:val="18"/>
                <w:szCs w:val="18"/>
                <w:lang w:val="es-BO" w:eastAsia="es-ES"/>
              </w:rPr>
            </w:pPr>
            <w:r w:rsidRPr="00151F91">
              <w:rPr>
                <w:rFonts w:ascii="Arial" w:hAnsi="Arial" w:cs="Arial"/>
                <w:sz w:val="18"/>
                <w:szCs w:val="18"/>
                <w:lang w:val="es-BO" w:eastAsia="es-ES"/>
              </w:rPr>
              <w:t>Cobertura para accesorios incluyendo equipos de comunicación y/o sonido (radios, parlantes adicionales u otros, mascarillas y paneles).</w:t>
            </w:r>
          </w:p>
          <w:p w14:paraId="3A78CCF2" w14:textId="77777777" w:rsidR="000730BF" w:rsidRPr="00151F91" w:rsidRDefault="000730BF" w:rsidP="00DA03F5">
            <w:pPr>
              <w:pStyle w:val="Prrafodelista"/>
              <w:numPr>
                <w:ilvl w:val="0"/>
                <w:numId w:val="61"/>
              </w:numPr>
              <w:ind w:left="444" w:right="76" w:hanging="425"/>
              <w:jc w:val="both"/>
              <w:rPr>
                <w:rFonts w:ascii="Arial" w:hAnsi="Arial" w:cs="Arial"/>
                <w:sz w:val="18"/>
                <w:szCs w:val="18"/>
                <w:lang w:val="es-BO" w:eastAsia="es-ES"/>
              </w:rPr>
            </w:pPr>
            <w:r w:rsidRPr="00151F91">
              <w:rPr>
                <w:rFonts w:ascii="Arial" w:hAnsi="Arial" w:cs="Arial"/>
                <w:sz w:val="18"/>
                <w:szCs w:val="18"/>
                <w:lang w:val="es-BO" w:eastAsia="es-ES"/>
              </w:rPr>
              <w:t>Gastos de aceleración de siniestros (sin cargo ni deducible para el asegurado) hasta Bs. 700.000,00</w:t>
            </w:r>
          </w:p>
          <w:p w14:paraId="475B2C0B" w14:textId="77777777" w:rsidR="000730BF" w:rsidRPr="00151F91" w:rsidRDefault="000730BF" w:rsidP="00DA03F5">
            <w:pPr>
              <w:pStyle w:val="Prrafodelista"/>
              <w:numPr>
                <w:ilvl w:val="0"/>
                <w:numId w:val="61"/>
              </w:numPr>
              <w:ind w:left="444" w:right="76" w:hanging="425"/>
              <w:jc w:val="both"/>
              <w:rPr>
                <w:rFonts w:ascii="Arial" w:hAnsi="Arial" w:cs="Arial"/>
                <w:sz w:val="18"/>
                <w:szCs w:val="18"/>
                <w:lang w:val="es-BO" w:eastAsia="es-ES"/>
              </w:rPr>
            </w:pPr>
            <w:r w:rsidRPr="00151F91">
              <w:rPr>
                <w:rFonts w:ascii="Arial" w:hAnsi="Arial" w:cs="Arial"/>
                <w:sz w:val="18"/>
                <w:szCs w:val="18"/>
                <w:lang w:val="es-BO" w:eastAsia="es-ES"/>
              </w:rPr>
              <w:t>Valor de reposición a nuevo, no sujeto por tanto a infra seguro o depreciaciones por tiempo de uso.</w:t>
            </w:r>
          </w:p>
          <w:p w14:paraId="0FB56A74" w14:textId="5446DA99" w:rsidR="000730BF" w:rsidRPr="00151F91" w:rsidRDefault="000730BF" w:rsidP="00DA03F5">
            <w:pPr>
              <w:pStyle w:val="Sinespaciado"/>
              <w:numPr>
                <w:ilvl w:val="0"/>
                <w:numId w:val="61"/>
              </w:numPr>
              <w:ind w:left="444" w:right="76" w:hanging="425"/>
              <w:contextualSpacing/>
              <w:jc w:val="both"/>
              <w:rPr>
                <w:rFonts w:ascii="Arial" w:hAnsi="Arial" w:cs="Arial"/>
                <w:sz w:val="18"/>
                <w:szCs w:val="18"/>
                <w:lang w:eastAsia="es-BO"/>
              </w:rPr>
            </w:pPr>
            <w:r w:rsidRPr="00151F91">
              <w:rPr>
                <w:rFonts w:ascii="Arial" w:hAnsi="Arial" w:cs="Arial"/>
                <w:sz w:val="18"/>
                <w:szCs w:val="18"/>
              </w:rPr>
              <w:t xml:space="preserve">Valor admitido y/o acordado, según el siguiente texto: Queda entendido y convenido que los valores asegurados bajo la presente póliza, corresponden a valor de mercado expresado en </w:t>
            </w:r>
            <w:r w:rsidR="00050964" w:rsidRPr="00151F91">
              <w:rPr>
                <w:rFonts w:ascii="Arial" w:hAnsi="Arial" w:cs="Arial"/>
                <w:sz w:val="18"/>
                <w:szCs w:val="18"/>
              </w:rPr>
              <w:t>bolivianos</w:t>
            </w:r>
            <w:r w:rsidRPr="00151F91">
              <w:rPr>
                <w:rFonts w:ascii="Arial" w:hAnsi="Arial" w:cs="Arial"/>
                <w:sz w:val="18"/>
                <w:szCs w:val="18"/>
              </w:rPr>
              <w:t>, por lo que queda expresamente establecido que dichos valores son aceptados por la Compañía como Valor Admitido y Acordado, no sujetos por tanto a infraseguro o depreciaciones por tiempo de uso</w:t>
            </w:r>
          </w:p>
          <w:p w14:paraId="3DC1B06B" w14:textId="77777777" w:rsidR="000730BF" w:rsidRPr="00151F91" w:rsidRDefault="000730BF" w:rsidP="00DA03F5">
            <w:pPr>
              <w:numPr>
                <w:ilvl w:val="0"/>
                <w:numId w:val="61"/>
              </w:numPr>
              <w:ind w:left="444" w:right="76" w:hanging="425"/>
              <w:contextualSpacing/>
              <w:jc w:val="both"/>
              <w:rPr>
                <w:rFonts w:ascii="Arial" w:hAnsi="Arial" w:cs="Arial"/>
                <w:sz w:val="18"/>
                <w:szCs w:val="18"/>
              </w:rPr>
            </w:pPr>
            <w:r w:rsidRPr="00151F91">
              <w:rPr>
                <w:rFonts w:ascii="Arial" w:hAnsi="Arial" w:cs="Arial"/>
                <w:sz w:val="18"/>
                <w:szCs w:val="18"/>
              </w:rPr>
              <w:t>Se deja expresamente establecido que en caso de pérdida total por robo y que el asegurado no cuente con documentación de propiedad exigida para realizar una denuncia ante la autoridad competente, la aseguradora no exigirá la presentación de dicha denuncia.</w:t>
            </w:r>
          </w:p>
          <w:p w14:paraId="09B127BE" w14:textId="42782A53" w:rsidR="000730BF" w:rsidRPr="00A648E9" w:rsidRDefault="000730BF" w:rsidP="00DA03F5">
            <w:pPr>
              <w:numPr>
                <w:ilvl w:val="0"/>
                <w:numId w:val="61"/>
              </w:numPr>
              <w:ind w:left="444" w:hanging="425"/>
              <w:contextualSpacing/>
              <w:jc w:val="both"/>
              <w:rPr>
                <w:rFonts w:ascii="Arial" w:hAnsi="Arial" w:cs="Arial"/>
                <w:sz w:val="18"/>
                <w:szCs w:val="18"/>
              </w:rPr>
            </w:pPr>
            <w:r w:rsidRPr="00151F91">
              <w:rPr>
                <w:rFonts w:ascii="Arial" w:hAnsi="Arial" w:cs="Arial"/>
                <w:sz w:val="18"/>
                <w:szCs w:val="18"/>
              </w:rPr>
              <w:t xml:space="preserve">Se deja expresamente establecido </w:t>
            </w:r>
            <w:r w:rsidR="00050964" w:rsidRPr="00151F91">
              <w:rPr>
                <w:rFonts w:ascii="Arial" w:hAnsi="Arial" w:cs="Arial"/>
                <w:sz w:val="18"/>
                <w:szCs w:val="18"/>
              </w:rPr>
              <w:t>que,</w:t>
            </w:r>
            <w:r w:rsidRPr="00151F91">
              <w:rPr>
                <w:rFonts w:ascii="Arial" w:hAnsi="Arial" w:cs="Arial"/>
                <w:sz w:val="18"/>
                <w:szCs w:val="18"/>
              </w:rPr>
              <w:t xml:space="preserve"> en caso de pérdida total por robo o accidente, la aseguradora repondrá un vehículo de similares características al bien reclamado, asumirá todos los gastos relacionados al derecho propietario a favor del asegurado en exceso del valor, asimismo el alta y baja contable, el asegurado otorgará el poder y/o minuta correspondiente para que la aseguradora pueda disponer de los restos del vehículo siniestrado o realice las gestiones de recupero ante </w:t>
            </w:r>
            <w:r w:rsidR="00050964" w:rsidRPr="00151F91">
              <w:rPr>
                <w:rFonts w:ascii="Arial" w:hAnsi="Arial" w:cs="Arial"/>
                <w:sz w:val="18"/>
                <w:szCs w:val="18"/>
              </w:rPr>
              <w:t>DIPROVE</w:t>
            </w:r>
          </w:p>
        </w:tc>
      </w:tr>
      <w:tr w:rsidR="000730BF" w:rsidRPr="00151F91" w14:paraId="27018A32" w14:textId="77777777" w:rsidTr="00050964">
        <w:trPr>
          <w:gridAfter w:val="1"/>
          <w:wAfter w:w="160" w:type="dxa"/>
          <w:trHeight w:val="307"/>
        </w:trPr>
        <w:tc>
          <w:tcPr>
            <w:tcW w:w="484" w:type="dxa"/>
            <w:shd w:val="clear" w:color="auto" w:fill="auto"/>
          </w:tcPr>
          <w:p w14:paraId="14181FD5" w14:textId="77777777" w:rsidR="000730BF" w:rsidRPr="00151F91" w:rsidRDefault="000730BF" w:rsidP="000730BF">
            <w:pPr>
              <w:rPr>
                <w:rFonts w:ascii="Arial" w:hAnsi="Arial" w:cs="Arial"/>
                <w:sz w:val="18"/>
                <w:szCs w:val="18"/>
              </w:rPr>
            </w:pPr>
          </w:p>
        </w:tc>
        <w:tc>
          <w:tcPr>
            <w:tcW w:w="160" w:type="dxa"/>
            <w:shd w:val="clear" w:color="auto" w:fill="auto"/>
          </w:tcPr>
          <w:p w14:paraId="7C89DC75" w14:textId="77777777" w:rsidR="000730BF" w:rsidRPr="00151F91" w:rsidRDefault="000730BF" w:rsidP="000730BF">
            <w:pPr>
              <w:rPr>
                <w:rFonts w:ascii="Arial" w:hAnsi="Arial" w:cs="Arial"/>
                <w:sz w:val="18"/>
                <w:szCs w:val="18"/>
              </w:rPr>
            </w:pPr>
          </w:p>
        </w:tc>
        <w:tc>
          <w:tcPr>
            <w:tcW w:w="170" w:type="dxa"/>
            <w:shd w:val="clear" w:color="auto" w:fill="auto"/>
          </w:tcPr>
          <w:p w14:paraId="4FDB698B" w14:textId="77777777" w:rsidR="000730BF" w:rsidRPr="00151F91" w:rsidRDefault="000730BF" w:rsidP="000730BF">
            <w:pPr>
              <w:rPr>
                <w:rFonts w:ascii="Arial" w:hAnsi="Arial" w:cs="Arial"/>
                <w:sz w:val="18"/>
                <w:szCs w:val="18"/>
              </w:rPr>
            </w:pPr>
          </w:p>
        </w:tc>
        <w:tc>
          <w:tcPr>
            <w:tcW w:w="9005" w:type="dxa"/>
            <w:gridSpan w:val="2"/>
            <w:shd w:val="clear" w:color="auto" w:fill="auto"/>
            <w:vAlign w:val="center"/>
          </w:tcPr>
          <w:p w14:paraId="2F6CC8D9" w14:textId="77777777" w:rsidR="000730BF" w:rsidRPr="00151F91" w:rsidRDefault="000730BF" w:rsidP="00DA03F5">
            <w:pPr>
              <w:pStyle w:val="Prrafodelista"/>
              <w:numPr>
                <w:ilvl w:val="0"/>
                <w:numId w:val="61"/>
              </w:numPr>
              <w:ind w:left="444" w:right="-66" w:hanging="444"/>
              <w:jc w:val="both"/>
              <w:rPr>
                <w:rFonts w:ascii="Arial" w:hAnsi="Arial" w:cs="Arial"/>
                <w:sz w:val="18"/>
                <w:szCs w:val="18"/>
              </w:rPr>
            </w:pPr>
            <w:r w:rsidRPr="00151F91">
              <w:rPr>
                <w:rFonts w:ascii="Arial" w:hAnsi="Arial" w:cs="Arial"/>
                <w:sz w:val="18"/>
                <w:szCs w:val="18"/>
              </w:rPr>
              <w:t>Las Compañía adjudicada, en caso de siniestros deberá entregar vehículos y/o repuestos en caso de reposición, en el lugar donde solicite el asegurado.</w:t>
            </w:r>
          </w:p>
          <w:p w14:paraId="7B61EE04" w14:textId="77777777" w:rsidR="000730BF" w:rsidRPr="00151F91" w:rsidRDefault="000730BF" w:rsidP="00DA03F5">
            <w:pPr>
              <w:pStyle w:val="Sinespaciado"/>
              <w:numPr>
                <w:ilvl w:val="0"/>
                <w:numId w:val="61"/>
              </w:numPr>
              <w:ind w:left="444" w:right="-66" w:hanging="444"/>
              <w:jc w:val="both"/>
              <w:rPr>
                <w:rFonts w:ascii="Arial" w:hAnsi="Arial" w:cs="Arial"/>
                <w:sz w:val="18"/>
                <w:szCs w:val="18"/>
                <w:lang w:eastAsia="es-BO"/>
              </w:rPr>
            </w:pPr>
            <w:r w:rsidRPr="00151F91">
              <w:rPr>
                <w:rFonts w:ascii="Arial" w:hAnsi="Arial" w:cs="Arial"/>
                <w:sz w:val="18"/>
                <w:szCs w:val="18"/>
                <w:lang w:eastAsia="es-BO"/>
              </w:rPr>
              <w:t>En caso de reparación o reposición de un bien asegurado, la Compañía adjudicada dará curso con solo presentación de una cotización.</w:t>
            </w:r>
          </w:p>
          <w:p w14:paraId="76F510B4" w14:textId="77777777" w:rsidR="000730BF" w:rsidRPr="00151F91" w:rsidRDefault="000730BF" w:rsidP="00DA03F5">
            <w:pPr>
              <w:pStyle w:val="Prrafodelista"/>
              <w:numPr>
                <w:ilvl w:val="0"/>
                <w:numId w:val="61"/>
              </w:numPr>
              <w:tabs>
                <w:tab w:val="left" w:pos="360"/>
              </w:tabs>
              <w:ind w:left="444" w:right="-66" w:hanging="444"/>
              <w:contextualSpacing/>
              <w:jc w:val="both"/>
              <w:rPr>
                <w:rFonts w:ascii="Arial" w:hAnsi="Arial" w:cs="Arial"/>
                <w:sz w:val="18"/>
                <w:szCs w:val="18"/>
                <w:lang w:val="es-BO"/>
              </w:rPr>
            </w:pPr>
            <w:r w:rsidRPr="00151F91">
              <w:rPr>
                <w:rFonts w:ascii="Arial" w:hAnsi="Arial" w:cs="Arial"/>
                <w:sz w:val="18"/>
                <w:szCs w:val="18"/>
              </w:rPr>
              <w:t xml:space="preserve"> Daños por incendio y/o explosión, daños a consecuencia de caída de rayo</w:t>
            </w:r>
          </w:p>
          <w:p w14:paraId="328EAFF8" w14:textId="77777777" w:rsidR="000730BF" w:rsidRPr="00151F91" w:rsidRDefault="000730BF" w:rsidP="00DA03F5">
            <w:pPr>
              <w:pStyle w:val="Prrafodelista"/>
              <w:numPr>
                <w:ilvl w:val="0"/>
                <w:numId w:val="61"/>
              </w:numPr>
              <w:autoSpaceDE w:val="0"/>
              <w:autoSpaceDN w:val="0"/>
              <w:adjustRightInd w:val="0"/>
              <w:ind w:left="444" w:right="-66" w:hanging="425"/>
              <w:jc w:val="both"/>
              <w:rPr>
                <w:rFonts w:ascii="Arial" w:hAnsi="Arial" w:cs="Arial"/>
                <w:sz w:val="18"/>
                <w:szCs w:val="18"/>
                <w:lang w:val="es-BO"/>
              </w:rPr>
            </w:pPr>
            <w:r w:rsidRPr="00151F91">
              <w:rPr>
                <w:rFonts w:ascii="Arial" w:hAnsi="Arial" w:cs="Arial"/>
                <w:sz w:val="18"/>
                <w:szCs w:val="18"/>
                <w:lang w:val="es-BO"/>
              </w:rPr>
              <w:t>La compañía debe emitir Anexo de Adhesión a todas las disposiciones contenidas en el presente Documento, las mismas que formaran parte integrante de las pólizas.</w:t>
            </w:r>
          </w:p>
        </w:tc>
      </w:tr>
    </w:tbl>
    <w:p w14:paraId="011F767C" w14:textId="77777777" w:rsidR="000730BF" w:rsidRPr="00151F91" w:rsidRDefault="000730BF" w:rsidP="00DA03F5">
      <w:pPr>
        <w:pStyle w:val="Prrafodelista"/>
        <w:numPr>
          <w:ilvl w:val="0"/>
          <w:numId w:val="61"/>
        </w:numPr>
        <w:tabs>
          <w:tab w:val="left" w:pos="2552"/>
        </w:tabs>
        <w:ind w:left="1134" w:right="-567" w:hanging="425"/>
        <w:contextualSpacing/>
        <w:rPr>
          <w:rFonts w:ascii="Arial" w:hAnsi="Arial" w:cs="Arial"/>
          <w:sz w:val="18"/>
          <w:szCs w:val="18"/>
        </w:rPr>
      </w:pPr>
      <w:r w:rsidRPr="00151F91">
        <w:rPr>
          <w:rFonts w:ascii="Arial" w:hAnsi="Arial" w:cs="Arial"/>
          <w:sz w:val="18"/>
          <w:szCs w:val="18"/>
        </w:rPr>
        <w:t xml:space="preserve">La cláusula de asistencia al vehículo debe ampliar sus beneficios a camiones y no solo a vehículos livianos </w:t>
      </w:r>
    </w:p>
    <w:p w14:paraId="2F11301D" w14:textId="213BA02E" w:rsidR="000730BF" w:rsidRPr="00151F91" w:rsidRDefault="000730BF" w:rsidP="00DA03F5">
      <w:pPr>
        <w:pStyle w:val="Prrafodelista"/>
        <w:numPr>
          <w:ilvl w:val="0"/>
          <w:numId w:val="61"/>
        </w:numPr>
        <w:tabs>
          <w:tab w:val="left" w:pos="3119"/>
        </w:tabs>
        <w:ind w:left="1134" w:right="-567" w:hanging="425"/>
        <w:jc w:val="both"/>
        <w:rPr>
          <w:rFonts w:ascii="Arial" w:hAnsi="Arial" w:cs="Arial"/>
          <w:sz w:val="18"/>
          <w:szCs w:val="18"/>
        </w:rPr>
      </w:pPr>
      <w:r w:rsidRPr="00151F91">
        <w:rPr>
          <w:rFonts w:ascii="Arial" w:hAnsi="Arial" w:cs="Arial"/>
          <w:sz w:val="18"/>
          <w:szCs w:val="18"/>
        </w:rPr>
        <w:t xml:space="preserve">De no aplicación de </w:t>
      </w:r>
      <w:r w:rsidR="00050964" w:rsidRPr="00151F91">
        <w:rPr>
          <w:rFonts w:ascii="Arial" w:hAnsi="Arial" w:cs="Arial"/>
          <w:sz w:val="18"/>
          <w:szCs w:val="18"/>
        </w:rPr>
        <w:t xml:space="preserve">SOAT </w:t>
      </w:r>
      <w:r w:rsidRPr="00151F91">
        <w:rPr>
          <w:rFonts w:ascii="Arial" w:hAnsi="Arial" w:cs="Arial"/>
          <w:sz w:val="18"/>
          <w:szCs w:val="18"/>
        </w:rPr>
        <w:t xml:space="preserve">en primera instancia </w:t>
      </w:r>
    </w:p>
    <w:p w14:paraId="416FA3CD" w14:textId="77777777" w:rsidR="000730BF" w:rsidRPr="00151F91" w:rsidRDefault="000730BF" w:rsidP="00DA03F5">
      <w:pPr>
        <w:pStyle w:val="Prrafodelista"/>
        <w:numPr>
          <w:ilvl w:val="0"/>
          <w:numId w:val="61"/>
        </w:numPr>
        <w:tabs>
          <w:tab w:val="left" w:pos="3119"/>
        </w:tabs>
        <w:ind w:left="1134" w:right="-567" w:hanging="425"/>
        <w:contextualSpacing/>
        <w:jc w:val="both"/>
        <w:rPr>
          <w:rFonts w:ascii="Arial" w:hAnsi="Arial" w:cs="Arial"/>
          <w:sz w:val="18"/>
          <w:szCs w:val="18"/>
        </w:rPr>
      </w:pPr>
      <w:r w:rsidRPr="00151F91">
        <w:rPr>
          <w:rFonts w:ascii="Arial" w:hAnsi="Arial" w:cs="Arial"/>
          <w:sz w:val="18"/>
          <w:szCs w:val="18"/>
        </w:rPr>
        <w:t>Aceleración de reclamos para siniestros menores a Bs. 700.000.-</w:t>
      </w:r>
    </w:p>
    <w:p w14:paraId="72EBB797" w14:textId="77777777" w:rsidR="000730BF" w:rsidRPr="00151F91" w:rsidRDefault="000730BF" w:rsidP="00DA03F5">
      <w:pPr>
        <w:pStyle w:val="Prrafodelista"/>
        <w:numPr>
          <w:ilvl w:val="0"/>
          <w:numId w:val="46"/>
        </w:numPr>
        <w:tabs>
          <w:tab w:val="left" w:pos="1418"/>
        </w:tabs>
        <w:ind w:left="1418" w:right="-142" w:hanging="284"/>
        <w:jc w:val="both"/>
        <w:rPr>
          <w:rFonts w:ascii="Arial" w:hAnsi="Arial" w:cs="Arial"/>
          <w:sz w:val="18"/>
          <w:szCs w:val="18"/>
        </w:rPr>
      </w:pPr>
      <w:r w:rsidRPr="00151F91">
        <w:rPr>
          <w:rFonts w:ascii="Arial" w:hAnsi="Arial" w:cs="Arial"/>
          <w:sz w:val="18"/>
          <w:szCs w:val="18"/>
        </w:rPr>
        <w:t>Una vez efectuada la denuncia del siniestro, la aseguradora debe responder con la solicitud de la documentación respaldatoria en un plazo máximo de 2 días hábiles</w:t>
      </w:r>
    </w:p>
    <w:p w14:paraId="57EF025B" w14:textId="77777777" w:rsidR="000730BF" w:rsidRPr="00151F91" w:rsidRDefault="000730BF" w:rsidP="00DA03F5">
      <w:pPr>
        <w:pStyle w:val="Prrafodelista"/>
        <w:numPr>
          <w:ilvl w:val="0"/>
          <w:numId w:val="46"/>
        </w:numPr>
        <w:tabs>
          <w:tab w:val="left" w:pos="1418"/>
        </w:tabs>
        <w:ind w:left="1418" w:right="-142" w:hanging="284"/>
        <w:jc w:val="both"/>
        <w:rPr>
          <w:rFonts w:ascii="Arial" w:hAnsi="Arial" w:cs="Arial"/>
          <w:sz w:val="18"/>
          <w:szCs w:val="18"/>
        </w:rPr>
      </w:pPr>
      <w:r w:rsidRPr="00151F91">
        <w:rPr>
          <w:rFonts w:ascii="Arial" w:hAnsi="Arial" w:cs="Arial"/>
          <w:sz w:val="18"/>
          <w:szCs w:val="18"/>
        </w:rPr>
        <w:t>Luego de entregada toda la documentación requerida al asegurado, la aseguradora deberá evaluar y dar su respuesta de aceptación y/o rechazo en un plazo de 15 días calendario</w:t>
      </w:r>
    </w:p>
    <w:p w14:paraId="073A497C" w14:textId="77777777" w:rsidR="000730BF" w:rsidRPr="00151F91" w:rsidRDefault="000730BF" w:rsidP="00DA03F5">
      <w:pPr>
        <w:pStyle w:val="Prrafodelista"/>
        <w:numPr>
          <w:ilvl w:val="0"/>
          <w:numId w:val="46"/>
        </w:numPr>
        <w:tabs>
          <w:tab w:val="left" w:pos="1418"/>
        </w:tabs>
        <w:ind w:left="1418" w:right="-142" w:hanging="284"/>
        <w:jc w:val="both"/>
        <w:rPr>
          <w:rFonts w:ascii="Arial" w:hAnsi="Arial" w:cs="Arial"/>
          <w:sz w:val="18"/>
          <w:szCs w:val="18"/>
        </w:rPr>
      </w:pPr>
      <w:r w:rsidRPr="00151F91">
        <w:rPr>
          <w:rFonts w:ascii="Arial" w:hAnsi="Arial" w:cs="Arial"/>
          <w:sz w:val="18"/>
          <w:szCs w:val="18"/>
        </w:rPr>
        <w:t>De ser aceptado el siniestro, la aseguradora deberá indemnizar el mismo en un plazo de 10 días calendario</w:t>
      </w:r>
    </w:p>
    <w:p w14:paraId="6221C727" w14:textId="77777777" w:rsidR="000730BF" w:rsidRPr="00151F91" w:rsidRDefault="000730BF" w:rsidP="000730BF">
      <w:pPr>
        <w:jc w:val="both"/>
        <w:rPr>
          <w:rFonts w:ascii="Arial" w:hAnsi="Arial" w:cs="Arial"/>
          <w:sz w:val="18"/>
          <w:szCs w:val="18"/>
          <w:u w:val="single"/>
        </w:rPr>
      </w:pPr>
    </w:p>
    <w:p w14:paraId="44E20A58" w14:textId="77777777" w:rsidR="000730BF" w:rsidRPr="00151F91" w:rsidRDefault="000730BF" w:rsidP="000730BF">
      <w:pPr>
        <w:tabs>
          <w:tab w:val="left" w:pos="3240"/>
          <w:tab w:val="decimal" w:pos="7371"/>
        </w:tabs>
        <w:ind w:left="3420" w:hanging="3420"/>
        <w:jc w:val="both"/>
        <w:rPr>
          <w:rFonts w:ascii="Arial" w:hAnsi="Arial" w:cs="Arial"/>
          <w:b/>
          <w:color w:val="000000"/>
          <w:sz w:val="18"/>
          <w:szCs w:val="18"/>
          <w:lang w:val="es-BO"/>
        </w:rPr>
      </w:pPr>
      <w:r w:rsidRPr="00151F91">
        <w:rPr>
          <w:rFonts w:ascii="Arial" w:hAnsi="Arial" w:cs="Arial"/>
          <w:b/>
          <w:color w:val="000000"/>
          <w:sz w:val="18"/>
          <w:szCs w:val="18"/>
          <w:lang w:val="es-BO"/>
        </w:rPr>
        <w:t>FRANQUICIA DEDUCIBLE</w:t>
      </w:r>
      <w:r w:rsidRPr="00151F91">
        <w:rPr>
          <w:rFonts w:ascii="Arial" w:hAnsi="Arial" w:cs="Arial"/>
          <w:color w:val="000000"/>
          <w:sz w:val="18"/>
          <w:szCs w:val="18"/>
          <w:lang w:val="es-BO"/>
        </w:rPr>
        <w:t>: Sin ningún tipo de deducible o franquicia</w:t>
      </w:r>
    </w:p>
    <w:p w14:paraId="2EB3B061" w14:textId="77777777" w:rsidR="000730BF" w:rsidRPr="00151F91" w:rsidRDefault="000730BF" w:rsidP="000730BF">
      <w:pPr>
        <w:jc w:val="both"/>
        <w:rPr>
          <w:rFonts w:ascii="Arial" w:hAnsi="Arial" w:cs="Arial"/>
          <w:sz w:val="18"/>
          <w:szCs w:val="18"/>
          <w:u w:val="single"/>
        </w:rPr>
      </w:pPr>
    </w:p>
    <w:tbl>
      <w:tblPr>
        <w:tblW w:w="10065" w:type="dxa"/>
        <w:tblLayout w:type="fixed"/>
        <w:tblCellMar>
          <w:left w:w="70" w:type="dxa"/>
          <w:right w:w="70" w:type="dxa"/>
        </w:tblCellMar>
        <w:tblLook w:val="04A0" w:firstRow="1" w:lastRow="0" w:firstColumn="1" w:lastColumn="0" w:noHBand="0" w:noVBand="1"/>
      </w:tblPr>
      <w:tblGrid>
        <w:gridCol w:w="160"/>
        <w:gridCol w:w="9905"/>
      </w:tblGrid>
      <w:tr w:rsidR="000730BF" w:rsidRPr="00151F91" w14:paraId="36B56B03" w14:textId="77777777" w:rsidTr="00A648E9">
        <w:trPr>
          <w:trHeight w:val="435"/>
        </w:trPr>
        <w:tc>
          <w:tcPr>
            <w:tcW w:w="160" w:type="dxa"/>
            <w:shd w:val="clear" w:color="auto" w:fill="auto"/>
            <w:vAlign w:val="center"/>
          </w:tcPr>
          <w:p w14:paraId="3E824DFC" w14:textId="77777777" w:rsidR="000730BF" w:rsidRPr="00151F91" w:rsidRDefault="000730BF" w:rsidP="000730BF">
            <w:pPr>
              <w:contextualSpacing/>
              <w:jc w:val="center"/>
              <w:rPr>
                <w:rFonts w:ascii="Arial" w:hAnsi="Arial" w:cs="Arial"/>
                <w:color w:val="000000"/>
                <w:sz w:val="18"/>
                <w:szCs w:val="18"/>
                <w:lang w:val="es-US"/>
              </w:rPr>
            </w:pPr>
          </w:p>
        </w:tc>
        <w:tc>
          <w:tcPr>
            <w:tcW w:w="9905" w:type="dxa"/>
            <w:tcBorders>
              <w:top w:val="single" w:sz="8" w:space="0" w:color="00000A"/>
              <w:left w:val="single" w:sz="4" w:space="0" w:color="00000A"/>
              <w:bottom w:val="single" w:sz="4" w:space="0" w:color="00000A"/>
              <w:right w:val="single" w:sz="4" w:space="0" w:color="00000A"/>
            </w:tcBorders>
            <w:shd w:val="clear" w:color="auto" w:fill="1F497D" w:themeFill="text2"/>
            <w:tcMar>
              <w:left w:w="65" w:type="dxa"/>
            </w:tcMar>
            <w:vAlign w:val="center"/>
          </w:tcPr>
          <w:p w14:paraId="27F680BC" w14:textId="4CBD5FD7" w:rsidR="000730BF" w:rsidRPr="00151F91" w:rsidRDefault="000730BF" w:rsidP="000730BF">
            <w:pPr>
              <w:contextualSpacing/>
              <w:rPr>
                <w:rFonts w:ascii="Arial" w:hAnsi="Arial" w:cs="Arial"/>
                <w:b/>
                <w:bCs/>
                <w:color w:val="000000"/>
                <w:sz w:val="18"/>
                <w:szCs w:val="18"/>
              </w:rPr>
            </w:pPr>
            <w:r w:rsidRPr="00151F91">
              <w:rPr>
                <w:rFonts w:ascii="Arial" w:hAnsi="Arial" w:cs="Arial"/>
                <w:b/>
                <w:bCs/>
                <w:color w:val="FFFFFF"/>
                <w:sz w:val="18"/>
                <w:szCs w:val="18"/>
              </w:rPr>
              <w:t xml:space="preserve">OTRAS ESPECIFICACIONES </w:t>
            </w:r>
            <w:r w:rsidR="00050964" w:rsidRPr="00151F91">
              <w:rPr>
                <w:rFonts w:ascii="Arial" w:hAnsi="Arial" w:cs="Arial"/>
                <w:b/>
                <w:bCs/>
                <w:color w:val="FFFFFF"/>
                <w:sz w:val="18"/>
                <w:szCs w:val="18"/>
              </w:rPr>
              <w:t>TÉCNICAS</w:t>
            </w:r>
            <w:r w:rsidRPr="00151F91">
              <w:rPr>
                <w:rFonts w:ascii="Arial" w:hAnsi="Arial" w:cs="Arial"/>
                <w:b/>
                <w:bCs/>
                <w:color w:val="FFFFFF"/>
                <w:sz w:val="18"/>
                <w:szCs w:val="18"/>
              </w:rPr>
              <w:t xml:space="preserve"> REQUERIDAS </w:t>
            </w:r>
          </w:p>
        </w:tc>
      </w:tr>
    </w:tbl>
    <w:p w14:paraId="68D72D33" w14:textId="77777777" w:rsidR="000730BF" w:rsidRPr="00A648E9" w:rsidRDefault="000730BF" w:rsidP="000730BF">
      <w:pPr>
        <w:pStyle w:val="Sinespaciado"/>
        <w:ind w:left="444"/>
        <w:jc w:val="both"/>
        <w:rPr>
          <w:rFonts w:ascii="Arial" w:hAnsi="Arial" w:cs="Arial"/>
          <w:color w:val="000000"/>
          <w:sz w:val="8"/>
          <w:szCs w:val="18"/>
          <w:lang w:eastAsia="es-BO"/>
        </w:rPr>
      </w:pPr>
    </w:p>
    <w:p w14:paraId="21EDF8F0" w14:textId="77777777" w:rsidR="000730BF" w:rsidRPr="00151F91" w:rsidRDefault="000730BF" w:rsidP="00DA03F5">
      <w:pPr>
        <w:pStyle w:val="Prrafodelista"/>
        <w:numPr>
          <w:ilvl w:val="3"/>
          <w:numId w:val="62"/>
        </w:numPr>
        <w:tabs>
          <w:tab w:val="left" w:pos="284"/>
          <w:tab w:val="decimal" w:pos="360"/>
        </w:tabs>
        <w:ind w:left="993" w:right="-142" w:hanging="426"/>
        <w:contextualSpacing/>
        <w:jc w:val="both"/>
        <w:rPr>
          <w:rFonts w:ascii="Arial" w:hAnsi="Arial" w:cs="Arial"/>
          <w:sz w:val="18"/>
          <w:szCs w:val="18"/>
        </w:rPr>
      </w:pPr>
      <w:r w:rsidRPr="00151F91">
        <w:rPr>
          <w:rFonts w:ascii="Arial" w:hAnsi="Arial" w:cs="Arial"/>
          <w:sz w:val="18"/>
          <w:szCs w:val="18"/>
        </w:rPr>
        <w:t xml:space="preserve">Los proponentes deben presentar en su propuesta, modelos de pólizas, condicionados generales, clausulas adicionales y anexos que se otorgan en caso de adjudicación. El contenido (wording) de dichos modelos, debe corresponder al de uso común en el mercado y estar debidamente registrado en la ASFI (ex Superintendencia de Pensiones Valores y Seguros), ahora A.P.S. Autoridad de Pensiones y Seguros, según R.A. No. 070 de fecha 23 de abril de 1999 </w:t>
      </w:r>
      <w:r w:rsidRPr="00151F91">
        <w:rPr>
          <w:rFonts w:ascii="Arial" w:hAnsi="Arial" w:cs="Arial"/>
          <w:b/>
          <w:sz w:val="18"/>
          <w:szCs w:val="18"/>
        </w:rPr>
        <w:t>(Reglamento de Registro de Pólizas, Anexos y/o Clausulas Adicionales)</w:t>
      </w:r>
      <w:r w:rsidRPr="00151F91">
        <w:rPr>
          <w:rFonts w:ascii="Arial" w:hAnsi="Arial" w:cs="Arial"/>
          <w:sz w:val="18"/>
          <w:szCs w:val="18"/>
        </w:rPr>
        <w:t>, reservándose la entidad convocante el derecho de descalificar la propuesta que contenga cláusulas inadecuadas en su contenido.</w:t>
      </w:r>
    </w:p>
    <w:p w14:paraId="4173C8E2" w14:textId="77777777" w:rsidR="000730BF" w:rsidRPr="00151F91" w:rsidRDefault="000730BF" w:rsidP="00DA03F5">
      <w:pPr>
        <w:pStyle w:val="Prrafodelista"/>
        <w:numPr>
          <w:ilvl w:val="3"/>
          <w:numId w:val="62"/>
        </w:numPr>
        <w:ind w:left="993" w:right="-142" w:hanging="426"/>
        <w:contextualSpacing/>
        <w:jc w:val="both"/>
        <w:rPr>
          <w:rFonts w:ascii="Arial" w:hAnsi="Arial" w:cs="Arial"/>
          <w:sz w:val="18"/>
          <w:szCs w:val="18"/>
        </w:rPr>
      </w:pPr>
      <w:r w:rsidRPr="00151F91">
        <w:rPr>
          <w:rFonts w:ascii="Arial" w:hAnsi="Arial" w:cs="Arial"/>
          <w:sz w:val="18"/>
          <w:szCs w:val="18"/>
        </w:rPr>
        <w:lastRenderedPageBreak/>
        <w:t>La Compañía debe presentar la cotización individualizada por vehículo.</w:t>
      </w:r>
    </w:p>
    <w:p w14:paraId="11EE5AB3" w14:textId="77777777" w:rsidR="000730BF" w:rsidRPr="00151F91" w:rsidRDefault="000730BF" w:rsidP="00DA03F5">
      <w:pPr>
        <w:pStyle w:val="Prrafodelista"/>
        <w:numPr>
          <w:ilvl w:val="3"/>
          <w:numId w:val="62"/>
        </w:numPr>
        <w:spacing w:after="200" w:line="276" w:lineRule="auto"/>
        <w:ind w:left="993" w:right="-142" w:hanging="426"/>
        <w:rPr>
          <w:rFonts w:ascii="Arial" w:hAnsi="Arial" w:cs="Arial"/>
          <w:sz w:val="18"/>
          <w:szCs w:val="18"/>
        </w:rPr>
      </w:pPr>
      <w:r w:rsidRPr="00151F91">
        <w:rPr>
          <w:rFonts w:ascii="Arial" w:hAnsi="Arial" w:cs="Arial"/>
          <w:sz w:val="18"/>
          <w:szCs w:val="18"/>
        </w:rPr>
        <w:t>El método de selección, es el “precio evaluado más bajo”, y en función al cumplimiento de los requisitos de presentación de los documentos de orden legal/administrativo y especificaciones técnicas, establecidos en el presente documento</w:t>
      </w:r>
    </w:p>
    <w:tbl>
      <w:tblPr>
        <w:tblW w:w="10065" w:type="dxa"/>
        <w:jc w:val="center"/>
        <w:tblLayout w:type="fixed"/>
        <w:tblCellMar>
          <w:left w:w="70" w:type="dxa"/>
          <w:right w:w="70" w:type="dxa"/>
        </w:tblCellMar>
        <w:tblLook w:val="04A0" w:firstRow="1" w:lastRow="0" w:firstColumn="1" w:lastColumn="0" w:noHBand="0" w:noVBand="1"/>
      </w:tblPr>
      <w:tblGrid>
        <w:gridCol w:w="10065"/>
      </w:tblGrid>
      <w:tr w:rsidR="000730BF" w:rsidRPr="00151F91" w14:paraId="638E751D" w14:textId="77777777" w:rsidTr="000730BF">
        <w:trPr>
          <w:trHeight w:val="225"/>
          <w:jc w:val="center"/>
        </w:trPr>
        <w:tc>
          <w:tcPr>
            <w:tcW w:w="10065" w:type="dxa"/>
            <w:shd w:val="clear" w:color="auto" w:fill="auto"/>
            <w:vAlign w:val="center"/>
          </w:tcPr>
          <w:p w14:paraId="001A3B48" w14:textId="77777777" w:rsidR="000730BF" w:rsidRPr="00151F91" w:rsidRDefault="000730BF" w:rsidP="000730BF">
            <w:pPr>
              <w:pStyle w:val="Sinespaciado"/>
              <w:ind w:firstLine="209"/>
              <w:rPr>
                <w:rFonts w:ascii="Arial" w:hAnsi="Arial" w:cs="Arial"/>
                <w:sz w:val="18"/>
                <w:szCs w:val="18"/>
                <w:lang w:eastAsia="es-BO"/>
              </w:rPr>
            </w:pPr>
            <w:r w:rsidRPr="00151F91">
              <w:rPr>
                <w:rFonts w:ascii="Arial" w:hAnsi="Arial" w:cs="Arial"/>
                <w:b/>
                <w:sz w:val="18"/>
                <w:szCs w:val="18"/>
                <w:highlight w:val="lightGray"/>
                <w:lang w:eastAsia="es-BO"/>
              </w:rPr>
              <w:t>PRIMA TOTAL</w:t>
            </w:r>
            <w:r w:rsidRPr="00151F91">
              <w:rPr>
                <w:rFonts w:ascii="Arial" w:hAnsi="Arial" w:cs="Arial"/>
                <w:sz w:val="18"/>
                <w:szCs w:val="18"/>
                <w:highlight w:val="lightGray"/>
                <w:lang w:eastAsia="es-BO"/>
              </w:rPr>
              <w:t>:</w:t>
            </w:r>
          </w:p>
          <w:p w14:paraId="0960D9C1" w14:textId="77777777" w:rsidR="000730BF" w:rsidRPr="00151F91" w:rsidRDefault="000730BF" w:rsidP="000730BF">
            <w:pPr>
              <w:pStyle w:val="Sinespaciado"/>
              <w:ind w:firstLine="209"/>
              <w:rPr>
                <w:rFonts w:ascii="Arial" w:hAnsi="Arial" w:cs="Arial"/>
                <w:sz w:val="18"/>
                <w:szCs w:val="18"/>
                <w:lang w:eastAsia="es-BO"/>
              </w:rPr>
            </w:pPr>
            <w:r w:rsidRPr="00151F91">
              <w:rPr>
                <w:rFonts w:ascii="Arial" w:hAnsi="Arial" w:cs="Arial"/>
                <w:sz w:val="18"/>
                <w:szCs w:val="18"/>
                <w:lang w:eastAsia="es-BO"/>
              </w:rPr>
              <w:t>EXPRESADA EN BOLIVIANOS</w:t>
            </w:r>
          </w:p>
        </w:tc>
      </w:tr>
      <w:tr w:rsidR="000730BF" w:rsidRPr="00151F91" w14:paraId="641EF173" w14:textId="77777777" w:rsidTr="000730BF">
        <w:trPr>
          <w:trHeight w:val="225"/>
          <w:jc w:val="center"/>
        </w:trPr>
        <w:tc>
          <w:tcPr>
            <w:tcW w:w="10065" w:type="dxa"/>
            <w:shd w:val="clear" w:color="auto" w:fill="auto"/>
            <w:vAlign w:val="center"/>
          </w:tcPr>
          <w:p w14:paraId="6B2FC3FF" w14:textId="77777777" w:rsidR="000730BF" w:rsidRPr="00151F91" w:rsidRDefault="000730BF" w:rsidP="000730BF">
            <w:pPr>
              <w:pStyle w:val="Sinespaciado"/>
              <w:ind w:firstLine="209"/>
              <w:rPr>
                <w:rFonts w:ascii="Arial" w:hAnsi="Arial" w:cs="Arial"/>
                <w:b/>
                <w:sz w:val="18"/>
                <w:szCs w:val="18"/>
                <w:lang w:eastAsia="es-BO"/>
              </w:rPr>
            </w:pPr>
          </w:p>
          <w:p w14:paraId="227F02D4" w14:textId="77777777" w:rsidR="000730BF" w:rsidRPr="00151F91" w:rsidRDefault="000730BF" w:rsidP="000730BF">
            <w:pPr>
              <w:pStyle w:val="Sinespaciado"/>
              <w:ind w:firstLine="209"/>
              <w:rPr>
                <w:rFonts w:ascii="Arial" w:hAnsi="Arial" w:cs="Arial"/>
                <w:sz w:val="18"/>
                <w:szCs w:val="18"/>
                <w:lang w:eastAsia="es-BO"/>
              </w:rPr>
            </w:pPr>
            <w:r w:rsidRPr="00151F91">
              <w:rPr>
                <w:rFonts w:ascii="Arial" w:hAnsi="Arial" w:cs="Arial"/>
                <w:b/>
                <w:sz w:val="18"/>
                <w:szCs w:val="18"/>
                <w:highlight w:val="lightGray"/>
                <w:lang w:eastAsia="es-BO"/>
              </w:rPr>
              <w:t>VIGENCIA</w:t>
            </w:r>
            <w:r w:rsidRPr="00151F91">
              <w:rPr>
                <w:rFonts w:ascii="Arial" w:hAnsi="Arial" w:cs="Arial"/>
                <w:sz w:val="18"/>
                <w:szCs w:val="18"/>
                <w:highlight w:val="lightGray"/>
                <w:lang w:eastAsia="es-BO"/>
              </w:rPr>
              <w:t>:</w:t>
            </w:r>
          </w:p>
          <w:p w14:paraId="7D9C35C9" w14:textId="77777777" w:rsidR="000730BF" w:rsidRPr="00151F91" w:rsidRDefault="000730BF" w:rsidP="000730BF">
            <w:pPr>
              <w:tabs>
                <w:tab w:val="left" w:pos="3119"/>
              </w:tabs>
              <w:ind w:left="3402" w:hanging="3402"/>
              <w:jc w:val="both"/>
              <w:rPr>
                <w:rFonts w:ascii="Arial" w:hAnsi="Arial" w:cs="Arial"/>
                <w:sz w:val="18"/>
                <w:szCs w:val="18"/>
              </w:rPr>
            </w:pPr>
            <w:r w:rsidRPr="00151F91">
              <w:rPr>
                <w:rFonts w:ascii="Arial" w:hAnsi="Arial" w:cs="Arial"/>
                <w:sz w:val="18"/>
                <w:szCs w:val="18"/>
                <w:lang w:eastAsia="es-BO"/>
              </w:rPr>
              <w:t xml:space="preserve">    UN AÑO</w:t>
            </w:r>
          </w:p>
          <w:p w14:paraId="6CC857C1" w14:textId="77777777" w:rsidR="000730BF" w:rsidRPr="00151F91" w:rsidRDefault="000730BF" w:rsidP="000730BF">
            <w:pPr>
              <w:pStyle w:val="Sinespaciado"/>
              <w:ind w:firstLine="209"/>
              <w:rPr>
                <w:rFonts w:ascii="Arial" w:hAnsi="Arial" w:cs="Arial"/>
                <w:b/>
                <w:sz w:val="18"/>
                <w:szCs w:val="18"/>
                <w:lang w:eastAsia="es-BO"/>
              </w:rPr>
            </w:pPr>
          </w:p>
          <w:p w14:paraId="5CDB6B24" w14:textId="77777777" w:rsidR="000730BF" w:rsidRPr="00151F91" w:rsidRDefault="000730BF" w:rsidP="000730BF">
            <w:pPr>
              <w:tabs>
                <w:tab w:val="left" w:pos="3240"/>
                <w:tab w:val="decimal" w:pos="7371"/>
              </w:tabs>
              <w:ind w:left="209"/>
              <w:jc w:val="both"/>
              <w:rPr>
                <w:rFonts w:ascii="Arial" w:hAnsi="Arial" w:cs="Arial"/>
                <w:sz w:val="18"/>
                <w:szCs w:val="18"/>
                <w:lang w:val="es-BO"/>
              </w:rPr>
            </w:pPr>
            <w:r w:rsidRPr="00151F91">
              <w:rPr>
                <w:rFonts w:ascii="Arial" w:hAnsi="Arial" w:cs="Arial"/>
                <w:b/>
                <w:sz w:val="18"/>
                <w:szCs w:val="18"/>
                <w:highlight w:val="lightGray"/>
                <w:lang w:val="es-BO"/>
              </w:rPr>
              <w:t>FORMA DE PAGO</w:t>
            </w:r>
            <w:r w:rsidRPr="00151F91">
              <w:rPr>
                <w:rFonts w:ascii="Arial" w:hAnsi="Arial" w:cs="Arial"/>
                <w:b/>
                <w:sz w:val="18"/>
                <w:szCs w:val="18"/>
                <w:lang w:val="es-BO"/>
              </w:rPr>
              <w:t xml:space="preserve">: </w:t>
            </w:r>
            <w:r w:rsidRPr="00151F91">
              <w:rPr>
                <w:rFonts w:ascii="Arial" w:hAnsi="Arial" w:cs="Arial"/>
                <w:sz w:val="18"/>
                <w:szCs w:val="18"/>
                <w:lang w:val="es-BO"/>
              </w:rPr>
              <w:t>La forma de pago de las Primas será vía SIGEP posterior a la recepción y aceptación de las pólizas y la entrega de las facturas correspondientes.</w:t>
            </w:r>
          </w:p>
          <w:p w14:paraId="68AA30CC" w14:textId="77777777" w:rsidR="000730BF" w:rsidRPr="00151F91" w:rsidRDefault="000730BF" w:rsidP="000730BF">
            <w:pPr>
              <w:pStyle w:val="Sinespaciado"/>
              <w:ind w:firstLine="209"/>
              <w:rPr>
                <w:rFonts w:ascii="Arial" w:hAnsi="Arial" w:cs="Arial"/>
                <w:sz w:val="18"/>
                <w:szCs w:val="18"/>
                <w:lang w:eastAsia="es-BO"/>
              </w:rPr>
            </w:pPr>
          </w:p>
        </w:tc>
      </w:tr>
    </w:tbl>
    <w:p w14:paraId="1221C5D6" w14:textId="50BF78D4" w:rsidR="000730BF" w:rsidRPr="00151F91" w:rsidRDefault="00D7645A" w:rsidP="00A648E9">
      <w:pPr>
        <w:ind w:left="210"/>
        <w:jc w:val="both"/>
        <w:rPr>
          <w:rFonts w:ascii="Arial" w:hAnsi="Arial" w:cs="Arial"/>
          <w:b/>
          <w:bCs/>
          <w:sz w:val="18"/>
          <w:szCs w:val="18"/>
          <w:u w:val="single"/>
        </w:rPr>
      </w:pPr>
      <w:r w:rsidRPr="00151F91">
        <w:rPr>
          <w:rFonts w:ascii="Arial" w:hAnsi="Arial" w:cs="Arial"/>
          <w:b/>
          <w:bCs/>
          <w:sz w:val="18"/>
          <w:szCs w:val="18"/>
          <w:u w:val="single"/>
        </w:rPr>
        <w:t>ACLARACIÓN</w:t>
      </w:r>
      <w:r w:rsidR="000730BF" w:rsidRPr="00151F91">
        <w:rPr>
          <w:rFonts w:ascii="Arial" w:hAnsi="Arial" w:cs="Arial"/>
          <w:b/>
          <w:bCs/>
          <w:sz w:val="18"/>
          <w:szCs w:val="18"/>
          <w:u w:val="single"/>
        </w:rPr>
        <w:t xml:space="preserve"> IMPORTANTE </w:t>
      </w:r>
    </w:p>
    <w:p w14:paraId="34AF5C4A" w14:textId="77777777" w:rsidR="000730BF" w:rsidRPr="00151F91" w:rsidRDefault="000730BF" w:rsidP="00A648E9">
      <w:pPr>
        <w:ind w:left="210"/>
        <w:jc w:val="both"/>
        <w:rPr>
          <w:rFonts w:ascii="Arial" w:hAnsi="Arial" w:cs="Arial"/>
          <w:sz w:val="18"/>
          <w:szCs w:val="18"/>
          <w:u w:val="single"/>
        </w:rPr>
      </w:pPr>
    </w:p>
    <w:p w14:paraId="4674498A" w14:textId="77777777" w:rsidR="000730BF" w:rsidRPr="00151F91" w:rsidRDefault="000730BF" w:rsidP="00A648E9">
      <w:pPr>
        <w:ind w:left="210"/>
        <w:contextualSpacing/>
        <w:jc w:val="both"/>
        <w:rPr>
          <w:rFonts w:ascii="Arial" w:hAnsi="Arial" w:cs="Arial"/>
          <w:sz w:val="18"/>
          <w:szCs w:val="18"/>
        </w:rPr>
      </w:pPr>
      <w:r w:rsidRPr="00151F91">
        <w:rPr>
          <w:rFonts w:ascii="Arial" w:hAnsi="Arial" w:cs="Arial"/>
          <w:sz w:val="18"/>
          <w:szCs w:val="18"/>
        </w:rPr>
        <w:t xml:space="preserve">De deja establecido que el valor del camión placa </w:t>
      </w:r>
      <w:r w:rsidRPr="00151F91">
        <w:rPr>
          <w:rFonts w:ascii="Arial" w:hAnsi="Arial" w:cs="Arial"/>
          <w:b/>
          <w:bCs/>
          <w:sz w:val="18"/>
          <w:szCs w:val="18"/>
        </w:rPr>
        <w:t>4268 DRL</w:t>
      </w:r>
      <w:r w:rsidRPr="00151F91">
        <w:rPr>
          <w:rFonts w:ascii="Arial" w:hAnsi="Arial" w:cs="Arial"/>
          <w:sz w:val="18"/>
          <w:szCs w:val="18"/>
        </w:rPr>
        <w:t xml:space="preserve"> (oficina móvil), incluye los siguientes activos que están ensamblados a la unidad</w:t>
      </w:r>
    </w:p>
    <w:p w14:paraId="763617FC" w14:textId="77777777" w:rsidR="000730BF" w:rsidRPr="00151F91" w:rsidRDefault="000730BF" w:rsidP="000730BF">
      <w:pPr>
        <w:contextualSpacing/>
        <w:jc w:val="both"/>
        <w:rPr>
          <w:rFonts w:ascii="Arial" w:hAnsi="Arial" w:cs="Arial"/>
          <w:sz w:val="18"/>
          <w:szCs w:val="18"/>
        </w:rPr>
      </w:pPr>
    </w:p>
    <w:tbl>
      <w:tblPr>
        <w:tblW w:w="7655" w:type="dxa"/>
        <w:tblInd w:w="1838" w:type="dxa"/>
        <w:tblCellMar>
          <w:left w:w="70" w:type="dxa"/>
          <w:right w:w="70" w:type="dxa"/>
        </w:tblCellMar>
        <w:tblLook w:val="04A0" w:firstRow="1" w:lastRow="0" w:firstColumn="1" w:lastColumn="0" w:noHBand="0" w:noVBand="1"/>
      </w:tblPr>
      <w:tblGrid>
        <w:gridCol w:w="992"/>
        <w:gridCol w:w="4678"/>
        <w:gridCol w:w="1985"/>
      </w:tblGrid>
      <w:tr w:rsidR="000730BF" w:rsidRPr="00A648E9" w14:paraId="11EF2A1E" w14:textId="77777777" w:rsidTr="00A648E9">
        <w:trPr>
          <w:trHeight w:val="297"/>
        </w:trPr>
        <w:tc>
          <w:tcPr>
            <w:tcW w:w="992" w:type="dxa"/>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14:paraId="14430B1F" w14:textId="77777777" w:rsidR="000730BF" w:rsidRPr="00A648E9" w:rsidRDefault="000730BF" w:rsidP="00A648E9">
            <w:pPr>
              <w:spacing w:before="60" w:after="60"/>
              <w:jc w:val="center"/>
              <w:rPr>
                <w:rFonts w:ascii="Arial" w:hAnsi="Arial" w:cs="Arial"/>
                <w:b/>
                <w:bCs/>
                <w:color w:val="FFFFFF" w:themeColor="background1"/>
                <w:sz w:val="16"/>
                <w:szCs w:val="16"/>
                <w:lang w:val="es-BO" w:eastAsia="es-BO"/>
              </w:rPr>
            </w:pPr>
            <w:r w:rsidRPr="00A648E9">
              <w:rPr>
                <w:rFonts w:ascii="Arial" w:hAnsi="Arial" w:cs="Arial"/>
                <w:b/>
                <w:bCs/>
                <w:color w:val="FFFFFF" w:themeColor="background1"/>
                <w:sz w:val="16"/>
                <w:szCs w:val="16"/>
                <w:lang w:val="es-BO" w:eastAsia="es-BO"/>
              </w:rPr>
              <w:t>N°</w:t>
            </w:r>
          </w:p>
        </w:tc>
        <w:tc>
          <w:tcPr>
            <w:tcW w:w="4678" w:type="dxa"/>
            <w:tcBorders>
              <w:top w:val="single" w:sz="4" w:space="0" w:color="auto"/>
              <w:left w:val="nil"/>
              <w:bottom w:val="single" w:sz="4" w:space="0" w:color="auto"/>
              <w:right w:val="single" w:sz="4" w:space="0" w:color="auto"/>
            </w:tcBorders>
            <w:shd w:val="clear" w:color="auto" w:fill="1F497D" w:themeFill="text2"/>
            <w:noWrap/>
            <w:vAlign w:val="center"/>
            <w:hideMark/>
          </w:tcPr>
          <w:p w14:paraId="6B0E5F61" w14:textId="77777777" w:rsidR="000730BF" w:rsidRPr="00A648E9" w:rsidRDefault="000730BF" w:rsidP="00A648E9">
            <w:pPr>
              <w:spacing w:before="60" w:after="60"/>
              <w:jc w:val="center"/>
              <w:rPr>
                <w:rFonts w:ascii="Arial" w:hAnsi="Arial" w:cs="Arial"/>
                <w:b/>
                <w:bCs/>
                <w:color w:val="FFFFFF" w:themeColor="background1"/>
                <w:sz w:val="16"/>
                <w:szCs w:val="16"/>
                <w:lang w:val="es-BO" w:eastAsia="es-BO"/>
              </w:rPr>
            </w:pPr>
            <w:r w:rsidRPr="00A648E9">
              <w:rPr>
                <w:rFonts w:ascii="Arial" w:hAnsi="Arial" w:cs="Arial"/>
                <w:b/>
                <w:bCs/>
                <w:color w:val="FFFFFF" w:themeColor="background1"/>
                <w:sz w:val="16"/>
                <w:szCs w:val="16"/>
                <w:lang w:val="es-BO" w:eastAsia="es-BO"/>
              </w:rPr>
              <w:t>Denominación Activo Fijo</w:t>
            </w:r>
          </w:p>
        </w:tc>
        <w:tc>
          <w:tcPr>
            <w:tcW w:w="1985" w:type="dxa"/>
            <w:tcBorders>
              <w:top w:val="single" w:sz="4" w:space="0" w:color="auto"/>
              <w:left w:val="nil"/>
              <w:bottom w:val="single" w:sz="4" w:space="0" w:color="auto"/>
              <w:right w:val="single" w:sz="4" w:space="0" w:color="auto"/>
            </w:tcBorders>
            <w:shd w:val="clear" w:color="auto" w:fill="1F497D" w:themeFill="text2"/>
            <w:noWrap/>
            <w:vAlign w:val="center"/>
            <w:hideMark/>
          </w:tcPr>
          <w:p w14:paraId="216DF225" w14:textId="77777777" w:rsidR="000730BF" w:rsidRPr="00A648E9" w:rsidRDefault="000730BF" w:rsidP="00A648E9">
            <w:pPr>
              <w:spacing w:before="60" w:after="60"/>
              <w:jc w:val="center"/>
              <w:rPr>
                <w:rFonts w:ascii="Arial" w:hAnsi="Arial" w:cs="Arial"/>
                <w:b/>
                <w:bCs/>
                <w:color w:val="FFFFFF" w:themeColor="background1"/>
                <w:sz w:val="16"/>
                <w:szCs w:val="16"/>
                <w:lang w:val="es-BO" w:eastAsia="es-BO"/>
              </w:rPr>
            </w:pPr>
            <w:r w:rsidRPr="00A648E9">
              <w:rPr>
                <w:rFonts w:ascii="Arial" w:hAnsi="Arial" w:cs="Arial"/>
                <w:b/>
                <w:bCs/>
                <w:color w:val="FFFFFF" w:themeColor="background1"/>
                <w:sz w:val="16"/>
                <w:szCs w:val="16"/>
                <w:lang w:val="es-BO" w:eastAsia="es-BO"/>
              </w:rPr>
              <w:t>Valor Actual en Bs.</w:t>
            </w:r>
          </w:p>
        </w:tc>
      </w:tr>
      <w:tr w:rsidR="000730BF" w:rsidRPr="00A648E9" w14:paraId="02F8B976" w14:textId="77777777" w:rsidTr="00A648E9">
        <w:trPr>
          <w:trHeight w:val="297"/>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1F2F8EFA" w14:textId="77777777" w:rsidR="000730BF" w:rsidRPr="00A648E9" w:rsidRDefault="000730BF" w:rsidP="00A648E9">
            <w:pPr>
              <w:spacing w:before="40" w:after="40"/>
              <w:jc w:val="center"/>
              <w:rPr>
                <w:rFonts w:ascii="Arial" w:hAnsi="Arial" w:cs="Arial"/>
                <w:b/>
                <w:bCs/>
                <w:color w:val="000000"/>
                <w:sz w:val="16"/>
                <w:szCs w:val="16"/>
                <w:lang w:val="es-BO" w:eastAsia="es-BO"/>
              </w:rPr>
            </w:pPr>
            <w:r w:rsidRPr="00A648E9">
              <w:rPr>
                <w:rFonts w:ascii="Arial" w:hAnsi="Arial" w:cs="Arial"/>
                <w:b/>
                <w:bCs/>
                <w:color w:val="000000"/>
                <w:sz w:val="16"/>
                <w:szCs w:val="16"/>
                <w:lang w:val="es-BO" w:eastAsia="es-BO"/>
              </w:rPr>
              <w:t>1</w:t>
            </w:r>
          </w:p>
        </w:tc>
        <w:tc>
          <w:tcPr>
            <w:tcW w:w="4678" w:type="dxa"/>
            <w:tcBorders>
              <w:top w:val="nil"/>
              <w:left w:val="nil"/>
              <w:bottom w:val="single" w:sz="4" w:space="0" w:color="auto"/>
              <w:right w:val="single" w:sz="4" w:space="0" w:color="auto"/>
            </w:tcBorders>
            <w:shd w:val="clear" w:color="auto" w:fill="auto"/>
            <w:noWrap/>
            <w:vAlign w:val="center"/>
            <w:hideMark/>
          </w:tcPr>
          <w:p w14:paraId="7E8CCAA2" w14:textId="77777777" w:rsidR="000730BF" w:rsidRPr="00A648E9" w:rsidRDefault="000730BF" w:rsidP="00A648E9">
            <w:pPr>
              <w:spacing w:before="40" w:after="40"/>
              <w:rPr>
                <w:rFonts w:ascii="Arial" w:hAnsi="Arial" w:cs="Arial"/>
                <w:color w:val="000000"/>
                <w:sz w:val="16"/>
                <w:szCs w:val="16"/>
                <w:lang w:val="es-BO" w:eastAsia="es-BO"/>
              </w:rPr>
            </w:pPr>
            <w:r w:rsidRPr="00A648E9">
              <w:rPr>
                <w:rFonts w:ascii="Arial" w:hAnsi="Arial" w:cs="Arial"/>
                <w:color w:val="000000"/>
                <w:sz w:val="16"/>
                <w:szCs w:val="16"/>
                <w:lang w:val="es-BO" w:eastAsia="es-BO"/>
              </w:rPr>
              <w:t>Camión UD</w:t>
            </w:r>
          </w:p>
        </w:tc>
        <w:tc>
          <w:tcPr>
            <w:tcW w:w="1985" w:type="dxa"/>
            <w:tcBorders>
              <w:top w:val="nil"/>
              <w:left w:val="nil"/>
              <w:bottom w:val="single" w:sz="4" w:space="0" w:color="auto"/>
              <w:right w:val="single" w:sz="4" w:space="0" w:color="auto"/>
            </w:tcBorders>
            <w:shd w:val="clear" w:color="auto" w:fill="auto"/>
            <w:noWrap/>
            <w:vAlign w:val="center"/>
            <w:hideMark/>
          </w:tcPr>
          <w:p w14:paraId="7A46A36E" w14:textId="77777777" w:rsidR="000730BF" w:rsidRPr="00A648E9" w:rsidRDefault="000730BF" w:rsidP="00A648E9">
            <w:pPr>
              <w:spacing w:before="40" w:after="40"/>
              <w:jc w:val="right"/>
              <w:rPr>
                <w:rFonts w:ascii="Arial" w:hAnsi="Arial" w:cs="Arial"/>
                <w:color w:val="000000"/>
                <w:sz w:val="16"/>
                <w:szCs w:val="16"/>
                <w:lang w:val="es-BO" w:eastAsia="es-BO"/>
              </w:rPr>
            </w:pPr>
            <w:r w:rsidRPr="00A648E9">
              <w:rPr>
                <w:rFonts w:ascii="Arial" w:hAnsi="Arial" w:cs="Arial"/>
                <w:color w:val="000000"/>
                <w:sz w:val="16"/>
                <w:szCs w:val="16"/>
                <w:lang w:val="es-BO" w:eastAsia="es-BO"/>
              </w:rPr>
              <w:t>870.000,00</w:t>
            </w:r>
          </w:p>
        </w:tc>
      </w:tr>
      <w:tr w:rsidR="000730BF" w:rsidRPr="00A648E9" w14:paraId="3B39ED7C" w14:textId="77777777" w:rsidTr="00A648E9">
        <w:trPr>
          <w:trHeight w:val="297"/>
        </w:trPr>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EF9925" w14:textId="77777777" w:rsidR="000730BF" w:rsidRPr="00A648E9" w:rsidRDefault="000730BF" w:rsidP="00A648E9">
            <w:pPr>
              <w:spacing w:before="40" w:after="40"/>
              <w:jc w:val="center"/>
              <w:rPr>
                <w:rFonts w:ascii="Arial" w:hAnsi="Arial" w:cs="Arial"/>
                <w:b/>
                <w:bCs/>
                <w:color w:val="000000"/>
                <w:sz w:val="16"/>
                <w:szCs w:val="16"/>
                <w:lang w:val="es-BO" w:eastAsia="es-BO"/>
              </w:rPr>
            </w:pPr>
            <w:r w:rsidRPr="00A648E9">
              <w:rPr>
                <w:rFonts w:ascii="Arial" w:hAnsi="Arial" w:cs="Arial"/>
                <w:b/>
                <w:bCs/>
                <w:color w:val="000000"/>
                <w:sz w:val="16"/>
                <w:szCs w:val="16"/>
                <w:lang w:val="es-BO" w:eastAsia="es-BO"/>
              </w:rPr>
              <w:t>2</w:t>
            </w:r>
          </w:p>
        </w:tc>
        <w:tc>
          <w:tcPr>
            <w:tcW w:w="4678" w:type="dxa"/>
            <w:tcBorders>
              <w:top w:val="single" w:sz="4" w:space="0" w:color="auto"/>
              <w:left w:val="nil"/>
              <w:bottom w:val="single" w:sz="4" w:space="0" w:color="auto"/>
              <w:right w:val="single" w:sz="4" w:space="0" w:color="auto"/>
            </w:tcBorders>
            <w:shd w:val="clear" w:color="auto" w:fill="auto"/>
            <w:noWrap/>
            <w:vAlign w:val="center"/>
            <w:hideMark/>
          </w:tcPr>
          <w:p w14:paraId="74D2D989" w14:textId="77777777" w:rsidR="000730BF" w:rsidRPr="00A648E9" w:rsidRDefault="000730BF" w:rsidP="00A648E9">
            <w:pPr>
              <w:spacing w:before="40" w:after="40"/>
              <w:rPr>
                <w:rFonts w:ascii="Arial" w:hAnsi="Arial" w:cs="Arial"/>
                <w:color w:val="000000"/>
                <w:sz w:val="16"/>
                <w:szCs w:val="16"/>
                <w:lang w:val="es-BO" w:eastAsia="es-BO"/>
              </w:rPr>
            </w:pPr>
            <w:r w:rsidRPr="00A648E9">
              <w:rPr>
                <w:rFonts w:ascii="Arial" w:hAnsi="Arial" w:cs="Arial"/>
                <w:color w:val="000000"/>
                <w:sz w:val="16"/>
                <w:szCs w:val="16"/>
                <w:lang w:val="es-BO" w:eastAsia="es-BO"/>
              </w:rPr>
              <w:t>Generador de corriente</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57F05D58" w14:textId="77777777" w:rsidR="000730BF" w:rsidRPr="00A648E9" w:rsidRDefault="000730BF" w:rsidP="00A648E9">
            <w:pPr>
              <w:spacing w:before="40" w:after="40"/>
              <w:jc w:val="right"/>
              <w:rPr>
                <w:rFonts w:ascii="Arial" w:hAnsi="Arial" w:cs="Arial"/>
                <w:color w:val="000000"/>
                <w:sz w:val="16"/>
                <w:szCs w:val="16"/>
                <w:lang w:val="es-BO" w:eastAsia="es-BO"/>
              </w:rPr>
            </w:pPr>
            <w:r w:rsidRPr="00A648E9">
              <w:rPr>
                <w:rFonts w:ascii="Arial" w:hAnsi="Arial" w:cs="Arial"/>
                <w:color w:val="000000"/>
                <w:sz w:val="16"/>
                <w:szCs w:val="16"/>
                <w:lang w:val="es-BO" w:eastAsia="es-BO"/>
              </w:rPr>
              <w:t>15.173,71</w:t>
            </w:r>
          </w:p>
        </w:tc>
      </w:tr>
      <w:tr w:rsidR="000730BF" w:rsidRPr="00A648E9" w14:paraId="1F66320F" w14:textId="77777777" w:rsidTr="00A648E9">
        <w:trPr>
          <w:trHeight w:val="297"/>
        </w:trPr>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5872D5" w14:textId="77777777" w:rsidR="000730BF" w:rsidRPr="00A648E9" w:rsidRDefault="000730BF" w:rsidP="00A648E9">
            <w:pPr>
              <w:spacing w:before="40" w:after="40"/>
              <w:jc w:val="center"/>
              <w:rPr>
                <w:rFonts w:ascii="Arial" w:hAnsi="Arial" w:cs="Arial"/>
                <w:b/>
                <w:bCs/>
                <w:color w:val="000000"/>
                <w:sz w:val="16"/>
                <w:szCs w:val="16"/>
                <w:lang w:val="es-BO" w:eastAsia="es-BO"/>
              </w:rPr>
            </w:pPr>
            <w:r w:rsidRPr="00A648E9">
              <w:rPr>
                <w:rFonts w:ascii="Arial" w:hAnsi="Arial" w:cs="Arial"/>
                <w:b/>
                <w:bCs/>
                <w:color w:val="000000"/>
                <w:sz w:val="16"/>
                <w:szCs w:val="16"/>
                <w:lang w:val="es-BO" w:eastAsia="es-BO"/>
              </w:rPr>
              <w:t>3</w:t>
            </w:r>
          </w:p>
        </w:tc>
        <w:tc>
          <w:tcPr>
            <w:tcW w:w="4678" w:type="dxa"/>
            <w:tcBorders>
              <w:top w:val="single" w:sz="4" w:space="0" w:color="auto"/>
              <w:left w:val="nil"/>
              <w:bottom w:val="single" w:sz="4" w:space="0" w:color="auto"/>
              <w:right w:val="single" w:sz="4" w:space="0" w:color="auto"/>
            </w:tcBorders>
            <w:shd w:val="clear" w:color="auto" w:fill="auto"/>
            <w:noWrap/>
            <w:vAlign w:val="center"/>
            <w:hideMark/>
          </w:tcPr>
          <w:p w14:paraId="343A257A" w14:textId="77777777" w:rsidR="000730BF" w:rsidRPr="00A648E9" w:rsidRDefault="000730BF" w:rsidP="00A648E9">
            <w:pPr>
              <w:spacing w:before="40" w:after="40"/>
              <w:rPr>
                <w:rFonts w:ascii="Arial" w:hAnsi="Arial" w:cs="Arial"/>
                <w:color w:val="000000"/>
                <w:sz w:val="16"/>
                <w:szCs w:val="16"/>
                <w:lang w:val="es-BO" w:eastAsia="es-BO"/>
              </w:rPr>
            </w:pPr>
            <w:r w:rsidRPr="00A648E9">
              <w:rPr>
                <w:rFonts w:ascii="Arial" w:hAnsi="Arial" w:cs="Arial"/>
                <w:color w:val="000000"/>
                <w:sz w:val="16"/>
                <w:szCs w:val="16"/>
                <w:lang w:val="es-BO" w:eastAsia="es-BO"/>
              </w:rPr>
              <w:t>Asientos Dobles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35BC99D4" w14:textId="77777777" w:rsidR="000730BF" w:rsidRPr="00A648E9" w:rsidRDefault="000730BF" w:rsidP="00A648E9">
            <w:pPr>
              <w:spacing w:before="40" w:after="40"/>
              <w:jc w:val="right"/>
              <w:rPr>
                <w:rFonts w:ascii="Arial" w:hAnsi="Arial" w:cs="Arial"/>
                <w:color w:val="000000"/>
                <w:sz w:val="16"/>
                <w:szCs w:val="16"/>
                <w:lang w:val="es-BO" w:eastAsia="es-BO"/>
              </w:rPr>
            </w:pPr>
            <w:r w:rsidRPr="00A648E9">
              <w:rPr>
                <w:rFonts w:ascii="Arial" w:hAnsi="Arial" w:cs="Arial"/>
                <w:color w:val="000000"/>
                <w:sz w:val="16"/>
                <w:szCs w:val="16"/>
                <w:lang w:val="es-BO" w:eastAsia="es-BO"/>
              </w:rPr>
              <w:t>1.613,13</w:t>
            </w:r>
          </w:p>
        </w:tc>
      </w:tr>
      <w:tr w:rsidR="000730BF" w:rsidRPr="00A648E9" w14:paraId="336D90A3" w14:textId="77777777" w:rsidTr="00A648E9">
        <w:trPr>
          <w:trHeight w:val="297"/>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2E9B2D56" w14:textId="77777777" w:rsidR="000730BF" w:rsidRPr="00A648E9" w:rsidRDefault="000730BF" w:rsidP="00A648E9">
            <w:pPr>
              <w:spacing w:before="40" w:after="40"/>
              <w:jc w:val="center"/>
              <w:rPr>
                <w:rFonts w:ascii="Arial" w:hAnsi="Arial" w:cs="Arial"/>
                <w:b/>
                <w:bCs/>
                <w:color w:val="000000"/>
                <w:sz w:val="16"/>
                <w:szCs w:val="16"/>
                <w:lang w:val="es-BO" w:eastAsia="es-BO"/>
              </w:rPr>
            </w:pPr>
            <w:r w:rsidRPr="00A648E9">
              <w:rPr>
                <w:rFonts w:ascii="Arial" w:hAnsi="Arial" w:cs="Arial"/>
                <w:b/>
                <w:bCs/>
                <w:color w:val="000000"/>
                <w:sz w:val="16"/>
                <w:szCs w:val="16"/>
                <w:lang w:val="es-BO" w:eastAsia="es-BO"/>
              </w:rPr>
              <w:t>4</w:t>
            </w:r>
          </w:p>
        </w:tc>
        <w:tc>
          <w:tcPr>
            <w:tcW w:w="4678" w:type="dxa"/>
            <w:tcBorders>
              <w:top w:val="nil"/>
              <w:left w:val="nil"/>
              <w:bottom w:val="single" w:sz="4" w:space="0" w:color="auto"/>
              <w:right w:val="single" w:sz="4" w:space="0" w:color="auto"/>
            </w:tcBorders>
            <w:shd w:val="clear" w:color="auto" w:fill="auto"/>
            <w:noWrap/>
            <w:vAlign w:val="center"/>
            <w:hideMark/>
          </w:tcPr>
          <w:p w14:paraId="12270573" w14:textId="77777777" w:rsidR="000730BF" w:rsidRPr="00A648E9" w:rsidRDefault="000730BF" w:rsidP="00A648E9">
            <w:pPr>
              <w:spacing w:before="40" w:after="40"/>
              <w:rPr>
                <w:rFonts w:ascii="Arial" w:hAnsi="Arial" w:cs="Arial"/>
                <w:color w:val="000000"/>
                <w:sz w:val="16"/>
                <w:szCs w:val="16"/>
                <w:lang w:val="es-BO" w:eastAsia="es-BO"/>
              </w:rPr>
            </w:pPr>
            <w:r w:rsidRPr="00A648E9">
              <w:rPr>
                <w:rFonts w:ascii="Arial" w:hAnsi="Arial" w:cs="Arial"/>
                <w:color w:val="000000"/>
                <w:sz w:val="16"/>
                <w:szCs w:val="16"/>
                <w:lang w:val="es-BO" w:eastAsia="es-BO"/>
              </w:rPr>
              <w:t>Asientos Dobles</w:t>
            </w:r>
          </w:p>
        </w:tc>
        <w:tc>
          <w:tcPr>
            <w:tcW w:w="1985" w:type="dxa"/>
            <w:tcBorders>
              <w:top w:val="nil"/>
              <w:left w:val="nil"/>
              <w:bottom w:val="single" w:sz="4" w:space="0" w:color="auto"/>
              <w:right w:val="single" w:sz="4" w:space="0" w:color="auto"/>
            </w:tcBorders>
            <w:shd w:val="clear" w:color="auto" w:fill="auto"/>
            <w:noWrap/>
            <w:vAlign w:val="center"/>
            <w:hideMark/>
          </w:tcPr>
          <w:p w14:paraId="7E08D202" w14:textId="77777777" w:rsidR="000730BF" w:rsidRPr="00A648E9" w:rsidRDefault="000730BF" w:rsidP="00A648E9">
            <w:pPr>
              <w:spacing w:before="40" w:after="40"/>
              <w:jc w:val="right"/>
              <w:rPr>
                <w:rFonts w:ascii="Arial" w:hAnsi="Arial" w:cs="Arial"/>
                <w:color w:val="000000"/>
                <w:sz w:val="16"/>
                <w:szCs w:val="16"/>
                <w:lang w:val="es-BO" w:eastAsia="es-BO"/>
              </w:rPr>
            </w:pPr>
            <w:r w:rsidRPr="00A648E9">
              <w:rPr>
                <w:rFonts w:ascii="Arial" w:hAnsi="Arial" w:cs="Arial"/>
                <w:color w:val="000000"/>
                <w:sz w:val="16"/>
                <w:szCs w:val="16"/>
                <w:lang w:val="es-BO" w:eastAsia="es-BO"/>
              </w:rPr>
              <w:t>1.613,13</w:t>
            </w:r>
          </w:p>
        </w:tc>
      </w:tr>
      <w:tr w:rsidR="000730BF" w:rsidRPr="00A648E9" w14:paraId="2FCBEE36" w14:textId="77777777" w:rsidTr="00A648E9">
        <w:trPr>
          <w:trHeight w:val="297"/>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0D528513" w14:textId="77777777" w:rsidR="000730BF" w:rsidRPr="00A648E9" w:rsidRDefault="000730BF" w:rsidP="00A648E9">
            <w:pPr>
              <w:spacing w:before="40" w:after="40"/>
              <w:jc w:val="center"/>
              <w:rPr>
                <w:rFonts w:ascii="Arial" w:hAnsi="Arial" w:cs="Arial"/>
                <w:b/>
                <w:bCs/>
                <w:color w:val="000000"/>
                <w:sz w:val="16"/>
                <w:szCs w:val="16"/>
                <w:lang w:val="es-BO" w:eastAsia="es-BO"/>
              </w:rPr>
            </w:pPr>
            <w:r w:rsidRPr="00A648E9">
              <w:rPr>
                <w:rFonts w:ascii="Arial" w:hAnsi="Arial" w:cs="Arial"/>
                <w:b/>
                <w:bCs/>
                <w:color w:val="000000"/>
                <w:sz w:val="16"/>
                <w:szCs w:val="16"/>
                <w:lang w:val="es-BO" w:eastAsia="es-BO"/>
              </w:rPr>
              <w:t>5</w:t>
            </w:r>
          </w:p>
        </w:tc>
        <w:tc>
          <w:tcPr>
            <w:tcW w:w="4678" w:type="dxa"/>
            <w:tcBorders>
              <w:top w:val="nil"/>
              <w:left w:val="nil"/>
              <w:bottom w:val="single" w:sz="4" w:space="0" w:color="auto"/>
              <w:right w:val="single" w:sz="4" w:space="0" w:color="auto"/>
            </w:tcBorders>
            <w:shd w:val="clear" w:color="auto" w:fill="auto"/>
            <w:noWrap/>
            <w:vAlign w:val="center"/>
            <w:hideMark/>
          </w:tcPr>
          <w:p w14:paraId="31C7E4CC" w14:textId="77777777" w:rsidR="000730BF" w:rsidRPr="00A648E9" w:rsidRDefault="000730BF" w:rsidP="00A648E9">
            <w:pPr>
              <w:spacing w:before="40" w:after="40"/>
              <w:rPr>
                <w:rFonts w:ascii="Arial" w:hAnsi="Arial" w:cs="Arial"/>
                <w:color w:val="000000"/>
                <w:sz w:val="16"/>
                <w:szCs w:val="16"/>
                <w:lang w:val="es-BO" w:eastAsia="es-BO"/>
              </w:rPr>
            </w:pPr>
            <w:r w:rsidRPr="00A648E9">
              <w:rPr>
                <w:rFonts w:ascii="Arial" w:hAnsi="Arial" w:cs="Arial"/>
                <w:color w:val="000000"/>
                <w:sz w:val="16"/>
                <w:szCs w:val="16"/>
                <w:lang w:val="es-BO" w:eastAsia="es-BO"/>
              </w:rPr>
              <w:t>Asientos Dobles</w:t>
            </w:r>
          </w:p>
        </w:tc>
        <w:tc>
          <w:tcPr>
            <w:tcW w:w="1985" w:type="dxa"/>
            <w:tcBorders>
              <w:top w:val="nil"/>
              <w:left w:val="nil"/>
              <w:bottom w:val="single" w:sz="4" w:space="0" w:color="auto"/>
              <w:right w:val="single" w:sz="4" w:space="0" w:color="auto"/>
            </w:tcBorders>
            <w:shd w:val="clear" w:color="auto" w:fill="auto"/>
            <w:noWrap/>
            <w:vAlign w:val="center"/>
            <w:hideMark/>
          </w:tcPr>
          <w:p w14:paraId="5CA1371B" w14:textId="77777777" w:rsidR="000730BF" w:rsidRPr="00A648E9" w:rsidRDefault="000730BF" w:rsidP="00A648E9">
            <w:pPr>
              <w:spacing w:before="40" w:after="40"/>
              <w:jc w:val="right"/>
              <w:rPr>
                <w:rFonts w:ascii="Arial" w:hAnsi="Arial" w:cs="Arial"/>
                <w:color w:val="000000"/>
                <w:sz w:val="16"/>
                <w:szCs w:val="16"/>
                <w:lang w:val="es-BO" w:eastAsia="es-BO"/>
              </w:rPr>
            </w:pPr>
            <w:r w:rsidRPr="00A648E9">
              <w:rPr>
                <w:rFonts w:ascii="Arial" w:hAnsi="Arial" w:cs="Arial"/>
                <w:color w:val="000000"/>
                <w:sz w:val="16"/>
                <w:szCs w:val="16"/>
                <w:lang w:val="es-BO" w:eastAsia="es-BO"/>
              </w:rPr>
              <w:t>1.613,13</w:t>
            </w:r>
          </w:p>
        </w:tc>
      </w:tr>
      <w:tr w:rsidR="000730BF" w:rsidRPr="00A648E9" w14:paraId="54A1C602" w14:textId="77777777" w:rsidTr="00A648E9">
        <w:trPr>
          <w:trHeight w:val="297"/>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3D7E5A92" w14:textId="77777777" w:rsidR="000730BF" w:rsidRPr="00A648E9" w:rsidRDefault="000730BF" w:rsidP="00A648E9">
            <w:pPr>
              <w:spacing w:before="40" w:after="40"/>
              <w:jc w:val="center"/>
              <w:rPr>
                <w:rFonts w:ascii="Arial" w:hAnsi="Arial" w:cs="Arial"/>
                <w:b/>
                <w:bCs/>
                <w:color w:val="000000"/>
                <w:sz w:val="16"/>
                <w:szCs w:val="16"/>
                <w:lang w:val="es-BO" w:eastAsia="es-BO"/>
              </w:rPr>
            </w:pPr>
            <w:r w:rsidRPr="00A648E9">
              <w:rPr>
                <w:rFonts w:ascii="Arial" w:hAnsi="Arial" w:cs="Arial"/>
                <w:b/>
                <w:bCs/>
                <w:color w:val="000000"/>
                <w:sz w:val="16"/>
                <w:szCs w:val="16"/>
                <w:lang w:val="es-BO" w:eastAsia="es-BO"/>
              </w:rPr>
              <w:t>6</w:t>
            </w:r>
          </w:p>
        </w:tc>
        <w:tc>
          <w:tcPr>
            <w:tcW w:w="4678" w:type="dxa"/>
            <w:tcBorders>
              <w:top w:val="nil"/>
              <w:left w:val="nil"/>
              <w:bottom w:val="single" w:sz="4" w:space="0" w:color="auto"/>
              <w:right w:val="single" w:sz="4" w:space="0" w:color="auto"/>
            </w:tcBorders>
            <w:shd w:val="clear" w:color="auto" w:fill="auto"/>
            <w:noWrap/>
            <w:vAlign w:val="center"/>
            <w:hideMark/>
          </w:tcPr>
          <w:p w14:paraId="33655B6C" w14:textId="77777777" w:rsidR="000730BF" w:rsidRPr="00A648E9" w:rsidRDefault="000730BF" w:rsidP="00A648E9">
            <w:pPr>
              <w:spacing w:before="40" w:after="40"/>
              <w:rPr>
                <w:rFonts w:ascii="Arial" w:hAnsi="Arial" w:cs="Arial"/>
                <w:color w:val="000000"/>
                <w:sz w:val="16"/>
                <w:szCs w:val="16"/>
                <w:lang w:val="es-BO" w:eastAsia="es-BO"/>
              </w:rPr>
            </w:pPr>
            <w:r w:rsidRPr="00A648E9">
              <w:rPr>
                <w:rFonts w:ascii="Arial" w:hAnsi="Arial" w:cs="Arial"/>
                <w:color w:val="000000"/>
                <w:sz w:val="16"/>
                <w:szCs w:val="16"/>
                <w:lang w:val="es-BO" w:eastAsia="es-BO"/>
              </w:rPr>
              <w:t>Asientos Dobles</w:t>
            </w:r>
          </w:p>
        </w:tc>
        <w:tc>
          <w:tcPr>
            <w:tcW w:w="1985" w:type="dxa"/>
            <w:tcBorders>
              <w:top w:val="nil"/>
              <w:left w:val="nil"/>
              <w:bottom w:val="single" w:sz="4" w:space="0" w:color="auto"/>
              <w:right w:val="single" w:sz="4" w:space="0" w:color="auto"/>
            </w:tcBorders>
            <w:shd w:val="clear" w:color="auto" w:fill="auto"/>
            <w:noWrap/>
            <w:vAlign w:val="center"/>
            <w:hideMark/>
          </w:tcPr>
          <w:p w14:paraId="5271038B" w14:textId="77777777" w:rsidR="000730BF" w:rsidRPr="00A648E9" w:rsidRDefault="000730BF" w:rsidP="00A648E9">
            <w:pPr>
              <w:spacing w:before="40" w:after="40"/>
              <w:jc w:val="right"/>
              <w:rPr>
                <w:rFonts w:ascii="Arial" w:hAnsi="Arial" w:cs="Arial"/>
                <w:color w:val="000000"/>
                <w:sz w:val="16"/>
                <w:szCs w:val="16"/>
                <w:lang w:val="es-BO" w:eastAsia="es-BO"/>
              </w:rPr>
            </w:pPr>
            <w:r w:rsidRPr="00A648E9">
              <w:rPr>
                <w:rFonts w:ascii="Arial" w:hAnsi="Arial" w:cs="Arial"/>
                <w:color w:val="000000"/>
                <w:sz w:val="16"/>
                <w:szCs w:val="16"/>
                <w:lang w:val="es-BO" w:eastAsia="es-BO"/>
              </w:rPr>
              <w:t>1.613,13</w:t>
            </w:r>
          </w:p>
        </w:tc>
      </w:tr>
      <w:tr w:rsidR="000730BF" w:rsidRPr="00A648E9" w14:paraId="7033963A" w14:textId="77777777" w:rsidTr="00A648E9">
        <w:trPr>
          <w:trHeight w:val="297"/>
        </w:trPr>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3624C0" w14:textId="77777777" w:rsidR="000730BF" w:rsidRPr="00A648E9" w:rsidRDefault="000730BF" w:rsidP="00A648E9">
            <w:pPr>
              <w:spacing w:before="40" w:after="40"/>
              <w:jc w:val="center"/>
              <w:rPr>
                <w:rFonts w:ascii="Arial" w:hAnsi="Arial" w:cs="Arial"/>
                <w:b/>
                <w:bCs/>
                <w:color w:val="000000"/>
                <w:sz w:val="16"/>
                <w:szCs w:val="16"/>
                <w:lang w:val="es-BO" w:eastAsia="es-BO"/>
              </w:rPr>
            </w:pPr>
            <w:r w:rsidRPr="00A648E9">
              <w:rPr>
                <w:rFonts w:ascii="Arial" w:hAnsi="Arial" w:cs="Arial"/>
                <w:b/>
                <w:bCs/>
                <w:color w:val="000000"/>
                <w:sz w:val="16"/>
                <w:szCs w:val="16"/>
                <w:lang w:val="es-BO" w:eastAsia="es-BO"/>
              </w:rPr>
              <w:t>7</w:t>
            </w:r>
          </w:p>
        </w:tc>
        <w:tc>
          <w:tcPr>
            <w:tcW w:w="4678" w:type="dxa"/>
            <w:tcBorders>
              <w:top w:val="single" w:sz="4" w:space="0" w:color="auto"/>
              <w:left w:val="nil"/>
              <w:bottom w:val="single" w:sz="4" w:space="0" w:color="auto"/>
              <w:right w:val="single" w:sz="4" w:space="0" w:color="auto"/>
            </w:tcBorders>
            <w:shd w:val="clear" w:color="auto" w:fill="auto"/>
            <w:noWrap/>
            <w:vAlign w:val="center"/>
            <w:hideMark/>
          </w:tcPr>
          <w:p w14:paraId="012CB46B" w14:textId="77777777" w:rsidR="000730BF" w:rsidRPr="00A648E9" w:rsidRDefault="000730BF" w:rsidP="00A648E9">
            <w:pPr>
              <w:spacing w:before="40" w:after="40"/>
              <w:rPr>
                <w:rFonts w:ascii="Arial" w:hAnsi="Arial" w:cs="Arial"/>
                <w:color w:val="000000"/>
                <w:sz w:val="16"/>
                <w:szCs w:val="16"/>
                <w:lang w:val="es-BO" w:eastAsia="es-BO"/>
              </w:rPr>
            </w:pPr>
            <w:r w:rsidRPr="00A648E9">
              <w:rPr>
                <w:rFonts w:ascii="Arial" w:hAnsi="Arial" w:cs="Arial"/>
                <w:color w:val="000000"/>
                <w:sz w:val="16"/>
                <w:szCs w:val="16"/>
                <w:lang w:val="es-BO" w:eastAsia="es-BO"/>
              </w:rPr>
              <w:t>Asientos Dobles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2B12181B" w14:textId="77777777" w:rsidR="000730BF" w:rsidRPr="00A648E9" w:rsidRDefault="000730BF" w:rsidP="00A648E9">
            <w:pPr>
              <w:spacing w:before="40" w:after="40"/>
              <w:jc w:val="right"/>
              <w:rPr>
                <w:rFonts w:ascii="Arial" w:hAnsi="Arial" w:cs="Arial"/>
                <w:color w:val="000000"/>
                <w:sz w:val="16"/>
                <w:szCs w:val="16"/>
                <w:lang w:val="es-BO" w:eastAsia="es-BO"/>
              </w:rPr>
            </w:pPr>
            <w:r w:rsidRPr="00A648E9">
              <w:rPr>
                <w:rFonts w:ascii="Arial" w:hAnsi="Arial" w:cs="Arial"/>
                <w:color w:val="000000"/>
                <w:sz w:val="16"/>
                <w:szCs w:val="16"/>
                <w:lang w:val="es-BO" w:eastAsia="es-BO"/>
              </w:rPr>
              <w:t>1.613,13</w:t>
            </w:r>
          </w:p>
        </w:tc>
      </w:tr>
      <w:tr w:rsidR="000730BF" w:rsidRPr="00A648E9" w14:paraId="661E39A6" w14:textId="77777777" w:rsidTr="00A648E9">
        <w:trPr>
          <w:trHeight w:val="297"/>
        </w:trPr>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173349" w14:textId="77777777" w:rsidR="000730BF" w:rsidRPr="00A648E9" w:rsidRDefault="000730BF" w:rsidP="00A648E9">
            <w:pPr>
              <w:spacing w:before="40" w:after="40"/>
              <w:jc w:val="center"/>
              <w:rPr>
                <w:rFonts w:ascii="Arial" w:hAnsi="Arial" w:cs="Arial"/>
                <w:b/>
                <w:bCs/>
                <w:color w:val="000000"/>
                <w:sz w:val="16"/>
                <w:szCs w:val="16"/>
                <w:lang w:val="es-BO" w:eastAsia="es-BO"/>
              </w:rPr>
            </w:pPr>
            <w:r w:rsidRPr="00A648E9">
              <w:rPr>
                <w:rFonts w:ascii="Arial" w:hAnsi="Arial" w:cs="Arial"/>
                <w:b/>
                <w:bCs/>
                <w:color w:val="000000"/>
                <w:sz w:val="16"/>
                <w:szCs w:val="16"/>
                <w:lang w:val="es-BO" w:eastAsia="es-BO"/>
              </w:rPr>
              <w:t>8</w:t>
            </w:r>
          </w:p>
        </w:tc>
        <w:tc>
          <w:tcPr>
            <w:tcW w:w="4678" w:type="dxa"/>
            <w:tcBorders>
              <w:top w:val="single" w:sz="4" w:space="0" w:color="auto"/>
              <w:left w:val="nil"/>
              <w:bottom w:val="single" w:sz="4" w:space="0" w:color="auto"/>
              <w:right w:val="single" w:sz="4" w:space="0" w:color="auto"/>
            </w:tcBorders>
            <w:shd w:val="clear" w:color="auto" w:fill="auto"/>
            <w:noWrap/>
            <w:vAlign w:val="center"/>
            <w:hideMark/>
          </w:tcPr>
          <w:p w14:paraId="43172B4C" w14:textId="77777777" w:rsidR="000730BF" w:rsidRPr="00A648E9" w:rsidRDefault="000730BF" w:rsidP="00A648E9">
            <w:pPr>
              <w:spacing w:before="40" w:after="40"/>
              <w:rPr>
                <w:rFonts w:ascii="Arial" w:hAnsi="Arial" w:cs="Arial"/>
                <w:color w:val="000000"/>
                <w:sz w:val="16"/>
                <w:szCs w:val="16"/>
                <w:lang w:val="es-BO" w:eastAsia="es-BO"/>
              </w:rPr>
            </w:pPr>
            <w:r w:rsidRPr="00A648E9">
              <w:rPr>
                <w:rFonts w:ascii="Arial" w:hAnsi="Arial" w:cs="Arial"/>
                <w:color w:val="000000"/>
                <w:sz w:val="16"/>
                <w:szCs w:val="16"/>
                <w:lang w:val="es-BO" w:eastAsia="es-BO"/>
              </w:rPr>
              <w:t>Asientos Dobles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6AE4C9CA" w14:textId="77777777" w:rsidR="000730BF" w:rsidRPr="00A648E9" w:rsidRDefault="000730BF" w:rsidP="00A648E9">
            <w:pPr>
              <w:spacing w:before="40" w:after="40"/>
              <w:jc w:val="right"/>
              <w:rPr>
                <w:rFonts w:ascii="Arial" w:hAnsi="Arial" w:cs="Arial"/>
                <w:color w:val="000000"/>
                <w:sz w:val="16"/>
                <w:szCs w:val="16"/>
                <w:lang w:val="es-BO" w:eastAsia="es-BO"/>
              </w:rPr>
            </w:pPr>
            <w:r w:rsidRPr="00A648E9">
              <w:rPr>
                <w:rFonts w:ascii="Arial" w:hAnsi="Arial" w:cs="Arial"/>
                <w:color w:val="000000"/>
                <w:sz w:val="16"/>
                <w:szCs w:val="16"/>
                <w:lang w:val="es-BO" w:eastAsia="es-BO"/>
              </w:rPr>
              <w:t>1.613,13</w:t>
            </w:r>
          </w:p>
        </w:tc>
      </w:tr>
      <w:tr w:rsidR="000730BF" w:rsidRPr="00A648E9" w14:paraId="061FBBF9" w14:textId="77777777" w:rsidTr="00A648E9">
        <w:trPr>
          <w:trHeight w:val="297"/>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30968B78" w14:textId="77777777" w:rsidR="000730BF" w:rsidRPr="00A648E9" w:rsidRDefault="000730BF" w:rsidP="00A648E9">
            <w:pPr>
              <w:spacing w:before="40" w:after="40"/>
              <w:jc w:val="center"/>
              <w:rPr>
                <w:rFonts w:ascii="Arial" w:hAnsi="Arial" w:cs="Arial"/>
                <w:b/>
                <w:bCs/>
                <w:color w:val="000000"/>
                <w:sz w:val="16"/>
                <w:szCs w:val="16"/>
                <w:lang w:val="es-BO" w:eastAsia="es-BO"/>
              </w:rPr>
            </w:pPr>
            <w:r w:rsidRPr="00A648E9">
              <w:rPr>
                <w:rFonts w:ascii="Arial" w:hAnsi="Arial" w:cs="Arial"/>
                <w:b/>
                <w:bCs/>
                <w:color w:val="000000"/>
                <w:sz w:val="16"/>
                <w:szCs w:val="16"/>
                <w:lang w:val="es-BO" w:eastAsia="es-BO"/>
              </w:rPr>
              <w:t>9</w:t>
            </w:r>
          </w:p>
        </w:tc>
        <w:tc>
          <w:tcPr>
            <w:tcW w:w="4678" w:type="dxa"/>
            <w:tcBorders>
              <w:top w:val="nil"/>
              <w:left w:val="nil"/>
              <w:bottom w:val="single" w:sz="4" w:space="0" w:color="auto"/>
              <w:right w:val="single" w:sz="4" w:space="0" w:color="auto"/>
            </w:tcBorders>
            <w:shd w:val="clear" w:color="auto" w:fill="auto"/>
            <w:noWrap/>
            <w:vAlign w:val="center"/>
            <w:hideMark/>
          </w:tcPr>
          <w:p w14:paraId="1A713F3B" w14:textId="77777777" w:rsidR="000730BF" w:rsidRPr="00A648E9" w:rsidRDefault="000730BF" w:rsidP="00A648E9">
            <w:pPr>
              <w:spacing w:before="40" w:after="40"/>
              <w:rPr>
                <w:rFonts w:ascii="Arial" w:hAnsi="Arial" w:cs="Arial"/>
                <w:color w:val="000000"/>
                <w:sz w:val="16"/>
                <w:szCs w:val="16"/>
                <w:lang w:val="es-BO" w:eastAsia="es-BO"/>
              </w:rPr>
            </w:pPr>
            <w:r w:rsidRPr="00A648E9">
              <w:rPr>
                <w:rFonts w:ascii="Arial" w:hAnsi="Arial" w:cs="Arial"/>
                <w:color w:val="000000"/>
                <w:sz w:val="16"/>
                <w:szCs w:val="16"/>
                <w:lang w:val="es-BO" w:eastAsia="es-BO"/>
              </w:rPr>
              <w:t>Mesa plegable</w:t>
            </w:r>
          </w:p>
        </w:tc>
        <w:tc>
          <w:tcPr>
            <w:tcW w:w="1985" w:type="dxa"/>
            <w:tcBorders>
              <w:top w:val="nil"/>
              <w:left w:val="nil"/>
              <w:bottom w:val="single" w:sz="4" w:space="0" w:color="auto"/>
              <w:right w:val="single" w:sz="4" w:space="0" w:color="auto"/>
            </w:tcBorders>
            <w:shd w:val="clear" w:color="auto" w:fill="auto"/>
            <w:noWrap/>
            <w:vAlign w:val="center"/>
            <w:hideMark/>
          </w:tcPr>
          <w:p w14:paraId="05937C99" w14:textId="77777777" w:rsidR="000730BF" w:rsidRPr="00A648E9" w:rsidRDefault="000730BF" w:rsidP="00A648E9">
            <w:pPr>
              <w:spacing w:before="40" w:after="40"/>
              <w:jc w:val="right"/>
              <w:rPr>
                <w:rFonts w:ascii="Arial" w:hAnsi="Arial" w:cs="Arial"/>
                <w:color w:val="000000"/>
                <w:sz w:val="16"/>
                <w:szCs w:val="16"/>
                <w:lang w:val="es-BO" w:eastAsia="es-BO"/>
              </w:rPr>
            </w:pPr>
            <w:r w:rsidRPr="00A648E9">
              <w:rPr>
                <w:rFonts w:ascii="Arial" w:hAnsi="Arial" w:cs="Arial"/>
                <w:color w:val="000000"/>
                <w:sz w:val="16"/>
                <w:szCs w:val="16"/>
                <w:lang w:val="es-BO" w:eastAsia="es-BO"/>
              </w:rPr>
              <w:t>1.388,99</w:t>
            </w:r>
          </w:p>
        </w:tc>
      </w:tr>
      <w:tr w:rsidR="000730BF" w:rsidRPr="00A648E9" w14:paraId="17390B60" w14:textId="77777777" w:rsidTr="00A648E9">
        <w:trPr>
          <w:trHeight w:val="297"/>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0A7AF064" w14:textId="77777777" w:rsidR="000730BF" w:rsidRPr="00A648E9" w:rsidRDefault="000730BF" w:rsidP="00A648E9">
            <w:pPr>
              <w:spacing w:before="40" w:after="40"/>
              <w:jc w:val="center"/>
              <w:rPr>
                <w:rFonts w:ascii="Arial" w:hAnsi="Arial" w:cs="Arial"/>
                <w:b/>
                <w:bCs/>
                <w:color w:val="000000"/>
                <w:sz w:val="16"/>
                <w:szCs w:val="16"/>
                <w:lang w:val="es-BO" w:eastAsia="es-BO"/>
              </w:rPr>
            </w:pPr>
            <w:r w:rsidRPr="00A648E9">
              <w:rPr>
                <w:rFonts w:ascii="Arial" w:hAnsi="Arial" w:cs="Arial"/>
                <w:b/>
                <w:bCs/>
                <w:color w:val="000000"/>
                <w:sz w:val="16"/>
                <w:szCs w:val="16"/>
                <w:lang w:val="es-BO" w:eastAsia="es-BO"/>
              </w:rPr>
              <w:t>10</w:t>
            </w:r>
          </w:p>
        </w:tc>
        <w:tc>
          <w:tcPr>
            <w:tcW w:w="4678" w:type="dxa"/>
            <w:tcBorders>
              <w:top w:val="nil"/>
              <w:left w:val="nil"/>
              <w:bottom w:val="single" w:sz="4" w:space="0" w:color="auto"/>
              <w:right w:val="single" w:sz="4" w:space="0" w:color="auto"/>
            </w:tcBorders>
            <w:shd w:val="clear" w:color="auto" w:fill="auto"/>
            <w:noWrap/>
            <w:vAlign w:val="center"/>
            <w:hideMark/>
          </w:tcPr>
          <w:p w14:paraId="2964D0E5" w14:textId="77777777" w:rsidR="000730BF" w:rsidRPr="00A648E9" w:rsidRDefault="000730BF" w:rsidP="00A648E9">
            <w:pPr>
              <w:spacing w:before="40" w:after="40"/>
              <w:rPr>
                <w:rFonts w:ascii="Arial" w:hAnsi="Arial" w:cs="Arial"/>
                <w:color w:val="000000"/>
                <w:sz w:val="16"/>
                <w:szCs w:val="16"/>
                <w:lang w:val="es-BO" w:eastAsia="es-BO"/>
              </w:rPr>
            </w:pPr>
            <w:r w:rsidRPr="00A648E9">
              <w:rPr>
                <w:rFonts w:ascii="Arial" w:hAnsi="Arial" w:cs="Arial"/>
                <w:color w:val="000000"/>
                <w:sz w:val="16"/>
                <w:szCs w:val="16"/>
                <w:lang w:val="es-BO" w:eastAsia="es-BO"/>
              </w:rPr>
              <w:t>Escritorio operativo</w:t>
            </w:r>
          </w:p>
        </w:tc>
        <w:tc>
          <w:tcPr>
            <w:tcW w:w="1985" w:type="dxa"/>
            <w:tcBorders>
              <w:top w:val="nil"/>
              <w:left w:val="nil"/>
              <w:bottom w:val="single" w:sz="4" w:space="0" w:color="auto"/>
              <w:right w:val="single" w:sz="4" w:space="0" w:color="auto"/>
            </w:tcBorders>
            <w:shd w:val="clear" w:color="auto" w:fill="auto"/>
            <w:noWrap/>
            <w:vAlign w:val="center"/>
            <w:hideMark/>
          </w:tcPr>
          <w:p w14:paraId="1BAEAD3F" w14:textId="77777777" w:rsidR="000730BF" w:rsidRPr="00A648E9" w:rsidRDefault="000730BF" w:rsidP="00A648E9">
            <w:pPr>
              <w:spacing w:before="40" w:after="40"/>
              <w:jc w:val="right"/>
              <w:rPr>
                <w:rFonts w:ascii="Arial" w:hAnsi="Arial" w:cs="Arial"/>
                <w:color w:val="000000"/>
                <w:sz w:val="16"/>
                <w:szCs w:val="16"/>
                <w:lang w:val="es-BO" w:eastAsia="es-BO"/>
              </w:rPr>
            </w:pPr>
            <w:r w:rsidRPr="00A648E9">
              <w:rPr>
                <w:rFonts w:ascii="Arial" w:hAnsi="Arial" w:cs="Arial"/>
                <w:color w:val="000000"/>
                <w:sz w:val="16"/>
                <w:szCs w:val="16"/>
                <w:lang w:val="es-BO" w:eastAsia="es-BO"/>
              </w:rPr>
              <w:t>2.279,21</w:t>
            </w:r>
          </w:p>
        </w:tc>
      </w:tr>
      <w:tr w:rsidR="000730BF" w:rsidRPr="00A648E9" w14:paraId="6D68FB9E" w14:textId="77777777" w:rsidTr="00A648E9">
        <w:trPr>
          <w:trHeight w:val="297"/>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02763247" w14:textId="77777777" w:rsidR="000730BF" w:rsidRPr="00A648E9" w:rsidRDefault="000730BF" w:rsidP="00A648E9">
            <w:pPr>
              <w:spacing w:before="40" w:after="40"/>
              <w:jc w:val="center"/>
              <w:rPr>
                <w:rFonts w:ascii="Arial" w:hAnsi="Arial" w:cs="Arial"/>
                <w:b/>
                <w:bCs/>
                <w:color w:val="000000"/>
                <w:sz w:val="16"/>
                <w:szCs w:val="16"/>
                <w:lang w:val="es-BO" w:eastAsia="es-BO"/>
              </w:rPr>
            </w:pPr>
            <w:r w:rsidRPr="00A648E9">
              <w:rPr>
                <w:rFonts w:ascii="Arial" w:hAnsi="Arial" w:cs="Arial"/>
                <w:b/>
                <w:bCs/>
                <w:color w:val="000000"/>
                <w:sz w:val="16"/>
                <w:szCs w:val="16"/>
                <w:lang w:val="es-BO" w:eastAsia="es-BO"/>
              </w:rPr>
              <w:t>11</w:t>
            </w:r>
          </w:p>
        </w:tc>
        <w:tc>
          <w:tcPr>
            <w:tcW w:w="4678" w:type="dxa"/>
            <w:tcBorders>
              <w:top w:val="nil"/>
              <w:left w:val="nil"/>
              <w:bottom w:val="single" w:sz="4" w:space="0" w:color="auto"/>
              <w:right w:val="single" w:sz="4" w:space="0" w:color="auto"/>
            </w:tcBorders>
            <w:shd w:val="clear" w:color="auto" w:fill="auto"/>
            <w:noWrap/>
            <w:vAlign w:val="center"/>
            <w:hideMark/>
          </w:tcPr>
          <w:p w14:paraId="0B737D73" w14:textId="77777777" w:rsidR="000730BF" w:rsidRPr="00A648E9" w:rsidRDefault="000730BF" w:rsidP="00A648E9">
            <w:pPr>
              <w:spacing w:before="40" w:after="40"/>
              <w:rPr>
                <w:rFonts w:ascii="Arial" w:hAnsi="Arial" w:cs="Arial"/>
                <w:color w:val="000000"/>
                <w:sz w:val="16"/>
                <w:szCs w:val="16"/>
                <w:lang w:val="es-BO" w:eastAsia="es-BO"/>
              </w:rPr>
            </w:pPr>
            <w:r w:rsidRPr="00A648E9">
              <w:rPr>
                <w:rFonts w:ascii="Arial" w:hAnsi="Arial" w:cs="Arial"/>
                <w:color w:val="000000"/>
                <w:sz w:val="16"/>
                <w:szCs w:val="16"/>
                <w:lang w:val="es-BO" w:eastAsia="es-BO"/>
              </w:rPr>
              <w:t>Escritorio operativo</w:t>
            </w:r>
          </w:p>
        </w:tc>
        <w:tc>
          <w:tcPr>
            <w:tcW w:w="1985" w:type="dxa"/>
            <w:tcBorders>
              <w:top w:val="nil"/>
              <w:left w:val="nil"/>
              <w:bottom w:val="single" w:sz="4" w:space="0" w:color="auto"/>
              <w:right w:val="single" w:sz="4" w:space="0" w:color="auto"/>
            </w:tcBorders>
            <w:shd w:val="clear" w:color="auto" w:fill="auto"/>
            <w:noWrap/>
            <w:vAlign w:val="center"/>
            <w:hideMark/>
          </w:tcPr>
          <w:p w14:paraId="68A06C56" w14:textId="77777777" w:rsidR="000730BF" w:rsidRPr="00A648E9" w:rsidRDefault="000730BF" w:rsidP="00A648E9">
            <w:pPr>
              <w:spacing w:before="40" w:after="40"/>
              <w:jc w:val="right"/>
              <w:rPr>
                <w:rFonts w:ascii="Arial" w:hAnsi="Arial" w:cs="Arial"/>
                <w:color w:val="000000"/>
                <w:sz w:val="16"/>
                <w:szCs w:val="16"/>
                <w:lang w:val="es-BO" w:eastAsia="es-BO"/>
              </w:rPr>
            </w:pPr>
            <w:r w:rsidRPr="00A648E9">
              <w:rPr>
                <w:rFonts w:ascii="Arial" w:hAnsi="Arial" w:cs="Arial"/>
                <w:color w:val="000000"/>
                <w:sz w:val="16"/>
                <w:szCs w:val="16"/>
                <w:lang w:val="es-BO" w:eastAsia="es-BO"/>
              </w:rPr>
              <w:t>2.279,21</w:t>
            </w:r>
          </w:p>
        </w:tc>
      </w:tr>
      <w:tr w:rsidR="000730BF" w:rsidRPr="00A648E9" w14:paraId="63ADDD43" w14:textId="77777777" w:rsidTr="00A648E9">
        <w:trPr>
          <w:trHeight w:val="297"/>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6F89CBE4" w14:textId="77777777" w:rsidR="000730BF" w:rsidRPr="00A648E9" w:rsidRDefault="000730BF" w:rsidP="00A648E9">
            <w:pPr>
              <w:spacing w:before="40" w:after="40"/>
              <w:jc w:val="center"/>
              <w:rPr>
                <w:rFonts w:ascii="Arial" w:hAnsi="Arial" w:cs="Arial"/>
                <w:b/>
                <w:bCs/>
                <w:color w:val="000000"/>
                <w:sz w:val="16"/>
                <w:szCs w:val="16"/>
                <w:lang w:val="es-BO" w:eastAsia="es-BO"/>
              </w:rPr>
            </w:pPr>
            <w:r w:rsidRPr="00A648E9">
              <w:rPr>
                <w:rFonts w:ascii="Arial" w:hAnsi="Arial" w:cs="Arial"/>
                <w:b/>
                <w:bCs/>
                <w:color w:val="000000"/>
                <w:sz w:val="16"/>
                <w:szCs w:val="16"/>
                <w:lang w:val="es-BO" w:eastAsia="es-BO"/>
              </w:rPr>
              <w:t>12</w:t>
            </w:r>
          </w:p>
        </w:tc>
        <w:tc>
          <w:tcPr>
            <w:tcW w:w="4678" w:type="dxa"/>
            <w:tcBorders>
              <w:top w:val="nil"/>
              <w:left w:val="nil"/>
              <w:bottom w:val="single" w:sz="4" w:space="0" w:color="auto"/>
              <w:right w:val="single" w:sz="4" w:space="0" w:color="auto"/>
            </w:tcBorders>
            <w:shd w:val="clear" w:color="auto" w:fill="auto"/>
            <w:noWrap/>
            <w:vAlign w:val="center"/>
            <w:hideMark/>
          </w:tcPr>
          <w:p w14:paraId="145FCE76" w14:textId="77777777" w:rsidR="000730BF" w:rsidRPr="00A648E9" w:rsidRDefault="000730BF" w:rsidP="00A648E9">
            <w:pPr>
              <w:spacing w:before="40" w:after="40"/>
              <w:rPr>
                <w:rFonts w:ascii="Arial" w:hAnsi="Arial" w:cs="Arial"/>
                <w:color w:val="000000"/>
                <w:sz w:val="16"/>
                <w:szCs w:val="16"/>
                <w:lang w:val="es-BO" w:eastAsia="es-BO"/>
              </w:rPr>
            </w:pPr>
            <w:r w:rsidRPr="00A648E9">
              <w:rPr>
                <w:rFonts w:ascii="Arial" w:hAnsi="Arial" w:cs="Arial"/>
                <w:color w:val="000000"/>
                <w:sz w:val="16"/>
                <w:szCs w:val="16"/>
                <w:lang w:val="es-BO" w:eastAsia="es-BO"/>
              </w:rPr>
              <w:t>Escritorio operativo</w:t>
            </w:r>
          </w:p>
        </w:tc>
        <w:tc>
          <w:tcPr>
            <w:tcW w:w="1985" w:type="dxa"/>
            <w:tcBorders>
              <w:top w:val="nil"/>
              <w:left w:val="nil"/>
              <w:bottom w:val="single" w:sz="4" w:space="0" w:color="auto"/>
              <w:right w:val="single" w:sz="4" w:space="0" w:color="auto"/>
            </w:tcBorders>
            <w:shd w:val="clear" w:color="auto" w:fill="auto"/>
            <w:noWrap/>
            <w:vAlign w:val="center"/>
            <w:hideMark/>
          </w:tcPr>
          <w:p w14:paraId="3A80363F" w14:textId="77777777" w:rsidR="000730BF" w:rsidRPr="00A648E9" w:rsidRDefault="000730BF" w:rsidP="00A648E9">
            <w:pPr>
              <w:spacing w:before="40" w:after="40"/>
              <w:jc w:val="right"/>
              <w:rPr>
                <w:rFonts w:ascii="Arial" w:hAnsi="Arial" w:cs="Arial"/>
                <w:color w:val="000000"/>
                <w:sz w:val="16"/>
                <w:szCs w:val="16"/>
                <w:lang w:val="es-BO" w:eastAsia="es-BO"/>
              </w:rPr>
            </w:pPr>
            <w:r w:rsidRPr="00A648E9">
              <w:rPr>
                <w:rFonts w:ascii="Arial" w:hAnsi="Arial" w:cs="Arial"/>
                <w:color w:val="000000"/>
                <w:sz w:val="16"/>
                <w:szCs w:val="16"/>
                <w:lang w:val="es-BO" w:eastAsia="es-BO"/>
              </w:rPr>
              <w:t>2.279,21</w:t>
            </w:r>
          </w:p>
        </w:tc>
      </w:tr>
      <w:tr w:rsidR="000730BF" w:rsidRPr="00A648E9" w14:paraId="68116D17" w14:textId="77777777" w:rsidTr="00A648E9">
        <w:trPr>
          <w:trHeight w:val="297"/>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200E2D08" w14:textId="77777777" w:rsidR="000730BF" w:rsidRPr="00A648E9" w:rsidRDefault="000730BF" w:rsidP="00A648E9">
            <w:pPr>
              <w:spacing w:before="40" w:after="40"/>
              <w:jc w:val="center"/>
              <w:rPr>
                <w:rFonts w:ascii="Arial" w:hAnsi="Arial" w:cs="Arial"/>
                <w:b/>
                <w:bCs/>
                <w:color w:val="000000"/>
                <w:sz w:val="16"/>
                <w:szCs w:val="16"/>
                <w:lang w:val="es-BO" w:eastAsia="es-BO"/>
              </w:rPr>
            </w:pPr>
            <w:r w:rsidRPr="00A648E9">
              <w:rPr>
                <w:rFonts w:ascii="Arial" w:hAnsi="Arial" w:cs="Arial"/>
                <w:b/>
                <w:bCs/>
                <w:color w:val="000000"/>
                <w:sz w:val="16"/>
                <w:szCs w:val="16"/>
                <w:lang w:val="es-BO" w:eastAsia="es-BO"/>
              </w:rPr>
              <w:t>13</w:t>
            </w:r>
          </w:p>
        </w:tc>
        <w:tc>
          <w:tcPr>
            <w:tcW w:w="4678" w:type="dxa"/>
            <w:tcBorders>
              <w:top w:val="nil"/>
              <w:left w:val="nil"/>
              <w:bottom w:val="single" w:sz="4" w:space="0" w:color="auto"/>
              <w:right w:val="single" w:sz="4" w:space="0" w:color="auto"/>
            </w:tcBorders>
            <w:shd w:val="clear" w:color="auto" w:fill="auto"/>
            <w:noWrap/>
            <w:vAlign w:val="center"/>
            <w:hideMark/>
          </w:tcPr>
          <w:p w14:paraId="5AE24FA4" w14:textId="77777777" w:rsidR="000730BF" w:rsidRPr="00A648E9" w:rsidRDefault="000730BF" w:rsidP="00A648E9">
            <w:pPr>
              <w:spacing w:before="40" w:after="40"/>
              <w:rPr>
                <w:rFonts w:ascii="Arial" w:hAnsi="Arial" w:cs="Arial"/>
                <w:color w:val="000000"/>
                <w:sz w:val="16"/>
                <w:szCs w:val="16"/>
                <w:lang w:val="es-BO" w:eastAsia="es-BO"/>
              </w:rPr>
            </w:pPr>
            <w:r w:rsidRPr="00A648E9">
              <w:rPr>
                <w:rFonts w:ascii="Arial" w:hAnsi="Arial" w:cs="Arial"/>
                <w:color w:val="000000"/>
                <w:sz w:val="16"/>
                <w:szCs w:val="16"/>
                <w:lang w:val="es-BO" w:eastAsia="es-BO"/>
              </w:rPr>
              <w:t>Escritorio operativo</w:t>
            </w:r>
          </w:p>
        </w:tc>
        <w:tc>
          <w:tcPr>
            <w:tcW w:w="1985" w:type="dxa"/>
            <w:tcBorders>
              <w:top w:val="nil"/>
              <w:left w:val="nil"/>
              <w:bottom w:val="single" w:sz="4" w:space="0" w:color="auto"/>
              <w:right w:val="single" w:sz="4" w:space="0" w:color="auto"/>
            </w:tcBorders>
            <w:shd w:val="clear" w:color="auto" w:fill="auto"/>
            <w:noWrap/>
            <w:vAlign w:val="center"/>
            <w:hideMark/>
          </w:tcPr>
          <w:p w14:paraId="37162836" w14:textId="77777777" w:rsidR="000730BF" w:rsidRPr="00A648E9" w:rsidRDefault="000730BF" w:rsidP="00A648E9">
            <w:pPr>
              <w:spacing w:before="40" w:after="40"/>
              <w:jc w:val="right"/>
              <w:rPr>
                <w:rFonts w:ascii="Arial" w:hAnsi="Arial" w:cs="Arial"/>
                <w:color w:val="000000"/>
                <w:sz w:val="16"/>
                <w:szCs w:val="16"/>
                <w:lang w:val="es-BO" w:eastAsia="es-BO"/>
              </w:rPr>
            </w:pPr>
            <w:r w:rsidRPr="00A648E9">
              <w:rPr>
                <w:rFonts w:ascii="Arial" w:hAnsi="Arial" w:cs="Arial"/>
                <w:color w:val="000000"/>
                <w:sz w:val="16"/>
                <w:szCs w:val="16"/>
                <w:lang w:val="es-BO" w:eastAsia="es-BO"/>
              </w:rPr>
              <w:t>2.279,21</w:t>
            </w:r>
          </w:p>
        </w:tc>
      </w:tr>
      <w:tr w:rsidR="000730BF" w:rsidRPr="00A648E9" w14:paraId="39EBBA55" w14:textId="77777777" w:rsidTr="00A648E9">
        <w:trPr>
          <w:trHeight w:val="297"/>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7F930483" w14:textId="77777777" w:rsidR="000730BF" w:rsidRPr="00A648E9" w:rsidRDefault="000730BF" w:rsidP="00A648E9">
            <w:pPr>
              <w:spacing w:before="40" w:after="40"/>
              <w:jc w:val="center"/>
              <w:rPr>
                <w:rFonts w:ascii="Arial" w:hAnsi="Arial" w:cs="Arial"/>
                <w:b/>
                <w:bCs/>
                <w:color w:val="000000"/>
                <w:sz w:val="16"/>
                <w:szCs w:val="16"/>
                <w:lang w:val="es-BO" w:eastAsia="es-BO"/>
              </w:rPr>
            </w:pPr>
            <w:r w:rsidRPr="00A648E9">
              <w:rPr>
                <w:rFonts w:ascii="Arial" w:hAnsi="Arial" w:cs="Arial"/>
                <w:b/>
                <w:bCs/>
                <w:color w:val="000000"/>
                <w:sz w:val="16"/>
                <w:szCs w:val="16"/>
                <w:lang w:val="es-BO" w:eastAsia="es-BO"/>
              </w:rPr>
              <w:t>14</w:t>
            </w:r>
          </w:p>
        </w:tc>
        <w:tc>
          <w:tcPr>
            <w:tcW w:w="4678" w:type="dxa"/>
            <w:tcBorders>
              <w:top w:val="nil"/>
              <w:left w:val="nil"/>
              <w:bottom w:val="single" w:sz="4" w:space="0" w:color="auto"/>
              <w:right w:val="single" w:sz="4" w:space="0" w:color="auto"/>
            </w:tcBorders>
            <w:shd w:val="clear" w:color="auto" w:fill="auto"/>
            <w:noWrap/>
            <w:vAlign w:val="center"/>
            <w:hideMark/>
          </w:tcPr>
          <w:p w14:paraId="46210AC7" w14:textId="77777777" w:rsidR="000730BF" w:rsidRPr="00A648E9" w:rsidRDefault="000730BF" w:rsidP="00A648E9">
            <w:pPr>
              <w:spacing w:before="40" w:after="40"/>
              <w:rPr>
                <w:rFonts w:ascii="Arial" w:hAnsi="Arial" w:cs="Arial"/>
                <w:color w:val="000000"/>
                <w:sz w:val="16"/>
                <w:szCs w:val="16"/>
                <w:lang w:val="es-BO" w:eastAsia="es-BO"/>
              </w:rPr>
            </w:pPr>
            <w:r w:rsidRPr="00A648E9">
              <w:rPr>
                <w:rFonts w:ascii="Arial" w:hAnsi="Arial" w:cs="Arial"/>
                <w:color w:val="000000"/>
                <w:sz w:val="16"/>
                <w:szCs w:val="16"/>
                <w:lang w:val="es-BO" w:eastAsia="es-BO"/>
              </w:rPr>
              <w:t>Estante metálico</w:t>
            </w:r>
          </w:p>
        </w:tc>
        <w:tc>
          <w:tcPr>
            <w:tcW w:w="1985" w:type="dxa"/>
            <w:tcBorders>
              <w:top w:val="nil"/>
              <w:left w:val="nil"/>
              <w:bottom w:val="single" w:sz="4" w:space="0" w:color="auto"/>
              <w:right w:val="single" w:sz="4" w:space="0" w:color="auto"/>
            </w:tcBorders>
            <w:shd w:val="clear" w:color="auto" w:fill="auto"/>
            <w:noWrap/>
            <w:vAlign w:val="center"/>
            <w:hideMark/>
          </w:tcPr>
          <w:p w14:paraId="7CA7516D" w14:textId="77777777" w:rsidR="000730BF" w:rsidRPr="00A648E9" w:rsidRDefault="000730BF" w:rsidP="00A648E9">
            <w:pPr>
              <w:spacing w:before="40" w:after="40"/>
              <w:jc w:val="right"/>
              <w:rPr>
                <w:rFonts w:ascii="Arial" w:hAnsi="Arial" w:cs="Arial"/>
                <w:color w:val="000000"/>
                <w:sz w:val="16"/>
                <w:szCs w:val="16"/>
                <w:lang w:val="es-BO" w:eastAsia="es-BO"/>
              </w:rPr>
            </w:pPr>
            <w:r w:rsidRPr="00A648E9">
              <w:rPr>
                <w:rFonts w:ascii="Arial" w:hAnsi="Arial" w:cs="Arial"/>
                <w:color w:val="000000"/>
                <w:sz w:val="16"/>
                <w:szCs w:val="16"/>
                <w:lang w:val="es-BO" w:eastAsia="es-BO"/>
              </w:rPr>
              <w:t>2.925,31</w:t>
            </w:r>
          </w:p>
        </w:tc>
      </w:tr>
      <w:tr w:rsidR="000730BF" w:rsidRPr="00A648E9" w14:paraId="56E862C5" w14:textId="77777777" w:rsidTr="00A648E9">
        <w:trPr>
          <w:trHeight w:val="297"/>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235832E9" w14:textId="77777777" w:rsidR="000730BF" w:rsidRPr="00A648E9" w:rsidRDefault="000730BF" w:rsidP="00A648E9">
            <w:pPr>
              <w:spacing w:before="40" w:after="40"/>
              <w:jc w:val="center"/>
              <w:rPr>
                <w:rFonts w:ascii="Arial" w:hAnsi="Arial" w:cs="Arial"/>
                <w:b/>
                <w:bCs/>
                <w:color w:val="000000"/>
                <w:sz w:val="16"/>
                <w:szCs w:val="16"/>
                <w:lang w:val="es-BO" w:eastAsia="es-BO"/>
              </w:rPr>
            </w:pPr>
            <w:r w:rsidRPr="00A648E9">
              <w:rPr>
                <w:rFonts w:ascii="Arial" w:hAnsi="Arial" w:cs="Arial"/>
                <w:b/>
                <w:bCs/>
                <w:color w:val="000000"/>
                <w:sz w:val="16"/>
                <w:szCs w:val="16"/>
                <w:lang w:val="es-BO" w:eastAsia="es-BO"/>
              </w:rPr>
              <w:t>15</w:t>
            </w:r>
          </w:p>
        </w:tc>
        <w:tc>
          <w:tcPr>
            <w:tcW w:w="4678" w:type="dxa"/>
            <w:tcBorders>
              <w:top w:val="nil"/>
              <w:left w:val="nil"/>
              <w:bottom w:val="single" w:sz="4" w:space="0" w:color="auto"/>
              <w:right w:val="single" w:sz="4" w:space="0" w:color="auto"/>
            </w:tcBorders>
            <w:shd w:val="clear" w:color="auto" w:fill="auto"/>
            <w:noWrap/>
            <w:vAlign w:val="center"/>
            <w:hideMark/>
          </w:tcPr>
          <w:p w14:paraId="09A5DAEE" w14:textId="77777777" w:rsidR="000730BF" w:rsidRPr="00A648E9" w:rsidRDefault="000730BF" w:rsidP="00A648E9">
            <w:pPr>
              <w:spacing w:before="40" w:after="40"/>
              <w:rPr>
                <w:rFonts w:ascii="Arial" w:hAnsi="Arial" w:cs="Arial"/>
                <w:color w:val="000000"/>
                <w:sz w:val="16"/>
                <w:szCs w:val="16"/>
                <w:lang w:val="es-BO" w:eastAsia="es-BO"/>
              </w:rPr>
            </w:pPr>
            <w:r w:rsidRPr="00A648E9">
              <w:rPr>
                <w:rFonts w:ascii="Arial" w:hAnsi="Arial" w:cs="Arial"/>
                <w:color w:val="000000"/>
                <w:sz w:val="16"/>
                <w:szCs w:val="16"/>
                <w:lang w:val="es-BO" w:eastAsia="es-BO"/>
              </w:rPr>
              <w:t>Mueble modular</w:t>
            </w:r>
          </w:p>
        </w:tc>
        <w:tc>
          <w:tcPr>
            <w:tcW w:w="1985" w:type="dxa"/>
            <w:tcBorders>
              <w:top w:val="nil"/>
              <w:left w:val="nil"/>
              <w:bottom w:val="single" w:sz="4" w:space="0" w:color="auto"/>
              <w:right w:val="single" w:sz="4" w:space="0" w:color="auto"/>
            </w:tcBorders>
            <w:shd w:val="clear" w:color="auto" w:fill="auto"/>
            <w:noWrap/>
            <w:vAlign w:val="center"/>
            <w:hideMark/>
          </w:tcPr>
          <w:p w14:paraId="3ACC9E79" w14:textId="77777777" w:rsidR="000730BF" w:rsidRPr="00A648E9" w:rsidRDefault="000730BF" w:rsidP="00A648E9">
            <w:pPr>
              <w:spacing w:before="40" w:after="40"/>
              <w:jc w:val="right"/>
              <w:rPr>
                <w:rFonts w:ascii="Arial" w:hAnsi="Arial" w:cs="Arial"/>
                <w:color w:val="000000"/>
                <w:sz w:val="16"/>
                <w:szCs w:val="16"/>
                <w:lang w:val="es-BO" w:eastAsia="es-BO"/>
              </w:rPr>
            </w:pPr>
            <w:r w:rsidRPr="00A648E9">
              <w:rPr>
                <w:rFonts w:ascii="Arial" w:hAnsi="Arial" w:cs="Arial"/>
                <w:color w:val="000000"/>
                <w:sz w:val="16"/>
                <w:szCs w:val="16"/>
                <w:lang w:val="es-BO" w:eastAsia="es-BO"/>
              </w:rPr>
              <w:t>10.527,95</w:t>
            </w:r>
          </w:p>
        </w:tc>
      </w:tr>
      <w:tr w:rsidR="000730BF" w:rsidRPr="00A648E9" w14:paraId="29102A0B" w14:textId="77777777" w:rsidTr="00A648E9">
        <w:trPr>
          <w:trHeight w:val="297"/>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2C21FF1A" w14:textId="77777777" w:rsidR="000730BF" w:rsidRPr="00A648E9" w:rsidRDefault="000730BF" w:rsidP="00A648E9">
            <w:pPr>
              <w:spacing w:before="40" w:after="40"/>
              <w:jc w:val="center"/>
              <w:rPr>
                <w:rFonts w:ascii="Arial" w:hAnsi="Arial" w:cs="Arial"/>
                <w:b/>
                <w:bCs/>
                <w:color w:val="000000"/>
                <w:sz w:val="16"/>
                <w:szCs w:val="16"/>
                <w:lang w:val="es-BO" w:eastAsia="es-BO"/>
              </w:rPr>
            </w:pPr>
            <w:r w:rsidRPr="00A648E9">
              <w:rPr>
                <w:rFonts w:ascii="Arial" w:hAnsi="Arial" w:cs="Arial"/>
                <w:b/>
                <w:bCs/>
                <w:color w:val="000000"/>
                <w:sz w:val="16"/>
                <w:szCs w:val="16"/>
                <w:lang w:val="es-BO" w:eastAsia="es-BO"/>
              </w:rPr>
              <w:t>16</w:t>
            </w:r>
          </w:p>
        </w:tc>
        <w:tc>
          <w:tcPr>
            <w:tcW w:w="4678" w:type="dxa"/>
            <w:tcBorders>
              <w:top w:val="nil"/>
              <w:left w:val="nil"/>
              <w:bottom w:val="single" w:sz="4" w:space="0" w:color="auto"/>
              <w:right w:val="single" w:sz="4" w:space="0" w:color="auto"/>
            </w:tcBorders>
            <w:shd w:val="clear" w:color="auto" w:fill="auto"/>
            <w:noWrap/>
            <w:vAlign w:val="center"/>
            <w:hideMark/>
          </w:tcPr>
          <w:p w14:paraId="2F4452A0" w14:textId="77777777" w:rsidR="000730BF" w:rsidRPr="00A648E9" w:rsidRDefault="000730BF" w:rsidP="00A648E9">
            <w:pPr>
              <w:spacing w:before="40" w:after="40"/>
              <w:rPr>
                <w:rFonts w:ascii="Arial" w:hAnsi="Arial" w:cs="Arial"/>
                <w:color w:val="000000"/>
                <w:sz w:val="16"/>
                <w:szCs w:val="16"/>
                <w:lang w:val="es-BO" w:eastAsia="es-BO"/>
              </w:rPr>
            </w:pPr>
            <w:r w:rsidRPr="00A648E9">
              <w:rPr>
                <w:rFonts w:ascii="Arial" w:hAnsi="Arial" w:cs="Arial"/>
                <w:color w:val="000000"/>
                <w:sz w:val="16"/>
                <w:szCs w:val="16"/>
                <w:lang w:val="es-BO" w:eastAsia="es-BO"/>
              </w:rPr>
              <w:t>Mesa plegable</w:t>
            </w:r>
          </w:p>
        </w:tc>
        <w:tc>
          <w:tcPr>
            <w:tcW w:w="1985" w:type="dxa"/>
            <w:tcBorders>
              <w:top w:val="nil"/>
              <w:left w:val="nil"/>
              <w:bottom w:val="single" w:sz="4" w:space="0" w:color="auto"/>
              <w:right w:val="single" w:sz="4" w:space="0" w:color="auto"/>
            </w:tcBorders>
            <w:shd w:val="clear" w:color="auto" w:fill="auto"/>
            <w:noWrap/>
            <w:vAlign w:val="center"/>
            <w:hideMark/>
          </w:tcPr>
          <w:p w14:paraId="6B229738" w14:textId="77777777" w:rsidR="000730BF" w:rsidRPr="00A648E9" w:rsidRDefault="000730BF" w:rsidP="00A648E9">
            <w:pPr>
              <w:spacing w:before="40" w:after="40"/>
              <w:jc w:val="right"/>
              <w:rPr>
                <w:rFonts w:ascii="Arial" w:hAnsi="Arial" w:cs="Arial"/>
                <w:color w:val="000000"/>
                <w:sz w:val="16"/>
                <w:szCs w:val="16"/>
                <w:lang w:val="es-BO" w:eastAsia="es-BO"/>
              </w:rPr>
            </w:pPr>
            <w:r w:rsidRPr="00A648E9">
              <w:rPr>
                <w:rFonts w:ascii="Arial" w:hAnsi="Arial" w:cs="Arial"/>
                <w:color w:val="000000"/>
                <w:sz w:val="16"/>
                <w:szCs w:val="16"/>
                <w:lang w:val="es-BO" w:eastAsia="es-BO"/>
              </w:rPr>
              <w:t>368,29</w:t>
            </w:r>
          </w:p>
        </w:tc>
      </w:tr>
      <w:tr w:rsidR="000730BF" w:rsidRPr="00A648E9" w14:paraId="195DD0D6" w14:textId="77777777" w:rsidTr="00A648E9">
        <w:trPr>
          <w:trHeight w:val="297"/>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6C29B4A5" w14:textId="77777777" w:rsidR="000730BF" w:rsidRPr="00A648E9" w:rsidRDefault="000730BF" w:rsidP="00A648E9">
            <w:pPr>
              <w:spacing w:before="40" w:after="40"/>
              <w:jc w:val="center"/>
              <w:rPr>
                <w:rFonts w:ascii="Arial" w:hAnsi="Arial" w:cs="Arial"/>
                <w:b/>
                <w:bCs/>
                <w:color w:val="000000"/>
                <w:sz w:val="16"/>
                <w:szCs w:val="16"/>
                <w:lang w:val="es-BO" w:eastAsia="es-BO"/>
              </w:rPr>
            </w:pPr>
            <w:r w:rsidRPr="00A648E9">
              <w:rPr>
                <w:rFonts w:ascii="Arial" w:hAnsi="Arial" w:cs="Arial"/>
                <w:b/>
                <w:bCs/>
                <w:color w:val="000000"/>
                <w:sz w:val="16"/>
                <w:szCs w:val="16"/>
                <w:lang w:val="es-BO" w:eastAsia="es-BO"/>
              </w:rPr>
              <w:t>17</w:t>
            </w:r>
          </w:p>
        </w:tc>
        <w:tc>
          <w:tcPr>
            <w:tcW w:w="4678" w:type="dxa"/>
            <w:tcBorders>
              <w:top w:val="nil"/>
              <w:left w:val="nil"/>
              <w:bottom w:val="single" w:sz="4" w:space="0" w:color="auto"/>
              <w:right w:val="single" w:sz="4" w:space="0" w:color="auto"/>
            </w:tcBorders>
            <w:shd w:val="clear" w:color="auto" w:fill="auto"/>
            <w:noWrap/>
            <w:vAlign w:val="center"/>
            <w:hideMark/>
          </w:tcPr>
          <w:p w14:paraId="1704172E" w14:textId="77777777" w:rsidR="000730BF" w:rsidRPr="00A648E9" w:rsidRDefault="000730BF" w:rsidP="00A648E9">
            <w:pPr>
              <w:spacing w:before="40" w:after="40"/>
              <w:rPr>
                <w:rFonts w:ascii="Arial" w:hAnsi="Arial" w:cs="Arial"/>
                <w:color w:val="000000"/>
                <w:sz w:val="16"/>
                <w:szCs w:val="16"/>
                <w:lang w:val="es-BO" w:eastAsia="es-BO"/>
              </w:rPr>
            </w:pPr>
            <w:r w:rsidRPr="00A648E9">
              <w:rPr>
                <w:rFonts w:ascii="Arial" w:hAnsi="Arial" w:cs="Arial"/>
                <w:color w:val="000000"/>
                <w:sz w:val="16"/>
                <w:szCs w:val="16"/>
                <w:lang w:val="es-BO" w:eastAsia="es-BO"/>
              </w:rPr>
              <w:t>Pizarra acrílica</w:t>
            </w:r>
          </w:p>
        </w:tc>
        <w:tc>
          <w:tcPr>
            <w:tcW w:w="1985" w:type="dxa"/>
            <w:tcBorders>
              <w:top w:val="nil"/>
              <w:left w:val="nil"/>
              <w:bottom w:val="single" w:sz="4" w:space="0" w:color="auto"/>
              <w:right w:val="single" w:sz="4" w:space="0" w:color="auto"/>
            </w:tcBorders>
            <w:shd w:val="clear" w:color="auto" w:fill="auto"/>
            <w:noWrap/>
            <w:vAlign w:val="center"/>
            <w:hideMark/>
          </w:tcPr>
          <w:p w14:paraId="12F9EF4B" w14:textId="77777777" w:rsidR="000730BF" w:rsidRPr="00A648E9" w:rsidRDefault="000730BF" w:rsidP="00A648E9">
            <w:pPr>
              <w:spacing w:before="40" w:after="40"/>
              <w:jc w:val="right"/>
              <w:rPr>
                <w:rFonts w:ascii="Arial" w:hAnsi="Arial" w:cs="Arial"/>
                <w:color w:val="000000"/>
                <w:sz w:val="16"/>
                <w:szCs w:val="16"/>
                <w:lang w:val="es-BO" w:eastAsia="es-BO"/>
              </w:rPr>
            </w:pPr>
            <w:r w:rsidRPr="00A648E9">
              <w:rPr>
                <w:rFonts w:ascii="Arial" w:hAnsi="Arial" w:cs="Arial"/>
                <w:color w:val="000000"/>
                <w:sz w:val="16"/>
                <w:szCs w:val="16"/>
                <w:lang w:val="es-BO" w:eastAsia="es-BO"/>
              </w:rPr>
              <w:t>578,75</w:t>
            </w:r>
          </w:p>
        </w:tc>
      </w:tr>
      <w:tr w:rsidR="000730BF" w:rsidRPr="00A648E9" w14:paraId="4333C14F" w14:textId="77777777" w:rsidTr="00A648E9">
        <w:trPr>
          <w:trHeight w:val="297"/>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3F216B3F" w14:textId="77777777" w:rsidR="000730BF" w:rsidRPr="00A648E9" w:rsidRDefault="000730BF" w:rsidP="00A648E9">
            <w:pPr>
              <w:spacing w:before="40" w:after="40"/>
              <w:jc w:val="center"/>
              <w:rPr>
                <w:rFonts w:ascii="Arial" w:hAnsi="Arial" w:cs="Arial"/>
                <w:b/>
                <w:bCs/>
                <w:color w:val="000000"/>
                <w:sz w:val="16"/>
                <w:szCs w:val="16"/>
                <w:lang w:val="es-BO" w:eastAsia="es-BO"/>
              </w:rPr>
            </w:pPr>
            <w:r w:rsidRPr="00A648E9">
              <w:rPr>
                <w:rFonts w:ascii="Arial" w:hAnsi="Arial" w:cs="Arial"/>
                <w:b/>
                <w:bCs/>
                <w:color w:val="000000"/>
                <w:sz w:val="16"/>
                <w:szCs w:val="16"/>
                <w:lang w:val="es-BO" w:eastAsia="es-BO"/>
              </w:rPr>
              <w:t>18</w:t>
            </w:r>
          </w:p>
        </w:tc>
        <w:tc>
          <w:tcPr>
            <w:tcW w:w="4678" w:type="dxa"/>
            <w:tcBorders>
              <w:top w:val="nil"/>
              <w:left w:val="nil"/>
              <w:bottom w:val="single" w:sz="4" w:space="0" w:color="auto"/>
              <w:right w:val="single" w:sz="4" w:space="0" w:color="auto"/>
            </w:tcBorders>
            <w:shd w:val="clear" w:color="auto" w:fill="auto"/>
            <w:noWrap/>
            <w:vAlign w:val="center"/>
            <w:hideMark/>
          </w:tcPr>
          <w:p w14:paraId="001C30FF" w14:textId="77777777" w:rsidR="000730BF" w:rsidRPr="00A648E9" w:rsidRDefault="000730BF" w:rsidP="00A648E9">
            <w:pPr>
              <w:spacing w:before="40" w:after="40"/>
              <w:rPr>
                <w:rFonts w:ascii="Arial" w:hAnsi="Arial" w:cs="Arial"/>
                <w:color w:val="000000"/>
                <w:sz w:val="16"/>
                <w:szCs w:val="16"/>
                <w:lang w:val="es-BO" w:eastAsia="es-BO"/>
              </w:rPr>
            </w:pPr>
            <w:r w:rsidRPr="00A648E9">
              <w:rPr>
                <w:rFonts w:ascii="Arial" w:hAnsi="Arial" w:cs="Arial"/>
                <w:color w:val="000000"/>
                <w:sz w:val="16"/>
                <w:szCs w:val="16"/>
                <w:lang w:val="es-BO" w:eastAsia="es-BO"/>
              </w:rPr>
              <w:t>Extractor eléctrico</w:t>
            </w:r>
          </w:p>
        </w:tc>
        <w:tc>
          <w:tcPr>
            <w:tcW w:w="1985" w:type="dxa"/>
            <w:tcBorders>
              <w:top w:val="nil"/>
              <w:left w:val="nil"/>
              <w:bottom w:val="single" w:sz="4" w:space="0" w:color="auto"/>
              <w:right w:val="single" w:sz="4" w:space="0" w:color="auto"/>
            </w:tcBorders>
            <w:shd w:val="clear" w:color="auto" w:fill="auto"/>
            <w:noWrap/>
            <w:vAlign w:val="center"/>
            <w:hideMark/>
          </w:tcPr>
          <w:p w14:paraId="549069B2" w14:textId="77777777" w:rsidR="000730BF" w:rsidRPr="00A648E9" w:rsidRDefault="000730BF" w:rsidP="00A648E9">
            <w:pPr>
              <w:spacing w:before="40" w:after="40"/>
              <w:jc w:val="right"/>
              <w:rPr>
                <w:rFonts w:ascii="Arial" w:hAnsi="Arial" w:cs="Arial"/>
                <w:color w:val="000000"/>
                <w:sz w:val="16"/>
                <w:szCs w:val="16"/>
                <w:lang w:val="es-BO" w:eastAsia="es-BO"/>
              </w:rPr>
            </w:pPr>
            <w:r w:rsidRPr="00A648E9">
              <w:rPr>
                <w:rFonts w:ascii="Arial" w:hAnsi="Arial" w:cs="Arial"/>
                <w:color w:val="000000"/>
                <w:sz w:val="16"/>
                <w:szCs w:val="16"/>
                <w:lang w:val="es-BO" w:eastAsia="es-BO"/>
              </w:rPr>
              <w:t>536,66</w:t>
            </w:r>
          </w:p>
        </w:tc>
      </w:tr>
      <w:tr w:rsidR="000730BF" w:rsidRPr="00A648E9" w14:paraId="12353154" w14:textId="77777777" w:rsidTr="00A648E9">
        <w:trPr>
          <w:trHeight w:val="297"/>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338BCE4A" w14:textId="77777777" w:rsidR="000730BF" w:rsidRPr="00A648E9" w:rsidRDefault="000730BF" w:rsidP="00A648E9">
            <w:pPr>
              <w:spacing w:before="40" w:after="40"/>
              <w:jc w:val="center"/>
              <w:rPr>
                <w:rFonts w:ascii="Arial" w:hAnsi="Arial" w:cs="Arial"/>
                <w:b/>
                <w:bCs/>
                <w:color w:val="000000"/>
                <w:sz w:val="16"/>
                <w:szCs w:val="16"/>
                <w:lang w:val="es-BO" w:eastAsia="es-BO"/>
              </w:rPr>
            </w:pPr>
            <w:r w:rsidRPr="00A648E9">
              <w:rPr>
                <w:rFonts w:ascii="Arial" w:hAnsi="Arial" w:cs="Arial"/>
                <w:b/>
                <w:bCs/>
                <w:color w:val="000000"/>
                <w:sz w:val="16"/>
                <w:szCs w:val="16"/>
                <w:lang w:val="es-BO" w:eastAsia="es-BO"/>
              </w:rPr>
              <w:t>19</w:t>
            </w:r>
          </w:p>
        </w:tc>
        <w:tc>
          <w:tcPr>
            <w:tcW w:w="4678" w:type="dxa"/>
            <w:tcBorders>
              <w:top w:val="nil"/>
              <w:left w:val="nil"/>
              <w:bottom w:val="single" w:sz="4" w:space="0" w:color="auto"/>
              <w:right w:val="single" w:sz="4" w:space="0" w:color="auto"/>
            </w:tcBorders>
            <w:shd w:val="clear" w:color="auto" w:fill="auto"/>
            <w:noWrap/>
            <w:vAlign w:val="center"/>
            <w:hideMark/>
          </w:tcPr>
          <w:p w14:paraId="1575B784" w14:textId="77777777" w:rsidR="000730BF" w:rsidRPr="00A648E9" w:rsidRDefault="000730BF" w:rsidP="00A648E9">
            <w:pPr>
              <w:spacing w:before="40" w:after="40"/>
              <w:rPr>
                <w:rFonts w:ascii="Arial" w:hAnsi="Arial" w:cs="Arial"/>
                <w:color w:val="000000"/>
                <w:sz w:val="16"/>
                <w:szCs w:val="16"/>
                <w:lang w:val="es-BO" w:eastAsia="es-BO"/>
              </w:rPr>
            </w:pPr>
            <w:r w:rsidRPr="00A648E9">
              <w:rPr>
                <w:rFonts w:ascii="Arial" w:hAnsi="Arial" w:cs="Arial"/>
                <w:color w:val="000000"/>
                <w:sz w:val="16"/>
                <w:szCs w:val="16"/>
                <w:lang w:val="es-BO" w:eastAsia="es-BO"/>
              </w:rPr>
              <w:t>Data display</w:t>
            </w:r>
          </w:p>
        </w:tc>
        <w:tc>
          <w:tcPr>
            <w:tcW w:w="1985" w:type="dxa"/>
            <w:tcBorders>
              <w:top w:val="nil"/>
              <w:left w:val="nil"/>
              <w:bottom w:val="single" w:sz="4" w:space="0" w:color="auto"/>
              <w:right w:val="single" w:sz="4" w:space="0" w:color="auto"/>
            </w:tcBorders>
            <w:shd w:val="clear" w:color="auto" w:fill="auto"/>
            <w:noWrap/>
            <w:vAlign w:val="center"/>
            <w:hideMark/>
          </w:tcPr>
          <w:p w14:paraId="600DF321" w14:textId="77777777" w:rsidR="000730BF" w:rsidRPr="00A648E9" w:rsidRDefault="000730BF" w:rsidP="00A648E9">
            <w:pPr>
              <w:spacing w:before="40" w:after="40"/>
              <w:jc w:val="right"/>
              <w:rPr>
                <w:rFonts w:ascii="Arial" w:hAnsi="Arial" w:cs="Arial"/>
                <w:color w:val="000000"/>
                <w:sz w:val="16"/>
                <w:szCs w:val="16"/>
                <w:lang w:val="es-BO" w:eastAsia="es-BO"/>
              </w:rPr>
            </w:pPr>
            <w:r w:rsidRPr="00A648E9">
              <w:rPr>
                <w:rFonts w:ascii="Arial" w:hAnsi="Arial" w:cs="Arial"/>
                <w:color w:val="000000"/>
                <w:sz w:val="16"/>
                <w:szCs w:val="16"/>
                <w:lang w:val="es-BO" w:eastAsia="es-BO"/>
              </w:rPr>
              <w:t>4.419,53</w:t>
            </w:r>
          </w:p>
        </w:tc>
      </w:tr>
      <w:tr w:rsidR="000730BF" w:rsidRPr="00A648E9" w14:paraId="067260F6" w14:textId="77777777" w:rsidTr="00A648E9">
        <w:trPr>
          <w:trHeight w:val="297"/>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1DB20C0E" w14:textId="77777777" w:rsidR="000730BF" w:rsidRPr="00A648E9" w:rsidRDefault="000730BF" w:rsidP="00A648E9">
            <w:pPr>
              <w:spacing w:before="40" w:after="40"/>
              <w:jc w:val="center"/>
              <w:rPr>
                <w:rFonts w:ascii="Arial" w:hAnsi="Arial" w:cs="Arial"/>
                <w:b/>
                <w:bCs/>
                <w:color w:val="000000"/>
                <w:sz w:val="16"/>
                <w:szCs w:val="16"/>
                <w:lang w:val="es-BO" w:eastAsia="es-BO"/>
              </w:rPr>
            </w:pPr>
            <w:r w:rsidRPr="00A648E9">
              <w:rPr>
                <w:rFonts w:ascii="Arial" w:hAnsi="Arial" w:cs="Arial"/>
                <w:b/>
                <w:bCs/>
                <w:color w:val="000000"/>
                <w:sz w:val="16"/>
                <w:szCs w:val="16"/>
                <w:lang w:val="es-BO" w:eastAsia="es-BO"/>
              </w:rPr>
              <w:t>20</w:t>
            </w:r>
          </w:p>
        </w:tc>
        <w:tc>
          <w:tcPr>
            <w:tcW w:w="4678" w:type="dxa"/>
            <w:tcBorders>
              <w:top w:val="nil"/>
              <w:left w:val="nil"/>
              <w:bottom w:val="single" w:sz="4" w:space="0" w:color="auto"/>
              <w:right w:val="single" w:sz="4" w:space="0" w:color="auto"/>
            </w:tcBorders>
            <w:shd w:val="clear" w:color="auto" w:fill="auto"/>
            <w:noWrap/>
            <w:vAlign w:val="center"/>
            <w:hideMark/>
          </w:tcPr>
          <w:p w14:paraId="528532D3" w14:textId="77777777" w:rsidR="000730BF" w:rsidRPr="00A648E9" w:rsidRDefault="000730BF" w:rsidP="00A648E9">
            <w:pPr>
              <w:spacing w:before="40" w:after="40"/>
              <w:rPr>
                <w:rFonts w:ascii="Arial" w:hAnsi="Arial" w:cs="Arial"/>
                <w:color w:val="000000"/>
                <w:sz w:val="16"/>
                <w:szCs w:val="16"/>
                <w:lang w:val="es-BO" w:eastAsia="es-BO"/>
              </w:rPr>
            </w:pPr>
            <w:r w:rsidRPr="00A648E9">
              <w:rPr>
                <w:rFonts w:ascii="Arial" w:hAnsi="Arial" w:cs="Arial"/>
                <w:color w:val="000000"/>
                <w:sz w:val="16"/>
                <w:szCs w:val="16"/>
                <w:lang w:val="es-BO" w:eastAsia="es-BO"/>
              </w:rPr>
              <w:t>Refrigerador tipo frigobar</w:t>
            </w:r>
          </w:p>
        </w:tc>
        <w:tc>
          <w:tcPr>
            <w:tcW w:w="1985" w:type="dxa"/>
            <w:tcBorders>
              <w:top w:val="nil"/>
              <w:left w:val="nil"/>
              <w:bottom w:val="single" w:sz="4" w:space="0" w:color="auto"/>
              <w:right w:val="single" w:sz="4" w:space="0" w:color="auto"/>
            </w:tcBorders>
            <w:shd w:val="clear" w:color="auto" w:fill="auto"/>
            <w:noWrap/>
            <w:vAlign w:val="center"/>
            <w:hideMark/>
          </w:tcPr>
          <w:p w14:paraId="5AFBBC44" w14:textId="77777777" w:rsidR="000730BF" w:rsidRPr="00A648E9" w:rsidRDefault="000730BF" w:rsidP="00A648E9">
            <w:pPr>
              <w:spacing w:before="40" w:after="40"/>
              <w:jc w:val="right"/>
              <w:rPr>
                <w:rFonts w:ascii="Arial" w:hAnsi="Arial" w:cs="Arial"/>
                <w:color w:val="000000"/>
                <w:sz w:val="16"/>
                <w:szCs w:val="16"/>
                <w:lang w:val="es-BO" w:eastAsia="es-BO"/>
              </w:rPr>
            </w:pPr>
            <w:r w:rsidRPr="00A648E9">
              <w:rPr>
                <w:rFonts w:ascii="Arial" w:hAnsi="Arial" w:cs="Arial"/>
                <w:color w:val="000000"/>
                <w:sz w:val="16"/>
                <w:szCs w:val="16"/>
                <w:lang w:val="es-BO" w:eastAsia="es-BO"/>
              </w:rPr>
              <w:t>1.841,47</w:t>
            </w:r>
          </w:p>
        </w:tc>
      </w:tr>
      <w:tr w:rsidR="000730BF" w:rsidRPr="00A648E9" w14:paraId="1CB3D38C" w14:textId="77777777" w:rsidTr="00A648E9">
        <w:trPr>
          <w:trHeight w:val="297"/>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6CFE7230" w14:textId="77777777" w:rsidR="000730BF" w:rsidRPr="00A648E9" w:rsidRDefault="000730BF" w:rsidP="00A648E9">
            <w:pPr>
              <w:spacing w:before="40" w:after="40"/>
              <w:jc w:val="center"/>
              <w:rPr>
                <w:rFonts w:ascii="Arial" w:hAnsi="Arial" w:cs="Arial"/>
                <w:b/>
                <w:bCs/>
                <w:color w:val="000000"/>
                <w:sz w:val="16"/>
                <w:szCs w:val="16"/>
                <w:lang w:val="es-BO" w:eastAsia="es-BO"/>
              </w:rPr>
            </w:pPr>
            <w:r w:rsidRPr="00A648E9">
              <w:rPr>
                <w:rFonts w:ascii="Arial" w:hAnsi="Arial" w:cs="Arial"/>
                <w:b/>
                <w:bCs/>
                <w:color w:val="000000"/>
                <w:sz w:val="16"/>
                <w:szCs w:val="16"/>
                <w:lang w:val="es-BO" w:eastAsia="es-BO"/>
              </w:rPr>
              <w:t>21</w:t>
            </w:r>
          </w:p>
        </w:tc>
        <w:tc>
          <w:tcPr>
            <w:tcW w:w="4678" w:type="dxa"/>
            <w:tcBorders>
              <w:top w:val="nil"/>
              <w:left w:val="nil"/>
              <w:bottom w:val="single" w:sz="4" w:space="0" w:color="auto"/>
              <w:right w:val="single" w:sz="4" w:space="0" w:color="auto"/>
            </w:tcBorders>
            <w:shd w:val="clear" w:color="auto" w:fill="auto"/>
            <w:noWrap/>
            <w:vAlign w:val="center"/>
            <w:hideMark/>
          </w:tcPr>
          <w:p w14:paraId="786F9DCF" w14:textId="77777777" w:rsidR="000730BF" w:rsidRPr="00A648E9" w:rsidRDefault="000730BF" w:rsidP="00A648E9">
            <w:pPr>
              <w:spacing w:before="40" w:after="40"/>
              <w:rPr>
                <w:rFonts w:ascii="Arial" w:hAnsi="Arial" w:cs="Arial"/>
                <w:color w:val="000000"/>
                <w:sz w:val="16"/>
                <w:szCs w:val="16"/>
                <w:lang w:val="es-BO" w:eastAsia="es-BO"/>
              </w:rPr>
            </w:pPr>
            <w:r w:rsidRPr="00A648E9">
              <w:rPr>
                <w:rFonts w:ascii="Arial" w:hAnsi="Arial" w:cs="Arial"/>
                <w:color w:val="000000"/>
                <w:sz w:val="16"/>
                <w:szCs w:val="16"/>
                <w:lang w:val="es-BO" w:eastAsia="es-BO"/>
              </w:rPr>
              <w:t>Ecram</w:t>
            </w:r>
          </w:p>
        </w:tc>
        <w:tc>
          <w:tcPr>
            <w:tcW w:w="1985" w:type="dxa"/>
            <w:tcBorders>
              <w:top w:val="nil"/>
              <w:left w:val="nil"/>
              <w:bottom w:val="single" w:sz="4" w:space="0" w:color="auto"/>
              <w:right w:val="single" w:sz="4" w:space="0" w:color="auto"/>
            </w:tcBorders>
            <w:shd w:val="clear" w:color="auto" w:fill="auto"/>
            <w:noWrap/>
            <w:vAlign w:val="center"/>
            <w:hideMark/>
          </w:tcPr>
          <w:p w14:paraId="6D06107F" w14:textId="77777777" w:rsidR="000730BF" w:rsidRPr="00A648E9" w:rsidRDefault="000730BF" w:rsidP="00A648E9">
            <w:pPr>
              <w:spacing w:before="40" w:after="40"/>
              <w:jc w:val="right"/>
              <w:rPr>
                <w:rFonts w:ascii="Arial" w:hAnsi="Arial" w:cs="Arial"/>
                <w:color w:val="000000"/>
                <w:sz w:val="16"/>
                <w:szCs w:val="16"/>
                <w:lang w:val="es-BO" w:eastAsia="es-BO"/>
              </w:rPr>
            </w:pPr>
            <w:r w:rsidRPr="00A648E9">
              <w:rPr>
                <w:rFonts w:ascii="Arial" w:hAnsi="Arial" w:cs="Arial"/>
                <w:color w:val="000000"/>
                <w:sz w:val="16"/>
                <w:szCs w:val="16"/>
                <w:lang w:val="es-BO" w:eastAsia="es-BO"/>
              </w:rPr>
              <w:t>8.497,07</w:t>
            </w:r>
          </w:p>
        </w:tc>
      </w:tr>
      <w:tr w:rsidR="000730BF" w:rsidRPr="00A648E9" w14:paraId="24A96750" w14:textId="77777777" w:rsidTr="00A648E9">
        <w:trPr>
          <w:trHeight w:val="297"/>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39C75BA1" w14:textId="77777777" w:rsidR="000730BF" w:rsidRPr="00A648E9" w:rsidRDefault="000730BF" w:rsidP="00A648E9">
            <w:pPr>
              <w:spacing w:before="40" w:after="40"/>
              <w:jc w:val="center"/>
              <w:rPr>
                <w:rFonts w:ascii="Arial" w:hAnsi="Arial" w:cs="Arial"/>
                <w:b/>
                <w:bCs/>
                <w:color w:val="000000"/>
                <w:sz w:val="16"/>
                <w:szCs w:val="16"/>
                <w:lang w:val="es-BO" w:eastAsia="es-BO"/>
              </w:rPr>
            </w:pPr>
            <w:r w:rsidRPr="00A648E9">
              <w:rPr>
                <w:rFonts w:ascii="Arial" w:hAnsi="Arial" w:cs="Arial"/>
                <w:b/>
                <w:bCs/>
                <w:color w:val="000000"/>
                <w:sz w:val="16"/>
                <w:szCs w:val="16"/>
                <w:lang w:val="es-BO" w:eastAsia="es-BO"/>
              </w:rPr>
              <w:t>22</w:t>
            </w:r>
          </w:p>
        </w:tc>
        <w:tc>
          <w:tcPr>
            <w:tcW w:w="4678" w:type="dxa"/>
            <w:tcBorders>
              <w:top w:val="nil"/>
              <w:left w:val="nil"/>
              <w:bottom w:val="single" w:sz="4" w:space="0" w:color="auto"/>
              <w:right w:val="single" w:sz="4" w:space="0" w:color="auto"/>
            </w:tcBorders>
            <w:shd w:val="clear" w:color="auto" w:fill="auto"/>
            <w:noWrap/>
            <w:vAlign w:val="center"/>
            <w:hideMark/>
          </w:tcPr>
          <w:p w14:paraId="30130B0D" w14:textId="77777777" w:rsidR="000730BF" w:rsidRPr="00A648E9" w:rsidRDefault="000730BF" w:rsidP="00A648E9">
            <w:pPr>
              <w:spacing w:before="40" w:after="40"/>
              <w:rPr>
                <w:rFonts w:ascii="Arial" w:hAnsi="Arial" w:cs="Arial"/>
                <w:color w:val="000000"/>
                <w:sz w:val="16"/>
                <w:szCs w:val="16"/>
                <w:lang w:val="es-BO" w:eastAsia="es-BO"/>
              </w:rPr>
            </w:pPr>
            <w:r w:rsidRPr="00A648E9">
              <w:rPr>
                <w:rFonts w:ascii="Arial" w:hAnsi="Arial" w:cs="Arial"/>
                <w:color w:val="000000"/>
                <w:sz w:val="16"/>
                <w:szCs w:val="16"/>
                <w:lang w:val="es-BO" w:eastAsia="es-BO"/>
              </w:rPr>
              <w:t>Silla operativa</w:t>
            </w:r>
          </w:p>
        </w:tc>
        <w:tc>
          <w:tcPr>
            <w:tcW w:w="1985" w:type="dxa"/>
            <w:tcBorders>
              <w:top w:val="nil"/>
              <w:left w:val="nil"/>
              <w:bottom w:val="single" w:sz="4" w:space="0" w:color="auto"/>
              <w:right w:val="single" w:sz="4" w:space="0" w:color="auto"/>
            </w:tcBorders>
            <w:shd w:val="clear" w:color="auto" w:fill="auto"/>
            <w:noWrap/>
            <w:vAlign w:val="center"/>
            <w:hideMark/>
          </w:tcPr>
          <w:p w14:paraId="659BCA36" w14:textId="77777777" w:rsidR="000730BF" w:rsidRPr="00A648E9" w:rsidRDefault="000730BF" w:rsidP="00A648E9">
            <w:pPr>
              <w:spacing w:before="40" w:after="40"/>
              <w:jc w:val="right"/>
              <w:rPr>
                <w:rFonts w:ascii="Arial" w:hAnsi="Arial" w:cs="Arial"/>
                <w:color w:val="000000"/>
                <w:sz w:val="16"/>
                <w:szCs w:val="16"/>
                <w:lang w:val="es-BO" w:eastAsia="es-BO"/>
              </w:rPr>
            </w:pPr>
            <w:r w:rsidRPr="00A648E9">
              <w:rPr>
                <w:rFonts w:ascii="Arial" w:hAnsi="Arial" w:cs="Arial"/>
                <w:color w:val="000000"/>
                <w:sz w:val="16"/>
                <w:szCs w:val="16"/>
                <w:lang w:val="es-BO" w:eastAsia="es-BO"/>
              </w:rPr>
              <w:t>1.091,20</w:t>
            </w:r>
          </w:p>
        </w:tc>
      </w:tr>
      <w:tr w:rsidR="000730BF" w:rsidRPr="00A648E9" w14:paraId="2CC47501" w14:textId="77777777" w:rsidTr="00A648E9">
        <w:trPr>
          <w:trHeight w:val="297"/>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11ED3EE8" w14:textId="77777777" w:rsidR="000730BF" w:rsidRPr="00A648E9" w:rsidRDefault="000730BF" w:rsidP="00A648E9">
            <w:pPr>
              <w:spacing w:before="40" w:after="40"/>
              <w:jc w:val="center"/>
              <w:rPr>
                <w:rFonts w:ascii="Arial" w:hAnsi="Arial" w:cs="Arial"/>
                <w:b/>
                <w:bCs/>
                <w:color w:val="000000"/>
                <w:sz w:val="16"/>
                <w:szCs w:val="16"/>
                <w:lang w:val="es-BO" w:eastAsia="es-BO"/>
              </w:rPr>
            </w:pPr>
            <w:r w:rsidRPr="00A648E9">
              <w:rPr>
                <w:rFonts w:ascii="Arial" w:hAnsi="Arial" w:cs="Arial"/>
                <w:b/>
                <w:bCs/>
                <w:color w:val="000000"/>
                <w:sz w:val="16"/>
                <w:szCs w:val="16"/>
                <w:lang w:val="es-BO" w:eastAsia="es-BO"/>
              </w:rPr>
              <w:t>23</w:t>
            </w:r>
          </w:p>
        </w:tc>
        <w:tc>
          <w:tcPr>
            <w:tcW w:w="4678" w:type="dxa"/>
            <w:tcBorders>
              <w:top w:val="nil"/>
              <w:left w:val="nil"/>
              <w:bottom w:val="single" w:sz="4" w:space="0" w:color="auto"/>
              <w:right w:val="single" w:sz="4" w:space="0" w:color="auto"/>
            </w:tcBorders>
            <w:shd w:val="clear" w:color="auto" w:fill="auto"/>
            <w:noWrap/>
            <w:vAlign w:val="center"/>
            <w:hideMark/>
          </w:tcPr>
          <w:p w14:paraId="559311C3" w14:textId="77777777" w:rsidR="000730BF" w:rsidRPr="00A648E9" w:rsidRDefault="000730BF" w:rsidP="00A648E9">
            <w:pPr>
              <w:spacing w:before="40" w:after="40"/>
              <w:rPr>
                <w:rFonts w:ascii="Arial" w:hAnsi="Arial" w:cs="Arial"/>
                <w:color w:val="000000"/>
                <w:sz w:val="16"/>
                <w:szCs w:val="16"/>
                <w:lang w:val="es-BO" w:eastAsia="es-BO"/>
              </w:rPr>
            </w:pPr>
            <w:r w:rsidRPr="00A648E9">
              <w:rPr>
                <w:rFonts w:ascii="Arial" w:hAnsi="Arial" w:cs="Arial"/>
                <w:color w:val="000000"/>
                <w:sz w:val="16"/>
                <w:szCs w:val="16"/>
                <w:lang w:val="es-BO" w:eastAsia="es-BO"/>
              </w:rPr>
              <w:t>Silla operativa</w:t>
            </w:r>
          </w:p>
        </w:tc>
        <w:tc>
          <w:tcPr>
            <w:tcW w:w="1985" w:type="dxa"/>
            <w:tcBorders>
              <w:top w:val="nil"/>
              <w:left w:val="nil"/>
              <w:bottom w:val="single" w:sz="4" w:space="0" w:color="auto"/>
              <w:right w:val="single" w:sz="4" w:space="0" w:color="auto"/>
            </w:tcBorders>
            <w:shd w:val="clear" w:color="auto" w:fill="auto"/>
            <w:noWrap/>
            <w:vAlign w:val="center"/>
            <w:hideMark/>
          </w:tcPr>
          <w:p w14:paraId="061D4A9F" w14:textId="77777777" w:rsidR="000730BF" w:rsidRPr="00A648E9" w:rsidRDefault="000730BF" w:rsidP="00A648E9">
            <w:pPr>
              <w:spacing w:before="40" w:after="40"/>
              <w:jc w:val="right"/>
              <w:rPr>
                <w:rFonts w:ascii="Arial" w:hAnsi="Arial" w:cs="Arial"/>
                <w:color w:val="000000"/>
                <w:sz w:val="16"/>
                <w:szCs w:val="16"/>
                <w:lang w:val="es-BO" w:eastAsia="es-BO"/>
              </w:rPr>
            </w:pPr>
            <w:r w:rsidRPr="00A648E9">
              <w:rPr>
                <w:rFonts w:ascii="Arial" w:hAnsi="Arial" w:cs="Arial"/>
                <w:color w:val="000000"/>
                <w:sz w:val="16"/>
                <w:szCs w:val="16"/>
                <w:lang w:val="es-BO" w:eastAsia="es-BO"/>
              </w:rPr>
              <w:t>1.091,20</w:t>
            </w:r>
          </w:p>
        </w:tc>
      </w:tr>
      <w:tr w:rsidR="000730BF" w:rsidRPr="00A648E9" w14:paraId="41C9D96E" w14:textId="77777777" w:rsidTr="00A648E9">
        <w:trPr>
          <w:trHeight w:val="297"/>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07C96688" w14:textId="77777777" w:rsidR="000730BF" w:rsidRPr="00A648E9" w:rsidRDefault="000730BF" w:rsidP="00A648E9">
            <w:pPr>
              <w:spacing w:before="40" w:after="40"/>
              <w:jc w:val="center"/>
              <w:rPr>
                <w:rFonts w:ascii="Arial" w:hAnsi="Arial" w:cs="Arial"/>
                <w:b/>
                <w:bCs/>
                <w:color w:val="000000"/>
                <w:sz w:val="16"/>
                <w:szCs w:val="16"/>
                <w:lang w:val="es-BO" w:eastAsia="es-BO"/>
              </w:rPr>
            </w:pPr>
            <w:r w:rsidRPr="00A648E9">
              <w:rPr>
                <w:rFonts w:ascii="Arial" w:hAnsi="Arial" w:cs="Arial"/>
                <w:b/>
                <w:bCs/>
                <w:color w:val="000000"/>
                <w:sz w:val="16"/>
                <w:szCs w:val="16"/>
                <w:lang w:val="es-BO" w:eastAsia="es-BO"/>
              </w:rPr>
              <w:t>24</w:t>
            </w:r>
          </w:p>
        </w:tc>
        <w:tc>
          <w:tcPr>
            <w:tcW w:w="4678" w:type="dxa"/>
            <w:tcBorders>
              <w:top w:val="nil"/>
              <w:left w:val="nil"/>
              <w:bottom w:val="single" w:sz="4" w:space="0" w:color="auto"/>
              <w:right w:val="single" w:sz="4" w:space="0" w:color="auto"/>
            </w:tcBorders>
            <w:shd w:val="clear" w:color="auto" w:fill="auto"/>
            <w:noWrap/>
            <w:vAlign w:val="center"/>
            <w:hideMark/>
          </w:tcPr>
          <w:p w14:paraId="546F279A" w14:textId="77777777" w:rsidR="000730BF" w:rsidRPr="00A648E9" w:rsidRDefault="000730BF" w:rsidP="00A648E9">
            <w:pPr>
              <w:spacing w:before="40" w:after="40"/>
              <w:rPr>
                <w:rFonts w:ascii="Arial" w:hAnsi="Arial" w:cs="Arial"/>
                <w:color w:val="000000"/>
                <w:sz w:val="16"/>
                <w:szCs w:val="16"/>
                <w:lang w:val="es-BO" w:eastAsia="es-BO"/>
              </w:rPr>
            </w:pPr>
            <w:r w:rsidRPr="00A648E9">
              <w:rPr>
                <w:rFonts w:ascii="Arial" w:hAnsi="Arial" w:cs="Arial"/>
                <w:color w:val="000000"/>
                <w:sz w:val="16"/>
                <w:szCs w:val="16"/>
                <w:lang w:val="es-BO" w:eastAsia="es-BO"/>
              </w:rPr>
              <w:t>Silla operativa</w:t>
            </w:r>
          </w:p>
        </w:tc>
        <w:tc>
          <w:tcPr>
            <w:tcW w:w="1985" w:type="dxa"/>
            <w:tcBorders>
              <w:top w:val="nil"/>
              <w:left w:val="nil"/>
              <w:bottom w:val="single" w:sz="4" w:space="0" w:color="auto"/>
              <w:right w:val="single" w:sz="4" w:space="0" w:color="auto"/>
            </w:tcBorders>
            <w:shd w:val="clear" w:color="auto" w:fill="auto"/>
            <w:noWrap/>
            <w:vAlign w:val="center"/>
            <w:hideMark/>
          </w:tcPr>
          <w:p w14:paraId="474F21A0" w14:textId="77777777" w:rsidR="000730BF" w:rsidRPr="00A648E9" w:rsidRDefault="000730BF" w:rsidP="00A648E9">
            <w:pPr>
              <w:spacing w:before="40" w:after="40"/>
              <w:jc w:val="right"/>
              <w:rPr>
                <w:rFonts w:ascii="Arial" w:hAnsi="Arial" w:cs="Arial"/>
                <w:color w:val="000000"/>
                <w:sz w:val="16"/>
                <w:szCs w:val="16"/>
                <w:lang w:val="es-BO" w:eastAsia="es-BO"/>
              </w:rPr>
            </w:pPr>
            <w:r w:rsidRPr="00A648E9">
              <w:rPr>
                <w:rFonts w:ascii="Arial" w:hAnsi="Arial" w:cs="Arial"/>
                <w:color w:val="000000"/>
                <w:sz w:val="16"/>
                <w:szCs w:val="16"/>
                <w:lang w:val="es-BO" w:eastAsia="es-BO"/>
              </w:rPr>
              <w:t>1.091,20</w:t>
            </w:r>
          </w:p>
        </w:tc>
      </w:tr>
      <w:tr w:rsidR="000730BF" w:rsidRPr="00A648E9" w14:paraId="389019CA" w14:textId="77777777" w:rsidTr="00A648E9">
        <w:trPr>
          <w:trHeight w:val="297"/>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77A736C9" w14:textId="77777777" w:rsidR="000730BF" w:rsidRPr="00A648E9" w:rsidRDefault="000730BF" w:rsidP="00A648E9">
            <w:pPr>
              <w:spacing w:before="40" w:after="40"/>
              <w:jc w:val="center"/>
              <w:rPr>
                <w:rFonts w:ascii="Arial" w:hAnsi="Arial" w:cs="Arial"/>
                <w:b/>
                <w:bCs/>
                <w:color w:val="000000"/>
                <w:sz w:val="16"/>
                <w:szCs w:val="16"/>
                <w:lang w:val="es-BO" w:eastAsia="es-BO"/>
              </w:rPr>
            </w:pPr>
            <w:r w:rsidRPr="00A648E9">
              <w:rPr>
                <w:rFonts w:ascii="Arial" w:hAnsi="Arial" w:cs="Arial"/>
                <w:b/>
                <w:bCs/>
                <w:color w:val="000000"/>
                <w:sz w:val="16"/>
                <w:szCs w:val="16"/>
                <w:lang w:val="es-BO" w:eastAsia="es-BO"/>
              </w:rPr>
              <w:t>25</w:t>
            </w:r>
          </w:p>
        </w:tc>
        <w:tc>
          <w:tcPr>
            <w:tcW w:w="4678" w:type="dxa"/>
            <w:tcBorders>
              <w:top w:val="nil"/>
              <w:left w:val="nil"/>
              <w:bottom w:val="single" w:sz="4" w:space="0" w:color="auto"/>
              <w:right w:val="single" w:sz="4" w:space="0" w:color="auto"/>
            </w:tcBorders>
            <w:shd w:val="clear" w:color="auto" w:fill="auto"/>
            <w:noWrap/>
            <w:vAlign w:val="center"/>
            <w:hideMark/>
          </w:tcPr>
          <w:p w14:paraId="64EDB773" w14:textId="77777777" w:rsidR="000730BF" w:rsidRPr="00A648E9" w:rsidRDefault="000730BF" w:rsidP="00A648E9">
            <w:pPr>
              <w:spacing w:before="40" w:after="40"/>
              <w:rPr>
                <w:rFonts w:ascii="Arial" w:hAnsi="Arial" w:cs="Arial"/>
                <w:color w:val="000000"/>
                <w:sz w:val="16"/>
                <w:szCs w:val="16"/>
                <w:lang w:val="es-BO" w:eastAsia="es-BO"/>
              </w:rPr>
            </w:pPr>
            <w:r w:rsidRPr="00A648E9">
              <w:rPr>
                <w:rFonts w:ascii="Arial" w:hAnsi="Arial" w:cs="Arial"/>
                <w:color w:val="000000"/>
                <w:sz w:val="16"/>
                <w:szCs w:val="16"/>
                <w:lang w:val="es-BO" w:eastAsia="es-BO"/>
              </w:rPr>
              <w:t>Silla operativa</w:t>
            </w:r>
          </w:p>
        </w:tc>
        <w:tc>
          <w:tcPr>
            <w:tcW w:w="1985" w:type="dxa"/>
            <w:tcBorders>
              <w:top w:val="nil"/>
              <w:left w:val="nil"/>
              <w:bottom w:val="single" w:sz="4" w:space="0" w:color="auto"/>
              <w:right w:val="single" w:sz="4" w:space="0" w:color="auto"/>
            </w:tcBorders>
            <w:shd w:val="clear" w:color="auto" w:fill="auto"/>
            <w:noWrap/>
            <w:vAlign w:val="center"/>
            <w:hideMark/>
          </w:tcPr>
          <w:p w14:paraId="0EA3AF7D" w14:textId="77777777" w:rsidR="000730BF" w:rsidRPr="00A648E9" w:rsidRDefault="000730BF" w:rsidP="00A648E9">
            <w:pPr>
              <w:spacing w:before="40" w:after="40"/>
              <w:jc w:val="right"/>
              <w:rPr>
                <w:rFonts w:ascii="Arial" w:hAnsi="Arial" w:cs="Arial"/>
                <w:color w:val="000000"/>
                <w:sz w:val="16"/>
                <w:szCs w:val="16"/>
                <w:lang w:val="es-BO" w:eastAsia="es-BO"/>
              </w:rPr>
            </w:pPr>
            <w:r w:rsidRPr="00A648E9">
              <w:rPr>
                <w:rFonts w:ascii="Arial" w:hAnsi="Arial" w:cs="Arial"/>
                <w:color w:val="000000"/>
                <w:sz w:val="16"/>
                <w:szCs w:val="16"/>
                <w:lang w:val="es-BO" w:eastAsia="es-BO"/>
              </w:rPr>
              <w:t>1.091,20</w:t>
            </w:r>
          </w:p>
        </w:tc>
      </w:tr>
      <w:tr w:rsidR="000730BF" w:rsidRPr="00A648E9" w14:paraId="76F48CBB" w14:textId="77777777" w:rsidTr="00A648E9">
        <w:trPr>
          <w:trHeight w:val="77"/>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0B3A29E3" w14:textId="77777777" w:rsidR="000730BF" w:rsidRPr="00A648E9" w:rsidRDefault="000730BF" w:rsidP="00A648E9">
            <w:pPr>
              <w:spacing w:before="40" w:after="40"/>
              <w:jc w:val="center"/>
              <w:rPr>
                <w:rFonts w:ascii="Arial" w:hAnsi="Arial" w:cs="Arial"/>
                <w:b/>
                <w:bCs/>
                <w:color w:val="000000"/>
                <w:sz w:val="16"/>
                <w:szCs w:val="16"/>
                <w:lang w:val="es-BO" w:eastAsia="es-BO"/>
              </w:rPr>
            </w:pPr>
            <w:r w:rsidRPr="00A648E9">
              <w:rPr>
                <w:rFonts w:ascii="Arial" w:hAnsi="Arial" w:cs="Arial"/>
                <w:b/>
                <w:bCs/>
                <w:color w:val="000000"/>
                <w:sz w:val="16"/>
                <w:szCs w:val="16"/>
                <w:lang w:val="es-BO" w:eastAsia="es-BO"/>
              </w:rPr>
              <w:t>26</w:t>
            </w:r>
          </w:p>
        </w:tc>
        <w:tc>
          <w:tcPr>
            <w:tcW w:w="4678" w:type="dxa"/>
            <w:tcBorders>
              <w:top w:val="nil"/>
              <w:left w:val="nil"/>
              <w:bottom w:val="single" w:sz="4" w:space="0" w:color="auto"/>
              <w:right w:val="single" w:sz="4" w:space="0" w:color="auto"/>
            </w:tcBorders>
            <w:shd w:val="clear" w:color="auto" w:fill="auto"/>
            <w:vAlign w:val="center"/>
            <w:hideMark/>
          </w:tcPr>
          <w:p w14:paraId="5165923A" w14:textId="7CBF8F0F" w:rsidR="000730BF" w:rsidRPr="00A648E9" w:rsidRDefault="000730BF" w:rsidP="00A648E9">
            <w:pPr>
              <w:spacing w:before="40" w:after="40"/>
              <w:rPr>
                <w:rFonts w:ascii="Arial" w:hAnsi="Arial" w:cs="Arial"/>
                <w:color w:val="000000"/>
                <w:sz w:val="16"/>
                <w:szCs w:val="16"/>
                <w:lang w:val="es-BO" w:eastAsia="es-BO"/>
              </w:rPr>
            </w:pPr>
            <w:r w:rsidRPr="00A648E9">
              <w:rPr>
                <w:rFonts w:ascii="Arial" w:hAnsi="Arial" w:cs="Arial"/>
                <w:color w:val="000000"/>
                <w:sz w:val="16"/>
                <w:szCs w:val="16"/>
                <w:lang w:val="es-BO" w:eastAsia="es-BO"/>
              </w:rPr>
              <w:t>Silla giratoria secretarial de 5 ruedas</w:t>
            </w:r>
          </w:p>
        </w:tc>
        <w:tc>
          <w:tcPr>
            <w:tcW w:w="1985" w:type="dxa"/>
            <w:tcBorders>
              <w:top w:val="nil"/>
              <w:left w:val="nil"/>
              <w:bottom w:val="single" w:sz="4" w:space="0" w:color="auto"/>
              <w:right w:val="single" w:sz="4" w:space="0" w:color="auto"/>
            </w:tcBorders>
            <w:shd w:val="clear" w:color="auto" w:fill="auto"/>
            <w:noWrap/>
            <w:vAlign w:val="center"/>
            <w:hideMark/>
          </w:tcPr>
          <w:p w14:paraId="40A78DB7" w14:textId="77777777" w:rsidR="000730BF" w:rsidRPr="00A648E9" w:rsidRDefault="000730BF" w:rsidP="00A648E9">
            <w:pPr>
              <w:spacing w:before="40" w:after="40"/>
              <w:jc w:val="right"/>
              <w:rPr>
                <w:rFonts w:ascii="Arial" w:hAnsi="Arial" w:cs="Arial"/>
                <w:color w:val="000000"/>
                <w:sz w:val="16"/>
                <w:szCs w:val="16"/>
                <w:lang w:val="es-BO" w:eastAsia="es-BO"/>
              </w:rPr>
            </w:pPr>
            <w:r w:rsidRPr="00A648E9">
              <w:rPr>
                <w:rFonts w:ascii="Arial" w:hAnsi="Arial" w:cs="Arial"/>
                <w:color w:val="000000"/>
                <w:sz w:val="16"/>
                <w:szCs w:val="16"/>
                <w:lang w:val="es-BO" w:eastAsia="es-BO"/>
              </w:rPr>
              <w:t>368,29</w:t>
            </w:r>
          </w:p>
        </w:tc>
      </w:tr>
      <w:tr w:rsidR="000730BF" w:rsidRPr="00A648E9" w14:paraId="71273F95" w14:textId="77777777" w:rsidTr="00A648E9">
        <w:trPr>
          <w:trHeight w:val="77"/>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1EC7C750" w14:textId="77777777" w:rsidR="000730BF" w:rsidRPr="00A648E9" w:rsidRDefault="000730BF" w:rsidP="00A648E9">
            <w:pPr>
              <w:spacing w:before="40" w:after="40"/>
              <w:jc w:val="center"/>
              <w:rPr>
                <w:rFonts w:ascii="Arial" w:hAnsi="Arial" w:cs="Arial"/>
                <w:b/>
                <w:bCs/>
                <w:color w:val="000000"/>
                <w:sz w:val="16"/>
                <w:szCs w:val="16"/>
                <w:lang w:val="es-BO" w:eastAsia="es-BO"/>
              </w:rPr>
            </w:pPr>
            <w:r w:rsidRPr="00A648E9">
              <w:rPr>
                <w:rFonts w:ascii="Arial" w:hAnsi="Arial" w:cs="Arial"/>
                <w:b/>
                <w:bCs/>
                <w:color w:val="000000"/>
                <w:sz w:val="16"/>
                <w:szCs w:val="16"/>
                <w:lang w:val="es-BO" w:eastAsia="es-BO"/>
              </w:rPr>
              <w:t>27</w:t>
            </w:r>
          </w:p>
        </w:tc>
        <w:tc>
          <w:tcPr>
            <w:tcW w:w="4678" w:type="dxa"/>
            <w:tcBorders>
              <w:top w:val="nil"/>
              <w:left w:val="nil"/>
              <w:bottom w:val="single" w:sz="4" w:space="0" w:color="auto"/>
              <w:right w:val="single" w:sz="4" w:space="0" w:color="auto"/>
            </w:tcBorders>
            <w:shd w:val="clear" w:color="auto" w:fill="auto"/>
            <w:vAlign w:val="center"/>
            <w:hideMark/>
          </w:tcPr>
          <w:p w14:paraId="713618C2" w14:textId="69658874" w:rsidR="000730BF" w:rsidRPr="00A648E9" w:rsidRDefault="000730BF" w:rsidP="00A648E9">
            <w:pPr>
              <w:spacing w:before="40" w:after="40"/>
              <w:rPr>
                <w:rFonts w:ascii="Arial" w:hAnsi="Arial" w:cs="Arial"/>
                <w:color w:val="000000"/>
                <w:sz w:val="16"/>
                <w:szCs w:val="16"/>
                <w:lang w:val="es-BO" w:eastAsia="es-BO"/>
              </w:rPr>
            </w:pPr>
            <w:r w:rsidRPr="00A648E9">
              <w:rPr>
                <w:rFonts w:ascii="Arial" w:hAnsi="Arial" w:cs="Arial"/>
                <w:color w:val="000000"/>
                <w:sz w:val="16"/>
                <w:szCs w:val="16"/>
                <w:lang w:val="es-BO" w:eastAsia="es-BO"/>
              </w:rPr>
              <w:t>Silla giratoria secretarial de 5 ruedas</w:t>
            </w:r>
          </w:p>
        </w:tc>
        <w:tc>
          <w:tcPr>
            <w:tcW w:w="1985" w:type="dxa"/>
            <w:tcBorders>
              <w:top w:val="nil"/>
              <w:left w:val="nil"/>
              <w:bottom w:val="single" w:sz="4" w:space="0" w:color="auto"/>
              <w:right w:val="single" w:sz="4" w:space="0" w:color="auto"/>
            </w:tcBorders>
            <w:shd w:val="clear" w:color="auto" w:fill="auto"/>
            <w:noWrap/>
            <w:vAlign w:val="center"/>
            <w:hideMark/>
          </w:tcPr>
          <w:p w14:paraId="4360BC5E" w14:textId="77777777" w:rsidR="000730BF" w:rsidRPr="00A648E9" w:rsidRDefault="000730BF" w:rsidP="00A648E9">
            <w:pPr>
              <w:spacing w:before="40" w:after="40"/>
              <w:jc w:val="right"/>
              <w:rPr>
                <w:rFonts w:ascii="Arial" w:hAnsi="Arial" w:cs="Arial"/>
                <w:color w:val="000000"/>
                <w:sz w:val="16"/>
                <w:szCs w:val="16"/>
                <w:lang w:val="es-BO" w:eastAsia="es-BO"/>
              </w:rPr>
            </w:pPr>
            <w:r w:rsidRPr="00A648E9">
              <w:rPr>
                <w:rFonts w:ascii="Arial" w:hAnsi="Arial" w:cs="Arial"/>
                <w:color w:val="000000"/>
                <w:sz w:val="16"/>
                <w:szCs w:val="16"/>
                <w:lang w:val="es-BO" w:eastAsia="es-BO"/>
              </w:rPr>
              <w:t>368,29</w:t>
            </w:r>
          </w:p>
        </w:tc>
      </w:tr>
      <w:tr w:rsidR="000730BF" w:rsidRPr="00A648E9" w14:paraId="1B5448BF" w14:textId="77777777" w:rsidTr="00A648E9">
        <w:trPr>
          <w:trHeight w:val="77"/>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09BF2461" w14:textId="77777777" w:rsidR="000730BF" w:rsidRPr="00A648E9" w:rsidRDefault="000730BF" w:rsidP="00A648E9">
            <w:pPr>
              <w:spacing w:before="40" w:after="40"/>
              <w:jc w:val="center"/>
              <w:rPr>
                <w:rFonts w:ascii="Arial" w:hAnsi="Arial" w:cs="Arial"/>
                <w:b/>
                <w:bCs/>
                <w:color w:val="000000"/>
                <w:sz w:val="16"/>
                <w:szCs w:val="16"/>
                <w:lang w:val="es-BO" w:eastAsia="es-BO"/>
              </w:rPr>
            </w:pPr>
            <w:r w:rsidRPr="00A648E9">
              <w:rPr>
                <w:rFonts w:ascii="Arial" w:hAnsi="Arial" w:cs="Arial"/>
                <w:b/>
                <w:bCs/>
                <w:color w:val="000000"/>
                <w:sz w:val="16"/>
                <w:szCs w:val="16"/>
                <w:lang w:val="es-BO" w:eastAsia="es-BO"/>
              </w:rPr>
              <w:t>28</w:t>
            </w:r>
          </w:p>
        </w:tc>
        <w:tc>
          <w:tcPr>
            <w:tcW w:w="4678" w:type="dxa"/>
            <w:tcBorders>
              <w:top w:val="nil"/>
              <w:left w:val="nil"/>
              <w:bottom w:val="single" w:sz="4" w:space="0" w:color="auto"/>
              <w:right w:val="single" w:sz="4" w:space="0" w:color="auto"/>
            </w:tcBorders>
            <w:shd w:val="clear" w:color="auto" w:fill="auto"/>
            <w:vAlign w:val="center"/>
            <w:hideMark/>
          </w:tcPr>
          <w:p w14:paraId="04E34A6D" w14:textId="3E077003" w:rsidR="000730BF" w:rsidRPr="00A648E9" w:rsidRDefault="000730BF" w:rsidP="00A648E9">
            <w:pPr>
              <w:spacing w:before="40" w:after="40"/>
              <w:rPr>
                <w:rFonts w:ascii="Arial" w:hAnsi="Arial" w:cs="Arial"/>
                <w:color w:val="000000"/>
                <w:sz w:val="16"/>
                <w:szCs w:val="16"/>
                <w:lang w:val="es-BO" w:eastAsia="es-BO"/>
              </w:rPr>
            </w:pPr>
            <w:r w:rsidRPr="00A648E9">
              <w:rPr>
                <w:rFonts w:ascii="Arial" w:hAnsi="Arial" w:cs="Arial"/>
                <w:color w:val="000000"/>
                <w:sz w:val="16"/>
                <w:szCs w:val="16"/>
                <w:lang w:val="es-BO" w:eastAsia="es-BO"/>
              </w:rPr>
              <w:t>Silla giratoria secretarial de 5 ruedas</w:t>
            </w:r>
          </w:p>
        </w:tc>
        <w:tc>
          <w:tcPr>
            <w:tcW w:w="1985" w:type="dxa"/>
            <w:tcBorders>
              <w:top w:val="nil"/>
              <w:left w:val="nil"/>
              <w:bottom w:val="single" w:sz="4" w:space="0" w:color="auto"/>
              <w:right w:val="single" w:sz="4" w:space="0" w:color="auto"/>
            </w:tcBorders>
            <w:shd w:val="clear" w:color="auto" w:fill="auto"/>
            <w:noWrap/>
            <w:vAlign w:val="center"/>
            <w:hideMark/>
          </w:tcPr>
          <w:p w14:paraId="1EAAD905" w14:textId="77777777" w:rsidR="000730BF" w:rsidRPr="00A648E9" w:rsidRDefault="000730BF" w:rsidP="00A648E9">
            <w:pPr>
              <w:spacing w:before="40" w:after="40"/>
              <w:jc w:val="right"/>
              <w:rPr>
                <w:rFonts w:ascii="Arial" w:hAnsi="Arial" w:cs="Arial"/>
                <w:color w:val="000000"/>
                <w:sz w:val="16"/>
                <w:szCs w:val="16"/>
                <w:lang w:val="es-BO" w:eastAsia="es-BO"/>
              </w:rPr>
            </w:pPr>
            <w:r w:rsidRPr="00A648E9">
              <w:rPr>
                <w:rFonts w:ascii="Arial" w:hAnsi="Arial" w:cs="Arial"/>
                <w:color w:val="000000"/>
                <w:sz w:val="16"/>
                <w:szCs w:val="16"/>
                <w:lang w:val="es-BO" w:eastAsia="es-BO"/>
              </w:rPr>
              <w:t>368,29</w:t>
            </w:r>
          </w:p>
        </w:tc>
      </w:tr>
      <w:tr w:rsidR="000730BF" w:rsidRPr="00A648E9" w14:paraId="37DE8D25" w14:textId="77777777" w:rsidTr="00A648E9">
        <w:trPr>
          <w:trHeight w:val="77"/>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0B777625" w14:textId="77777777" w:rsidR="000730BF" w:rsidRPr="00A648E9" w:rsidRDefault="000730BF" w:rsidP="00A648E9">
            <w:pPr>
              <w:spacing w:before="40" w:after="40"/>
              <w:jc w:val="center"/>
              <w:rPr>
                <w:rFonts w:ascii="Arial" w:hAnsi="Arial" w:cs="Arial"/>
                <w:b/>
                <w:bCs/>
                <w:color w:val="000000"/>
                <w:sz w:val="16"/>
                <w:szCs w:val="16"/>
                <w:lang w:val="es-BO" w:eastAsia="es-BO"/>
              </w:rPr>
            </w:pPr>
            <w:r w:rsidRPr="00A648E9">
              <w:rPr>
                <w:rFonts w:ascii="Arial" w:hAnsi="Arial" w:cs="Arial"/>
                <w:b/>
                <w:bCs/>
                <w:color w:val="000000"/>
                <w:sz w:val="16"/>
                <w:szCs w:val="16"/>
                <w:lang w:val="es-BO" w:eastAsia="es-BO"/>
              </w:rPr>
              <w:t>29</w:t>
            </w:r>
          </w:p>
        </w:tc>
        <w:tc>
          <w:tcPr>
            <w:tcW w:w="4678" w:type="dxa"/>
            <w:tcBorders>
              <w:top w:val="nil"/>
              <w:left w:val="nil"/>
              <w:bottom w:val="single" w:sz="4" w:space="0" w:color="auto"/>
              <w:right w:val="single" w:sz="4" w:space="0" w:color="auto"/>
            </w:tcBorders>
            <w:shd w:val="clear" w:color="auto" w:fill="auto"/>
            <w:vAlign w:val="center"/>
            <w:hideMark/>
          </w:tcPr>
          <w:p w14:paraId="00FC2A1C" w14:textId="37C0A24C" w:rsidR="000730BF" w:rsidRPr="00A648E9" w:rsidRDefault="000730BF" w:rsidP="00A648E9">
            <w:pPr>
              <w:spacing w:before="40" w:after="40"/>
              <w:rPr>
                <w:rFonts w:ascii="Arial" w:hAnsi="Arial" w:cs="Arial"/>
                <w:color w:val="000000"/>
                <w:sz w:val="16"/>
                <w:szCs w:val="16"/>
                <w:lang w:val="es-BO" w:eastAsia="es-BO"/>
              </w:rPr>
            </w:pPr>
            <w:r w:rsidRPr="00A648E9">
              <w:rPr>
                <w:rFonts w:ascii="Arial" w:hAnsi="Arial" w:cs="Arial"/>
                <w:color w:val="000000"/>
                <w:sz w:val="16"/>
                <w:szCs w:val="16"/>
                <w:lang w:val="es-BO" w:eastAsia="es-BO"/>
              </w:rPr>
              <w:t>Silla giratoria secretarial de 5 ruedas</w:t>
            </w:r>
          </w:p>
        </w:tc>
        <w:tc>
          <w:tcPr>
            <w:tcW w:w="1985" w:type="dxa"/>
            <w:tcBorders>
              <w:top w:val="nil"/>
              <w:left w:val="nil"/>
              <w:bottom w:val="single" w:sz="4" w:space="0" w:color="auto"/>
              <w:right w:val="single" w:sz="4" w:space="0" w:color="auto"/>
            </w:tcBorders>
            <w:shd w:val="clear" w:color="auto" w:fill="auto"/>
            <w:noWrap/>
            <w:vAlign w:val="center"/>
            <w:hideMark/>
          </w:tcPr>
          <w:p w14:paraId="64E81E48" w14:textId="77777777" w:rsidR="000730BF" w:rsidRPr="00A648E9" w:rsidRDefault="000730BF" w:rsidP="00A648E9">
            <w:pPr>
              <w:spacing w:before="40" w:after="40"/>
              <w:jc w:val="right"/>
              <w:rPr>
                <w:rFonts w:ascii="Arial" w:hAnsi="Arial" w:cs="Arial"/>
                <w:color w:val="000000"/>
                <w:sz w:val="16"/>
                <w:szCs w:val="16"/>
                <w:lang w:val="es-BO" w:eastAsia="es-BO"/>
              </w:rPr>
            </w:pPr>
            <w:r w:rsidRPr="00A648E9">
              <w:rPr>
                <w:rFonts w:ascii="Arial" w:hAnsi="Arial" w:cs="Arial"/>
                <w:color w:val="000000"/>
                <w:sz w:val="16"/>
                <w:szCs w:val="16"/>
                <w:lang w:val="es-BO" w:eastAsia="es-BO"/>
              </w:rPr>
              <w:t>368,29</w:t>
            </w:r>
          </w:p>
        </w:tc>
      </w:tr>
      <w:tr w:rsidR="000730BF" w:rsidRPr="00A648E9" w14:paraId="7CE7D566" w14:textId="77777777" w:rsidTr="00A648E9">
        <w:trPr>
          <w:trHeight w:val="77"/>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6FD99357" w14:textId="77777777" w:rsidR="000730BF" w:rsidRPr="00A648E9" w:rsidRDefault="000730BF" w:rsidP="00A648E9">
            <w:pPr>
              <w:spacing w:before="40" w:after="40"/>
              <w:jc w:val="center"/>
              <w:rPr>
                <w:rFonts w:ascii="Arial" w:hAnsi="Arial" w:cs="Arial"/>
                <w:b/>
                <w:bCs/>
                <w:color w:val="000000"/>
                <w:sz w:val="16"/>
                <w:szCs w:val="16"/>
                <w:lang w:val="es-BO" w:eastAsia="es-BO"/>
              </w:rPr>
            </w:pPr>
            <w:r w:rsidRPr="00A648E9">
              <w:rPr>
                <w:rFonts w:ascii="Arial" w:hAnsi="Arial" w:cs="Arial"/>
                <w:b/>
                <w:bCs/>
                <w:color w:val="000000"/>
                <w:sz w:val="16"/>
                <w:szCs w:val="16"/>
                <w:lang w:val="es-BO" w:eastAsia="es-BO"/>
              </w:rPr>
              <w:lastRenderedPageBreak/>
              <w:t>30</w:t>
            </w:r>
          </w:p>
        </w:tc>
        <w:tc>
          <w:tcPr>
            <w:tcW w:w="4678" w:type="dxa"/>
            <w:tcBorders>
              <w:top w:val="nil"/>
              <w:left w:val="nil"/>
              <w:bottom w:val="single" w:sz="4" w:space="0" w:color="auto"/>
              <w:right w:val="single" w:sz="4" w:space="0" w:color="auto"/>
            </w:tcBorders>
            <w:shd w:val="clear" w:color="auto" w:fill="auto"/>
            <w:vAlign w:val="center"/>
            <w:hideMark/>
          </w:tcPr>
          <w:p w14:paraId="08F654B7" w14:textId="6C8A4448" w:rsidR="000730BF" w:rsidRPr="00A648E9" w:rsidRDefault="000730BF" w:rsidP="00A648E9">
            <w:pPr>
              <w:spacing w:before="40" w:after="40"/>
              <w:rPr>
                <w:rFonts w:ascii="Arial" w:hAnsi="Arial" w:cs="Arial"/>
                <w:color w:val="000000"/>
                <w:sz w:val="16"/>
                <w:szCs w:val="16"/>
                <w:lang w:val="es-BO" w:eastAsia="es-BO"/>
              </w:rPr>
            </w:pPr>
            <w:r w:rsidRPr="00A648E9">
              <w:rPr>
                <w:rFonts w:ascii="Arial" w:hAnsi="Arial" w:cs="Arial"/>
                <w:color w:val="000000"/>
                <w:sz w:val="16"/>
                <w:szCs w:val="16"/>
                <w:lang w:val="es-BO" w:eastAsia="es-BO"/>
              </w:rPr>
              <w:t>Silla giratoria secretarial de 5 ruedas</w:t>
            </w:r>
          </w:p>
        </w:tc>
        <w:tc>
          <w:tcPr>
            <w:tcW w:w="1985" w:type="dxa"/>
            <w:tcBorders>
              <w:top w:val="nil"/>
              <w:left w:val="nil"/>
              <w:bottom w:val="single" w:sz="4" w:space="0" w:color="auto"/>
              <w:right w:val="single" w:sz="4" w:space="0" w:color="auto"/>
            </w:tcBorders>
            <w:shd w:val="clear" w:color="auto" w:fill="auto"/>
            <w:noWrap/>
            <w:vAlign w:val="center"/>
            <w:hideMark/>
          </w:tcPr>
          <w:p w14:paraId="6D1C975E" w14:textId="77777777" w:rsidR="000730BF" w:rsidRPr="00A648E9" w:rsidRDefault="000730BF" w:rsidP="00A648E9">
            <w:pPr>
              <w:spacing w:before="40" w:after="40"/>
              <w:jc w:val="right"/>
              <w:rPr>
                <w:rFonts w:ascii="Arial" w:hAnsi="Arial" w:cs="Arial"/>
                <w:color w:val="000000"/>
                <w:sz w:val="16"/>
                <w:szCs w:val="16"/>
                <w:lang w:val="es-BO" w:eastAsia="es-BO"/>
              </w:rPr>
            </w:pPr>
            <w:r w:rsidRPr="00A648E9">
              <w:rPr>
                <w:rFonts w:ascii="Arial" w:hAnsi="Arial" w:cs="Arial"/>
                <w:color w:val="000000"/>
                <w:sz w:val="16"/>
                <w:szCs w:val="16"/>
                <w:lang w:val="es-BO" w:eastAsia="es-BO"/>
              </w:rPr>
              <w:t>368,29</w:t>
            </w:r>
          </w:p>
        </w:tc>
      </w:tr>
      <w:tr w:rsidR="000730BF" w:rsidRPr="00A648E9" w14:paraId="0090CCD7" w14:textId="77777777" w:rsidTr="00A648E9">
        <w:trPr>
          <w:trHeight w:val="77"/>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64F2ABC1" w14:textId="77777777" w:rsidR="000730BF" w:rsidRPr="00A648E9" w:rsidRDefault="000730BF" w:rsidP="00A648E9">
            <w:pPr>
              <w:spacing w:before="40" w:after="40"/>
              <w:jc w:val="center"/>
              <w:rPr>
                <w:rFonts w:ascii="Arial" w:hAnsi="Arial" w:cs="Arial"/>
                <w:b/>
                <w:bCs/>
                <w:color w:val="000000"/>
                <w:sz w:val="16"/>
                <w:szCs w:val="16"/>
                <w:lang w:val="es-BO" w:eastAsia="es-BO"/>
              </w:rPr>
            </w:pPr>
            <w:r w:rsidRPr="00A648E9">
              <w:rPr>
                <w:rFonts w:ascii="Arial" w:hAnsi="Arial" w:cs="Arial"/>
                <w:b/>
                <w:bCs/>
                <w:color w:val="000000"/>
                <w:sz w:val="16"/>
                <w:szCs w:val="16"/>
                <w:lang w:val="es-BO" w:eastAsia="es-BO"/>
              </w:rPr>
              <w:t>31</w:t>
            </w:r>
          </w:p>
        </w:tc>
        <w:tc>
          <w:tcPr>
            <w:tcW w:w="4678" w:type="dxa"/>
            <w:tcBorders>
              <w:top w:val="nil"/>
              <w:left w:val="nil"/>
              <w:bottom w:val="single" w:sz="4" w:space="0" w:color="auto"/>
              <w:right w:val="single" w:sz="4" w:space="0" w:color="auto"/>
            </w:tcBorders>
            <w:shd w:val="clear" w:color="auto" w:fill="auto"/>
            <w:vAlign w:val="center"/>
            <w:hideMark/>
          </w:tcPr>
          <w:p w14:paraId="4CB3F523" w14:textId="789D2436" w:rsidR="000730BF" w:rsidRPr="00A648E9" w:rsidRDefault="000730BF" w:rsidP="00A648E9">
            <w:pPr>
              <w:spacing w:before="40" w:after="40"/>
              <w:rPr>
                <w:rFonts w:ascii="Arial" w:hAnsi="Arial" w:cs="Arial"/>
                <w:color w:val="000000"/>
                <w:sz w:val="16"/>
                <w:szCs w:val="16"/>
                <w:lang w:val="es-BO" w:eastAsia="es-BO"/>
              </w:rPr>
            </w:pPr>
            <w:r w:rsidRPr="00A648E9">
              <w:rPr>
                <w:rFonts w:ascii="Arial" w:hAnsi="Arial" w:cs="Arial"/>
                <w:color w:val="000000"/>
                <w:sz w:val="16"/>
                <w:szCs w:val="16"/>
                <w:lang w:val="es-BO" w:eastAsia="es-BO"/>
              </w:rPr>
              <w:t>Silla giratoria secretarial de 5 ruedas</w:t>
            </w:r>
          </w:p>
        </w:tc>
        <w:tc>
          <w:tcPr>
            <w:tcW w:w="1985" w:type="dxa"/>
            <w:tcBorders>
              <w:top w:val="nil"/>
              <w:left w:val="nil"/>
              <w:bottom w:val="single" w:sz="4" w:space="0" w:color="auto"/>
              <w:right w:val="single" w:sz="4" w:space="0" w:color="auto"/>
            </w:tcBorders>
            <w:shd w:val="clear" w:color="auto" w:fill="auto"/>
            <w:noWrap/>
            <w:vAlign w:val="center"/>
            <w:hideMark/>
          </w:tcPr>
          <w:p w14:paraId="2ED01A61" w14:textId="77777777" w:rsidR="000730BF" w:rsidRPr="00A648E9" w:rsidRDefault="000730BF" w:rsidP="00A648E9">
            <w:pPr>
              <w:spacing w:before="40" w:after="40"/>
              <w:jc w:val="right"/>
              <w:rPr>
                <w:rFonts w:ascii="Arial" w:hAnsi="Arial" w:cs="Arial"/>
                <w:color w:val="000000"/>
                <w:sz w:val="16"/>
                <w:szCs w:val="16"/>
                <w:lang w:val="es-BO" w:eastAsia="es-BO"/>
              </w:rPr>
            </w:pPr>
            <w:r w:rsidRPr="00A648E9">
              <w:rPr>
                <w:rFonts w:ascii="Arial" w:hAnsi="Arial" w:cs="Arial"/>
                <w:color w:val="000000"/>
                <w:sz w:val="16"/>
                <w:szCs w:val="16"/>
                <w:lang w:val="es-BO" w:eastAsia="es-BO"/>
              </w:rPr>
              <w:t>368,29</w:t>
            </w:r>
          </w:p>
        </w:tc>
      </w:tr>
      <w:tr w:rsidR="000730BF" w:rsidRPr="00A648E9" w14:paraId="116891A7" w14:textId="77777777" w:rsidTr="00A648E9">
        <w:trPr>
          <w:trHeight w:val="77"/>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4E0F002A" w14:textId="77777777" w:rsidR="000730BF" w:rsidRPr="00A648E9" w:rsidRDefault="000730BF" w:rsidP="00A648E9">
            <w:pPr>
              <w:spacing w:before="40" w:after="40"/>
              <w:jc w:val="center"/>
              <w:rPr>
                <w:rFonts w:ascii="Arial" w:hAnsi="Arial" w:cs="Arial"/>
                <w:b/>
                <w:bCs/>
                <w:color w:val="000000"/>
                <w:sz w:val="16"/>
                <w:szCs w:val="16"/>
                <w:lang w:val="es-BO" w:eastAsia="es-BO"/>
              </w:rPr>
            </w:pPr>
            <w:r w:rsidRPr="00A648E9">
              <w:rPr>
                <w:rFonts w:ascii="Arial" w:hAnsi="Arial" w:cs="Arial"/>
                <w:b/>
                <w:bCs/>
                <w:color w:val="000000"/>
                <w:sz w:val="16"/>
                <w:szCs w:val="16"/>
                <w:lang w:val="es-BO" w:eastAsia="es-BO"/>
              </w:rPr>
              <w:t>32</w:t>
            </w:r>
          </w:p>
        </w:tc>
        <w:tc>
          <w:tcPr>
            <w:tcW w:w="4678" w:type="dxa"/>
            <w:tcBorders>
              <w:top w:val="nil"/>
              <w:left w:val="nil"/>
              <w:bottom w:val="single" w:sz="4" w:space="0" w:color="auto"/>
              <w:right w:val="single" w:sz="4" w:space="0" w:color="auto"/>
            </w:tcBorders>
            <w:shd w:val="clear" w:color="auto" w:fill="auto"/>
            <w:vAlign w:val="center"/>
            <w:hideMark/>
          </w:tcPr>
          <w:p w14:paraId="30861D9B" w14:textId="090F143D" w:rsidR="000730BF" w:rsidRPr="00A648E9" w:rsidRDefault="000730BF" w:rsidP="00A648E9">
            <w:pPr>
              <w:spacing w:before="40" w:after="40"/>
              <w:rPr>
                <w:rFonts w:ascii="Arial" w:hAnsi="Arial" w:cs="Arial"/>
                <w:color w:val="000000"/>
                <w:sz w:val="16"/>
                <w:szCs w:val="16"/>
                <w:lang w:val="es-BO" w:eastAsia="es-BO"/>
              </w:rPr>
            </w:pPr>
            <w:r w:rsidRPr="00A648E9">
              <w:rPr>
                <w:rFonts w:ascii="Arial" w:hAnsi="Arial" w:cs="Arial"/>
                <w:color w:val="000000"/>
                <w:sz w:val="16"/>
                <w:szCs w:val="16"/>
                <w:lang w:val="es-BO" w:eastAsia="es-BO"/>
              </w:rPr>
              <w:t>Silla giratoria secretarial de 5 ruedas</w:t>
            </w:r>
          </w:p>
        </w:tc>
        <w:tc>
          <w:tcPr>
            <w:tcW w:w="1985" w:type="dxa"/>
            <w:tcBorders>
              <w:top w:val="nil"/>
              <w:left w:val="nil"/>
              <w:bottom w:val="single" w:sz="4" w:space="0" w:color="auto"/>
              <w:right w:val="single" w:sz="4" w:space="0" w:color="auto"/>
            </w:tcBorders>
            <w:shd w:val="clear" w:color="auto" w:fill="auto"/>
            <w:noWrap/>
            <w:vAlign w:val="center"/>
            <w:hideMark/>
          </w:tcPr>
          <w:p w14:paraId="242A9A27" w14:textId="77777777" w:rsidR="000730BF" w:rsidRPr="00A648E9" w:rsidRDefault="000730BF" w:rsidP="00A648E9">
            <w:pPr>
              <w:spacing w:before="40" w:after="40"/>
              <w:jc w:val="right"/>
              <w:rPr>
                <w:rFonts w:ascii="Arial" w:hAnsi="Arial" w:cs="Arial"/>
                <w:color w:val="000000"/>
                <w:sz w:val="16"/>
                <w:szCs w:val="16"/>
                <w:lang w:val="es-BO" w:eastAsia="es-BO"/>
              </w:rPr>
            </w:pPr>
            <w:r w:rsidRPr="00A648E9">
              <w:rPr>
                <w:rFonts w:ascii="Arial" w:hAnsi="Arial" w:cs="Arial"/>
                <w:color w:val="000000"/>
                <w:sz w:val="16"/>
                <w:szCs w:val="16"/>
                <w:lang w:val="es-BO" w:eastAsia="es-BO"/>
              </w:rPr>
              <w:t>368,29</w:t>
            </w:r>
          </w:p>
        </w:tc>
      </w:tr>
      <w:tr w:rsidR="000730BF" w:rsidRPr="00A648E9" w14:paraId="4A10E4ED" w14:textId="77777777" w:rsidTr="00A648E9">
        <w:trPr>
          <w:trHeight w:val="77"/>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73A87215" w14:textId="77777777" w:rsidR="000730BF" w:rsidRPr="00A648E9" w:rsidRDefault="000730BF" w:rsidP="00A648E9">
            <w:pPr>
              <w:spacing w:before="40" w:after="40"/>
              <w:jc w:val="center"/>
              <w:rPr>
                <w:rFonts w:ascii="Arial" w:hAnsi="Arial" w:cs="Arial"/>
                <w:b/>
                <w:bCs/>
                <w:color w:val="000000"/>
                <w:sz w:val="16"/>
                <w:szCs w:val="16"/>
                <w:lang w:val="es-BO" w:eastAsia="es-BO"/>
              </w:rPr>
            </w:pPr>
            <w:r w:rsidRPr="00A648E9">
              <w:rPr>
                <w:rFonts w:ascii="Arial" w:hAnsi="Arial" w:cs="Arial"/>
                <w:b/>
                <w:bCs/>
                <w:color w:val="000000"/>
                <w:sz w:val="16"/>
                <w:szCs w:val="16"/>
                <w:lang w:val="es-BO" w:eastAsia="es-BO"/>
              </w:rPr>
              <w:t>33</w:t>
            </w:r>
          </w:p>
        </w:tc>
        <w:tc>
          <w:tcPr>
            <w:tcW w:w="4678" w:type="dxa"/>
            <w:tcBorders>
              <w:top w:val="nil"/>
              <w:left w:val="nil"/>
              <w:bottom w:val="single" w:sz="4" w:space="0" w:color="auto"/>
              <w:right w:val="single" w:sz="4" w:space="0" w:color="auto"/>
            </w:tcBorders>
            <w:shd w:val="clear" w:color="auto" w:fill="auto"/>
            <w:vAlign w:val="center"/>
            <w:hideMark/>
          </w:tcPr>
          <w:p w14:paraId="202D753C" w14:textId="46FD7366" w:rsidR="000730BF" w:rsidRPr="00A648E9" w:rsidRDefault="000730BF" w:rsidP="00A648E9">
            <w:pPr>
              <w:spacing w:before="40" w:after="40"/>
              <w:rPr>
                <w:rFonts w:ascii="Arial" w:hAnsi="Arial" w:cs="Arial"/>
                <w:color w:val="000000"/>
                <w:sz w:val="16"/>
                <w:szCs w:val="16"/>
                <w:lang w:val="es-BO" w:eastAsia="es-BO"/>
              </w:rPr>
            </w:pPr>
            <w:r w:rsidRPr="00A648E9">
              <w:rPr>
                <w:rFonts w:ascii="Arial" w:hAnsi="Arial" w:cs="Arial"/>
                <w:color w:val="000000"/>
                <w:sz w:val="16"/>
                <w:szCs w:val="16"/>
                <w:lang w:val="es-BO" w:eastAsia="es-BO"/>
              </w:rPr>
              <w:t>Silla giratoria secretarial de 5 ruedas</w:t>
            </w:r>
          </w:p>
        </w:tc>
        <w:tc>
          <w:tcPr>
            <w:tcW w:w="1985" w:type="dxa"/>
            <w:tcBorders>
              <w:top w:val="nil"/>
              <w:left w:val="nil"/>
              <w:bottom w:val="single" w:sz="4" w:space="0" w:color="auto"/>
              <w:right w:val="single" w:sz="4" w:space="0" w:color="auto"/>
            </w:tcBorders>
            <w:shd w:val="clear" w:color="auto" w:fill="auto"/>
            <w:noWrap/>
            <w:vAlign w:val="center"/>
            <w:hideMark/>
          </w:tcPr>
          <w:p w14:paraId="0AF73DF7" w14:textId="77777777" w:rsidR="000730BF" w:rsidRPr="00A648E9" w:rsidRDefault="000730BF" w:rsidP="00A648E9">
            <w:pPr>
              <w:spacing w:before="40" w:after="40"/>
              <w:jc w:val="right"/>
              <w:rPr>
                <w:rFonts w:ascii="Arial" w:hAnsi="Arial" w:cs="Arial"/>
                <w:color w:val="000000"/>
                <w:sz w:val="16"/>
                <w:szCs w:val="16"/>
                <w:lang w:val="es-BO" w:eastAsia="es-BO"/>
              </w:rPr>
            </w:pPr>
            <w:r w:rsidRPr="00A648E9">
              <w:rPr>
                <w:rFonts w:ascii="Arial" w:hAnsi="Arial" w:cs="Arial"/>
                <w:color w:val="000000"/>
                <w:sz w:val="16"/>
                <w:szCs w:val="16"/>
                <w:lang w:val="es-BO" w:eastAsia="es-BO"/>
              </w:rPr>
              <w:t>368,29</w:t>
            </w:r>
          </w:p>
        </w:tc>
      </w:tr>
      <w:tr w:rsidR="000730BF" w:rsidRPr="00A648E9" w14:paraId="1D05AD37" w14:textId="77777777" w:rsidTr="00A648E9">
        <w:trPr>
          <w:trHeight w:val="297"/>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052B3AC8" w14:textId="77777777" w:rsidR="000730BF" w:rsidRPr="00A648E9" w:rsidRDefault="000730BF" w:rsidP="00A648E9">
            <w:pPr>
              <w:spacing w:before="40" w:after="40"/>
              <w:jc w:val="center"/>
              <w:rPr>
                <w:rFonts w:ascii="Arial" w:hAnsi="Arial" w:cs="Arial"/>
                <w:b/>
                <w:bCs/>
                <w:color w:val="000000"/>
                <w:sz w:val="16"/>
                <w:szCs w:val="16"/>
                <w:lang w:val="es-BO" w:eastAsia="es-BO"/>
              </w:rPr>
            </w:pPr>
            <w:r w:rsidRPr="00A648E9">
              <w:rPr>
                <w:rFonts w:ascii="Arial" w:hAnsi="Arial" w:cs="Arial"/>
                <w:b/>
                <w:bCs/>
                <w:color w:val="000000"/>
                <w:sz w:val="16"/>
                <w:szCs w:val="16"/>
                <w:lang w:val="es-BO" w:eastAsia="es-BO"/>
              </w:rPr>
              <w:t>34</w:t>
            </w:r>
          </w:p>
        </w:tc>
        <w:tc>
          <w:tcPr>
            <w:tcW w:w="4678" w:type="dxa"/>
            <w:tcBorders>
              <w:top w:val="nil"/>
              <w:left w:val="nil"/>
              <w:bottom w:val="single" w:sz="4" w:space="0" w:color="auto"/>
              <w:right w:val="single" w:sz="4" w:space="0" w:color="auto"/>
            </w:tcBorders>
            <w:shd w:val="clear" w:color="auto" w:fill="auto"/>
            <w:vAlign w:val="center"/>
            <w:hideMark/>
          </w:tcPr>
          <w:p w14:paraId="667AC699" w14:textId="77777777" w:rsidR="000730BF" w:rsidRPr="00A648E9" w:rsidRDefault="000730BF" w:rsidP="00A648E9">
            <w:pPr>
              <w:spacing w:before="40" w:after="40"/>
              <w:rPr>
                <w:rFonts w:ascii="Arial" w:hAnsi="Arial" w:cs="Arial"/>
                <w:color w:val="000000"/>
                <w:sz w:val="16"/>
                <w:szCs w:val="16"/>
                <w:lang w:val="es-BO" w:eastAsia="es-BO"/>
              </w:rPr>
            </w:pPr>
            <w:r w:rsidRPr="00A648E9">
              <w:rPr>
                <w:rFonts w:ascii="Arial" w:hAnsi="Arial" w:cs="Arial"/>
                <w:color w:val="000000"/>
                <w:sz w:val="16"/>
                <w:szCs w:val="16"/>
                <w:lang w:val="es-BO" w:eastAsia="es-BO"/>
              </w:rPr>
              <w:t>Silla plegable</w:t>
            </w:r>
          </w:p>
        </w:tc>
        <w:tc>
          <w:tcPr>
            <w:tcW w:w="1985" w:type="dxa"/>
            <w:tcBorders>
              <w:top w:val="nil"/>
              <w:left w:val="nil"/>
              <w:bottom w:val="single" w:sz="4" w:space="0" w:color="auto"/>
              <w:right w:val="single" w:sz="4" w:space="0" w:color="auto"/>
            </w:tcBorders>
            <w:shd w:val="clear" w:color="auto" w:fill="auto"/>
            <w:noWrap/>
            <w:vAlign w:val="center"/>
            <w:hideMark/>
          </w:tcPr>
          <w:p w14:paraId="0F21C16A" w14:textId="77777777" w:rsidR="000730BF" w:rsidRPr="00A648E9" w:rsidRDefault="000730BF" w:rsidP="00A648E9">
            <w:pPr>
              <w:spacing w:before="40" w:after="40"/>
              <w:jc w:val="right"/>
              <w:rPr>
                <w:rFonts w:ascii="Arial" w:hAnsi="Arial" w:cs="Arial"/>
                <w:color w:val="000000"/>
                <w:sz w:val="16"/>
                <w:szCs w:val="16"/>
                <w:lang w:val="es-BO" w:eastAsia="es-BO"/>
              </w:rPr>
            </w:pPr>
            <w:r w:rsidRPr="00A648E9">
              <w:rPr>
                <w:rFonts w:ascii="Arial" w:hAnsi="Arial" w:cs="Arial"/>
                <w:color w:val="000000"/>
                <w:sz w:val="16"/>
                <w:szCs w:val="16"/>
                <w:lang w:val="es-BO" w:eastAsia="es-BO"/>
              </w:rPr>
              <w:t>199,93</w:t>
            </w:r>
          </w:p>
        </w:tc>
      </w:tr>
      <w:tr w:rsidR="000730BF" w:rsidRPr="00A648E9" w14:paraId="1C1E0B06" w14:textId="77777777" w:rsidTr="00A648E9">
        <w:trPr>
          <w:trHeight w:val="297"/>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7DD2E92C" w14:textId="77777777" w:rsidR="000730BF" w:rsidRPr="00A648E9" w:rsidRDefault="000730BF" w:rsidP="00A648E9">
            <w:pPr>
              <w:spacing w:before="40" w:after="40"/>
              <w:jc w:val="center"/>
              <w:rPr>
                <w:rFonts w:ascii="Arial" w:hAnsi="Arial" w:cs="Arial"/>
                <w:b/>
                <w:bCs/>
                <w:color w:val="000000"/>
                <w:sz w:val="16"/>
                <w:szCs w:val="16"/>
                <w:lang w:val="es-BO" w:eastAsia="es-BO"/>
              </w:rPr>
            </w:pPr>
            <w:r w:rsidRPr="00A648E9">
              <w:rPr>
                <w:rFonts w:ascii="Arial" w:hAnsi="Arial" w:cs="Arial"/>
                <w:b/>
                <w:bCs/>
                <w:color w:val="000000"/>
                <w:sz w:val="16"/>
                <w:szCs w:val="16"/>
                <w:lang w:val="es-BO" w:eastAsia="es-BO"/>
              </w:rPr>
              <w:t>35</w:t>
            </w:r>
          </w:p>
        </w:tc>
        <w:tc>
          <w:tcPr>
            <w:tcW w:w="4678" w:type="dxa"/>
            <w:tcBorders>
              <w:top w:val="nil"/>
              <w:left w:val="nil"/>
              <w:bottom w:val="single" w:sz="4" w:space="0" w:color="auto"/>
              <w:right w:val="single" w:sz="4" w:space="0" w:color="auto"/>
            </w:tcBorders>
            <w:shd w:val="clear" w:color="auto" w:fill="auto"/>
            <w:vAlign w:val="center"/>
            <w:hideMark/>
          </w:tcPr>
          <w:p w14:paraId="1F484728" w14:textId="77777777" w:rsidR="000730BF" w:rsidRPr="00A648E9" w:rsidRDefault="000730BF" w:rsidP="00A648E9">
            <w:pPr>
              <w:spacing w:before="40" w:after="40"/>
              <w:rPr>
                <w:rFonts w:ascii="Arial" w:hAnsi="Arial" w:cs="Arial"/>
                <w:color w:val="000000"/>
                <w:sz w:val="16"/>
                <w:szCs w:val="16"/>
                <w:lang w:val="es-BO" w:eastAsia="es-BO"/>
              </w:rPr>
            </w:pPr>
            <w:r w:rsidRPr="00A648E9">
              <w:rPr>
                <w:rFonts w:ascii="Arial" w:hAnsi="Arial" w:cs="Arial"/>
                <w:color w:val="000000"/>
                <w:sz w:val="16"/>
                <w:szCs w:val="16"/>
                <w:lang w:val="es-BO" w:eastAsia="es-BO"/>
              </w:rPr>
              <w:t>Silla plegable</w:t>
            </w:r>
          </w:p>
        </w:tc>
        <w:tc>
          <w:tcPr>
            <w:tcW w:w="1985" w:type="dxa"/>
            <w:tcBorders>
              <w:top w:val="nil"/>
              <w:left w:val="nil"/>
              <w:bottom w:val="single" w:sz="4" w:space="0" w:color="auto"/>
              <w:right w:val="single" w:sz="4" w:space="0" w:color="auto"/>
            </w:tcBorders>
            <w:shd w:val="clear" w:color="auto" w:fill="auto"/>
            <w:noWrap/>
            <w:vAlign w:val="center"/>
            <w:hideMark/>
          </w:tcPr>
          <w:p w14:paraId="32DE7AE9" w14:textId="77777777" w:rsidR="000730BF" w:rsidRPr="00A648E9" w:rsidRDefault="000730BF" w:rsidP="00A648E9">
            <w:pPr>
              <w:spacing w:before="40" w:after="40"/>
              <w:jc w:val="right"/>
              <w:rPr>
                <w:rFonts w:ascii="Arial" w:hAnsi="Arial" w:cs="Arial"/>
                <w:color w:val="000000"/>
                <w:sz w:val="16"/>
                <w:szCs w:val="16"/>
                <w:lang w:val="es-BO" w:eastAsia="es-BO"/>
              </w:rPr>
            </w:pPr>
            <w:r w:rsidRPr="00A648E9">
              <w:rPr>
                <w:rFonts w:ascii="Arial" w:hAnsi="Arial" w:cs="Arial"/>
                <w:color w:val="000000"/>
                <w:sz w:val="16"/>
                <w:szCs w:val="16"/>
                <w:lang w:val="es-BO" w:eastAsia="es-BO"/>
              </w:rPr>
              <w:t>199,93</w:t>
            </w:r>
          </w:p>
        </w:tc>
      </w:tr>
      <w:tr w:rsidR="000730BF" w:rsidRPr="00A648E9" w14:paraId="43EC9D00" w14:textId="77777777" w:rsidTr="00A648E9">
        <w:trPr>
          <w:trHeight w:val="312"/>
        </w:trPr>
        <w:tc>
          <w:tcPr>
            <w:tcW w:w="5670" w:type="dxa"/>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7999881" w14:textId="77777777" w:rsidR="000730BF" w:rsidRPr="00A648E9" w:rsidRDefault="000730BF" w:rsidP="00A648E9">
            <w:pPr>
              <w:spacing w:before="60" w:after="60"/>
              <w:jc w:val="right"/>
              <w:rPr>
                <w:rFonts w:ascii="Arial" w:hAnsi="Arial" w:cs="Arial"/>
                <w:b/>
                <w:bCs/>
                <w:color w:val="000000"/>
                <w:sz w:val="16"/>
                <w:szCs w:val="16"/>
                <w:lang w:val="es-BO" w:eastAsia="es-BO"/>
              </w:rPr>
            </w:pPr>
            <w:r w:rsidRPr="00A648E9">
              <w:rPr>
                <w:rFonts w:ascii="Arial" w:hAnsi="Arial" w:cs="Arial"/>
                <w:b/>
                <w:bCs/>
                <w:color w:val="000000"/>
                <w:sz w:val="16"/>
                <w:szCs w:val="16"/>
                <w:lang w:val="es-BO" w:eastAsia="es-BO"/>
              </w:rPr>
              <w:t>TOTAL</w:t>
            </w:r>
          </w:p>
        </w:tc>
        <w:tc>
          <w:tcPr>
            <w:tcW w:w="1985" w:type="dxa"/>
            <w:tcBorders>
              <w:top w:val="nil"/>
              <w:left w:val="nil"/>
              <w:bottom w:val="single" w:sz="4" w:space="0" w:color="auto"/>
              <w:right w:val="single" w:sz="4" w:space="0" w:color="auto"/>
            </w:tcBorders>
            <w:shd w:val="clear" w:color="auto" w:fill="auto"/>
            <w:noWrap/>
            <w:vAlign w:val="center"/>
            <w:hideMark/>
          </w:tcPr>
          <w:p w14:paraId="6A7C76F6" w14:textId="77777777" w:rsidR="000730BF" w:rsidRPr="00A648E9" w:rsidRDefault="000730BF" w:rsidP="00A648E9">
            <w:pPr>
              <w:spacing w:before="60" w:after="60"/>
              <w:jc w:val="right"/>
              <w:rPr>
                <w:rFonts w:ascii="Arial" w:hAnsi="Arial" w:cs="Arial"/>
                <w:b/>
                <w:bCs/>
                <w:color w:val="000000"/>
                <w:sz w:val="16"/>
                <w:szCs w:val="16"/>
                <w:lang w:val="es-BO" w:eastAsia="es-BO"/>
              </w:rPr>
            </w:pPr>
            <w:r w:rsidRPr="00A648E9">
              <w:rPr>
                <w:rFonts w:ascii="Arial" w:hAnsi="Arial" w:cs="Arial"/>
                <w:b/>
                <w:bCs/>
                <w:color w:val="000000"/>
                <w:sz w:val="16"/>
                <w:szCs w:val="16"/>
                <w:lang w:val="es-BO" w:eastAsia="es-BO"/>
              </w:rPr>
              <w:t>945.000,00</w:t>
            </w:r>
          </w:p>
        </w:tc>
      </w:tr>
    </w:tbl>
    <w:p w14:paraId="674FD679" w14:textId="72EE5E0C" w:rsidR="005D2FB9" w:rsidRDefault="005D2FB9" w:rsidP="000730BF">
      <w:pPr>
        <w:contextualSpacing/>
        <w:jc w:val="both"/>
        <w:rPr>
          <w:rFonts w:ascii="Arial" w:hAnsi="Arial" w:cs="Arial"/>
          <w:sz w:val="18"/>
          <w:szCs w:val="18"/>
        </w:rPr>
      </w:pPr>
    </w:p>
    <w:p w14:paraId="3D9AFA94" w14:textId="77777777" w:rsidR="005D2FB9" w:rsidRDefault="005D2FB9">
      <w:pPr>
        <w:rPr>
          <w:rFonts w:ascii="Arial" w:hAnsi="Arial" w:cs="Arial"/>
          <w:sz w:val="18"/>
          <w:szCs w:val="18"/>
        </w:rPr>
      </w:pPr>
      <w:r>
        <w:rPr>
          <w:rFonts w:ascii="Arial" w:hAnsi="Arial" w:cs="Arial"/>
          <w:sz w:val="18"/>
          <w:szCs w:val="18"/>
        </w:rPr>
        <w:br w:type="page"/>
      </w:r>
    </w:p>
    <w:p w14:paraId="7CE3D91D" w14:textId="614BF590" w:rsidR="000730BF" w:rsidRPr="00151F91" w:rsidRDefault="000730BF" w:rsidP="000730BF">
      <w:pPr>
        <w:pStyle w:val="Ttulo1"/>
        <w:numPr>
          <w:ilvl w:val="0"/>
          <w:numId w:val="0"/>
        </w:numPr>
        <w:ind w:left="360"/>
        <w:jc w:val="center"/>
        <w:rPr>
          <w:sz w:val="18"/>
          <w:szCs w:val="18"/>
          <w:u w:val="single"/>
        </w:rPr>
      </w:pPr>
      <w:r w:rsidRPr="00151F91">
        <w:rPr>
          <w:sz w:val="18"/>
          <w:szCs w:val="18"/>
          <w:u w:val="single"/>
        </w:rPr>
        <w:lastRenderedPageBreak/>
        <w:t xml:space="preserve">ESPECIFICACIONES </w:t>
      </w:r>
      <w:r w:rsidR="00A648E9" w:rsidRPr="00151F91">
        <w:rPr>
          <w:sz w:val="18"/>
          <w:szCs w:val="18"/>
          <w:u w:val="single"/>
        </w:rPr>
        <w:t>TÉCNICAS</w:t>
      </w:r>
      <w:r w:rsidRPr="00151F91">
        <w:rPr>
          <w:sz w:val="18"/>
          <w:szCs w:val="18"/>
          <w:u w:val="single"/>
        </w:rPr>
        <w:t xml:space="preserve"> DE RESPONSABILIDAD CIVIL</w:t>
      </w:r>
    </w:p>
    <w:p w14:paraId="2EF9F058" w14:textId="77777777" w:rsidR="000730BF" w:rsidRPr="00151F91" w:rsidRDefault="000730BF" w:rsidP="000730BF">
      <w:pPr>
        <w:tabs>
          <w:tab w:val="left" w:pos="2552"/>
        </w:tabs>
        <w:ind w:left="2835" w:hanging="2835"/>
        <w:rPr>
          <w:rFonts w:ascii="Arial" w:hAnsi="Arial" w:cs="Arial"/>
          <w:b/>
          <w:bCs/>
          <w:sz w:val="18"/>
          <w:szCs w:val="18"/>
        </w:rPr>
      </w:pPr>
    </w:p>
    <w:p w14:paraId="45863157" w14:textId="77777777" w:rsidR="000730BF" w:rsidRPr="00151F91" w:rsidRDefault="000730BF" w:rsidP="000730BF">
      <w:pPr>
        <w:tabs>
          <w:tab w:val="left" w:pos="2552"/>
        </w:tabs>
        <w:ind w:left="2835" w:hanging="2835"/>
        <w:rPr>
          <w:rFonts w:ascii="Arial" w:hAnsi="Arial" w:cs="Arial"/>
          <w:sz w:val="18"/>
          <w:szCs w:val="18"/>
        </w:rPr>
      </w:pPr>
      <w:r w:rsidRPr="00151F91">
        <w:rPr>
          <w:rFonts w:ascii="Arial" w:hAnsi="Arial" w:cs="Arial"/>
          <w:b/>
          <w:bCs/>
          <w:sz w:val="18"/>
          <w:szCs w:val="18"/>
        </w:rPr>
        <w:t>ASEGURADO</w:t>
      </w:r>
      <w:r w:rsidRPr="00151F91">
        <w:rPr>
          <w:rFonts w:ascii="Arial" w:hAnsi="Arial" w:cs="Arial"/>
          <w:sz w:val="18"/>
          <w:szCs w:val="18"/>
        </w:rPr>
        <w:t xml:space="preserve"> </w:t>
      </w:r>
      <w:r w:rsidRPr="00151F91">
        <w:rPr>
          <w:rFonts w:ascii="Arial" w:hAnsi="Arial" w:cs="Arial"/>
          <w:sz w:val="18"/>
          <w:szCs w:val="18"/>
        </w:rPr>
        <w:tab/>
      </w:r>
      <w:r w:rsidRPr="00151F91">
        <w:rPr>
          <w:rFonts w:ascii="Arial" w:hAnsi="Arial" w:cs="Arial"/>
          <w:sz w:val="18"/>
          <w:szCs w:val="18"/>
        </w:rPr>
        <w:tab/>
        <w:t>:</w:t>
      </w:r>
      <w:r w:rsidRPr="00151F91">
        <w:rPr>
          <w:rFonts w:ascii="Arial" w:hAnsi="Arial" w:cs="Arial"/>
          <w:sz w:val="18"/>
          <w:szCs w:val="18"/>
        </w:rPr>
        <w:tab/>
        <w:t>AUTORIDAD DE SUPERVISIÓN DEL SISTEMA FINANCIERO</w:t>
      </w:r>
    </w:p>
    <w:p w14:paraId="481FBA7C" w14:textId="77777777" w:rsidR="000730BF" w:rsidRPr="00151F91" w:rsidRDefault="000730BF" w:rsidP="000730BF">
      <w:pPr>
        <w:tabs>
          <w:tab w:val="left" w:pos="2835"/>
        </w:tabs>
        <w:ind w:left="2835" w:hanging="2835"/>
        <w:rPr>
          <w:rFonts w:ascii="Arial" w:hAnsi="Arial" w:cs="Arial"/>
          <w:sz w:val="18"/>
          <w:szCs w:val="18"/>
        </w:rPr>
      </w:pPr>
      <w:r w:rsidRPr="00151F91">
        <w:rPr>
          <w:rFonts w:ascii="Arial" w:hAnsi="Arial" w:cs="Arial"/>
          <w:sz w:val="18"/>
          <w:szCs w:val="18"/>
        </w:rPr>
        <w:tab/>
      </w:r>
      <w:r w:rsidRPr="00151F91">
        <w:rPr>
          <w:rFonts w:ascii="Arial" w:hAnsi="Arial" w:cs="Arial"/>
          <w:sz w:val="18"/>
          <w:szCs w:val="18"/>
        </w:rPr>
        <w:tab/>
      </w:r>
    </w:p>
    <w:p w14:paraId="044205C3" w14:textId="54D424CF" w:rsidR="000730BF" w:rsidRPr="00151F91" w:rsidRDefault="00A648E9" w:rsidP="000730BF">
      <w:pPr>
        <w:tabs>
          <w:tab w:val="left" w:pos="2552"/>
        </w:tabs>
        <w:ind w:left="2835" w:hanging="2835"/>
        <w:rPr>
          <w:rFonts w:ascii="Arial" w:hAnsi="Arial" w:cs="Arial"/>
          <w:sz w:val="18"/>
          <w:szCs w:val="18"/>
        </w:rPr>
      </w:pPr>
      <w:r w:rsidRPr="00151F91">
        <w:rPr>
          <w:rFonts w:ascii="Arial" w:hAnsi="Arial" w:cs="Arial"/>
          <w:b/>
          <w:bCs/>
          <w:sz w:val="18"/>
          <w:szCs w:val="18"/>
        </w:rPr>
        <w:t>DIRECCIÓN</w:t>
      </w:r>
      <w:r w:rsidR="000730BF" w:rsidRPr="00151F91">
        <w:rPr>
          <w:rFonts w:ascii="Arial" w:hAnsi="Arial" w:cs="Arial"/>
          <w:b/>
          <w:bCs/>
          <w:sz w:val="18"/>
          <w:szCs w:val="18"/>
        </w:rPr>
        <w:t xml:space="preserve"> LEGAL</w:t>
      </w:r>
      <w:r w:rsidR="000730BF" w:rsidRPr="00151F91">
        <w:rPr>
          <w:rFonts w:ascii="Arial" w:hAnsi="Arial" w:cs="Arial"/>
          <w:sz w:val="18"/>
          <w:szCs w:val="18"/>
        </w:rPr>
        <w:tab/>
      </w:r>
      <w:r w:rsidR="000730BF" w:rsidRPr="00151F91">
        <w:rPr>
          <w:rFonts w:ascii="Arial" w:hAnsi="Arial" w:cs="Arial"/>
          <w:sz w:val="18"/>
          <w:szCs w:val="18"/>
        </w:rPr>
        <w:tab/>
        <w:t>:</w:t>
      </w:r>
      <w:r w:rsidR="000730BF" w:rsidRPr="00151F91">
        <w:rPr>
          <w:rFonts w:ascii="Arial" w:hAnsi="Arial" w:cs="Arial"/>
          <w:sz w:val="18"/>
          <w:szCs w:val="18"/>
        </w:rPr>
        <w:tab/>
        <w:t xml:space="preserve">Plaza Isabel la </w:t>
      </w:r>
      <w:r>
        <w:rPr>
          <w:rFonts w:ascii="Arial" w:hAnsi="Arial" w:cs="Arial"/>
          <w:sz w:val="18"/>
          <w:szCs w:val="18"/>
        </w:rPr>
        <w:t>C</w:t>
      </w:r>
      <w:r w:rsidRPr="00151F91">
        <w:rPr>
          <w:rFonts w:ascii="Arial" w:hAnsi="Arial" w:cs="Arial"/>
          <w:sz w:val="18"/>
          <w:szCs w:val="18"/>
        </w:rPr>
        <w:t>atólica</w:t>
      </w:r>
      <w:r w:rsidR="000730BF" w:rsidRPr="00151F91">
        <w:rPr>
          <w:rFonts w:ascii="Arial" w:hAnsi="Arial" w:cs="Arial"/>
          <w:sz w:val="18"/>
          <w:szCs w:val="18"/>
        </w:rPr>
        <w:t xml:space="preserve"> 2507</w:t>
      </w:r>
    </w:p>
    <w:p w14:paraId="73E3ADBA" w14:textId="77777777" w:rsidR="000730BF" w:rsidRPr="00151F91" w:rsidRDefault="000730BF" w:rsidP="000730BF">
      <w:pPr>
        <w:tabs>
          <w:tab w:val="left" w:pos="2552"/>
        </w:tabs>
        <w:rPr>
          <w:rFonts w:ascii="Arial" w:hAnsi="Arial" w:cs="Arial"/>
          <w:sz w:val="18"/>
          <w:szCs w:val="18"/>
        </w:rPr>
      </w:pPr>
    </w:p>
    <w:p w14:paraId="008CB900" w14:textId="77777777" w:rsidR="000730BF" w:rsidRPr="00151F91" w:rsidRDefault="000730BF" w:rsidP="000730BF">
      <w:pPr>
        <w:tabs>
          <w:tab w:val="left" w:pos="3119"/>
        </w:tabs>
        <w:ind w:left="3544" w:hanging="3544"/>
        <w:jc w:val="both"/>
        <w:rPr>
          <w:rFonts w:ascii="Arial" w:hAnsi="Arial" w:cs="Arial"/>
          <w:sz w:val="18"/>
          <w:szCs w:val="18"/>
        </w:rPr>
      </w:pPr>
      <w:r w:rsidRPr="00151F91">
        <w:rPr>
          <w:rFonts w:ascii="Arial" w:hAnsi="Arial" w:cs="Arial"/>
          <w:b/>
          <w:bCs/>
          <w:sz w:val="18"/>
          <w:szCs w:val="18"/>
        </w:rPr>
        <w:t>ACTIVIDAD DEL ASEGURADO</w:t>
      </w:r>
      <w:r w:rsidRPr="00151F91">
        <w:rPr>
          <w:rFonts w:ascii="Arial" w:hAnsi="Arial" w:cs="Arial"/>
          <w:sz w:val="18"/>
          <w:szCs w:val="18"/>
        </w:rPr>
        <w:tab/>
        <w:t>:</w:t>
      </w:r>
      <w:r w:rsidRPr="00151F91">
        <w:rPr>
          <w:rFonts w:ascii="Arial" w:hAnsi="Arial" w:cs="Arial"/>
          <w:sz w:val="18"/>
          <w:szCs w:val="18"/>
        </w:rPr>
        <w:tab/>
        <w:t>Regular, supervisar y controlar el sistema financiero, velando por su estabilidad, solvencia, eficiencia y transparencia, precautelando el ahorro y su inversión que es de interés público, en el marco de los principios constitucionales del Estado Plurinacional de Bolivia.</w:t>
      </w:r>
    </w:p>
    <w:p w14:paraId="31A1F55D" w14:textId="77777777" w:rsidR="000730BF" w:rsidRPr="00151F91" w:rsidRDefault="000730BF" w:rsidP="000730BF">
      <w:pPr>
        <w:tabs>
          <w:tab w:val="left" w:pos="3119"/>
        </w:tabs>
        <w:ind w:left="3402" w:hanging="3402"/>
        <w:rPr>
          <w:rFonts w:ascii="Arial" w:hAnsi="Arial" w:cs="Arial"/>
          <w:b/>
          <w:bCs/>
          <w:sz w:val="18"/>
          <w:szCs w:val="18"/>
        </w:rPr>
      </w:pPr>
    </w:p>
    <w:p w14:paraId="2D4ECBC0" w14:textId="77777777" w:rsidR="000730BF" w:rsidRPr="00151F91" w:rsidRDefault="000730BF" w:rsidP="000730BF">
      <w:pPr>
        <w:tabs>
          <w:tab w:val="left" w:pos="2552"/>
        </w:tabs>
        <w:ind w:left="2835" w:hanging="2835"/>
        <w:rPr>
          <w:rFonts w:ascii="Arial" w:hAnsi="Arial" w:cs="Arial"/>
          <w:sz w:val="18"/>
          <w:szCs w:val="18"/>
        </w:rPr>
      </w:pPr>
      <w:r w:rsidRPr="00151F91">
        <w:rPr>
          <w:rFonts w:ascii="Arial" w:hAnsi="Arial" w:cs="Arial"/>
          <w:b/>
          <w:bCs/>
          <w:sz w:val="18"/>
          <w:szCs w:val="18"/>
        </w:rPr>
        <w:t>RIESGO</w:t>
      </w:r>
      <w:r w:rsidRPr="00151F91">
        <w:rPr>
          <w:rFonts w:ascii="Arial" w:hAnsi="Arial" w:cs="Arial"/>
          <w:sz w:val="18"/>
          <w:szCs w:val="18"/>
        </w:rPr>
        <w:tab/>
      </w:r>
      <w:r w:rsidRPr="00151F91">
        <w:rPr>
          <w:rFonts w:ascii="Arial" w:hAnsi="Arial" w:cs="Arial"/>
          <w:sz w:val="18"/>
          <w:szCs w:val="18"/>
        </w:rPr>
        <w:tab/>
        <w:t>:</w:t>
      </w:r>
      <w:r w:rsidRPr="00151F91">
        <w:rPr>
          <w:rFonts w:ascii="Arial" w:hAnsi="Arial" w:cs="Arial"/>
          <w:sz w:val="18"/>
          <w:szCs w:val="18"/>
        </w:rPr>
        <w:tab/>
      </w:r>
      <w:r w:rsidRPr="00151F91">
        <w:rPr>
          <w:rFonts w:ascii="Arial" w:hAnsi="Arial" w:cs="Arial"/>
          <w:b/>
          <w:sz w:val="18"/>
          <w:szCs w:val="18"/>
        </w:rPr>
        <w:t>RESPONSABILIDAD CIVIL</w:t>
      </w:r>
    </w:p>
    <w:p w14:paraId="42EB575C" w14:textId="77777777" w:rsidR="000730BF" w:rsidRPr="00151F91" w:rsidRDefault="000730BF" w:rsidP="000730BF">
      <w:pPr>
        <w:pStyle w:val="Sangradetextonormal"/>
        <w:ind w:left="0"/>
        <w:rPr>
          <w:rFonts w:ascii="Arial" w:hAnsi="Arial" w:cs="Arial"/>
          <w:b/>
          <w:bCs/>
          <w:sz w:val="18"/>
          <w:szCs w:val="18"/>
        </w:rPr>
      </w:pPr>
    </w:p>
    <w:p w14:paraId="59833502" w14:textId="77777777" w:rsidR="000730BF" w:rsidRPr="00151F91" w:rsidRDefault="000730BF" w:rsidP="000730BF">
      <w:pPr>
        <w:pStyle w:val="Sangradetextonormal"/>
        <w:ind w:left="0"/>
        <w:rPr>
          <w:rFonts w:ascii="Arial" w:hAnsi="Arial" w:cs="Arial"/>
          <w:sz w:val="18"/>
          <w:szCs w:val="18"/>
        </w:rPr>
      </w:pPr>
      <w:r w:rsidRPr="00151F91">
        <w:rPr>
          <w:rFonts w:ascii="Arial" w:hAnsi="Arial" w:cs="Arial"/>
          <w:b/>
          <w:bCs/>
          <w:sz w:val="18"/>
          <w:szCs w:val="18"/>
        </w:rPr>
        <w:t>ALCANCE DE COBERTURA</w:t>
      </w:r>
      <w:r w:rsidRPr="00151F91">
        <w:rPr>
          <w:rFonts w:ascii="Arial" w:hAnsi="Arial" w:cs="Arial"/>
          <w:sz w:val="18"/>
          <w:szCs w:val="18"/>
        </w:rPr>
        <w:t xml:space="preserve"> </w:t>
      </w:r>
      <w:r w:rsidRPr="00151F91">
        <w:rPr>
          <w:rFonts w:ascii="Arial" w:hAnsi="Arial" w:cs="Arial"/>
          <w:sz w:val="18"/>
          <w:szCs w:val="18"/>
        </w:rPr>
        <w:tab/>
        <w:t>:</w:t>
      </w:r>
      <w:r w:rsidRPr="00151F91">
        <w:rPr>
          <w:rFonts w:ascii="Arial" w:hAnsi="Arial" w:cs="Arial"/>
          <w:sz w:val="18"/>
          <w:szCs w:val="18"/>
        </w:rPr>
        <w:tab/>
        <w:t>A nivel nacional</w:t>
      </w:r>
    </w:p>
    <w:p w14:paraId="199561F3" w14:textId="77777777" w:rsidR="000730BF" w:rsidRPr="00151F91" w:rsidRDefault="000730BF" w:rsidP="000730BF">
      <w:pPr>
        <w:tabs>
          <w:tab w:val="left" w:pos="2552"/>
        </w:tabs>
        <w:ind w:left="2835" w:hanging="2835"/>
        <w:rPr>
          <w:rFonts w:ascii="Arial" w:hAnsi="Arial" w:cs="Arial"/>
          <w:sz w:val="18"/>
          <w:szCs w:val="18"/>
        </w:rPr>
      </w:pPr>
    </w:p>
    <w:p w14:paraId="12DB610D" w14:textId="77777777" w:rsidR="000730BF" w:rsidRPr="00151F91" w:rsidRDefault="000730BF" w:rsidP="000730BF">
      <w:pPr>
        <w:tabs>
          <w:tab w:val="left" w:pos="2552"/>
        </w:tabs>
        <w:ind w:left="2835" w:hanging="2835"/>
        <w:rPr>
          <w:rFonts w:ascii="Arial" w:hAnsi="Arial" w:cs="Arial"/>
          <w:sz w:val="18"/>
          <w:szCs w:val="18"/>
        </w:rPr>
      </w:pPr>
      <w:r w:rsidRPr="00151F91">
        <w:rPr>
          <w:rFonts w:ascii="Arial" w:hAnsi="Arial" w:cs="Arial"/>
          <w:b/>
          <w:bCs/>
          <w:sz w:val="18"/>
          <w:szCs w:val="18"/>
        </w:rPr>
        <w:t>VALOR ASEGURADO</w:t>
      </w:r>
      <w:r w:rsidRPr="00151F91">
        <w:rPr>
          <w:rFonts w:ascii="Arial" w:hAnsi="Arial" w:cs="Arial"/>
          <w:sz w:val="18"/>
          <w:szCs w:val="18"/>
        </w:rPr>
        <w:tab/>
      </w:r>
      <w:r w:rsidRPr="00151F91">
        <w:rPr>
          <w:rFonts w:ascii="Arial" w:hAnsi="Arial" w:cs="Arial"/>
          <w:sz w:val="18"/>
          <w:szCs w:val="18"/>
        </w:rPr>
        <w:tab/>
        <w:t>:</w:t>
      </w:r>
      <w:r w:rsidRPr="00151F91">
        <w:rPr>
          <w:rFonts w:ascii="Arial" w:hAnsi="Arial" w:cs="Arial"/>
          <w:sz w:val="18"/>
          <w:szCs w:val="18"/>
        </w:rPr>
        <w:tab/>
      </w:r>
      <w:r w:rsidRPr="00151F91">
        <w:rPr>
          <w:rFonts w:ascii="Arial" w:hAnsi="Arial" w:cs="Arial"/>
          <w:b/>
          <w:sz w:val="18"/>
          <w:szCs w:val="18"/>
        </w:rPr>
        <w:t xml:space="preserve">Bs. 700.000.- </w:t>
      </w:r>
      <w:r w:rsidRPr="00151F91">
        <w:rPr>
          <w:rFonts w:ascii="Arial" w:hAnsi="Arial" w:cs="Arial"/>
          <w:sz w:val="18"/>
          <w:szCs w:val="18"/>
        </w:rPr>
        <w:t>como límite único anual</w:t>
      </w:r>
    </w:p>
    <w:p w14:paraId="0526E4ED" w14:textId="77777777" w:rsidR="000730BF" w:rsidRPr="00151F91" w:rsidRDefault="000730BF" w:rsidP="000730BF">
      <w:pPr>
        <w:tabs>
          <w:tab w:val="left" w:pos="2552"/>
        </w:tabs>
        <w:ind w:left="2835" w:hanging="2835"/>
        <w:rPr>
          <w:rFonts w:ascii="Arial" w:hAnsi="Arial" w:cs="Arial"/>
          <w:sz w:val="18"/>
          <w:szCs w:val="18"/>
        </w:rPr>
      </w:pPr>
      <w:r w:rsidRPr="00151F91">
        <w:rPr>
          <w:rFonts w:ascii="Arial" w:hAnsi="Arial" w:cs="Arial"/>
          <w:sz w:val="18"/>
          <w:szCs w:val="18"/>
        </w:rPr>
        <w:tab/>
      </w:r>
      <w:r w:rsidRPr="00151F91">
        <w:rPr>
          <w:rFonts w:ascii="Arial" w:hAnsi="Arial" w:cs="Arial"/>
          <w:sz w:val="18"/>
          <w:szCs w:val="18"/>
        </w:rPr>
        <w:tab/>
      </w:r>
    </w:p>
    <w:p w14:paraId="40290A3A" w14:textId="77777777" w:rsidR="000730BF" w:rsidRPr="00151F91" w:rsidRDefault="000730BF" w:rsidP="000730BF">
      <w:pPr>
        <w:tabs>
          <w:tab w:val="left" w:pos="3544"/>
        </w:tabs>
        <w:ind w:left="3544" w:hanging="3544"/>
        <w:jc w:val="both"/>
        <w:rPr>
          <w:rFonts w:ascii="Arial" w:hAnsi="Arial" w:cs="Arial"/>
          <w:sz w:val="18"/>
          <w:szCs w:val="18"/>
        </w:rPr>
      </w:pPr>
      <w:r w:rsidRPr="00151F91">
        <w:rPr>
          <w:rFonts w:ascii="Arial" w:hAnsi="Arial" w:cs="Arial"/>
          <w:b/>
          <w:bCs/>
          <w:sz w:val="18"/>
          <w:szCs w:val="18"/>
        </w:rPr>
        <w:t>OBJETO DEL SEGURO</w:t>
      </w:r>
      <w:r w:rsidRPr="00151F91">
        <w:rPr>
          <w:rFonts w:ascii="Arial" w:hAnsi="Arial" w:cs="Arial"/>
          <w:sz w:val="18"/>
          <w:szCs w:val="18"/>
        </w:rPr>
        <w:tab/>
        <w:t>Daños corporales a terceras personas y/o pérdidas y/o daño a bienes y/o propiedades de terceros por los cuales el asegurado resultare directa o indirectamente responsable y se encuentre legalmente obligado a efectuar pagos resultantes de las pérdidas o daños ocasionados a consecuencia de hechos accidentales, incluyendo actos involuntarios u omisiones que pudiera ocurrir durante el normal desarrollo de las actividades del asegurado, de sus empleados (permanentes y/o eventuales) o bajo contrato y/o efectivos de la policía boliviana a nivel nacional, dentro y/o fuera de sus predios y/o propiedades adyacentes, cubriendo a visitantes en general o cualquier otra persona sin exclusión de nexos familiares de los directivos, administradores, personal, administrativo, proveedores y contratistas.</w:t>
      </w:r>
    </w:p>
    <w:p w14:paraId="017A1A68" w14:textId="77777777" w:rsidR="000730BF" w:rsidRPr="00151F91" w:rsidRDefault="000730BF" w:rsidP="000730BF">
      <w:pPr>
        <w:tabs>
          <w:tab w:val="left" w:pos="2552"/>
        </w:tabs>
        <w:ind w:left="2835" w:hanging="2835"/>
        <w:rPr>
          <w:rFonts w:ascii="Arial" w:hAnsi="Arial" w:cs="Arial"/>
          <w:sz w:val="18"/>
          <w:szCs w:val="18"/>
        </w:rPr>
      </w:pPr>
    </w:p>
    <w:p w14:paraId="4453B843" w14:textId="77777777" w:rsidR="000730BF" w:rsidRPr="00151F91" w:rsidRDefault="000730BF" w:rsidP="000730BF">
      <w:pPr>
        <w:tabs>
          <w:tab w:val="left" w:pos="2552"/>
        </w:tabs>
        <w:rPr>
          <w:rFonts w:ascii="Arial" w:hAnsi="Arial" w:cs="Arial"/>
          <w:b/>
          <w:bCs/>
          <w:sz w:val="18"/>
          <w:szCs w:val="18"/>
        </w:rPr>
      </w:pPr>
      <w:r w:rsidRPr="00151F91">
        <w:rPr>
          <w:rFonts w:ascii="Arial" w:hAnsi="Arial" w:cs="Arial"/>
          <w:b/>
          <w:bCs/>
          <w:sz w:val="18"/>
          <w:szCs w:val="18"/>
        </w:rPr>
        <w:t>COBERTURAS</w:t>
      </w:r>
    </w:p>
    <w:p w14:paraId="5AD0A9D2" w14:textId="77777777" w:rsidR="000730BF" w:rsidRPr="00151F91" w:rsidRDefault="000730BF" w:rsidP="00DA03F5">
      <w:pPr>
        <w:pStyle w:val="Prrafodelista"/>
        <w:numPr>
          <w:ilvl w:val="0"/>
          <w:numId w:val="43"/>
        </w:numPr>
        <w:tabs>
          <w:tab w:val="left" w:pos="2552"/>
          <w:tab w:val="left" w:pos="3544"/>
          <w:tab w:val="left" w:pos="3828"/>
        </w:tabs>
        <w:ind w:left="3828" w:hanging="284"/>
        <w:contextualSpacing/>
        <w:jc w:val="both"/>
        <w:rPr>
          <w:rFonts w:ascii="Arial" w:hAnsi="Arial" w:cs="Arial"/>
          <w:sz w:val="18"/>
          <w:szCs w:val="18"/>
        </w:rPr>
      </w:pPr>
      <w:r w:rsidRPr="00151F91">
        <w:rPr>
          <w:rFonts w:ascii="Arial" w:hAnsi="Arial" w:cs="Arial"/>
          <w:sz w:val="18"/>
          <w:szCs w:val="18"/>
        </w:rPr>
        <w:t>Responsabilidad Civil Extracontractual</w:t>
      </w:r>
    </w:p>
    <w:p w14:paraId="120FCD89" w14:textId="77777777" w:rsidR="000730BF" w:rsidRPr="00151F91" w:rsidRDefault="000730BF" w:rsidP="00DA03F5">
      <w:pPr>
        <w:pStyle w:val="Prrafodelista"/>
        <w:numPr>
          <w:ilvl w:val="0"/>
          <w:numId w:val="43"/>
        </w:numPr>
        <w:tabs>
          <w:tab w:val="left" w:pos="2552"/>
          <w:tab w:val="left" w:pos="3544"/>
          <w:tab w:val="left" w:pos="3828"/>
        </w:tabs>
        <w:ind w:left="3828" w:hanging="284"/>
        <w:contextualSpacing/>
        <w:jc w:val="both"/>
        <w:rPr>
          <w:rFonts w:ascii="Arial" w:hAnsi="Arial" w:cs="Arial"/>
          <w:sz w:val="18"/>
          <w:szCs w:val="18"/>
        </w:rPr>
      </w:pPr>
      <w:r w:rsidRPr="00151F91">
        <w:rPr>
          <w:rFonts w:ascii="Arial" w:hAnsi="Arial" w:cs="Arial"/>
          <w:sz w:val="18"/>
          <w:szCs w:val="18"/>
        </w:rPr>
        <w:t>Responsabilidad Civil Contractual (los contratos que suscriba la Autoridad de Supervisión del Sistema Financiero “ASFI”, únicamente serán presentados en caso de siniestro)</w:t>
      </w:r>
    </w:p>
    <w:p w14:paraId="034CB7FF" w14:textId="77777777" w:rsidR="000730BF" w:rsidRPr="00151F91" w:rsidRDefault="000730BF" w:rsidP="00DA03F5">
      <w:pPr>
        <w:pStyle w:val="Prrafodelista"/>
        <w:numPr>
          <w:ilvl w:val="0"/>
          <w:numId w:val="43"/>
        </w:numPr>
        <w:tabs>
          <w:tab w:val="left" w:pos="2552"/>
          <w:tab w:val="left" w:pos="3544"/>
          <w:tab w:val="left" w:pos="3828"/>
        </w:tabs>
        <w:ind w:left="3828" w:hanging="284"/>
        <w:contextualSpacing/>
        <w:jc w:val="both"/>
        <w:rPr>
          <w:rFonts w:ascii="Arial" w:hAnsi="Arial" w:cs="Arial"/>
          <w:sz w:val="18"/>
          <w:szCs w:val="18"/>
        </w:rPr>
      </w:pPr>
      <w:r w:rsidRPr="00151F91">
        <w:rPr>
          <w:rFonts w:ascii="Arial" w:hAnsi="Arial" w:cs="Arial"/>
          <w:sz w:val="18"/>
          <w:szCs w:val="18"/>
        </w:rPr>
        <w:t>Responsabilidad Civil Cruzada</w:t>
      </w:r>
    </w:p>
    <w:p w14:paraId="313B6018" w14:textId="77777777" w:rsidR="000730BF" w:rsidRPr="00151F91" w:rsidRDefault="000730BF" w:rsidP="00DA03F5">
      <w:pPr>
        <w:pStyle w:val="Prrafodelista"/>
        <w:numPr>
          <w:ilvl w:val="0"/>
          <w:numId w:val="43"/>
        </w:numPr>
        <w:tabs>
          <w:tab w:val="left" w:pos="2552"/>
          <w:tab w:val="left" w:pos="3544"/>
          <w:tab w:val="left" w:pos="3828"/>
        </w:tabs>
        <w:ind w:left="3828" w:hanging="284"/>
        <w:contextualSpacing/>
        <w:jc w:val="both"/>
        <w:rPr>
          <w:rFonts w:ascii="Arial" w:hAnsi="Arial" w:cs="Arial"/>
          <w:sz w:val="18"/>
          <w:szCs w:val="18"/>
        </w:rPr>
      </w:pPr>
      <w:r w:rsidRPr="00151F91">
        <w:rPr>
          <w:rFonts w:ascii="Arial" w:hAnsi="Arial" w:cs="Arial"/>
          <w:sz w:val="18"/>
          <w:szCs w:val="18"/>
        </w:rPr>
        <w:t>Responsabilidad Civil Patronal en exceso de la seguridad social incluyendo al personal a contrato sin relación laboral</w:t>
      </w:r>
    </w:p>
    <w:p w14:paraId="4DE243E0" w14:textId="77777777" w:rsidR="000730BF" w:rsidRPr="00151F91" w:rsidRDefault="000730BF" w:rsidP="00DA03F5">
      <w:pPr>
        <w:pStyle w:val="Prrafodelista"/>
        <w:numPr>
          <w:ilvl w:val="0"/>
          <w:numId w:val="43"/>
        </w:numPr>
        <w:tabs>
          <w:tab w:val="left" w:pos="2552"/>
          <w:tab w:val="left" w:pos="3544"/>
          <w:tab w:val="left" w:pos="3828"/>
        </w:tabs>
        <w:ind w:left="3828" w:hanging="284"/>
        <w:contextualSpacing/>
        <w:jc w:val="both"/>
        <w:rPr>
          <w:rFonts w:ascii="Arial" w:hAnsi="Arial" w:cs="Arial"/>
          <w:sz w:val="18"/>
          <w:szCs w:val="18"/>
        </w:rPr>
      </w:pPr>
      <w:r w:rsidRPr="00151F91">
        <w:rPr>
          <w:rFonts w:ascii="Arial" w:hAnsi="Arial" w:cs="Arial"/>
          <w:sz w:val="18"/>
          <w:szCs w:val="18"/>
        </w:rPr>
        <w:t>Responsabilidad Civil a consecuencia de cualquier siniestro emergente de la póliza Todo Riesgo Daños a la Propiedad</w:t>
      </w:r>
    </w:p>
    <w:p w14:paraId="7C52B9F8" w14:textId="77777777" w:rsidR="000730BF" w:rsidRPr="00151F91" w:rsidRDefault="000730BF" w:rsidP="00DA03F5">
      <w:pPr>
        <w:pStyle w:val="Prrafodelista"/>
        <w:numPr>
          <w:ilvl w:val="0"/>
          <w:numId w:val="43"/>
        </w:numPr>
        <w:tabs>
          <w:tab w:val="left" w:pos="2552"/>
          <w:tab w:val="left" w:pos="3544"/>
          <w:tab w:val="left" w:pos="3828"/>
        </w:tabs>
        <w:ind w:left="3828" w:hanging="284"/>
        <w:contextualSpacing/>
        <w:jc w:val="both"/>
        <w:rPr>
          <w:rFonts w:ascii="Arial" w:hAnsi="Arial" w:cs="Arial"/>
          <w:sz w:val="18"/>
          <w:szCs w:val="18"/>
        </w:rPr>
      </w:pPr>
      <w:r w:rsidRPr="00151F91">
        <w:rPr>
          <w:rFonts w:ascii="Arial" w:hAnsi="Arial" w:cs="Arial"/>
          <w:sz w:val="18"/>
          <w:szCs w:val="18"/>
        </w:rPr>
        <w:t>Responsabilidad Civil de Automotores en exceso de la póliza primaria</w:t>
      </w:r>
    </w:p>
    <w:p w14:paraId="0CB557E2" w14:textId="77777777" w:rsidR="000730BF" w:rsidRPr="00151F91" w:rsidRDefault="000730BF" w:rsidP="00DA03F5">
      <w:pPr>
        <w:pStyle w:val="Prrafodelista"/>
        <w:numPr>
          <w:ilvl w:val="0"/>
          <w:numId w:val="43"/>
        </w:numPr>
        <w:tabs>
          <w:tab w:val="left" w:pos="2552"/>
          <w:tab w:val="left" w:pos="3544"/>
          <w:tab w:val="left" w:pos="3828"/>
        </w:tabs>
        <w:ind w:left="3828" w:hanging="284"/>
        <w:contextualSpacing/>
        <w:jc w:val="both"/>
        <w:rPr>
          <w:rFonts w:ascii="Arial" w:hAnsi="Arial" w:cs="Arial"/>
          <w:sz w:val="18"/>
          <w:szCs w:val="18"/>
        </w:rPr>
      </w:pPr>
      <w:r w:rsidRPr="00151F91">
        <w:rPr>
          <w:rFonts w:ascii="Arial" w:hAnsi="Arial" w:cs="Arial"/>
          <w:sz w:val="18"/>
          <w:szCs w:val="18"/>
        </w:rPr>
        <w:t>Responsabilidad Civil Operacional</w:t>
      </w:r>
    </w:p>
    <w:p w14:paraId="23F92516" w14:textId="77777777" w:rsidR="000730BF" w:rsidRPr="00151F91" w:rsidRDefault="000730BF" w:rsidP="00DA03F5">
      <w:pPr>
        <w:pStyle w:val="Prrafodelista"/>
        <w:numPr>
          <w:ilvl w:val="0"/>
          <w:numId w:val="63"/>
        </w:numPr>
        <w:tabs>
          <w:tab w:val="left" w:pos="330"/>
          <w:tab w:val="left" w:pos="3402"/>
          <w:tab w:val="decimal" w:pos="7371"/>
        </w:tabs>
        <w:ind w:left="3828" w:hanging="284"/>
        <w:jc w:val="both"/>
        <w:rPr>
          <w:rFonts w:ascii="Arial" w:hAnsi="Arial" w:cs="Arial"/>
          <w:sz w:val="18"/>
          <w:szCs w:val="18"/>
        </w:rPr>
      </w:pPr>
      <w:r w:rsidRPr="00151F91">
        <w:rPr>
          <w:rFonts w:ascii="Arial" w:hAnsi="Arial" w:cs="Arial"/>
          <w:sz w:val="18"/>
          <w:szCs w:val="18"/>
        </w:rPr>
        <w:t xml:space="preserve">Responsabilidad Civil para playas de estacionamiento, </w:t>
      </w:r>
      <w:r w:rsidRPr="00151F91">
        <w:rPr>
          <w:rFonts w:ascii="Arial" w:hAnsi="Arial" w:cs="Arial"/>
          <w:sz w:val="18"/>
          <w:szCs w:val="18"/>
          <w:lang w:val="es-BO"/>
        </w:rPr>
        <w:t>extendiéndose a cubrir robo total y/o parcial de los vehículos y/o carga y/o de los bienes que se encuentren en ellos, sin la necesidad de que se entregue las llaves del auto a un funcionario de la empresa</w:t>
      </w:r>
    </w:p>
    <w:p w14:paraId="2810885F" w14:textId="77777777" w:rsidR="000730BF" w:rsidRPr="00151F91" w:rsidRDefault="000730BF" w:rsidP="00DA03F5">
      <w:pPr>
        <w:pStyle w:val="Prrafodelista"/>
        <w:numPr>
          <w:ilvl w:val="0"/>
          <w:numId w:val="63"/>
        </w:numPr>
        <w:ind w:left="3828" w:hanging="284"/>
        <w:jc w:val="both"/>
        <w:rPr>
          <w:rFonts w:ascii="Arial" w:hAnsi="Arial" w:cs="Arial"/>
          <w:sz w:val="18"/>
          <w:szCs w:val="18"/>
          <w:lang w:val="es-BO" w:eastAsia="es-ES"/>
        </w:rPr>
      </w:pPr>
      <w:r w:rsidRPr="00151F91">
        <w:rPr>
          <w:rFonts w:ascii="Arial" w:hAnsi="Arial" w:cs="Arial"/>
          <w:sz w:val="18"/>
          <w:szCs w:val="18"/>
          <w:lang w:val="es-BO" w:eastAsia="es-ES"/>
        </w:rPr>
        <w:t>Responsabilidad Civil de predios e instalaciones</w:t>
      </w:r>
    </w:p>
    <w:p w14:paraId="1D4C7403" w14:textId="77777777" w:rsidR="000730BF" w:rsidRPr="00151F91" w:rsidRDefault="000730BF" w:rsidP="00DA03F5">
      <w:pPr>
        <w:pStyle w:val="Prrafodelista"/>
        <w:numPr>
          <w:ilvl w:val="0"/>
          <w:numId w:val="63"/>
        </w:numPr>
        <w:tabs>
          <w:tab w:val="left" w:pos="2552"/>
          <w:tab w:val="left" w:pos="2835"/>
          <w:tab w:val="left" w:pos="3544"/>
          <w:tab w:val="left" w:pos="3828"/>
        </w:tabs>
        <w:ind w:left="3828" w:hanging="284"/>
        <w:contextualSpacing/>
        <w:jc w:val="both"/>
        <w:rPr>
          <w:rFonts w:ascii="Arial" w:hAnsi="Arial" w:cs="Arial"/>
          <w:sz w:val="18"/>
          <w:szCs w:val="18"/>
        </w:rPr>
      </w:pPr>
      <w:r w:rsidRPr="00151F91">
        <w:rPr>
          <w:rFonts w:ascii="Arial" w:hAnsi="Arial" w:cs="Arial"/>
          <w:sz w:val="18"/>
          <w:szCs w:val="18"/>
        </w:rPr>
        <w:t>Responsabilidad civil para contratistas y subcontratistas</w:t>
      </w:r>
    </w:p>
    <w:p w14:paraId="190B6638" w14:textId="6DA6187A" w:rsidR="000730BF" w:rsidRPr="00151F91" w:rsidRDefault="000730BF" w:rsidP="00DA03F5">
      <w:pPr>
        <w:pStyle w:val="Prrafodelista"/>
        <w:numPr>
          <w:ilvl w:val="0"/>
          <w:numId w:val="63"/>
        </w:numPr>
        <w:ind w:left="3828" w:hanging="284"/>
        <w:jc w:val="both"/>
        <w:rPr>
          <w:rFonts w:ascii="Arial" w:hAnsi="Arial" w:cs="Arial"/>
          <w:sz w:val="18"/>
          <w:szCs w:val="18"/>
          <w:lang w:val="es-BO" w:eastAsia="es-ES"/>
        </w:rPr>
      </w:pPr>
      <w:r w:rsidRPr="00151F91">
        <w:rPr>
          <w:rFonts w:ascii="Arial" w:hAnsi="Arial" w:cs="Arial"/>
          <w:sz w:val="18"/>
          <w:szCs w:val="18"/>
        </w:rPr>
        <w:t xml:space="preserve">Responsabilidad Civil de ascensores, </w:t>
      </w:r>
      <w:r w:rsidRPr="00151F91">
        <w:rPr>
          <w:rFonts w:ascii="Arial" w:hAnsi="Arial" w:cs="Arial"/>
          <w:sz w:val="18"/>
          <w:szCs w:val="18"/>
          <w:lang w:val="es-BO" w:eastAsia="es-ES"/>
        </w:rPr>
        <w:t xml:space="preserve">Escaleras Mecánicas y Similares (sean estos propios, alquilados, arrendados, comodato, transferencia, </w:t>
      </w:r>
      <w:r w:rsidR="00A648E9" w:rsidRPr="00151F91">
        <w:rPr>
          <w:rFonts w:ascii="Arial" w:hAnsi="Arial" w:cs="Arial"/>
          <w:sz w:val="18"/>
          <w:szCs w:val="18"/>
          <w:lang w:val="es-BO" w:eastAsia="es-ES"/>
        </w:rPr>
        <w:t>donación u</w:t>
      </w:r>
      <w:r w:rsidRPr="00151F91">
        <w:rPr>
          <w:rFonts w:ascii="Arial" w:hAnsi="Arial" w:cs="Arial"/>
          <w:sz w:val="18"/>
          <w:szCs w:val="18"/>
          <w:lang w:val="es-BO" w:eastAsia="es-ES"/>
        </w:rPr>
        <w:t xml:space="preserve"> otros).</w:t>
      </w:r>
    </w:p>
    <w:p w14:paraId="655D1EA0" w14:textId="77777777" w:rsidR="000730BF" w:rsidRPr="00151F91" w:rsidRDefault="000730BF" w:rsidP="00DA03F5">
      <w:pPr>
        <w:pStyle w:val="Prrafodelista"/>
        <w:numPr>
          <w:ilvl w:val="0"/>
          <w:numId w:val="63"/>
        </w:numPr>
        <w:tabs>
          <w:tab w:val="left" w:pos="2552"/>
          <w:tab w:val="left" w:pos="2835"/>
          <w:tab w:val="left" w:pos="3544"/>
          <w:tab w:val="left" w:pos="3828"/>
        </w:tabs>
        <w:ind w:left="3828" w:hanging="284"/>
        <w:contextualSpacing/>
        <w:jc w:val="both"/>
        <w:rPr>
          <w:rFonts w:ascii="Arial" w:hAnsi="Arial" w:cs="Arial"/>
          <w:sz w:val="18"/>
          <w:szCs w:val="18"/>
        </w:rPr>
      </w:pPr>
      <w:r w:rsidRPr="00151F91">
        <w:rPr>
          <w:rFonts w:ascii="Arial" w:hAnsi="Arial" w:cs="Arial"/>
          <w:sz w:val="18"/>
          <w:szCs w:val="18"/>
        </w:rPr>
        <w:t>Responsabilidad Civil para ocupantes de vehículos propios del asegurado hasta Bs. 350.000.- en el agregado anual (considerando como tales también a los directivos y funcionarios de la ASFI)</w:t>
      </w:r>
    </w:p>
    <w:p w14:paraId="406CC760" w14:textId="0714A823" w:rsidR="000730BF" w:rsidRPr="00151F91" w:rsidRDefault="000730BF" w:rsidP="00DA03F5">
      <w:pPr>
        <w:pStyle w:val="Prrafodelista"/>
        <w:numPr>
          <w:ilvl w:val="0"/>
          <w:numId w:val="63"/>
        </w:numPr>
        <w:ind w:left="3828" w:hanging="284"/>
        <w:jc w:val="both"/>
        <w:rPr>
          <w:rFonts w:ascii="Arial" w:hAnsi="Arial" w:cs="Arial"/>
          <w:sz w:val="18"/>
          <w:szCs w:val="18"/>
          <w:lang w:val="es-BO" w:eastAsia="es-ES"/>
        </w:rPr>
      </w:pPr>
      <w:r w:rsidRPr="00151F91">
        <w:rPr>
          <w:rFonts w:ascii="Arial" w:hAnsi="Arial" w:cs="Arial"/>
          <w:sz w:val="18"/>
          <w:szCs w:val="18"/>
          <w:lang w:val="es-BO" w:eastAsia="es-ES"/>
        </w:rPr>
        <w:t xml:space="preserve">Responsabilidad Civil </w:t>
      </w:r>
      <w:r w:rsidR="00A648E9" w:rsidRPr="00151F91">
        <w:rPr>
          <w:rFonts w:ascii="Arial" w:hAnsi="Arial" w:cs="Arial"/>
          <w:sz w:val="18"/>
          <w:szCs w:val="18"/>
          <w:lang w:val="es-BO" w:eastAsia="es-ES"/>
        </w:rPr>
        <w:t>por Incendio</w:t>
      </w:r>
      <w:r w:rsidRPr="00151F91">
        <w:rPr>
          <w:rFonts w:ascii="Arial" w:hAnsi="Arial" w:cs="Arial"/>
          <w:sz w:val="18"/>
          <w:szCs w:val="18"/>
          <w:lang w:val="es-BO" w:eastAsia="es-ES"/>
        </w:rPr>
        <w:t xml:space="preserve"> y/o Explosión y/o Humo y/u Hollín, incluyendo daños por agua que causen daños a terceros.</w:t>
      </w:r>
    </w:p>
    <w:p w14:paraId="28299341" w14:textId="77777777" w:rsidR="000730BF" w:rsidRPr="00151F91" w:rsidRDefault="000730BF" w:rsidP="00DA03F5">
      <w:pPr>
        <w:pStyle w:val="Prrafodelista"/>
        <w:numPr>
          <w:ilvl w:val="0"/>
          <w:numId w:val="63"/>
        </w:numPr>
        <w:ind w:left="3828" w:hanging="284"/>
        <w:jc w:val="both"/>
        <w:rPr>
          <w:rFonts w:ascii="Arial" w:hAnsi="Arial" w:cs="Arial"/>
          <w:sz w:val="18"/>
          <w:szCs w:val="18"/>
          <w:lang w:val="es-BO" w:eastAsia="es-ES"/>
        </w:rPr>
      </w:pPr>
      <w:r w:rsidRPr="00151F91">
        <w:rPr>
          <w:rFonts w:ascii="Arial" w:hAnsi="Arial" w:cs="Arial"/>
          <w:sz w:val="18"/>
          <w:szCs w:val="18"/>
          <w:lang w:val="es-BO" w:eastAsia="es-ES"/>
        </w:rPr>
        <w:t>Responsabilidad Civil por cualquier siniestro amparado por la Póliza de Multiriesgo</w:t>
      </w:r>
    </w:p>
    <w:p w14:paraId="5E02F53C" w14:textId="77777777" w:rsidR="000730BF" w:rsidRPr="00151F91" w:rsidRDefault="000730BF" w:rsidP="00DA03F5">
      <w:pPr>
        <w:pStyle w:val="Piedepgina"/>
        <w:numPr>
          <w:ilvl w:val="0"/>
          <w:numId w:val="63"/>
        </w:numPr>
        <w:tabs>
          <w:tab w:val="clear" w:pos="4419"/>
          <w:tab w:val="left" w:pos="330"/>
        </w:tabs>
        <w:suppressAutoHyphens/>
        <w:ind w:left="3828" w:hanging="284"/>
        <w:jc w:val="both"/>
        <w:rPr>
          <w:rFonts w:ascii="Arial" w:hAnsi="Arial" w:cs="Arial"/>
          <w:b/>
          <w:spacing w:val="-3"/>
          <w:sz w:val="18"/>
          <w:szCs w:val="18"/>
        </w:rPr>
      </w:pPr>
      <w:r w:rsidRPr="00151F91">
        <w:rPr>
          <w:rFonts w:ascii="Arial" w:hAnsi="Arial" w:cs="Arial"/>
          <w:spacing w:val="-2"/>
          <w:sz w:val="18"/>
          <w:szCs w:val="18"/>
        </w:rPr>
        <w:t>Responsabilidad civil de automotores propios y ajenos en exceso de sus pólizas primarias</w:t>
      </w:r>
      <w:r w:rsidRPr="00151F91">
        <w:rPr>
          <w:rFonts w:ascii="Arial" w:hAnsi="Arial" w:cs="Arial"/>
          <w:spacing w:val="-3"/>
          <w:sz w:val="18"/>
          <w:szCs w:val="18"/>
        </w:rPr>
        <w:t xml:space="preserve"> </w:t>
      </w:r>
    </w:p>
    <w:p w14:paraId="3286E9B8" w14:textId="77777777" w:rsidR="000730BF" w:rsidRPr="00151F91" w:rsidRDefault="000730BF" w:rsidP="00DA03F5">
      <w:pPr>
        <w:pStyle w:val="Prrafodelista"/>
        <w:numPr>
          <w:ilvl w:val="0"/>
          <w:numId w:val="63"/>
        </w:numPr>
        <w:tabs>
          <w:tab w:val="left" w:pos="2552"/>
          <w:tab w:val="left" w:pos="2835"/>
          <w:tab w:val="left" w:pos="3544"/>
          <w:tab w:val="left" w:pos="3828"/>
        </w:tabs>
        <w:ind w:left="3828" w:hanging="284"/>
        <w:contextualSpacing/>
        <w:jc w:val="both"/>
        <w:rPr>
          <w:rFonts w:ascii="Arial" w:hAnsi="Arial" w:cs="Arial"/>
          <w:sz w:val="18"/>
          <w:szCs w:val="18"/>
        </w:rPr>
      </w:pPr>
      <w:r w:rsidRPr="00151F91">
        <w:rPr>
          <w:rFonts w:ascii="Arial" w:hAnsi="Arial" w:cs="Arial"/>
          <w:sz w:val="18"/>
          <w:szCs w:val="18"/>
          <w:lang w:val="es-BO" w:eastAsia="es-ES"/>
        </w:rPr>
        <w:t>Responsabilidad Civil por uso de armas de fuego y/o armas punzo cortantes</w:t>
      </w:r>
      <w:r w:rsidRPr="00151F91">
        <w:rPr>
          <w:rFonts w:ascii="Arial" w:hAnsi="Arial" w:cs="Arial"/>
          <w:sz w:val="18"/>
          <w:szCs w:val="18"/>
          <w:lang w:eastAsia="es-ES"/>
        </w:rPr>
        <w:t xml:space="preserve">, gases autorizados y otros derivados de las actividades de protección y </w:t>
      </w:r>
      <w:r w:rsidRPr="00151F91">
        <w:rPr>
          <w:rFonts w:ascii="Arial" w:hAnsi="Arial" w:cs="Arial"/>
          <w:sz w:val="18"/>
          <w:szCs w:val="18"/>
          <w:lang w:eastAsia="es-ES"/>
        </w:rPr>
        <w:lastRenderedPageBreak/>
        <w:t>seguridad de los vigilantes, sean propios, servicios particulares y/o de la policía nacional</w:t>
      </w:r>
    </w:p>
    <w:p w14:paraId="7CC11966" w14:textId="77777777" w:rsidR="000730BF" w:rsidRPr="00151F91" w:rsidRDefault="000730BF" w:rsidP="00DA03F5">
      <w:pPr>
        <w:pStyle w:val="Prrafodelista"/>
        <w:numPr>
          <w:ilvl w:val="0"/>
          <w:numId w:val="63"/>
        </w:numPr>
        <w:ind w:left="3828" w:hanging="284"/>
        <w:jc w:val="both"/>
        <w:rPr>
          <w:rFonts w:ascii="Arial" w:hAnsi="Arial" w:cs="Arial"/>
          <w:sz w:val="18"/>
          <w:szCs w:val="18"/>
          <w:lang w:val="es-BO" w:eastAsia="es-ES"/>
        </w:rPr>
      </w:pPr>
      <w:r w:rsidRPr="00151F91">
        <w:rPr>
          <w:rFonts w:ascii="Arial" w:hAnsi="Arial" w:cs="Arial"/>
          <w:sz w:val="18"/>
          <w:szCs w:val="18"/>
          <w:lang w:val="es-BO"/>
        </w:rPr>
        <w:t>Responsabilidad civil para caída de letreros y/o banners colocados por el asegurado en distintas ubicaciones independientemente de la causa que origine el desprendimiento de los mismos</w:t>
      </w:r>
    </w:p>
    <w:p w14:paraId="16F84AEE" w14:textId="77777777" w:rsidR="000730BF" w:rsidRPr="00151F91" w:rsidRDefault="000730BF" w:rsidP="000730BF">
      <w:pPr>
        <w:tabs>
          <w:tab w:val="left" w:pos="2552"/>
          <w:tab w:val="left" w:pos="2835"/>
          <w:tab w:val="left" w:pos="3544"/>
          <w:tab w:val="left" w:pos="3828"/>
        </w:tabs>
        <w:contextualSpacing/>
        <w:jc w:val="both"/>
        <w:rPr>
          <w:rFonts w:ascii="Arial" w:hAnsi="Arial" w:cs="Arial"/>
          <w:sz w:val="18"/>
          <w:szCs w:val="18"/>
        </w:rPr>
      </w:pPr>
    </w:p>
    <w:tbl>
      <w:tblPr>
        <w:tblW w:w="8789" w:type="dxa"/>
        <w:tblLayout w:type="fixed"/>
        <w:tblCellMar>
          <w:left w:w="70" w:type="dxa"/>
          <w:right w:w="70" w:type="dxa"/>
        </w:tblCellMar>
        <w:tblLook w:val="04A0" w:firstRow="1" w:lastRow="0" w:firstColumn="1" w:lastColumn="0" w:noHBand="0" w:noVBand="1"/>
      </w:tblPr>
      <w:tblGrid>
        <w:gridCol w:w="160"/>
        <w:gridCol w:w="8629"/>
      </w:tblGrid>
      <w:tr w:rsidR="000730BF" w:rsidRPr="00151F91" w14:paraId="366E3878" w14:textId="77777777" w:rsidTr="00A648E9">
        <w:trPr>
          <w:trHeight w:val="435"/>
        </w:trPr>
        <w:tc>
          <w:tcPr>
            <w:tcW w:w="160" w:type="dxa"/>
            <w:shd w:val="clear" w:color="auto" w:fill="auto"/>
            <w:vAlign w:val="center"/>
          </w:tcPr>
          <w:p w14:paraId="4E5F3D17" w14:textId="77777777" w:rsidR="000730BF" w:rsidRPr="00151F91" w:rsidRDefault="000730BF" w:rsidP="000730BF">
            <w:pPr>
              <w:contextualSpacing/>
              <w:jc w:val="center"/>
              <w:rPr>
                <w:rFonts w:ascii="Arial" w:hAnsi="Arial" w:cs="Arial"/>
                <w:color w:val="000000"/>
                <w:sz w:val="18"/>
                <w:szCs w:val="18"/>
                <w:lang w:val="es-US"/>
              </w:rPr>
            </w:pPr>
          </w:p>
        </w:tc>
        <w:tc>
          <w:tcPr>
            <w:tcW w:w="8629" w:type="dxa"/>
            <w:tcBorders>
              <w:top w:val="single" w:sz="8" w:space="0" w:color="00000A"/>
              <w:left w:val="single" w:sz="4" w:space="0" w:color="00000A"/>
              <w:bottom w:val="single" w:sz="4" w:space="0" w:color="00000A"/>
              <w:right w:val="single" w:sz="4" w:space="0" w:color="00000A"/>
            </w:tcBorders>
            <w:shd w:val="clear" w:color="auto" w:fill="1F497D" w:themeFill="text2"/>
            <w:tcMar>
              <w:left w:w="65" w:type="dxa"/>
            </w:tcMar>
            <w:vAlign w:val="center"/>
          </w:tcPr>
          <w:p w14:paraId="36B770C6" w14:textId="77777777" w:rsidR="000730BF" w:rsidRPr="00151F91" w:rsidRDefault="000730BF" w:rsidP="000730BF">
            <w:pPr>
              <w:contextualSpacing/>
              <w:rPr>
                <w:rFonts w:ascii="Arial" w:hAnsi="Arial" w:cs="Arial"/>
                <w:b/>
                <w:bCs/>
                <w:color w:val="000000"/>
                <w:sz w:val="18"/>
                <w:szCs w:val="18"/>
              </w:rPr>
            </w:pPr>
            <w:r w:rsidRPr="00151F91">
              <w:rPr>
                <w:rFonts w:ascii="Arial" w:hAnsi="Arial" w:cs="Arial"/>
                <w:b/>
                <w:bCs/>
                <w:color w:val="FFFFFF"/>
                <w:sz w:val="18"/>
                <w:szCs w:val="18"/>
              </w:rPr>
              <w:t xml:space="preserve">COBERTURAS ADICIONALES </w:t>
            </w:r>
          </w:p>
        </w:tc>
      </w:tr>
    </w:tbl>
    <w:p w14:paraId="3D791395" w14:textId="77777777" w:rsidR="000730BF" w:rsidRPr="00151F91" w:rsidRDefault="000730BF" w:rsidP="000730BF">
      <w:pPr>
        <w:tabs>
          <w:tab w:val="left" w:pos="305"/>
        </w:tabs>
        <w:ind w:left="55"/>
        <w:jc w:val="both"/>
        <w:rPr>
          <w:rFonts w:ascii="Arial" w:hAnsi="Arial" w:cs="Arial"/>
          <w:color w:val="000000"/>
          <w:sz w:val="18"/>
          <w:szCs w:val="18"/>
          <w:lang w:val="es-BO" w:eastAsia="es-ES"/>
        </w:rPr>
      </w:pPr>
    </w:p>
    <w:p w14:paraId="68F1199C" w14:textId="77777777" w:rsidR="000730BF" w:rsidRPr="00151F91" w:rsidRDefault="000730BF" w:rsidP="000730BF">
      <w:pPr>
        <w:tabs>
          <w:tab w:val="left" w:pos="305"/>
        </w:tabs>
        <w:ind w:left="142"/>
        <w:jc w:val="both"/>
        <w:rPr>
          <w:rFonts w:ascii="Arial" w:hAnsi="Arial" w:cs="Arial"/>
          <w:sz w:val="18"/>
          <w:szCs w:val="18"/>
          <w:lang w:val="es-BO" w:eastAsia="es-ES"/>
        </w:rPr>
      </w:pPr>
      <w:r w:rsidRPr="00151F91">
        <w:rPr>
          <w:rFonts w:ascii="Arial" w:hAnsi="Arial" w:cs="Arial"/>
          <w:sz w:val="18"/>
          <w:szCs w:val="18"/>
          <w:lang w:val="es-BO" w:eastAsia="es-ES"/>
        </w:rPr>
        <w:t>Daños personales y/o materiales originados directa o indirectamente por hundimiento y/o asentamiento del suelo y/o subsuelo, cuando estos hayan sido probadamente causados por el Asegurado, sus dependientes y/o contratistas y/o subcontratistas y/o por las operaciones del Asegurado.</w:t>
      </w:r>
    </w:p>
    <w:p w14:paraId="047077C0" w14:textId="77777777" w:rsidR="000730BF" w:rsidRPr="00151F91" w:rsidRDefault="000730BF" w:rsidP="000730BF">
      <w:pPr>
        <w:tabs>
          <w:tab w:val="left" w:pos="305"/>
        </w:tabs>
        <w:ind w:left="142"/>
        <w:jc w:val="both"/>
        <w:rPr>
          <w:rFonts w:ascii="Arial" w:hAnsi="Arial" w:cs="Arial"/>
          <w:sz w:val="18"/>
          <w:szCs w:val="18"/>
          <w:lang w:val="es-BO" w:eastAsia="es-ES"/>
        </w:rPr>
      </w:pPr>
    </w:p>
    <w:p w14:paraId="69AEC0D0" w14:textId="650C369A" w:rsidR="000730BF" w:rsidRPr="00151F91" w:rsidRDefault="000730BF" w:rsidP="000730BF">
      <w:pPr>
        <w:tabs>
          <w:tab w:val="left" w:pos="305"/>
        </w:tabs>
        <w:ind w:left="142"/>
        <w:jc w:val="both"/>
        <w:rPr>
          <w:rFonts w:ascii="Arial" w:hAnsi="Arial" w:cs="Arial"/>
          <w:sz w:val="18"/>
          <w:szCs w:val="18"/>
          <w:lang w:val="es-BO" w:eastAsia="es-ES"/>
        </w:rPr>
      </w:pPr>
      <w:r w:rsidRPr="00151F91">
        <w:rPr>
          <w:rFonts w:ascii="Arial" w:hAnsi="Arial" w:cs="Arial"/>
          <w:sz w:val="18"/>
          <w:szCs w:val="18"/>
          <w:lang w:val="es-BO" w:eastAsia="es-ES"/>
        </w:rPr>
        <w:t xml:space="preserve">Gastos de Defensa, hasta Bs. 500.000,00 (Adicionales al límite de indemnización), </w:t>
      </w:r>
      <w:r w:rsidR="00A648E9" w:rsidRPr="00151F91">
        <w:rPr>
          <w:rFonts w:ascii="Arial" w:hAnsi="Arial" w:cs="Arial"/>
          <w:sz w:val="18"/>
          <w:szCs w:val="18"/>
          <w:lang w:val="es-BO" w:eastAsia="es-ES"/>
        </w:rPr>
        <w:t>incluyendo,</w:t>
      </w:r>
      <w:r w:rsidRPr="00151F91">
        <w:rPr>
          <w:rFonts w:ascii="Arial" w:hAnsi="Arial" w:cs="Arial"/>
          <w:sz w:val="18"/>
          <w:szCs w:val="18"/>
          <w:lang w:val="es-BO" w:eastAsia="es-ES"/>
        </w:rPr>
        <w:t xml:space="preserve"> pero no limitando a los honorarios, gastos de investigación, indagatoria judicial y costos en que se incurran con motivo de la defensa del Asegurado contra las pretensiones de terceros. Asimismo, se aclara que el alcance de gastos de Defensa no se condicionará al pago del siniestro.</w:t>
      </w:r>
    </w:p>
    <w:p w14:paraId="7027D103" w14:textId="77777777" w:rsidR="000730BF" w:rsidRPr="00151F91" w:rsidRDefault="000730BF" w:rsidP="000730BF">
      <w:pPr>
        <w:tabs>
          <w:tab w:val="left" w:pos="2552"/>
          <w:tab w:val="left" w:pos="2835"/>
          <w:tab w:val="left" w:pos="3544"/>
          <w:tab w:val="left" w:pos="3828"/>
        </w:tabs>
        <w:ind w:left="142"/>
        <w:contextualSpacing/>
        <w:jc w:val="both"/>
        <w:rPr>
          <w:rFonts w:ascii="Arial" w:hAnsi="Arial" w:cs="Arial"/>
          <w:sz w:val="18"/>
          <w:szCs w:val="18"/>
        </w:rPr>
      </w:pPr>
    </w:p>
    <w:p w14:paraId="5146B2DF" w14:textId="574273CF" w:rsidR="000730BF" w:rsidRPr="00151F91" w:rsidRDefault="000730BF" w:rsidP="00A648E9">
      <w:pPr>
        <w:autoSpaceDE w:val="0"/>
        <w:autoSpaceDN w:val="0"/>
        <w:adjustRightInd w:val="0"/>
        <w:spacing w:before="10"/>
        <w:ind w:left="142"/>
        <w:rPr>
          <w:rFonts w:ascii="Arial" w:hAnsi="Arial" w:cs="Arial"/>
          <w:sz w:val="18"/>
          <w:szCs w:val="18"/>
          <w:lang w:eastAsia="es-ES_tradnl"/>
        </w:rPr>
      </w:pPr>
      <w:r w:rsidRPr="00151F91">
        <w:rPr>
          <w:rFonts w:ascii="Arial" w:hAnsi="Arial" w:cs="Arial"/>
          <w:b/>
          <w:bCs/>
          <w:sz w:val="18"/>
          <w:szCs w:val="18"/>
          <w:lang w:eastAsia="es-ES_tradnl"/>
        </w:rPr>
        <w:t>FRANQUICIAS DEDUCIBLES:</w:t>
      </w:r>
      <w:r w:rsidRPr="00151F91">
        <w:rPr>
          <w:rFonts w:ascii="Arial" w:hAnsi="Arial" w:cs="Arial"/>
          <w:sz w:val="18"/>
          <w:szCs w:val="18"/>
          <w:lang w:eastAsia="es-ES_tradnl"/>
        </w:rPr>
        <w:tab/>
      </w:r>
      <w:r w:rsidRPr="00151F91">
        <w:rPr>
          <w:rFonts w:ascii="Arial" w:hAnsi="Arial" w:cs="Arial"/>
          <w:sz w:val="18"/>
          <w:szCs w:val="18"/>
          <w:lang w:eastAsia="es-ES_tradnl"/>
        </w:rPr>
        <w:tab/>
        <w:t>Sin franquicias</w:t>
      </w:r>
    </w:p>
    <w:p w14:paraId="2048FDEA" w14:textId="77777777" w:rsidR="000730BF" w:rsidRPr="00151F91" w:rsidRDefault="000730BF" w:rsidP="000730BF">
      <w:pPr>
        <w:tabs>
          <w:tab w:val="left" w:pos="3119"/>
        </w:tabs>
        <w:ind w:left="3402" w:hanging="3402"/>
        <w:jc w:val="center"/>
        <w:rPr>
          <w:rFonts w:ascii="Arial" w:hAnsi="Arial" w:cs="Arial"/>
          <w:b/>
          <w:sz w:val="18"/>
          <w:szCs w:val="18"/>
        </w:rPr>
      </w:pPr>
    </w:p>
    <w:tbl>
      <w:tblPr>
        <w:tblW w:w="9979" w:type="dxa"/>
        <w:tblLayout w:type="fixed"/>
        <w:tblCellMar>
          <w:left w:w="70" w:type="dxa"/>
          <w:right w:w="70" w:type="dxa"/>
        </w:tblCellMar>
        <w:tblLook w:val="04A0" w:firstRow="1" w:lastRow="0" w:firstColumn="1" w:lastColumn="0" w:noHBand="0" w:noVBand="1"/>
      </w:tblPr>
      <w:tblGrid>
        <w:gridCol w:w="181"/>
        <w:gridCol w:w="9798"/>
      </w:tblGrid>
      <w:tr w:rsidR="000730BF" w:rsidRPr="00151F91" w14:paraId="1ECD2E9E" w14:textId="77777777" w:rsidTr="00A648E9">
        <w:trPr>
          <w:trHeight w:val="354"/>
        </w:trPr>
        <w:tc>
          <w:tcPr>
            <w:tcW w:w="181" w:type="dxa"/>
            <w:shd w:val="clear" w:color="auto" w:fill="auto"/>
            <w:vAlign w:val="center"/>
          </w:tcPr>
          <w:p w14:paraId="2B41B8E0" w14:textId="77777777" w:rsidR="000730BF" w:rsidRPr="00151F91" w:rsidRDefault="000730BF" w:rsidP="000730BF">
            <w:pPr>
              <w:contextualSpacing/>
              <w:jc w:val="center"/>
              <w:rPr>
                <w:rFonts w:ascii="Arial" w:hAnsi="Arial" w:cs="Arial"/>
                <w:color w:val="000000"/>
                <w:sz w:val="18"/>
                <w:szCs w:val="18"/>
                <w:lang w:val="es-US"/>
              </w:rPr>
            </w:pPr>
          </w:p>
        </w:tc>
        <w:tc>
          <w:tcPr>
            <w:tcW w:w="9798" w:type="dxa"/>
            <w:tcBorders>
              <w:top w:val="single" w:sz="8" w:space="0" w:color="00000A"/>
              <w:left w:val="single" w:sz="4" w:space="0" w:color="00000A"/>
              <w:bottom w:val="single" w:sz="4" w:space="0" w:color="00000A"/>
              <w:right w:val="single" w:sz="4" w:space="0" w:color="00000A"/>
            </w:tcBorders>
            <w:shd w:val="clear" w:color="auto" w:fill="1F497D" w:themeFill="text2"/>
            <w:tcMar>
              <w:left w:w="65" w:type="dxa"/>
            </w:tcMar>
            <w:vAlign w:val="center"/>
          </w:tcPr>
          <w:p w14:paraId="135E2C10" w14:textId="77777777" w:rsidR="000730BF" w:rsidRPr="00151F91" w:rsidRDefault="000730BF" w:rsidP="000730BF">
            <w:pPr>
              <w:contextualSpacing/>
              <w:rPr>
                <w:rFonts w:ascii="Arial" w:hAnsi="Arial" w:cs="Arial"/>
                <w:b/>
                <w:bCs/>
                <w:color w:val="000000"/>
                <w:sz w:val="18"/>
                <w:szCs w:val="18"/>
              </w:rPr>
            </w:pPr>
            <w:r w:rsidRPr="00151F91">
              <w:rPr>
                <w:rFonts w:ascii="Arial" w:hAnsi="Arial" w:cs="Arial"/>
                <w:b/>
                <w:bCs/>
                <w:color w:val="FFFFFF"/>
                <w:sz w:val="18"/>
                <w:szCs w:val="18"/>
              </w:rPr>
              <w:t xml:space="preserve">CLAUSULAS ADICIONALES </w:t>
            </w:r>
          </w:p>
        </w:tc>
      </w:tr>
    </w:tbl>
    <w:p w14:paraId="40821DD8" w14:textId="77777777" w:rsidR="000730BF" w:rsidRPr="00151F91" w:rsidRDefault="000730BF" w:rsidP="000730BF">
      <w:pPr>
        <w:tabs>
          <w:tab w:val="left" w:pos="2552"/>
        </w:tabs>
        <w:ind w:left="2835" w:hanging="2835"/>
        <w:jc w:val="both"/>
        <w:rPr>
          <w:rFonts w:ascii="Arial" w:hAnsi="Arial" w:cs="Arial"/>
          <w:sz w:val="18"/>
          <w:szCs w:val="18"/>
        </w:rPr>
      </w:pPr>
    </w:p>
    <w:p w14:paraId="5ABFB505" w14:textId="77777777" w:rsidR="000730BF" w:rsidRPr="00151F91" w:rsidRDefault="000730BF" w:rsidP="00DA03F5">
      <w:pPr>
        <w:pStyle w:val="Prrafodelista"/>
        <w:numPr>
          <w:ilvl w:val="0"/>
          <w:numId w:val="64"/>
        </w:numPr>
        <w:ind w:left="567" w:hanging="425"/>
        <w:jc w:val="both"/>
        <w:rPr>
          <w:rFonts w:ascii="Arial" w:hAnsi="Arial" w:cs="Arial"/>
          <w:sz w:val="18"/>
          <w:szCs w:val="18"/>
          <w:lang w:val="es-BO" w:eastAsia="es-ES"/>
        </w:rPr>
      </w:pPr>
      <w:r w:rsidRPr="00151F91">
        <w:rPr>
          <w:rFonts w:ascii="Arial" w:hAnsi="Arial" w:cs="Arial"/>
          <w:sz w:val="18"/>
          <w:szCs w:val="18"/>
          <w:lang w:val="es-BO" w:eastAsia="es-ES"/>
        </w:rPr>
        <w:t>Adelanto del 50% en caso de siniestro</w:t>
      </w:r>
    </w:p>
    <w:p w14:paraId="07905A96" w14:textId="77777777" w:rsidR="000730BF" w:rsidRPr="00151F91" w:rsidRDefault="000730BF" w:rsidP="00DA03F5">
      <w:pPr>
        <w:pStyle w:val="Prrafodelista"/>
        <w:numPr>
          <w:ilvl w:val="0"/>
          <w:numId w:val="64"/>
        </w:numPr>
        <w:ind w:left="567" w:hanging="425"/>
        <w:jc w:val="both"/>
        <w:rPr>
          <w:rFonts w:ascii="Arial" w:hAnsi="Arial" w:cs="Arial"/>
          <w:sz w:val="18"/>
          <w:szCs w:val="18"/>
          <w:lang w:val="es-BO" w:eastAsia="es-ES"/>
        </w:rPr>
      </w:pPr>
      <w:r w:rsidRPr="00151F91">
        <w:rPr>
          <w:rFonts w:ascii="Arial" w:hAnsi="Arial" w:cs="Arial"/>
          <w:sz w:val="18"/>
          <w:szCs w:val="18"/>
          <w:lang w:val="es-BO" w:eastAsia="es-ES"/>
        </w:rPr>
        <w:t>Agasajos ocasionales</w:t>
      </w:r>
    </w:p>
    <w:p w14:paraId="47EFD0D5" w14:textId="77777777" w:rsidR="000730BF" w:rsidRPr="00151F91" w:rsidRDefault="000730BF" w:rsidP="00DA03F5">
      <w:pPr>
        <w:pStyle w:val="Prrafodelista"/>
        <w:numPr>
          <w:ilvl w:val="0"/>
          <w:numId w:val="64"/>
        </w:numPr>
        <w:ind w:left="567" w:hanging="425"/>
        <w:jc w:val="both"/>
        <w:rPr>
          <w:rFonts w:ascii="Arial" w:hAnsi="Arial" w:cs="Arial"/>
          <w:sz w:val="18"/>
          <w:szCs w:val="18"/>
          <w:lang w:val="es-BO" w:eastAsia="es-ES"/>
        </w:rPr>
      </w:pPr>
      <w:r w:rsidRPr="00151F91">
        <w:rPr>
          <w:rFonts w:ascii="Arial" w:hAnsi="Arial" w:cs="Arial"/>
          <w:sz w:val="18"/>
          <w:szCs w:val="18"/>
          <w:lang w:val="es-BO" w:eastAsia="es-ES"/>
        </w:rPr>
        <w:t>Ampliación de 20 días hábiles para aviso de siniestro, salvo fuerza mayor o impedimento justificado</w:t>
      </w:r>
    </w:p>
    <w:p w14:paraId="562B58E3" w14:textId="77777777" w:rsidR="000730BF" w:rsidRPr="00151F91" w:rsidRDefault="000730BF" w:rsidP="00DA03F5">
      <w:pPr>
        <w:pStyle w:val="Prrafodelista"/>
        <w:numPr>
          <w:ilvl w:val="0"/>
          <w:numId w:val="64"/>
        </w:numPr>
        <w:ind w:left="567" w:hanging="425"/>
        <w:jc w:val="both"/>
        <w:rPr>
          <w:rFonts w:ascii="Arial" w:hAnsi="Arial" w:cs="Arial"/>
          <w:sz w:val="18"/>
          <w:szCs w:val="18"/>
          <w:lang w:val="es-BO" w:eastAsia="es-ES"/>
        </w:rPr>
      </w:pPr>
      <w:r w:rsidRPr="00151F91">
        <w:rPr>
          <w:rFonts w:ascii="Arial" w:hAnsi="Arial" w:cs="Arial"/>
          <w:sz w:val="18"/>
          <w:szCs w:val="18"/>
          <w:lang w:val="es-BO" w:eastAsia="es-ES"/>
        </w:rPr>
        <w:t>Ampliación del contrato a prorrata hasta 90 días en los mismos términos y condiciones, en uno o varios actos.</w:t>
      </w:r>
    </w:p>
    <w:p w14:paraId="57FDF0AD" w14:textId="77777777" w:rsidR="000730BF" w:rsidRPr="00151F91" w:rsidRDefault="000730BF" w:rsidP="00DA03F5">
      <w:pPr>
        <w:pStyle w:val="Prrafodelista"/>
        <w:numPr>
          <w:ilvl w:val="0"/>
          <w:numId w:val="64"/>
        </w:numPr>
        <w:ind w:left="567" w:hanging="425"/>
        <w:jc w:val="both"/>
        <w:rPr>
          <w:rFonts w:ascii="Arial" w:hAnsi="Arial" w:cs="Arial"/>
          <w:sz w:val="18"/>
          <w:szCs w:val="18"/>
          <w:lang w:val="es-BO" w:eastAsia="es-ES"/>
        </w:rPr>
      </w:pPr>
      <w:r w:rsidRPr="00151F91">
        <w:rPr>
          <w:rFonts w:ascii="Arial" w:hAnsi="Arial" w:cs="Arial"/>
          <w:sz w:val="18"/>
          <w:szCs w:val="18"/>
          <w:lang w:val="es-BO" w:eastAsia="es-ES"/>
        </w:rPr>
        <w:t>Anulación del contrato a prorrata</w:t>
      </w:r>
    </w:p>
    <w:p w14:paraId="4407127C" w14:textId="77777777" w:rsidR="000730BF" w:rsidRPr="00151F91" w:rsidRDefault="000730BF" w:rsidP="00DA03F5">
      <w:pPr>
        <w:pStyle w:val="Prrafodelista"/>
        <w:numPr>
          <w:ilvl w:val="0"/>
          <w:numId w:val="64"/>
        </w:numPr>
        <w:ind w:left="567" w:hanging="425"/>
        <w:jc w:val="both"/>
        <w:rPr>
          <w:rFonts w:ascii="Arial" w:hAnsi="Arial" w:cs="Arial"/>
          <w:sz w:val="18"/>
          <w:szCs w:val="18"/>
          <w:lang w:val="es-BO" w:eastAsia="es-ES"/>
        </w:rPr>
      </w:pPr>
      <w:r w:rsidRPr="00151F91">
        <w:rPr>
          <w:rFonts w:ascii="Arial" w:hAnsi="Arial" w:cs="Arial"/>
          <w:sz w:val="18"/>
          <w:szCs w:val="18"/>
          <w:lang w:val="es-BO" w:eastAsia="es-ES"/>
        </w:rPr>
        <w:t>Asalto y agresión: incluyendo pero no limitando a: el uso de armas blancas y/o fuego, gases autorizados y otros, derivados de las actividades de protección y seguridad de los vigilantes, sean propios, servicios particulares y/o de la Policía Nacional.</w:t>
      </w:r>
    </w:p>
    <w:p w14:paraId="5E5CFFA1" w14:textId="77777777" w:rsidR="000730BF" w:rsidRPr="00151F91" w:rsidRDefault="000730BF" w:rsidP="00DA03F5">
      <w:pPr>
        <w:pStyle w:val="Prrafodelista"/>
        <w:numPr>
          <w:ilvl w:val="0"/>
          <w:numId w:val="64"/>
        </w:numPr>
        <w:ind w:left="567" w:hanging="425"/>
        <w:jc w:val="both"/>
        <w:rPr>
          <w:rFonts w:ascii="Arial" w:hAnsi="Arial" w:cs="Arial"/>
          <w:sz w:val="18"/>
          <w:szCs w:val="18"/>
          <w:lang w:val="es-BO" w:eastAsia="es-ES"/>
        </w:rPr>
      </w:pPr>
      <w:r w:rsidRPr="00151F91">
        <w:rPr>
          <w:rFonts w:ascii="Arial" w:hAnsi="Arial" w:cs="Arial"/>
          <w:sz w:val="18"/>
          <w:szCs w:val="18"/>
          <w:lang w:val="es-BO" w:eastAsia="es-ES"/>
        </w:rPr>
        <w:t>Aviso de incidente enmendado</w:t>
      </w:r>
    </w:p>
    <w:p w14:paraId="30C7A280" w14:textId="77777777" w:rsidR="000730BF" w:rsidRPr="00151F91" w:rsidRDefault="000730BF" w:rsidP="00DA03F5">
      <w:pPr>
        <w:pStyle w:val="Prrafodelista"/>
        <w:numPr>
          <w:ilvl w:val="0"/>
          <w:numId w:val="64"/>
        </w:numPr>
        <w:ind w:left="567" w:hanging="425"/>
        <w:jc w:val="both"/>
        <w:rPr>
          <w:rFonts w:ascii="Arial" w:hAnsi="Arial" w:cs="Arial"/>
          <w:sz w:val="18"/>
          <w:szCs w:val="18"/>
          <w:lang w:val="es-BO" w:eastAsia="es-ES"/>
        </w:rPr>
      </w:pPr>
      <w:r w:rsidRPr="00151F91">
        <w:rPr>
          <w:rFonts w:ascii="Arial" w:hAnsi="Arial" w:cs="Arial"/>
          <w:sz w:val="18"/>
          <w:szCs w:val="18"/>
          <w:lang w:val="es-BO" w:eastAsia="es-ES"/>
        </w:rPr>
        <w:t>Cobertura automática para nuevos predios y/o locales incluyendo alquilados.</w:t>
      </w:r>
    </w:p>
    <w:p w14:paraId="75B1C843" w14:textId="77777777" w:rsidR="000730BF" w:rsidRPr="00151F91" w:rsidRDefault="000730BF" w:rsidP="00DA03F5">
      <w:pPr>
        <w:pStyle w:val="Prrafodelista"/>
        <w:numPr>
          <w:ilvl w:val="0"/>
          <w:numId w:val="64"/>
        </w:numPr>
        <w:ind w:left="567" w:hanging="425"/>
        <w:jc w:val="both"/>
        <w:rPr>
          <w:rFonts w:ascii="Arial" w:hAnsi="Arial" w:cs="Arial"/>
          <w:sz w:val="18"/>
          <w:szCs w:val="18"/>
          <w:lang w:val="es-BO" w:eastAsia="es-ES"/>
        </w:rPr>
      </w:pPr>
      <w:r w:rsidRPr="00151F91">
        <w:rPr>
          <w:rFonts w:ascii="Arial" w:hAnsi="Arial" w:cs="Arial"/>
          <w:sz w:val="18"/>
          <w:szCs w:val="18"/>
          <w:lang w:val="es-BO" w:eastAsia="es-ES"/>
        </w:rPr>
        <w:t>Daños materiales ampliados para incluir pérdidas de uso</w:t>
      </w:r>
    </w:p>
    <w:p w14:paraId="405CA248" w14:textId="77777777" w:rsidR="000730BF" w:rsidRPr="00151F91" w:rsidRDefault="000730BF" w:rsidP="00DA03F5">
      <w:pPr>
        <w:pStyle w:val="Prrafodelista"/>
        <w:numPr>
          <w:ilvl w:val="0"/>
          <w:numId w:val="64"/>
        </w:numPr>
        <w:ind w:left="567" w:hanging="425"/>
        <w:jc w:val="both"/>
        <w:rPr>
          <w:rFonts w:ascii="Arial" w:hAnsi="Arial" w:cs="Arial"/>
          <w:sz w:val="18"/>
          <w:szCs w:val="18"/>
          <w:lang w:val="es-BO" w:eastAsia="es-ES"/>
        </w:rPr>
      </w:pPr>
      <w:r w:rsidRPr="00151F91">
        <w:rPr>
          <w:rFonts w:ascii="Arial" w:hAnsi="Arial" w:cs="Arial"/>
          <w:sz w:val="18"/>
          <w:szCs w:val="18"/>
          <w:lang w:val="es-BO"/>
        </w:rPr>
        <w:t>Gastos de Limpieza, hasta Bs. 100.000.-</w:t>
      </w:r>
    </w:p>
    <w:p w14:paraId="3CCA8C62" w14:textId="77777777" w:rsidR="000730BF" w:rsidRPr="00151F91" w:rsidRDefault="000730BF" w:rsidP="00DA03F5">
      <w:pPr>
        <w:pStyle w:val="Prrafodelista"/>
        <w:numPr>
          <w:ilvl w:val="0"/>
          <w:numId w:val="64"/>
        </w:numPr>
        <w:ind w:left="567" w:hanging="425"/>
        <w:jc w:val="both"/>
        <w:rPr>
          <w:rFonts w:ascii="Arial" w:hAnsi="Arial" w:cs="Arial"/>
          <w:sz w:val="18"/>
          <w:szCs w:val="18"/>
          <w:lang w:val="es-BO" w:eastAsia="es-ES"/>
        </w:rPr>
      </w:pPr>
      <w:r w:rsidRPr="00151F91">
        <w:rPr>
          <w:rFonts w:ascii="Arial" w:hAnsi="Arial" w:cs="Arial"/>
          <w:sz w:val="18"/>
          <w:szCs w:val="18"/>
          <w:lang w:val="es-BO" w:eastAsia="es-ES"/>
        </w:rPr>
        <w:t>Lesión corporal</w:t>
      </w:r>
    </w:p>
    <w:p w14:paraId="4178587A" w14:textId="77777777" w:rsidR="000730BF" w:rsidRPr="00151F91" w:rsidRDefault="000730BF" w:rsidP="00DA03F5">
      <w:pPr>
        <w:pStyle w:val="Prrafodelista"/>
        <w:numPr>
          <w:ilvl w:val="0"/>
          <w:numId w:val="64"/>
        </w:numPr>
        <w:ind w:left="567" w:hanging="425"/>
        <w:jc w:val="both"/>
        <w:rPr>
          <w:rFonts w:ascii="Arial" w:hAnsi="Arial" w:cs="Arial"/>
          <w:sz w:val="18"/>
          <w:szCs w:val="18"/>
          <w:lang w:val="es-BO" w:eastAsia="es-ES"/>
        </w:rPr>
      </w:pPr>
      <w:r w:rsidRPr="00151F91">
        <w:rPr>
          <w:rFonts w:ascii="Arial" w:hAnsi="Arial" w:cs="Arial"/>
          <w:sz w:val="18"/>
          <w:szCs w:val="18"/>
          <w:lang w:val="es-BO" w:eastAsia="es-ES"/>
        </w:rPr>
        <w:t>Libre elegibilidad de Ajustadores</w:t>
      </w:r>
    </w:p>
    <w:p w14:paraId="40E72819" w14:textId="77777777" w:rsidR="000730BF" w:rsidRPr="00151F91" w:rsidRDefault="000730BF" w:rsidP="00DA03F5">
      <w:pPr>
        <w:pStyle w:val="Prrafodelista"/>
        <w:numPr>
          <w:ilvl w:val="0"/>
          <w:numId w:val="64"/>
        </w:numPr>
        <w:ind w:left="567" w:hanging="425"/>
        <w:jc w:val="both"/>
        <w:rPr>
          <w:rFonts w:ascii="Arial" w:hAnsi="Arial" w:cs="Arial"/>
          <w:sz w:val="18"/>
          <w:szCs w:val="18"/>
          <w:lang w:val="es-BO" w:eastAsia="es-ES"/>
        </w:rPr>
      </w:pPr>
      <w:r w:rsidRPr="00151F91">
        <w:rPr>
          <w:rFonts w:ascii="Arial" w:hAnsi="Arial" w:cs="Arial"/>
          <w:sz w:val="18"/>
          <w:szCs w:val="18"/>
          <w:lang w:val="es-BO" w:eastAsia="es-ES"/>
        </w:rPr>
        <w:t xml:space="preserve">Periodo de gracia de 60 días después de la firma del contrato, para el pago de primas sin pérdida de cobertura </w:t>
      </w:r>
    </w:p>
    <w:p w14:paraId="7EFA1082" w14:textId="77777777" w:rsidR="000730BF" w:rsidRPr="00151F91" w:rsidRDefault="000730BF" w:rsidP="00DA03F5">
      <w:pPr>
        <w:pStyle w:val="Prrafodelista"/>
        <w:numPr>
          <w:ilvl w:val="0"/>
          <w:numId w:val="64"/>
        </w:numPr>
        <w:ind w:left="567" w:hanging="425"/>
        <w:jc w:val="both"/>
        <w:rPr>
          <w:rFonts w:ascii="Arial" w:hAnsi="Arial" w:cs="Arial"/>
          <w:sz w:val="18"/>
          <w:szCs w:val="18"/>
          <w:lang w:val="es-BO" w:eastAsia="es-ES"/>
        </w:rPr>
      </w:pPr>
      <w:r w:rsidRPr="00151F91">
        <w:rPr>
          <w:rFonts w:ascii="Arial" w:hAnsi="Arial" w:cs="Arial"/>
          <w:sz w:val="18"/>
          <w:szCs w:val="18"/>
          <w:lang w:val="es-BO" w:eastAsia="es-ES"/>
        </w:rPr>
        <w:t>Rehabilitación automática de la suma asegurada, aplicable a todas las coberturas sin cobro de prima adicional</w:t>
      </w:r>
    </w:p>
    <w:p w14:paraId="5A584BBA" w14:textId="77777777" w:rsidR="000730BF" w:rsidRPr="00151F91" w:rsidRDefault="000730BF" w:rsidP="00DA03F5">
      <w:pPr>
        <w:pStyle w:val="Prrafodelista"/>
        <w:numPr>
          <w:ilvl w:val="0"/>
          <w:numId w:val="64"/>
        </w:numPr>
        <w:ind w:left="567" w:hanging="425"/>
        <w:jc w:val="both"/>
        <w:rPr>
          <w:rFonts w:ascii="Arial" w:hAnsi="Arial" w:cs="Arial"/>
          <w:sz w:val="18"/>
          <w:szCs w:val="18"/>
          <w:lang w:val="es-BO" w:eastAsia="es-ES"/>
        </w:rPr>
      </w:pPr>
      <w:r w:rsidRPr="00151F91">
        <w:rPr>
          <w:rFonts w:ascii="Arial" w:hAnsi="Arial" w:cs="Arial"/>
          <w:sz w:val="18"/>
          <w:szCs w:val="18"/>
          <w:lang w:val="es-BO" w:eastAsia="es-ES"/>
        </w:rPr>
        <w:t>Renuncia o relevación de subrogación de derechos, incluyendo cualquier empresa o persona con la cual el Asegurado mantenga relación.</w:t>
      </w:r>
    </w:p>
    <w:p w14:paraId="085E0C32" w14:textId="77777777" w:rsidR="000730BF" w:rsidRPr="00151F91" w:rsidRDefault="000730BF" w:rsidP="00DA03F5">
      <w:pPr>
        <w:pStyle w:val="Prrafodelista"/>
        <w:numPr>
          <w:ilvl w:val="0"/>
          <w:numId w:val="64"/>
        </w:numPr>
        <w:ind w:left="567" w:hanging="425"/>
        <w:jc w:val="both"/>
        <w:rPr>
          <w:rFonts w:ascii="Arial" w:hAnsi="Arial" w:cs="Arial"/>
          <w:sz w:val="18"/>
          <w:szCs w:val="18"/>
          <w:lang w:val="es-BO" w:eastAsia="es-ES"/>
        </w:rPr>
      </w:pPr>
      <w:r w:rsidRPr="00151F91">
        <w:rPr>
          <w:rFonts w:ascii="Arial" w:hAnsi="Arial" w:cs="Arial"/>
          <w:sz w:val="18"/>
          <w:szCs w:val="18"/>
          <w:lang w:val="es-BO" w:eastAsia="es-ES"/>
        </w:rPr>
        <w:t>Transacción sin juicio</w:t>
      </w:r>
    </w:p>
    <w:p w14:paraId="1B0683AD" w14:textId="77777777" w:rsidR="000730BF" w:rsidRPr="00151F91" w:rsidRDefault="000730BF" w:rsidP="00DA03F5">
      <w:pPr>
        <w:pStyle w:val="Prrafodelista"/>
        <w:numPr>
          <w:ilvl w:val="0"/>
          <w:numId w:val="64"/>
        </w:numPr>
        <w:tabs>
          <w:tab w:val="left" w:pos="3119"/>
          <w:tab w:val="left" w:pos="3600"/>
          <w:tab w:val="left" w:pos="6663"/>
          <w:tab w:val="decimal" w:pos="7371"/>
        </w:tabs>
        <w:ind w:left="567" w:hanging="425"/>
        <w:jc w:val="both"/>
        <w:rPr>
          <w:rFonts w:ascii="Arial" w:hAnsi="Arial" w:cs="Arial"/>
          <w:sz w:val="18"/>
          <w:szCs w:val="18"/>
          <w:lang w:val="es-BO"/>
        </w:rPr>
      </w:pPr>
      <w:r w:rsidRPr="00151F91">
        <w:rPr>
          <w:rFonts w:ascii="Arial" w:hAnsi="Arial" w:cs="Arial"/>
          <w:sz w:val="18"/>
          <w:szCs w:val="18"/>
          <w:lang w:val="es-BO" w:eastAsia="es-ES"/>
        </w:rPr>
        <w:t>Aviso de anulación por parte de la Aseguradora con 90 días de anticipación</w:t>
      </w:r>
    </w:p>
    <w:p w14:paraId="63F64F73" w14:textId="77777777" w:rsidR="000730BF" w:rsidRPr="00151F91" w:rsidRDefault="000730BF" w:rsidP="00DA03F5">
      <w:pPr>
        <w:pStyle w:val="Prrafodelista"/>
        <w:numPr>
          <w:ilvl w:val="0"/>
          <w:numId w:val="64"/>
        </w:numPr>
        <w:tabs>
          <w:tab w:val="left" w:pos="2355"/>
        </w:tabs>
        <w:ind w:left="567" w:hanging="425"/>
        <w:jc w:val="both"/>
        <w:rPr>
          <w:rFonts w:ascii="Arial" w:hAnsi="Arial" w:cs="Arial"/>
          <w:bCs/>
          <w:spacing w:val="-3"/>
          <w:sz w:val="18"/>
          <w:szCs w:val="18"/>
        </w:rPr>
      </w:pPr>
      <w:r w:rsidRPr="00151F91">
        <w:rPr>
          <w:rFonts w:ascii="Arial" w:hAnsi="Arial" w:cs="Arial"/>
          <w:sz w:val="18"/>
          <w:szCs w:val="18"/>
        </w:rPr>
        <w:t xml:space="preserve">Gastos Extrajudiciales y Honorarios Profesionales, </w:t>
      </w:r>
      <w:r w:rsidRPr="00151F91">
        <w:rPr>
          <w:rFonts w:ascii="Arial" w:hAnsi="Arial" w:cs="Arial"/>
          <w:bCs/>
          <w:spacing w:val="-3"/>
          <w:sz w:val="18"/>
          <w:szCs w:val="18"/>
        </w:rPr>
        <w:t>hasta Bs. 85.000,00</w:t>
      </w:r>
    </w:p>
    <w:p w14:paraId="7B52D32E" w14:textId="77777777" w:rsidR="000730BF" w:rsidRPr="00151F91" w:rsidRDefault="000730BF" w:rsidP="000730BF">
      <w:pPr>
        <w:tabs>
          <w:tab w:val="left" w:pos="2552"/>
        </w:tabs>
        <w:ind w:left="2835" w:hanging="2835"/>
        <w:rPr>
          <w:rFonts w:ascii="Arial" w:hAnsi="Arial" w:cs="Arial"/>
          <w:sz w:val="18"/>
          <w:szCs w:val="18"/>
        </w:rPr>
      </w:pPr>
      <w:r w:rsidRPr="00151F91">
        <w:rPr>
          <w:rFonts w:ascii="Arial" w:hAnsi="Arial" w:cs="Arial"/>
          <w:sz w:val="18"/>
          <w:szCs w:val="18"/>
        </w:rPr>
        <w:tab/>
      </w:r>
    </w:p>
    <w:tbl>
      <w:tblPr>
        <w:tblW w:w="10065" w:type="dxa"/>
        <w:tblLayout w:type="fixed"/>
        <w:tblCellMar>
          <w:left w:w="70" w:type="dxa"/>
          <w:right w:w="70" w:type="dxa"/>
        </w:tblCellMar>
        <w:tblLook w:val="04A0" w:firstRow="1" w:lastRow="0" w:firstColumn="1" w:lastColumn="0" w:noHBand="0" w:noVBand="1"/>
      </w:tblPr>
      <w:tblGrid>
        <w:gridCol w:w="160"/>
        <w:gridCol w:w="9905"/>
      </w:tblGrid>
      <w:tr w:rsidR="000730BF" w:rsidRPr="00151F91" w14:paraId="7ECBA325" w14:textId="77777777" w:rsidTr="00A648E9">
        <w:trPr>
          <w:trHeight w:val="435"/>
        </w:trPr>
        <w:tc>
          <w:tcPr>
            <w:tcW w:w="160" w:type="dxa"/>
            <w:shd w:val="clear" w:color="auto" w:fill="auto"/>
            <w:vAlign w:val="center"/>
          </w:tcPr>
          <w:p w14:paraId="337C74D6" w14:textId="77777777" w:rsidR="000730BF" w:rsidRPr="00151F91" w:rsidRDefault="000730BF" w:rsidP="000730BF">
            <w:pPr>
              <w:contextualSpacing/>
              <w:jc w:val="center"/>
              <w:rPr>
                <w:rFonts w:ascii="Arial" w:hAnsi="Arial" w:cs="Arial"/>
                <w:color w:val="000000"/>
                <w:sz w:val="18"/>
                <w:szCs w:val="18"/>
                <w:lang w:val="es-US"/>
              </w:rPr>
            </w:pPr>
          </w:p>
        </w:tc>
        <w:tc>
          <w:tcPr>
            <w:tcW w:w="9905" w:type="dxa"/>
            <w:tcBorders>
              <w:top w:val="single" w:sz="8" w:space="0" w:color="00000A"/>
              <w:left w:val="single" w:sz="4" w:space="0" w:color="00000A"/>
              <w:bottom w:val="single" w:sz="4" w:space="0" w:color="00000A"/>
              <w:right w:val="single" w:sz="4" w:space="0" w:color="00000A"/>
            </w:tcBorders>
            <w:shd w:val="clear" w:color="auto" w:fill="1F497D" w:themeFill="text2"/>
            <w:tcMar>
              <w:left w:w="65" w:type="dxa"/>
            </w:tcMar>
            <w:vAlign w:val="center"/>
          </w:tcPr>
          <w:p w14:paraId="489B0996" w14:textId="77777777" w:rsidR="000730BF" w:rsidRPr="00151F91" w:rsidRDefault="000730BF" w:rsidP="000730BF">
            <w:pPr>
              <w:contextualSpacing/>
              <w:rPr>
                <w:rFonts w:ascii="Arial" w:hAnsi="Arial" w:cs="Arial"/>
                <w:b/>
                <w:bCs/>
                <w:color w:val="000000"/>
                <w:sz w:val="18"/>
                <w:szCs w:val="18"/>
              </w:rPr>
            </w:pPr>
            <w:r w:rsidRPr="00151F91">
              <w:rPr>
                <w:rFonts w:ascii="Arial" w:hAnsi="Arial" w:cs="Arial"/>
                <w:b/>
                <w:bCs/>
                <w:color w:val="FFFFFF"/>
                <w:sz w:val="18"/>
                <w:szCs w:val="18"/>
              </w:rPr>
              <w:t xml:space="preserve">CONDICIONES ESPECIALES </w:t>
            </w:r>
          </w:p>
        </w:tc>
      </w:tr>
    </w:tbl>
    <w:p w14:paraId="653EB29B" w14:textId="77777777" w:rsidR="000730BF" w:rsidRPr="00151F91" w:rsidRDefault="000730BF" w:rsidP="000730BF">
      <w:pPr>
        <w:tabs>
          <w:tab w:val="left" w:pos="2355"/>
        </w:tabs>
        <w:ind w:left="3420" w:hanging="3420"/>
        <w:jc w:val="both"/>
        <w:rPr>
          <w:rFonts w:ascii="Arial" w:hAnsi="Arial" w:cs="Arial"/>
          <w:b/>
          <w:color w:val="000000"/>
          <w:sz w:val="18"/>
          <w:szCs w:val="18"/>
          <w:lang w:val="es-BO"/>
        </w:rPr>
      </w:pPr>
    </w:p>
    <w:p w14:paraId="3156E15D" w14:textId="77777777" w:rsidR="000730BF" w:rsidRPr="00151F91" w:rsidRDefault="000730BF" w:rsidP="00DA03F5">
      <w:pPr>
        <w:pStyle w:val="Prrafodelista"/>
        <w:numPr>
          <w:ilvl w:val="0"/>
          <w:numId w:val="65"/>
        </w:numPr>
        <w:ind w:left="567" w:hanging="425"/>
        <w:jc w:val="both"/>
        <w:rPr>
          <w:rFonts w:ascii="Arial" w:hAnsi="Arial" w:cs="Arial"/>
          <w:sz w:val="18"/>
          <w:szCs w:val="18"/>
          <w:lang w:val="es-BO" w:eastAsia="es-ES"/>
        </w:rPr>
      </w:pPr>
      <w:r w:rsidRPr="00151F91">
        <w:rPr>
          <w:rFonts w:ascii="Arial" w:hAnsi="Arial" w:cs="Arial"/>
          <w:sz w:val="18"/>
          <w:szCs w:val="18"/>
          <w:lang w:val="es-BO" w:eastAsia="es-ES"/>
        </w:rPr>
        <w:t>Cobertura de ocurrencia, ajustada al Código Civil Boliviano (el reclamo - de un hecho ocurrido en la vigencia de la póliza, puede ser presentado fuera de la vigencia de la póliza, en el plazo estipulado en el Código Civil Boliviano, una vez conocida la demanda por el Asegurado)</w:t>
      </w:r>
    </w:p>
    <w:p w14:paraId="6D108CB1" w14:textId="77777777" w:rsidR="000730BF" w:rsidRPr="00151F91" w:rsidRDefault="000730BF" w:rsidP="00DA03F5">
      <w:pPr>
        <w:pStyle w:val="Prrafodelista"/>
        <w:numPr>
          <w:ilvl w:val="0"/>
          <w:numId w:val="65"/>
        </w:numPr>
        <w:ind w:left="567" w:hanging="425"/>
        <w:jc w:val="both"/>
        <w:rPr>
          <w:rFonts w:ascii="Arial" w:hAnsi="Arial" w:cs="Arial"/>
          <w:sz w:val="18"/>
          <w:szCs w:val="18"/>
          <w:lang w:val="es-BO" w:eastAsia="es-ES"/>
        </w:rPr>
      </w:pPr>
      <w:r w:rsidRPr="00151F91">
        <w:rPr>
          <w:rFonts w:ascii="Arial" w:hAnsi="Arial" w:cs="Arial"/>
          <w:sz w:val="18"/>
          <w:szCs w:val="18"/>
          <w:lang w:val="es-BO" w:eastAsia="es-ES"/>
        </w:rPr>
        <w:t>Daños ocasionados dentro o fuera de los predios o recintos, propios y/o de terceros, en los cuales el asegurado desarrolle sus actividades.</w:t>
      </w:r>
    </w:p>
    <w:p w14:paraId="2EF24F53" w14:textId="77777777" w:rsidR="000730BF" w:rsidRPr="00151F91" w:rsidRDefault="000730BF" w:rsidP="00DA03F5">
      <w:pPr>
        <w:pStyle w:val="Prrafodelista"/>
        <w:numPr>
          <w:ilvl w:val="0"/>
          <w:numId w:val="65"/>
        </w:numPr>
        <w:tabs>
          <w:tab w:val="left" w:pos="2355"/>
        </w:tabs>
        <w:ind w:left="567" w:hanging="425"/>
        <w:jc w:val="both"/>
        <w:rPr>
          <w:rFonts w:ascii="Arial" w:hAnsi="Arial" w:cs="Arial"/>
          <w:spacing w:val="-3"/>
          <w:sz w:val="18"/>
          <w:szCs w:val="18"/>
          <w:lang w:val="es-US"/>
        </w:rPr>
      </w:pPr>
      <w:r w:rsidRPr="00151F91">
        <w:rPr>
          <w:rFonts w:ascii="Arial" w:hAnsi="Arial" w:cs="Arial"/>
          <w:spacing w:val="-3"/>
          <w:sz w:val="18"/>
          <w:szCs w:val="18"/>
          <w:lang w:val="es-US"/>
        </w:rPr>
        <w:t>Cobertura de Reclamos en Serie (se entenderá como un solo siniestro, el evento o cadena de eventos Interrelacionados, que tengan un mismo origen y/o una causa común y se produzcan dentro de las 72 horas continuas)</w:t>
      </w:r>
    </w:p>
    <w:p w14:paraId="20D9E1B8" w14:textId="77777777" w:rsidR="000730BF" w:rsidRPr="00151F91" w:rsidRDefault="000730BF" w:rsidP="00DA03F5">
      <w:pPr>
        <w:numPr>
          <w:ilvl w:val="0"/>
          <w:numId w:val="65"/>
        </w:numPr>
        <w:tabs>
          <w:tab w:val="left" w:pos="1350"/>
        </w:tabs>
        <w:suppressAutoHyphens/>
        <w:ind w:left="567" w:hanging="425"/>
        <w:jc w:val="both"/>
        <w:rPr>
          <w:rFonts w:ascii="Arial" w:hAnsi="Arial" w:cs="Arial"/>
          <w:sz w:val="18"/>
          <w:szCs w:val="18"/>
        </w:rPr>
      </w:pPr>
      <w:r w:rsidRPr="00151F91">
        <w:rPr>
          <w:rFonts w:ascii="Arial" w:hAnsi="Arial" w:cs="Arial"/>
          <w:spacing w:val="-3"/>
          <w:sz w:val="18"/>
          <w:szCs w:val="18"/>
          <w:lang w:val="es-US"/>
        </w:rPr>
        <w:t>El Asegurado no está obligado a dar aviso de los contratos celebrados en el rubro de su actividad, mismos que serán presentados solo en caso de siniestro y a requerimiento de la Aseguradora)</w:t>
      </w:r>
    </w:p>
    <w:tbl>
      <w:tblPr>
        <w:tblW w:w="9610" w:type="dxa"/>
        <w:jc w:val="center"/>
        <w:tblCellMar>
          <w:left w:w="70" w:type="dxa"/>
          <w:right w:w="70" w:type="dxa"/>
        </w:tblCellMar>
        <w:tblLook w:val="04A0" w:firstRow="1" w:lastRow="0" w:firstColumn="1" w:lastColumn="0" w:noHBand="0" w:noVBand="1"/>
      </w:tblPr>
      <w:tblGrid>
        <w:gridCol w:w="160"/>
        <w:gridCol w:w="9450"/>
      </w:tblGrid>
      <w:tr w:rsidR="000730BF" w:rsidRPr="00151F91" w14:paraId="551FE4D4" w14:textId="77777777" w:rsidTr="000730BF">
        <w:trPr>
          <w:trHeight w:val="315"/>
          <w:jc w:val="center"/>
        </w:trPr>
        <w:tc>
          <w:tcPr>
            <w:tcW w:w="9610" w:type="dxa"/>
            <w:gridSpan w:val="2"/>
            <w:shd w:val="clear" w:color="auto" w:fill="auto"/>
            <w:vAlign w:val="center"/>
          </w:tcPr>
          <w:p w14:paraId="61B51D05" w14:textId="79CF2E43" w:rsidR="000730BF" w:rsidRPr="00151F91" w:rsidRDefault="000730BF" w:rsidP="00DA03F5">
            <w:pPr>
              <w:pStyle w:val="Prrafodelista"/>
              <w:numPr>
                <w:ilvl w:val="0"/>
                <w:numId w:val="65"/>
              </w:numPr>
              <w:tabs>
                <w:tab w:val="left" w:pos="776"/>
              </w:tabs>
              <w:suppressAutoHyphens/>
              <w:ind w:left="918" w:right="326" w:hanging="426"/>
              <w:contextualSpacing/>
              <w:jc w:val="both"/>
              <w:rPr>
                <w:rFonts w:ascii="Arial" w:hAnsi="Arial" w:cs="Arial"/>
                <w:sz w:val="18"/>
                <w:szCs w:val="18"/>
                <w:lang w:val="es-BO"/>
              </w:rPr>
            </w:pPr>
            <w:r w:rsidRPr="00151F91">
              <w:rPr>
                <w:rFonts w:ascii="Arial" w:hAnsi="Arial" w:cs="Arial"/>
                <w:sz w:val="18"/>
                <w:szCs w:val="18"/>
                <w:lang w:val="es-BO"/>
              </w:rPr>
              <w:t xml:space="preserve">   Asalto y agresión: </w:t>
            </w:r>
            <w:r w:rsidR="00A648E9" w:rsidRPr="00151F91">
              <w:rPr>
                <w:rFonts w:ascii="Arial" w:hAnsi="Arial" w:cs="Arial"/>
                <w:sz w:val="18"/>
                <w:szCs w:val="18"/>
                <w:lang w:val="es-BO"/>
              </w:rPr>
              <w:t>incluyendo,</w:t>
            </w:r>
            <w:r w:rsidRPr="00151F91">
              <w:rPr>
                <w:rFonts w:ascii="Arial" w:hAnsi="Arial" w:cs="Arial"/>
                <w:sz w:val="18"/>
                <w:szCs w:val="18"/>
                <w:lang w:val="es-BO"/>
              </w:rPr>
              <w:t xml:space="preserve"> pero no limitando a: el uso de armas blancas y/o fuego, gases autorizados y otros, derivados de las actividades de protección y seguridad de los vigilantes, sean propios, servicios particulares y/o de la Policía Nacional.</w:t>
            </w:r>
          </w:p>
          <w:p w14:paraId="7C272619" w14:textId="77777777" w:rsidR="000730BF" w:rsidRPr="00151F91" w:rsidRDefault="000730BF" w:rsidP="00DA03F5">
            <w:pPr>
              <w:pStyle w:val="Prrafodelista"/>
              <w:numPr>
                <w:ilvl w:val="0"/>
                <w:numId w:val="65"/>
              </w:numPr>
              <w:tabs>
                <w:tab w:val="left" w:pos="776"/>
                <w:tab w:val="left" w:pos="918"/>
              </w:tabs>
              <w:suppressAutoHyphens/>
              <w:ind w:left="918" w:right="326" w:hanging="426"/>
              <w:contextualSpacing/>
              <w:jc w:val="both"/>
              <w:rPr>
                <w:rFonts w:ascii="Arial" w:hAnsi="Arial" w:cs="Arial"/>
                <w:sz w:val="18"/>
                <w:szCs w:val="18"/>
                <w:lang w:val="es-BO"/>
              </w:rPr>
            </w:pPr>
            <w:r w:rsidRPr="00151F91">
              <w:rPr>
                <w:rFonts w:ascii="Arial" w:hAnsi="Arial" w:cs="Arial"/>
                <w:sz w:val="18"/>
                <w:szCs w:val="18"/>
                <w:lang w:val="es-BO"/>
              </w:rPr>
              <w:t xml:space="preserve">   Aceptación del riesgo al que están expuestos, en función de las actividades que desarrolla el contratante.</w:t>
            </w:r>
          </w:p>
          <w:p w14:paraId="04ED92C2" w14:textId="77777777" w:rsidR="000730BF" w:rsidRPr="00151F91" w:rsidRDefault="000730BF" w:rsidP="00DA03F5">
            <w:pPr>
              <w:pStyle w:val="Prrafodelista"/>
              <w:numPr>
                <w:ilvl w:val="0"/>
                <w:numId w:val="65"/>
              </w:numPr>
              <w:tabs>
                <w:tab w:val="left" w:pos="450"/>
              </w:tabs>
              <w:ind w:left="776" w:right="326" w:hanging="284"/>
              <w:contextualSpacing/>
              <w:jc w:val="both"/>
              <w:rPr>
                <w:rFonts w:ascii="Arial" w:hAnsi="Arial" w:cs="Arial"/>
                <w:sz w:val="18"/>
                <w:szCs w:val="18"/>
                <w:lang w:eastAsia="es-ES"/>
              </w:rPr>
            </w:pPr>
            <w:r w:rsidRPr="00151F91">
              <w:rPr>
                <w:rFonts w:ascii="Arial" w:hAnsi="Arial" w:cs="Arial"/>
                <w:sz w:val="18"/>
                <w:szCs w:val="18"/>
                <w:lang w:val="es-US" w:eastAsia="es-ES"/>
              </w:rPr>
              <w:t xml:space="preserve">  </w:t>
            </w:r>
            <w:r w:rsidRPr="00151F91">
              <w:rPr>
                <w:rFonts w:ascii="Arial" w:hAnsi="Arial" w:cs="Arial"/>
                <w:sz w:val="18"/>
                <w:szCs w:val="18"/>
                <w:lang w:eastAsia="es-ES"/>
              </w:rPr>
              <w:t>De cobertura para familiares y/o visitantes, que serán considerados como terceros</w:t>
            </w:r>
          </w:p>
          <w:p w14:paraId="2923D1C1" w14:textId="77777777" w:rsidR="000730BF" w:rsidRPr="00151F91" w:rsidRDefault="000730BF" w:rsidP="00DA03F5">
            <w:pPr>
              <w:pStyle w:val="Prrafodelista"/>
              <w:numPr>
                <w:ilvl w:val="0"/>
                <w:numId w:val="65"/>
              </w:numPr>
              <w:tabs>
                <w:tab w:val="left" w:pos="776"/>
              </w:tabs>
              <w:autoSpaceDE w:val="0"/>
              <w:autoSpaceDN w:val="0"/>
              <w:adjustRightInd w:val="0"/>
              <w:ind w:left="918" w:right="326" w:hanging="426"/>
              <w:jc w:val="both"/>
              <w:rPr>
                <w:rFonts w:ascii="Arial" w:hAnsi="Arial" w:cs="Arial"/>
                <w:sz w:val="18"/>
                <w:szCs w:val="18"/>
                <w:lang w:val="es-BO"/>
                <w:specVanish/>
              </w:rPr>
            </w:pPr>
            <w:r w:rsidRPr="00151F91">
              <w:rPr>
                <w:rFonts w:ascii="Arial" w:hAnsi="Arial" w:cs="Arial"/>
                <w:sz w:val="18"/>
                <w:szCs w:val="18"/>
                <w:lang w:val="es-BO"/>
              </w:rPr>
              <w:lastRenderedPageBreak/>
              <w:t xml:space="preserve">   La compañía debe emitir Anexo de Adhesión a todas las disposiciones contenidas en el presente Documento, las mismas que formaran parte integrante de las pólizas.</w:t>
            </w:r>
          </w:p>
          <w:p w14:paraId="5E329235" w14:textId="77777777" w:rsidR="000730BF" w:rsidRPr="00151F91" w:rsidRDefault="000730BF" w:rsidP="000730BF">
            <w:pPr>
              <w:pStyle w:val="Prrafodelista"/>
              <w:tabs>
                <w:tab w:val="left" w:pos="360"/>
              </w:tabs>
              <w:ind w:left="351" w:hanging="351"/>
              <w:contextualSpacing/>
              <w:jc w:val="both"/>
              <w:rPr>
                <w:rFonts w:ascii="Arial" w:hAnsi="Arial" w:cs="Arial"/>
                <w:spacing w:val="-3"/>
                <w:sz w:val="18"/>
                <w:szCs w:val="18"/>
              </w:rPr>
            </w:pPr>
          </w:p>
        </w:tc>
      </w:tr>
      <w:tr w:rsidR="000730BF" w:rsidRPr="00151F91" w14:paraId="61855D3B" w14:textId="77777777" w:rsidTr="000730BF">
        <w:trPr>
          <w:trHeight w:val="315"/>
          <w:jc w:val="center"/>
        </w:trPr>
        <w:tc>
          <w:tcPr>
            <w:tcW w:w="160" w:type="dxa"/>
            <w:shd w:val="clear" w:color="auto" w:fill="auto"/>
          </w:tcPr>
          <w:p w14:paraId="439A703B" w14:textId="77777777" w:rsidR="000730BF" w:rsidRPr="00151F91" w:rsidRDefault="000730BF" w:rsidP="000730BF">
            <w:pPr>
              <w:ind w:left="567" w:hanging="425"/>
              <w:rPr>
                <w:rFonts w:ascii="Arial" w:hAnsi="Arial" w:cs="Arial"/>
                <w:sz w:val="18"/>
                <w:szCs w:val="18"/>
              </w:rPr>
            </w:pPr>
          </w:p>
        </w:tc>
        <w:tc>
          <w:tcPr>
            <w:tcW w:w="9450" w:type="dxa"/>
            <w:shd w:val="clear" w:color="auto" w:fill="auto"/>
            <w:vAlign w:val="center"/>
          </w:tcPr>
          <w:p w14:paraId="16D071C2" w14:textId="3E400180" w:rsidR="000730BF" w:rsidRPr="00151F91" w:rsidRDefault="00A648E9" w:rsidP="00DA03F5">
            <w:pPr>
              <w:pStyle w:val="Prrafodelista"/>
              <w:numPr>
                <w:ilvl w:val="0"/>
                <w:numId w:val="65"/>
              </w:numPr>
              <w:tabs>
                <w:tab w:val="left" w:pos="207"/>
                <w:tab w:val="decimal" w:pos="7371"/>
              </w:tabs>
              <w:ind w:left="768" w:right="326" w:hanging="426"/>
              <w:jc w:val="both"/>
              <w:rPr>
                <w:rFonts w:ascii="Arial" w:hAnsi="Arial" w:cs="Arial"/>
                <w:b/>
                <w:sz w:val="18"/>
                <w:szCs w:val="18"/>
              </w:rPr>
            </w:pPr>
            <w:r w:rsidRPr="00151F91">
              <w:rPr>
                <w:rFonts w:ascii="Arial" w:hAnsi="Arial" w:cs="Arial"/>
                <w:b/>
                <w:sz w:val="18"/>
                <w:szCs w:val="18"/>
              </w:rPr>
              <w:t>CONDICIONADOS Y</w:t>
            </w:r>
            <w:r w:rsidR="000730BF" w:rsidRPr="00151F91">
              <w:rPr>
                <w:rFonts w:ascii="Arial" w:hAnsi="Arial" w:cs="Arial"/>
                <w:b/>
                <w:sz w:val="18"/>
                <w:szCs w:val="18"/>
              </w:rPr>
              <w:t>/</w:t>
            </w:r>
            <w:r w:rsidRPr="00151F91">
              <w:rPr>
                <w:rFonts w:ascii="Arial" w:hAnsi="Arial" w:cs="Arial"/>
                <w:b/>
                <w:sz w:val="18"/>
                <w:szCs w:val="18"/>
              </w:rPr>
              <w:t>O CLAUSULAS</w:t>
            </w:r>
          </w:p>
          <w:p w14:paraId="55A8EFA6" w14:textId="77777777" w:rsidR="000730BF" w:rsidRPr="00151F91" w:rsidRDefault="000730BF" w:rsidP="000730BF">
            <w:pPr>
              <w:tabs>
                <w:tab w:val="left" w:pos="207"/>
                <w:tab w:val="left" w:pos="3240"/>
                <w:tab w:val="decimal" w:pos="7371"/>
              </w:tabs>
              <w:ind w:left="768" w:right="326"/>
              <w:jc w:val="both"/>
              <w:rPr>
                <w:rFonts w:ascii="Arial" w:hAnsi="Arial" w:cs="Arial"/>
                <w:sz w:val="18"/>
                <w:szCs w:val="18"/>
              </w:rPr>
            </w:pPr>
            <w:r w:rsidRPr="00151F91">
              <w:rPr>
                <w:rFonts w:ascii="Arial" w:hAnsi="Arial" w:cs="Arial"/>
                <w:sz w:val="18"/>
                <w:szCs w:val="18"/>
              </w:rPr>
              <w:t>Los       Condicionados o Clausulas correspondientes a las coberturas y/o condiciones solicitadas en las Especificaciones Técnicas, deberán reflejar lo solicitado, sin desvirtuar ni limitar las coberturas requeridas.</w:t>
            </w:r>
          </w:p>
          <w:p w14:paraId="4CFE9AC8" w14:textId="77777777" w:rsidR="000730BF" w:rsidRPr="00151F91" w:rsidRDefault="000730BF" w:rsidP="000730BF">
            <w:pPr>
              <w:tabs>
                <w:tab w:val="left" w:pos="207"/>
                <w:tab w:val="left" w:pos="3240"/>
                <w:tab w:val="decimal" w:pos="7371"/>
              </w:tabs>
              <w:ind w:left="768" w:right="326" w:hanging="426"/>
              <w:jc w:val="both"/>
              <w:rPr>
                <w:rFonts w:ascii="Arial" w:hAnsi="Arial" w:cs="Arial"/>
                <w:sz w:val="18"/>
                <w:szCs w:val="18"/>
              </w:rPr>
            </w:pPr>
          </w:p>
          <w:p w14:paraId="5E84BE93" w14:textId="34CDCACB" w:rsidR="000730BF" w:rsidRPr="00151F91" w:rsidRDefault="00A648E9" w:rsidP="000730BF">
            <w:pPr>
              <w:tabs>
                <w:tab w:val="left" w:pos="207"/>
                <w:tab w:val="decimal" w:pos="709"/>
              </w:tabs>
              <w:ind w:left="768" w:right="326"/>
              <w:jc w:val="both"/>
              <w:rPr>
                <w:rFonts w:ascii="Arial" w:hAnsi="Arial" w:cs="Arial"/>
                <w:sz w:val="18"/>
                <w:szCs w:val="18"/>
              </w:rPr>
            </w:pPr>
            <w:r w:rsidRPr="00151F91">
              <w:rPr>
                <w:rFonts w:ascii="Arial" w:hAnsi="Arial" w:cs="Arial"/>
                <w:sz w:val="18"/>
                <w:szCs w:val="18"/>
              </w:rPr>
              <w:t>Las condiciones</w:t>
            </w:r>
            <w:r w:rsidR="000730BF" w:rsidRPr="00151F91">
              <w:rPr>
                <w:rFonts w:ascii="Arial" w:hAnsi="Arial" w:cs="Arial"/>
                <w:sz w:val="18"/>
                <w:szCs w:val="18"/>
              </w:rPr>
              <w:t xml:space="preserve"> de la póliza en relación a tasas, coberturas, clausulas y notas adicionales no serán alteradas por parte de la Aseguradora durante la vigencia de la póliza, sin </w:t>
            </w:r>
            <w:r w:rsidRPr="00151F91">
              <w:rPr>
                <w:rFonts w:ascii="Arial" w:hAnsi="Arial" w:cs="Arial"/>
                <w:sz w:val="18"/>
                <w:szCs w:val="18"/>
              </w:rPr>
              <w:t>embargo,</w:t>
            </w:r>
            <w:r w:rsidR="000730BF" w:rsidRPr="00151F91">
              <w:rPr>
                <w:rFonts w:ascii="Arial" w:hAnsi="Arial" w:cs="Arial"/>
                <w:sz w:val="18"/>
                <w:szCs w:val="18"/>
              </w:rPr>
              <w:t xml:space="preserve"> serán aceptadas si son requeridas por el Asegurado.</w:t>
            </w:r>
          </w:p>
          <w:p w14:paraId="258FF807" w14:textId="77777777" w:rsidR="000730BF" w:rsidRPr="00151F91" w:rsidRDefault="000730BF" w:rsidP="000730BF">
            <w:pPr>
              <w:tabs>
                <w:tab w:val="left" w:pos="207"/>
                <w:tab w:val="left" w:pos="3240"/>
                <w:tab w:val="decimal" w:pos="7371"/>
              </w:tabs>
              <w:ind w:left="768" w:right="326" w:hanging="426"/>
              <w:jc w:val="both"/>
              <w:rPr>
                <w:rFonts w:ascii="Arial" w:hAnsi="Arial" w:cs="Arial"/>
                <w:sz w:val="18"/>
                <w:szCs w:val="18"/>
              </w:rPr>
            </w:pPr>
          </w:p>
          <w:p w14:paraId="1F2AEA3B" w14:textId="4F8ED056" w:rsidR="000730BF" w:rsidRPr="00151F91" w:rsidRDefault="000730BF" w:rsidP="000730BF">
            <w:pPr>
              <w:tabs>
                <w:tab w:val="left" w:pos="207"/>
                <w:tab w:val="left" w:pos="284"/>
                <w:tab w:val="decimal" w:pos="7371"/>
              </w:tabs>
              <w:ind w:left="768" w:right="326"/>
              <w:jc w:val="both"/>
              <w:rPr>
                <w:rFonts w:ascii="Arial" w:hAnsi="Arial" w:cs="Arial"/>
                <w:sz w:val="18"/>
                <w:szCs w:val="18"/>
                <w:lang w:eastAsia="es-ES"/>
              </w:rPr>
            </w:pPr>
            <w:r w:rsidRPr="00151F91">
              <w:rPr>
                <w:rFonts w:ascii="Arial" w:hAnsi="Arial" w:cs="Arial"/>
                <w:sz w:val="18"/>
                <w:szCs w:val="18"/>
                <w:lang w:eastAsia="es-ES"/>
              </w:rPr>
              <w:t xml:space="preserve">Se deja claramente establecido </w:t>
            </w:r>
            <w:r w:rsidR="00A648E9" w:rsidRPr="00151F91">
              <w:rPr>
                <w:rFonts w:ascii="Arial" w:hAnsi="Arial" w:cs="Arial"/>
                <w:sz w:val="18"/>
                <w:szCs w:val="18"/>
                <w:lang w:eastAsia="es-ES"/>
              </w:rPr>
              <w:t>que,</w:t>
            </w:r>
            <w:r w:rsidRPr="00151F91">
              <w:rPr>
                <w:rFonts w:ascii="Arial" w:hAnsi="Arial" w:cs="Arial"/>
                <w:sz w:val="18"/>
                <w:szCs w:val="18"/>
                <w:lang w:eastAsia="es-ES"/>
              </w:rPr>
              <w:t xml:space="preserve"> en caso de adjudicación, las Condiciones Particulares de la póliza, prevalecen en todo momento y circunstancia sobre las Condiciones Generales y Contenido de Clausulas.</w:t>
            </w:r>
          </w:p>
          <w:p w14:paraId="4C688A10" w14:textId="77777777" w:rsidR="000730BF" w:rsidRPr="00151F91" w:rsidRDefault="000730BF" w:rsidP="000730BF">
            <w:pPr>
              <w:tabs>
                <w:tab w:val="left" w:pos="207"/>
                <w:tab w:val="left" w:pos="284"/>
                <w:tab w:val="decimal" w:pos="7371"/>
              </w:tabs>
              <w:ind w:left="184" w:firstLine="17"/>
              <w:jc w:val="both"/>
              <w:rPr>
                <w:rFonts w:ascii="Arial" w:hAnsi="Arial" w:cs="Arial"/>
                <w:b/>
                <w:sz w:val="18"/>
                <w:szCs w:val="18"/>
                <w:lang w:eastAsia="es-BO"/>
              </w:rPr>
            </w:pPr>
          </w:p>
        </w:tc>
      </w:tr>
    </w:tbl>
    <w:p w14:paraId="54567CF8" w14:textId="77777777" w:rsidR="000730BF" w:rsidRPr="00151F91" w:rsidRDefault="000730BF" w:rsidP="00DA03F5">
      <w:pPr>
        <w:pStyle w:val="Prrafodelista"/>
        <w:numPr>
          <w:ilvl w:val="0"/>
          <w:numId w:val="65"/>
        </w:numPr>
        <w:tabs>
          <w:tab w:val="left" w:pos="2552"/>
        </w:tabs>
        <w:ind w:left="567" w:hanging="425"/>
        <w:contextualSpacing/>
        <w:jc w:val="both"/>
        <w:rPr>
          <w:rFonts w:ascii="Arial" w:hAnsi="Arial" w:cs="Arial"/>
          <w:sz w:val="18"/>
          <w:szCs w:val="18"/>
        </w:rPr>
      </w:pPr>
      <w:r w:rsidRPr="00151F91">
        <w:rPr>
          <w:rFonts w:ascii="Arial" w:hAnsi="Arial" w:cs="Arial"/>
          <w:sz w:val="18"/>
          <w:szCs w:val="18"/>
        </w:rPr>
        <w:t>De horas extraordinarias nocturnas y/o diurnas incluyendo fines de semana y feriados (para reparación de bienes de terceros) hasta Bs. 100.000.-, por reclamo</w:t>
      </w:r>
    </w:p>
    <w:p w14:paraId="15051C73" w14:textId="70054DCD" w:rsidR="000730BF" w:rsidRPr="00151F91" w:rsidRDefault="000730BF" w:rsidP="00DA03F5">
      <w:pPr>
        <w:pStyle w:val="Prrafodelista"/>
        <w:numPr>
          <w:ilvl w:val="0"/>
          <w:numId w:val="65"/>
        </w:numPr>
        <w:tabs>
          <w:tab w:val="left" w:pos="3119"/>
        </w:tabs>
        <w:ind w:left="567" w:hanging="425"/>
        <w:jc w:val="both"/>
        <w:rPr>
          <w:rFonts w:ascii="Arial" w:hAnsi="Arial" w:cs="Arial"/>
          <w:sz w:val="18"/>
          <w:szCs w:val="18"/>
        </w:rPr>
      </w:pPr>
      <w:r w:rsidRPr="00151F91">
        <w:rPr>
          <w:rFonts w:ascii="Arial" w:hAnsi="Arial" w:cs="Arial"/>
          <w:sz w:val="18"/>
          <w:szCs w:val="18"/>
        </w:rPr>
        <w:t xml:space="preserve">De no aplicación de </w:t>
      </w:r>
      <w:r w:rsidR="00A648E9" w:rsidRPr="00151F91">
        <w:rPr>
          <w:rFonts w:ascii="Arial" w:hAnsi="Arial" w:cs="Arial"/>
          <w:sz w:val="18"/>
          <w:szCs w:val="18"/>
        </w:rPr>
        <w:t xml:space="preserve">SOAT </w:t>
      </w:r>
      <w:r w:rsidRPr="00151F91">
        <w:rPr>
          <w:rFonts w:ascii="Arial" w:hAnsi="Arial" w:cs="Arial"/>
          <w:sz w:val="18"/>
          <w:szCs w:val="18"/>
        </w:rPr>
        <w:t xml:space="preserve">en primera instancia </w:t>
      </w:r>
    </w:p>
    <w:p w14:paraId="00211FE7" w14:textId="77777777" w:rsidR="000730BF" w:rsidRPr="00151F91" w:rsidRDefault="000730BF" w:rsidP="00DA03F5">
      <w:pPr>
        <w:pStyle w:val="Prrafodelista"/>
        <w:numPr>
          <w:ilvl w:val="0"/>
          <w:numId w:val="65"/>
        </w:numPr>
        <w:tabs>
          <w:tab w:val="left" w:pos="3119"/>
        </w:tabs>
        <w:ind w:left="567" w:hanging="425"/>
        <w:jc w:val="both"/>
        <w:rPr>
          <w:rFonts w:ascii="Arial" w:hAnsi="Arial" w:cs="Arial"/>
          <w:sz w:val="18"/>
          <w:szCs w:val="18"/>
        </w:rPr>
      </w:pPr>
      <w:r w:rsidRPr="00151F91">
        <w:rPr>
          <w:rFonts w:ascii="Arial" w:hAnsi="Arial" w:cs="Arial"/>
          <w:sz w:val="18"/>
          <w:szCs w:val="18"/>
        </w:rPr>
        <w:t>Aceleración de reclamos</w:t>
      </w:r>
    </w:p>
    <w:p w14:paraId="11D19645" w14:textId="77777777" w:rsidR="000730BF" w:rsidRPr="00151F91" w:rsidRDefault="000730BF" w:rsidP="00DA03F5">
      <w:pPr>
        <w:pStyle w:val="Prrafodelista"/>
        <w:numPr>
          <w:ilvl w:val="0"/>
          <w:numId w:val="46"/>
        </w:numPr>
        <w:tabs>
          <w:tab w:val="left" w:pos="3119"/>
        </w:tabs>
        <w:jc w:val="both"/>
        <w:rPr>
          <w:rFonts w:ascii="Arial" w:hAnsi="Arial" w:cs="Arial"/>
          <w:sz w:val="18"/>
          <w:szCs w:val="18"/>
        </w:rPr>
      </w:pPr>
      <w:r w:rsidRPr="00151F91">
        <w:rPr>
          <w:rFonts w:ascii="Arial" w:hAnsi="Arial" w:cs="Arial"/>
          <w:sz w:val="18"/>
          <w:szCs w:val="18"/>
        </w:rPr>
        <w:t>Una vez efectuada la denuncia del siniestro, la aseguradora debe responder con la solicitud de la documentación respaldatoria en un plazo máximo de 2 días hábiles</w:t>
      </w:r>
    </w:p>
    <w:p w14:paraId="307E9522" w14:textId="77777777" w:rsidR="000730BF" w:rsidRPr="00151F91" w:rsidRDefault="000730BF" w:rsidP="00DA03F5">
      <w:pPr>
        <w:pStyle w:val="Prrafodelista"/>
        <w:numPr>
          <w:ilvl w:val="0"/>
          <w:numId w:val="46"/>
        </w:numPr>
        <w:tabs>
          <w:tab w:val="left" w:pos="3119"/>
        </w:tabs>
        <w:jc w:val="both"/>
        <w:rPr>
          <w:rFonts w:ascii="Arial" w:hAnsi="Arial" w:cs="Arial"/>
          <w:sz w:val="18"/>
          <w:szCs w:val="18"/>
        </w:rPr>
      </w:pPr>
      <w:r w:rsidRPr="00151F91">
        <w:rPr>
          <w:rFonts w:ascii="Arial" w:hAnsi="Arial" w:cs="Arial"/>
          <w:sz w:val="18"/>
          <w:szCs w:val="18"/>
        </w:rPr>
        <w:t>Luego de entregada toda la documentación requerida al asegurado, la aseguradora deberá evaluar y dar su respuesta de aceptación y/o rechazo en un plazo de 15 días calendario</w:t>
      </w:r>
    </w:p>
    <w:p w14:paraId="032C06D0" w14:textId="77777777" w:rsidR="000730BF" w:rsidRPr="00151F91" w:rsidRDefault="000730BF" w:rsidP="00DA03F5">
      <w:pPr>
        <w:pStyle w:val="Prrafodelista"/>
        <w:numPr>
          <w:ilvl w:val="0"/>
          <w:numId w:val="46"/>
        </w:numPr>
        <w:tabs>
          <w:tab w:val="left" w:pos="3119"/>
        </w:tabs>
        <w:jc w:val="both"/>
        <w:rPr>
          <w:rFonts w:ascii="Arial" w:hAnsi="Arial" w:cs="Arial"/>
          <w:sz w:val="18"/>
          <w:szCs w:val="18"/>
        </w:rPr>
      </w:pPr>
      <w:r w:rsidRPr="00151F91">
        <w:rPr>
          <w:rFonts w:ascii="Arial" w:hAnsi="Arial" w:cs="Arial"/>
          <w:sz w:val="18"/>
          <w:szCs w:val="18"/>
        </w:rPr>
        <w:t>De ser aceptado el siniestro, la aseguradora deberá indemnizar el mismo en un plazo de 10 días calendario</w:t>
      </w:r>
    </w:p>
    <w:tbl>
      <w:tblPr>
        <w:tblW w:w="10065" w:type="dxa"/>
        <w:jc w:val="center"/>
        <w:tblLayout w:type="fixed"/>
        <w:tblCellMar>
          <w:left w:w="70" w:type="dxa"/>
          <w:right w:w="70" w:type="dxa"/>
        </w:tblCellMar>
        <w:tblLook w:val="04A0" w:firstRow="1" w:lastRow="0" w:firstColumn="1" w:lastColumn="0" w:noHBand="0" w:noVBand="1"/>
      </w:tblPr>
      <w:tblGrid>
        <w:gridCol w:w="10065"/>
      </w:tblGrid>
      <w:tr w:rsidR="000730BF" w:rsidRPr="00151F91" w14:paraId="4CF9CF86" w14:textId="77777777" w:rsidTr="000730BF">
        <w:trPr>
          <w:trHeight w:val="225"/>
          <w:jc w:val="center"/>
        </w:trPr>
        <w:tc>
          <w:tcPr>
            <w:tcW w:w="10065" w:type="dxa"/>
            <w:shd w:val="clear" w:color="auto" w:fill="auto"/>
            <w:vAlign w:val="center"/>
          </w:tcPr>
          <w:p w14:paraId="4B0E0DDD" w14:textId="77777777" w:rsidR="000730BF" w:rsidRPr="00151F91" w:rsidRDefault="000730BF" w:rsidP="000730BF">
            <w:pPr>
              <w:pStyle w:val="Sinespaciado"/>
              <w:ind w:firstLine="209"/>
              <w:rPr>
                <w:rFonts w:ascii="Arial" w:hAnsi="Arial" w:cs="Arial"/>
                <w:sz w:val="18"/>
                <w:szCs w:val="18"/>
                <w:lang w:eastAsia="es-BO"/>
              </w:rPr>
            </w:pPr>
            <w:r w:rsidRPr="00151F91">
              <w:rPr>
                <w:rFonts w:ascii="Arial" w:hAnsi="Arial" w:cs="Arial"/>
                <w:b/>
                <w:sz w:val="18"/>
                <w:szCs w:val="18"/>
                <w:highlight w:val="lightGray"/>
                <w:lang w:eastAsia="es-BO"/>
              </w:rPr>
              <w:t>PRIMA TOTAL</w:t>
            </w:r>
            <w:r w:rsidRPr="00151F91">
              <w:rPr>
                <w:rFonts w:ascii="Arial" w:hAnsi="Arial" w:cs="Arial"/>
                <w:sz w:val="18"/>
                <w:szCs w:val="18"/>
                <w:highlight w:val="lightGray"/>
                <w:lang w:eastAsia="es-BO"/>
              </w:rPr>
              <w:t>:</w:t>
            </w:r>
          </w:p>
          <w:p w14:paraId="7536A8E2" w14:textId="77777777" w:rsidR="000730BF" w:rsidRPr="00151F91" w:rsidRDefault="000730BF" w:rsidP="000730BF">
            <w:pPr>
              <w:pStyle w:val="Sinespaciado"/>
              <w:ind w:firstLine="209"/>
              <w:rPr>
                <w:rFonts w:ascii="Arial" w:hAnsi="Arial" w:cs="Arial"/>
                <w:sz w:val="18"/>
                <w:szCs w:val="18"/>
                <w:lang w:eastAsia="es-BO"/>
              </w:rPr>
            </w:pPr>
            <w:r w:rsidRPr="00151F91">
              <w:rPr>
                <w:rFonts w:ascii="Arial" w:hAnsi="Arial" w:cs="Arial"/>
                <w:sz w:val="18"/>
                <w:szCs w:val="18"/>
                <w:lang w:eastAsia="es-BO"/>
              </w:rPr>
              <w:t>EXPRESADA EN BOLIVIANOS</w:t>
            </w:r>
          </w:p>
        </w:tc>
      </w:tr>
      <w:tr w:rsidR="000730BF" w:rsidRPr="00151F91" w14:paraId="45F98B56" w14:textId="77777777" w:rsidTr="000730BF">
        <w:trPr>
          <w:trHeight w:val="225"/>
          <w:jc w:val="center"/>
        </w:trPr>
        <w:tc>
          <w:tcPr>
            <w:tcW w:w="10065" w:type="dxa"/>
            <w:shd w:val="clear" w:color="auto" w:fill="auto"/>
            <w:vAlign w:val="center"/>
          </w:tcPr>
          <w:p w14:paraId="269B3766" w14:textId="77777777" w:rsidR="000730BF" w:rsidRPr="00151F91" w:rsidRDefault="000730BF" w:rsidP="000730BF">
            <w:pPr>
              <w:pStyle w:val="Sinespaciado"/>
              <w:ind w:firstLine="209"/>
              <w:rPr>
                <w:rFonts w:ascii="Arial" w:hAnsi="Arial" w:cs="Arial"/>
                <w:b/>
                <w:sz w:val="18"/>
                <w:szCs w:val="18"/>
                <w:lang w:eastAsia="es-BO"/>
              </w:rPr>
            </w:pPr>
          </w:p>
          <w:p w14:paraId="2BA9173A" w14:textId="77777777" w:rsidR="000730BF" w:rsidRPr="00151F91" w:rsidRDefault="000730BF" w:rsidP="000730BF">
            <w:pPr>
              <w:pStyle w:val="Sinespaciado"/>
              <w:ind w:firstLine="209"/>
              <w:rPr>
                <w:rFonts w:ascii="Arial" w:hAnsi="Arial" w:cs="Arial"/>
                <w:sz w:val="18"/>
                <w:szCs w:val="18"/>
                <w:lang w:eastAsia="es-BO"/>
              </w:rPr>
            </w:pPr>
            <w:r w:rsidRPr="00151F91">
              <w:rPr>
                <w:rFonts w:ascii="Arial" w:hAnsi="Arial" w:cs="Arial"/>
                <w:b/>
                <w:sz w:val="18"/>
                <w:szCs w:val="18"/>
                <w:highlight w:val="lightGray"/>
                <w:lang w:eastAsia="es-BO"/>
              </w:rPr>
              <w:t>VIGENCIA</w:t>
            </w:r>
            <w:r w:rsidRPr="00151F91">
              <w:rPr>
                <w:rFonts w:ascii="Arial" w:hAnsi="Arial" w:cs="Arial"/>
                <w:sz w:val="18"/>
                <w:szCs w:val="18"/>
                <w:highlight w:val="lightGray"/>
                <w:lang w:eastAsia="es-BO"/>
              </w:rPr>
              <w:t>:</w:t>
            </w:r>
          </w:p>
          <w:p w14:paraId="10ECD760" w14:textId="77777777" w:rsidR="000730BF" w:rsidRPr="00151F91" w:rsidRDefault="000730BF" w:rsidP="000730BF">
            <w:pPr>
              <w:tabs>
                <w:tab w:val="left" w:pos="3119"/>
              </w:tabs>
              <w:ind w:left="3402" w:hanging="3402"/>
              <w:jc w:val="both"/>
              <w:rPr>
                <w:rFonts w:ascii="Arial" w:hAnsi="Arial" w:cs="Arial"/>
                <w:sz w:val="18"/>
                <w:szCs w:val="18"/>
              </w:rPr>
            </w:pPr>
            <w:r w:rsidRPr="00151F91">
              <w:rPr>
                <w:rFonts w:ascii="Arial" w:hAnsi="Arial" w:cs="Arial"/>
                <w:sz w:val="18"/>
                <w:szCs w:val="18"/>
                <w:lang w:eastAsia="es-BO"/>
              </w:rPr>
              <w:t xml:space="preserve">    UN AÑO</w:t>
            </w:r>
          </w:p>
          <w:p w14:paraId="690F4667" w14:textId="77777777" w:rsidR="000730BF" w:rsidRPr="00151F91" w:rsidRDefault="000730BF" w:rsidP="000730BF">
            <w:pPr>
              <w:pStyle w:val="Sinespaciado"/>
              <w:ind w:firstLine="209"/>
              <w:rPr>
                <w:rFonts w:ascii="Arial" w:hAnsi="Arial" w:cs="Arial"/>
                <w:b/>
                <w:sz w:val="18"/>
                <w:szCs w:val="18"/>
                <w:lang w:eastAsia="es-BO"/>
              </w:rPr>
            </w:pPr>
          </w:p>
          <w:p w14:paraId="0A0CD708" w14:textId="77777777" w:rsidR="000730BF" w:rsidRPr="00151F91" w:rsidRDefault="000730BF" w:rsidP="000730BF">
            <w:pPr>
              <w:tabs>
                <w:tab w:val="left" w:pos="3240"/>
                <w:tab w:val="decimal" w:pos="7371"/>
              </w:tabs>
              <w:ind w:left="209"/>
              <w:jc w:val="both"/>
              <w:rPr>
                <w:rFonts w:ascii="Arial" w:hAnsi="Arial" w:cs="Arial"/>
                <w:sz w:val="18"/>
                <w:szCs w:val="18"/>
                <w:lang w:val="es-BO"/>
              </w:rPr>
            </w:pPr>
            <w:r w:rsidRPr="00151F91">
              <w:rPr>
                <w:rFonts w:ascii="Arial" w:hAnsi="Arial" w:cs="Arial"/>
                <w:b/>
                <w:sz w:val="18"/>
                <w:szCs w:val="18"/>
                <w:highlight w:val="lightGray"/>
                <w:lang w:val="es-BO"/>
              </w:rPr>
              <w:t>FORMA DE PAGO</w:t>
            </w:r>
            <w:r w:rsidRPr="00151F91">
              <w:rPr>
                <w:rFonts w:ascii="Arial" w:hAnsi="Arial" w:cs="Arial"/>
                <w:b/>
                <w:sz w:val="18"/>
                <w:szCs w:val="18"/>
                <w:lang w:val="es-BO"/>
              </w:rPr>
              <w:t xml:space="preserve">: </w:t>
            </w:r>
            <w:r w:rsidRPr="00151F91">
              <w:rPr>
                <w:rFonts w:ascii="Arial" w:hAnsi="Arial" w:cs="Arial"/>
                <w:sz w:val="18"/>
                <w:szCs w:val="18"/>
                <w:lang w:val="es-BO"/>
              </w:rPr>
              <w:t>La forma de pago de las Primas será vía SIGEP posterior a la recepción y aceptación de las pólizas y la entrega de las facturas correspondientes.</w:t>
            </w:r>
          </w:p>
          <w:p w14:paraId="29A1F9D1" w14:textId="77777777" w:rsidR="000730BF" w:rsidRPr="00151F91" w:rsidRDefault="000730BF" w:rsidP="000730BF">
            <w:pPr>
              <w:pStyle w:val="Sinespaciado"/>
              <w:ind w:firstLine="209"/>
              <w:rPr>
                <w:rFonts w:ascii="Arial" w:hAnsi="Arial" w:cs="Arial"/>
                <w:sz w:val="18"/>
                <w:szCs w:val="18"/>
                <w:lang w:eastAsia="es-BO"/>
              </w:rPr>
            </w:pPr>
          </w:p>
        </w:tc>
      </w:tr>
    </w:tbl>
    <w:p w14:paraId="116335DE" w14:textId="77777777" w:rsidR="000730BF" w:rsidRPr="00151F91" w:rsidRDefault="000730BF" w:rsidP="000730BF">
      <w:pPr>
        <w:rPr>
          <w:rFonts w:ascii="Arial" w:hAnsi="Arial" w:cs="Arial"/>
          <w:sz w:val="18"/>
          <w:szCs w:val="18"/>
        </w:rPr>
      </w:pPr>
      <w:r w:rsidRPr="00151F91">
        <w:rPr>
          <w:rFonts w:ascii="Arial" w:hAnsi="Arial" w:cs="Arial"/>
          <w:sz w:val="18"/>
          <w:szCs w:val="18"/>
        </w:rPr>
        <w:tab/>
      </w:r>
      <w:r w:rsidRPr="00151F91">
        <w:rPr>
          <w:rFonts w:ascii="Arial" w:hAnsi="Arial" w:cs="Arial"/>
          <w:sz w:val="18"/>
          <w:szCs w:val="18"/>
        </w:rPr>
        <w:tab/>
      </w:r>
    </w:p>
    <w:p w14:paraId="26162E09" w14:textId="6CE22C47" w:rsidR="000730BF" w:rsidRPr="00151F91" w:rsidRDefault="000730BF" w:rsidP="000730BF">
      <w:pPr>
        <w:jc w:val="center"/>
        <w:rPr>
          <w:rFonts w:ascii="Arial" w:hAnsi="Arial" w:cs="Arial"/>
          <w:b/>
          <w:bCs/>
          <w:sz w:val="18"/>
          <w:szCs w:val="18"/>
          <w:u w:val="single"/>
        </w:rPr>
      </w:pPr>
      <w:r w:rsidRPr="00151F91">
        <w:rPr>
          <w:rFonts w:ascii="Arial" w:hAnsi="Arial" w:cs="Arial"/>
          <w:sz w:val="18"/>
          <w:szCs w:val="18"/>
        </w:rPr>
        <w:br w:type="page"/>
      </w:r>
      <w:r w:rsidRPr="00151F91">
        <w:rPr>
          <w:rFonts w:ascii="Arial" w:hAnsi="Arial" w:cs="Arial"/>
          <w:b/>
          <w:bCs/>
          <w:sz w:val="18"/>
          <w:szCs w:val="18"/>
          <w:u w:val="single"/>
        </w:rPr>
        <w:lastRenderedPageBreak/>
        <w:t xml:space="preserve">ESPECIFICACIONES </w:t>
      </w:r>
      <w:r w:rsidR="00A648E9" w:rsidRPr="00151F91">
        <w:rPr>
          <w:rFonts w:ascii="Arial" w:hAnsi="Arial" w:cs="Arial"/>
          <w:b/>
          <w:bCs/>
          <w:sz w:val="18"/>
          <w:szCs w:val="18"/>
          <w:u w:val="single"/>
        </w:rPr>
        <w:t>TÉCNICAS</w:t>
      </w:r>
      <w:r w:rsidRPr="00151F91">
        <w:rPr>
          <w:rFonts w:ascii="Arial" w:hAnsi="Arial" w:cs="Arial"/>
          <w:b/>
          <w:bCs/>
          <w:sz w:val="18"/>
          <w:szCs w:val="18"/>
          <w:u w:val="single"/>
        </w:rPr>
        <w:t xml:space="preserve"> </w:t>
      </w:r>
      <w:r w:rsidR="00A648E9" w:rsidRPr="00151F91">
        <w:rPr>
          <w:rFonts w:ascii="Arial" w:hAnsi="Arial" w:cs="Arial"/>
          <w:b/>
          <w:bCs/>
          <w:sz w:val="18"/>
          <w:szCs w:val="18"/>
          <w:u w:val="single"/>
        </w:rPr>
        <w:t>PÓLIZA</w:t>
      </w:r>
      <w:r w:rsidRPr="00151F91">
        <w:rPr>
          <w:rFonts w:ascii="Arial" w:hAnsi="Arial" w:cs="Arial"/>
          <w:b/>
          <w:bCs/>
          <w:sz w:val="18"/>
          <w:szCs w:val="18"/>
          <w:u w:val="single"/>
        </w:rPr>
        <w:t xml:space="preserve"> COMPRENSIVA 3D</w:t>
      </w:r>
    </w:p>
    <w:p w14:paraId="3BF0E570" w14:textId="77777777" w:rsidR="000730BF" w:rsidRPr="00151F91" w:rsidRDefault="000730BF" w:rsidP="000730BF">
      <w:pPr>
        <w:rPr>
          <w:rFonts w:ascii="Arial" w:hAnsi="Arial" w:cs="Arial"/>
        </w:rPr>
      </w:pPr>
    </w:p>
    <w:p w14:paraId="239ECF2F" w14:textId="77777777" w:rsidR="000730BF" w:rsidRPr="00151F91" w:rsidRDefault="000730BF" w:rsidP="000730BF">
      <w:pPr>
        <w:tabs>
          <w:tab w:val="left" w:pos="2552"/>
        </w:tabs>
        <w:ind w:left="2835" w:hanging="2835"/>
        <w:rPr>
          <w:rFonts w:ascii="Arial" w:hAnsi="Arial" w:cs="Arial"/>
          <w:sz w:val="18"/>
          <w:szCs w:val="18"/>
        </w:rPr>
      </w:pPr>
    </w:p>
    <w:p w14:paraId="1E7EFB38" w14:textId="77777777" w:rsidR="000730BF" w:rsidRPr="00151F91" w:rsidRDefault="000730BF" w:rsidP="000730BF">
      <w:pPr>
        <w:tabs>
          <w:tab w:val="left" w:pos="2552"/>
        </w:tabs>
        <w:ind w:left="2835" w:hanging="2835"/>
        <w:rPr>
          <w:rFonts w:ascii="Arial" w:hAnsi="Arial" w:cs="Arial"/>
          <w:sz w:val="18"/>
          <w:szCs w:val="18"/>
        </w:rPr>
      </w:pPr>
      <w:r w:rsidRPr="00151F91">
        <w:rPr>
          <w:rFonts w:ascii="Arial" w:hAnsi="Arial" w:cs="Arial"/>
          <w:b/>
          <w:bCs/>
          <w:sz w:val="18"/>
          <w:szCs w:val="18"/>
        </w:rPr>
        <w:t xml:space="preserve">ASEGURADO </w:t>
      </w:r>
      <w:r w:rsidRPr="00151F91">
        <w:rPr>
          <w:rFonts w:ascii="Arial" w:hAnsi="Arial" w:cs="Arial"/>
          <w:sz w:val="18"/>
          <w:szCs w:val="18"/>
        </w:rPr>
        <w:tab/>
        <w:t>:</w:t>
      </w:r>
      <w:r w:rsidRPr="00151F91">
        <w:rPr>
          <w:rFonts w:ascii="Arial" w:hAnsi="Arial" w:cs="Arial"/>
          <w:sz w:val="18"/>
          <w:szCs w:val="18"/>
        </w:rPr>
        <w:tab/>
        <w:t>AUTORIDAD DE SUPERVISIÓN DEL SISTEMA FINANCIERO</w:t>
      </w:r>
    </w:p>
    <w:p w14:paraId="08784F37" w14:textId="77777777" w:rsidR="000730BF" w:rsidRPr="00151F91" w:rsidRDefault="000730BF" w:rsidP="000730BF">
      <w:pPr>
        <w:tabs>
          <w:tab w:val="left" w:pos="2552"/>
        </w:tabs>
        <w:ind w:left="2835" w:hanging="2835"/>
        <w:rPr>
          <w:rFonts w:ascii="Arial" w:hAnsi="Arial" w:cs="Arial"/>
          <w:sz w:val="18"/>
          <w:szCs w:val="18"/>
        </w:rPr>
      </w:pPr>
      <w:r w:rsidRPr="00151F91">
        <w:rPr>
          <w:rFonts w:ascii="Arial" w:hAnsi="Arial" w:cs="Arial"/>
          <w:sz w:val="18"/>
          <w:szCs w:val="18"/>
        </w:rPr>
        <w:tab/>
      </w:r>
      <w:r w:rsidRPr="00151F91">
        <w:rPr>
          <w:rFonts w:ascii="Arial" w:hAnsi="Arial" w:cs="Arial"/>
          <w:sz w:val="18"/>
          <w:szCs w:val="18"/>
        </w:rPr>
        <w:tab/>
      </w:r>
    </w:p>
    <w:p w14:paraId="0A83A97B" w14:textId="0FDA006C" w:rsidR="000730BF" w:rsidRPr="00151F91" w:rsidRDefault="00A648E9" w:rsidP="000730BF">
      <w:pPr>
        <w:pStyle w:val="Ttulo2"/>
        <w:numPr>
          <w:ilvl w:val="0"/>
          <w:numId w:val="0"/>
        </w:numPr>
        <w:ind w:left="576" w:hanging="576"/>
        <w:rPr>
          <w:rFonts w:ascii="Arial" w:hAnsi="Arial" w:cs="Arial"/>
          <w:i w:val="0"/>
          <w:iCs w:val="0"/>
          <w:sz w:val="18"/>
          <w:szCs w:val="18"/>
        </w:rPr>
      </w:pPr>
      <w:r w:rsidRPr="00151F91">
        <w:rPr>
          <w:rFonts w:ascii="Arial" w:hAnsi="Arial" w:cs="Arial"/>
          <w:i w:val="0"/>
          <w:iCs w:val="0"/>
          <w:sz w:val="18"/>
          <w:szCs w:val="18"/>
        </w:rPr>
        <w:t>DIRECCIÓN</w:t>
      </w:r>
      <w:r w:rsidR="000730BF" w:rsidRPr="00151F91">
        <w:rPr>
          <w:rFonts w:ascii="Arial" w:hAnsi="Arial" w:cs="Arial"/>
          <w:i w:val="0"/>
          <w:iCs w:val="0"/>
          <w:sz w:val="18"/>
          <w:szCs w:val="18"/>
        </w:rPr>
        <w:t xml:space="preserve"> LEGAL</w:t>
      </w:r>
      <w:r w:rsidR="000730BF" w:rsidRPr="00151F91">
        <w:rPr>
          <w:rFonts w:ascii="Arial" w:hAnsi="Arial" w:cs="Arial"/>
          <w:sz w:val="18"/>
          <w:szCs w:val="18"/>
        </w:rPr>
        <w:tab/>
        <w:t xml:space="preserve">        :</w:t>
      </w:r>
      <w:r w:rsidR="000730BF" w:rsidRPr="00151F91">
        <w:rPr>
          <w:rFonts w:ascii="Arial" w:hAnsi="Arial" w:cs="Arial"/>
          <w:sz w:val="18"/>
          <w:szCs w:val="18"/>
        </w:rPr>
        <w:tab/>
      </w:r>
      <w:r w:rsidR="000730BF" w:rsidRPr="00151F91">
        <w:rPr>
          <w:rFonts w:ascii="Arial" w:hAnsi="Arial" w:cs="Arial"/>
          <w:i w:val="0"/>
          <w:iCs w:val="0"/>
          <w:sz w:val="18"/>
          <w:szCs w:val="18"/>
        </w:rPr>
        <w:t>PLAZA ISABEL LA CATÓLICA No. 2507</w:t>
      </w:r>
    </w:p>
    <w:p w14:paraId="78098582" w14:textId="77777777" w:rsidR="000730BF" w:rsidRPr="00151F91" w:rsidRDefault="000730BF" w:rsidP="000730BF">
      <w:pPr>
        <w:rPr>
          <w:rFonts w:ascii="Arial" w:hAnsi="Arial" w:cs="Arial"/>
        </w:rPr>
      </w:pPr>
    </w:p>
    <w:p w14:paraId="2053C46A" w14:textId="4C9550A3" w:rsidR="000730BF" w:rsidRPr="00151F91" w:rsidRDefault="000730BF" w:rsidP="000730BF">
      <w:pPr>
        <w:tabs>
          <w:tab w:val="left" w:pos="2835"/>
        </w:tabs>
        <w:ind w:left="2835" w:hanging="2835"/>
        <w:jc w:val="both"/>
        <w:rPr>
          <w:rFonts w:ascii="Arial" w:hAnsi="Arial" w:cs="Arial"/>
          <w:sz w:val="18"/>
          <w:szCs w:val="18"/>
        </w:rPr>
      </w:pPr>
      <w:r w:rsidRPr="00151F91">
        <w:rPr>
          <w:rFonts w:ascii="Arial" w:hAnsi="Arial" w:cs="Arial"/>
          <w:b/>
          <w:bCs/>
          <w:sz w:val="18"/>
          <w:szCs w:val="18"/>
        </w:rPr>
        <w:t xml:space="preserve">ACTIVIDAD DEL </w:t>
      </w:r>
      <w:r w:rsidR="00A648E9" w:rsidRPr="00151F91">
        <w:rPr>
          <w:rFonts w:ascii="Arial" w:hAnsi="Arial" w:cs="Arial"/>
          <w:b/>
          <w:bCs/>
          <w:sz w:val="18"/>
          <w:szCs w:val="18"/>
        </w:rPr>
        <w:t>ASEGURADO:</w:t>
      </w:r>
      <w:r w:rsidRPr="00151F91">
        <w:rPr>
          <w:rFonts w:ascii="Arial" w:hAnsi="Arial" w:cs="Arial"/>
          <w:sz w:val="18"/>
          <w:szCs w:val="18"/>
        </w:rPr>
        <w:tab/>
        <w:t>Regular, supervisar y controlar el sistema financiero, velando por su estabilidad, solvencia, eficiencia y transparencia, precautelando el ahorro y su inversión que es de interés público, en el marco de los principios constitucionales del Estado Plurinacional de Bolivia.</w:t>
      </w:r>
    </w:p>
    <w:p w14:paraId="48A2D778" w14:textId="77777777" w:rsidR="000730BF" w:rsidRPr="00151F91" w:rsidRDefault="000730BF" w:rsidP="000730BF">
      <w:pPr>
        <w:tabs>
          <w:tab w:val="left" w:pos="2552"/>
        </w:tabs>
        <w:rPr>
          <w:rFonts w:ascii="Arial" w:hAnsi="Arial" w:cs="Arial"/>
          <w:sz w:val="18"/>
          <w:szCs w:val="18"/>
        </w:rPr>
      </w:pPr>
    </w:p>
    <w:p w14:paraId="2A3102F1" w14:textId="77777777" w:rsidR="000730BF" w:rsidRPr="00151F91" w:rsidRDefault="000730BF" w:rsidP="000730BF">
      <w:pPr>
        <w:tabs>
          <w:tab w:val="left" w:pos="2552"/>
        </w:tabs>
        <w:ind w:left="2835" w:hanging="2835"/>
        <w:rPr>
          <w:rFonts w:ascii="Arial" w:hAnsi="Arial" w:cs="Arial"/>
          <w:b/>
          <w:sz w:val="18"/>
          <w:szCs w:val="18"/>
        </w:rPr>
      </w:pPr>
      <w:r w:rsidRPr="00151F91">
        <w:rPr>
          <w:rFonts w:ascii="Arial" w:hAnsi="Arial" w:cs="Arial"/>
          <w:b/>
          <w:bCs/>
          <w:sz w:val="18"/>
          <w:szCs w:val="18"/>
        </w:rPr>
        <w:t>RIESGO</w:t>
      </w:r>
      <w:r w:rsidRPr="00151F91">
        <w:rPr>
          <w:rFonts w:ascii="Arial" w:hAnsi="Arial" w:cs="Arial"/>
          <w:sz w:val="18"/>
          <w:szCs w:val="18"/>
        </w:rPr>
        <w:tab/>
        <w:t>:</w:t>
      </w:r>
      <w:r w:rsidRPr="00151F91">
        <w:rPr>
          <w:rFonts w:ascii="Arial" w:hAnsi="Arial" w:cs="Arial"/>
          <w:sz w:val="18"/>
          <w:szCs w:val="18"/>
        </w:rPr>
        <w:tab/>
      </w:r>
      <w:r w:rsidRPr="00151F91">
        <w:rPr>
          <w:rFonts w:ascii="Arial" w:hAnsi="Arial" w:cs="Arial"/>
          <w:b/>
          <w:sz w:val="18"/>
          <w:szCs w:val="18"/>
        </w:rPr>
        <w:t>COMPRENSIVA 3 - D</w:t>
      </w:r>
    </w:p>
    <w:p w14:paraId="354AA40E" w14:textId="77777777" w:rsidR="000730BF" w:rsidRPr="00151F91" w:rsidRDefault="000730BF" w:rsidP="000730BF">
      <w:pPr>
        <w:tabs>
          <w:tab w:val="left" w:pos="2552"/>
        </w:tabs>
        <w:ind w:left="2835" w:hanging="2835"/>
        <w:rPr>
          <w:rFonts w:ascii="Arial" w:hAnsi="Arial" w:cs="Arial"/>
          <w:sz w:val="18"/>
          <w:szCs w:val="18"/>
        </w:rPr>
      </w:pPr>
    </w:p>
    <w:p w14:paraId="0B847206" w14:textId="77777777" w:rsidR="000730BF" w:rsidRPr="00151F91" w:rsidRDefault="000730BF" w:rsidP="000730BF">
      <w:pPr>
        <w:tabs>
          <w:tab w:val="left" w:pos="2552"/>
        </w:tabs>
        <w:rPr>
          <w:rFonts w:ascii="Arial" w:hAnsi="Arial" w:cs="Arial"/>
          <w:sz w:val="18"/>
          <w:szCs w:val="18"/>
        </w:rPr>
      </w:pPr>
      <w:r w:rsidRPr="00151F91">
        <w:rPr>
          <w:rFonts w:ascii="Arial" w:hAnsi="Arial" w:cs="Arial"/>
          <w:b/>
          <w:bCs/>
          <w:sz w:val="18"/>
          <w:szCs w:val="18"/>
        </w:rPr>
        <w:t>TIPO DE PÓLIZA</w:t>
      </w:r>
      <w:r w:rsidRPr="00151F91">
        <w:rPr>
          <w:rFonts w:ascii="Arial" w:hAnsi="Arial" w:cs="Arial"/>
          <w:sz w:val="18"/>
          <w:szCs w:val="18"/>
        </w:rPr>
        <w:tab/>
        <w:t>:</w:t>
      </w:r>
      <w:r w:rsidRPr="00151F91">
        <w:rPr>
          <w:rFonts w:ascii="Arial" w:hAnsi="Arial" w:cs="Arial"/>
          <w:sz w:val="18"/>
          <w:szCs w:val="18"/>
        </w:rPr>
        <w:tab/>
        <w:t>INNOMINADA</w:t>
      </w:r>
    </w:p>
    <w:p w14:paraId="731707D9" w14:textId="77777777" w:rsidR="000730BF" w:rsidRPr="00151F91" w:rsidRDefault="000730BF" w:rsidP="000730BF">
      <w:pPr>
        <w:tabs>
          <w:tab w:val="left" w:pos="2552"/>
        </w:tabs>
        <w:rPr>
          <w:rFonts w:ascii="Arial" w:hAnsi="Arial" w:cs="Arial"/>
          <w:sz w:val="18"/>
          <w:szCs w:val="18"/>
        </w:rPr>
      </w:pPr>
    </w:p>
    <w:p w14:paraId="55950E76" w14:textId="77777777" w:rsidR="000730BF" w:rsidRPr="00151F91" w:rsidRDefault="000730BF" w:rsidP="000730BF">
      <w:pPr>
        <w:tabs>
          <w:tab w:val="left" w:pos="2552"/>
        </w:tabs>
        <w:ind w:left="2835" w:hanging="2835"/>
        <w:rPr>
          <w:rFonts w:ascii="Arial" w:hAnsi="Arial" w:cs="Arial"/>
          <w:sz w:val="18"/>
          <w:szCs w:val="18"/>
        </w:rPr>
      </w:pPr>
      <w:r w:rsidRPr="00151F91">
        <w:rPr>
          <w:rFonts w:ascii="Arial" w:hAnsi="Arial" w:cs="Arial"/>
          <w:b/>
          <w:bCs/>
          <w:sz w:val="18"/>
          <w:szCs w:val="18"/>
        </w:rPr>
        <w:t>UBICACIÓN DEL RIESGO</w:t>
      </w:r>
      <w:r w:rsidRPr="00151F91">
        <w:rPr>
          <w:rFonts w:ascii="Arial" w:hAnsi="Arial" w:cs="Arial"/>
          <w:sz w:val="18"/>
          <w:szCs w:val="18"/>
        </w:rPr>
        <w:tab/>
        <w:t>:</w:t>
      </w:r>
      <w:r w:rsidRPr="00151F91">
        <w:rPr>
          <w:rFonts w:ascii="Arial" w:hAnsi="Arial" w:cs="Arial"/>
          <w:sz w:val="18"/>
          <w:szCs w:val="18"/>
        </w:rPr>
        <w:tab/>
        <w:t>En todo el territorio nacional, donde el asegurado tenga oficinas y/o depósitos u otras instalaciones y/o lugares donde desarrolle actividades o delegue trabajo a sus funcionarios.</w:t>
      </w:r>
    </w:p>
    <w:p w14:paraId="52589DCE" w14:textId="77777777" w:rsidR="000730BF" w:rsidRPr="00151F91" w:rsidRDefault="000730BF" w:rsidP="000730BF">
      <w:pPr>
        <w:tabs>
          <w:tab w:val="left" w:pos="2552"/>
        </w:tabs>
        <w:rPr>
          <w:rFonts w:ascii="Arial" w:hAnsi="Arial" w:cs="Arial"/>
          <w:sz w:val="18"/>
          <w:szCs w:val="18"/>
        </w:rPr>
      </w:pPr>
    </w:p>
    <w:p w14:paraId="2CAAD8FB" w14:textId="71B0CF16" w:rsidR="000730BF" w:rsidRPr="00151F91" w:rsidRDefault="00A648E9" w:rsidP="000730BF">
      <w:pPr>
        <w:pStyle w:val="Sangradetextonormal"/>
        <w:ind w:left="2835" w:hanging="2835"/>
        <w:jc w:val="both"/>
        <w:rPr>
          <w:rFonts w:ascii="Arial" w:hAnsi="Arial" w:cs="Arial"/>
          <w:sz w:val="18"/>
          <w:szCs w:val="18"/>
        </w:rPr>
      </w:pPr>
      <w:r w:rsidRPr="00151F91">
        <w:rPr>
          <w:rFonts w:ascii="Arial" w:hAnsi="Arial" w:cs="Arial"/>
          <w:b/>
          <w:bCs/>
          <w:sz w:val="18"/>
          <w:szCs w:val="18"/>
        </w:rPr>
        <w:t>INTERÉS</w:t>
      </w:r>
      <w:r w:rsidR="000730BF" w:rsidRPr="00151F91">
        <w:rPr>
          <w:rFonts w:ascii="Arial" w:hAnsi="Arial" w:cs="Arial"/>
          <w:b/>
          <w:bCs/>
          <w:sz w:val="18"/>
          <w:szCs w:val="18"/>
        </w:rPr>
        <w:t xml:space="preserve"> ASEGURABLE               :</w:t>
      </w:r>
      <w:r w:rsidR="000730BF" w:rsidRPr="00151F91">
        <w:rPr>
          <w:rFonts w:ascii="Arial" w:hAnsi="Arial" w:cs="Arial"/>
          <w:sz w:val="18"/>
          <w:szCs w:val="18"/>
        </w:rPr>
        <w:tab/>
        <w:t>Pérdida de carácter financiero del Asegurado a consecuencia de un delito (acto criminal) ya sea ocasionado por un empleado del mismo o por un tercero.</w:t>
      </w:r>
    </w:p>
    <w:p w14:paraId="3152D34D" w14:textId="77777777" w:rsidR="000730BF" w:rsidRPr="00151F91" w:rsidRDefault="000730BF" w:rsidP="000730BF">
      <w:pPr>
        <w:pStyle w:val="Sangradetextonormal"/>
        <w:ind w:left="2835" w:hanging="2835"/>
        <w:jc w:val="both"/>
        <w:rPr>
          <w:rFonts w:ascii="Arial" w:hAnsi="Arial" w:cs="Arial"/>
          <w:sz w:val="18"/>
          <w:szCs w:val="18"/>
        </w:rPr>
      </w:pPr>
      <w:r w:rsidRPr="00151F91">
        <w:rPr>
          <w:rFonts w:ascii="Arial" w:hAnsi="Arial" w:cs="Arial"/>
          <w:b/>
          <w:bCs/>
          <w:sz w:val="18"/>
          <w:szCs w:val="18"/>
        </w:rPr>
        <w:t>COBERTURAS                             :</w:t>
      </w:r>
    </w:p>
    <w:tbl>
      <w:tblPr>
        <w:tblW w:w="9857" w:type="dxa"/>
        <w:tblInd w:w="56" w:type="dxa"/>
        <w:tblCellMar>
          <w:left w:w="70" w:type="dxa"/>
          <w:right w:w="70" w:type="dxa"/>
        </w:tblCellMar>
        <w:tblLook w:val="04A0" w:firstRow="1" w:lastRow="0" w:firstColumn="1" w:lastColumn="0" w:noHBand="0" w:noVBand="1"/>
      </w:tblPr>
      <w:tblGrid>
        <w:gridCol w:w="7731"/>
        <w:gridCol w:w="2126"/>
      </w:tblGrid>
      <w:tr w:rsidR="000730BF" w:rsidRPr="00151F91" w14:paraId="1D2EABB2" w14:textId="77777777" w:rsidTr="00A648E9">
        <w:trPr>
          <w:trHeight w:val="480"/>
        </w:trPr>
        <w:tc>
          <w:tcPr>
            <w:tcW w:w="7731" w:type="dxa"/>
            <w:vMerge w:val="restart"/>
            <w:tcBorders>
              <w:top w:val="single" w:sz="8" w:space="0" w:color="auto"/>
              <w:left w:val="single" w:sz="8" w:space="0" w:color="auto"/>
              <w:bottom w:val="single" w:sz="4" w:space="0" w:color="auto"/>
              <w:right w:val="single" w:sz="8" w:space="0" w:color="auto"/>
            </w:tcBorders>
            <w:shd w:val="clear" w:color="auto" w:fill="1F497D" w:themeFill="text2"/>
            <w:vAlign w:val="center"/>
            <w:hideMark/>
          </w:tcPr>
          <w:p w14:paraId="5180FAB4" w14:textId="77777777" w:rsidR="000730BF" w:rsidRPr="00151F91" w:rsidRDefault="000730BF" w:rsidP="000730BF">
            <w:pPr>
              <w:jc w:val="center"/>
              <w:rPr>
                <w:rFonts w:ascii="Arial" w:hAnsi="Arial" w:cs="Arial"/>
                <w:b/>
                <w:bCs/>
                <w:color w:val="FFFFFF" w:themeColor="background1"/>
                <w:sz w:val="18"/>
                <w:szCs w:val="18"/>
                <w:lang w:val="es-BO" w:eastAsia="es-ES"/>
              </w:rPr>
            </w:pPr>
            <w:r w:rsidRPr="00151F91">
              <w:rPr>
                <w:rFonts w:ascii="Arial" w:hAnsi="Arial" w:cs="Arial"/>
                <w:b/>
                <w:bCs/>
                <w:color w:val="FFFFFF" w:themeColor="background1"/>
                <w:sz w:val="18"/>
                <w:szCs w:val="18"/>
                <w:lang w:val="es-BO" w:eastAsia="es-ES"/>
              </w:rPr>
              <w:t>COBERTURAS CONTRATADAS (Por evento y/o reclamo)</w:t>
            </w:r>
          </w:p>
        </w:tc>
        <w:tc>
          <w:tcPr>
            <w:tcW w:w="2126" w:type="dxa"/>
            <w:tcBorders>
              <w:top w:val="single" w:sz="8" w:space="0" w:color="auto"/>
              <w:left w:val="nil"/>
              <w:bottom w:val="single" w:sz="4" w:space="0" w:color="auto"/>
              <w:right w:val="single" w:sz="8" w:space="0" w:color="auto"/>
            </w:tcBorders>
            <w:shd w:val="clear" w:color="auto" w:fill="1F497D" w:themeFill="text2"/>
            <w:vAlign w:val="center"/>
            <w:hideMark/>
          </w:tcPr>
          <w:p w14:paraId="5C1E9B0A" w14:textId="77777777" w:rsidR="000730BF" w:rsidRPr="00151F91" w:rsidRDefault="000730BF" w:rsidP="000730BF">
            <w:pPr>
              <w:jc w:val="center"/>
              <w:rPr>
                <w:rFonts w:ascii="Arial" w:hAnsi="Arial" w:cs="Arial"/>
                <w:b/>
                <w:bCs/>
                <w:color w:val="FFFFFF" w:themeColor="background1"/>
                <w:sz w:val="18"/>
                <w:szCs w:val="18"/>
                <w:lang w:val="es-BO" w:eastAsia="es-ES"/>
              </w:rPr>
            </w:pPr>
            <w:r w:rsidRPr="00151F91">
              <w:rPr>
                <w:rFonts w:ascii="Arial" w:hAnsi="Arial" w:cs="Arial"/>
                <w:b/>
                <w:bCs/>
                <w:color w:val="FFFFFF" w:themeColor="background1"/>
                <w:sz w:val="18"/>
                <w:szCs w:val="18"/>
                <w:lang w:val="es-BO" w:eastAsia="es-ES"/>
              </w:rPr>
              <w:t>SUMAS ASEGURADAS</w:t>
            </w:r>
          </w:p>
        </w:tc>
      </w:tr>
      <w:tr w:rsidR="000730BF" w:rsidRPr="00151F91" w14:paraId="714186AE" w14:textId="77777777" w:rsidTr="00A648E9">
        <w:trPr>
          <w:trHeight w:val="255"/>
        </w:trPr>
        <w:tc>
          <w:tcPr>
            <w:tcW w:w="7731" w:type="dxa"/>
            <w:vMerge/>
            <w:tcBorders>
              <w:top w:val="single" w:sz="4" w:space="0" w:color="auto"/>
              <w:left w:val="single" w:sz="8" w:space="0" w:color="auto"/>
              <w:bottom w:val="nil"/>
              <w:right w:val="single" w:sz="8" w:space="0" w:color="auto"/>
            </w:tcBorders>
            <w:shd w:val="clear" w:color="auto" w:fill="1F497D" w:themeFill="text2"/>
            <w:vAlign w:val="center"/>
            <w:hideMark/>
          </w:tcPr>
          <w:p w14:paraId="227D9612" w14:textId="77777777" w:rsidR="000730BF" w:rsidRPr="00151F91" w:rsidRDefault="000730BF" w:rsidP="000730BF">
            <w:pPr>
              <w:rPr>
                <w:rFonts w:ascii="Arial" w:hAnsi="Arial" w:cs="Arial"/>
                <w:b/>
                <w:bCs/>
                <w:color w:val="FFFFFF" w:themeColor="background1"/>
                <w:sz w:val="18"/>
                <w:szCs w:val="18"/>
                <w:lang w:val="es-BO" w:eastAsia="es-ES"/>
              </w:rPr>
            </w:pPr>
          </w:p>
        </w:tc>
        <w:tc>
          <w:tcPr>
            <w:tcW w:w="2126" w:type="dxa"/>
            <w:tcBorders>
              <w:top w:val="single" w:sz="4" w:space="0" w:color="auto"/>
              <w:left w:val="nil"/>
              <w:bottom w:val="nil"/>
              <w:right w:val="single" w:sz="8" w:space="0" w:color="auto"/>
            </w:tcBorders>
            <w:shd w:val="clear" w:color="auto" w:fill="1F497D" w:themeFill="text2"/>
            <w:vAlign w:val="center"/>
            <w:hideMark/>
          </w:tcPr>
          <w:p w14:paraId="46F2F22D" w14:textId="77777777" w:rsidR="000730BF" w:rsidRPr="00151F91" w:rsidRDefault="000730BF" w:rsidP="000730BF">
            <w:pPr>
              <w:jc w:val="center"/>
              <w:rPr>
                <w:rFonts w:ascii="Arial" w:hAnsi="Arial" w:cs="Arial"/>
                <w:b/>
                <w:bCs/>
                <w:color w:val="FFFFFF" w:themeColor="background1"/>
                <w:sz w:val="18"/>
                <w:szCs w:val="18"/>
                <w:lang w:val="es-BO" w:eastAsia="es-ES"/>
              </w:rPr>
            </w:pPr>
            <w:r w:rsidRPr="00151F91">
              <w:rPr>
                <w:rFonts w:ascii="Arial" w:hAnsi="Arial" w:cs="Arial"/>
                <w:b/>
                <w:bCs/>
                <w:color w:val="FFFFFF" w:themeColor="background1"/>
                <w:sz w:val="18"/>
                <w:szCs w:val="18"/>
                <w:lang w:val="es-BO" w:eastAsia="es-ES"/>
              </w:rPr>
              <w:t>Bs.</w:t>
            </w:r>
          </w:p>
        </w:tc>
      </w:tr>
      <w:tr w:rsidR="000730BF" w:rsidRPr="00151F91" w14:paraId="0DA2D286" w14:textId="77777777" w:rsidTr="00A648E9">
        <w:trPr>
          <w:trHeight w:val="375"/>
        </w:trPr>
        <w:tc>
          <w:tcPr>
            <w:tcW w:w="7731" w:type="dxa"/>
            <w:tcBorders>
              <w:top w:val="nil"/>
              <w:left w:val="single" w:sz="8" w:space="0" w:color="auto"/>
              <w:bottom w:val="single" w:sz="4" w:space="0" w:color="auto"/>
              <w:right w:val="single" w:sz="4" w:space="0" w:color="auto"/>
            </w:tcBorders>
            <w:shd w:val="clear" w:color="auto" w:fill="auto"/>
            <w:hideMark/>
          </w:tcPr>
          <w:p w14:paraId="79D8B559" w14:textId="77777777" w:rsidR="000730BF" w:rsidRPr="00151F91" w:rsidRDefault="000730BF" w:rsidP="000730BF">
            <w:pPr>
              <w:rPr>
                <w:rFonts w:ascii="Arial" w:hAnsi="Arial" w:cs="Arial"/>
                <w:color w:val="000000"/>
                <w:sz w:val="18"/>
                <w:szCs w:val="18"/>
                <w:lang w:val="es-BO" w:eastAsia="es-ES"/>
              </w:rPr>
            </w:pPr>
            <w:r w:rsidRPr="00151F91">
              <w:rPr>
                <w:rFonts w:ascii="Arial" w:hAnsi="Arial" w:cs="Arial"/>
                <w:b/>
                <w:bCs/>
                <w:color w:val="000000"/>
                <w:sz w:val="18"/>
                <w:szCs w:val="18"/>
                <w:lang w:val="es-BO" w:eastAsia="es-ES"/>
              </w:rPr>
              <w:t>CONVENIO I:</w:t>
            </w:r>
            <w:r w:rsidRPr="00151F91">
              <w:rPr>
                <w:rFonts w:ascii="Arial" w:hAnsi="Arial" w:cs="Arial"/>
                <w:color w:val="000000"/>
                <w:sz w:val="18"/>
                <w:szCs w:val="18"/>
                <w:lang w:val="es-BO" w:eastAsia="es-ES"/>
              </w:rPr>
              <w:t xml:space="preserve"> Deshonestidad de Empleados </w:t>
            </w:r>
          </w:p>
        </w:tc>
        <w:tc>
          <w:tcPr>
            <w:tcW w:w="2126" w:type="dxa"/>
            <w:tcBorders>
              <w:top w:val="nil"/>
              <w:left w:val="nil"/>
              <w:bottom w:val="single" w:sz="4" w:space="0" w:color="auto"/>
              <w:right w:val="single" w:sz="8" w:space="0" w:color="auto"/>
            </w:tcBorders>
            <w:shd w:val="clear" w:color="auto" w:fill="auto"/>
            <w:hideMark/>
          </w:tcPr>
          <w:p w14:paraId="09B20628" w14:textId="77777777" w:rsidR="000730BF" w:rsidRPr="00151F91" w:rsidRDefault="000730BF" w:rsidP="000730BF">
            <w:pPr>
              <w:jc w:val="center"/>
              <w:rPr>
                <w:rFonts w:ascii="Arial" w:hAnsi="Arial" w:cs="Arial"/>
                <w:color w:val="000000"/>
                <w:sz w:val="18"/>
                <w:szCs w:val="18"/>
                <w:lang w:val="es-BO" w:eastAsia="es-ES"/>
              </w:rPr>
            </w:pPr>
            <w:r w:rsidRPr="00151F91">
              <w:rPr>
                <w:rFonts w:ascii="Arial" w:hAnsi="Arial" w:cs="Arial"/>
                <w:color w:val="000000"/>
                <w:sz w:val="18"/>
                <w:szCs w:val="18"/>
                <w:lang w:val="es-BO" w:eastAsia="es-ES"/>
              </w:rPr>
              <w:t>210,000.00</w:t>
            </w:r>
          </w:p>
        </w:tc>
      </w:tr>
      <w:tr w:rsidR="000730BF" w:rsidRPr="00151F91" w14:paraId="415AC724" w14:textId="77777777" w:rsidTr="00A648E9">
        <w:trPr>
          <w:trHeight w:val="495"/>
        </w:trPr>
        <w:tc>
          <w:tcPr>
            <w:tcW w:w="7731" w:type="dxa"/>
            <w:tcBorders>
              <w:top w:val="nil"/>
              <w:left w:val="single" w:sz="8" w:space="0" w:color="auto"/>
              <w:bottom w:val="single" w:sz="4" w:space="0" w:color="auto"/>
              <w:right w:val="single" w:sz="4" w:space="0" w:color="auto"/>
            </w:tcBorders>
            <w:shd w:val="clear" w:color="auto" w:fill="auto"/>
            <w:hideMark/>
          </w:tcPr>
          <w:p w14:paraId="3A7315AD" w14:textId="77777777" w:rsidR="000730BF" w:rsidRPr="00151F91" w:rsidRDefault="000730BF" w:rsidP="000730BF">
            <w:pPr>
              <w:pStyle w:val="Sangradetextonormal"/>
              <w:ind w:left="7"/>
              <w:jc w:val="both"/>
              <w:rPr>
                <w:rFonts w:ascii="Arial" w:hAnsi="Arial" w:cs="Arial"/>
                <w:color w:val="000000"/>
                <w:sz w:val="18"/>
                <w:szCs w:val="18"/>
                <w:lang w:val="es-BO" w:eastAsia="es-ES"/>
              </w:rPr>
            </w:pPr>
            <w:r w:rsidRPr="00151F91">
              <w:rPr>
                <w:rFonts w:ascii="Arial" w:hAnsi="Arial" w:cs="Arial"/>
                <w:b/>
                <w:bCs/>
                <w:color w:val="000000"/>
                <w:sz w:val="18"/>
                <w:szCs w:val="18"/>
                <w:lang w:val="es-BO" w:eastAsia="es-ES"/>
              </w:rPr>
              <w:t>CONVENIO II:</w:t>
            </w:r>
            <w:r w:rsidRPr="00151F91">
              <w:rPr>
                <w:rFonts w:ascii="Arial" w:hAnsi="Arial" w:cs="Arial"/>
                <w:color w:val="000000"/>
                <w:sz w:val="18"/>
                <w:szCs w:val="18"/>
                <w:lang w:val="es-BO" w:eastAsia="es-ES"/>
              </w:rPr>
              <w:t xml:space="preserve"> Pérdidas de dinero y/o valores del Asegurado, dentro de Locales y/o Predios, </w:t>
            </w:r>
            <w:r w:rsidRPr="00151F91">
              <w:rPr>
                <w:rFonts w:ascii="Arial" w:hAnsi="Arial" w:cs="Arial"/>
                <w:sz w:val="18"/>
                <w:szCs w:val="18"/>
              </w:rPr>
              <w:t>en horas de atención al público y en caja fuerte las 24 horas del día</w:t>
            </w:r>
            <w:r w:rsidRPr="00151F91">
              <w:rPr>
                <w:rFonts w:ascii="Arial" w:hAnsi="Arial" w:cs="Arial"/>
                <w:color w:val="000000"/>
                <w:sz w:val="18"/>
                <w:szCs w:val="18"/>
                <w:lang w:val="es-BO" w:eastAsia="es-ES"/>
              </w:rPr>
              <w:t xml:space="preserve">  </w:t>
            </w:r>
          </w:p>
        </w:tc>
        <w:tc>
          <w:tcPr>
            <w:tcW w:w="2126" w:type="dxa"/>
            <w:tcBorders>
              <w:top w:val="nil"/>
              <w:left w:val="nil"/>
              <w:bottom w:val="single" w:sz="4" w:space="0" w:color="auto"/>
              <w:right w:val="single" w:sz="8" w:space="0" w:color="auto"/>
            </w:tcBorders>
            <w:shd w:val="clear" w:color="auto" w:fill="auto"/>
            <w:hideMark/>
          </w:tcPr>
          <w:p w14:paraId="6C13741F" w14:textId="77777777" w:rsidR="000730BF" w:rsidRPr="00151F91" w:rsidRDefault="000730BF" w:rsidP="000730BF">
            <w:pPr>
              <w:jc w:val="center"/>
              <w:rPr>
                <w:rFonts w:ascii="Arial" w:hAnsi="Arial" w:cs="Arial"/>
                <w:color w:val="000000"/>
                <w:sz w:val="18"/>
                <w:szCs w:val="18"/>
                <w:lang w:val="es-BO" w:eastAsia="es-ES"/>
              </w:rPr>
            </w:pPr>
            <w:r w:rsidRPr="00151F91">
              <w:rPr>
                <w:rFonts w:ascii="Arial" w:hAnsi="Arial" w:cs="Arial"/>
                <w:color w:val="000000"/>
                <w:sz w:val="18"/>
                <w:szCs w:val="18"/>
                <w:lang w:val="es-BO" w:eastAsia="es-ES"/>
              </w:rPr>
              <w:t>35.500,00</w:t>
            </w:r>
          </w:p>
        </w:tc>
      </w:tr>
      <w:tr w:rsidR="000730BF" w:rsidRPr="00151F91" w14:paraId="452F6CA3" w14:textId="77777777" w:rsidTr="00A648E9">
        <w:trPr>
          <w:trHeight w:val="480"/>
        </w:trPr>
        <w:tc>
          <w:tcPr>
            <w:tcW w:w="7731" w:type="dxa"/>
            <w:tcBorders>
              <w:top w:val="nil"/>
              <w:left w:val="single" w:sz="8" w:space="0" w:color="auto"/>
              <w:bottom w:val="single" w:sz="4" w:space="0" w:color="auto"/>
              <w:right w:val="single" w:sz="4" w:space="0" w:color="auto"/>
            </w:tcBorders>
            <w:shd w:val="clear" w:color="auto" w:fill="auto"/>
            <w:hideMark/>
          </w:tcPr>
          <w:p w14:paraId="52968FE9" w14:textId="77777777" w:rsidR="000730BF" w:rsidRPr="00151F91" w:rsidRDefault="000730BF" w:rsidP="000730BF">
            <w:pPr>
              <w:rPr>
                <w:rFonts w:ascii="Arial" w:hAnsi="Arial" w:cs="Arial"/>
                <w:color w:val="000000"/>
                <w:sz w:val="18"/>
                <w:szCs w:val="18"/>
                <w:lang w:val="es-BO" w:eastAsia="es-ES"/>
              </w:rPr>
            </w:pPr>
            <w:r w:rsidRPr="00151F91">
              <w:rPr>
                <w:rFonts w:ascii="Arial" w:hAnsi="Arial" w:cs="Arial"/>
                <w:b/>
                <w:bCs/>
                <w:color w:val="000000"/>
                <w:sz w:val="18"/>
                <w:szCs w:val="18"/>
                <w:lang w:val="es-BO" w:eastAsia="es-ES"/>
              </w:rPr>
              <w:t>CONVENIO III:</w:t>
            </w:r>
            <w:r w:rsidRPr="00151F91">
              <w:rPr>
                <w:rFonts w:ascii="Arial" w:hAnsi="Arial" w:cs="Arial"/>
                <w:color w:val="000000"/>
                <w:sz w:val="18"/>
                <w:szCs w:val="18"/>
                <w:lang w:val="es-BO" w:eastAsia="es-ES"/>
              </w:rPr>
              <w:t xml:space="preserve"> Pérdida de dinero y/o valores del Asegurado fuera de sus predios (</w:t>
            </w:r>
            <w:r w:rsidRPr="00151F91">
              <w:rPr>
                <w:rFonts w:ascii="Arial" w:hAnsi="Arial" w:cs="Arial"/>
                <w:sz w:val="18"/>
                <w:szCs w:val="18"/>
              </w:rPr>
              <w:t>remesas de dinero)</w:t>
            </w:r>
          </w:p>
        </w:tc>
        <w:tc>
          <w:tcPr>
            <w:tcW w:w="2126" w:type="dxa"/>
            <w:tcBorders>
              <w:top w:val="nil"/>
              <w:left w:val="nil"/>
              <w:bottom w:val="single" w:sz="4" w:space="0" w:color="auto"/>
              <w:right w:val="single" w:sz="8" w:space="0" w:color="auto"/>
            </w:tcBorders>
            <w:shd w:val="clear" w:color="auto" w:fill="auto"/>
            <w:hideMark/>
          </w:tcPr>
          <w:p w14:paraId="751BC3B2" w14:textId="77777777" w:rsidR="000730BF" w:rsidRPr="00151F91" w:rsidRDefault="000730BF" w:rsidP="000730BF">
            <w:pPr>
              <w:jc w:val="center"/>
              <w:rPr>
                <w:rFonts w:ascii="Arial" w:hAnsi="Arial" w:cs="Arial"/>
                <w:color w:val="000000"/>
                <w:sz w:val="18"/>
                <w:szCs w:val="18"/>
                <w:lang w:val="es-BO" w:eastAsia="es-ES"/>
              </w:rPr>
            </w:pPr>
            <w:r w:rsidRPr="00151F91">
              <w:rPr>
                <w:rFonts w:ascii="Arial" w:hAnsi="Arial" w:cs="Arial"/>
                <w:color w:val="000000"/>
                <w:sz w:val="18"/>
                <w:szCs w:val="18"/>
                <w:lang w:val="es-BO" w:eastAsia="es-ES"/>
              </w:rPr>
              <w:t>50.000,00</w:t>
            </w:r>
          </w:p>
        </w:tc>
      </w:tr>
      <w:tr w:rsidR="000730BF" w:rsidRPr="00151F91" w14:paraId="56F789F8" w14:textId="77777777" w:rsidTr="00A648E9">
        <w:trPr>
          <w:trHeight w:val="525"/>
        </w:trPr>
        <w:tc>
          <w:tcPr>
            <w:tcW w:w="7731" w:type="dxa"/>
            <w:tcBorders>
              <w:top w:val="nil"/>
              <w:left w:val="single" w:sz="8" w:space="0" w:color="auto"/>
              <w:bottom w:val="single" w:sz="4" w:space="0" w:color="auto"/>
              <w:right w:val="single" w:sz="4" w:space="0" w:color="auto"/>
            </w:tcBorders>
            <w:shd w:val="clear" w:color="auto" w:fill="auto"/>
            <w:hideMark/>
          </w:tcPr>
          <w:p w14:paraId="4767957C" w14:textId="77777777" w:rsidR="000730BF" w:rsidRPr="00151F91" w:rsidRDefault="000730BF" w:rsidP="000730BF">
            <w:pPr>
              <w:rPr>
                <w:rFonts w:ascii="Arial" w:hAnsi="Arial" w:cs="Arial"/>
                <w:color w:val="000000"/>
                <w:sz w:val="18"/>
                <w:szCs w:val="18"/>
                <w:lang w:val="es-BO" w:eastAsia="es-ES"/>
              </w:rPr>
            </w:pPr>
            <w:r w:rsidRPr="00151F91">
              <w:rPr>
                <w:rFonts w:ascii="Arial" w:hAnsi="Arial" w:cs="Arial"/>
                <w:b/>
                <w:bCs/>
                <w:color w:val="000000"/>
                <w:sz w:val="18"/>
                <w:szCs w:val="18"/>
                <w:lang w:val="es-BO" w:eastAsia="es-ES"/>
              </w:rPr>
              <w:t xml:space="preserve">CONVENIO IV: </w:t>
            </w:r>
            <w:r w:rsidRPr="00151F91">
              <w:rPr>
                <w:rFonts w:ascii="Arial" w:hAnsi="Arial" w:cs="Arial"/>
                <w:color w:val="000000"/>
                <w:sz w:val="18"/>
                <w:szCs w:val="18"/>
                <w:lang w:val="es-BO" w:eastAsia="es-ES"/>
              </w:rPr>
              <w:t>Falsificación de giros, postales, papel moneda, cheques y documentos bancarios</w:t>
            </w:r>
          </w:p>
        </w:tc>
        <w:tc>
          <w:tcPr>
            <w:tcW w:w="2126" w:type="dxa"/>
            <w:tcBorders>
              <w:top w:val="nil"/>
              <w:left w:val="nil"/>
              <w:bottom w:val="single" w:sz="4" w:space="0" w:color="auto"/>
              <w:right w:val="single" w:sz="8" w:space="0" w:color="auto"/>
            </w:tcBorders>
            <w:shd w:val="clear" w:color="auto" w:fill="auto"/>
            <w:hideMark/>
          </w:tcPr>
          <w:p w14:paraId="6BDEA1F1" w14:textId="77777777" w:rsidR="000730BF" w:rsidRPr="00151F91" w:rsidRDefault="000730BF" w:rsidP="000730BF">
            <w:pPr>
              <w:jc w:val="center"/>
              <w:rPr>
                <w:rFonts w:ascii="Arial" w:hAnsi="Arial" w:cs="Arial"/>
                <w:color w:val="000000"/>
                <w:sz w:val="18"/>
                <w:szCs w:val="18"/>
                <w:lang w:val="es-BO" w:eastAsia="es-ES"/>
              </w:rPr>
            </w:pPr>
            <w:r w:rsidRPr="00151F91">
              <w:rPr>
                <w:rFonts w:ascii="Arial" w:hAnsi="Arial" w:cs="Arial"/>
                <w:color w:val="000000"/>
                <w:sz w:val="18"/>
                <w:szCs w:val="18"/>
                <w:lang w:val="es-BO" w:eastAsia="es-ES"/>
              </w:rPr>
              <w:t>10.000,00</w:t>
            </w:r>
          </w:p>
        </w:tc>
      </w:tr>
      <w:tr w:rsidR="000730BF" w:rsidRPr="00151F91" w14:paraId="1E7D45FE" w14:textId="77777777" w:rsidTr="00A648E9">
        <w:trPr>
          <w:trHeight w:val="525"/>
        </w:trPr>
        <w:tc>
          <w:tcPr>
            <w:tcW w:w="7731" w:type="dxa"/>
            <w:tcBorders>
              <w:top w:val="nil"/>
              <w:left w:val="single" w:sz="8" w:space="0" w:color="auto"/>
              <w:bottom w:val="single" w:sz="4" w:space="0" w:color="auto"/>
              <w:right w:val="single" w:sz="4" w:space="0" w:color="auto"/>
            </w:tcBorders>
            <w:shd w:val="clear" w:color="auto" w:fill="auto"/>
            <w:hideMark/>
          </w:tcPr>
          <w:p w14:paraId="7174CCD4" w14:textId="77777777" w:rsidR="000730BF" w:rsidRPr="00151F91" w:rsidRDefault="000730BF" w:rsidP="000730BF">
            <w:pPr>
              <w:rPr>
                <w:rFonts w:ascii="Arial" w:hAnsi="Arial" w:cs="Arial"/>
                <w:color w:val="000000"/>
                <w:sz w:val="18"/>
                <w:szCs w:val="18"/>
                <w:lang w:val="es-BO" w:eastAsia="es-ES"/>
              </w:rPr>
            </w:pPr>
            <w:r w:rsidRPr="00151F91">
              <w:rPr>
                <w:rFonts w:ascii="Arial" w:hAnsi="Arial" w:cs="Arial"/>
                <w:b/>
                <w:bCs/>
                <w:color w:val="000000"/>
                <w:sz w:val="18"/>
                <w:szCs w:val="18"/>
                <w:lang w:val="es-BO" w:eastAsia="es-ES"/>
              </w:rPr>
              <w:t>CONVENIO V</w:t>
            </w:r>
            <w:r w:rsidRPr="00151F91">
              <w:rPr>
                <w:rFonts w:ascii="Arial" w:hAnsi="Arial" w:cs="Arial"/>
                <w:color w:val="000000"/>
                <w:sz w:val="18"/>
                <w:szCs w:val="18"/>
                <w:lang w:val="es-BO" w:eastAsia="es-ES"/>
              </w:rPr>
              <w:t>: Falsificación Comercial incluyendo el fraude en colusión con terceros mediante Sistemas Computacionales y de transferencia electrónica de fondos y los alcances de la póliza de Delitos Electrónicos LSW238 (</w:t>
            </w:r>
            <w:r w:rsidRPr="00151F91">
              <w:rPr>
                <w:rFonts w:ascii="Arial" w:hAnsi="Arial" w:cs="Arial"/>
                <w:sz w:val="18"/>
                <w:szCs w:val="18"/>
              </w:rPr>
              <w:t>Falsificación de documentos bancarios)</w:t>
            </w:r>
          </w:p>
        </w:tc>
        <w:tc>
          <w:tcPr>
            <w:tcW w:w="2126" w:type="dxa"/>
            <w:tcBorders>
              <w:top w:val="nil"/>
              <w:left w:val="nil"/>
              <w:bottom w:val="single" w:sz="4" w:space="0" w:color="auto"/>
              <w:right w:val="single" w:sz="8" w:space="0" w:color="auto"/>
            </w:tcBorders>
            <w:shd w:val="clear" w:color="auto" w:fill="auto"/>
            <w:hideMark/>
          </w:tcPr>
          <w:p w14:paraId="28E2C3C6" w14:textId="77777777" w:rsidR="000730BF" w:rsidRPr="00151F91" w:rsidRDefault="000730BF" w:rsidP="000730BF">
            <w:pPr>
              <w:jc w:val="center"/>
              <w:rPr>
                <w:rFonts w:ascii="Arial" w:hAnsi="Arial" w:cs="Arial"/>
                <w:color w:val="000000"/>
                <w:sz w:val="18"/>
                <w:szCs w:val="18"/>
                <w:lang w:val="es-BO" w:eastAsia="es-ES"/>
              </w:rPr>
            </w:pPr>
            <w:r w:rsidRPr="00151F91">
              <w:rPr>
                <w:rFonts w:ascii="Arial" w:hAnsi="Arial" w:cs="Arial"/>
                <w:color w:val="000000"/>
                <w:sz w:val="18"/>
                <w:szCs w:val="18"/>
                <w:lang w:val="es-BO" w:eastAsia="es-ES"/>
              </w:rPr>
              <w:t>70.000,00</w:t>
            </w:r>
          </w:p>
        </w:tc>
      </w:tr>
    </w:tbl>
    <w:p w14:paraId="46F2EA8E" w14:textId="77777777" w:rsidR="000730BF" w:rsidRPr="00151F91" w:rsidRDefault="000730BF" w:rsidP="000730BF">
      <w:pPr>
        <w:pStyle w:val="Sangradetextonormal"/>
        <w:ind w:left="0"/>
        <w:jc w:val="both"/>
        <w:rPr>
          <w:rFonts w:ascii="Arial" w:hAnsi="Arial" w:cs="Arial"/>
          <w:sz w:val="18"/>
          <w:szCs w:val="18"/>
        </w:rPr>
      </w:pPr>
    </w:p>
    <w:p w14:paraId="701D15C9" w14:textId="375A9175" w:rsidR="000730BF" w:rsidRPr="00151F91" w:rsidRDefault="00A648E9" w:rsidP="000730BF">
      <w:pPr>
        <w:tabs>
          <w:tab w:val="left" w:pos="2552"/>
        </w:tabs>
        <w:rPr>
          <w:rFonts w:ascii="Arial" w:hAnsi="Arial" w:cs="Arial"/>
          <w:b/>
          <w:bCs/>
          <w:sz w:val="18"/>
          <w:szCs w:val="18"/>
        </w:rPr>
      </w:pPr>
      <w:r w:rsidRPr="00151F91">
        <w:rPr>
          <w:rFonts w:ascii="Arial" w:hAnsi="Arial" w:cs="Arial"/>
          <w:b/>
          <w:bCs/>
          <w:sz w:val="18"/>
          <w:szCs w:val="18"/>
        </w:rPr>
        <w:t>LÍMITE</w:t>
      </w:r>
      <w:r w:rsidR="000730BF" w:rsidRPr="00151F91">
        <w:rPr>
          <w:rFonts w:ascii="Arial" w:hAnsi="Arial" w:cs="Arial"/>
          <w:b/>
          <w:bCs/>
          <w:sz w:val="18"/>
          <w:szCs w:val="18"/>
        </w:rPr>
        <w:t xml:space="preserve"> AGREGADO ANUAL </w:t>
      </w:r>
      <w:r w:rsidR="000730BF" w:rsidRPr="00151F91">
        <w:rPr>
          <w:rFonts w:ascii="Arial" w:hAnsi="Arial" w:cs="Arial"/>
          <w:b/>
          <w:bCs/>
          <w:sz w:val="18"/>
          <w:szCs w:val="18"/>
        </w:rPr>
        <w:tab/>
      </w:r>
      <w:r w:rsidR="000730BF" w:rsidRPr="00151F91">
        <w:rPr>
          <w:rFonts w:ascii="Arial" w:hAnsi="Arial" w:cs="Arial"/>
          <w:b/>
          <w:bCs/>
          <w:sz w:val="18"/>
          <w:szCs w:val="18"/>
        </w:rPr>
        <w:tab/>
      </w:r>
      <w:r w:rsidR="000730BF" w:rsidRPr="00151F91">
        <w:rPr>
          <w:rFonts w:ascii="Arial" w:hAnsi="Arial" w:cs="Arial"/>
          <w:sz w:val="18"/>
          <w:szCs w:val="18"/>
        </w:rPr>
        <w:t>Bs. 375.500.-</w:t>
      </w:r>
    </w:p>
    <w:p w14:paraId="26D9B5CF" w14:textId="77777777" w:rsidR="000730BF" w:rsidRPr="00151F91" w:rsidRDefault="000730BF" w:rsidP="000730BF">
      <w:pPr>
        <w:tabs>
          <w:tab w:val="left" w:pos="2552"/>
        </w:tabs>
        <w:rPr>
          <w:rFonts w:ascii="Arial" w:hAnsi="Arial" w:cs="Arial"/>
          <w:b/>
          <w:bCs/>
          <w:sz w:val="18"/>
          <w:szCs w:val="18"/>
        </w:rPr>
      </w:pPr>
    </w:p>
    <w:p w14:paraId="09208E5C" w14:textId="77777777" w:rsidR="000730BF" w:rsidRPr="00151F91" w:rsidRDefault="000730BF" w:rsidP="000730BF">
      <w:pPr>
        <w:autoSpaceDE w:val="0"/>
        <w:autoSpaceDN w:val="0"/>
        <w:adjustRightInd w:val="0"/>
        <w:spacing w:before="10"/>
        <w:rPr>
          <w:rFonts w:ascii="Arial" w:hAnsi="Arial" w:cs="Arial"/>
          <w:sz w:val="18"/>
          <w:szCs w:val="18"/>
          <w:lang w:eastAsia="es-ES_tradnl"/>
        </w:rPr>
      </w:pPr>
      <w:r w:rsidRPr="00151F91">
        <w:rPr>
          <w:rFonts w:ascii="Arial" w:hAnsi="Arial" w:cs="Arial"/>
          <w:b/>
          <w:bCs/>
          <w:sz w:val="18"/>
          <w:szCs w:val="18"/>
          <w:lang w:eastAsia="es-ES_tradnl"/>
        </w:rPr>
        <w:t>FRANQUICIAS DEDUCIBLES:</w:t>
      </w:r>
      <w:r w:rsidRPr="00151F91">
        <w:rPr>
          <w:rFonts w:ascii="Arial" w:hAnsi="Arial" w:cs="Arial"/>
          <w:sz w:val="18"/>
          <w:szCs w:val="18"/>
          <w:lang w:eastAsia="es-ES_tradnl"/>
        </w:rPr>
        <w:tab/>
        <w:t>Sin franquicias</w:t>
      </w:r>
    </w:p>
    <w:p w14:paraId="41020FD3" w14:textId="77777777" w:rsidR="000730BF" w:rsidRPr="00151F91" w:rsidRDefault="000730BF" w:rsidP="000730BF">
      <w:pPr>
        <w:tabs>
          <w:tab w:val="left" w:pos="2552"/>
        </w:tabs>
        <w:rPr>
          <w:rFonts w:ascii="Arial" w:hAnsi="Arial" w:cs="Arial"/>
          <w:sz w:val="18"/>
          <w:szCs w:val="18"/>
        </w:rPr>
      </w:pPr>
    </w:p>
    <w:p w14:paraId="0725F888" w14:textId="77777777" w:rsidR="000730BF" w:rsidRPr="00151F91" w:rsidRDefault="000730BF" w:rsidP="000730BF">
      <w:pPr>
        <w:tabs>
          <w:tab w:val="left" w:pos="3119"/>
        </w:tabs>
        <w:ind w:left="3402" w:hanging="3402"/>
        <w:jc w:val="center"/>
        <w:rPr>
          <w:rFonts w:ascii="Arial" w:hAnsi="Arial" w:cs="Arial"/>
          <w:b/>
          <w:sz w:val="18"/>
          <w:szCs w:val="18"/>
        </w:rPr>
      </w:pPr>
    </w:p>
    <w:tbl>
      <w:tblPr>
        <w:tblW w:w="9214" w:type="dxa"/>
        <w:jc w:val="center"/>
        <w:tblCellMar>
          <w:left w:w="70" w:type="dxa"/>
          <w:right w:w="70" w:type="dxa"/>
        </w:tblCellMar>
        <w:tblLook w:val="04A0" w:firstRow="1" w:lastRow="0" w:firstColumn="1" w:lastColumn="0" w:noHBand="0" w:noVBand="1"/>
      </w:tblPr>
      <w:tblGrid>
        <w:gridCol w:w="175"/>
        <w:gridCol w:w="9039"/>
      </w:tblGrid>
      <w:tr w:rsidR="000730BF" w:rsidRPr="00151F91" w14:paraId="589DC857" w14:textId="77777777" w:rsidTr="000730BF">
        <w:trPr>
          <w:trHeight w:val="394"/>
          <w:jc w:val="center"/>
        </w:trPr>
        <w:tc>
          <w:tcPr>
            <w:tcW w:w="175" w:type="dxa"/>
            <w:shd w:val="clear" w:color="auto" w:fill="auto"/>
            <w:vAlign w:val="center"/>
          </w:tcPr>
          <w:p w14:paraId="56BC3BF1" w14:textId="77777777" w:rsidR="000730BF" w:rsidRPr="00151F91" w:rsidRDefault="000730BF" w:rsidP="000730BF">
            <w:pPr>
              <w:jc w:val="center"/>
              <w:rPr>
                <w:rFonts w:ascii="Arial" w:hAnsi="Arial" w:cs="Arial"/>
                <w:color w:val="FFFFFF"/>
                <w:sz w:val="18"/>
                <w:szCs w:val="18"/>
                <w:lang w:eastAsia="es-ES"/>
              </w:rPr>
            </w:pPr>
          </w:p>
        </w:tc>
        <w:tc>
          <w:tcPr>
            <w:tcW w:w="9039" w:type="dxa"/>
            <w:tcBorders>
              <w:top w:val="single" w:sz="8" w:space="0" w:color="00000A"/>
              <w:left w:val="single" w:sz="4" w:space="0" w:color="00000A"/>
              <w:bottom w:val="single" w:sz="4" w:space="0" w:color="00000A"/>
              <w:right w:val="single" w:sz="4" w:space="0" w:color="00000A"/>
            </w:tcBorders>
            <w:shd w:val="clear" w:color="auto" w:fill="1F497D" w:themeFill="text2"/>
            <w:tcMar>
              <w:left w:w="65" w:type="dxa"/>
            </w:tcMar>
            <w:vAlign w:val="bottom"/>
          </w:tcPr>
          <w:p w14:paraId="0E5471C8" w14:textId="77777777" w:rsidR="000730BF" w:rsidRPr="00151F91" w:rsidRDefault="000730BF" w:rsidP="000730BF">
            <w:pPr>
              <w:rPr>
                <w:rFonts w:ascii="Arial" w:hAnsi="Arial" w:cs="Arial"/>
                <w:b/>
                <w:bCs/>
                <w:color w:val="FFFFFF"/>
                <w:sz w:val="18"/>
                <w:szCs w:val="18"/>
                <w:lang w:eastAsia="es-ES"/>
              </w:rPr>
            </w:pPr>
            <w:r w:rsidRPr="00151F91">
              <w:rPr>
                <w:rFonts w:ascii="Arial" w:hAnsi="Arial" w:cs="Arial"/>
                <w:b/>
                <w:bCs/>
                <w:color w:val="FFFFFF"/>
                <w:sz w:val="18"/>
                <w:szCs w:val="18"/>
                <w:lang w:eastAsia="es-ES"/>
              </w:rPr>
              <w:t>CLAUSULAS ADICIONALES</w:t>
            </w:r>
          </w:p>
        </w:tc>
      </w:tr>
    </w:tbl>
    <w:p w14:paraId="381BA4C5" w14:textId="77777777" w:rsidR="000730BF" w:rsidRPr="00151F91" w:rsidRDefault="000730BF" w:rsidP="00DA03F5">
      <w:pPr>
        <w:pStyle w:val="Prrafodelista"/>
        <w:numPr>
          <w:ilvl w:val="0"/>
          <w:numId w:val="66"/>
        </w:numPr>
        <w:ind w:left="709" w:hanging="425"/>
        <w:jc w:val="both"/>
        <w:rPr>
          <w:rFonts w:ascii="Arial" w:hAnsi="Arial" w:cs="Arial"/>
          <w:sz w:val="18"/>
          <w:szCs w:val="18"/>
          <w:lang w:val="es-BO" w:eastAsia="es-ES"/>
        </w:rPr>
      </w:pPr>
      <w:r w:rsidRPr="00151F91">
        <w:rPr>
          <w:rFonts w:ascii="Arial" w:hAnsi="Arial" w:cs="Arial"/>
          <w:sz w:val="18"/>
          <w:szCs w:val="18"/>
          <w:lang w:val="es-BO" w:eastAsia="es-ES"/>
        </w:rPr>
        <w:t>Adelanto del 50% en caso de siniestro</w:t>
      </w:r>
    </w:p>
    <w:p w14:paraId="178CFA60" w14:textId="1777ABB1" w:rsidR="000730BF" w:rsidRPr="00151F91" w:rsidRDefault="000730BF" w:rsidP="00DA03F5">
      <w:pPr>
        <w:pStyle w:val="Prrafodelista"/>
        <w:numPr>
          <w:ilvl w:val="0"/>
          <w:numId w:val="66"/>
        </w:numPr>
        <w:ind w:left="709" w:hanging="425"/>
        <w:jc w:val="both"/>
        <w:rPr>
          <w:rFonts w:ascii="Arial" w:hAnsi="Arial" w:cs="Arial"/>
          <w:sz w:val="18"/>
          <w:szCs w:val="18"/>
          <w:lang w:val="es-BO" w:eastAsia="es-ES"/>
        </w:rPr>
      </w:pPr>
      <w:r w:rsidRPr="00151F91">
        <w:rPr>
          <w:rFonts w:ascii="Arial" w:hAnsi="Arial" w:cs="Arial"/>
          <w:sz w:val="18"/>
          <w:szCs w:val="18"/>
          <w:lang w:val="es-BO" w:eastAsia="es-ES"/>
        </w:rPr>
        <w:t xml:space="preserve">Ampliación de 20 días </w:t>
      </w:r>
      <w:r w:rsidR="00A648E9" w:rsidRPr="00151F91">
        <w:rPr>
          <w:rFonts w:ascii="Arial" w:hAnsi="Arial" w:cs="Arial"/>
          <w:sz w:val="18"/>
          <w:szCs w:val="18"/>
          <w:lang w:val="es-BO" w:eastAsia="es-ES"/>
        </w:rPr>
        <w:t>hábiles para</w:t>
      </w:r>
      <w:r w:rsidRPr="00151F91">
        <w:rPr>
          <w:rFonts w:ascii="Arial" w:hAnsi="Arial" w:cs="Arial"/>
          <w:sz w:val="18"/>
          <w:szCs w:val="18"/>
          <w:lang w:val="es-BO" w:eastAsia="es-ES"/>
        </w:rPr>
        <w:t xml:space="preserve"> aviso de siniestro, salvo fuerza mayor o impedimento justificado</w:t>
      </w:r>
    </w:p>
    <w:p w14:paraId="166E026E" w14:textId="77777777" w:rsidR="000730BF" w:rsidRPr="00151F91" w:rsidRDefault="000730BF" w:rsidP="00DA03F5">
      <w:pPr>
        <w:pStyle w:val="Prrafodelista"/>
        <w:numPr>
          <w:ilvl w:val="0"/>
          <w:numId w:val="66"/>
        </w:numPr>
        <w:ind w:left="709" w:hanging="425"/>
        <w:jc w:val="both"/>
        <w:rPr>
          <w:rFonts w:ascii="Arial" w:hAnsi="Arial" w:cs="Arial"/>
          <w:sz w:val="18"/>
          <w:szCs w:val="18"/>
          <w:lang w:val="es-BO" w:eastAsia="es-ES"/>
        </w:rPr>
      </w:pPr>
      <w:r w:rsidRPr="00151F91">
        <w:rPr>
          <w:rFonts w:ascii="Arial" w:hAnsi="Arial" w:cs="Arial"/>
          <w:sz w:val="18"/>
          <w:szCs w:val="18"/>
          <w:lang w:val="es-BO" w:eastAsia="es-ES"/>
        </w:rPr>
        <w:t>Ampliación del contrato a prorrata hasta 90 días en los mismos términos y condiciones, en uno o varios actos.</w:t>
      </w:r>
    </w:p>
    <w:p w14:paraId="155FE95D" w14:textId="77777777" w:rsidR="000730BF" w:rsidRPr="00151F91" w:rsidRDefault="000730BF" w:rsidP="00DA03F5">
      <w:pPr>
        <w:numPr>
          <w:ilvl w:val="0"/>
          <w:numId w:val="66"/>
        </w:numPr>
        <w:ind w:left="709" w:hanging="425"/>
        <w:jc w:val="both"/>
        <w:rPr>
          <w:rFonts w:ascii="Arial" w:hAnsi="Arial" w:cs="Arial"/>
          <w:sz w:val="18"/>
          <w:szCs w:val="18"/>
          <w:lang w:val="es-BO" w:eastAsia="es-ES"/>
        </w:rPr>
      </w:pPr>
      <w:r w:rsidRPr="00151F91">
        <w:rPr>
          <w:rFonts w:ascii="Arial" w:hAnsi="Arial" w:cs="Arial"/>
          <w:sz w:val="18"/>
          <w:szCs w:val="18"/>
          <w:lang w:val="es-BO" w:eastAsia="es-ES"/>
        </w:rPr>
        <w:t>Anulación del contrato a prorrata</w:t>
      </w:r>
    </w:p>
    <w:p w14:paraId="1B885F7E" w14:textId="77777777" w:rsidR="000730BF" w:rsidRPr="00151F91" w:rsidRDefault="000730BF" w:rsidP="00DA03F5">
      <w:pPr>
        <w:numPr>
          <w:ilvl w:val="0"/>
          <w:numId w:val="66"/>
        </w:numPr>
        <w:ind w:left="709" w:hanging="425"/>
        <w:jc w:val="both"/>
        <w:rPr>
          <w:rFonts w:ascii="Arial" w:hAnsi="Arial" w:cs="Arial"/>
          <w:sz w:val="18"/>
          <w:szCs w:val="18"/>
          <w:lang w:val="es-BO" w:eastAsia="es-ES"/>
        </w:rPr>
      </w:pPr>
      <w:r w:rsidRPr="00151F91">
        <w:rPr>
          <w:rFonts w:ascii="Arial" w:hAnsi="Arial" w:cs="Arial"/>
          <w:sz w:val="18"/>
          <w:szCs w:val="18"/>
          <w:lang w:val="es-BO" w:eastAsia="es-ES"/>
        </w:rPr>
        <w:t>Cobertura automática para nuevos predios y/o locales</w:t>
      </w:r>
    </w:p>
    <w:p w14:paraId="59C41BEB" w14:textId="179AEA66" w:rsidR="000730BF" w:rsidRPr="00151F91" w:rsidRDefault="000730BF" w:rsidP="00DA03F5">
      <w:pPr>
        <w:numPr>
          <w:ilvl w:val="0"/>
          <w:numId w:val="66"/>
        </w:numPr>
        <w:ind w:left="709" w:hanging="425"/>
        <w:jc w:val="both"/>
        <w:rPr>
          <w:rFonts w:ascii="Arial" w:hAnsi="Arial" w:cs="Arial"/>
          <w:sz w:val="18"/>
          <w:szCs w:val="18"/>
          <w:lang w:val="es-BO" w:eastAsia="es-ES"/>
        </w:rPr>
      </w:pPr>
      <w:r w:rsidRPr="00151F91">
        <w:rPr>
          <w:rFonts w:ascii="Arial" w:hAnsi="Arial" w:cs="Arial"/>
          <w:sz w:val="18"/>
          <w:szCs w:val="18"/>
          <w:lang w:val="es-BO" w:eastAsia="es-ES"/>
        </w:rPr>
        <w:t xml:space="preserve">Cobertura automática por </w:t>
      </w:r>
      <w:r w:rsidR="00A648E9" w:rsidRPr="00151F91">
        <w:rPr>
          <w:rFonts w:ascii="Arial" w:hAnsi="Arial" w:cs="Arial"/>
          <w:sz w:val="18"/>
          <w:szCs w:val="18"/>
          <w:lang w:val="es-BO" w:eastAsia="es-ES"/>
        </w:rPr>
        <w:t>acumulación dinero</w:t>
      </w:r>
      <w:r w:rsidRPr="00151F91">
        <w:rPr>
          <w:rFonts w:ascii="Arial" w:hAnsi="Arial" w:cs="Arial"/>
          <w:sz w:val="18"/>
          <w:szCs w:val="18"/>
          <w:lang w:val="es-BO" w:eastAsia="es-ES"/>
        </w:rPr>
        <w:t xml:space="preserve"> por huelgas bancarias, huelgas generales, feriados, sábados, domingos y días festivos al 100% del Valor Asegurado.</w:t>
      </w:r>
    </w:p>
    <w:p w14:paraId="536FFA96" w14:textId="77777777" w:rsidR="000730BF" w:rsidRPr="00151F91" w:rsidRDefault="000730BF" w:rsidP="00DA03F5">
      <w:pPr>
        <w:numPr>
          <w:ilvl w:val="0"/>
          <w:numId w:val="66"/>
        </w:numPr>
        <w:ind w:left="709" w:hanging="425"/>
        <w:jc w:val="both"/>
        <w:rPr>
          <w:rFonts w:ascii="Arial" w:hAnsi="Arial" w:cs="Arial"/>
          <w:sz w:val="18"/>
          <w:szCs w:val="18"/>
          <w:lang w:val="es-BO" w:eastAsia="es-ES"/>
        </w:rPr>
      </w:pPr>
      <w:r w:rsidRPr="00151F91">
        <w:rPr>
          <w:rFonts w:ascii="Arial" w:hAnsi="Arial" w:cs="Arial"/>
          <w:sz w:val="18"/>
          <w:szCs w:val="18"/>
          <w:lang w:val="es-BO" w:eastAsia="es-ES"/>
        </w:rPr>
        <w:t>Cobertura para transbordos y cambio de remeseros, siempre que este previamente autorizado por el Asegurado</w:t>
      </w:r>
    </w:p>
    <w:p w14:paraId="09ED1BC5" w14:textId="77777777" w:rsidR="000730BF" w:rsidRPr="00151F91" w:rsidRDefault="000730BF" w:rsidP="00DA03F5">
      <w:pPr>
        <w:numPr>
          <w:ilvl w:val="0"/>
          <w:numId w:val="66"/>
        </w:numPr>
        <w:ind w:left="709" w:hanging="425"/>
        <w:jc w:val="both"/>
        <w:rPr>
          <w:rFonts w:ascii="Arial" w:hAnsi="Arial" w:cs="Arial"/>
          <w:sz w:val="18"/>
          <w:szCs w:val="18"/>
          <w:lang w:val="es-BO" w:eastAsia="es-ES"/>
        </w:rPr>
      </w:pPr>
      <w:r w:rsidRPr="00151F91">
        <w:rPr>
          <w:rFonts w:ascii="Arial" w:hAnsi="Arial" w:cs="Arial"/>
          <w:sz w:val="18"/>
          <w:szCs w:val="18"/>
          <w:lang w:val="es-BO" w:eastAsia="es-ES"/>
        </w:rPr>
        <w:t>Eliminación de condiciones precedentes a la responsabilidad</w:t>
      </w:r>
    </w:p>
    <w:p w14:paraId="684F0EC9" w14:textId="77777777" w:rsidR="000730BF" w:rsidRPr="00151F91" w:rsidRDefault="000730BF" w:rsidP="00DA03F5">
      <w:pPr>
        <w:numPr>
          <w:ilvl w:val="0"/>
          <w:numId w:val="66"/>
        </w:numPr>
        <w:ind w:left="709" w:hanging="425"/>
        <w:jc w:val="both"/>
        <w:rPr>
          <w:rFonts w:ascii="Arial" w:hAnsi="Arial" w:cs="Arial"/>
          <w:sz w:val="18"/>
          <w:szCs w:val="18"/>
          <w:lang w:val="es-BO" w:eastAsia="es-ES"/>
        </w:rPr>
      </w:pPr>
      <w:r w:rsidRPr="00151F91">
        <w:rPr>
          <w:rFonts w:ascii="Arial" w:hAnsi="Arial" w:cs="Arial"/>
          <w:sz w:val="18"/>
          <w:szCs w:val="18"/>
          <w:lang w:val="es-BO" w:eastAsia="es-ES"/>
        </w:rPr>
        <w:t>Gastos de defensa y/o legales hasta Bs. 200.000,00</w:t>
      </w:r>
    </w:p>
    <w:p w14:paraId="3BF71407" w14:textId="77777777" w:rsidR="000730BF" w:rsidRPr="00151F91" w:rsidRDefault="000730BF" w:rsidP="00DA03F5">
      <w:pPr>
        <w:numPr>
          <w:ilvl w:val="0"/>
          <w:numId w:val="66"/>
        </w:numPr>
        <w:ind w:left="709" w:hanging="425"/>
        <w:jc w:val="both"/>
        <w:rPr>
          <w:rFonts w:ascii="Arial" w:hAnsi="Arial" w:cs="Arial"/>
          <w:sz w:val="18"/>
          <w:szCs w:val="18"/>
          <w:lang w:val="es-BO" w:eastAsia="es-ES"/>
        </w:rPr>
      </w:pPr>
      <w:r w:rsidRPr="00151F91">
        <w:rPr>
          <w:rFonts w:ascii="Arial" w:hAnsi="Arial" w:cs="Arial"/>
          <w:sz w:val="18"/>
          <w:szCs w:val="18"/>
          <w:lang w:val="es-BO" w:eastAsia="es-ES"/>
        </w:rPr>
        <w:t>Honorarios profesionales incluyendo Auditores, costos, honorarios y gastos incurridos por el asegurado para establecer o tratar de establecer la existencia de una pérdida o monto cubiertos por la presente póliza Hasta Bs. 100.000.00</w:t>
      </w:r>
    </w:p>
    <w:p w14:paraId="10C836AC" w14:textId="77777777" w:rsidR="000730BF" w:rsidRPr="00151F91" w:rsidRDefault="000730BF" w:rsidP="00DA03F5">
      <w:pPr>
        <w:numPr>
          <w:ilvl w:val="0"/>
          <w:numId w:val="66"/>
        </w:numPr>
        <w:ind w:left="709" w:hanging="425"/>
        <w:jc w:val="both"/>
        <w:rPr>
          <w:rFonts w:ascii="Arial" w:hAnsi="Arial" w:cs="Arial"/>
          <w:sz w:val="18"/>
          <w:szCs w:val="18"/>
          <w:lang w:val="es-BO" w:eastAsia="es-ES"/>
        </w:rPr>
      </w:pPr>
      <w:r w:rsidRPr="00151F91">
        <w:rPr>
          <w:rFonts w:ascii="Arial" w:hAnsi="Arial" w:cs="Arial"/>
          <w:sz w:val="18"/>
          <w:szCs w:val="18"/>
          <w:lang w:val="es-BO" w:eastAsia="es-ES"/>
        </w:rPr>
        <w:lastRenderedPageBreak/>
        <w:t>Libre elegibilidad de Ajustadores (especializados en el ramo y debidamente registrados ante la APS)</w:t>
      </w:r>
    </w:p>
    <w:p w14:paraId="6BE62E10" w14:textId="77777777" w:rsidR="000730BF" w:rsidRPr="00151F91" w:rsidRDefault="000730BF" w:rsidP="00DA03F5">
      <w:pPr>
        <w:numPr>
          <w:ilvl w:val="0"/>
          <w:numId w:val="66"/>
        </w:numPr>
        <w:ind w:left="709" w:hanging="425"/>
        <w:jc w:val="both"/>
        <w:rPr>
          <w:rFonts w:ascii="Arial" w:hAnsi="Arial" w:cs="Arial"/>
          <w:sz w:val="18"/>
          <w:szCs w:val="18"/>
          <w:lang w:val="es-BO" w:eastAsia="es-ES"/>
        </w:rPr>
      </w:pPr>
      <w:r w:rsidRPr="00151F91">
        <w:rPr>
          <w:rFonts w:ascii="Arial" w:hAnsi="Arial" w:cs="Arial"/>
          <w:sz w:val="18"/>
          <w:szCs w:val="18"/>
          <w:lang w:val="es-BO" w:eastAsia="es-ES"/>
        </w:rPr>
        <w:t xml:space="preserve">Periodo de gracia de 60 días después de la firma del contrato, para el pago de primas sin pérdida de cobertura </w:t>
      </w:r>
    </w:p>
    <w:p w14:paraId="788203E3" w14:textId="77777777" w:rsidR="000730BF" w:rsidRPr="00151F91" w:rsidRDefault="000730BF" w:rsidP="00DA03F5">
      <w:pPr>
        <w:numPr>
          <w:ilvl w:val="0"/>
          <w:numId w:val="66"/>
        </w:numPr>
        <w:ind w:left="709" w:hanging="425"/>
        <w:jc w:val="both"/>
        <w:rPr>
          <w:rFonts w:ascii="Arial" w:hAnsi="Arial" w:cs="Arial"/>
          <w:sz w:val="18"/>
          <w:szCs w:val="18"/>
          <w:lang w:val="es-BO" w:eastAsia="es-ES"/>
        </w:rPr>
      </w:pPr>
      <w:r w:rsidRPr="00151F91">
        <w:rPr>
          <w:rFonts w:ascii="Arial" w:hAnsi="Arial" w:cs="Arial"/>
          <w:sz w:val="18"/>
          <w:szCs w:val="18"/>
          <w:lang w:val="es-BO" w:eastAsia="es-ES"/>
        </w:rPr>
        <w:t>Rehabilitación automática de la suma asegurada, aplicable a todas las coberturas sin cobro de prima adicional</w:t>
      </w:r>
    </w:p>
    <w:p w14:paraId="2EDC00D8" w14:textId="77777777" w:rsidR="000730BF" w:rsidRPr="00151F91" w:rsidRDefault="000730BF" w:rsidP="00DA03F5">
      <w:pPr>
        <w:numPr>
          <w:ilvl w:val="0"/>
          <w:numId w:val="66"/>
        </w:numPr>
        <w:ind w:left="709" w:hanging="425"/>
        <w:jc w:val="both"/>
        <w:rPr>
          <w:rFonts w:ascii="Arial" w:hAnsi="Arial" w:cs="Arial"/>
          <w:sz w:val="18"/>
          <w:szCs w:val="18"/>
          <w:lang w:val="es-BO" w:eastAsia="es-ES"/>
        </w:rPr>
      </w:pPr>
      <w:r w:rsidRPr="00151F91">
        <w:rPr>
          <w:rFonts w:ascii="Arial" w:hAnsi="Arial" w:cs="Arial"/>
          <w:sz w:val="18"/>
          <w:szCs w:val="18"/>
          <w:lang w:val="es-BO" w:eastAsia="es-ES"/>
        </w:rPr>
        <w:t>Retroactividad de 24 meses</w:t>
      </w:r>
    </w:p>
    <w:p w14:paraId="49192F2B" w14:textId="77777777" w:rsidR="000730BF" w:rsidRPr="00151F91" w:rsidRDefault="000730BF" w:rsidP="00DA03F5">
      <w:pPr>
        <w:numPr>
          <w:ilvl w:val="0"/>
          <w:numId w:val="66"/>
        </w:numPr>
        <w:ind w:left="709" w:hanging="425"/>
        <w:jc w:val="both"/>
        <w:rPr>
          <w:rFonts w:ascii="Arial" w:hAnsi="Arial" w:cs="Arial"/>
          <w:sz w:val="18"/>
          <w:szCs w:val="18"/>
          <w:lang w:val="es-BO" w:eastAsia="es-ES"/>
        </w:rPr>
      </w:pPr>
      <w:r w:rsidRPr="00151F91">
        <w:rPr>
          <w:rFonts w:ascii="Arial" w:hAnsi="Arial" w:cs="Arial"/>
          <w:sz w:val="18"/>
          <w:szCs w:val="18"/>
          <w:lang w:val="es-BO" w:eastAsia="es-ES"/>
        </w:rPr>
        <w:t>Trámite judicial solo hasta el inicio del sumario</w:t>
      </w:r>
    </w:p>
    <w:p w14:paraId="66335026" w14:textId="77777777" w:rsidR="000730BF" w:rsidRPr="00151F91" w:rsidRDefault="000730BF" w:rsidP="00DA03F5">
      <w:pPr>
        <w:numPr>
          <w:ilvl w:val="0"/>
          <w:numId w:val="66"/>
        </w:numPr>
        <w:tabs>
          <w:tab w:val="left" w:pos="-1440"/>
          <w:tab w:val="left" w:pos="-720"/>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s>
        <w:ind w:left="709" w:hanging="425"/>
        <w:jc w:val="both"/>
        <w:rPr>
          <w:rFonts w:ascii="Arial" w:hAnsi="Arial" w:cs="Arial"/>
          <w:sz w:val="18"/>
          <w:szCs w:val="18"/>
          <w:lang w:val="es-BO"/>
        </w:rPr>
      </w:pPr>
      <w:r w:rsidRPr="00151F91">
        <w:rPr>
          <w:rFonts w:ascii="Arial" w:hAnsi="Arial" w:cs="Arial"/>
          <w:sz w:val="18"/>
          <w:szCs w:val="18"/>
          <w:lang w:val="es-BO" w:eastAsia="es-ES"/>
        </w:rPr>
        <w:t xml:space="preserve">   Aviso de anulación por parte de la Aseguradora con 90 días de anticipación</w:t>
      </w:r>
    </w:p>
    <w:p w14:paraId="59969F3D" w14:textId="77777777" w:rsidR="000730BF" w:rsidRPr="00151F91" w:rsidRDefault="000730BF" w:rsidP="00DA03F5">
      <w:pPr>
        <w:numPr>
          <w:ilvl w:val="0"/>
          <w:numId w:val="66"/>
        </w:numPr>
        <w:tabs>
          <w:tab w:val="left" w:pos="-1440"/>
          <w:tab w:val="left" w:pos="-720"/>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s>
        <w:ind w:left="709" w:hanging="425"/>
        <w:jc w:val="both"/>
        <w:rPr>
          <w:rFonts w:ascii="Arial" w:hAnsi="Arial" w:cs="Arial"/>
          <w:sz w:val="18"/>
          <w:szCs w:val="18"/>
          <w:lang w:val="es-BO"/>
        </w:rPr>
      </w:pPr>
      <w:r w:rsidRPr="00151F91">
        <w:rPr>
          <w:rFonts w:ascii="Arial" w:hAnsi="Arial" w:cs="Arial"/>
          <w:sz w:val="18"/>
          <w:szCs w:val="18"/>
          <w:lang w:eastAsia="es-ES"/>
        </w:rPr>
        <w:t xml:space="preserve">   Errores involuntarios u omisiones</w:t>
      </w:r>
    </w:p>
    <w:p w14:paraId="0267D469" w14:textId="77777777" w:rsidR="000730BF" w:rsidRPr="00151F91" w:rsidRDefault="000730BF" w:rsidP="000730BF">
      <w:pPr>
        <w:tabs>
          <w:tab w:val="left" w:pos="3240"/>
          <w:tab w:val="decimal" w:pos="7371"/>
        </w:tabs>
        <w:ind w:left="3420" w:hanging="3420"/>
        <w:jc w:val="both"/>
        <w:rPr>
          <w:rFonts w:ascii="Arial" w:hAnsi="Arial" w:cs="Arial"/>
          <w:b/>
          <w:color w:val="000000"/>
          <w:sz w:val="18"/>
          <w:szCs w:val="18"/>
          <w:lang w:val="es-BO"/>
        </w:rPr>
      </w:pPr>
    </w:p>
    <w:tbl>
      <w:tblPr>
        <w:tblW w:w="8931" w:type="dxa"/>
        <w:tblLayout w:type="fixed"/>
        <w:tblCellMar>
          <w:left w:w="70" w:type="dxa"/>
          <w:right w:w="70" w:type="dxa"/>
        </w:tblCellMar>
        <w:tblLook w:val="04A0" w:firstRow="1" w:lastRow="0" w:firstColumn="1" w:lastColumn="0" w:noHBand="0" w:noVBand="1"/>
      </w:tblPr>
      <w:tblGrid>
        <w:gridCol w:w="160"/>
        <w:gridCol w:w="8771"/>
      </w:tblGrid>
      <w:tr w:rsidR="000730BF" w:rsidRPr="00151F91" w14:paraId="5A313C1E" w14:textId="77777777" w:rsidTr="00A648E9">
        <w:trPr>
          <w:trHeight w:val="435"/>
        </w:trPr>
        <w:tc>
          <w:tcPr>
            <w:tcW w:w="160" w:type="dxa"/>
            <w:shd w:val="clear" w:color="auto" w:fill="auto"/>
            <w:vAlign w:val="center"/>
          </w:tcPr>
          <w:p w14:paraId="644C6D2D" w14:textId="77777777" w:rsidR="000730BF" w:rsidRPr="00151F91" w:rsidRDefault="000730BF" w:rsidP="000730BF">
            <w:pPr>
              <w:contextualSpacing/>
              <w:jc w:val="center"/>
              <w:rPr>
                <w:rFonts w:ascii="Arial" w:hAnsi="Arial" w:cs="Arial"/>
                <w:color w:val="000000"/>
                <w:sz w:val="18"/>
                <w:szCs w:val="18"/>
                <w:lang w:val="es-US"/>
              </w:rPr>
            </w:pPr>
          </w:p>
        </w:tc>
        <w:tc>
          <w:tcPr>
            <w:tcW w:w="8771" w:type="dxa"/>
            <w:tcBorders>
              <w:top w:val="single" w:sz="8" w:space="0" w:color="00000A"/>
              <w:left w:val="single" w:sz="4" w:space="0" w:color="00000A"/>
              <w:bottom w:val="single" w:sz="4" w:space="0" w:color="00000A"/>
              <w:right w:val="single" w:sz="4" w:space="0" w:color="00000A"/>
            </w:tcBorders>
            <w:shd w:val="clear" w:color="auto" w:fill="1F497D" w:themeFill="text2"/>
            <w:tcMar>
              <w:left w:w="65" w:type="dxa"/>
            </w:tcMar>
            <w:vAlign w:val="center"/>
          </w:tcPr>
          <w:p w14:paraId="6305378E" w14:textId="77777777" w:rsidR="000730BF" w:rsidRPr="00151F91" w:rsidRDefault="000730BF" w:rsidP="000730BF">
            <w:pPr>
              <w:contextualSpacing/>
              <w:rPr>
                <w:rFonts w:ascii="Arial" w:hAnsi="Arial" w:cs="Arial"/>
                <w:b/>
                <w:bCs/>
                <w:color w:val="000000"/>
                <w:sz w:val="18"/>
                <w:szCs w:val="18"/>
              </w:rPr>
            </w:pPr>
            <w:r w:rsidRPr="00151F91">
              <w:rPr>
                <w:rFonts w:ascii="Arial" w:hAnsi="Arial" w:cs="Arial"/>
                <w:b/>
                <w:bCs/>
                <w:color w:val="FFFFFF"/>
                <w:sz w:val="18"/>
                <w:szCs w:val="18"/>
              </w:rPr>
              <w:t xml:space="preserve">CONDICIONES ESPECIALES </w:t>
            </w:r>
          </w:p>
        </w:tc>
      </w:tr>
    </w:tbl>
    <w:p w14:paraId="2DDC3C91" w14:textId="77777777" w:rsidR="000730BF" w:rsidRPr="00151F91" w:rsidRDefault="000730BF" w:rsidP="000730BF">
      <w:pPr>
        <w:tabs>
          <w:tab w:val="left" w:pos="3240"/>
          <w:tab w:val="decimal" w:pos="7371"/>
        </w:tabs>
        <w:ind w:left="3420" w:hanging="3420"/>
        <w:jc w:val="both"/>
        <w:rPr>
          <w:rFonts w:ascii="Arial" w:hAnsi="Arial" w:cs="Arial"/>
          <w:b/>
          <w:color w:val="000000"/>
          <w:sz w:val="18"/>
          <w:szCs w:val="18"/>
          <w:lang w:val="es-BO"/>
        </w:rPr>
      </w:pPr>
    </w:p>
    <w:p w14:paraId="750C4F34" w14:textId="77777777" w:rsidR="000730BF" w:rsidRPr="00151F91" w:rsidRDefault="000730BF" w:rsidP="00DA03F5">
      <w:pPr>
        <w:numPr>
          <w:ilvl w:val="0"/>
          <w:numId w:val="72"/>
        </w:numPr>
        <w:ind w:left="567" w:hanging="425"/>
        <w:jc w:val="both"/>
        <w:rPr>
          <w:rFonts w:ascii="Arial" w:hAnsi="Arial" w:cs="Arial"/>
          <w:sz w:val="18"/>
          <w:szCs w:val="18"/>
          <w:lang w:val="es-BO" w:eastAsia="es-ES"/>
        </w:rPr>
      </w:pPr>
      <w:r w:rsidRPr="00151F91">
        <w:rPr>
          <w:rFonts w:ascii="Arial" w:hAnsi="Arial" w:cs="Arial"/>
          <w:sz w:val="18"/>
          <w:szCs w:val="18"/>
          <w:lang w:val="es-BO" w:eastAsia="es-ES"/>
        </w:rPr>
        <w:t>Incremento de capitales y/o modificación de valores asegurados bajos los mismos términos, condiciones y tasas, sujeto a cálculo a prorrata temporis.</w:t>
      </w:r>
    </w:p>
    <w:p w14:paraId="7447777F" w14:textId="77777777" w:rsidR="000730BF" w:rsidRPr="00151F91" w:rsidRDefault="000730BF" w:rsidP="00DA03F5">
      <w:pPr>
        <w:pStyle w:val="Prrafodelista"/>
        <w:numPr>
          <w:ilvl w:val="0"/>
          <w:numId w:val="72"/>
        </w:numPr>
        <w:tabs>
          <w:tab w:val="left" w:pos="209"/>
        </w:tabs>
        <w:suppressAutoHyphens/>
        <w:ind w:left="567" w:hanging="425"/>
        <w:contextualSpacing/>
        <w:jc w:val="both"/>
        <w:rPr>
          <w:rFonts w:ascii="Arial" w:hAnsi="Arial" w:cs="Arial"/>
          <w:sz w:val="18"/>
          <w:szCs w:val="18"/>
          <w:lang w:val="es-BO"/>
        </w:rPr>
      </w:pPr>
      <w:r w:rsidRPr="00151F91">
        <w:rPr>
          <w:rFonts w:ascii="Arial" w:hAnsi="Arial" w:cs="Arial"/>
          <w:sz w:val="18"/>
          <w:szCs w:val="18"/>
          <w:lang w:val="es-BO"/>
        </w:rPr>
        <w:t>Aceptación del riesgo al que están expuestos, en función de las actividades que desarrolla el contratante.</w:t>
      </w:r>
    </w:p>
    <w:p w14:paraId="74C03BD8" w14:textId="77777777" w:rsidR="000730BF" w:rsidRPr="00151F91" w:rsidRDefault="000730BF" w:rsidP="00DA03F5">
      <w:pPr>
        <w:pStyle w:val="Prrafodelista"/>
        <w:numPr>
          <w:ilvl w:val="0"/>
          <w:numId w:val="72"/>
        </w:numPr>
        <w:tabs>
          <w:tab w:val="left" w:pos="3240"/>
          <w:tab w:val="decimal" w:pos="7371"/>
        </w:tabs>
        <w:ind w:left="567" w:hanging="425"/>
        <w:jc w:val="both"/>
        <w:rPr>
          <w:rFonts w:ascii="Arial" w:hAnsi="Arial" w:cs="Arial"/>
          <w:b/>
          <w:sz w:val="18"/>
          <w:szCs w:val="18"/>
          <w:lang w:val="es-BO"/>
        </w:rPr>
      </w:pPr>
      <w:r w:rsidRPr="00151F91">
        <w:rPr>
          <w:rFonts w:ascii="Arial" w:hAnsi="Arial" w:cs="Arial"/>
          <w:sz w:val="18"/>
          <w:szCs w:val="18"/>
          <w:lang w:val="es-BO"/>
        </w:rPr>
        <w:t>La compañía debe emitir Anexo de Adhesión a todas las disposiciones contenidas en el presente Documento, las mismas que formaran parte integrante de las pólizas</w:t>
      </w:r>
    </w:p>
    <w:p w14:paraId="0DC4BF4A" w14:textId="77777777" w:rsidR="000730BF" w:rsidRPr="00151F91" w:rsidRDefault="000730BF" w:rsidP="000730BF">
      <w:pPr>
        <w:pStyle w:val="Prrafodelista"/>
        <w:tabs>
          <w:tab w:val="left" w:pos="3240"/>
          <w:tab w:val="decimal" w:pos="7371"/>
        </w:tabs>
        <w:ind w:left="426"/>
        <w:jc w:val="both"/>
        <w:rPr>
          <w:rFonts w:ascii="Arial" w:hAnsi="Arial" w:cs="Arial"/>
          <w:b/>
          <w:sz w:val="18"/>
          <w:szCs w:val="18"/>
          <w:lang w:val="es-BO"/>
        </w:rPr>
      </w:pPr>
    </w:p>
    <w:p w14:paraId="4FEB2A10" w14:textId="77777777" w:rsidR="000730BF" w:rsidRPr="00151F91" w:rsidRDefault="000730BF" w:rsidP="00DA03F5">
      <w:pPr>
        <w:pStyle w:val="Prrafodelista"/>
        <w:numPr>
          <w:ilvl w:val="0"/>
          <w:numId w:val="72"/>
        </w:numPr>
        <w:ind w:left="567" w:hanging="425"/>
        <w:jc w:val="both"/>
        <w:rPr>
          <w:rFonts w:ascii="Arial" w:hAnsi="Arial" w:cs="Arial"/>
          <w:b/>
          <w:bCs/>
          <w:sz w:val="18"/>
          <w:szCs w:val="18"/>
          <w:lang w:val="es-BO" w:eastAsia="es-ES"/>
        </w:rPr>
      </w:pPr>
      <w:r w:rsidRPr="00151F91">
        <w:rPr>
          <w:rFonts w:ascii="Arial" w:hAnsi="Arial" w:cs="Arial"/>
          <w:b/>
          <w:bCs/>
          <w:sz w:val="18"/>
          <w:szCs w:val="18"/>
          <w:lang w:val="es-BO" w:eastAsia="es-ES"/>
        </w:rPr>
        <w:t>INFIDELIDAD DE EMPLEADOS:</w:t>
      </w:r>
    </w:p>
    <w:p w14:paraId="0BB979CA" w14:textId="346020D1" w:rsidR="000730BF" w:rsidRPr="00151F91" w:rsidRDefault="000730BF" w:rsidP="000730BF">
      <w:pPr>
        <w:ind w:left="567"/>
        <w:jc w:val="both"/>
        <w:rPr>
          <w:rFonts w:ascii="Arial" w:hAnsi="Arial" w:cs="Arial"/>
          <w:sz w:val="18"/>
          <w:szCs w:val="18"/>
          <w:lang w:val="es-BO" w:eastAsia="es-ES"/>
        </w:rPr>
      </w:pPr>
      <w:r w:rsidRPr="00151F91">
        <w:rPr>
          <w:rFonts w:ascii="Arial" w:hAnsi="Arial" w:cs="Arial"/>
          <w:sz w:val="18"/>
          <w:szCs w:val="18"/>
          <w:lang w:val="es-BO" w:eastAsia="es-ES"/>
        </w:rPr>
        <w:t xml:space="preserve">Queda establecido que esta cobertura será </w:t>
      </w:r>
      <w:r w:rsidR="00632407" w:rsidRPr="00151F91">
        <w:rPr>
          <w:rFonts w:ascii="Arial" w:hAnsi="Arial" w:cs="Arial"/>
          <w:sz w:val="18"/>
          <w:szCs w:val="18"/>
          <w:lang w:val="es-BO" w:eastAsia="es-ES"/>
        </w:rPr>
        <w:t>aplicable,</w:t>
      </w:r>
      <w:r w:rsidRPr="00151F91">
        <w:rPr>
          <w:rFonts w:ascii="Arial" w:hAnsi="Arial" w:cs="Arial"/>
          <w:sz w:val="18"/>
          <w:szCs w:val="18"/>
          <w:lang w:val="es-BO" w:eastAsia="es-ES"/>
        </w:rPr>
        <w:t xml:space="preserve"> aunque no sea identificado el trabajador responsable de las pérdidas sufridas por el Asegurado, para lo cual el mismo debe demostrar mediante pruebas fehacientes, que tales pérdidas fueron cometidas con la participación necesaria de un trabajador y/o empleado a su servicio.</w:t>
      </w:r>
    </w:p>
    <w:p w14:paraId="6581E2EB" w14:textId="77777777" w:rsidR="000730BF" w:rsidRPr="00151F91" w:rsidRDefault="000730BF" w:rsidP="000730BF">
      <w:pPr>
        <w:jc w:val="both"/>
        <w:rPr>
          <w:rFonts w:ascii="Arial" w:hAnsi="Arial" w:cs="Arial"/>
          <w:sz w:val="18"/>
          <w:szCs w:val="18"/>
          <w:lang w:val="es-BO" w:eastAsia="es-ES"/>
        </w:rPr>
      </w:pPr>
    </w:p>
    <w:p w14:paraId="42EB357A" w14:textId="77777777" w:rsidR="000730BF" w:rsidRPr="00151F91" w:rsidRDefault="000730BF" w:rsidP="00DA03F5">
      <w:pPr>
        <w:pStyle w:val="Prrafodelista"/>
        <w:numPr>
          <w:ilvl w:val="0"/>
          <w:numId w:val="72"/>
        </w:numPr>
        <w:ind w:left="567" w:hanging="425"/>
        <w:jc w:val="both"/>
        <w:rPr>
          <w:rFonts w:ascii="Arial" w:hAnsi="Arial" w:cs="Arial"/>
          <w:b/>
          <w:bCs/>
          <w:sz w:val="18"/>
          <w:szCs w:val="18"/>
          <w:lang w:val="es-BO" w:eastAsia="es-ES"/>
        </w:rPr>
      </w:pPr>
      <w:r w:rsidRPr="00151F91">
        <w:rPr>
          <w:rFonts w:ascii="Arial" w:hAnsi="Arial" w:cs="Arial"/>
          <w:b/>
          <w:bCs/>
          <w:sz w:val="18"/>
          <w:szCs w:val="18"/>
          <w:lang w:val="es-BO" w:eastAsia="es-ES"/>
        </w:rPr>
        <w:t>AMPLIACIÓN DEFINICIÓN DE TRABAJADORES Y/O EMPLEADOS:</w:t>
      </w:r>
    </w:p>
    <w:p w14:paraId="546F5692" w14:textId="1D75DE89" w:rsidR="000730BF" w:rsidRPr="00151F91" w:rsidRDefault="000730BF" w:rsidP="000730BF">
      <w:pPr>
        <w:ind w:left="567"/>
        <w:jc w:val="both"/>
        <w:rPr>
          <w:rFonts w:ascii="Arial" w:hAnsi="Arial" w:cs="Arial"/>
          <w:sz w:val="18"/>
          <w:szCs w:val="18"/>
          <w:lang w:val="es-BO" w:eastAsia="es-ES"/>
        </w:rPr>
      </w:pPr>
      <w:r w:rsidRPr="00151F91">
        <w:rPr>
          <w:rFonts w:ascii="Arial" w:hAnsi="Arial" w:cs="Arial"/>
          <w:sz w:val="18"/>
          <w:szCs w:val="18"/>
          <w:lang w:val="es-BO" w:eastAsia="es-ES"/>
        </w:rPr>
        <w:t xml:space="preserve">Se deja claramente establecido que la definición de trabajadores y/o empleados abarca también </w:t>
      </w:r>
      <w:r w:rsidR="00A648E9" w:rsidRPr="00151F91">
        <w:rPr>
          <w:rFonts w:ascii="Arial" w:hAnsi="Arial" w:cs="Arial"/>
          <w:sz w:val="18"/>
          <w:szCs w:val="18"/>
          <w:lang w:val="es-BO" w:eastAsia="es-ES"/>
        </w:rPr>
        <w:t>a personal</w:t>
      </w:r>
      <w:r w:rsidRPr="00151F91">
        <w:rPr>
          <w:rFonts w:ascii="Arial" w:hAnsi="Arial" w:cs="Arial"/>
          <w:sz w:val="18"/>
          <w:szCs w:val="18"/>
          <w:lang w:val="es-BO" w:eastAsia="es-ES"/>
        </w:rPr>
        <w:t xml:space="preserve"> eventual con contrato o no, Practicantes Universitarios, Personal de limpieza, Guardias de Seguridad del Batallón de Seguridad Física y/o de empresas privadas de vigilancia.</w:t>
      </w:r>
    </w:p>
    <w:p w14:paraId="4E59034B" w14:textId="77777777" w:rsidR="000730BF" w:rsidRPr="00151F91" w:rsidRDefault="000730BF" w:rsidP="000730BF">
      <w:pPr>
        <w:tabs>
          <w:tab w:val="left" w:pos="3240"/>
          <w:tab w:val="decimal" w:pos="7371"/>
        </w:tabs>
        <w:jc w:val="both"/>
        <w:rPr>
          <w:rFonts w:ascii="Arial" w:hAnsi="Arial" w:cs="Arial"/>
          <w:b/>
          <w:sz w:val="18"/>
          <w:szCs w:val="18"/>
          <w:lang w:val="es-BO"/>
        </w:rPr>
      </w:pPr>
    </w:p>
    <w:p w14:paraId="47E02F6F" w14:textId="77777777" w:rsidR="000730BF" w:rsidRPr="00151F91" w:rsidRDefault="000730BF" w:rsidP="00DA03F5">
      <w:pPr>
        <w:pStyle w:val="Prrafodelista"/>
        <w:numPr>
          <w:ilvl w:val="0"/>
          <w:numId w:val="72"/>
        </w:numPr>
        <w:tabs>
          <w:tab w:val="left" w:pos="3240"/>
          <w:tab w:val="decimal" w:pos="7371"/>
        </w:tabs>
        <w:ind w:left="567" w:hanging="425"/>
        <w:jc w:val="both"/>
        <w:rPr>
          <w:rFonts w:ascii="Arial" w:hAnsi="Arial" w:cs="Arial"/>
          <w:b/>
          <w:sz w:val="18"/>
          <w:szCs w:val="18"/>
        </w:rPr>
      </w:pPr>
      <w:r w:rsidRPr="00151F91">
        <w:rPr>
          <w:rFonts w:ascii="Arial" w:hAnsi="Arial" w:cs="Arial"/>
          <w:b/>
          <w:sz w:val="18"/>
          <w:szCs w:val="18"/>
        </w:rPr>
        <w:t>MEDIO DE TRANSPORTE</w:t>
      </w:r>
    </w:p>
    <w:p w14:paraId="7E889155" w14:textId="77777777" w:rsidR="000730BF" w:rsidRPr="00151F91" w:rsidRDefault="000730BF" w:rsidP="000730BF">
      <w:pPr>
        <w:pStyle w:val="Prrafodelista"/>
        <w:tabs>
          <w:tab w:val="left" w:pos="3240"/>
          <w:tab w:val="decimal" w:pos="7371"/>
        </w:tabs>
        <w:ind w:left="567"/>
        <w:jc w:val="both"/>
        <w:rPr>
          <w:rFonts w:ascii="Arial" w:hAnsi="Arial" w:cs="Arial"/>
          <w:b/>
          <w:sz w:val="18"/>
          <w:szCs w:val="18"/>
        </w:rPr>
      </w:pPr>
      <w:r w:rsidRPr="00151F91">
        <w:rPr>
          <w:rFonts w:ascii="Arial" w:hAnsi="Arial" w:cs="Arial"/>
          <w:sz w:val="18"/>
          <w:szCs w:val="18"/>
        </w:rPr>
        <w:t>En vehículos propios y/o ajenos y/o alquilados de servicio público y/o a pie.</w:t>
      </w:r>
    </w:p>
    <w:p w14:paraId="583C6C2E" w14:textId="77777777" w:rsidR="000730BF" w:rsidRPr="00151F91" w:rsidRDefault="000730BF" w:rsidP="000730BF">
      <w:pPr>
        <w:tabs>
          <w:tab w:val="left" w:pos="3240"/>
          <w:tab w:val="decimal" w:pos="7371"/>
        </w:tabs>
        <w:ind w:left="567" w:hanging="425"/>
        <w:jc w:val="both"/>
        <w:rPr>
          <w:rFonts w:ascii="Arial" w:hAnsi="Arial" w:cs="Arial"/>
          <w:b/>
          <w:sz w:val="18"/>
          <w:szCs w:val="18"/>
          <w:lang w:val="es-BO"/>
        </w:rPr>
      </w:pPr>
    </w:p>
    <w:p w14:paraId="210EF5C2" w14:textId="52662F40" w:rsidR="000730BF" w:rsidRPr="00151F91" w:rsidRDefault="00632407" w:rsidP="00DA03F5">
      <w:pPr>
        <w:pStyle w:val="Sinespaciado"/>
        <w:numPr>
          <w:ilvl w:val="0"/>
          <w:numId w:val="72"/>
        </w:numPr>
        <w:ind w:left="567" w:hanging="425"/>
        <w:jc w:val="both"/>
        <w:rPr>
          <w:rFonts w:ascii="Arial" w:hAnsi="Arial" w:cs="Arial"/>
          <w:b/>
          <w:sz w:val="18"/>
          <w:szCs w:val="18"/>
          <w:lang w:eastAsia="es-BO"/>
        </w:rPr>
      </w:pPr>
      <w:r w:rsidRPr="00151F91">
        <w:rPr>
          <w:rFonts w:ascii="Arial" w:hAnsi="Arial" w:cs="Arial"/>
          <w:b/>
          <w:sz w:val="18"/>
          <w:szCs w:val="18"/>
          <w:lang w:eastAsia="es-BO"/>
        </w:rPr>
        <w:t>COMPROBACIÓN</w:t>
      </w:r>
      <w:r w:rsidR="000730BF" w:rsidRPr="00151F91">
        <w:rPr>
          <w:rFonts w:ascii="Arial" w:hAnsi="Arial" w:cs="Arial"/>
          <w:b/>
          <w:sz w:val="18"/>
          <w:szCs w:val="18"/>
          <w:lang w:eastAsia="es-BO"/>
        </w:rPr>
        <w:t xml:space="preserve"> DE HECHOS</w:t>
      </w:r>
    </w:p>
    <w:p w14:paraId="55F6CD2C" w14:textId="77777777" w:rsidR="000730BF" w:rsidRPr="00151F91" w:rsidRDefault="000730BF" w:rsidP="000730BF">
      <w:pPr>
        <w:pStyle w:val="Prrafodelista"/>
        <w:ind w:left="567"/>
        <w:jc w:val="both"/>
        <w:rPr>
          <w:rFonts w:ascii="Arial" w:hAnsi="Arial" w:cs="Arial"/>
          <w:sz w:val="18"/>
          <w:szCs w:val="18"/>
          <w:lang w:eastAsia="es-ES"/>
        </w:rPr>
      </w:pPr>
      <w:r w:rsidRPr="00151F91">
        <w:rPr>
          <w:rFonts w:ascii="Arial" w:hAnsi="Arial" w:cs="Arial"/>
          <w:sz w:val="18"/>
          <w:szCs w:val="18"/>
          <w:lang w:eastAsia="es-ES"/>
        </w:rPr>
        <w:t>La comprobación de hechos ampliados a 12 meses posteriores a la fecha de retiro del funcionario caucionado y/o vencimiento de la póliza (siempre y cuando el descubrimiento y el aviso a la compañía sea dado durante el periodo de vigencia de la póliza).</w:t>
      </w:r>
    </w:p>
    <w:p w14:paraId="7829E593" w14:textId="77777777" w:rsidR="000730BF" w:rsidRPr="00151F91" w:rsidRDefault="000730BF" w:rsidP="000730BF">
      <w:pPr>
        <w:pStyle w:val="Sinespaciado"/>
        <w:ind w:left="567" w:hanging="425"/>
        <w:jc w:val="both"/>
        <w:rPr>
          <w:rFonts w:ascii="Arial" w:hAnsi="Arial" w:cs="Arial"/>
          <w:color w:val="000099"/>
          <w:sz w:val="18"/>
          <w:szCs w:val="18"/>
          <w:lang w:eastAsia="es-BO"/>
        </w:rPr>
      </w:pPr>
    </w:p>
    <w:p w14:paraId="7A593B60" w14:textId="77777777" w:rsidR="000730BF" w:rsidRPr="00151F91" w:rsidRDefault="000730BF" w:rsidP="00DA03F5">
      <w:pPr>
        <w:pStyle w:val="Sinespaciado"/>
        <w:numPr>
          <w:ilvl w:val="0"/>
          <w:numId w:val="72"/>
        </w:numPr>
        <w:ind w:left="567" w:hanging="425"/>
        <w:jc w:val="both"/>
        <w:rPr>
          <w:rFonts w:ascii="Arial" w:hAnsi="Arial" w:cs="Arial"/>
          <w:b/>
          <w:bCs/>
          <w:sz w:val="18"/>
          <w:szCs w:val="18"/>
          <w:lang w:eastAsia="es-ES"/>
        </w:rPr>
      </w:pPr>
      <w:r w:rsidRPr="00151F91">
        <w:rPr>
          <w:rFonts w:ascii="Arial" w:hAnsi="Arial" w:cs="Arial"/>
          <w:b/>
          <w:bCs/>
          <w:sz w:val="18"/>
          <w:szCs w:val="18"/>
          <w:lang w:eastAsia="es-ES"/>
        </w:rPr>
        <w:t>COBERTURA PARA FERIAS Y/O EXPOSICIONES</w:t>
      </w:r>
    </w:p>
    <w:p w14:paraId="4C47BF32" w14:textId="77777777" w:rsidR="000730BF" w:rsidRPr="00151F91" w:rsidRDefault="000730BF" w:rsidP="000730BF">
      <w:pPr>
        <w:pStyle w:val="Sinespaciado"/>
        <w:ind w:left="567"/>
        <w:jc w:val="both"/>
        <w:rPr>
          <w:rFonts w:ascii="Arial" w:hAnsi="Arial" w:cs="Arial"/>
          <w:sz w:val="18"/>
          <w:szCs w:val="18"/>
          <w:lang w:eastAsia="es-ES"/>
        </w:rPr>
      </w:pPr>
      <w:r w:rsidRPr="00151F91">
        <w:rPr>
          <w:rFonts w:ascii="Arial" w:hAnsi="Arial" w:cs="Arial"/>
          <w:sz w:val="18"/>
          <w:szCs w:val="18"/>
        </w:rPr>
        <w:t>Participación en Ferias, Exposiciones y Eventos Similares, sin que la falta de aviso se constituya en causal de rechazo</w:t>
      </w:r>
      <w:r w:rsidRPr="00151F91">
        <w:rPr>
          <w:rFonts w:ascii="Arial" w:hAnsi="Arial" w:cs="Arial"/>
          <w:sz w:val="18"/>
          <w:szCs w:val="18"/>
          <w:lang w:eastAsia="es-ES"/>
        </w:rPr>
        <w:t>.</w:t>
      </w:r>
    </w:p>
    <w:p w14:paraId="777EBB99" w14:textId="77777777" w:rsidR="000730BF" w:rsidRPr="00151F91" w:rsidRDefault="000730BF" w:rsidP="000730BF">
      <w:pPr>
        <w:pStyle w:val="Sinespaciado"/>
        <w:ind w:left="567" w:hanging="425"/>
        <w:jc w:val="both"/>
        <w:rPr>
          <w:rFonts w:ascii="Arial" w:hAnsi="Arial" w:cs="Arial"/>
          <w:sz w:val="18"/>
          <w:szCs w:val="18"/>
          <w:lang w:eastAsia="es-ES"/>
        </w:rPr>
      </w:pPr>
    </w:p>
    <w:p w14:paraId="53EFE600" w14:textId="77777777" w:rsidR="000730BF" w:rsidRPr="00151F91" w:rsidRDefault="000730BF" w:rsidP="00DA03F5">
      <w:pPr>
        <w:pStyle w:val="Sinespaciado"/>
        <w:numPr>
          <w:ilvl w:val="0"/>
          <w:numId w:val="72"/>
        </w:numPr>
        <w:ind w:left="567" w:hanging="425"/>
        <w:jc w:val="both"/>
        <w:rPr>
          <w:rFonts w:ascii="Arial" w:hAnsi="Arial" w:cs="Arial"/>
          <w:b/>
          <w:sz w:val="18"/>
          <w:szCs w:val="18"/>
          <w:lang w:eastAsia="es-ES"/>
        </w:rPr>
      </w:pPr>
      <w:r w:rsidRPr="00151F91">
        <w:rPr>
          <w:rFonts w:ascii="Arial" w:hAnsi="Arial" w:cs="Arial"/>
          <w:b/>
          <w:sz w:val="18"/>
          <w:szCs w:val="18"/>
          <w:lang w:eastAsia="es-ES"/>
        </w:rPr>
        <w:t>CONDICIONADOS Y/O CLAUSULAS</w:t>
      </w:r>
    </w:p>
    <w:p w14:paraId="35576CEF" w14:textId="77777777" w:rsidR="000730BF" w:rsidRPr="00151F91" w:rsidRDefault="000730BF" w:rsidP="000730BF">
      <w:pPr>
        <w:pStyle w:val="Prrafodelista"/>
        <w:tabs>
          <w:tab w:val="left" w:pos="3240"/>
          <w:tab w:val="decimal" w:pos="7371"/>
        </w:tabs>
        <w:ind w:left="567"/>
        <w:jc w:val="both"/>
        <w:rPr>
          <w:rFonts w:ascii="Arial" w:hAnsi="Arial" w:cs="Arial"/>
          <w:sz w:val="18"/>
          <w:szCs w:val="18"/>
        </w:rPr>
      </w:pPr>
      <w:r w:rsidRPr="00151F91">
        <w:rPr>
          <w:rFonts w:ascii="Arial" w:hAnsi="Arial" w:cs="Arial"/>
          <w:sz w:val="18"/>
          <w:szCs w:val="18"/>
        </w:rPr>
        <w:t>Los Condicionados o Clausulas correspondientes a las coberturas y/o condiciones solicitadas en las Especificaciones Técnicas, deberán reflejar lo solicitado, sin desvirtuar ni limitar las coberturas requeridas.</w:t>
      </w:r>
    </w:p>
    <w:p w14:paraId="75FAEBFB" w14:textId="77777777" w:rsidR="000730BF" w:rsidRPr="00151F91" w:rsidRDefault="000730BF" w:rsidP="000730BF">
      <w:pPr>
        <w:tabs>
          <w:tab w:val="left" w:pos="3240"/>
          <w:tab w:val="decimal" w:pos="7371"/>
        </w:tabs>
        <w:ind w:left="426"/>
        <w:jc w:val="both"/>
        <w:rPr>
          <w:rFonts w:ascii="Arial" w:hAnsi="Arial" w:cs="Arial"/>
          <w:sz w:val="18"/>
          <w:szCs w:val="18"/>
        </w:rPr>
      </w:pPr>
    </w:p>
    <w:p w14:paraId="363BF040" w14:textId="0E8A2D20" w:rsidR="000730BF" w:rsidRPr="00151F91" w:rsidRDefault="000730BF" w:rsidP="000730BF">
      <w:pPr>
        <w:pStyle w:val="Prrafodelista"/>
        <w:tabs>
          <w:tab w:val="decimal" w:pos="709"/>
        </w:tabs>
        <w:ind w:left="567"/>
        <w:jc w:val="both"/>
        <w:rPr>
          <w:rFonts w:ascii="Arial" w:hAnsi="Arial" w:cs="Arial"/>
          <w:sz w:val="18"/>
          <w:szCs w:val="18"/>
        </w:rPr>
      </w:pPr>
      <w:r w:rsidRPr="00151F91">
        <w:rPr>
          <w:rFonts w:ascii="Arial" w:hAnsi="Arial" w:cs="Arial"/>
          <w:sz w:val="18"/>
          <w:szCs w:val="18"/>
        </w:rPr>
        <w:t xml:space="preserve">Las condiciones de la póliza en relación a tasas, coberturas, clausulas y notas adicionales no serán alteradas por parte de la Aseguradora durante la vigencia de la póliza, sin </w:t>
      </w:r>
      <w:r w:rsidR="00632407" w:rsidRPr="00151F91">
        <w:rPr>
          <w:rFonts w:ascii="Arial" w:hAnsi="Arial" w:cs="Arial"/>
          <w:sz w:val="18"/>
          <w:szCs w:val="18"/>
        </w:rPr>
        <w:t>embargo,</w:t>
      </w:r>
      <w:r w:rsidRPr="00151F91">
        <w:rPr>
          <w:rFonts w:ascii="Arial" w:hAnsi="Arial" w:cs="Arial"/>
          <w:sz w:val="18"/>
          <w:szCs w:val="18"/>
        </w:rPr>
        <w:t xml:space="preserve"> serán aceptadas si son requeridas por el Asegurado.</w:t>
      </w:r>
    </w:p>
    <w:p w14:paraId="347C88AA" w14:textId="77777777" w:rsidR="000730BF" w:rsidRPr="00151F91" w:rsidRDefault="000730BF" w:rsidP="000730BF">
      <w:pPr>
        <w:tabs>
          <w:tab w:val="left" w:pos="3240"/>
          <w:tab w:val="decimal" w:pos="7371"/>
        </w:tabs>
        <w:ind w:left="426"/>
        <w:jc w:val="both"/>
        <w:rPr>
          <w:rFonts w:ascii="Arial" w:hAnsi="Arial" w:cs="Arial"/>
          <w:sz w:val="18"/>
          <w:szCs w:val="18"/>
        </w:rPr>
      </w:pPr>
    </w:p>
    <w:p w14:paraId="2893AB30" w14:textId="4A29F467" w:rsidR="000730BF" w:rsidRPr="00151F91" w:rsidRDefault="000730BF" w:rsidP="000730BF">
      <w:pPr>
        <w:pStyle w:val="Sinespaciado"/>
        <w:ind w:left="567"/>
        <w:jc w:val="both"/>
        <w:rPr>
          <w:rFonts w:ascii="Arial" w:hAnsi="Arial" w:cs="Arial"/>
          <w:sz w:val="18"/>
          <w:szCs w:val="18"/>
          <w:lang w:eastAsia="es-ES"/>
        </w:rPr>
      </w:pPr>
      <w:r w:rsidRPr="00151F91">
        <w:rPr>
          <w:rFonts w:ascii="Arial" w:hAnsi="Arial" w:cs="Arial"/>
          <w:sz w:val="18"/>
          <w:szCs w:val="18"/>
          <w:lang w:eastAsia="es-ES"/>
        </w:rPr>
        <w:t xml:space="preserve">Se deja claramente establecido </w:t>
      </w:r>
      <w:r w:rsidR="00632407" w:rsidRPr="00151F91">
        <w:rPr>
          <w:rFonts w:ascii="Arial" w:hAnsi="Arial" w:cs="Arial"/>
          <w:sz w:val="18"/>
          <w:szCs w:val="18"/>
          <w:lang w:eastAsia="es-ES"/>
        </w:rPr>
        <w:t>que,</w:t>
      </w:r>
      <w:r w:rsidRPr="00151F91">
        <w:rPr>
          <w:rFonts w:ascii="Arial" w:hAnsi="Arial" w:cs="Arial"/>
          <w:sz w:val="18"/>
          <w:szCs w:val="18"/>
          <w:lang w:eastAsia="es-ES"/>
        </w:rPr>
        <w:t xml:space="preserve"> en caso de adjudicación, las Condiciones Particulares de la póliza, prevalecen en todo momento y circunstancia sobre las Condiciones Generales y Contenido de Clausulas.</w:t>
      </w:r>
    </w:p>
    <w:p w14:paraId="441B2A94" w14:textId="77777777" w:rsidR="000730BF" w:rsidRPr="00151F91" w:rsidRDefault="000730BF" w:rsidP="000730BF">
      <w:pPr>
        <w:pStyle w:val="Sinespaciado"/>
        <w:ind w:left="426"/>
        <w:jc w:val="both"/>
        <w:rPr>
          <w:rFonts w:ascii="Arial" w:hAnsi="Arial" w:cs="Arial"/>
          <w:color w:val="000099"/>
          <w:sz w:val="18"/>
          <w:szCs w:val="18"/>
          <w:lang w:eastAsia="es-ES"/>
        </w:rPr>
      </w:pPr>
    </w:p>
    <w:p w14:paraId="613D36F2" w14:textId="77777777" w:rsidR="000730BF" w:rsidRPr="00151F91" w:rsidRDefault="000730BF" w:rsidP="00DA03F5">
      <w:pPr>
        <w:pStyle w:val="Prrafodelista"/>
        <w:numPr>
          <w:ilvl w:val="0"/>
          <w:numId w:val="72"/>
        </w:numPr>
        <w:tabs>
          <w:tab w:val="left" w:pos="2552"/>
        </w:tabs>
        <w:ind w:left="567" w:hanging="425"/>
        <w:jc w:val="both"/>
        <w:rPr>
          <w:rFonts w:ascii="Arial" w:hAnsi="Arial" w:cs="Arial"/>
          <w:sz w:val="18"/>
          <w:szCs w:val="18"/>
        </w:rPr>
      </w:pPr>
      <w:r w:rsidRPr="00151F91">
        <w:rPr>
          <w:rFonts w:ascii="Arial" w:hAnsi="Arial" w:cs="Arial"/>
          <w:sz w:val="18"/>
          <w:szCs w:val="18"/>
        </w:rPr>
        <w:t>De comprobación de hechos ampliados a 12 meses posteriores a la fecha de retiro y/o fallecimiento del empleado y/o vencimiento de la póliza.</w:t>
      </w:r>
    </w:p>
    <w:p w14:paraId="0471D130" w14:textId="77777777" w:rsidR="000730BF" w:rsidRPr="00151F91" w:rsidRDefault="000730BF" w:rsidP="000730BF">
      <w:pPr>
        <w:tabs>
          <w:tab w:val="left" w:pos="2552"/>
        </w:tabs>
        <w:ind w:left="360"/>
        <w:rPr>
          <w:rFonts w:ascii="Arial" w:hAnsi="Arial" w:cs="Arial"/>
          <w:sz w:val="18"/>
          <w:szCs w:val="18"/>
        </w:rPr>
      </w:pPr>
    </w:p>
    <w:p w14:paraId="1D72C7CD" w14:textId="77777777" w:rsidR="000730BF" w:rsidRPr="00151F91" w:rsidRDefault="000730BF" w:rsidP="00DA03F5">
      <w:pPr>
        <w:pStyle w:val="Prrafodelista"/>
        <w:numPr>
          <w:ilvl w:val="0"/>
          <w:numId w:val="72"/>
        </w:numPr>
        <w:tabs>
          <w:tab w:val="left" w:pos="3119"/>
        </w:tabs>
        <w:ind w:left="567" w:hanging="425"/>
        <w:jc w:val="both"/>
        <w:rPr>
          <w:rFonts w:ascii="Arial" w:hAnsi="Arial" w:cs="Arial"/>
          <w:sz w:val="18"/>
          <w:szCs w:val="18"/>
        </w:rPr>
      </w:pPr>
      <w:r w:rsidRPr="00151F91">
        <w:rPr>
          <w:rFonts w:ascii="Arial" w:hAnsi="Arial" w:cs="Arial"/>
          <w:sz w:val="18"/>
          <w:szCs w:val="18"/>
        </w:rPr>
        <w:t>Aceleración de reclamos</w:t>
      </w:r>
    </w:p>
    <w:p w14:paraId="5767C123" w14:textId="77777777" w:rsidR="000730BF" w:rsidRPr="00151F91" w:rsidRDefault="000730BF" w:rsidP="00DA03F5">
      <w:pPr>
        <w:pStyle w:val="Prrafodelista"/>
        <w:numPr>
          <w:ilvl w:val="0"/>
          <w:numId w:val="46"/>
        </w:numPr>
        <w:ind w:left="709" w:hanging="142"/>
        <w:jc w:val="both"/>
        <w:rPr>
          <w:rFonts w:ascii="Arial" w:hAnsi="Arial" w:cs="Arial"/>
          <w:sz w:val="18"/>
          <w:szCs w:val="18"/>
        </w:rPr>
      </w:pPr>
      <w:r w:rsidRPr="00151F91">
        <w:rPr>
          <w:rFonts w:ascii="Arial" w:hAnsi="Arial" w:cs="Arial"/>
          <w:sz w:val="18"/>
          <w:szCs w:val="18"/>
        </w:rPr>
        <w:t>Una vez efectuada la denuncia del siniestro, la aseguradora debe responder con la solicitud de la documentación respaldatoria en un plazo máximo de 2 días hábiles</w:t>
      </w:r>
    </w:p>
    <w:p w14:paraId="4269485C" w14:textId="77777777" w:rsidR="000730BF" w:rsidRPr="00151F91" w:rsidRDefault="000730BF" w:rsidP="00DA03F5">
      <w:pPr>
        <w:pStyle w:val="Prrafodelista"/>
        <w:numPr>
          <w:ilvl w:val="0"/>
          <w:numId w:val="46"/>
        </w:numPr>
        <w:ind w:left="709" w:hanging="142"/>
        <w:jc w:val="both"/>
        <w:rPr>
          <w:rFonts w:ascii="Arial" w:hAnsi="Arial" w:cs="Arial"/>
          <w:sz w:val="18"/>
          <w:szCs w:val="18"/>
        </w:rPr>
      </w:pPr>
      <w:r w:rsidRPr="00151F91">
        <w:rPr>
          <w:rFonts w:ascii="Arial" w:hAnsi="Arial" w:cs="Arial"/>
          <w:sz w:val="18"/>
          <w:szCs w:val="18"/>
        </w:rPr>
        <w:t>Luego de entregada toda la documentación requerida al asegurado, la aseguradora deberá evaluar y dar su respuesta de aceptación y/o rechazo en un plazo de 15 días calendario</w:t>
      </w:r>
    </w:p>
    <w:p w14:paraId="5C09D9CC" w14:textId="77777777" w:rsidR="000730BF" w:rsidRPr="00151F91" w:rsidRDefault="000730BF" w:rsidP="00DA03F5">
      <w:pPr>
        <w:pStyle w:val="Prrafodelista"/>
        <w:numPr>
          <w:ilvl w:val="0"/>
          <w:numId w:val="46"/>
        </w:numPr>
        <w:ind w:left="567" w:firstLine="0"/>
        <w:jc w:val="both"/>
        <w:rPr>
          <w:rFonts w:ascii="Arial" w:hAnsi="Arial" w:cs="Arial"/>
          <w:sz w:val="18"/>
          <w:szCs w:val="18"/>
        </w:rPr>
      </w:pPr>
      <w:r w:rsidRPr="00151F91">
        <w:rPr>
          <w:rFonts w:ascii="Arial" w:hAnsi="Arial" w:cs="Arial"/>
          <w:sz w:val="18"/>
          <w:szCs w:val="18"/>
        </w:rPr>
        <w:t>De ser aceptado el siniestro, la aseguradora deberá indemnizar el mismo en un plazo de 10 días calendario</w:t>
      </w:r>
    </w:p>
    <w:p w14:paraId="00F541ED" w14:textId="77777777" w:rsidR="000730BF" w:rsidRPr="00151F91" w:rsidRDefault="000730BF" w:rsidP="000730BF">
      <w:pPr>
        <w:pStyle w:val="Prrafodelista"/>
        <w:tabs>
          <w:tab w:val="left" w:pos="2552"/>
        </w:tabs>
        <w:ind w:left="360"/>
        <w:rPr>
          <w:rFonts w:ascii="Arial" w:hAnsi="Arial" w:cs="Arial"/>
          <w:sz w:val="18"/>
          <w:szCs w:val="18"/>
          <w:lang w:val="es-BO"/>
        </w:rPr>
      </w:pPr>
    </w:p>
    <w:p w14:paraId="5BEEDA44" w14:textId="77777777" w:rsidR="000730BF" w:rsidRPr="00151F91" w:rsidRDefault="000730BF" w:rsidP="000730BF">
      <w:pPr>
        <w:tabs>
          <w:tab w:val="left" w:pos="2552"/>
        </w:tabs>
        <w:rPr>
          <w:rFonts w:ascii="Arial" w:hAnsi="Arial" w:cs="Arial"/>
          <w:b/>
          <w:sz w:val="18"/>
          <w:szCs w:val="18"/>
        </w:rPr>
      </w:pPr>
      <w:r w:rsidRPr="00151F91">
        <w:rPr>
          <w:rFonts w:ascii="Arial" w:hAnsi="Arial" w:cs="Arial"/>
          <w:b/>
          <w:sz w:val="18"/>
          <w:szCs w:val="18"/>
        </w:rPr>
        <w:t>ACLARACIONES</w:t>
      </w:r>
    </w:p>
    <w:p w14:paraId="7538533E" w14:textId="77777777" w:rsidR="000730BF" w:rsidRPr="00151F91" w:rsidRDefault="000730BF" w:rsidP="000730BF">
      <w:pPr>
        <w:tabs>
          <w:tab w:val="left" w:pos="2552"/>
        </w:tabs>
        <w:rPr>
          <w:rFonts w:ascii="Arial" w:hAnsi="Arial" w:cs="Arial"/>
          <w:b/>
          <w:sz w:val="18"/>
          <w:szCs w:val="18"/>
        </w:rPr>
      </w:pPr>
    </w:p>
    <w:p w14:paraId="0CDE7673" w14:textId="77777777" w:rsidR="000730BF" w:rsidRPr="00151F91" w:rsidRDefault="000730BF" w:rsidP="00DA03F5">
      <w:pPr>
        <w:pStyle w:val="Prrafodelista"/>
        <w:numPr>
          <w:ilvl w:val="0"/>
          <w:numId w:val="67"/>
        </w:numPr>
        <w:tabs>
          <w:tab w:val="left" w:pos="2552"/>
        </w:tabs>
        <w:contextualSpacing/>
        <w:jc w:val="both"/>
        <w:rPr>
          <w:rFonts w:ascii="Arial" w:hAnsi="Arial" w:cs="Arial"/>
          <w:sz w:val="18"/>
          <w:szCs w:val="18"/>
        </w:rPr>
      </w:pPr>
      <w:r w:rsidRPr="00151F91">
        <w:rPr>
          <w:rFonts w:ascii="Arial" w:hAnsi="Arial" w:cs="Arial"/>
          <w:sz w:val="18"/>
          <w:szCs w:val="18"/>
        </w:rPr>
        <w:t xml:space="preserve">El dinero en los locales del asegurado, es guardado en caja fuerte fuera de horas de oficina (únicamente en oficina central), a excepción de cajas chicas de Bs. 10.000.- cada una, que por su característica de administración son guardadas en escritorio bajo llave fuera de horas de oficina y en cualquiera de las instalaciones del asegurado. </w:t>
      </w:r>
    </w:p>
    <w:p w14:paraId="4D72D63E" w14:textId="77777777" w:rsidR="000730BF" w:rsidRPr="00151F91" w:rsidRDefault="000730BF" w:rsidP="000730BF">
      <w:pPr>
        <w:tabs>
          <w:tab w:val="left" w:pos="2552"/>
        </w:tabs>
        <w:ind w:left="2835" w:hanging="2835"/>
        <w:jc w:val="both"/>
        <w:rPr>
          <w:rFonts w:ascii="Arial" w:hAnsi="Arial" w:cs="Arial"/>
          <w:b/>
          <w:sz w:val="18"/>
          <w:szCs w:val="18"/>
        </w:rPr>
      </w:pPr>
    </w:p>
    <w:p w14:paraId="4991F8C4" w14:textId="77777777" w:rsidR="000730BF" w:rsidRPr="00151F91" w:rsidRDefault="000730BF" w:rsidP="00DA03F5">
      <w:pPr>
        <w:numPr>
          <w:ilvl w:val="0"/>
          <w:numId w:val="47"/>
        </w:numPr>
        <w:tabs>
          <w:tab w:val="left" w:pos="2552"/>
        </w:tabs>
        <w:ind w:left="709" w:hanging="283"/>
        <w:jc w:val="both"/>
        <w:rPr>
          <w:rFonts w:ascii="Arial" w:hAnsi="Arial" w:cs="Arial"/>
          <w:sz w:val="18"/>
          <w:szCs w:val="18"/>
        </w:rPr>
      </w:pPr>
      <w:r w:rsidRPr="00151F91">
        <w:rPr>
          <w:rFonts w:ascii="Arial" w:hAnsi="Arial" w:cs="Arial"/>
          <w:sz w:val="18"/>
          <w:szCs w:val="18"/>
        </w:rPr>
        <w:t>Para la remesa se utilizará como medio de transporte: a pie y/o en vehículos propios y/o alquilados y/o aéreo y un solo remesero.</w:t>
      </w:r>
    </w:p>
    <w:p w14:paraId="000154CB" w14:textId="77777777" w:rsidR="000730BF" w:rsidRPr="00151F91" w:rsidRDefault="000730BF" w:rsidP="000730BF">
      <w:pPr>
        <w:tabs>
          <w:tab w:val="left" w:pos="2552"/>
        </w:tabs>
        <w:ind w:left="709" w:hanging="283"/>
        <w:rPr>
          <w:rFonts w:ascii="Arial" w:hAnsi="Arial" w:cs="Arial"/>
          <w:sz w:val="18"/>
          <w:szCs w:val="18"/>
        </w:rPr>
      </w:pPr>
    </w:p>
    <w:p w14:paraId="527D20D0" w14:textId="24E328D8" w:rsidR="000730BF" w:rsidRDefault="000730BF" w:rsidP="00DA03F5">
      <w:pPr>
        <w:numPr>
          <w:ilvl w:val="0"/>
          <w:numId w:val="47"/>
        </w:numPr>
        <w:tabs>
          <w:tab w:val="left" w:pos="2552"/>
        </w:tabs>
        <w:ind w:left="709" w:hanging="283"/>
        <w:jc w:val="both"/>
        <w:rPr>
          <w:rFonts w:ascii="Arial" w:hAnsi="Arial" w:cs="Arial"/>
          <w:sz w:val="18"/>
          <w:szCs w:val="18"/>
        </w:rPr>
      </w:pPr>
      <w:r w:rsidRPr="00151F91">
        <w:rPr>
          <w:rFonts w:ascii="Arial" w:hAnsi="Arial" w:cs="Arial"/>
          <w:sz w:val="18"/>
          <w:szCs w:val="18"/>
        </w:rPr>
        <w:t>CONVENIO I. El alcance de esta cobertura deberá incluir bienes del asegurado, de su propiedad y/o a su cargo bajo cualquier modalidad (comodato, alquiler)</w:t>
      </w:r>
    </w:p>
    <w:p w14:paraId="02C3C249" w14:textId="77777777" w:rsidR="00632407" w:rsidRDefault="00632407" w:rsidP="00632407">
      <w:pPr>
        <w:pStyle w:val="Prrafodelista"/>
        <w:rPr>
          <w:rFonts w:ascii="Arial" w:hAnsi="Arial" w:cs="Arial"/>
          <w:sz w:val="18"/>
          <w:szCs w:val="18"/>
        </w:rPr>
      </w:pPr>
    </w:p>
    <w:p w14:paraId="39A2AD5A" w14:textId="77777777" w:rsidR="00632407" w:rsidRPr="00632407" w:rsidRDefault="00632407" w:rsidP="00632407">
      <w:pPr>
        <w:tabs>
          <w:tab w:val="left" w:pos="2552"/>
        </w:tabs>
        <w:ind w:left="709"/>
        <w:jc w:val="both"/>
        <w:rPr>
          <w:rFonts w:ascii="Arial" w:hAnsi="Arial" w:cs="Arial"/>
          <w:sz w:val="4"/>
          <w:szCs w:val="4"/>
        </w:rPr>
      </w:pPr>
    </w:p>
    <w:tbl>
      <w:tblPr>
        <w:tblW w:w="9923" w:type="dxa"/>
        <w:tblLayout w:type="fixed"/>
        <w:tblCellMar>
          <w:left w:w="70" w:type="dxa"/>
          <w:right w:w="70" w:type="dxa"/>
        </w:tblCellMar>
        <w:tblLook w:val="04A0" w:firstRow="1" w:lastRow="0" w:firstColumn="1" w:lastColumn="0" w:noHBand="0" w:noVBand="1"/>
      </w:tblPr>
      <w:tblGrid>
        <w:gridCol w:w="160"/>
        <w:gridCol w:w="9763"/>
      </w:tblGrid>
      <w:tr w:rsidR="000730BF" w:rsidRPr="00151F91" w14:paraId="08B75F8F" w14:textId="77777777" w:rsidTr="00D7645A">
        <w:trPr>
          <w:trHeight w:val="435"/>
        </w:trPr>
        <w:tc>
          <w:tcPr>
            <w:tcW w:w="160" w:type="dxa"/>
            <w:shd w:val="clear" w:color="auto" w:fill="auto"/>
            <w:vAlign w:val="center"/>
          </w:tcPr>
          <w:p w14:paraId="2560BE34" w14:textId="77777777" w:rsidR="000730BF" w:rsidRPr="00151F91" w:rsidRDefault="000730BF" w:rsidP="000730BF">
            <w:pPr>
              <w:contextualSpacing/>
              <w:jc w:val="center"/>
              <w:rPr>
                <w:rFonts w:ascii="Arial" w:hAnsi="Arial" w:cs="Arial"/>
                <w:color w:val="000000"/>
                <w:sz w:val="18"/>
                <w:szCs w:val="18"/>
                <w:lang w:val="es-US"/>
              </w:rPr>
            </w:pPr>
          </w:p>
        </w:tc>
        <w:tc>
          <w:tcPr>
            <w:tcW w:w="9763" w:type="dxa"/>
            <w:tcBorders>
              <w:top w:val="single" w:sz="8" w:space="0" w:color="00000A"/>
              <w:left w:val="single" w:sz="4" w:space="0" w:color="00000A"/>
              <w:bottom w:val="single" w:sz="4" w:space="0" w:color="00000A"/>
              <w:right w:val="single" w:sz="4" w:space="0" w:color="00000A"/>
            </w:tcBorders>
            <w:shd w:val="clear" w:color="auto" w:fill="1F497D" w:themeFill="text2"/>
            <w:tcMar>
              <w:left w:w="65" w:type="dxa"/>
            </w:tcMar>
            <w:vAlign w:val="center"/>
          </w:tcPr>
          <w:p w14:paraId="0B6DA749" w14:textId="15E8FDD3" w:rsidR="000730BF" w:rsidRPr="00151F91" w:rsidRDefault="000730BF" w:rsidP="000730BF">
            <w:pPr>
              <w:contextualSpacing/>
              <w:rPr>
                <w:rFonts w:ascii="Arial" w:hAnsi="Arial" w:cs="Arial"/>
                <w:b/>
                <w:bCs/>
                <w:color w:val="000000"/>
                <w:sz w:val="18"/>
                <w:szCs w:val="18"/>
              </w:rPr>
            </w:pPr>
            <w:r w:rsidRPr="00151F91">
              <w:rPr>
                <w:rFonts w:ascii="Arial" w:hAnsi="Arial" w:cs="Arial"/>
                <w:b/>
                <w:bCs/>
                <w:color w:val="FFFFFF"/>
                <w:sz w:val="18"/>
                <w:szCs w:val="18"/>
              </w:rPr>
              <w:t xml:space="preserve">OTRAS ESPECIFICACIONES </w:t>
            </w:r>
            <w:r w:rsidR="00D7645A" w:rsidRPr="00151F91">
              <w:rPr>
                <w:rFonts w:ascii="Arial" w:hAnsi="Arial" w:cs="Arial"/>
                <w:b/>
                <w:bCs/>
                <w:color w:val="FFFFFF"/>
                <w:sz w:val="18"/>
                <w:szCs w:val="18"/>
              </w:rPr>
              <w:t>TÉCNICAS</w:t>
            </w:r>
            <w:r w:rsidRPr="00151F91">
              <w:rPr>
                <w:rFonts w:ascii="Arial" w:hAnsi="Arial" w:cs="Arial"/>
                <w:b/>
                <w:bCs/>
                <w:color w:val="FFFFFF"/>
                <w:sz w:val="18"/>
                <w:szCs w:val="18"/>
              </w:rPr>
              <w:t xml:space="preserve"> REQUERIDAS </w:t>
            </w:r>
          </w:p>
        </w:tc>
      </w:tr>
    </w:tbl>
    <w:p w14:paraId="7DD9A1B9" w14:textId="77777777" w:rsidR="000730BF" w:rsidRPr="00151F91" w:rsidRDefault="000730BF" w:rsidP="000730BF">
      <w:pPr>
        <w:pStyle w:val="Sinespaciado"/>
        <w:ind w:left="444"/>
        <w:jc w:val="both"/>
        <w:rPr>
          <w:rFonts w:ascii="Arial" w:hAnsi="Arial" w:cs="Arial"/>
          <w:color w:val="000000"/>
          <w:sz w:val="18"/>
          <w:szCs w:val="18"/>
          <w:lang w:eastAsia="es-BO"/>
        </w:rPr>
      </w:pPr>
    </w:p>
    <w:p w14:paraId="211E3FED" w14:textId="77777777" w:rsidR="000730BF" w:rsidRPr="00151F91" w:rsidRDefault="000730BF" w:rsidP="00DA03F5">
      <w:pPr>
        <w:pStyle w:val="Prrafodelista"/>
        <w:numPr>
          <w:ilvl w:val="0"/>
          <w:numId w:val="68"/>
        </w:numPr>
        <w:tabs>
          <w:tab w:val="left" w:pos="284"/>
          <w:tab w:val="decimal" w:pos="360"/>
        </w:tabs>
        <w:ind w:left="426" w:hanging="284"/>
        <w:contextualSpacing/>
        <w:jc w:val="both"/>
        <w:rPr>
          <w:rFonts w:ascii="Arial" w:hAnsi="Arial" w:cs="Arial"/>
          <w:sz w:val="18"/>
          <w:szCs w:val="18"/>
        </w:rPr>
      </w:pPr>
      <w:r w:rsidRPr="00151F91">
        <w:rPr>
          <w:rFonts w:ascii="Arial" w:hAnsi="Arial" w:cs="Arial"/>
          <w:sz w:val="18"/>
          <w:szCs w:val="18"/>
        </w:rPr>
        <w:t xml:space="preserve">Los proponentes deben presentar en su propuesta, modelos de pólizas, condicionados generales, clausulas adicionales y anexos que se otorgan en caso de adjudicación. El contenido (wording) de dichos modelos, debe corresponder al de uso común en el mercado y estar debidamente registrado en la ASFI (ex Superintendencia de Pensiones Valores y Seguros), ahora A.P.S. Autoridad de Pensiones y Seguros, según R.A. No. 070 de fecha 23 de abril de 1999 </w:t>
      </w:r>
      <w:r w:rsidRPr="00151F91">
        <w:rPr>
          <w:rFonts w:ascii="Arial" w:hAnsi="Arial" w:cs="Arial"/>
          <w:b/>
          <w:sz w:val="18"/>
          <w:szCs w:val="18"/>
        </w:rPr>
        <w:t>(Reglamento de Registro de Pólizas, Anexos y/o Clausulas Adicionales)</w:t>
      </w:r>
      <w:r w:rsidRPr="00151F91">
        <w:rPr>
          <w:rFonts w:ascii="Arial" w:hAnsi="Arial" w:cs="Arial"/>
          <w:sz w:val="18"/>
          <w:szCs w:val="18"/>
        </w:rPr>
        <w:t>, reservándose la entidad convocante el derecho de descalificar la propuesta que contenga cláusulas inadecuadas en su contenido.</w:t>
      </w:r>
    </w:p>
    <w:p w14:paraId="20873B8B" w14:textId="77777777" w:rsidR="000730BF" w:rsidRPr="00151F91" w:rsidRDefault="000730BF" w:rsidP="00DA03F5">
      <w:pPr>
        <w:pStyle w:val="Prrafodelista"/>
        <w:numPr>
          <w:ilvl w:val="0"/>
          <w:numId w:val="68"/>
        </w:numPr>
        <w:ind w:left="426" w:hanging="284"/>
        <w:jc w:val="both"/>
        <w:rPr>
          <w:rFonts w:ascii="Arial" w:hAnsi="Arial" w:cs="Arial"/>
          <w:sz w:val="18"/>
          <w:szCs w:val="18"/>
        </w:rPr>
      </w:pPr>
      <w:r w:rsidRPr="00151F91">
        <w:rPr>
          <w:rFonts w:ascii="Arial" w:hAnsi="Arial" w:cs="Arial"/>
          <w:sz w:val="18"/>
          <w:szCs w:val="18"/>
        </w:rPr>
        <w:t>El método de selección, es el “precio evaluado más bajo”, y en función al cumplimiento de los requisitos de presentación de los documentos de orden legal/administrativo y especificaciones técnicas, establecidos en el presente documento.</w:t>
      </w:r>
    </w:p>
    <w:p w14:paraId="7F04122B" w14:textId="77777777" w:rsidR="000730BF" w:rsidRPr="00151F91" w:rsidRDefault="000730BF" w:rsidP="000730BF">
      <w:pPr>
        <w:pStyle w:val="Prrafodelista"/>
        <w:contextualSpacing/>
        <w:jc w:val="both"/>
        <w:rPr>
          <w:rFonts w:ascii="Arial" w:hAnsi="Arial" w:cs="Arial"/>
          <w:sz w:val="18"/>
          <w:szCs w:val="18"/>
        </w:rPr>
      </w:pPr>
    </w:p>
    <w:tbl>
      <w:tblPr>
        <w:tblW w:w="10065" w:type="dxa"/>
        <w:jc w:val="center"/>
        <w:tblLayout w:type="fixed"/>
        <w:tblCellMar>
          <w:left w:w="70" w:type="dxa"/>
          <w:right w:w="70" w:type="dxa"/>
        </w:tblCellMar>
        <w:tblLook w:val="04A0" w:firstRow="1" w:lastRow="0" w:firstColumn="1" w:lastColumn="0" w:noHBand="0" w:noVBand="1"/>
      </w:tblPr>
      <w:tblGrid>
        <w:gridCol w:w="10065"/>
      </w:tblGrid>
      <w:tr w:rsidR="000730BF" w:rsidRPr="00151F91" w14:paraId="52A72FF0" w14:textId="77777777" w:rsidTr="000730BF">
        <w:trPr>
          <w:trHeight w:val="225"/>
          <w:jc w:val="center"/>
        </w:trPr>
        <w:tc>
          <w:tcPr>
            <w:tcW w:w="10065" w:type="dxa"/>
            <w:shd w:val="clear" w:color="auto" w:fill="auto"/>
            <w:vAlign w:val="center"/>
          </w:tcPr>
          <w:p w14:paraId="5A39F12F" w14:textId="77777777" w:rsidR="000730BF" w:rsidRPr="00151F91" w:rsidRDefault="000730BF" w:rsidP="000730BF">
            <w:pPr>
              <w:pStyle w:val="Sinespaciado"/>
              <w:ind w:firstLine="209"/>
              <w:rPr>
                <w:rFonts w:ascii="Arial" w:hAnsi="Arial" w:cs="Arial"/>
                <w:sz w:val="18"/>
                <w:szCs w:val="18"/>
                <w:lang w:eastAsia="es-BO"/>
              </w:rPr>
            </w:pPr>
            <w:r w:rsidRPr="00151F91">
              <w:rPr>
                <w:rFonts w:ascii="Arial" w:hAnsi="Arial" w:cs="Arial"/>
                <w:b/>
                <w:sz w:val="18"/>
                <w:szCs w:val="18"/>
                <w:highlight w:val="lightGray"/>
                <w:lang w:eastAsia="es-BO"/>
              </w:rPr>
              <w:t>PRIMA TOTAL</w:t>
            </w:r>
            <w:r w:rsidRPr="00151F91">
              <w:rPr>
                <w:rFonts w:ascii="Arial" w:hAnsi="Arial" w:cs="Arial"/>
                <w:sz w:val="18"/>
                <w:szCs w:val="18"/>
                <w:highlight w:val="lightGray"/>
                <w:lang w:eastAsia="es-BO"/>
              </w:rPr>
              <w:t>:</w:t>
            </w:r>
          </w:p>
          <w:p w14:paraId="7BE671C3" w14:textId="77777777" w:rsidR="000730BF" w:rsidRPr="00151F91" w:rsidRDefault="000730BF" w:rsidP="000730BF">
            <w:pPr>
              <w:pStyle w:val="Sinespaciado"/>
              <w:ind w:firstLine="209"/>
              <w:rPr>
                <w:rFonts w:ascii="Arial" w:hAnsi="Arial" w:cs="Arial"/>
                <w:sz w:val="18"/>
                <w:szCs w:val="18"/>
                <w:lang w:eastAsia="es-BO"/>
              </w:rPr>
            </w:pPr>
            <w:r w:rsidRPr="00151F91">
              <w:rPr>
                <w:rFonts w:ascii="Arial" w:hAnsi="Arial" w:cs="Arial"/>
                <w:sz w:val="18"/>
                <w:szCs w:val="18"/>
                <w:lang w:eastAsia="es-BO"/>
              </w:rPr>
              <w:t>EXPRESADA EN BOLIVIANOS</w:t>
            </w:r>
          </w:p>
        </w:tc>
      </w:tr>
      <w:tr w:rsidR="000730BF" w:rsidRPr="00151F91" w14:paraId="16F7BBBC" w14:textId="77777777" w:rsidTr="000730BF">
        <w:trPr>
          <w:trHeight w:val="225"/>
          <w:jc w:val="center"/>
        </w:trPr>
        <w:tc>
          <w:tcPr>
            <w:tcW w:w="10065" w:type="dxa"/>
            <w:shd w:val="clear" w:color="auto" w:fill="auto"/>
            <w:vAlign w:val="center"/>
          </w:tcPr>
          <w:p w14:paraId="72E6EBD1" w14:textId="77777777" w:rsidR="000730BF" w:rsidRPr="00151F91" w:rsidRDefault="000730BF" w:rsidP="000730BF">
            <w:pPr>
              <w:pStyle w:val="Sinespaciado"/>
              <w:ind w:firstLine="209"/>
              <w:rPr>
                <w:rFonts w:ascii="Arial" w:hAnsi="Arial" w:cs="Arial"/>
                <w:b/>
                <w:sz w:val="18"/>
                <w:szCs w:val="18"/>
                <w:lang w:eastAsia="es-BO"/>
              </w:rPr>
            </w:pPr>
          </w:p>
          <w:p w14:paraId="1FF1A4C4" w14:textId="77777777" w:rsidR="000730BF" w:rsidRPr="00151F91" w:rsidRDefault="000730BF" w:rsidP="000730BF">
            <w:pPr>
              <w:pStyle w:val="Sinespaciado"/>
              <w:ind w:firstLine="209"/>
              <w:rPr>
                <w:rFonts w:ascii="Arial" w:hAnsi="Arial" w:cs="Arial"/>
                <w:sz w:val="18"/>
                <w:szCs w:val="18"/>
                <w:lang w:eastAsia="es-BO"/>
              </w:rPr>
            </w:pPr>
            <w:r w:rsidRPr="00151F91">
              <w:rPr>
                <w:rFonts w:ascii="Arial" w:hAnsi="Arial" w:cs="Arial"/>
                <w:b/>
                <w:sz w:val="18"/>
                <w:szCs w:val="18"/>
                <w:highlight w:val="lightGray"/>
                <w:lang w:eastAsia="es-BO"/>
              </w:rPr>
              <w:t>VIGENCIA</w:t>
            </w:r>
            <w:r w:rsidRPr="00151F91">
              <w:rPr>
                <w:rFonts w:ascii="Arial" w:hAnsi="Arial" w:cs="Arial"/>
                <w:sz w:val="18"/>
                <w:szCs w:val="18"/>
                <w:highlight w:val="lightGray"/>
                <w:lang w:eastAsia="es-BO"/>
              </w:rPr>
              <w:t>:</w:t>
            </w:r>
          </w:p>
          <w:p w14:paraId="144AC627" w14:textId="77777777" w:rsidR="000730BF" w:rsidRPr="00151F91" w:rsidRDefault="000730BF" w:rsidP="000730BF">
            <w:pPr>
              <w:tabs>
                <w:tab w:val="left" w:pos="3119"/>
              </w:tabs>
              <w:ind w:left="3402" w:hanging="3402"/>
              <w:jc w:val="both"/>
              <w:rPr>
                <w:rFonts w:ascii="Arial" w:hAnsi="Arial" w:cs="Arial"/>
                <w:sz w:val="18"/>
                <w:szCs w:val="18"/>
              </w:rPr>
            </w:pPr>
            <w:r w:rsidRPr="00151F91">
              <w:rPr>
                <w:rFonts w:ascii="Arial" w:hAnsi="Arial" w:cs="Arial"/>
                <w:sz w:val="18"/>
                <w:szCs w:val="18"/>
                <w:lang w:eastAsia="es-BO"/>
              </w:rPr>
              <w:t xml:space="preserve">    UN AÑO</w:t>
            </w:r>
          </w:p>
          <w:p w14:paraId="13A07C92" w14:textId="77777777" w:rsidR="000730BF" w:rsidRPr="00151F91" w:rsidRDefault="000730BF" w:rsidP="000730BF">
            <w:pPr>
              <w:pStyle w:val="Sinespaciado"/>
              <w:ind w:firstLine="209"/>
              <w:rPr>
                <w:rFonts w:ascii="Arial" w:hAnsi="Arial" w:cs="Arial"/>
                <w:b/>
                <w:sz w:val="18"/>
                <w:szCs w:val="18"/>
                <w:lang w:eastAsia="es-BO"/>
              </w:rPr>
            </w:pPr>
          </w:p>
          <w:p w14:paraId="0ED79B93" w14:textId="77777777" w:rsidR="000730BF" w:rsidRPr="00151F91" w:rsidRDefault="000730BF" w:rsidP="000730BF">
            <w:pPr>
              <w:tabs>
                <w:tab w:val="left" w:pos="3240"/>
                <w:tab w:val="decimal" w:pos="7371"/>
              </w:tabs>
              <w:ind w:left="209"/>
              <w:jc w:val="both"/>
              <w:rPr>
                <w:rFonts w:ascii="Arial" w:hAnsi="Arial" w:cs="Arial"/>
                <w:sz w:val="18"/>
                <w:szCs w:val="18"/>
                <w:lang w:val="es-BO"/>
              </w:rPr>
            </w:pPr>
            <w:r w:rsidRPr="00151F91">
              <w:rPr>
                <w:rFonts w:ascii="Arial" w:hAnsi="Arial" w:cs="Arial"/>
                <w:b/>
                <w:sz w:val="18"/>
                <w:szCs w:val="18"/>
                <w:highlight w:val="lightGray"/>
                <w:lang w:val="es-BO"/>
              </w:rPr>
              <w:t>FORMA DE PAGO</w:t>
            </w:r>
            <w:r w:rsidRPr="00151F91">
              <w:rPr>
                <w:rFonts w:ascii="Arial" w:hAnsi="Arial" w:cs="Arial"/>
                <w:b/>
                <w:sz w:val="18"/>
                <w:szCs w:val="18"/>
                <w:lang w:val="es-BO"/>
              </w:rPr>
              <w:t xml:space="preserve">: </w:t>
            </w:r>
            <w:r w:rsidRPr="00151F91">
              <w:rPr>
                <w:rFonts w:ascii="Arial" w:hAnsi="Arial" w:cs="Arial"/>
                <w:sz w:val="18"/>
                <w:szCs w:val="18"/>
                <w:lang w:val="es-BO"/>
              </w:rPr>
              <w:t>La forma de pago de las Primas será vía SIGEP posterior a la recepción y aceptación de las pólizas y la entrega de las facturas correspondientes.</w:t>
            </w:r>
          </w:p>
          <w:p w14:paraId="0078022A" w14:textId="77777777" w:rsidR="000730BF" w:rsidRPr="00151F91" w:rsidRDefault="000730BF" w:rsidP="000730BF">
            <w:pPr>
              <w:pStyle w:val="Sinespaciado"/>
              <w:ind w:firstLine="209"/>
              <w:rPr>
                <w:rFonts w:ascii="Arial" w:hAnsi="Arial" w:cs="Arial"/>
                <w:sz w:val="18"/>
                <w:szCs w:val="18"/>
                <w:lang w:eastAsia="es-BO"/>
              </w:rPr>
            </w:pPr>
          </w:p>
        </w:tc>
      </w:tr>
    </w:tbl>
    <w:p w14:paraId="38E9D0CC" w14:textId="77777777" w:rsidR="000730BF" w:rsidRPr="00151F91" w:rsidRDefault="000730BF" w:rsidP="000730BF">
      <w:pPr>
        <w:rPr>
          <w:rFonts w:ascii="Arial" w:hAnsi="Arial" w:cs="Arial"/>
        </w:rPr>
      </w:pPr>
    </w:p>
    <w:p w14:paraId="3DE99D90" w14:textId="77777777" w:rsidR="00D7645A" w:rsidRDefault="00D7645A">
      <w:pPr>
        <w:rPr>
          <w:rFonts w:ascii="Arial" w:hAnsi="Arial" w:cs="Arial"/>
          <w:b/>
          <w:sz w:val="18"/>
          <w:szCs w:val="18"/>
          <w:u w:val="single"/>
        </w:rPr>
      </w:pPr>
      <w:r>
        <w:rPr>
          <w:rFonts w:ascii="Arial" w:hAnsi="Arial" w:cs="Arial"/>
          <w:b/>
          <w:sz w:val="18"/>
          <w:szCs w:val="18"/>
          <w:u w:val="single"/>
        </w:rPr>
        <w:br w:type="page"/>
      </w:r>
    </w:p>
    <w:p w14:paraId="6D9FAB43" w14:textId="7F676DBB" w:rsidR="000730BF" w:rsidRPr="00151F91" w:rsidRDefault="000730BF" w:rsidP="000730BF">
      <w:pPr>
        <w:keepNext/>
        <w:jc w:val="center"/>
        <w:outlineLvl w:val="0"/>
        <w:rPr>
          <w:rFonts w:ascii="Arial" w:hAnsi="Arial" w:cs="Arial"/>
          <w:b/>
          <w:sz w:val="18"/>
          <w:szCs w:val="18"/>
          <w:u w:val="single"/>
        </w:rPr>
      </w:pPr>
      <w:r w:rsidRPr="00151F91">
        <w:rPr>
          <w:rFonts w:ascii="Arial" w:hAnsi="Arial" w:cs="Arial"/>
          <w:b/>
          <w:sz w:val="18"/>
          <w:szCs w:val="18"/>
          <w:u w:val="single"/>
        </w:rPr>
        <w:lastRenderedPageBreak/>
        <w:t xml:space="preserve">ESPECIFICACIONES </w:t>
      </w:r>
      <w:r w:rsidR="00D7645A" w:rsidRPr="00151F91">
        <w:rPr>
          <w:rFonts w:ascii="Arial" w:hAnsi="Arial" w:cs="Arial"/>
          <w:b/>
          <w:sz w:val="18"/>
          <w:szCs w:val="18"/>
          <w:u w:val="single"/>
        </w:rPr>
        <w:t>TÉCNICAS</w:t>
      </w:r>
      <w:r w:rsidRPr="00151F91">
        <w:rPr>
          <w:rFonts w:ascii="Arial" w:hAnsi="Arial" w:cs="Arial"/>
          <w:b/>
          <w:sz w:val="18"/>
          <w:szCs w:val="18"/>
          <w:u w:val="single"/>
        </w:rPr>
        <w:t xml:space="preserve"> SEGURO DE TRANSPORTE</w:t>
      </w:r>
    </w:p>
    <w:p w14:paraId="217A0C9F" w14:textId="77777777" w:rsidR="000730BF" w:rsidRPr="00151F91" w:rsidRDefault="000730BF" w:rsidP="000730BF">
      <w:pPr>
        <w:keepNext/>
        <w:jc w:val="center"/>
        <w:outlineLvl w:val="0"/>
        <w:rPr>
          <w:rFonts w:ascii="Arial" w:hAnsi="Arial" w:cs="Arial"/>
          <w:b/>
          <w:sz w:val="18"/>
          <w:szCs w:val="18"/>
        </w:rPr>
      </w:pPr>
    </w:p>
    <w:p w14:paraId="6242FD29" w14:textId="77777777" w:rsidR="000730BF" w:rsidRPr="00151F91" w:rsidRDefault="000730BF" w:rsidP="000730BF">
      <w:pPr>
        <w:rPr>
          <w:rFonts w:ascii="Arial" w:hAnsi="Arial" w:cs="Arial"/>
          <w:sz w:val="18"/>
          <w:szCs w:val="18"/>
        </w:rPr>
      </w:pPr>
    </w:p>
    <w:p w14:paraId="3EF70016" w14:textId="77777777" w:rsidR="000730BF" w:rsidRPr="00151F91" w:rsidRDefault="000730BF" w:rsidP="000730BF">
      <w:pPr>
        <w:tabs>
          <w:tab w:val="left" w:pos="2552"/>
        </w:tabs>
        <w:ind w:left="2835" w:hanging="2835"/>
        <w:jc w:val="both"/>
        <w:rPr>
          <w:rFonts w:ascii="Arial" w:hAnsi="Arial" w:cs="Arial"/>
          <w:sz w:val="18"/>
          <w:szCs w:val="18"/>
        </w:rPr>
      </w:pPr>
      <w:r w:rsidRPr="00151F91">
        <w:rPr>
          <w:rFonts w:ascii="Arial" w:hAnsi="Arial" w:cs="Arial"/>
          <w:b/>
          <w:bCs/>
          <w:sz w:val="18"/>
          <w:szCs w:val="18"/>
        </w:rPr>
        <w:t>ASEGURADO</w:t>
      </w:r>
      <w:r w:rsidRPr="00151F91">
        <w:rPr>
          <w:rFonts w:ascii="Arial" w:hAnsi="Arial" w:cs="Arial"/>
          <w:b/>
          <w:sz w:val="18"/>
          <w:szCs w:val="18"/>
        </w:rPr>
        <w:tab/>
        <w:t>:</w:t>
      </w:r>
      <w:r w:rsidRPr="00151F91">
        <w:rPr>
          <w:rFonts w:ascii="Arial" w:hAnsi="Arial" w:cs="Arial"/>
          <w:b/>
          <w:sz w:val="18"/>
          <w:szCs w:val="18"/>
        </w:rPr>
        <w:tab/>
      </w:r>
      <w:r w:rsidRPr="00151F91">
        <w:rPr>
          <w:rFonts w:ascii="Arial" w:hAnsi="Arial" w:cs="Arial"/>
          <w:sz w:val="18"/>
          <w:szCs w:val="18"/>
        </w:rPr>
        <w:t>AUTORIDAD DE SUPERVISIÓN DEL SISTEMA FINANCIERO</w:t>
      </w:r>
    </w:p>
    <w:p w14:paraId="24CB1EF1" w14:textId="77777777" w:rsidR="000730BF" w:rsidRPr="00151F91" w:rsidRDefault="000730BF" w:rsidP="000730BF">
      <w:pPr>
        <w:tabs>
          <w:tab w:val="left" w:pos="2835"/>
        </w:tabs>
        <w:ind w:left="2835" w:hanging="2835"/>
        <w:jc w:val="both"/>
        <w:rPr>
          <w:rFonts w:ascii="Arial" w:hAnsi="Arial" w:cs="Arial"/>
          <w:b/>
          <w:bCs/>
          <w:sz w:val="18"/>
          <w:szCs w:val="18"/>
        </w:rPr>
      </w:pPr>
      <w:r w:rsidRPr="00151F91">
        <w:rPr>
          <w:rFonts w:ascii="Arial" w:hAnsi="Arial" w:cs="Arial"/>
          <w:b/>
          <w:bCs/>
          <w:sz w:val="18"/>
          <w:szCs w:val="18"/>
        </w:rPr>
        <w:tab/>
      </w:r>
    </w:p>
    <w:p w14:paraId="1F6EB9F3" w14:textId="0EFF78E1" w:rsidR="000730BF" w:rsidRPr="00151F91" w:rsidRDefault="00D7645A" w:rsidP="000730BF">
      <w:pPr>
        <w:tabs>
          <w:tab w:val="left" w:pos="2552"/>
        </w:tabs>
        <w:ind w:left="2835" w:hanging="2835"/>
        <w:rPr>
          <w:rFonts w:ascii="Arial" w:hAnsi="Arial" w:cs="Arial"/>
          <w:sz w:val="18"/>
          <w:szCs w:val="18"/>
        </w:rPr>
      </w:pPr>
      <w:r w:rsidRPr="00151F91">
        <w:rPr>
          <w:rFonts w:ascii="Arial" w:hAnsi="Arial" w:cs="Arial"/>
          <w:b/>
          <w:bCs/>
          <w:sz w:val="18"/>
          <w:szCs w:val="18"/>
        </w:rPr>
        <w:t>DIRECCIÓN</w:t>
      </w:r>
      <w:r w:rsidR="000730BF" w:rsidRPr="00151F91">
        <w:rPr>
          <w:rFonts w:ascii="Arial" w:hAnsi="Arial" w:cs="Arial"/>
          <w:b/>
          <w:bCs/>
          <w:sz w:val="18"/>
          <w:szCs w:val="18"/>
        </w:rPr>
        <w:t xml:space="preserve"> LEGAL</w:t>
      </w:r>
      <w:r w:rsidR="000730BF" w:rsidRPr="00151F91">
        <w:rPr>
          <w:rFonts w:ascii="Arial" w:hAnsi="Arial" w:cs="Arial"/>
          <w:sz w:val="18"/>
          <w:szCs w:val="18"/>
        </w:rPr>
        <w:tab/>
        <w:t>:</w:t>
      </w:r>
      <w:r w:rsidR="000730BF" w:rsidRPr="00151F91">
        <w:rPr>
          <w:rFonts w:ascii="Arial" w:hAnsi="Arial" w:cs="Arial"/>
          <w:sz w:val="18"/>
          <w:szCs w:val="18"/>
        </w:rPr>
        <w:tab/>
        <w:t>PLAZA ISABEL LA CATÓLICA No. 2507</w:t>
      </w:r>
    </w:p>
    <w:p w14:paraId="75E0742B" w14:textId="77777777" w:rsidR="000730BF" w:rsidRPr="00151F91" w:rsidRDefault="000730BF" w:rsidP="000730BF">
      <w:pPr>
        <w:tabs>
          <w:tab w:val="left" w:pos="2552"/>
        </w:tabs>
        <w:ind w:left="2835" w:hanging="2835"/>
        <w:rPr>
          <w:rFonts w:ascii="Arial" w:hAnsi="Arial" w:cs="Arial"/>
          <w:sz w:val="18"/>
          <w:szCs w:val="18"/>
        </w:rPr>
      </w:pPr>
    </w:p>
    <w:p w14:paraId="3ED58E1B" w14:textId="7683FB6D" w:rsidR="000730BF" w:rsidRPr="00151F91" w:rsidRDefault="000730BF" w:rsidP="000730BF">
      <w:pPr>
        <w:tabs>
          <w:tab w:val="left" w:pos="2835"/>
        </w:tabs>
        <w:ind w:left="2835" w:hanging="2835"/>
        <w:jc w:val="both"/>
        <w:rPr>
          <w:rFonts w:ascii="Arial" w:hAnsi="Arial" w:cs="Arial"/>
          <w:sz w:val="18"/>
          <w:szCs w:val="18"/>
        </w:rPr>
      </w:pPr>
      <w:r w:rsidRPr="00151F91">
        <w:rPr>
          <w:rFonts w:ascii="Arial" w:hAnsi="Arial" w:cs="Arial"/>
          <w:b/>
          <w:bCs/>
          <w:sz w:val="18"/>
          <w:szCs w:val="18"/>
        </w:rPr>
        <w:t xml:space="preserve">ACTIVIDAD DEL </w:t>
      </w:r>
      <w:r w:rsidR="007770DA" w:rsidRPr="00151F91">
        <w:rPr>
          <w:rFonts w:ascii="Arial" w:hAnsi="Arial" w:cs="Arial"/>
          <w:b/>
          <w:bCs/>
          <w:sz w:val="18"/>
          <w:szCs w:val="18"/>
        </w:rPr>
        <w:t>ASEGURADO:</w:t>
      </w:r>
      <w:r w:rsidRPr="00151F91">
        <w:rPr>
          <w:rFonts w:ascii="Arial" w:hAnsi="Arial" w:cs="Arial"/>
          <w:sz w:val="18"/>
          <w:szCs w:val="18"/>
        </w:rPr>
        <w:tab/>
        <w:t>Regular, supervisar y controlar el sistema financiero, velando por su estabilidad, solvencia, eficiencia y transparencia, precautelando el ahorro y su inversión que es de interés público, en el marco de los principios constitucionales del Estado Plurinacional de Bolivia.</w:t>
      </w:r>
    </w:p>
    <w:p w14:paraId="21B97EA6" w14:textId="77777777" w:rsidR="000730BF" w:rsidRPr="00151F91" w:rsidRDefault="000730BF" w:rsidP="000730BF">
      <w:pPr>
        <w:tabs>
          <w:tab w:val="left" w:pos="2552"/>
        </w:tabs>
        <w:rPr>
          <w:rFonts w:ascii="Arial" w:hAnsi="Arial" w:cs="Arial"/>
          <w:sz w:val="18"/>
          <w:szCs w:val="18"/>
        </w:rPr>
      </w:pPr>
    </w:p>
    <w:p w14:paraId="643C5BCD" w14:textId="77777777" w:rsidR="000730BF" w:rsidRPr="00151F91" w:rsidRDefault="000730BF" w:rsidP="000730BF">
      <w:pPr>
        <w:tabs>
          <w:tab w:val="left" w:pos="2552"/>
        </w:tabs>
        <w:ind w:left="2835" w:hanging="2835"/>
        <w:rPr>
          <w:rFonts w:ascii="Arial" w:hAnsi="Arial" w:cs="Arial"/>
          <w:b/>
          <w:bCs/>
          <w:sz w:val="18"/>
          <w:szCs w:val="18"/>
        </w:rPr>
      </w:pPr>
      <w:r w:rsidRPr="00151F91">
        <w:rPr>
          <w:rFonts w:ascii="Arial" w:hAnsi="Arial" w:cs="Arial"/>
          <w:b/>
          <w:bCs/>
          <w:sz w:val="18"/>
          <w:szCs w:val="18"/>
        </w:rPr>
        <w:t>RIESGO</w:t>
      </w:r>
      <w:r w:rsidRPr="00151F91">
        <w:rPr>
          <w:rFonts w:ascii="Arial" w:hAnsi="Arial" w:cs="Arial"/>
          <w:b/>
          <w:bCs/>
          <w:sz w:val="18"/>
          <w:szCs w:val="18"/>
        </w:rPr>
        <w:tab/>
        <w:t>:</w:t>
      </w:r>
      <w:r w:rsidRPr="00151F91">
        <w:rPr>
          <w:rFonts w:ascii="Arial" w:hAnsi="Arial" w:cs="Arial"/>
          <w:b/>
          <w:bCs/>
          <w:sz w:val="18"/>
          <w:szCs w:val="18"/>
        </w:rPr>
        <w:tab/>
        <w:t>TRANSPORTE</w:t>
      </w:r>
    </w:p>
    <w:p w14:paraId="7A9ABBD5" w14:textId="77777777" w:rsidR="000730BF" w:rsidRPr="00151F91" w:rsidRDefault="000730BF" w:rsidP="000730BF">
      <w:pPr>
        <w:tabs>
          <w:tab w:val="left" w:pos="2552"/>
        </w:tabs>
        <w:ind w:left="2835" w:hanging="2835"/>
        <w:rPr>
          <w:rFonts w:ascii="Arial" w:hAnsi="Arial" w:cs="Arial"/>
          <w:b/>
          <w:bCs/>
          <w:sz w:val="18"/>
          <w:szCs w:val="18"/>
        </w:rPr>
      </w:pPr>
    </w:p>
    <w:p w14:paraId="1D24DDF5" w14:textId="77777777" w:rsidR="000730BF" w:rsidRPr="00151F91" w:rsidRDefault="000730BF" w:rsidP="000730BF">
      <w:pPr>
        <w:tabs>
          <w:tab w:val="left" w:pos="2552"/>
        </w:tabs>
        <w:ind w:left="2835" w:hanging="2835"/>
        <w:rPr>
          <w:rFonts w:ascii="Arial" w:hAnsi="Arial" w:cs="Arial"/>
          <w:sz w:val="18"/>
          <w:szCs w:val="18"/>
        </w:rPr>
      </w:pPr>
      <w:r w:rsidRPr="00151F91">
        <w:rPr>
          <w:rFonts w:ascii="Arial" w:hAnsi="Arial" w:cs="Arial"/>
          <w:b/>
          <w:bCs/>
          <w:sz w:val="18"/>
          <w:szCs w:val="18"/>
        </w:rPr>
        <w:t>TIPO DE PÓLIZA</w:t>
      </w:r>
      <w:r w:rsidRPr="00151F91">
        <w:rPr>
          <w:rFonts w:ascii="Arial" w:hAnsi="Arial" w:cs="Arial"/>
          <w:sz w:val="18"/>
          <w:szCs w:val="18"/>
        </w:rPr>
        <w:tab/>
        <w:t>:</w:t>
      </w:r>
      <w:r w:rsidRPr="00151F91">
        <w:rPr>
          <w:rFonts w:ascii="Arial" w:hAnsi="Arial" w:cs="Arial"/>
          <w:sz w:val="18"/>
          <w:szCs w:val="18"/>
        </w:rPr>
        <w:tab/>
        <w:t>Flat</w:t>
      </w:r>
    </w:p>
    <w:p w14:paraId="2A63B1FC" w14:textId="77777777" w:rsidR="000730BF" w:rsidRPr="00151F91" w:rsidRDefault="000730BF" w:rsidP="000730BF">
      <w:pPr>
        <w:tabs>
          <w:tab w:val="left" w:pos="2552"/>
        </w:tabs>
        <w:rPr>
          <w:rFonts w:ascii="Arial" w:hAnsi="Arial" w:cs="Arial"/>
          <w:b/>
          <w:bCs/>
          <w:sz w:val="18"/>
          <w:szCs w:val="18"/>
        </w:rPr>
      </w:pPr>
    </w:p>
    <w:p w14:paraId="4DAFC9F1" w14:textId="77777777" w:rsidR="000730BF" w:rsidRPr="00151F91" w:rsidRDefault="000730BF" w:rsidP="000730BF">
      <w:pPr>
        <w:ind w:left="2835" w:hanging="2835"/>
        <w:jc w:val="both"/>
        <w:rPr>
          <w:rFonts w:ascii="Arial" w:hAnsi="Arial" w:cs="Arial"/>
          <w:sz w:val="18"/>
          <w:szCs w:val="18"/>
        </w:rPr>
      </w:pPr>
      <w:r w:rsidRPr="00151F91">
        <w:rPr>
          <w:rFonts w:ascii="Arial" w:hAnsi="Arial" w:cs="Arial"/>
          <w:b/>
          <w:bCs/>
          <w:sz w:val="18"/>
          <w:szCs w:val="18"/>
        </w:rPr>
        <w:t>MATERIA DEL SEGURO:</w:t>
      </w:r>
      <w:r w:rsidRPr="00151F91">
        <w:rPr>
          <w:rFonts w:ascii="Arial" w:hAnsi="Arial" w:cs="Arial"/>
          <w:sz w:val="18"/>
          <w:szCs w:val="18"/>
        </w:rPr>
        <w:tab/>
        <w:t>Equipos en general, muebles y enseres</w:t>
      </w:r>
    </w:p>
    <w:p w14:paraId="6BE301A2" w14:textId="77777777" w:rsidR="000730BF" w:rsidRPr="00151F91" w:rsidRDefault="000730BF" w:rsidP="000730BF">
      <w:pPr>
        <w:tabs>
          <w:tab w:val="left" w:pos="2552"/>
        </w:tabs>
        <w:jc w:val="both"/>
        <w:rPr>
          <w:rFonts w:ascii="Arial" w:hAnsi="Arial" w:cs="Arial"/>
          <w:sz w:val="18"/>
          <w:szCs w:val="18"/>
        </w:rPr>
      </w:pPr>
    </w:p>
    <w:p w14:paraId="7EC290F2" w14:textId="77777777" w:rsidR="000730BF" w:rsidRPr="00151F91" w:rsidRDefault="000730BF" w:rsidP="000730BF">
      <w:pPr>
        <w:tabs>
          <w:tab w:val="left" w:pos="2552"/>
        </w:tabs>
        <w:jc w:val="both"/>
        <w:rPr>
          <w:rFonts w:ascii="Arial" w:hAnsi="Arial" w:cs="Arial"/>
          <w:b/>
          <w:bCs/>
          <w:sz w:val="18"/>
          <w:szCs w:val="18"/>
        </w:rPr>
      </w:pPr>
      <w:r w:rsidRPr="00151F91">
        <w:rPr>
          <w:rFonts w:ascii="Arial" w:hAnsi="Arial" w:cs="Arial"/>
          <w:b/>
          <w:bCs/>
          <w:sz w:val="18"/>
          <w:szCs w:val="18"/>
        </w:rPr>
        <w:t>FLUJO ESTIMADO ANUAL</w:t>
      </w:r>
      <w:r w:rsidRPr="00151F91">
        <w:rPr>
          <w:rFonts w:ascii="Arial" w:hAnsi="Arial" w:cs="Arial"/>
          <w:sz w:val="18"/>
          <w:szCs w:val="18"/>
        </w:rPr>
        <w:t xml:space="preserve"> </w:t>
      </w:r>
      <w:r w:rsidRPr="00151F91">
        <w:rPr>
          <w:rFonts w:ascii="Arial" w:hAnsi="Arial" w:cs="Arial"/>
          <w:sz w:val="18"/>
          <w:szCs w:val="18"/>
        </w:rPr>
        <w:tab/>
        <w:t>:</w:t>
      </w:r>
      <w:r w:rsidRPr="00151F91">
        <w:rPr>
          <w:rFonts w:ascii="Arial" w:hAnsi="Arial" w:cs="Arial"/>
          <w:sz w:val="18"/>
          <w:szCs w:val="18"/>
        </w:rPr>
        <w:tab/>
      </w:r>
      <w:r w:rsidRPr="00151F91">
        <w:rPr>
          <w:rFonts w:ascii="Arial" w:hAnsi="Arial" w:cs="Arial"/>
          <w:sz w:val="18"/>
          <w:szCs w:val="18"/>
          <w:lang w:eastAsia="es-ES_tradnl"/>
        </w:rPr>
        <w:t>Bs.      1.400.000.-</w:t>
      </w:r>
    </w:p>
    <w:p w14:paraId="093F7FBD" w14:textId="77777777" w:rsidR="000730BF" w:rsidRPr="00151F91" w:rsidRDefault="000730BF" w:rsidP="000730BF">
      <w:pPr>
        <w:tabs>
          <w:tab w:val="left" w:pos="2552"/>
        </w:tabs>
        <w:jc w:val="both"/>
        <w:rPr>
          <w:rFonts w:ascii="Arial" w:hAnsi="Arial" w:cs="Arial"/>
          <w:sz w:val="18"/>
          <w:szCs w:val="18"/>
        </w:rPr>
      </w:pPr>
    </w:p>
    <w:p w14:paraId="641437D2" w14:textId="09498EC4" w:rsidR="000730BF" w:rsidRPr="00151F91" w:rsidRDefault="000730BF" w:rsidP="000730BF">
      <w:pPr>
        <w:tabs>
          <w:tab w:val="left" w:pos="2552"/>
        </w:tabs>
        <w:jc w:val="both"/>
        <w:rPr>
          <w:rFonts w:ascii="Arial" w:hAnsi="Arial" w:cs="Arial"/>
          <w:b/>
          <w:bCs/>
          <w:sz w:val="18"/>
          <w:szCs w:val="18"/>
        </w:rPr>
      </w:pPr>
      <w:r w:rsidRPr="00151F91">
        <w:rPr>
          <w:rFonts w:ascii="Arial" w:hAnsi="Arial" w:cs="Arial"/>
          <w:b/>
          <w:bCs/>
          <w:sz w:val="18"/>
          <w:szCs w:val="18"/>
        </w:rPr>
        <w:t xml:space="preserve">LIMITE </w:t>
      </w:r>
      <w:r w:rsidR="00D7645A" w:rsidRPr="00151F91">
        <w:rPr>
          <w:rFonts w:ascii="Arial" w:hAnsi="Arial" w:cs="Arial"/>
          <w:b/>
          <w:bCs/>
          <w:sz w:val="18"/>
          <w:szCs w:val="18"/>
        </w:rPr>
        <w:t>MÁXIMO</w:t>
      </w:r>
      <w:r w:rsidRPr="00151F91">
        <w:rPr>
          <w:rFonts w:ascii="Arial" w:hAnsi="Arial" w:cs="Arial"/>
          <w:b/>
          <w:bCs/>
          <w:sz w:val="18"/>
          <w:szCs w:val="18"/>
        </w:rPr>
        <w:t xml:space="preserve"> POR</w:t>
      </w:r>
    </w:p>
    <w:p w14:paraId="76AE5C09" w14:textId="77777777" w:rsidR="000730BF" w:rsidRPr="00151F91" w:rsidRDefault="000730BF" w:rsidP="000730BF">
      <w:pPr>
        <w:tabs>
          <w:tab w:val="left" w:pos="2552"/>
        </w:tabs>
        <w:jc w:val="both"/>
        <w:rPr>
          <w:rFonts w:ascii="Arial" w:hAnsi="Arial" w:cs="Arial"/>
          <w:b/>
          <w:bCs/>
          <w:sz w:val="18"/>
          <w:szCs w:val="18"/>
        </w:rPr>
      </w:pPr>
      <w:r w:rsidRPr="00151F91">
        <w:rPr>
          <w:rFonts w:ascii="Arial" w:hAnsi="Arial" w:cs="Arial"/>
          <w:b/>
          <w:bCs/>
          <w:sz w:val="18"/>
          <w:szCs w:val="18"/>
        </w:rPr>
        <w:t>EMBARQUE</w:t>
      </w:r>
      <w:r w:rsidRPr="00151F91">
        <w:rPr>
          <w:rFonts w:ascii="Arial" w:hAnsi="Arial" w:cs="Arial"/>
          <w:sz w:val="18"/>
          <w:szCs w:val="18"/>
        </w:rPr>
        <w:tab/>
        <w:t>:</w:t>
      </w:r>
      <w:r w:rsidRPr="00151F91">
        <w:rPr>
          <w:rFonts w:ascii="Arial" w:hAnsi="Arial" w:cs="Arial"/>
          <w:sz w:val="18"/>
          <w:szCs w:val="18"/>
        </w:rPr>
        <w:tab/>
      </w:r>
      <w:r w:rsidRPr="00151F91">
        <w:rPr>
          <w:rFonts w:ascii="Arial" w:hAnsi="Arial" w:cs="Arial"/>
          <w:sz w:val="18"/>
          <w:szCs w:val="18"/>
          <w:lang w:eastAsia="es-ES_tradnl"/>
        </w:rPr>
        <w:t>Bs.         200.000.-</w:t>
      </w:r>
    </w:p>
    <w:p w14:paraId="1A0DC2ED" w14:textId="77777777" w:rsidR="000730BF" w:rsidRPr="00151F91" w:rsidRDefault="000730BF" w:rsidP="000730BF">
      <w:pPr>
        <w:tabs>
          <w:tab w:val="left" w:pos="2552"/>
        </w:tabs>
        <w:jc w:val="both"/>
        <w:rPr>
          <w:rFonts w:ascii="Arial" w:hAnsi="Arial" w:cs="Arial"/>
          <w:sz w:val="18"/>
          <w:szCs w:val="18"/>
        </w:rPr>
      </w:pPr>
    </w:p>
    <w:p w14:paraId="1CFBC91A" w14:textId="77777777" w:rsidR="000730BF" w:rsidRPr="00151F91" w:rsidRDefault="000730BF" w:rsidP="000730BF">
      <w:pPr>
        <w:tabs>
          <w:tab w:val="left" w:pos="2550"/>
        </w:tabs>
        <w:ind w:left="2835" w:hanging="2835"/>
        <w:jc w:val="both"/>
        <w:rPr>
          <w:rFonts w:ascii="Arial" w:hAnsi="Arial" w:cs="Arial"/>
          <w:sz w:val="18"/>
          <w:szCs w:val="18"/>
        </w:rPr>
      </w:pPr>
      <w:r w:rsidRPr="00151F91">
        <w:rPr>
          <w:rFonts w:ascii="Arial" w:hAnsi="Arial" w:cs="Arial"/>
          <w:b/>
          <w:bCs/>
          <w:sz w:val="18"/>
          <w:szCs w:val="18"/>
        </w:rPr>
        <w:t xml:space="preserve">COBERTURAS </w:t>
      </w:r>
      <w:r w:rsidRPr="00151F91">
        <w:rPr>
          <w:rFonts w:ascii="Arial" w:hAnsi="Arial" w:cs="Arial"/>
          <w:sz w:val="18"/>
          <w:szCs w:val="18"/>
        </w:rPr>
        <w:tab/>
        <w:t>:</w:t>
      </w:r>
      <w:r w:rsidRPr="00151F91">
        <w:rPr>
          <w:rFonts w:ascii="Arial" w:hAnsi="Arial" w:cs="Arial"/>
          <w:sz w:val="18"/>
          <w:szCs w:val="18"/>
        </w:rPr>
        <w:tab/>
        <w:t xml:space="preserve">Todo riesgo </w:t>
      </w:r>
      <w:r w:rsidRPr="00151F91">
        <w:rPr>
          <w:rFonts w:ascii="Arial" w:hAnsi="Arial" w:cs="Arial"/>
          <w:spacing w:val="-3"/>
          <w:sz w:val="18"/>
          <w:szCs w:val="18"/>
        </w:rPr>
        <w:t xml:space="preserve">Cláusula “A” del Instituto de Londres para cargamentos, incluyendo: Terrorismo y </w:t>
      </w:r>
      <w:r w:rsidRPr="00151F91">
        <w:rPr>
          <w:rFonts w:ascii="Arial" w:hAnsi="Arial" w:cs="Arial"/>
          <w:sz w:val="18"/>
          <w:szCs w:val="18"/>
          <w:lang w:eastAsia="es-BO"/>
        </w:rPr>
        <w:t>Riesgos Políticos en General como ser: huelgas, motines, conmoción civil, daño malicioso, vandalismo, pillaje, tumultos populares, sabotaje, paros, bloqueos y/o cualquier otro tipo de disturbios sociales y/o políticos.</w:t>
      </w:r>
    </w:p>
    <w:p w14:paraId="025EBD78" w14:textId="77777777" w:rsidR="000730BF" w:rsidRPr="00151F91" w:rsidRDefault="000730BF" w:rsidP="000730BF">
      <w:pPr>
        <w:tabs>
          <w:tab w:val="left" w:pos="2552"/>
        </w:tabs>
        <w:jc w:val="both"/>
        <w:rPr>
          <w:rFonts w:ascii="Arial" w:hAnsi="Arial" w:cs="Arial"/>
          <w:b/>
          <w:bCs/>
          <w:sz w:val="18"/>
          <w:szCs w:val="18"/>
        </w:rPr>
      </w:pPr>
    </w:p>
    <w:p w14:paraId="079761F7" w14:textId="18492CC0" w:rsidR="000730BF" w:rsidRPr="00151F91" w:rsidRDefault="00D7645A" w:rsidP="000730BF">
      <w:pPr>
        <w:tabs>
          <w:tab w:val="left" w:pos="2552"/>
        </w:tabs>
        <w:jc w:val="both"/>
        <w:rPr>
          <w:rFonts w:ascii="Arial" w:hAnsi="Arial" w:cs="Arial"/>
          <w:b/>
          <w:bCs/>
          <w:sz w:val="18"/>
          <w:szCs w:val="18"/>
        </w:rPr>
      </w:pPr>
      <w:r w:rsidRPr="00151F91">
        <w:rPr>
          <w:rFonts w:ascii="Arial" w:hAnsi="Arial" w:cs="Arial"/>
          <w:b/>
          <w:bCs/>
          <w:sz w:val="18"/>
          <w:szCs w:val="18"/>
        </w:rPr>
        <w:t>TRAVESÍA</w:t>
      </w:r>
      <w:r w:rsidR="000730BF" w:rsidRPr="00151F91">
        <w:rPr>
          <w:rFonts w:ascii="Arial" w:hAnsi="Arial" w:cs="Arial"/>
          <w:b/>
          <w:bCs/>
          <w:sz w:val="18"/>
          <w:szCs w:val="18"/>
        </w:rPr>
        <w:tab/>
        <w:t>:</w:t>
      </w:r>
      <w:r w:rsidR="000730BF" w:rsidRPr="00151F91">
        <w:rPr>
          <w:rFonts w:ascii="Arial" w:hAnsi="Arial" w:cs="Arial"/>
          <w:b/>
          <w:bCs/>
          <w:sz w:val="18"/>
          <w:szCs w:val="18"/>
        </w:rPr>
        <w:tab/>
        <w:t>Entre oficinas y/o depósitos del asegurado a nivel nacional</w:t>
      </w:r>
    </w:p>
    <w:p w14:paraId="5595EB24" w14:textId="77777777" w:rsidR="000730BF" w:rsidRPr="00151F91" w:rsidRDefault="000730BF" w:rsidP="000730BF">
      <w:pPr>
        <w:tabs>
          <w:tab w:val="left" w:pos="2552"/>
        </w:tabs>
        <w:ind w:left="2835" w:hanging="2835"/>
        <w:jc w:val="both"/>
        <w:rPr>
          <w:rFonts w:ascii="Arial" w:hAnsi="Arial" w:cs="Arial"/>
          <w:b/>
          <w:bCs/>
          <w:sz w:val="18"/>
          <w:szCs w:val="18"/>
        </w:rPr>
      </w:pPr>
    </w:p>
    <w:p w14:paraId="736AAD91" w14:textId="77777777" w:rsidR="000730BF" w:rsidRPr="00151F91" w:rsidRDefault="000730BF" w:rsidP="000730BF">
      <w:pPr>
        <w:tabs>
          <w:tab w:val="left" w:pos="2552"/>
        </w:tabs>
        <w:ind w:left="2835" w:hanging="2835"/>
        <w:jc w:val="both"/>
        <w:rPr>
          <w:rFonts w:ascii="Arial" w:hAnsi="Arial" w:cs="Arial"/>
          <w:b/>
          <w:bCs/>
          <w:sz w:val="18"/>
          <w:szCs w:val="18"/>
        </w:rPr>
      </w:pPr>
      <w:r w:rsidRPr="00151F91">
        <w:rPr>
          <w:rFonts w:ascii="Arial" w:hAnsi="Arial" w:cs="Arial"/>
          <w:b/>
          <w:bCs/>
          <w:sz w:val="18"/>
          <w:szCs w:val="18"/>
        </w:rPr>
        <w:t>MEDIO DE</w:t>
      </w:r>
    </w:p>
    <w:p w14:paraId="5E917B00" w14:textId="77777777" w:rsidR="000730BF" w:rsidRPr="00151F91" w:rsidRDefault="000730BF" w:rsidP="000730BF">
      <w:pPr>
        <w:tabs>
          <w:tab w:val="left" w:pos="2552"/>
        </w:tabs>
        <w:ind w:left="2835" w:hanging="2835"/>
        <w:jc w:val="both"/>
        <w:rPr>
          <w:rFonts w:ascii="Arial" w:hAnsi="Arial" w:cs="Arial"/>
          <w:sz w:val="18"/>
          <w:szCs w:val="18"/>
        </w:rPr>
      </w:pPr>
      <w:r w:rsidRPr="00151F91">
        <w:rPr>
          <w:rFonts w:ascii="Arial" w:hAnsi="Arial" w:cs="Arial"/>
          <w:b/>
          <w:bCs/>
          <w:sz w:val="18"/>
          <w:szCs w:val="18"/>
        </w:rPr>
        <w:t>TRANSPORTE</w:t>
      </w:r>
      <w:r w:rsidRPr="00151F91">
        <w:rPr>
          <w:rFonts w:ascii="Arial" w:hAnsi="Arial" w:cs="Arial"/>
          <w:sz w:val="18"/>
          <w:szCs w:val="18"/>
        </w:rPr>
        <w:tab/>
        <w:t>:</w:t>
      </w:r>
      <w:r w:rsidRPr="00151F91">
        <w:rPr>
          <w:rFonts w:ascii="Arial" w:hAnsi="Arial" w:cs="Arial"/>
          <w:sz w:val="18"/>
          <w:szCs w:val="18"/>
        </w:rPr>
        <w:tab/>
        <w:t xml:space="preserve"> A pie, terrestre, aéreo y/o fluvial, en vehículos propios y/o alquilados</w:t>
      </w:r>
    </w:p>
    <w:p w14:paraId="0E289B6D" w14:textId="77777777" w:rsidR="000730BF" w:rsidRPr="00151F91" w:rsidRDefault="000730BF" w:rsidP="000730BF">
      <w:pPr>
        <w:tabs>
          <w:tab w:val="left" w:pos="2552"/>
        </w:tabs>
        <w:ind w:left="2550"/>
        <w:jc w:val="both"/>
        <w:rPr>
          <w:rFonts w:ascii="Arial" w:hAnsi="Arial" w:cs="Arial"/>
          <w:b/>
          <w:bCs/>
          <w:sz w:val="18"/>
          <w:szCs w:val="18"/>
        </w:rPr>
      </w:pPr>
    </w:p>
    <w:p w14:paraId="46DF51B4" w14:textId="77777777" w:rsidR="000730BF" w:rsidRPr="00151F91" w:rsidRDefault="000730BF" w:rsidP="000730BF">
      <w:pPr>
        <w:autoSpaceDE w:val="0"/>
        <w:autoSpaceDN w:val="0"/>
        <w:adjustRightInd w:val="0"/>
        <w:spacing w:before="10"/>
        <w:rPr>
          <w:rFonts w:ascii="Arial" w:hAnsi="Arial" w:cs="Arial"/>
          <w:sz w:val="18"/>
          <w:szCs w:val="18"/>
          <w:lang w:eastAsia="es-ES_tradnl"/>
        </w:rPr>
      </w:pPr>
      <w:r w:rsidRPr="00151F91">
        <w:rPr>
          <w:rFonts w:ascii="Arial" w:hAnsi="Arial" w:cs="Arial"/>
          <w:b/>
          <w:bCs/>
          <w:sz w:val="18"/>
          <w:szCs w:val="18"/>
          <w:lang w:eastAsia="es-ES_tradnl"/>
        </w:rPr>
        <w:t>FRANQUICIAS DEDUCIBLES:</w:t>
      </w:r>
      <w:r w:rsidRPr="00151F91">
        <w:rPr>
          <w:rFonts w:ascii="Arial" w:hAnsi="Arial" w:cs="Arial"/>
          <w:sz w:val="18"/>
          <w:szCs w:val="18"/>
          <w:lang w:eastAsia="es-ES_tradnl"/>
        </w:rPr>
        <w:tab/>
        <w:t>Sin franquicias</w:t>
      </w:r>
    </w:p>
    <w:p w14:paraId="57029216" w14:textId="1DDB906A" w:rsidR="000730BF" w:rsidRPr="00151F91" w:rsidRDefault="000730BF" w:rsidP="000730BF">
      <w:pPr>
        <w:tabs>
          <w:tab w:val="left" w:pos="2552"/>
        </w:tabs>
        <w:jc w:val="both"/>
        <w:rPr>
          <w:rFonts w:ascii="Arial" w:hAnsi="Arial" w:cs="Arial"/>
          <w:sz w:val="18"/>
          <w:szCs w:val="18"/>
        </w:rPr>
      </w:pPr>
    </w:p>
    <w:tbl>
      <w:tblPr>
        <w:tblW w:w="9995" w:type="dxa"/>
        <w:tblInd w:w="-72" w:type="dxa"/>
        <w:tblLayout w:type="fixed"/>
        <w:tblCellMar>
          <w:left w:w="70" w:type="dxa"/>
          <w:right w:w="70" w:type="dxa"/>
        </w:tblCellMar>
        <w:tblLook w:val="04A0" w:firstRow="1" w:lastRow="0" w:firstColumn="1" w:lastColumn="0" w:noHBand="0" w:noVBand="1"/>
      </w:tblPr>
      <w:tblGrid>
        <w:gridCol w:w="125"/>
        <w:gridCol w:w="167"/>
        <w:gridCol w:w="9703"/>
      </w:tblGrid>
      <w:tr w:rsidR="000730BF" w:rsidRPr="00151F91" w14:paraId="26EC22B8" w14:textId="77777777" w:rsidTr="00D7645A">
        <w:trPr>
          <w:gridBefore w:val="1"/>
          <w:wBefore w:w="125" w:type="dxa"/>
          <w:trHeight w:val="435"/>
        </w:trPr>
        <w:tc>
          <w:tcPr>
            <w:tcW w:w="167" w:type="dxa"/>
            <w:tcBorders>
              <w:top w:val="nil"/>
              <w:left w:val="nil"/>
              <w:bottom w:val="nil"/>
              <w:right w:val="nil"/>
            </w:tcBorders>
            <w:shd w:val="clear" w:color="auto" w:fill="auto"/>
            <w:noWrap/>
            <w:vAlign w:val="center"/>
            <w:hideMark/>
          </w:tcPr>
          <w:p w14:paraId="18AB2ABE" w14:textId="77777777" w:rsidR="000730BF" w:rsidRPr="00151F91" w:rsidRDefault="000730BF" w:rsidP="000730BF">
            <w:pPr>
              <w:contextualSpacing/>
              <w:rPr>
                <w:rFonts w:ascii="Arial" w:hAnsi="Arial" w:cs="Arial"/>
                <w:color w:val="000000"/>
                <w:sz w:val="18"/>
                <w:szCs w:val="18"/>
              </w:rPr>
            </w:pPr>
          </w:p>
        </w:tc>
        <w:tc>
          <w:tcPr>
            <w:tcW w:w="9703" w:type="dxa"/>
            <w:tcBorders>
              <w:top w:val="single" w:sz="8" w:space="0" w:color="auto"/>
              <w:left w:val="single" w:sz="4" w:space="0" w:color="auto"/>
              <w:bottom w:val="single" w:sz="4" w:space="0" w:color="auto"/>
              <w:right w:val="single" w:sz="4" w:space="0" w:color="auto"/>
            </w:tcBorders>
            <w:shd w:val="clear" w:color="auto" w:fill="44546A"/>
            <w:noWrap/>
            <w:vAlign w:val="center"/>
            <w:hideMark/>
          </w:tcPr>
          <w:p w14:paraId="7993673A" w14:textId="77777777" w:rsidR="000730BF" w:rsidRPr="00151F91" w:rsidRDefault="000730BF" w:rsidP="000730BF">
            <w:pPr>
              <w:contextualSpacing/>
              <w:rPr>
                <w:rFonts w:ascii="Arial" w:hAnsi="Arial" w:cs="Arial"/>
                <w:b/>
                <w:bCs/>
                <w:color w:val="FFFFFF"/>
                <w:sz w:val="18"/>
                <w:szCs w:val="18"/>
              </w:rPr>
            </w:pPr>
            <w:r w:rsidRPr="00151F91">
              <w:rPr>
                <w:rFonts w:ascii="Arial" w:hAnsi="Arial" w:cs="Arial"/>
                <w:b/>
                <w:bCs/>
                <w:color w:val="FFFFFF"/>
                <w:sz w:val="18"/>
                <w:szCs w:val="18"/>
              </w:rPr>
              <w:t>CLAUSULAS ADICIONALES</w:t>
            </w:r>
          </w:p>
        </w:tc>
      </w:tr>
      <w:tr w:rsidR="000730BF" w:rsidRPr="00151F91" w14:paraId="37FAE04E" w14:textId="77777777" w:rsidTr="00D7645A">
        <w:trPr>
          <w:trHeight w:val="315"/>
        </w:trPr>
        <w:tc>
          <w:tcPr>
            <w:tcW w:w="9995" w:type="dxa"/>
            <w:gridSpan w:val="3"/>
            <w:shd w:val="clear" w:color="auto" w:fill="auto"/>
            <w:vAlign w:val="center"/>
            <w:hideMark/>
          </w:tcPr>
          <w:p w14:paraId="4BFCB00E" w14:textId="77777777" w:rsidR="000730BF" w:rsidRPr="00151F91" w:rsidRDefault="000730BF" w:rsidP="00DA03F5">
            <w:pPr>
              <w:numPr>
                <w:ilvl w:val="0"/>
                <w:numId w:val="69"/>
              </w:numPr>
              <w:ind w:left="0" w:firstLine="142"/>
              <w:contextualSpacing/>
              <w:rPr>
                <w:rFonts w:ascii="Arial" w:hAnsi="Arial" w:cs="Arial"/>
                <w:sz w:val="18"/>
                <w:szCs w:val="18"/>
                <w:lang w:eastAsia="es-BO"/>
              </w:rPr>
            </w:pPr>
            <w:r w:rsidRPr="00151F91">
              <w:rPr>
                <w:rFonts w:ascii="Arial" w:hAnsi="Arial" w:cs="Arial"/>
                <w:sz w:val="18"/>
                <w:szCs w:val="18"/>
                <w:lang w:eastAsia="es-BO"/>
              </w:rPr>
              <w:t>Adelanto del 50% en caso de siniestro</w:t>
            </w:r>
          </w:p>
        </w:tc>
      </w:tr>
      <w:tr w:rsidR="000730BF" w:rsidRPr="00151F91" w14:paraId="5F8C37C8" w14:textId="77777777" w:rsidTr="00D7645A">
        <w:trPr>
          <w:trHeight w:val="383"/>
        </w:trPr>
        <w:tc>
          <w:tcPr>
            <w:tcW w:w="9995" w:type="dxa"/>
            <w:gridSpan w:val="3"/>
            <w:shd w:val="clear" w:color="auto" w:fill="auto"/>
            <w:vAlign w:val="center"/>
            <w:hideMark/>
          </w:tcPr>
          <w:p w14:paraId="2E7BD44C" w14:textId="77777777" w:rsidR="000730BF" w:rsidRPr="00151F91" w:rsidRDefault="000730BF" w:rsidP="00DA03F5">
            <w:pPr>
              <w:numPr>
                <w:ilvl w:val="0"/>
                <w:numId w:val="69"/>
              </w:numPr>
              <w:ind w:left="702" w:hanging="560"/>
              <w:contextualSpacing/>
              <w:rPr>
                <w:rFonts w:ascii="Arial" w:hAnsi="Arial" w:cs="Arial"/>
                <w:sz w:val="18"/>
                <w:szCs w:val="18"/>
                <w:lang w:eastAsia="es-BO"/>
              </w:rPr>
            </w:pPr>
            <w:r w:rsidRPr="00151F91">
              <w:rPr>
                <w:rFonts w:ascii="Arial" w:hAnsi="Arial" w:cs="Arial"/>
                <w:sz w:val="18"/>
                <w:szCs w:val="18"/>
                <w:lang w:eastAsia="es-BO"/>
              </w:rPr>
              <w:t>Ampliación de 20 días hábiles para aviso de siniestro, salvo fuerza mayor o impedimento justificado</w:t>
            </w:r>
          </w:p>
        </w:tc>
      </w:tr>
      <w:tr w:rsidR="000730BF" w:rsidRPr="00151F91" w14:paraId="69977B45" w14:textId="77777777" w:rsidTr="00D7645A">
        <w:trPr>
          <w:trHeight w:val="315"/>
        </w:trPr>
        <w:tc>
          <w:tcPr>
            <w:tcW w:w="9995" w:type="dxa"/>
            <w:gridSpan w:val="3"/>
            <w:shd w:val="clear" w:color="auto" w:fill="auto"/>
            <w:vAlign w:val="center"/>
          </w:tcPr>
          <w:p w14:paraId="2144DB22" w14:textId="77777777" w:rsidR="000730BF" w:rsidRPr="00151F91" w:rsidRDefault="000730BF" w:rsidP="00DA03F5">
            <w:pPr>
              <w:numPr>
                <w:ilvl w:val="0"/>
                <w:numId w:val="69"/>
              </w:numPr>
              <w:ind w:left="0" w:firstLine="142"/>
              <w:contextualSpacing/>
              <w:rPr>
                <w:rFonts w:ascii="Arial" w:hAnsi="Arial" w:cs="Arial"/>
                <w:iCs/>
                <w:spacing w:val="-3"/>
                <w:sz w:val="18"/>
                <w:szCs w:val="18"/>
              </w:rPr>
            </w:pPr>
            <w:r w:rsidRPr="00151F91">
              <w:rPr>
                <w:rFonts w:ascii="Arial" w:hAnsi="Arial" w:cs="Arial"/>
                <w:iCs/>
                <w:spacing w:val="-3"/>
                <w:sz w:val="18"/>
                <w:szCs w:val="18"/>
              </w:rPr>
              <w:t>Errores u Omisiones</w:t>
            </w:r>
          </w:p>
        </w:tc>
      </w:tr>
      <w:tr w:rsidR="000730BF" w:rsidRPr="00151F91" w14:paraId="68FE7BFB" w14:textId="77777777" w:rsidTr="00D7645A">
        <w:trPr>
          <w:trHeight w:val="315"/>
        </w:trPr>
        <w:tc>
          <w:tcPr>
            <w:tcW w:w="9995" w:type="dxa"/>
            <w:gridSpan w:val="3"/>
            <w:shd w:val="clear" w:color="auto" w:fill="auto"/>
            <w:vAlign w:val="center"/>
          </w:tcPr>
          <w:p w14:paraId="7360F0B0" w14:textId="77777777" w:rsidR="000730BF" w:rsidRPr="00151F91" w:rsidRDefault="000730BF" w:rsidP="00DA03F5">
            <w:pPr>
              <w:numPr>
                <w:ilvl w:val="0"/>
                <w:numId w:val="69"/>
              </w:numPr>
              <w:ind w:left="0" w:firstLine="142"/>
              <w:contextualSpacing/>
              <w:rPr>
                <w:rFonts w:ascii="Arial" w:hAnsi="Arial" w:cs="Arial"/>
                <w:iCs/>
                <w:spacing w:val="-3"/>
                <w:sz w:val="18"/>
                <w:szCs w:val="18"/>
              </w:rPr>
            </w:pPr>
            <w:r w:rsidRPr="00151F91">
              <w:rPr>
                <w:rFonts w:ascii="Arial" w:hAnsi="Arial" w:cs="Arial"/>
                <w:iCs/>
                <w:spacing w:val="-3"/>
                <w:sz w:val="18"/>
                <w:szCs w:val="18"/>
              </w:rPr>
              <w:t>Libre Elegibilidad de Ajustadores</w:t>
            </w:r>
          </w:p>
        </w:tc>
      </w:tr>
      <w:tr w:rsidR="000730BF" w:rsidRPr="00151F91" w14:paraId="4A3CCA3C" w14:textId="77777777" w:rsidTr="00D7645A">
        <w:trPr>
          <w:trHeight w:val="315"/>
        </w:trPr>
        <w:tc>
          <w:tcPr>
            <w:tcW w:w="9995" w:type="dxa"/>
            <w:gridSpan w:val="3"/>
            <w:shd w:val="clear" w:color="auto" w:fill="auto"/>
            <w:vAlign w:val="center"/>
          </w:tcPr>
          <w:p w14:paraId="26CAB98B" w14:textId="38443B66" w:rsidR="000730BF" w:rsidRPr="00151F91" w:rsidRDefault="000730BF" w:rsidP="000730BF">
            <w:pPr>
              <w:contextualSpacing/>
              <w:rPr>
                <w:rFonts w:ascii="Arial" w:hAnsi="Arial" w:cs="Arial"/>
                <w:b/>
                <w:iCs/>
                <w:spacing w:val="-3"/>
                <w:sz w:val="18"/>
                <w:szCs w:val="18"/>
              </w:rPr>
            </w:pPr>
            <w:r w:rsidRPr="00151F91">
              <w:rPr>
                <w:rFonts w:ascii="Arial" w:hAnsi="Arial" w:cs="Arial"/>
                <w:b/>
                <w:iCs/>
                <w:spacing w:val="-3"/>
                <w:sz w:val="18"/>
                <w:szCs w:val="18"/>
              </w:rPr>
              <w:t xml:space="preserve">PERIODO DE </w:t>
            </w:r>
            <w:r w:rsidR="00D7645A" w:rsidRPr="00151F91">
              <w:rPr>
                <w:rFonts w:ascii="Arial" w:hAnsi="Arial" w:cs="Arial"/>
                <w:b/>
                <w:iCs/>
                <w:spacing w:val="-3"/>
                <w:sz w:val="18"/>
                <w:szCs w:val="18"/>
              </w:rPr>
              <w:t>ESTADÍA</w:t>
            </w:r>
            <w:r w:rsidRPr="00151F91">
              <w:rPr>
                <w:rFonts w:ascii="Arial" w:hAnsi="Arial" w:cs="Arial"/>
                <w:b/>
                <w:iCs/>
                <w:spacing w:val="-3"/>
                <w:sz w:val="18"/>
                <w:szCs w:val="18"/>
              </w:rPr>
              <w:t>:</w:t>
            </w:r>
          </w:p>
        </w:tc>
      </w:tr>
      <w:tr w:rsidR="000730BF" w:rsidRPr="00151F91" w14:paraId="71FDE85A" w14:textId="77777777" w:rsidTr="00D7645A">
        <w:trPr>
          <w:trHeight w:val="315"/>
        </w:trPr>
        <w:tc>
          <w:tcPr>
            <w:tcW w:w="9995" w:type="dxa"/>
            <w:gridSpan w:val="3"/>
            <w:shd w:val="clear" w:color="auto" w:fill="auto"/>
            <w:vAlign w:val="center"/>
          </w:tcPr>
          <w:p w14:paraId="107EF807" w14:textId="161EF3D8" w:rsidR="000730BF" w:rsidRPr="00D7645A" w:rsidRDefault="000730BF" w:rsidP="000730BF">
            <w:pPr>
              <w:contextualSpacing/>
              <w:rPr>
                <w:rFonts w:ascii="Arial" w:hAnsi="Arial" w:cs="Arial"/>
                <w:iCs/>
                <w:sz w:val="18"/>
                <w:szCs w:val="18"/>
                <w:lang w:eastAsia="es-BO"/>
              </w:rPr>
            </w:pPr>
            <w:r w:rsidRPr="00151F91">
              <w:rPr>
                <w:rFonts w:ascii="Arial" w:hAnsi="Arial" w:cs="Arial"/>
                <w:iCs/>
                <w:sz w:val="18"/>
                <w:szCs w:val="18"/>
                <w:lang w:eastAsia="es-BO"/>
              </w:rPr>
              <w:t>Cobertura sin interrupción en la travesía, estadía y/o almacenamiento y/o puntos de tránsito, hasta 20 días</w:t>
            </w:r>
          </w:p>
        </w:tc>
      </w:tr>
    </w:tbl>
    <w:p w14:paraId="34C7AD4C" w14:textId="77777777" w:rsidR="000730BF" w:rsidRPr="00151F91" w:rsidRDefault="000730BF" w:rsidP="000730BF">
      <w:pPr>
        <w:tabs>
          <w:tab w:val="left" w:pos="2552"/>
        </w:tabs>
        <w:jc w:val="both"/>
        <w:rPr>
          <w:rFonts w:ascii="Arial" w:hAnsi="Arial" w:cs="Arial"/>
          <w:b/>
          <w:bCs/>
          <w:sz w:val="18"/>
          <w:szCs w:val="18"/>
        </w:rPr>
      </w:pPr>
      <w:r w:rsidRPr="00151F91">
        <w:rPr>
          <w:rFonts w:ascii="Arial" w:hAnsi="Arial" w:cs="Arial"/>
          <w:sz w:val="18"/>
          <w:szCs w:val="18"/>
        </w:rPr>
        <w:tab/>
      </w:r>
    </w:p>
    <w:tbl>
      <w:tblPr>
        <w:tblW w:w="9923" w:type="dxa"/>
        <w:tblLayout w:type="fixed"/>
        <w:tblCellMar>
          <w:left w:w="70" w:type="dxa"/>
          <w:right w:w="70" w:type="dxa"/>
        </w:tblCellMar>
        <w:tblLook w:val="04A0" w:firstRow="1" w:lastRow="0" w:firstColumn="1" w:lastColumn="0" w:noHBand="0" w:noVBand="1"/>
      </w:tblPr>
      <w:tblGrid>
        <w:gridCol w:w="160"/>
        <w:gridCol w:w="9763"/>
      </w:tblGrid>
      <w:tr w:rsidR="000730BF" w:rsidRPr="00151F91" w14:paraId="7293145E" w14:textId="77777777" w:rsidTr="00D7645A">
        <w:trPr>
          <w:trHeight w:val="435"/>
        </w:trPr>
        <w:tc>
          <w:tcPr>
            <w:tcW w:w="160" w:type="dxa"/>
            <w:shd w:val="clear" w:color="auto" w:fill="auto"/>
            <w:vAlign w:val="center"/>
          </w:tcPr>
          <w:p w14:paraId="6B5005F6" w14:textId="77777777" w:rsidR="000730BF" w:rsidRPr="00151F91" w:rsidRDefault="000730BF" w:rsidP="000730BF">
            <w:pPr>
              <w:contextualSpacing/>
              <w:jc w:val="center"/>
              <w:rPr>
                <w:rFonts w:ascii="Arial" w:hAnsi="Arial" w:cs="Arial"/>
                <w:color w:val="000000"/>
                <w:sz w:val="18"/>
                <w:szCs w:val="18"/>
                <w:lang w:val="es-US"/>
              </w:rPr>
            </w:pPr>
          </w:p>
        </w:tc>
        <w:tc>
          <w:tcPr>
            <w:tcW w:w="9763" w:type="dxa"/>
            <w:tcBorders>
              <w:top w:val="single" w:sz="8" w:space="0" w:color="00000A"/>
              <w:left w:val="single" w:sz="4" w:space="0" w:color="00000A"/>
              <w:bottom w:val="single" w:sz="4" w:space="0" w:color="00000A"/>
              <w:right w:val="single" w:sz="4" w:space="0" w:color="00000A"/>
            </w:tcBorders>
            <w:shd w:val="clear" w:color="auto" w:fill="1F497D" w:themeFill="text2"/>
            <w:tcMar>
              <w:left w:w="65" w:type="dxa"/>
            </w:tcMar>
            <w:vAlign w:val="center"/>
          </w:tcPr>
          <w:p w14:paraId="7801A7E6" w14:textId="77777777" w:rsidR="000730BF" w:rsidRPr="00151F91" w:rsidRDefault="000730BF" w:rsidP="000730BF">
            <w:pPr>
              <w:contextualSpacing/>
              <w:rPr>
                <w:rFonts w:ascii="Arial" w:hAnsi="Arial" w:cs="Arial"/>
                <w:b/>
                <w:bCs/>
                <w:color w:val="000000"/>
                <w:sz w:val="18"/>
                <w:szCs w:val="18"/>
              </w:rPr>
            </w:pPr>
            <w:r w:rsidRPr="00151F91">
              <w:rPr>
                <w:rFonts w:ascii="Arial" w:hAnsi="Arial" w:cs="Arial"/>
                <w:b/>
                <w:bCs/>
                <w:color w:val="FFFFFF"/>
                <w:sz w:val="18"/>
                <w:szCs w:val="18"/>
              </w:rPr>
              <w:t xml:space="preserve">CONDICIONES ESPECIALES </w:t>
            </w:r>
          </w:p>
        </w:tc>
      </w:tr>
    </w:tbl>
    <w:p w14:paraId="0F81570F" w14:textId="77777777" w:rsidR="000730BF" w:rsidRPr="00151F91" w:rsidRDefault="000730BF" w:rsidP="000730BF">
      <w:pPr>
        <w:tabs>
          <w:tab w:val="left" w:pos="3240"/>
          <w:tab w:val="decimal" w:pos="7371"/>
        </w:tabs>
        <w:ind w:left="3420" w:hanging="3420"/>
        <w:jc w:val="both"/>
        <w:rPr>
          <w:rFonts w:ascii="Arial" w:hAnsi="Arial" w:cs="Arial"/>
          <w:b/>
          <w:color w:val="000000"/>
          <w:sz w:val="18"/>
          <w:szCs w:val="18"/>
          <w:lang w:val="es-BO"/>
        </w:rPr>
      </w:pPr>
    </w:p>
    <w:p w14:paraId="6FF58621" w14:textId="77777777" w:rsidR="000730BF" w:rsidRPr="00151F91" w:rsidRDefault="000730BF" w:rsidP="00DA03F5">
      <w:pPr>
        <w:pStyle w:val="Prrafodelista"/>
        <w:numPr>
          <w:ilvl w:val="3"/>
          <w:numId w:val="70"/>
        </w:numPr>
        <w:tabs>
          <w:tab w:val="left" w:pos="209"/>
        </w:tabs>
        <w:suppressAutoHyphens/>
        <w:ind w:left="426" w:hanging="284"/>
        <w:contextualSpacing/>
        <w:jc w:val="both"/>
        <w:rPr>
          <w:rFonts w:ascii="Arial" w:hAnsi="Arial" w:cs="Arial"/>
          <w:sz w:val="18"/>
          <w:szCs w:val="18"/>
          <w:lang w:val="es-BO"/>
        </w:rPr>
      </w:pPr>
      <w:r w:rsidRPr="00151F91">
        <w:rPr>
          <w:rFonts w:ascii="Arial" w:hAnsi="Arial" w:cs="Arial"/>
          <w:sz w:val="18"/>
          <w:szCs w:val="18"/>
          <w:lang w:val="es-BO"/>
        </w:rPr>
        <w:t>Aceptación del riesgo al que están expuestos, en función de las actividades que desarrolla el contratante.</w:t>
      </w:r>
    </w:p>
    <w:p w14:paraId="39279C38" w14:textId="77777777" w:rsidR="000730BF" w:rsidRPr="00151F91" w:rsidRDefault="000730BF" w:rsidP="00DA03F5">
      <w:pPr>
        <w:pStyle w:val="Prrafodelista"/>
        <w:numPr>
          <w:ilvl w:val="3"/>
          <w:numId w:val="70"/>
        </w:numPr>
        <w:tabs>
          <w:tab w:val="left" w:pos="3240"/>
          <w:tab w:val="decimal" w:pos="7371"/>
        </w:tabs>
        <w:ind w:left="426" w:hanging="284"/>
        <w:jc w:val="both"/>
        <w:rPr>
          <w:rFonts w:ascii="Arial" w:hAnsi="Arial" w:cs="Arial"/>
          <w:b/>
          <w:sz w:val="18"/>
          <w:szCs w:val="18"/>
          <w:lang w:val="es-BO"/>
        </w:rPr>
      </w:pPr>
      <w:r w:rsidRPr="00151F91">
        <w:rPr>
          <w:rFonts w:ascii="Arial" w:hAnsi="Arial" w:cs="Arial"/>
          <w:sz w:val="18"/>
          <w:szCs w:val="18"/>
          <w:lang w:val="es-BO"/>
        </w:rPr>
        <w:t>La compañía debe emitir Anexo de Adhesión a todas las disposiciones contenidas en el presente Documento, las mismas que formaran parte integrante de las pólizas</w:t>
      </w:r>
    </w:p>
    <w:p w14:paraId="3FA0F07A" w14:textId="77777777" w:rsidR="000730BF" w:rsidRPr="00151F91" w:rsidRDefault="000730BF" w:rsidP="00DA03F5">
      <w:pPr>
        <w:pStyle w:val="Prrafodelista"/>
        <w:numPr>
          <w:ilvl w:val="3"/>
          <w:numId w:val="70"/>
        </w:numPr>
        <w:tabs>
          <w:tab w:val="left" w:pos="3240"/>
          <w:tab w:val="decimal" w:pos="7371"/>
        </w:tabs>
        <w:ind w:left="426" w:hanging="284"/>
        <w:jc w:val="both"/>
        <w:rPr>
          <w:rFonts w:ascii="Arial" w:hAnsi="Arial" w:cs="Arial"/>
          <w:b/>
          <w:sz w:val="18"/>
          <w:szCs w:val="18"/>
          <w:lang w:val="es-BO"/>
        </w:rPr>
      </w:pPr>
      <w:r w:rsidRPr="00151F91">
        <w:rPr>
          <w:rFonts w:ascii="Arial" w:hAnsi="Arial" w:cs="Arial"/>
          <w:sz w:val="18"/>
          <w:szCs w:val="18"/>
        </w:rPr>
        <w:t>De eliminación de la exclusión del estado de ebriedad del conductor del vehículo y/o nave</w:t>
      </w:r>
    </w:p>
    <w:p w14:paraId="1C3653E3" w14:textId="27BC4EA4" w:rsidR="000730BF" w:rsidRPr="00151F91" w:rsidRDefault="000730BF" w:rsidP="00DA03F5">
      <w:pPr>
        <w:pStyle w:val="Prrafodelista"/>
        <w:numPr>
          <w:ilvl w:val="3"/>
          <w:numId w:val="70"/>
        </w:numPr>
        <w:tabs>
          <w:tab w:val="left" w:pos="3119"/>
        </w:tabs>
        <w:ind w:left="426" w:hanging="284"/>
        <w:jc w:val="both"/>
        <w:rPr>
          <w:rFonts w:ascii="Arial" w:hAnsi="Arial" w:cs="Arial"/>
          <w:iCs/>
          <w:sz w:val="18"/>
          <w:szCs w:val="18"/>
          <w:lang w:eastAsia="es-BO"/>
        </w:rPr>
      </w:pPr>
      <w:r w:rsidRPr="00151F91">
        <w:rPr>
          <w:rFonts w:ascii="Arial" w:hAnsi="Arial" w:cs="Arial"/>
          <w:iCs/>
          <w:sz w:val="18"/>
          <w:szCs w:val="18"/>
          <w:lang w:eastAsia="es-BO"/>
        </w:rPr>
        <w:t xml:space="preserve">Ampliación de Vigencia a prorrata sin modificaciones de términos, condiciones, tasas, primas, </w:t>
      </w:r>
      <w:r w:rsidR="00D7645A" w:rsidRPr="00151F91">
        <w:rPr>
          <w:rFonts w:ascii="Arial" w:hAnsi="Arial" w:cs="Arial"/>
          <w:iCs/>
          <w:sz w:val="18"/>
          <w:szCs w:val="18"/>
          <w:lang w:eastAsia="es-BO"/>
        </w:rPr>
        <w:t>hasta 90</w:t>
      </w:r>
      <w:r w:rsidRPr="00151F91">
        <w:rPr>
          <w:rFonts w:ascii="Arial" w:hAnsi="Arial" w:cs="Arial"/>
          <w:iCs/>
          <w:sz w:val="18"/>
          <w:szCs w:val="18"/>
          <w:lang w:eastAsia="es-BO"/>
        </w:rPr>
        <w:t xml:space="preserve"> días a prorrata.</w:t>
      </w:r>
    </w:p>
    <w:p w14:paraId="6B3CDD97" w14:textId="77777777" w:rsidR="000730BF" w:rsidRPr="00151F91" w:rsidRDefault="000730BF" w:rsidP="00DA03F5">
      <w:pPr>
        <w:pStyle w:val="Prrafodelista"/>
        <w:numPr>
          <w:ilvl w:val="3"/>
          <w:numId w:val="70"/>
        </w:numPr>
        <w:tabs>
          <w:tab w:val="left" w:pos="3119"/>
        </w:tabs>
        <w:ind w:left="426" w:hanging="284"/>
        <w:jc w:val="both"/>
        <w:rPr>
          <w:rFonts w:ascii="Arial" w:hAnsi="Arial" w:cs="Arial"/>
          <w:iCs/>
          <w:sz w:val="18"/>
          <w:szCs w:val="18"/>
          <w:lang w:eastAsia="es-BO"/>
        </w:rPr>
      </w:pPr>
      <w:r w:rsidRPr="00151F91">
        <w:rPr>
          <w:rFonts w:ascii="Arial" w:hAnsi="Arial" w:cs="Arial"/>
          <w:iCs/>
          <w:sz w:val="18"/>
          <w:szCs w:val="18"/>
          <w:lang w:eastAsia="es-BO"/>
        </w:rPr>
        <w:t>Anulación del Contrato a Prorrata</w:t>
      </w:r>
    </w:p>
    <w:p w14:paraId="190DD78E" w14:textId="77777777" w:rsidR="000730BF" w:rsidRPr="00151F91" w:rsidRDefault="000730BF" w:rsidP="00DA03F5">
      <w:pPr>
        <w:pStyle w:val="Prrafodelista"/>
        <w:numPr>
          <w:ilvl w:val="3"/>
          <w:numId w:val="70"/>
        </w:numPr>
        <w:tabs>
          <w:tab w:val="left" w:pos="3119"/>
        </w:tabs>
        <w:ind w:left="426" w:hanging="284"/>
        <w:jc w:val="both"/>
        <w:rPr>
          <w:rFonts w:ascii="Arial" w:hAnsi="Arial" w:cs="Arial"/>
        </w:rPr>
      </w:pPr>
      <w:r w:rsidRPr="00151F91">
        <w:rPr>
          <w:rFonts w:ascii="Arial" w:hAnsi="Arial" w:cs="Arial"/>
          <w:iCs/>
          <w:spacing w:val="-3"/>
          <w:sz w:val="18"/>
          <w:szCs w:val="18"/>
        </w:rPr>
        <w:t>Cobertura para carguío y descarguio</w:t>
      </w:r>
    </w:p>
    <w:p w14:paraId="43131311" w14:textId="77777777" w:rsidR="000730BF" w:rsidRPr="00151F91" w:rsidRDefault="000730BF" w:rsidP="00DA03F5">
      <w:pPr>
        <w:pStyle w:val="Prrafodelista"/>
        <w:numPr>
          <w:ilvl w:val="3"/>
          <w:numId w:val="70"/>
        </w:numPr>
        <w:ind w:left="426" w:hanging="284"/>
        <w:jc w:val="both"/>
        <w:rPr>
          <w:rFonts w:ascii="Arial" w:hAnsi="Arial" w:cs="Arial"/>
          <w:iCs/>
          <w:sz w:val="18"/>
          <w:szCs w:val="18"/>
          <w:lang w:eastAsia="es-BO"/>
        </w:rPr>
      </w:pPr>
      <w:r w:rsidRPr="00151F91">
        <w:rPr>
          <w:rFonts w:ascii="Arial" w:hAnsi="Arial" w:cs="Arial"/>
          <w:iCs/>
          <w:sz w:val="18"/>
          <w:szCs w:val="18"/>
          <w:lang w:eastAsia="es-BO"/>
        </w:rPr>
        <w:t>Cobertura de almacén a almacén</w:t>
      </w:r>
    </w:p>
    <w:p w14:paraId="4DCF3AA8" w14:textId="77777777" w:rsidR="000730BF" w:rsidRPr="00151F91" w:rsidRDefault="000730BF" w:rsidP="00DA03F5">
      <w:pPr>
        <w:pStyle w:val="Prrafodelista"/>
        <w:numPr>
          <w:ilvl w:val="3"/>
          <w:numId w:val="70"/>
        </w:numPr>
        <w:ind w:left="426" w:hanging="284"/>
        <w:jc w:val="both"/>
        <w:rPr>
          <w:rFonts w:ascii="Arial" w:hAnsi="Arial" w:cs="Arial"/>
          <w:iCs/>
          <w:sz w:val="18"/>
          <w:szCs w:val="18"/>
          <w:lang w:eastAsia="es-BO"/>
        </w:rPr>
      </w:pPr>
      <w:r w:rsidRPr="00151F91">
        <w:rPr>
          <w:rFonts w:ascii="Arial" w:hAnsi="Arial" w:cs="Arial"/>
          <w:iCs/>
          <w:spacing w:val="-3"/>
          <w:sz w:val="18"/>
          <w:szCs w:val="18"/>
        </w:rPr>
        <w:t>Cobertura para embarques parciales permitidos</w:t>
      </w:r>
    </w:p>
    <w:p w14:paraId="220A23D0" w14:textId="77777777" w:rsidR="000730BF" w:rsidRPr="00151F91" w:rsidRDefault="000730BF" w:rsidP="00DA03F5">
      <w:pPr>
        <w:pStyle w:val="Prrafodelista"/>
        <w:numPr>
          <w:ilvl w:val="3"/>
          <w:numId w:val="70"/>
        </w:numPr>
        <w:ind w:left="426" w:hanging="284"/>
        <w:jc w:val="both"/>
        <w:rPr>
          <w:rFonts w:ascii="Arial" w:hAnsi="Arial" w:cs="Arial"/>
          <w:iCs/>
          <w:spacing w:val="-3"/>
          <w:sz w:val="18"/>
          <w:szCs w:val="18"/>
        </w:rPr>
      </w:pPr>
      <w:r w:rsidRPr="00151F91">
        <w:rPr>
          <w:rFonts w:ascii="Arial" w:hAnsi="Arial" w:cs="Arial"/>
          <w:iCs/>
          <w:spacing w:val="-3"/>
          <w:sz w:val="18"/>
          <w:szCs w:val="18"/>
        </w:rPr>
        <w:t>Gastos de Investigación y Salvamento</w:t>
      </w:r>
    </w:p>
    <w:p w14:paraId="7A0CA1CC" w14:textId="77777777" w:rsidR="000730BF" w:rsidRPr="00151F91" w:rsidRDefault="000730BF" w:rsidP="00DA03F5">
      <w:pPr>
        <w:pStyle w:val="Prrafodelista"/>
        <w:numPr>
          <w:ilvl w:val="3"/>
          <w:numId w:val="70"/>
        </w:numPr>
        <w:ind w:left="426" w:hanging="284"/>
        <w:jc w:val="both"/>
        <w:rPr>
          <w:rFonts w:ascii="Arial" w:hAnsi="Arial" w:cs="Arial"/>
          <w:sz w:val="18"/>
          <w:szCs w:val="18"/>
          <w:lang w:val="es-BO" w:eastAsia="es-ES"/>
        </w:rPr>
      </w:pPr>
      <w:r w:rsidRPr="00151F91">
        <w:rPr>
          <w:rFonts w:ascii="Arial" w:hAnsi="Arial" w:cs="Arial"/>
          <w:sz w:val="18"/>
          <w:szCs w:val="18"/>
          <w:lang w:val="es-BO" w:eastAsia="es-ES"/>
        </w:rPr>
        <w:t xml:space="preserve">Periodo de gracia de 60 días después de la firma del contrato, para el pago de primas sin pérdida de cobertura </w:t>
      </w:r>
    </w:p>
    <w:p w14:paraId="51A81B00" w14:textId="77777777" w:rsidR="000730BF" w:rsidRPr="00151F91" w:rsidRDefault="000730BF" w:rsidP="00DA03F5">
      <w:pPr>
        <w:pStyle w:val="Prrafodelista"/>
        <w:numPr>
          <w:ilvl w:val="3"/>
          <w:numId w:val="70"/>
        </w:numPr>
        <w:ind w:left="426" w:hanging="284"/>
        <w:contextualSpacing/>
        <w:rPr>
          <w:rFonts w:ascii="Arial" w:hAnsi="Arial" w:cs="Arial"/>
          <w:iCs/>
          <w:spacing w:val="-3"/>
          <w:sz w:val="18"/>
          <w:szCs w:val="18"/>
        </w:rPr>
      </w:pPr>
      <w:r w:rsidRPr="00151F91">
        <w:rPr>
          <w:rFonts w:ascii="Arial" w:hAnsi="Arial" w:cs="Arial"/>
          <w:iCs/>
          <w:sz w:val="18"/>
          <w:szCs w:val="18"/>
        </w:rPr>
        <w:t>Aviso de anulación por parte de la Aseguradora con 90 días de anticipación</w:t>
      </w:r>
    </w:p>
    <w:p w14:paraId="3920ADA3" w14:textId="77777777" w:rsidR="000730BF" w:rsidRPr="00151F91" w:rsidRDefault="000730BF" w:rsidP="00DA03F5">
      <w:pPr>
        <w:pStyle w:val="Prrafodelista"/>
        <w:numPr>
          <w:ilvl w:val="3"/>
          <w:numId w:val="70"/>
        </w:numPr>
        <w:ind w:left="426" w:hanging="284"/>
        <w:contextualSpacing/>
        <w:rPr>
          <w:rFonts w:ascii="Arial" w:hAnsi="Arial" w:cs="Arial"/>
          <w:iCs/>
          <w:spacing w:val="-3"/>
          <w:sz w:val="18"/>
          <w:szCs w:val="18"/>
        </w:rPr>
      </w:pPr>
      <w:r w:rsidRPr="00151F91">
        <w:rPr>
          <w:rFonts w:ascii="Arial" w:hAnsi="Arial" w:cs="Arial"/>
          <w:iCs/>
          <w:sz w:val="18"/>
          <w:szCs w:val="18"/>
        </w:rPr>
        <w:t>No subrogación</w:t>
      </w:r>
    </w:p>
    <w:p w14:paraId="35B20980" w14:textId="77777777" w:rsidR="000730BF" w:rsidRPr="00151F91" w:rsidRDefault="000730BF" w:rsidP="00DA03F5">
      <w:pPr>
        <w:pStyle w:val="Prrafodelista"/>
        <w:numPr>
          <w:ilvl w:val="3"/>
          <w:numId w:val="70"/>
        </w:numPr>
        <w:ind w:left="426" w:hanging="284"/>
        <w:contextualSpacing/>
        <w:rPr>
          <w:rFonts w:ascii="Arial" w:hAnsi="Arial" w:cs="Arial"/>
          <w:iCs/>
          <w:spacing w:val="-3"/>
          <w:sz w:val="18"/>
          <w:szCs w:val="18"/>
        </w:rPr>
      </w:pPr>
      <w:r w:rsidRPr="00151F91">
        <w:rPr>
          <w:rFonts w:ascii="Arial" w:hAnsi="Arial" w:cs="Arial"/>
          <w:iCs/>
          <w:sz w:val="18"/>
          <w:szCs w:val="18"/>
        </w:rPr>
        <w:lastRenderedPageBreak/>
        <w:t>Robo, hurto y/o ratería y/o falta de entrega</w:t>
      </w:r>
    </w:p>
    <w:p w14:paraId="0A2351B0" w14:textId="77777777" w:rsidR="000730BF" w:rsidRPr="00151F91" w:rsidRDefault="000730BF" w:rsidP="00DA03F5">
      <w:pPr>
        <w:pStyle w:val="Prrafodelista"/>
        <w:numPr>
          <w:ilvl w:val="3"/>
          <w:numId w:val="70"/>
        </w:numPr>
        <w:ind w:left="426" w:hanging="284"/>
        <w:contextualSpacing/>
        <w:rPr>
          <w:rFonts w:ascii="Arial" w:hAnsi="Arial" w:cs="Arial"/>
          <w:iCs/>
          <w:spacing w:val="-3"/>
          <w:sz w:val="18"/>
          <w:szCs w:val="18"/>
        </w:rPr>
      </w:pPr>
      <w:r w:rsidRPr="00151F91">
        <w:rPr>
          <w:rFonts w:ascii="Arial" w:hAnsi="Arial" w:cs="Arial"/>
          <w:iCs/>
          <w:spacing w:val="-3"/>
          <w:sz w:val="18"/>
          <w:szCs w:val="18"/>
        </w:rPr>
        <w:t>Cobertura para riesgos de la naturaleza</w:t>
      </w:r>
    </w:p>
    <w:p w14:paraId="08018CC8" w14:textId="77777777" w:rsidR="000730BF" w:rsidRPr="00151F91" w:rsidRDefault="000730BF" w:rsidP="00DA03F5">
      <w:pPr>
        <w:pStyle w:val="Prrafodelista"/>
        <w:numPr>
          <w:ilvl w:val="3"/>
          <w:numId w:val="70"/>
        </w:numPr>
        <w:tabs>
          <w:tab w:val="left" w:pos="3119"/>
        </w:tabs>
        <w:ind w:left="426" w:hanging="284"/>
        <w:contextualSpacing/>
        <w:jc w:val="both"/>
        <w:rPr>
          <w:rFonts w:ascii="Arial" w:hAnsi="Arial" w:cs="Arial"/>
          <w:sz w:val="18"/>
          <w:szCs w:val="18"/>
        </w:rPr>
      </w:pPr>
      <w:r w:rsidRPr="00151F91">
        <w:rPr>
          <w:rFonts w:ascii="Arial" w:hAnsi="Arial" w:cs="Arial"/>
          <w:sz w:val="18"/>
          <w:szCs w:val="18"/>
        </w:rPr>
        <w:t>Aceleración de reclamos</w:t>
      </w:r>
    </w:p>
    <w:p w14:paraId="3E827ED7" w14:textId="77777777" w:rsidR="000730BF" w:rsidRPr="00151F91" w:rsidRDefault="000730BF" w:rsidP="00DA03F5">
      <w:pPr>
        <w:pStyle w:val="Prrafodelista"/>
        <w:numPr>
          <w:ilvl w:val="0"/>
          <w:numId w:val="46"/>
        </w:numPr>
        <w:tabs>
          <w:tab w:val="left" w:pos="3119"/>
        </w:tabs>
        <w:jc w:val="both"/>
        <w:rPr>
          <w:rFonts w:ascii="Arial" w:hAnsi="Arial" w:cs="Arial"/>
          <w:sz w:val="18"/>
          <w:szCs w:val="18"/>
        </w:rPr>
      </w:pPr>
      <w:r w:rsidRPr="00151F91">
        <w:rPr>
          <w:rFonts w:ascii="Arial" w:hAnsi="Arial" w:cs="Arial"/>
          <w:sz w:val="18"/>
          <w:szCs w:val="18"/>
        </w:rPr>
        <w:t>Una vez efectuada la denuncia del siniestro, la aseguradora debe responder con la solicitud de la documentación respaldatoria en un plazo máximo de 2 días hábiles</w:t>
      </w:r>
    </w:p>
    <w:p w14:paraId="2F48E210" w14:textId="77777777" w:rsidR="000730BF" w:rsidRPr="00151F91" w:rsidRDefault="000730BF" w:rsidP="00DA03F5">
      <w:pPr>
        <w:pStyle w:val="Prrafodelista"/>
        <w:numPr>
          <w:ilvl w:val="0"/>
          <w:numId w:val="46"/>
        </w:numPr>
        <w:tabs>
          <w:tab w:val="left" w:pos="3119"/>
        </w:tabs>
        <w:jc w:val="both"/>
        <w:rPr>
          <w:rFonts w:ascii="Arial" w:hAnsi="Arial" w:cs="Arial"/>
          <w:sz w:val="18"/>
          <w:szCs w:val="18"/>
        </w:rPr>
      </w:pPr>
      <w:r w:rsidRPr="00151F91">
        <w:rPr>
          <w:rFonts w:ascii="Arial" w:hAnsi="Arial" w:cs="Arial"/>
          <w:sz w:val="18"/>
          <w:szCs w:val="18"/>
        </w:rPr>
        <w:t>Luego de entregada toda la documentación requerida al asegurado, la aseguradora deberá evaluar y dar su respuesta de aceptación y/o rechazo en un plazo de 15 días calendario</w:t>
      </w:r>
    </w:p>
    <w:p w14:paraId="1A153F21" w14:textId="77777777" w:rsidR="000730BF" w:rsidRPr="00151F91" w:rsidRDefault="000730BF" w:rsidP="00DA03F5">
      <w:pPr>
        <w:pStyle w:val="Prrafodelista"/>
        <w:numPr>
          <w:ilvl w:val="0"/>
          <w:numId w:val="46"/>
        </w:numPr>
        <w:tabs>
          <w:tab w:val="left" w:pos="3119"/>
        </w:tabs>
        <w:jc w:val="both"/>
        <w:rPr>
          <w:rFonts w:ascii="Arial" w:hAnsi="Arial" w:cs="Arial"/>
        </w:rPr>
      </w:pPr>
      <w:r w:rsidRPr="00151F91">
        <w:rPr>
          <w:rFonts w:ascii="Arial" w:hAnsi="Arial" w:cs="Arial"/>
          <w:sz w:val="18"/>
          <w:szCs w:val="18"/>
        </w:rPr>
        <w:t>De ser aceptado el siniestro, la aseguradora deberá indemnizar el mismo en un plazo de 10 días calendario</w:t>
      </w:r>
    </w:p>
    <w:p w14:paraId="3C239B1F" w14:textId="77777777" w:rsidR="000730BF" w:rsidRPr="00151F91" w:rsidRDefault="000730BF" w:rsidP="000730BF">
      <w:pPr>
        <w:jc w:val="both"/>
        <w:rPr>
          <w:rFonts w:ascii="Arial" w:hAnsi="Arial" w:cs="Arial"/>
          <w:sz w:val="18"/>
          <w:szCs w:val="18"/>
        </w:rPr>
      </w:pPr>
    </w:p>
    <w:tbl>
      <w:tblPr>
        <w:tblW w:w="8789" w:type="dxa"/>
        <w:tblLayout w:type="fixed"/>
        <w:tblCellMar>
          <w:left w:w="70" w:type="dxa"/>
          <w:right w:w="70" w:type="dxa"/>
        </w:tblCellMar>
        <w:tblLook w:val="04A0" w:firstRow="1" w:lastRow="0" w:firstColumn="1" w:lastColumn="0" w:noHBand="0" w:noVBand="1"/>
      </w:tblPr>
      <w:tblGrid>
        <w:gridCol w:w="160"/>
        <w:gridCol w:w="8629"/>
      </w:tblGrid>
      <w:tr w:rsidR="000730BF" w:rsidRPr="00151F91" w14:paraId="08CAE06B" w14:textId="77777777" w:rsidTr="00D7645A">
        <w:trPr>
          <w:trHeight w:val="435"/>
        </w:trPr>
        <w:tc>
          <w:tcPr>
            <w:tcW w:w="160" w:type="dxa"/>
            <w:shd w:val="clear" w:color="auto" w:fill="auto"/>
            <w:vAlign w:val="center"/>
          </w:tcPr>
          <w:p w14:paraId="3D02CEB3" w14:textId="77777777" w:rsidR="000730BF" w:rsidRPr="00151F91" w:rsidRDefault="000730BF" w:rsidP="000730BF">
            <w:pPr>
              <w:contextualSpacing/>
              <w:jc w:val="center"/>
              <w:rPr>
                <w:rFonts w:ascii="Arial" w:hAnsi="Arial" w:cs="Arial"/>
                <w:color w:val="000000"/>
                <w:sz w:val="18"/>
                <w:szCs w:val="18"/>
                <w:lang w:val="es-US"/>
              </w:rPr>
            </w:pPr>
          </w:p>
        </w:tc>
        <w:tc>
          <w:tcPr>
            <w:tcW w:w="8629" w:type="dxa"/>
            <w:tcBorders>
              <w:top w:val="single" w:sz="8" w:space="0" w:color="00000A"/>
              <w:left w:val="single" w:sz="4" w:space="0" w:color="00000A"/>
              <w:bottom w:val="single" w:sz="4" w:space="0" w:color="00000A"/>
              <w:right w:val="single" w:sz="4" w:space="0" w:color="00000A"/>
            </w:tcBorders>
            <w:shd w:val="clear" w:color="auto" w:fill="1F497D" w:themeFill="text2"/>
            <w:tcMar>
              <w:left w:w="65" w:type="dxa"/>
            </w:tcMar>
            <w:vAlign w:val="center"/>
          </w:tcPr>
          <w:p w14:paraId="2FC08C15" w14:textId="24BE0234" w:rsidR="000730BF" w:rsidRPr="00151F91" w:rsidRDefault="000730BF" w:rsidP="000730BF">
            <w:pPr>
              <w:contextualSpacing/>
              <w:rPr>
                <w:rFonts w:ascii="Arial" w:hAnsi="Arial" w:cs="Arial"/>
                <w:b/>
                <w:bCs/>
                <w:color w:val="000000"/>
                <w:sz w:val="18"/>
                <w:szCs w:val="18"/>
              </w:rPr>
            </w:pPr>
            <w:r w:rsidRPr="00151F91">
              <w:rPr>
                <w:rFonts w:ascii="Arial" w:hAnsi="Arial" w:cs="Arial"/>
                <w:b/>
                <w:bCs/>
                <w:color w:val="FFFFFF"/>
                <w:sz w:val="18"/>
                <w:szCs w:val="18"/>
              </w:rPr>
              <w:t xml:space="preserve">OTRAS ESPECIFICACIONES </w:t>
            </w:r>
            <w:r w:rsidR="00D7645A" w:rsidRPr="00151F91">
              <w:rPr>
                <w:rFonts w:ascii="Arial" w:hAnsi="Arial" w:cs="Arial"/>
                <w:b/>
                <w:bCs/>
                <w:color w:val="FFFFFF"/>
                <w:sz w:val="18"/>
                <w:szCs w:val="18"/>
              </w:rPr>
              <w:t>TÉCNICAS</w:t>
            </w:r>
            <w:r w:rsidRPr="00151F91">
              <w:rPr>
                <w:rFonts w:ascii="Arial" w:hAnsi="Arial" w:cs="Arial"/>
                <w:b/>
                <w:bCs/>
                <w:color w:val="FFFFFF"/>
                <w:sz w:val="18"/>
                <w:szCs w:val="18"/>
              </w:rPr>
              <w:t xml:space="preserve"> REQUERIDAS </w:t>
            </w:r>
          </w:p>
        </w:tc>
      </w:tr>
    </w:tbl>
    <w:p w14:paraId="6A1013BA" w14:textId="77777777" w:rsidR="000730BF" w:rsidRPr="00151F91" w:rsidRDefault="000730BF" w:rsidP="000730BF">
      <w:pPr>
        <w:pStyle w:val="Sinespaciado"/>
        <w:ind w:left="444"/>
        <w:jc w:val="both"/>
        <w:rPr>
          <w:rFonts w:ascii="Arial" w:hAnsi="Arial" w:cs="Arial"/>
          <w:color w:val="000000"/>
          <w:sz w:val="18"/>
          <w:szCs w:val="18"/>
          <w:lang w:eastAsia="es-BO"/>
        </w:rPr>
      </w:pPr>
    </w:p>
    <w:p w14:paraId="05D1C2E1" w14:textId="77777777" w:rsidR="000730BF" w:rsidRPr="00151F91" w:rsidRDefault="000730BF" w:rsidP="00DA03F5">
      <w:pPr>
        <w:pStyle w:val="Prrafodelista"/>
        <w:numPr>
          <w:ilvl w:val="0"/>
          <w:numId w:val="71"/>
        </w:numPr>
        <w:tabs>
          <w:tab w:val="left" w:pos="284"/>
          <w:tab w:val="decimal" w:pos="360"/>
        </w:tabs>
        <w:ind w:left="426" w:hanging="284"/>
        <w:contextualSpacing/>
        <w:jc w:val="both"/>
        <w:rPr>
          <w:rFonts w:ascii="Arial" w:hAnsi="Arial" w:cs="Arial"/>
          <w:sz w:val="18"/>
          <w:szCs w:val="18"/>
        </w:rPr>
      </w:pPr>
      <w:r w:rsidRPr="00151F91">
        <w:rPr>
          <w:rFonts w:ascii="Arial" w:hAnsi="Arial" w:cs="Arial"/>
          <w:sz w:val="18"/>
          <w:szCs w:val="18"/>
        </w:rPr>
        <w:t xml:space="preserve">Los proponentes deben presentar en su propuesta, modelos de pólizas, condicionados generales, clausulas adicionales y anexos que se otorgan en caso de adjudicación. El contenido (wording) de dichos modelos, debe corresponder al de uso común en el mercado y estar debidamente registrado en la ASFI (ex Superintendencia de Pensiones Valores y Seguros), ahora A.P.S. Autoridad de Pensiones y Seguros, según R.A. No. 070 de fecha 23 de abril de 1999 </w:t>
      </w:r>
      <w:r w:rsidRPr="00151F91">
        <w:rPr>
          <w:rFonts w:ascii="Arial" w:hAnsi="Arial" w:cs="Arial"/>
          <w:b/>
          <w:sz w:val="18"/>
          <w:szCs w:val="18"/>
        </w:rPr>
        <w:t>(Reglamento de Registro de Pólizas, Anexos y/o Clausulas Adicionales)</w:t>
      </w:r>
      <w:r w:rsidRPr="00151F91">
        <w:rPr>
          <w:rFonts w:ascii="Arial" w:hAnsi="Arial" w:cs="Arial"/>
          <w:sz w:val="18"/>
          <w:szCs w:val="18"/>
        </w:rPr>
        <w:t>, reservándose la entidad convocante el derecho de descalificar la propuesta que contenga cláusulas inadecuadas en su contenido.</w:t>
      </w:r>
    </w:p>
    <w:p w14:paraId="5B2DF253" w14:textId="77777777" w:rsidR="000730BF" w:rsidRPr="00151F91" w:rsidRDefault="000730BF" w:rsidP="00DA03F5">
      <w:pPr>
        <w:pStyle w:val="Prrafodelista"/>
        <w:numPr>
          <w:ilvl w:val="0"/>
          <w:numId w:val="71"/>
        </w:numPr>
        <w:ind w:left="426" w:hanging="284"/>
        <w:jc w:val="both"/>
        <w:rPr>
          <w:rFonts w:ascii="Arial" w:hAnsi="Arial" w:cs="Arial"/>
          <w:sz w:val="18"/>
          <w:szCs w:val="18"/>
        </w:rPr>
      </w:pPr>
      <w:r w:rsidRPr="00151F91">
        <w:rPr>
          <w:rFonts w:ascii="Arial" w:hAnsi="Arial" w:cs="Arial"/>
          <w:sz w:val="18"/>
          <w:szCs w:val="18"/>
        </w:rPr>
        <w:t>El método de selección, es el “precio evaluado más bajo”, y en función al cumplimiento de los requisitos de presentación de los documentos de orden legal/administrativo y especificaciones técnicas, establecidos en el presente documento.</w:t>
      </w:r>
    </w:p>
    <w:p w14:paraId="484282EC" w14:textId="77777777" w:rsidR="000730BF" w:rsidRPr="00151F91" w:rsidRDefault="000730BF" w:rsidP="000730BF">
      <w:pPr>
        <w:jc w:val="both"/>
        <w:rPr>
          <w:rFonts w:ascii="Arial" w:hAnsi="Arial" w:cs="Arial"/>
          <w:sz w:val="18"/>
          <w:szCs w:val="18"/>
          <w:lang w:val="es-BO"/>
        </w:rPr>
      </w:pPr>
    </w:p>
    <w:tbl>
      <w:tblPr>
        <w:tblW w:w="10065" w:type="dxa"/>
        <w:jc w:val="center"/>
        <w:tblLayout w:type="fixed"/>
        <w:tblCellMar>
          <w:left w:w="70" w:type="dxa"/>
          <w:right w:w="70" w:type="dxa"/>
        </w:tblCellMar>
        <w:tblLook w:val="04A0" w:firstRow="1" w:lastRow="0" w:firstColumn="1" w:lastColumn="0" w:noHBand="0" w:noVBand="1"/>
      </w:tblPr>
      <w:tblGrid>
        <w:gridCol w:w="10065"/>
      </w:tblGrid>
      <w:tr w:rsidR="000730BF" w:rsidRPr="00151F91" w14:paraId="3B77498D" w14:textId="77777777" w:rsidTr="000730BF">
        <w:trPr>
          <w:trHeight w:val="225"/>
          <w:jc w:val="center"/>
        </w:trPr>
        <w:tc>
          <w:tcPr>
            <w:tcW w:w="10065" w:type="dxa"/>
            <w:shd w:val="clear" w:color="auto" w:fill="auto"/>
            <w:vAlign w:val="center"/>
          </w:tcPr>
          <w:p w14:paraId="3AA58129" w14:textId="77777777" w:rsidR="000730BF" w:rsidRPr="00151F91" w:rsidRDefault="000730BF" w:rsidP="000730BF">
            <w:pPr>
              <w:pStyle w:val="Sinespaciado"/>
              <w:ind w:firstLine="209"/>
              <w:rPr>
                <w:rFonts w:ascii="Arial" w:hAnsi="Arial" w:cs="Arial"/>
                <w:sz w:val="18"/>
                <w:szCs w:val="18"/>
                <w:lang w:eastAsia="es-BO"/>
              </w:rPr>
            </w:pPr>
            <w:r w:rsidRPr="00151F91">
              <w:rPr>
                <w:rFonts w:ascii="Arial" w:hAnsi="Arial" w:cs="Arial"/>
                <w:b/>
                <w:sz w:val="18"/>
                <w:szCs w:val="18"/>
                <w:highlight w:val="lightGray"/>
                <w:lang w:eastAsia="es-BO"/>
              </w:rPr>
              <w:t>PRIMA TOTAL</w:t>
            </w:r>
            <w:r w:rsidRPr="00151F91">
              <w:rPr>
                <w:rFonts w:ascii="Arial" w:hAnsi="Arial" w:cs="Arial"/>
                <w:sz w:val="18"/>
                <w:szCs w:val="18"/>
                <w:highlight w:val="lightGray"/>
                <w:lang w:eastAsia="es-BO"/>
              </w:rPr>
              <w:t>:</w:t>
            </w:r>
          </w:p>
          <w:p w14:paraId="7A58CB2C" w14:textId="77777777" w:rsidR="000730BF" w:rsidRPr="00151F91" w:rsidRDefault="000730BF" w:rsidP="000730BF">
            <w:pPr>
              <w:pStyle w:val="Sinespaciado"/>
              <w:ind w:firstLine="209"/>
              <w:rPr>
                <w:rFonts w:ascii="Arial" w:hAnsi="Arial" w:cs="Arial"/>
                <w:sz w:val="18"/>
                <w:szCs w:val="18"/>
                <w:lang w:eastAsia="es-BO"/>
              </w:rPr>
            </w:pPr>
            <w:r w:rsidRPr="00151F91">
              <w:rPr>
                <w:rFonts w:ascii="Arial" w:hAnsi="Arial" w:cs="Arial"/>
                <w:sz w:val="18"/>
                <w:szCs w:val="18"/>
                <w:lang w:eastAsia="es-BO"/>
              </w:rPr>
              <w:t>EXPRESADA EN BOLIVIANOS</w:t>
            </w:r>
          </w:p>
        </w:tc>
      </w:tr>
      <w:tr w:rsidR="000730BF" w:rsidRPr="00151F91" w14:paraId="5121A825" w14:textId="77777777" w:rsidTr="000730BF">
        <w:trPr>
          <w:trHeight w:val="225"/>
          <w:jc w:val="center"/>
        </w:trPr>
        <w:tc>
          <w:tcPr>
            <w:tcW w:w="10065" w:type="dxa"/>
            <w:shd w:val="clear" w:color="auto" w:fill="auto"/>
            <w:vAlign w:val="center"/>
          </w:tcPr>
          <w:p w14:paraId="6A4D75B8" w14:textId="77777777" w:rsidR="000730BF" w:rsidRPr="00151F91" w:rsidRDefault="000730BF" w:rsidP="000730BF">
            <w:pPr>
              <w:pStyle w:val="Sinespaciado"/>
              <w:ind w:firstLine="209"/>
              <w:rPr>
                <w:rFonts w:ascii="Arial" w:hAnsi="Arial" w:cs="Arial"/>
                <w:b/>
                <w:sz w:val="18"/>
                <w:szCs w:val="18"/>
                <w:lang w:eastAsia="es-BO"/>
              </w:rPr>
            </w:pPr>
          </w:p>
          <w:p w14:paraId="38AA0955" w14:textId="77777777" w:rsidR="000730BF" w:rsidRPr="00151F91" w:rsidRDefault="000730BF" w:rsidP="000730BF">
            <w:pPr>
              <w:pStyle w:val="Sinespaciado"/>
              <w:ind w:firstLine="209"/>
              <w:rPr>
                <w:rFonts w:ascii="Arial" w:hAnsi="Arial" w:cs="Arial"/>
                <w:sz w:val="18"/>
                <w:szCs w:val="18"/>
                <w:lang w:eastAsia="es-BO"/>
              </w:rPr>
            </w:pPr>
            <w:r w:rsidRPr="00151F91">
              <w:rPr>
                <w:rFonts w:ascii="Arial" w:hAnsi="Arial" w:cs="Arial"/>
                <w:b/>
                <w:sz w:val="18"/>
                <w:szCs w:val="18"/>
                <w:highlight w:val="lightGray"/>
                <w:lang w:eastAsia="es-BO"/>
              </w:rPr>
              <w:t>VIGENCIA</w:t>
            </w:r>
            <w:r w:rsidRPr="00151F91">
              <w:rPr>
                <w:rFonts w:ascii="Arial" w:hAnsi="Arial" w:cs="Arial"/>
                <w:sz w:val="18"/>
                <w:szCs w:val="18"/>
                <w:highlight w:val="lightGray"/>
                <w:lang w:eastAsia="es-BO"/>
              </w:rPr>
              <w:t>:</w:t>
            </w:r>
          </w:p>
          <w:p w14:paraId="6E34D486" w14:textId="77777777" w:rsidR="000730BF" w:rsidRPr="00151F91" w:rsidRDefault="000730BF" w:rsidP="000730BF">
            <w:pPr>
              <w:tabs>
                <w:tab w:val="left" w:pos="3119"/>
              </w:tabs>
              <w:ind w:left="3402" w:hanging="3402"/>
              <w:jc w:val="both"/>
              <w:rPr>
                <w:rFonts w:ascii="Arial" w:hAnsi="Arial" w:cs="Arial"/>
                <w:sz w:val="18"/>
                <w:szCs w:val="18"/>
              </w:rPr>
            </w:pPr>
            <w:r w:rsidRPr="00151F91">
              <w:rPr>
                <w:rFonts w:ascii="Arial" w:hAnsi="Arial" w:cs="Arial"/>
                <w:sz w:val="18"/>
                <w:szCs w:val="18"/>
                <w:lang w:eastAsia="es-BO"/>
              </w:rPr>
              <w:t xml:space="preserve">    UN AÑO</w:t>
            </w:r>
          </w:p>
          <w:p w14:paraId="7BC9FFED" w14:textId="77777777" w:rsidR="000730BF" w:rsidRPr="00151F91" w:rsidRDefault="000730BF" w:rsidP="000730BF">
            <w:pPr>
              <w:pStyle w:val="Sinespaciado"/>
              <w:ind w:firstLine="209"/>
              <w:rPr>
                <w:rFonts w:ascii="Arial" w:hAnsi="Arial" w:cs="Arial"/>
                <w:b/>
                <w:sz w:val="18"/>
                <w:szCs w:val="18"/>
                <w:lang w:eastAsia="es-BO"/>
              </w:rPr>
            </w:pPr>
          </w:p>
          <w:p w14:paraId="0F6C32FE" w14:textId="77777777" w:rsidR="000730BF" w:rsidRPr="00151F91" w:rsidRDefault="000730BF" w:rsidP="000730BF">
            <w:pPr>
              <w:tabs>
                <w:tab w:val="left" w:pos="3240"/>
                <w:tab w:val="decimal" w:pos="7371"/>
              </w:tabs>
              <w:ind w:left="209"/>
              <w:jc w:val="both"/>
              <w:rPr>
                <w:rFonts w:ascii="Arial" w:hAnsi="Arial" w:cs="Arial"/>
                <w:sz w:val="18"/>
                <w:szCs w:val="18"/>
                <w:lang w:val="es-BO"/>
              </w:rPr>
            </w:pPr>
            <w:r w:rsidRPr="00151F91">
              <w:rPr>
                <w:rFonts w:ascii="Arial" w:hAnsi="Arial" w:cs="Arial"/>
                <w:b/>
                <w:sz w:val="18"/>
                <w:szCs w:val="18"/>
                <w:highlight w:val="lightGray"/>
                <w:lang w:val="es-BO"/>
              </w:rPr>
              <w:t>FORMA DE PAGO</w:t>
            </w:r>
            <w:r w:rsidRPr="00151F91">
              <w:rPr>
                <w:rFonts w:ascii="Arial" w:hAnsi="Arial" w:cs="Arial"/>
                <w:b/>
                <w:sz w:val="18"/>
                <w:szCs w:val="18"/>
                <w:lang w:val="es-BO"/>
              </w:rPr>
              <w:t xml:space="preserve">: </w:t>
            </w:r>
            <w:r w:rsidRPr="00151F91">
              <w:rPr>
                <w:rFonts w:ascii="Arial" w:hAnsi="Arial" w:cs="Arial"/>
                <w:sz w:val="18"/>
                <w:szCs w:val="18"/>
                <w:lang w:val="es-BO"/>
              </w:rPr>
              <w:t>La forma de pago de las Primas será vía SIGEP posterior a la recepción y aceptación de las pólizas y la entrega de las facturas correspondientes.</w:t>
            </w:r>
          </w:p>
          <w:p w14:paraId="44ECF28B" w14:textId="77777777" w:rsidR="000730BF" w:rsidRPr="00151F91" w:rsidRDefault="000730BF" w:rsidP="000730BF">
            <w:pPr>
              <w:pStyle w:val="Sinespaciado"/>
              <w:ind w:firstLine="209"/>
              <w:rPr>
                <w:rFonts w:ascii="Arial" w:hAnsi="Arial" w:cs="Arial"/>
                <w:sz w:val="18"/>
                <w:szCs w:val="18"/>
                <w:lang w:eastAsia="es-BO"/>
              </w:rPr>
            </w:pPr>
          </w:p>
        </w:tc>
      </w:tr>
    </w:tbl>
    <w:p w14:paraId="133C71A1" w14:textId="77777777" w:rsidR="000730BF" w:rsidRPr="00151F91" w:rsidRDefault="000730BF" w:rsidP="000730BF">
      <w:pPr>
        <w:jc w:val="both"/>
        <w:rPr>
          <w:rFonts w:ascii="Arial" w:hAnsi="Arial" w:cs="Arial"/>
          <w:sz w:val="18"/>
          <w:szCs w:val="18"/>
          <w:lang w:val="es-BO"/>
        </w:rPr>
      </w:pPr>
    </w:p>
    <w:p w14:paraId="10DFED55" w14:textId="77777777" w:rsidR="000730BF" w:rsidRPr="00151F91" w:rsidRDefault="000730BF" w:rsidP="000730BF">
      <w:pPr>
        <w:rPr>
          <w:rFonts w:ascii="Arial" w:hAnsi="Arial" w:cs="Arial"/>
        </w:rPr>
      </w:pPr>
    </w:p>
    <w:p w14:paraId="34B480E9" w14:textId="77777777" w:rsidR="00645464" w:rsidRPr="000730BF" w:rsidRDefault="00645464" w:rsidP="00645464">
      <w:pPr>
        <w:rPr>
          <w:rFonts w:ascii="Century Gothic" w:hAnsi="Century Gothic"/>
        </w:rPr>
      </w:pPr>
    </w:p>
    <w:p w14:paraId="0BC22D1C" w14:textId="77777777" w:rsidR="00645464" w:rsidRPr="003C0DD8" w:rsidRDefault="00645464" w:rsidP="00645464">
      <w:pPr>
        <w:jc w:val="center"/>
        <w:rPr>
          <w:rFonts w:ascii="Verdana" w:hAnsi="Verdana"/>
          <w:sz w:val="16"/>
          <w:szCs w:val="16"/>
          <w:lang w:val="es-BO"/>
        </w:rPr>
      </w:pPr>
    </w:p>
    <w:p w14:paraId="33494312" w14:textId="77777777" w:rsidR="00645464" w:rsidRPr="003C0DD8" w:rsidRDefault="00645464" w:rsidP="00645464">
      <w:pPr>
        <w:jc w:val="center"/>
        <w:rPr>
          <w:rFonts w:ascii="Verdana" w:hAnsi="Verdana" w:cs="Arial"/>
          <w:b/>
          <w:sz w:val="18"/>
          <w:lang w:val="es-BO"/>
        </w:rPr>
      </w:pPr>
    </w:p>
    <w:p w14:paraId="1C9ED059" w14:textId="77777777" w:rsidR="00645464" w:rsidRPr="003C0DD8" w:rsidRDefault="00645464" w:rsidP="00645464">
      <w:pPr>
        <w:jc w:val="center"/>
        <w:rPr>
          <w:rFonts w:ascii="Verdana" w:hAnsi="Verdana" w:cs="Arial"/>
          <w:b/>
          <w:sz w:val="18"/>
          <w:lang w:val="es-BO"/>
        </w:rPr>
      </w:pPr>
    </w:p>
    <w:p w14:paraId="13ABB2C3" w14:textId="77777777" w:rsidR="00645464" w:rsidRPr="003C0DD8" w:rsidRDefault="00645464" w:rsidP="00645464">
      <w:pPr>
        <w:jc w:val="center"/>
        <w:rPr>
          <w:rFonts w:ascii="Verdana" w:hAnsi="Verdana" w:cs="Arial"/>
          <w:b/>
          <w:sz w:val="18"/>
          <w:lang w:val="es-BO"/>
        </w:rPr>
      </w:pPr>
    </w:p>
    <w:p w14:paraId="3CF5A0CE" w14:textId="77777777" w:rsidR="00645464" w:rsidRPr="003C0DD8" w:rsidRDefault="00645464" w:rsidP="00645464">
      <w:pPr>
        <w:jc w:val="center"/>
        <w:rPr>
          <w:rFonts w:ascii="Verdana" w:hAnsi="Verdana" w:cs="Arial"/>
          <w:b/>
          <w:sz w:val="18"/>
          <w:lang w:val="es-BO"/>
        </w:rPr>
      </w:pPr>
    </w:p>
    <w:p w14:paraId="3626E0FE" w14:textId="77777777" w:rsidR="00645464" w:rsidRPr="003C0DD8" w:rsidRDefault="00645464" w:rsidP="00645464">
      <w:pPr>
        <w:jc w:val="center"/>
        <w:rPr>
          <w:rFonts w:ascii="Verdana" w:hAnsi="Verdana" w:cs="Arial"/>
          <w:b/>
          <w:sz w:val="18"/>
          <w:lang w:val="es-BO"/>
        </w:rPr>
      </w:pPr>
    </w:p>
    <w:p w14:paraId="0C92482B" w14:textId="77777777" w:rsidR="00645464" w:rsidRPr="003C0DD8" w:rsidRDefault="00645464" w:rsidP="00645464">
      <w:pPr>
        <w:jc w:val="center"/>
        <w:rPr>
          <w:rFonts w:ascii="Verdana" w:hAnsi="Verdana" w:cs="Arial"/>
          <w:b/>
          <w:sz w:val="18"/>
          <w:lang w:val="es-BO"/>
        </w:rPr>
      </w:pPr>
    </w:p>
    <w:p w14:paraId="62E74F91" w14:textId="77777777" w:rsidR="00645464" w:rsidRPr="003C0DD8" w:rsidRDefault="00645464" w:rsidP="00645464">
      <w:pPr>
        <w:jc w:val="center"/>
        <w:rPr>
          <w:rFonts w:ascii="Verdana" w:hAnsi="Verdana" w:cs="Arial"/>
          <w:b/>
          <w:sz w:val="18"/>
          <w:lang w:val="es-BO"/>
        </w:rPr>
      </w:pPr>
    </w:p>
    <w:p w14:paraId="5EE4657C" w14:textId="77777777" w:rsidR="00645464" w:rsidRPr="003C0DD8" w:rsidRDefault="00645464" w:rsidP="00645464">
      <w:pPr>
        <w:jc w:val="center"/>
        <w:rPr>
          <w:rFonts w:ascii="Verdana" w:hAnsi="Verdana" w:cs="Arial"/>
          <w:b/>
          <w:sz w:val="18"/>
          <w:lang w:val="es-BO"/>
        </w:rPr>
      </w:pPr>
    </w:p>
    <w:p w14:paraId="7B1630E4" w14:textId="77777777" w:rsidR="00645464" w:rsidRPr="003C0DD8" w:rsidRDefault="00645464" w:rsidP="00645464">
      <w:pPr>
        <w:jc w:val="center"/>
        <w:rPr>
          <w:rFonts w:ascii="Verdana" w:hAnsi="Verdana" w:cs="Arial"/>
          <w:b/>
          <w:sz w:val="18"/>
          <w:lang w:val="es-BO"/>
        </w:rPr>
      </w:pPr>
    </w:p>
    <w:p w14:paraId="1D5E9BC8" w14:textId="77777777" w:rsidR="00645464" w:rsidRPr="003C0DD8" w:rsidRDefault="00645464" w:rsidP="00645464">
      <w:pPr>
        <w:jc w:val="center"/>
        <w:rPr>
          <w:rFonts w:ascii="Verdana" w:hAnsi="Verdana" w:cs="Arial"/>
          <w:b/>
          <w:sz w:val="18"/>
          <w:lang w:val="es-BO"/>
        </w:rPr>
      </w:pPr>
    </w:p>
    <w:p w14:paraId="518B125C" w14:textId="77777777" w:rsidR="00645464" w:rsidRPr="003C0DD8" w:rsidRDefault="00645464" w:rsidP="00645464">
      <w:pPr>
        <w:jc w:val="center"/>
        <w:rPr>
          <w:rFonts w:ascii="Verdana" w:hAnsi="Verdana" w:cs="Arial"/>
          <w:b/>
          <w:sz w:val="18"/>
          <w:lang w:val="es-BO"/>
        </w:rPr>
      </w:pPr>
    </w:p>
    <w:p w14:paraId="5F4C30EE" w14:textId="77777777" w:rsidR="001F6AB7" w:rsidRPr="003C0DD8" w:rsidRDefault="001F6AB7" w:rsidP="00645464">
      <w:pPr>
        <w:jc w:val="center"/>
        <w:rPr>
          <w:rFonts w:ascii="Verdana" w:hAnsi="Verdana" w:cs="Arial"/>
          <w:b/>
          <w:sz w:val="18"/>
          <w:lang w:val="es-BO"/>
        </w:rPr>
      </w:pPr>
    </w:p>
    <w:p w14:paraId="08FE0EAE" w14:textId="77777777" w:rsidR="00645464" w:rsidRPr="003C0DD8" w:rsidRDefault="00645464" w:rsidP="00645464">
      <w:pPr>
        <w:jc w:val="center"/>
        <w:rPr>
          <w:rFonts w:ascii="Verdana" w:hAnsi="Verdana" w:cs="Arial"/>
          <w:b/>
          <w:sz w:val="18"/>
          <w:lang w:val="es-BO"/>
        </w:rPr>
      </w:pPr>
    </w:p>
    <w:p w14:paraId="1585D220" w14:textId="77777777" w:rsidR="00645464" w:rsidRPr="003C0DD8" w:rsidRDefault="00645464" w:rsidP="00645464">
      <w:pPr>
        <w:jc w:val="center"/>
        <w:rPr>
          <w:rFonts w:ascii="Verdana" w:hAnsi="Verdana" w:cs="Arial"/>
          <w:b/>
          <w:sz w:val="18"/>
          <w:lang w:val="es-BO"/>
        </w:rPr>
      </w:pPr>
    </w:p>
    <w:p w14:paraId="49DACFD8" w14:textId="77777777" w:rsidR="007648E5" w:rsidRPr="003C0DD8" w:rsidRDefault="007648E5" w:rsidP="00645464">
      <w:pPr>
        <w:jc w:val="center"/>
        <w:rPr>
          <w:rFonts w:ascii="Verdana" w:hAnsi="Verdana" w:cs="Arial"/>
          <w:b/>
          <w:sz w:val="18"/>
          <w:lang w:val="es-BO"/>
        </w:rPr>
      </w:pPr>
    </w:p>
    <w:p w14:paraId="6A64707A" w14:textId="77777777" w:rsidR="00645464" w:rsidRPr="003C0DD8" w:rsidRDefault="00645464" w:rsidP="00645464">
      <w:pPr>
        <w:jc w:val="center"/>
        <w:rPr>
          <w:rFonts w:ascii="Verdana" w:hAnsi="Verdana" w:cs="Arial"/>
          <w:b/>
          <w:sz w:val="18"/>
          <w:lang w:val="es-BO"/>
        </w:rPr>
      </w:pPr>
    </w:p>
    <w:p w14:paraId="2A3BDE73" w14:textId="77777777" w:rsidR="002C3EAB" w:rsidRPr="003C0DD8" w:rsidRDefault="002C3EAB" w:rsidP="00645464">
      <w:pPr>
        <w:jc w:val="center"/>
        <w:rPr>
          <w:rFonts w:ascii="Verdana" w:hAnsi="Verdana" w:cs="Arial"/>
          <w:b/>
          <w:sz w:val="18"/>
          <w:lang w:val="es-BO"/>
        </w:rPr>
      </w:pPr>
    </w:p>
    <w:p w14:paraId="55D1AB5B" w14:textId="7FF35FE0" w:rsidR="002C3EAB" w:rsidRDefault="002C3EAB" w:rsidP="00645464">
      <w:pPr>
        <w:jc w:val="center"/>
        <w:rPr>
          <w:rFonts w:ascii="Verdana" w:hAnsi="Verdana" w:cs="Arial"/>
          <w:b/>
          <w:sz w:val="18"/>
          <w:lang w:val="es-BO"/>
        </w:rPr>
      </w:pPr>
    </w:p>
    <w:p w14:paraId="36B22390" w14:textId="7A2F6D84" w:rsidR="00A648E9" w:rsidRDefault="00A648E9" w:rsidP="00645464">
      <w:pPr>
        <w:jc w:val="center"/>
        <w:rPr>
          <w:rFonts w:ascii="Verdana" w:hAnsi="Verdana" w:cs="Arial"/>
          <w:b/>
          <w:sz w:val="18"/>
          <w:lang w:val="es-BO"/>
        </w:rPr>
      </w:pPr>
    </w:p>
    <w:p w14:paraId="08894C2E" w14:textId="46D159AA" w:rsidR="00A648E9" w:rsidRDefault="00A648E9" w:rsidP="00645464">
      <w:pPr>
        <w:jc w:val="center"/>
        <w:rPr>
          <w:rFonts w:ascii="Verdana" w:hAnsi="Verdana" w:cs="Arial"/>
          <w:b/>
          <w:sz w:val="18"/>
          <w:lang w:val="es-BO"/>
        </w:rPr>
      </w:pPr>
    </w:p>
    <w:p w14:paraId="6869AF6A" w14:textId="7AD129BA" w:rsidR="00A648E9" w:rsidRDefault="00A648E9" w:rsidP="00645464">
      <w:pPr>
        <w:jc w:val="center"/>
        <w:rPr>
          <w:rFonts w:ascii="Verdana" w:hAnsi="Verdana" w:cs="Arial"/>
          <w:b/>
          <w:sz w:val="18"/>
          <w:lang w:val="es-BO"/>
        </w:rPr>
      </w:pPr>
    </w:p>
    <w:p w14:paraId="453AACF2" w14:textId="770CF642" w:rsidR="00A648E9" w:rsidRDefault="00A648E9" w:rsidP="00645464">
      <w:pPr>
        <w:jc w:val="center"/>
        <w:rPr>
          <w:rFonts w:ascii="Verdana" w:hAnsi="Verdana" w:cs="Arial"/>
          <w:b/>
          <w:sz w:val="18"/>
          <w:lang w:val="es-BO"/>
        </w:rPr>
      </w:pPr>
    </w:p>
    <w:p w14:paraId="47504939" w14:textId="7CA9160F" w:rsidR="00A648E9" w:rsidRDefault="00A648E9" w:rsidP="00645464">
      <w:pPr>
        <w:jc w:val="center"/>
        <w:rPr>
          <w:rFonts w:ascii="Verdana" w:hAnsi="Verdana" w:cs="Arial"/>
          <w:b/>
          <w:sz w:val="18"/>
          <w:lang w:val="es-BO"/>
        </w:rPr>
      </w:pPr>
    </w:p>
    <w:p w14:paraId="7DC04956" w14:textId="68B4ED3F" w:rsidR="00A648E9" w:rsidRDefault="00A648E9" w:rsidP="00645464">
      <w:pPr>
        <w:jc w:val="center"/>
        <w:rPr>
          <w:rFonts w:ascii="Verdana" w:hAnsi="Verdana" w:cs="Arial"/>
          <w:b/>
          <w:sz w:val="18"/>
          <w:lang w:val="es-BO"/>
        </w:rPr>
      </w:pPr>
    </w:p>
    <w:p w14:paraId="7FFE7DCC" w14:textId="1EB9906D" w:rsidR="00A648E9" w:rsidRDefault="00A648E9" w:rsidP="00645464">
      <w:pPr>
        <w:jc w:val="center"/>
        <w:rPr>
          <w:rFonts w:ascii="Verdana" w:hAnsi="Verdana" w:cs="Arial"/>
          <w:b/>
          <w:sz w:val="18"/>
          <w:lang w:val="es-BO"/>
        </w:rPr>
      </w:pPr>
    </w:p>
    <w:p w14:paraId="4FE67313" w14:textId="77777777" w:rsidR="00A648E9" w:rsidRPr="003C0DD8" w:rsidRDefault="00A648E9" w:rsidP="00645464">
      <w:pPr>
        <w:jc w:val="center"/>
        <w:rPr>
          <w:rFonts w:ascii="Verdana" w:hAnsi="Verdana" w:cs="Arial"/>
          <w:b/>
          <w:sz w:val="18"/>
          <w:lang w:val="es-BO"/>
        </w:rPr>
      </w:pPr>
    </w:p>
    <w:p w14:paraId="02FF309F" w14:textId="77777777" w:rsidR="00D13521" w:rsidRPr="003C0DD8" w:rsidRDefault="00D13521" w:rsidP="00645464">
      <w:pPr>
        <w:jc w:val="center"/>
        <w:rPr>
          <w:rFonts w:ascii="Verdana" w:hAnsi="Verdana" w:cs="Arial"/>
          <w:b/>
          <w:sz w:val="18"/>
          <w:lang w:val="es-BO"/>
        </w:rPr>
      </w:pPr>
    </w:p>
    <w:p w14:paraId="67A7AA22" w14:textId="77777777" w:rsidR="009C712A" w:rsidRPr="003C0DD8" w:rsidRDefault="009C712A" w:rsidP="00645464">
      <w:pPr>
        <w:jc w:val="center"/>
        <w:rPr>
          <w:rFonts w:ascii="Verdana" w:hAnsi="Verdana" w:cs="Arial"/>
          <w:b/>
          <w:sz w:val="18"/>
          <w:lang w:val="es-BO"/>
        </w:rPr>
      </w:pPr>
    </w:p>
    <w:p w14:paraId="1D6359B0" w14:textId="5870ADB9" w:rsidR="00645464" w:rsidRPr="003C0DD8" w:rsidRDefault="00645464" w:rsidP="0069183B">
      <w:pPr>
        <w:jc w:val="center"/>
        <w:rPr>
          <w:rFonts w:ascii="Verdana" w:hAnsi="Verdana" w:cs="Arial"/>
          <w:b/>
          <w:sz w:val="18"/>
          <w:lang w:val="es-BO"/>
        </w:rPr>
      </w:pPr>
      <w:r w:rsidRPr="003C0DD8">
        <w:rPr>
          <w:rFonts w:ascii="Verdana" w:hAnsi="Verdana" w:cs="Arial"/>
          <w:b/>
          <w:sz w:val="18"/>
          <w:lang w:val="es-BO"/>
        </w:rPr>
        <w:lastRenderedPageBreak/>
        <w:t>ANEXO 2</w:t>
      </w:r>
    </w:p>
    <w:p w14:paraId="07747D9F" w14:textId="77777777" w:rsidR="00552020" w:rsidRPr="003C0DD8" w:rsidRDefault="00552020" w:rsidP="00645464">
      <w:pPr>
        <w:jc w:val="center"/>
        <w:rPr>
          <w:rFonts w:ascii="Verdana" w:hAnsi="Verdana" w:cs="Arial"/>
          <w:b/>
          <w:sz w:val="18"/>
          <w:lang w:val="es-BO"/>
        </w:rPr>
      </w:pPr>
      <w:r w:rsidRPr="003C0DD8">
        <w:rPr>
          <w:rFonts w:ascii="Verdana" w:hAnsi="Verdana" w:cs="Arial"/>
          <w:b/>
          <w:sz w:val="18"/>
          <w:lang w:val="es-BO"/>
        </w:rPr>
        <w:t>FORMULARIOS PARA LA PRESENTACIÓN DE PROPUESTAS</w:t>
      </w:r>
    </w:p>
    <w:p w14:paraId="1B03F795" w14:textId="77777777" w:rsidR="007806FA" w:rsidRPr="003C0DD8" w:rsidRDefault="007806FA" w:rsidP="00552020">
      <w:pPr>
        <w:pStyle w:val="Normal2"/>
        <w:ind w:left="2124" w:hanging="2124"/>
        <w:rPr>
          <w:rFonts w:ascii="Verdana" w:hAnsi="Verdana" w:cs="Arial"/>
          <w:b/>
          <w:sz w:val="18"/>
          <w:szCs w:val="18"/>
          <w:lang w:val="es-BO"/>
        </w:rPr>
      </w:pPr>
    </w:p>
    <w:p w14:paraId="023DD92A" w14:textId="77777777" w:rsidR="00552020" w:rsidRPr="003C0DD8" w:rsidRDefault="00552020" w:rsidP="00552020">
      <w:pPr>
        <w:pStyle w:val="Normal2"/>
        <w:ind w:left="2124" w:hanging="2124"/>
        <w:rPr>
          <w:rFonts w:ascii="Verdana" w:hAnsi="Verdana" w:cs="Arial"/>
          <w:b/>
          <w:sz w:val="18"/>
          <w:szCs w:val="18"/>
          <w:lang w:val="es-BO"/>
        </w:rPr>
      </w:pPr>
      <w:r w:rsidRPr="003C0DD8">
        <w:rPr>
          <w:rFonts w:ascii="Verdana" w:hAnsi="Verdana" w:cs="Arial"/>
          <w:b/>
          <w:sz w:val="18"/>
          <w:szCs w:val="18"/>
          <w:lang w:val="es-BO"/>
        </w:rPr>
        <w:t>Documentos Legales y Administrativos</w:t>
      </w:r>
    </w:p>
    <w:p w14:paraId="19C0BF0E" w14:textId="77777777" w:rsidR="00552020" w:rsidRPr="003C0DD8" w:rsidRDefault="00552020" w:rsidP="00552020">
      <w:pPr>
        <w:pStyle w:val="Normal2"/>
        <w:ind w:left="2124" w:hanging="2124"/>
        <w:rPr>
          <w:rFonts w:ascii="Verdana" w:hAnsi="Verdana" w:cs="Arial"/>
          <w:b/>
          <w:sz w:val="18"/>
          <w:szCs w:val="18"/>
          <w:lang w:val="es-BO"/>
        </w:rPr>
      </w:pPr>
    </w:p>
    <w:p w14:paraId="126E48AB" w14:textId="77777777" w:rsidR="00552020" w:rsidRPr="003C0DD8" w:rsidRDefault="00552020" w:rsidP="007806FA">
      <w:pPr>
        <w:tabs>
          <w:tab w:val="left" w:pos="2127"/>
        </w:tabs>
        <w:jc w:val="both"/>
        <w:rPr>
          <w:rFonts w:ascii="Verdana" w:hAnsi="Verdana" w:cs="Arial"/>
          <w:sz w:val="18"/>
          <w:szCs w:val="18"/>
          <w:lang w:val="es-BO"/>
        </w:rPr>
      </w:pPr>
      <w:r w:rsidRPr="003C0DD8">
        <w:rPr>
          <w:rFonts w:ascii="Verdana" w:hAnsi="Verdana" w:cs="Arial"/>
          <w:sz w:val="18"/>
          <w:szCs w:val="18"/>
          <w:lang w:val="es-BO"/>
        </w:rPr>
        <w:t>Formulario A-1</w:t>
      </w:r>
      <w:r w:rsidRPr="003C0DD8">
        <w:rPr>
          <w:rFonts w:ascii="Verdana" w:hAnsi="Verdana" w:cs="Arial"/>
          <w:sz w:val="18"/>
          <w:szCs w:val="18"/>
          <w:lang w:val="es-BO"/>
        </w:rPr>
        <w:tab/>
        <w:t>Presentación de Propuesta</w:t>
      </w:r>
      <w:r w:rsidR="002C3EAB" w:rsidRPr="003C0DD8">
        <w:rPr>
          <w:rFonts w:ascii="Verdana" w:hAnsi="Verdana" w:cs="Arial"/>
          <w:sz w:val="18"/>
          <w:szCs w:val="18"/>
          <w:lang w:val="es-BO"/>
        </w:rPr>
        <w:t>.</w:t>
      </w:r>
    </w:p>
    <w:p w14:paraId="2BE684AA" w14:textId="77777777" w:rsidR="00041174" w:rsidRPr="003C0DD8" w:rsidRDefault="00507841" w:rsidP="00552020">
      <w:pPr>
        <w:ind w:left="2124" w:hanging="2124"/>
        <w:jc w:val="both"/>
        <w:rPr>
          <w:rFonts w:ascii="Verdana" w:hAnsi="Verdana" w:cs="Arial"/>
          <w:sz w:val="18"/>
          <w:szCs w:val="18"/>
          <w:lang w:val="es-BO"/>
        </w:rPr>
      </w:pPr>
      <w:r w:rsidRPr="003C0DD8">
        <w:rPr>
          <w:rFonts w:ascii="Verdana" w:hAnsi="Verdana" w:cs="Arial"/>
          <w:sz w:val="18"/>
          <w:szCs w:val="18"/>
          <w:lang w:val="es-BO"/>
        </w:rPr>
        <w:t>Formulario A-2</w:t>
      </w:r>
      <w:r w:rsidR="007806FA" w:rsidRPr="003C0DD8">
        <w:rPr>
          <w:rFonts w:ascii="Verdana" w:hAnsi="Verdana" w:cs="Arial"/>
          <w:sz w:val="18"/>
          <w:szCs w:val="18"/>
          <w:lang w:val="es-BO"/>
        </w:rPr>
        <w:t>a</w:t>
      </w:r>
      <w:r w:rsidR="00552020" w:rsidRPr="003C0DD8">
        <w:rPr>
          <w:rFonts w:ascii="Verdana" w:hAnsi="Verdana" w:cs="Arial"/>
          <w:sz w:val="18"/>
          <w:szCs w:val="18"/>
          <w:lang w:val="es-BO"/>
        </w:rPr>
        <w:tab/>
        <w:t>Identificación del Proponente</w:t>
      </w:r>
      <w:r w:rsidR="00041174" w:rsidRPr="003C0DD8">
        <w:rPr>
          <w:rFonts w:ascii="Verdana" w:hAnsi="Verdana" w:cs="Arial"/>
          <w:sz w:val="18"/>
          <w:szCs w:val="18"/>
          <w:lang w:val="es-BO"/>
        </w:rPr>
        <w:t xml:space="preserve"> para Entidades Aseguradoras</w:t>
      </w:r>
    </w:p>
    <w:p w14:paraId="457C3E9B" w14:textId="77777777" w:rsidR="007806FA" w:rsidRPr="003C0DD8" w:rsidRDefault="007806FA" w:rsidP="00552020">
      <w:pPr>
        <w:ind w:left="2124" w:hanging="2124"/>
        <w:jc w:val="both"/>
        <w:rPr>
          <w:rFonts w:ascii="Verdana" w:hAnsi="Verdana" w:cs="Arial"/>
          <w:sz w:val="18"/>
          <w:szCs w:val="18"/>
          <w:lang w:val="es-BO"/>
        </w:rPr>
      </w:pPr>
      <w:r w:rsidRPr="003C0DD8">
        <w:rPr>
          <w:rFonts w:ascii="Verdana" w:hAnsi="Verdana" w:cs="Arial"/>
          <w:sz w:val="18"/>
          <w:szCs w:val="18"/>
          <w:lang w:val="es-BO"/>
        </w:rPr>
        <w:t xml:space="preserve">Formulario A-2b  </w:t>
      </w:r>
      <w:r w:rsidRPr="003C0DD8">
        <w:rPr>
          <w:rFonts w:ascii="Verdana" w:hAnsi="Verdana" w:cs="Arial"/>
          <w:sz w:val="18"/>
          <w:szCs w:val="18"/>
          <w:lang w:val="es-BO"/>
        </w:rPr>
        <w:tab/>
        <w:t>Identificación del Proponente para Asociaciones Accidentales.</w:t>
      </w:r>
    </w:p>
    <w:p w14:paraId="4A7A99C6" w14:textId="77777777" w:rsidR="0067623D" w:rsidRPr="003C0DD8" w:rsidRDefault="0067623D" w:rsidP="00552020">
      <w:pPr>
        <w:ind w:left="2124" w:hanging="2124"/>
        <w:jc w:val="both"/>
        <w:rPr>
          <w:rFonts w:ascii="Verdana" w:hAnsi="Verdana" w:cs="Arial"/>
          <w:sz w:val="18"/>
          <w:szCs w:val="18"/>
          <w:lang w:val="es-BO"/>
        </w:rPr>
      </w:pPr>
      <w:r w:rsidRPr="003C0DD8">
        <w:rPr>
          <w:rFonts w:ascii="Verdana" w:hAnsi="Verdana" w:cs="Arial"/>
          <w:sz w:val="18"/>
          <w:szCs w:val="18"/>
          <w:lang w:val="es-BO"/>
        </w:rPr>
        <w:t>Formulario A-2c</w:t>
      </w:r>
      <w:r w:rsidRPr="003C0DD8">
        <w:rPr>
          <w:rFonts w:ascii="Verdana" w:hAnsi="Verdana" w:cs="Arial"/>
          <w:sz w:val="18"/>
          <w:szCs w:val="18"/>
          <w:lang w:val="es-BO"/>
        </w:rPr>
        <w:tab/>
        <w:t>Identificación de Integrantes de la Asociación Accidental.</w:t>
      </w:r>
    </w:p>
    <w:p w14:paraId="5C6A161F" w14:textId="77777777" w:rsidR="001851BE" w:rsidRPr="003C0DD8" w:rsidRDefault="001851BE" w:rsidP="00507841">
      <w:pPr>
        <w:rPr>
          <w:rFonts w:ascii="Verdana" w:hAnsi="Verdana" w:cs="Arial"/>
          <w:sz w:val="18"/>
          <w:lang w:val="es-BO"/>
        </w:rPr>
      </w:pPr>
    </w:p>
    <w:p w14:paraId="6CDF9141" w14:textId="77777777" w:rsidR="009A19D9" w:rsidRPr="003C0DD8" w:rsidRDefault="009A19D9" w:rsidP="009A19D9">
      <w:pPr>
        <w:pStyle w:val="Normal2"/>
        <w:rPr>
          <w:rFonts w:ascii="Verdana" w:hAnsi="Verdana" w:cs="Arial"/>
          <w:b/>
          <w:sz w:val="18"/>
          <w:szCs w:val="18"/>
          <w:lang w:val="es-BO"/>
        </w:rPr>
      </w:pPr>
      <w:r w:rsidRPr="003C0DD8">
        <w:rPr>
          <w:rFonts w:ascii="Verdana" w:hAnsi="Verdana" w:cs="Arial"/>
          <w:b/>
          <w:sz w:val="18"/>
          <w:szCs w:val="18"/>
          <w:lang w:val="es-BO"/>
        </w:rPr>
        <w:t>Documentos de la Propuesta Económica</w:t>
      </w:r>
    </w:p>
    <w:p w14:paraId="57D45D54" w14:textId="77777777" w:rsidR="003E032F" w:rsidRPr="003C0DD8" w:rsidRDefault="003E032F" w:rsidP="009A19D9">
      <w:pPr>
        <w:pStyle w:val="Normal2"/>
        <w:rPr>
          <w:rFonts w:ascii="Verdana" w:hAnsi="Verdana" w:cs="Arial"/>
          <w:b/>
          <w:sz w:val="18"/>
          <w:szCs w:val="18"/>
          <w:lang w:val="es-BO"/>
        </w:rPr>
      </w:pPr>
    </w:p>
    <w:p w14:paraId="090D3CF4" w14:textId="77777777" w:rsidR="009A19D9" w:rsidRPr="003C0DD8" w:rsidRDefault="003D3687" w:rsidP="003D3687">
      <w:pPr>
        <w:pStyle w:val="Normal2"/>
        <w:ind w:left="2124" w:hanging="2124"/>
        <w:rPr>
          <w:rFonts w:ascii="Verdana" w:hAnsi="Verdana" w:cs="Arial"/>
          <w:sz w:val="18"/>
          <w:lang w:val="es-BO"/>
        </w:rPr>
      </w:pPr>
      <w:r w:rsidRPr="003C0DD8">
        <w:rPr>
          <w:rFonts w:ascii="Verdana" w:hAnsi="Verdana" w:cs="Arial"/>
          <w:sz w:val="18"/>
          <w:szCs w:val="18"/>
          <w:lang w:val="es-BO"/>
        </w:rPr>
        <w:t>Formulario B-1</w:t>
      </w:r>
      <w:r w:rsidRPr="003C0DD8">
        <w:rPr>
          <w:rFonts w:ascii="Verdana" w:hAnsi="Verdana" w:cs="Arial"/>
          <w:sz w:val="18"/>
          <w:szCs w:val="18"/>
          <w:lang w:val="es-BO"/>
        </w:rPr>
        <w:tab/>
        <w:t>Tasas y Primas de cada una de las coberturas solicitadas de la Propuesta Económica</w:t>
      </w:r>
    </w:p>
    <w:p w14:paraId="5BE82385" w14:textId="77777777" w:rsidR="009A19D9" w:rsidRPr="003C0DD8" w:rsidRDefault="009A19D9" w:rsidP="009A19D9">
      <w:pPr>
        <w:rPr>
          <w:rFonts w:ascii="Verdana" w:hAnsi="Verdana" w:cs="Arial"/>
          <w:sz w:val="18"/>
          <w:lang w:val="es-BO"/>
        </w:rPr>
      </w:pPr>
      <w:r w:rsidRPr="003C0DD8">
        <w:rPr>
          <w:rFonts w:ascii="Verdana" w:hAnsi="Verdana" w:cs="Arial"/>
          <w:sz w:val="18"/>
          <w:lang w:val="es-BO"/>
        </w:rPr>
        <w:t>Formulario B-2</w:t>
      </w:r>
      <w:r w:rsidRPr="003C0DD8">
        <w:rPr>
          <w:rFonts w:ascii="Verdana" w:hAnsi="Verdana" w:cs="Arial"/>
          <w:sz w:val="18"/>
          <w:lang w:val="es-BO"/>
        </w:rPr>
        <w:tab/>
      </w:r>
      <w:r w:rsidRPr="003C0DD8">
        <w:rPr>
          <w:rFonts w:ascii="Verdana" w:hAnsi="Verdana" w:cs="Arial"/>
          <w:sz w:val="18"/>
          <w:lang w:val="es-BO"/>
        </w:rPr>
        <w:tab/>
        <w:t>Resumen de Primas de la Propuesta Económica</w:t>
      </w:r>
    </w:p>
    <w:p w14:paraId="73A79F12" w14:textId="77777777" w:rsidR="000D64D6" w:rsidRPr="003C0DD8" w:rsidRDefault="000D64D6" w:rsidP="00507841">
      <w:pPr>
        <w:rPr>
          <w:rFonts w:ascii="Verdana" w:hAnsi="Verdana" w:cs="Arial"/>
          <w:sz w:val="18"/>
          <w:lang w:val="es-BO"/>
        </w:rPr>
      </w:pPr>
    </w:p>
    <w:p w14:paraId="008E7C1D" w14:textId="77777777" w:rsidR="00086459" w:rsidRPr="003C0DD8" w:rsidRDefault="00086459" w:rsidP="00086459">
      <w:pPr>
        <w:rPr>
          <w:rFonts w:ascii="Verdana" w:hAnsi="Verdana" w:cs="Arial"/>
          <w:b/>
          <w:sz w:val="18"/>
          <w:lang w:val="es-BO"/>
        </w:rPr>
      </w:pPr>
      <w:r w:rsidRPr="003C0DD8">
        <w:rPr>
          <w:rFonts w:ascii="Verdana" w:hAnsi="Verdana" w:cs="Arial"/>
          <w:b/>
          <w:sz w:val="18"/>
          <w:lang w:val="es-BO"/>
        </w:rPr>
        <w:t>Documento de la Propuesta Técnica</w:t>
      </w:r>
    </w:p>
    <w:p w14:paraId="753C20B3" w14:textId="77777777" w:rsidR="003E032F" w:rsidRPr="003C0DD8" w:rsidRDefault="003E032F" w:rsidP="00086459">
      <w:pPr>
        <w:rPr>
          <w:rFonts w:ascii="Verdana" w:hAnsi="Verdana" w:cs="Arial"/>
          <w:b/>
          <w:sz w:val="18"/>
          <w:lang w:val="es-BO"/>
        </w:rPr>
      </w:pPr>
    </w:p>
    <w:p w14:paraId="30E2A516" w14:textId="3ABF7172" w:rsidR="00086459" w:rsidRPr="003C0DD8" w:rsidRDefault="008B0DEA" w:rsidP="00086459">
      <w:pPr>
        <w:pStyle w:val="Normal2"/>
        <w:ind w:left="2124" w:hanging="2124"/>
        <w:rPr>
          <w:rFonts w:ascii="Verdana" w:hAnsi="Verdana" w:cs="Arial"/>
          <w:sz w:val="18"/>
          <w:szCs w:val="18"/>
          <w:lang w:val="es-BO"/>
        </w:rPr>
      </w:pPr>
      <w:r w:rsidRPr="003C0DD8">
        <w:rPr>
          <w:rFonts w:ascii="Verdana" w:hAnsi="Verdana" w:cs="Arial"/>
          <w:sz w:val="18"/>
          <w:szCs w:val="18"/>
          <w:lang w:val="es-BO"/>
        </w:rPr>
        <w:t>Formulario C-1a</w:t>
      </w:r>
      <w:r w:rsidR="00086459" w:rsidRPr="003C0DD8">
        <w:rPr>
          <w:rFonts w:ascii="Verdana" w:hAnsi="Verdana" w:cs="Arial"/>
          <w:sz w:val="18"/>
          <w:szCs w:val="18"/>
          <w:lang w:val="es-BO"/>
        </w:rPr>
        <w:tab/>
      </w:r>
      <w:r w:rsidR="00201F7E" w:rsidRPr="003C0DD8">
        <w:rPr>
          <w:rFonts w:ascii="Verdana" w:hAnsi="Verdana" w:cs="Arial"/>
          <w:sz w:val="18"/>
          <w:szCs w:val="18"/>
          <w:lang w:val="es-BO"/>
        </w:rPr>
        <w:t>Hoja de Vida</w:t>
      </w:r>
      <w:r w:rsidR="00086459" w:rsidRPr="003C0DD8">
        <w:rPr>
          <w:rFonts w:ascii="Verdana" w:hAnsi="Verdana" w:cs="Arial"/>
          <w:sz w:val="18"/>
          <w:szCs w:val="18"/>
          <w:lang w:val="es-BO"/>
        </w:rPr>
        <w:t xml:space="preserve"> de los Ejecutivos        </w:t>
      </w:r>
    </w:p>
    <w:p w14:paraId="01E40F44" w14:textId="2D8BCB82" w:rsidR="00086459" w:rsidRPr="003C0DD8" w:rsidRDefault="00086459" w:rsidP="00086459">
      <w:pPr>
        <w:pStyle w:val="Normal2"/>
        <w:ind w:left="2124" w:hanging="2124"/>
        <w:rPr>
          <w:rFonts w:ascii="Verdana" w:hAnsi="Verdana" w:cs="Arial"/>
          <w:sz w:val="18"/>
          <w:szCs w:val="18"/>
          <w:lang w:val="es-BO"/>
        </w:rPr>
      </w:pPr>
      <w:r w:rsidRPr="003C0DD8">
        <w:rPr>
          <w:rFonts w:ascii="Verdana" w:hAnsi="Verdana" w:cs="Arial"/>
          <w:sz w:val="18"/>
          <w:szCs w:val="18"/>
          <w:lang w:val="es-BO"/>
        </w:rPr>
        <w:t>Formulario C-1</w:t>
      </w:r>
      <w:r w:rsidR="008B0DEA" w:rsidRPr="003C0DD8">
        <w:rPr>
          <w:rFonts w:ascii="Verdana" w:hAnsi="Verdana" w:cs="Arial"/>
          <w:sz w:val="18"/>
          <w:szCs w:val="18"/>
          <w:lang w:val="es-BO"/>
        </w:rPr>
        <w:t>b</w:t>
      </w:r>
      <w:r w:rsidRPr="003C0DD8">
        <w:rPr>
          <w:rFonts w:ascii="Verdana" w:hAnsi="Verdana" w:cs="Arial"/>
          <w:sz w:val="18"/>
          <w:szCs w:val="18"/>
          <w:lang w:val="es-BO"/>
        </w:rPr>
        <w:tab/>
        <w:t>Distribución del Riesgo</w:t>
      </w:r>
    </w:p>
    <w:p w14:paraId="252A681D" w14:textId="2E61299C" w:rsidR="00086459" w:rsidRPr="003C0DD8" w:rsidRDefault="008B0DEA" w:rsidP="00086459">
      <w:pPr>
        <w:pStyle w:val="Normal2"/>
        <w:ind w:left="2124" w:hanging="2124"/>
        <w:rPr>
          <w:rFonts w:ascii="Verdana" w:hAnsi="Verdana" w:cs="Arial"/>
          <w:sz w:val="18"/>
          <w:szCs w:val="18"/>
          <w:lang w:val="es-BO"/>
        </w:rPr>
      </w:pPr>
      <w:r w:rsidRPr="003C0DD8">
        <w:rPr>
          <w:rFonts w:ascii="Verdana" w:hAnsi="Verdana" w:cs="Arial"/>
          <w:sz w:val="18"/>
          <w:szCs w:val="18"/>
          <w:lang w:val="es-BO"/>
        </w:rPr>
        <w:t>Formulario C-1c</w:t>
      </w:r>
      <w:r w:rsidR="00086459" w:rsidRPr="003C0DD8">
        <w:rPr>
          <w:rFonts w:ascii="Verdana" w:hAnsi="Verdana" w:cs="Arial"/>
          <w:sz w:val="18"/>
          <w:szCs w:val="18"/>
          <w:lang w:val="es-BO"/>
        </w:rPr>
        <w:tab/>
        <w:t>Datos del Reasegurador Líder</w:t>
      </w:r>
    </w:p>
    <w:p w14:paraId="66E8F428" w14:textId="7B34DDC5" w:rsidR="00086459" w:rsidRPr="003C0DD8" w:rsidRDefault="008B0DEA" w:rsidP="00086459">
      <w:pPr>
        <w:pStyle w:val="Normal2"/>
        <w:ind w:left="2124" w:hanging="2124"/>
        <w:rPr>
          <w:rFonts w:ascii="Verdana" w:hAnsi="Verdana" w:cs="Arial"/>
          <w:sz w:val="18"/>
          <w:szCs w:val="18"/>
          <w:lang w:val="es-BO"/>
        </w:rPr>
      </w:pPr>
      <w:r w:rsidRPr="003C0DD8">
        <w:rPr>
          <w:rFonts w:ascii="Verdana" w:hAnsi="Verdana" w:cs="Arial"/>
          <w:sz w:val="18"/>
          <w:szCs w:val="18"/>
          <w:lang w:val="es-BO"/>
        </w:rPr>
        <w:t>Formulario C-1d</w:t>
      </w:r>
      <w:r w:rsidR="00086459" w:rsidRPr="003C0DD8">
        <w:rPr>
          <w:rFonts w:ascii="Verdana" w:hAnsi="Verdana" w:cs="Arial"/>
          <w:sz w:val="18"/>
          <w:szCs w:val="18"/>
          <w:lang w:val="es-BO"/>
        </w:rPr>
        <w:tab/>
        <w:t>Datos del Corredor de Reaseguros</w:t>
      </w:r>
    </w:p>
    <w:p w14:paraId="11EB8849" w14:textId="77777777" w:rsidR="00507841" w:rsidRPr="003C0DD8" w:rsidRDefault="00507841" w:rsidP="00086459">
      <w:pPr>
        <w:pStyle w:val="Normal2"/>
        <w:ind w:left="2124" w:hanging="2124"/>
        <w:rPr>
          <w:rFonts w:ascii="Verdana" w:hAnsi="Verdana" w:cs="Arial"/>
          <w:sz w:val="18"/>
          <w:szCs w:val="18"/>
          <w:lang w:val="es-BO"/>
        </w:rPr>
      </w:pPr>
    </w:p>
    <w:p w14:paraId="13D825A0" w14:textId="77777777" w:rsidR="00507841" w:rsidRPr="003C0DD8" w:rsidRDefault="00507841" w:rsidP="00086459">
      <w:pPr>
        <w:pStyle w:val="Normal2"/>
        <w:ind w:left="2124" w:hanging="2124"/>
        <w:rPr>
          <w:rFonts w:ascii="Verdana" w:hAnsi="Verdana" w:cs="Arial"/>
          <w:sz w:val="18"/>
          <w:szCs w:val="18"/>
          <w:lang w:val="es-BO"/>
        </w:rPr>
      </w:pPr>
    </w:p>
    <w:p w14:paraId="66281B14" w14:textId="77777777" w:rsidR="00552020" w:rsidRPr="003C0DD8" w:rsidRDefault="00552020" w:rsidP="00086459">
      <w:pPr>
        <w:pStyle w:val="Normal2"/>
        <w:ind w:left="2124" w:hanging="2124"/>
        <w:rPr>
          <w:rFonts w:ascii="Verdana" w:hAnsi="Verdana" w:cs="Arial"/>
          <w:sz w:val="18"/>
          <w:szCs w:val="18"/>
          <w:lang w:val="es-BO"/>
        </w:rPr>
      </w:pPr>
    </w:p>
    <w:p w14:paraId="2BA3B1B2" w14:textId="77777777" w:rsidR="00552020" w:rsidRPr="003C0DD8" w:rsidRDefault="00552020" w:rsidP="00086459">
      <w:pPr>
        <w:pStyle w:val="Normal2"/>
        <w:ind w:left="2124" w:hanging="2124"/>
        <w:rPr>
          <w:rFonts w:ascii="Verdana" w:hAnsi="Verdana" w:cs="Arial"/>
          <w:sz w:val="18"/>
          <w:szCs w:val="18"/>
          <w:lang w:val="es-BO"/>
        </w:rPr>
      </w:pPr>
    </w:p>
    <w:p w14:paraId="41E4D4ED" w14:textId="77777777" w:rsidR="009E0B7B" w:rsidRPr="003C0DD8" w:rsidRDefault="009E0B7B" w:rsidP="00645464">
      <w:pPr>
        <w:jc w:val="center"/>
        <w:rPr>
          <w:rFonts w:ascii="Verdana" w:hAnsi="Verdana" w:cs="Arial"/>
          <w:b/>
          <w:sz w:val="18"/>
          <w:lang w:val="es-BO"/>
        </w:rPr>
      </w:pPr>
    </w:p>
    <w:p w14:paraId="02C96B15" w14:textId="77777777" w:rsidR="009E0B7B" w:rsidRPr="003C0DD8" w:rsidRDefault="009E0B7B" w:rsidP="00645464">
      <w:pPr>
        <w:jc w:val="center"/>
        <w:rPr>
          <w:rFonts w:ascii="Verdana" w:hAnsi="Verdana" w:cs="Arial"/>
          <w:b/>
          <w:sz w:val="18"/>
          <w:lang w:val="es-BO"/>
        </w:rPr>
      </w:pPr>
    </w:p>
    <w:p w14:paraId="041DB616" w14:textId="77777777" w:rsidR="009E0B7B" w:rsidRPr="003C0DD8" w:rsidRDefault="009E0B7B" w:rsidP="00645464">
      <w:pPr>
        <w:jc w:val="center"/>
        <w:rPr>
          <w:rFonts w:ascii="Verdana" w:hAnsi="Verdana" w:cs="Arial"/>
          <w:b/>
          <w:sz w:val="18"/>
          <w:lang w:val="es-BO"/>
        </w:rPr>
      </w:pPr>
    </w:p>
    <w:p w14:paraId="02DF18FB" w14:textId="77777777" w:rsidR="009E0B7B" w:rsidRPr="003C0DD8" w:rsidRDefault="009E0B7B" w:rsidP="00645464">
      <w:pPr>
        <w:jc w:val="center"/>
        <w:rPr>
          <w:rFonts w:ascii="Verdana" w:hAnsi="Verdana" w:cs="Arial"/>
          <w:b/>
          <w:sz w:val="18"/>
          <w:lang w:val="es-BO"/>
        </w:rPr>
      </w:pPr>
    </w:p>
    <w:p w14:paraId="43CDF505" w14:textId="77777777" w:rsidR="009E0B7B" w:rsidRPr="003C0DD8" w:rsidRDefault="009E0B7B" w:rsidP="00645464">
      <w:pPr>
        <w:jc w:val="center"/>
        <w:rPr>
          <w:rFonts w:ascii="Verdana" w:hAnsi="Verdana" w:cs="Arial"/>
          <w:b/>
          <w:sz w:val="18"/>
          <w:lang w:val="es-BO"/>
        </w:rPr>
      </w:pPr>
    </w:p>
    <w:p w14:paraId="4F3D92F8" w14:textId="77777777" w:rsidR="009E0B7B" w:rsidRPr="003C0DD8" w:rsidRDefault="009E0B7B" w:rsidP="00645464">
      <w:pPr>
        <w:jc w:val="center"/>
        <w:rPr>
          <w:rFonts w:ascii="Verdana" w:hAnsi="Verdana" w:cs="Arial"/>
          <w:b/>
          <w:sz w:val="18"/>
          <w:lang w:val="es-BO"/>
        </w:rPr>
      </w:pPr>
    </w:p>
    <w:p w14:paraId="083C08FE" w14:textId="77777777" w:rsidR="009E0B7B" w:rsidRPr="003C0DD8" w:rsidRDefault="009E0B7B" w:rsidP="00645464">
      <w:pPr>
        <w:jc w:val="center"/>
        <w:rPr>
          <w:rFonts w:ascii="Verdana" w:hAnsi="Verdana" w:cs="Arial"/>
          <w:b/>
          <w:sz w:val="18"/>
          <w:lang w:val="es-BO"/>
        </w:rPr>
      </w:pPr>
    </w:p>
    <w:p w14:paraId="0231A409" w14:textId="77777777" w:rsidR="009E0B7B" w:rsidRPr="003C0DD8" w:rsidRDefault="009E0B7B" w:rsidP="00645464">
      <w:pPr>
        <w:jc w:val="center"/>
        <w:rPr>
          <w:rFonts w:ascii="Verdana" w:hAnsi="Verdana" w:cs="Arial"/>
          <w:b/>
          <w:sz w:val="18"/>
          <w:lang w:val="es-BO"/>
        </w:rPr>
      </w:pPr>
    </w:p>
    <w:p w14:paraId="456EA3BE" w14:textId="77777777" w:rsidR="009E0B7B" w:rsidRPr="003C0DD8" w:rsidRDefault="009E0B7B" w:rsidP="00645464">
      <w:pPr>
        <w:jc w:val="center"/>
        <w:rPr>
          <w:rFonts w:ascii="Verdana" w:hAnsi="Verdana" w:cs="Arial"/>
          <w:b/>
          <w:sz w:val="18"/>
          <w:lang w:val="es-BO"/>
        </w:rPr>
      </w:pPr>
    </w:p>
    <w:p w14:paraId="408C8BE3" w14:textId="77777777" w:rsidR="00EF069F" w:rsidRPr="003C0DD8" w:rsidRDefault="00EF069F" w:rsidP="009E0B7B">
      <w:pPr>
        <w:jc w:val="center"/>
        <w:rPr>
          <w:rFonts w:ascii="Verdana" w:hAnsi="Verdana" w:cs="Arial"/>
          <w:b/>
          <w:sz w:val="18"/>
          <w:szCs w:val="16"/>
          <w:lang w:val="es-BO"/>
        </w:rPr>
      </w:pPr>
    </w:p>
    <w:p w14:paraId="6ADF6877" w14:textId="77777777" w:rsidR="00EF069F" w:rsidRPr="003C0DD8" w:rsidRDefault="00EF069F" w:rsidP="009E0B7B">
      <w:pPr>
        <w:jc w:val="center"/>
        <w:rPr>
          <w:rFonts w:ascii="Verdana" w:hAnsi="Verdana" w:cs="Arial"/>
          <w:b/>
          <w:sz w:val="18"/>
          <w:szCs w:val="16"/>
          <w:lang w:val="es-BO"/>
        </w:rPr>
      </w:pPr>
    </w:p>
    <w:p w14:paraId="17B797BE" w14:textId="77777777" w:rsidR="00EF069F" w:rsidRPr="003C0DD8" w:rsidRDefault="00EF069F" w:rsidP="009E0B7B">
      <w:pPr>
        <w:jc w:val="center"/>
        <w:rPr>
          <w:rFonts w:ascii="Verdana" w:hAnsi="Verdana" w:cs="Arial"/>
          <w:b/>
          <w:sz w:val="18"/>
          <w:szCs w:val="16"/>
          <w:lang w:val="es-BO"/>
        </w:rPr>
      </w:pPr>
    </w:p>
    <w:p w14:paraId="794506E6" w14:textId="77777777" w:rsidR="00EF069F" w:rsidRPr="003C0DD8" w:rsidRDefault="00EF069F" w:rsidP="009E0B7B">
      <w:pPr>
        <w:jc w:val="center"/>
        <w:rPr>
          <w:rFonts w:ascii="Verdana" w:hAnsi="Verdana" w:cs="Arial"/>
          <w:b/>
          <w:sz w:val="18"/>
          <w:szCs w:val="16"/>
          <w:lang w:val="es-BO"/>
        </w:rPr>
      </w:pPr>
    </w:p>
    <w:p w14:paraId="68268C34" w14:textId="77777777" w:rsidR="00EF069F" w:rsidRPr="003C0DD8" w:rsidRDefault="00EF069F" w:rsidP="009E0B7B">
      <w:pPr>
        <w:jc w:val="center"/>
        <w:rPr>
          <w:rFonts w:ascii="Verdana" w:hAnsi="Verdana" w:cs="Arial"/>
          <w:b/>
          <w:sz w:val="18"/>
          <w:szCs w:val="16"/>
          <w:lang w:val="es-BO"/>
        </w:rPr>
      </w:pPr>
    </w:p>
    <w:p w14:paraId="29DDA166" w14:textId="77777777" w:rsidR="00EF069F" w:rsidRPr="003C0DD8" w:rsidRDefault="00EF069F" w:rsidP="009E0B7B">
      <w:pPr>
        <w:jc w:val="center"/>
        <w:rPr>
          <w:rFonts w:ascii="Verdana" w:hAnsi="Verdana" w:cs="Arial"/>
          <w:b/>
          <w:sz w:val="18"/>
          <w:szCs w:val="16"/>
          <w:lang w:val="es-BO"/>
        </w:rPr>
      </w:pPr>
    </w:p>
    <w:p w14:paraId="36859F38" w14:textId="77777777" w:rsidR="00EF069F" w:rsidRPr="003C0DD8" w:rsidRDefault="00EF069F" w:rsidP="009E0B7B">
      <w:pPr>
        <w:jc w:val="center"/>
        <w:rPr>
          <w:rFonts w:ascii="Verdana" w:hAnsi="Verdana" w:cs="Arial"/>
          <w:b/>
          <w:sz w:val="18"/>
          <w:szCs w:val="16"/>
          <w:lang w:val="es-BO"/>
        </w:rPr>
      </w:pPr>
    </w:p>
    <w:p w14:paraId="3F3A0707" w14:textId="77777777" w:rsidR="00EF069F" w:rsidRPr="003C0DD8" w:rsidRDefault="00EF069F" w:rsidP="009E0B7B">
      <w:pPr>
        <w:jc w:val="center"/>
        <w:rPr>
          <w:rFonts w:ascii="Verdana" w:hAnsi="Verdana" w:cs="Arial"/>
          <w:b/>
          <w:sz w:val="18"/>
          <w:szCs w:val="16"/>
          <w:lang w:val="es-BO"/>
        </w:rPr>
      </w:pPr>
    </w:p>
    <w:p w14:paraId="302C6FA9" w14:textId="77777777" w:rsidR="00EF069F" w:rsidRPr="003C0DD8" w:rsidRDefault="00EF069F" w:rsidP="009E0B7B">
      <w:pPr>
        <w:jc w:val="center"/>
        <w:rPr>
          <w:rFonts w:ascii="Verdana" w:hAnsi="Verdana" w:cs="Arial"/>
          <w:b/>
          <w:sz w:val="18"/>
          <w:szCs w:val="16"/>
          <w:lang w:val="es-BO"/>
        </w:rPr>
      </w:pPr>
    </w:p>
    <w:p w14:paraId="33C47140" w14:textId="77777777" w:rsidR="00EF069F" w:rsidRPr="003C0DD8" w:rsidRDefault="00EF069F" w:rsidP="009E0B7B">
      <w:pPr>
        <w:jc w:val="center"/>
        <w:rPr>
          <w:rFonts w:ascii="Verdana" w:hAnsi="Verdana" w:cs="Arial"/>
          <w:b/>
          <w:sz w:val="18"/>
          <w:szCs w:val="16"/>
          <w:lang w:val="es-BO"/>
        </w:rPr>
      </w:pPr>
    </w:p>
    <w:p w14:paraId="12396956" w14:textId="77777777" w:rsidR="00EF069F" w:rsidRPr="003C0DD8" w:rsidRDefault="00EF069F" w:rsidP="009E0B7B">
      <w:pPr>
        <w:jc w:val="center"/>
        <w:rPr>
          <w:rFonts w:ascii="Verdana" w:hAnsi="Verdana" w:cs="Arial"/>
          <w:b/>
          <w:sz w:val="18"/>
          <w:szCs w:val="16"/>
          <w:lang w:val="es-BO"/>
        </w:rPr>
      </w:pPr>
    </w:p>
    <w:p w14:paraId="3F8ACDDA" w14:textId="77777777" w:rsidR="00EF069F" w:rsidRPr="003C0DD8" w:rsidRDefault="00EF069F" w:rsidP="009E0B7B">
      <w:pPr>
        <w:jc w:val="center"/>
        <w:rPr>
          <w:rFonts w:ascii="Verdana" w:hAnsi="Verdana" w:cs="Arial"/>
          <w:b/>
          <w:sz w:val="18"/>
          <w:szCs w:val="16"/>
          <w:lang w:val="es-BO"/>
        </w:rPr>
      </w:pPr>
    </w:p>
    <w:p w14:paraId="4B07F438" w14:textId="77777777" w:rsidR="00EF069F" w:rsidRDefault="00EF069F" w:rsidP="009E0B7B">
      <w:pPr>
        <w:jc w:val="center"/>
        <w:rPr>
          <w:rFonts w:ascii="Verdana" w:hAnsi="Verdana" w:cs="Arial"/>
          <w:b/>
          <w:sz w:val="18"/>
          <w:szCs w:val="16"/>
          <w:lang w:val="es-BO"/>
        </w:rPr>
      </w:pPr>
    </w:p>
    <w:p w14:paraId="5CF39EE0" w14:textId="77777777" w:rsidR="003C0DD8" w:rsidRDefault="003C0DD8" w:rsidP="009E0B7B">
      <w:pPr>
        <w:jc w:val="center"/>
        <w:rPr>
          <w:rFonts w:ascii="Verdana" w:hAnsi="Verdana" w:cs="Arial"/>
          <w:b/>
          <w:sz w:val="18"/>
          <w:szCs w:val="16"/>
          <w:lang w:val="es-BO"/>
        </w:rPr>
      </w:pPr>
    </w:p>
    <w:p w14:paraId="0922D0D8" w14:textId="77777777" w:rsidR="003C0DD8" w:rsidRDefault="003C0DD8" w:rsidP="009E0B7B">
      <w:pPr>
        <w:jc w:val="center"/>
        <w:rPr>
          <w:rFonts w:ascii="Verdana" w:hAnsi="Verdana" w:cs="Arial"/>
          <w:b/>
          <w:sz w:val="18"/>
          <w:szCs w:val="16"/>
          <w:lang w:val="es-BO"/>
        </w:rPr>
      </w:pPr>
    </w:p>
    <w:p w14:paraId="17B29D4D" w14:textId="77777777" w:rsidR="003C0DD8" w:rsidRPr="003C0DD8" w:rsidRDefault="003C0DD8" w:rsidP="009E0B7B">
      <w:pPr>
        <w:jc w:val="center"/>
        <w:rPr>
          <w:rFonts w:ascii="Verdana" w:hAnsi="Verdana" w:cs="Arial"/>
          <w:b/>
          <w:sz w:val="18"/>
          <w:szCs w:val="16"/>
          <w:lang w:val="es-BO"/>
        </w:rPr>
      </w:pPr>
    </w:p>
    <w:p w14:paraId="0B30E1E3" w14:textId="77777777" w:rsidR="00EF069F" w:rsidRPr="003C0DD8" w:rsidRDefault="00EF069F" w:rsidP="009E0B7B">
      <w:pPr>
        <w:jc w:val="center"/>
        <w:rPr>
          <w:rFonts w:ascii="Verdana" w:hAnsi="Verdana" w:cs="Arial"/>
          <w:b/>
          <w:sz w:val="18"/>
          <w:szCs w:val="16"/>
          <w:lang w:val="es-BO"/>
        </w:rPr>
      </w:pPr>
    </w:p>
    <w:p w14:paraId="6D567743" w14:textId="77777777" w:rsidR="00EF069F" w:rsidRPr="003C0DD8" w:rsidRDefault="00EF069F" w:rsidP="009E0B7B">
      <w:pPr>
        <w:jc w:val="center"/>
        <w:rPr>
          <w:rFonts w:ascii="Verdana" w:hAnsi="Verdana" w:cs="Arial"/>
          <w:b/>
          <w:sz w:val="18"/>
          <w:szCs w:val="16"/>
          <w:lang w:val="es-BO"/>
        </w:rPr>
      </w:pPr>
    </w:p>
    <w:p w14:paraId="292A2F37" w14:textId="77777777" w:rsidR="00EF069F" w:rsidRPr="003C0DD8" w:rsidRDefault="00EF069F" w:rsidP="009E0B7B">
      <w:pPr>
        <w:jc w:val="center"/>
        <w:rPr>
          <w:rFonts w:ascii="Verdana" w:hAnsi="Verdana" w:cs="Arial"/>
          <w:b/>
          <w:sz w:val="18"/>
          <w:szCs w:val="16"/>
          <w:lang w:val="es-BO"/>
        </w:rPr>
      </w:pPr>
    </w:p>
    <w:p w14:paraId="52621DC8" w14:textId="77777777" w:rsidR="00EF069F" w:rsidRPr="003C0DD8" w:rsidRDefault="00EF069F" w:rsidP="009E0B7B">
      <w:pPr>
        <w:jc w:val="center"/>
        <w:rPr>
          <w:rFonts w:ascii="Verdana" w:hAnsi="Verdana" w:cs="Arial"/>
          <w:b/>
          <w:sz w:val="18"/>
          <w:szCs w:val="16"/>
          <w:lang w:val="es-BO"/>
        </w:rPr>
      </w:pPr>
    </w:p>
    <w:p w14:paraId="191D6277" w14:textId="77777777" w:rsidR="00EF069F" w:rsidRPr="003C0DD8" w:rsidRDefault="00EF069F" w:rsidP="009E0B7B">
      <w:pPr>
        <w:jc w:val="center"/>
        <w:rPr>
          <w:rFonts w:ascii="Verdana" w:hAnsi="Verdana" w:cs="Arial"/>
          <w:b/>
          <w:sz w:val="18"/>
          <w:szCs w:val="16"/>
          <w:lang w:val="es-BO"/>
        </w:rPr>
      </w:pPr>
    </w:p>
    <w:p w14:paraId="17573CC9" w14:textId="77777777" w:rsidR="002E68E7" w:rsidRPr="003C0DD8" w:rsidRDefault="002E68E7" w:rsidP="009E0B7B">
      <w:pPr>
        <w:jc w:val="center"/>
        <w:rPr>
          <w:rFonts w:ascii="Verdana" w:hAnsi="Verdana" w:cs="Arial"/>
          <w:b/>
          <w:sz w:val="18"/>
          <w:szCs w:val="16"/>
          <w:lang w:val="es-BO"/>
        </w:rPr>
      </w:pPr>
    </w:p>
    <w:p w14:paraId="08C39E6D" w14:textId="2C96E84D" w:rsidR="003633A8" w:rsidRDefault="003633A8" w:rsidP="009E0B7B">
      <w:pPr>
        <w:jc w:val="center"/>
        <w:rPr>
          <w:rFonts w:ascii="Verdana" w:hAnsi="Verdana" w:cs="Arial"/>
          <w:b/>
          <w:sz w:val="18"/>
          <w:szCs w:val="16"/>
          <w:lang w:val="es-BO"/>
        </w:rPr>
      </w:pPr>
    </w:p>
    <w:p w14:paraId="345A8FDD" w14:textId="4E9A4D90" w:rsidR="00A648E9" w:rsidRDefault="00A648E9" w:rsidP="009E0B7B">
      <w:pPr>
        <w:jc w:val="center"/>
        <w:rPr>
          <w:rFonts w:ascii="Verdana" w:hAnsi="Verdana" w:cs="Arial"/>
          <w:b/>
          <w:sz w:val="18"/>
          <w:szCs w:val="16"/>
          <w:lang w:val="es-BO"/>
        </w:rPr>
      </w:pPr>
    </w:p>
    <w:p w14:paraId="109E7F22" w14:textId="77777777" w:rsidR="00A648E9" w:rsidRPr="003C0DD8" w:rsidRDefault="00A648E9" w:rsidP="009E0B7B">
      <w:pPr>
        <w:jc w:val="center"/>
        <w:rPr>
          <w:rFonts w:ascii="Verdana" w:hAnsi="Verdana" w:cs="Arial"/>
          <w:b/>
          <w:sz w:val="18"/>
          <w:szCs w:val="16"/>
          <w:lang w:val="es-BO"/>
        </w:rPr>
      </w:pPr>
    </w:p>
    <w:p w14:paraId="53A15FF0" w14:textId="77777777" w:rsidR="009C712A" w:rsidRPr="003C0DD8" w:rsidRDefault="009C712A" w:rsidP="009E0B7B">
      <w:pPr>
        <w:jc w:val="center"/>
        <w:rPr>
          <w:rFonts w:ascii="Verdana" w:hAnsi="Verdana" w:cs="Arial"/>
          <w:b/>
          <w:sz w:val="18"/>
          <w:szCs w:val="16"/>
          <w:lang w:val="es-BO"/>
        </w:rPr>
      </w:pPr>
    </w:p>
    <w:p w14:paraId="70EA57B2" w14:textId="77777777" w:rsidR="008074C3" w:rsidRPr="003C0DD8" w:rsidRDefault="008074C3" w:rsidP="009E0B7B">
      <w:pPr>
        <w:jc w:val="center"/>
        <w:rPr>
          <w:rFonts w:ascii="Verdana" w:hAnsi="Verdana" w:cs="Arial"/>
          <w:b/>
          <w:sz w:val="18"/>
          <w:szCs w:val="16"/>
          <w:lang w:val="es-BO"/>
        </w:rPr>
      </w:pPr>
    </w:p>
    <w:p w14:paraId="53C9918B" w14:textId="77777777" w:rsidR="009E0B7B" w:rsidRPr="003C0DD8" w:rsidRDefault="009E0B7B" w:rsidP="006075C2">
      <w:pPr>
        <w:jc w:val="center"/>
        <w:rPr>
          <w:rFonts w:ascii="Verdana" w:hAnsi="Verdana" w:cs="Arial"/>
          <w:b/>
          <w:sz w:val="18"/>
          <w:szCs w:val="16"/>
          <w:lang w:val="es-BO"/>
        </w:rPr>
      </w:pPr>
      <w:r w:rsidRPr="003C0DD8">
        <w:rPr>
          <w:rFonts w:ascii="Verdana" w:hAnsi="Verdana" w:cs="Arial"/>
          <w:b/>
          <w:sz w:val="18"/>
          <w:szCs w:val="16"/>
          <w:lang w:val="es-BO"/>
        </w:rPr>
        <w:t>FORMULARIO A-1</w:t>
      </w:r>
    </w:p>
    <w:p w14:paraId="76E15C88" w14:textId="77777777" w:rsidR="007806FA" w:rsidRPr="003C0DD8" w:rsidRDefault="00F31397" w:rsidP="009E0B7B">
      <w:pPr>
        <w:jc w:val="center"/>
        <w:rPr>
          <w:rFonts w:ascii="Verdana" w:hAnsi="Verdana" w:cs="Arial"/>
          <w:b/>
          <w:sz w:val="18"/>
          <w:szCs w:val="18"/>
          <w:lang w:val="es-BO"/>
        </w:rPr>
      </w:pPr>
      <w:r w:rsidRPr="003C0DD8">
        <w:rPr>
          <w:rFonts w:ascii="Verdana" w:hAnsi="Verdana" w:cs="Arial"/>
          <w:b/>
          <w:sz w:val="18"/>
          <w:szCs w:val="18"/>
          <w:lang w:val="es-BO"/>
        </w:rPr>
        <w:t xml:space="preserve">PRESENTACIÓN DE PROPUESTA </w:t>
      </w:r>
    </w:p>
    <w:p w14:paraId="3EA7C1D8" w14:textId="77777777" w:rsidR="00A076F9" w:rsidRPr="003C0DD8" w:rsidRDefault="007806FA" w:rsidP="009E0B7B">
      <w:pPr>
        <w:jc w:val="center"/>
        <w:rPr>
          <w:rFonts w:ascii="Verdana" w:hAnsi="Verdana" w:cs="Arial"/>
          <w:b/>
          <w:sz w:val="18"/>
          <w:szCs w:val="18"/>
          <w:lang w:val="es-BO"/>
        </w:rPr>
      </w:pPr>
      <w:r w:rsidRPr="003C0DD8">
        <w:rPr>
          <w:rFonts w:ascii="Verdana" w:hAnsi="Verdana" w:cs="Arial"/>
          <w:b/>
          <w:sz w:val="18"/>
          <w:szCs w:val="18"/>
          <w:lang w:val="es-BO"/>
        </w:rPr>
        <w:t>(Para Entidades Aseguradoras o Asociaciones Accidentales de Coaseguros)</w:t>
      </w:r>
    </w:p>
    <w:p w14:paraId="44C45FCC" w14:textId="77777777" w:rsidR="00877CD1" w:rsidRPr="003C0DD8" w:rsidRDefault="00877CD1" w:rsidP="009E0B7B">
      <w:pPr>
        <w:jc w:val="center"/>
        <w:rPr>
          <w:rFonts w:ascii="Verdana" w:hAnsi="Verdana" w:cs="Arial"/>
          <w:b/>
          <w:sz w:val="18"/>
          <w:szCs w:val="16"/>
          <w:lang w:val="es-BO"/>
        </w:rPr>
      </w:pPr>
    </w:p>
    <w:tbl>
      <w:tblPr>
        <w:tblW w:w="9078" w:type="dxa"/>
        <w:jc w:val="center"/>
        <w:tblCellMar>
          <w:left w:w="70" w:type="dxa"/>
          <w:right w:w="70" w:type="dxa"/>
        </w:tblCellMar>
        <w:tblLook w:val="04A0" w:firstRow="1" w:lastRow="0" w:firstColumn="1" w:lastColumn="0" w:noHBand="0" w:noVBand="1"/>
      </w:tblPr>
      <w:tblGrid>
        <w:gridCol w:w="2753"/>
        <w:gridCol w:w="320"/>
        <w:gridCol w:w="275"/>
        <w:gridCol w:w="275"/>
        <w:gridCol w:w="275"/>
        <w:gridCol w:w="275"/>
        <w:gridCol w:w="275"/>
        <w:gridCol w:w="276"/>
        <w:gridCol w:w="276"/>
        <w:gridCol w:w="276"/>
        <w:gridCol w:w="276"/>
        <w:gridCol w:w="276"/>
        <w:gridCol w:w="276"/>
        <w:gridCol w:w="276"/>
        <w:gridCol w:w="276"/>
        <w:gridCol w:w="276"/>
        <w:gridCol w:w="276"/>
        <w:gridCol w:w="276"/>
        <w:gridCol w:w="276"/>
        <w:gridCol w:w="276"/>
        <w:gridCol w:w="276"/>
        <w:gridCol w:w="276"/>
        <w:gridCol w:w="276"/>
        <w:gridCol w:w="214"/>
      </w:tblGrid>
      <w:tr w:rsidR="00815E7F" w:rsidRPr="003C0DD8" w14:paraId="1C4684DB" w14:textId="77777777" w:rsidTr="007535DE">
        <w:trPr>
          <w:trHeight w:val="140"/>
          <w:jc w:val="center"/>
        </w:trPr>
        <w:tc>
          <w:tcPr>
            <w:tcW w:w="2753" w:type="dxa"/>
            <w:tcBorders>
              <w:top w:val="single" w:sz="12" w:space="0" w:color="auto"/>
              <w:left w:val="single" w:sz="12" w:space="0" w:color="auto"/>
              <w:bottom w:val="nil"/>
              <w:right w:val="nil"/>
            </w:tcBorders>
            <w:shd w:val="clear" w:color="auto" w:fill="auto"/>
            <w:vAlign w:val="center"/>
            <w:hideMark/>
          </w:tcPr>
          <w:p w14:paraId="3C9BF744" w14:textId="77777777" w:rsidR="00815E7F" w:rsidRPr="003C0DD8" w:rsidRDefault="00815E7F" w:rsidP="00FA4F41">
            <w:pPr>
              <w:jc w:val="right"/>
              <w:rPr>
                <w:rFonts w:ascii="Arial" w:hAnsi="Arial" w:cs="Arial"/>
                <w:sz w:val="2"/>
                <w:szCs w:val="2"/>
                <w:lang w:val="es-BO" w:eastAsia="es-ES"/>
              </w:rPr>
            </w:pPr>
            <w:r w:rsidRPr="003C0DD8">
              <w:rPr>
                <w:rFonts w:ascii="Arial" w:hAnsi="Arial" w:cs="Arial"/>
                <w:sz w:val="2"/>
                <w:szCs w:val="2"/>
                <w:lang w:val="es-BO" w:eastAsia="es-ES"/>
              </w:rPr>
              <w:t> </w:t>
            </w:r>
          </w:p>
        </w:tc>
        <w:tc>
          <w:tcPr>
            <w:tcW w:w="320" w:type="dxa"/>
            <w:tcBorders>
              <w:top w:val="single" w:sz="12" w:space="0" w:color="auto"/>
              <w:left w:val="nil"/>
              <w:bottom w:val="nil"/>
              <w:right w:val="nil"/>
            </w:tcBorders>
            <w:shd w:val="clear" w:color="auto" w:fill="auto"/>
            <w:vAlign w:val="center"/>
            <w:hideMark/>
          </w:tcPr>
          <w:p w14:paraId="4669C398" w14:textId="77777777" w:rsidR="00815E7F" w:rsidRPr="003C0DD8" w:rsidRDefault="00815E7F" w:rsidP="00FA4F41">
            <w:pPr>
              <w:jc w:val="cente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6005" w:type="dxa"/>
            <w:gridSpan w:val="22"/>
            <w:tcBorders>
              <w:top w:val="single" w:sz="12" w:space="0" w:color="auto"/>
              <w:left w:val="nil"/>
              <w:bottom w:val="nil"/>
              <w:right w:val="single" w:sz="12" w:space="0" w:color="auto"/>
            </w:tcBorders>
            <w:shd w:val="clear" w:color="auto" w:fill="auto"/>
            <w:vAlign w:val="center"/>
            <w:hideMark/>
          </w:tcPr>
          <w:p w14:paraId="62817A87" w14:textId="77777777" w:rsidR="00815E7F" w:rsidRPr="003C0DD8" w:rsidRDefault="00815E7F" w:rsidP="00FA4F41">
            <w:pPr>
              <w:jc w:val="center"/>
              <w:rPr>
                <w:rFonts w:ascii="Arial" w:hAnsi="Arial" w:cs="Arial"/>
                <w:b/>
                <w:bCs/>
                <w:sz w:val="2"/>
                <w:szCs w:val="2"/>
                <w:lang w:val="es-BO" w:eastAsia="es-ES"/>
              </w:rPr>
            </w:pPr>
            <w:r w:rsidRPr="003C0DD8">
              <w:rPr>
                <w:rFonts w:ascii="Arial" w:hAnsi="Arial" w:cs="Arial"/>
                <w:b/>
                <w:bCs/>
                <w:sz w:val="2"/>
                <w:szCs w:val="2"/>
                <w:lang w:val="es-BO" w:eastAsia="es-ES"/>
              </w:rPr>
              <w:t> </w:t>
            </w:r>
          </w:p>
        </w:tc>
      </w:tr>
      <w:tr w:rsidR="00815E7F" w:rsidRPr="003C0DD8" w14:paraId="50A86686" w14:textId="77777777" w:rsidTr="00007063">
        <w:trPr>
          <w:trHeight w:val="206"/>
          <w:jc w:val="center"/>
        </w:trPr>
        <w:tc>
          <w:tcPr>
            <w:tcW w:w="2753" w:type="dxa"/>
            <w:tcBorders>
              <w:top w:val="nil"/>
              <w:left w:val="single" w:sz="12" w:space="0" w:color="auto"/>
              <w:bottom w:val="nil"/>
              <w:right w:val="nil"/>
            </w:tcBorders>
            <w:shd w:val="clear" w:color="auto" w:fill="auto"/>
            <w:vAlign w:val="center"/>
            <w:hideMark/>
          </w:tcPr>
          <w:p w14:paraId="58638A0B" w14:textId="77777777" w:rsidR="00815E7F" w:rsidRPr="003C0DD8" w:rsidRDefault="00815E7F" w:rsidP="00FA4F41">
            <w:pPr>
              <w:jc w:val="right"/>
              <w:rPr>
                <w:rFonts w:ascii="Arial" w:hAnsi="Arial" w:cs="Arial"/>
                <w:b/>
                <w:bCs/>
                <w:sz w:val="16"/>
                <w:szCs w:val="16"/>
                <w:lang w:val="es-BO" w:eastAsia="es-ES"/>
              </w:rPr>
            </w:pPr>
            <w:r w:rsidRPr="003C0DD8">
              <w:rPr>
                <w:rFonts w:ascii="Arial" w:hAnsi="Arial" w:cs="Arial"/>
                <w:b/>
                <w:bCs/>
                <w:sz w:val="16"/>
                <w:szCs w:val="16"/>
                <w:lang w:val="es-BO" w:eastAsia="es-ES"/>
              </w:rPr>
              <w:t>CUCE</w:t>
            </w:r>
          </w:p>
        </w:tc>
        <w:tc>
          <w:tcPr>
            <w:tcW w:w="320" w:type="dxa"/>
            <w:tcBorders>
              <w:top w:val="nil"/>
              <w:left w:val="nil"/>
              <w:bottom w:val="nil"/>
              <w:right w:val="nil"/>
            </w:tcBorders>
            <w:shd w:val="clear" w:color="auto" w:fill="auto"/>
            <w:vAlign w:val="center"/>
            <w:hideMark/>
          </w:tcPr>
          <w:p w14:paraId="7DB3A295" w14:textId="77777777" w:rsidR="00815E7F" w:rsidRPr="003C0DD8" w:rsidRDefault="00815E7F" w:rsidP="00FA4F41">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275"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6F711F1E" w14:textId="67EA8E20" w:rsidR="00815E7F" w:rsidRPr="003C0DD8" w:rsidRDefault="007770DA" w:rsidP="00FA4F41">
            <w:pPr>
              <w:jc w:val="center"/>
              <w:rPr>
                <w:rFonts w:ascii="Arial" w:hAnsi="Arial" w:cs="Arial"/>
                <w:sz w:val="16"/>
                <w:szCs w:val="16"/>
                <w:lang w:val="es-BO" w:eastAsia="es-ES"/>
              </w:rPr>
            </w:pPr>
            <w:r>
              <w:rPr>
                <w:rFonts w:ascii="Arial" w:hAnsi="Arial" w:cs="Arial"/>
                <w:sz w:val="16"/>
                <w:szCs w:val="16"/>
                <w:lang w:val="es-BO" w:eastAsia="es-ES"/>
              </w:rPr>
              <w:t>2</w:t>
            </w:r>
            <w:r w:rsidR="00815E7F" w:rsidRPr="003C0DD8">
              <w:rPr>
                <w:rFonts w:ascii="Arial" w:hAnsi="Arial" w:cs="Arial"/>
                <w:sz w:val="16"/>
                <w:szCs w:val="16"/>
                <w:lang w:val="es-BO" w:eastAsia="es-ES"/>
              </w:rPr>
              <w:t> </w:t>
            </w:r>
          </w:p>
        </w:tc>
        <w:tc>
          <w:tcPr>
            <w:tcW w:w="275" w:type="dxa"/>
            <w:tcBorders>
              <w:top w:val="single" w:sz="4" w:space="0" w:color="auto"/>
              <w:left w:val="nil"/>
              <w:bottom w:val="single" w:sz="4" w:space="0" w:color="auto"/>
              <w:right w:val="single" w:sz="4" w:space="0" w:color="auto"/>
            </w:tcBorders>
            <w:shd w:val="clear" w:color="000000" w:fill="DBE5F1"/>
            <w:vAlign w:val="center"/>
            <w:hideMark/>
          </w:tcPr>
          <w:p w14:paraId="61C3BECD" w14:textId="62EBB0B6" w:rsidR="00815E7F" w:rsidRPr="003C0DD8" w:rsidRDefault="007770DA" w:rsidP="00FA4F41">
            <w:pPr>
              <w:jc w:val="center"/>
              <w:rPr>
                <w:rFonts w:ascii="Arial" w:hAnsi="Arial" w:cs="Arial"/>
                <w:sz w:val="16"/>
                <w:szCs w:val="16"/>
                <w:lang w:val="es-BO" w:eastAsia="es-ES"/>
              </w:rPr>
            </w:pPr>
            <w:r>
              <w:rPr>
                <w:rFonts w:ascii="Arial" w:hAnsi="Arial" w:cs="Arial"/>
                <w:sz w:val="16"/>
                <w:szCs w:val="16"/>
                <w:lang w:val="es-BO" w:eastAsia="es-ES"/>
              </w:rPr>
              <w:t>0</w:t>
            </w:r>
          </w:p>
        </w:tc>
        <w:tc>
          <w:tcPr>
            <w:tcW w:w="275" w:type="dxa"/>
            <w:tcBorders>
              <w:top w:val="nil"/>
              <w:left w:val="nil"/>
              <w:bottom w:val="nil"/>
              <w:right w:val="nil"/>
            </w:tcBorders>
            <w:shd w:val="clear" w:color="auto" w:fill="auto"/>
            <w:vAlign w:val="center"/>
            <w:hideMark/>
          </w:tcPr>
          <w:p w14:paraId="2D7BB6E2" w14:textId="77777777" w:rsidR="00815E7F" w:rsidRPr="003C0DD8" w:rsidRDefault="00815E7F" w:rsidP="00FA4F41">
            <w:pPr>
              <w:jc w:val="center"/>
              <w:rPr>
                <w:rFonts w:ascii="Arial" w:hAnsi="Arial" w:cs="Arial"/>
                <w:sz w:val="16"/>
                <w:szCs w:val="16"/>
                <w:lang w:val="es-BO" w:eastAsia="es-ES"/>
              </w:rPr>
            </w:pPr>
            <w:r w:rsidRPr="003C0DD8">
              <w:rPr>
                <w:rFonts w:ascii="Arial" w:hAnsi="Arial" w:cs="Arial"/>
                <w:sz w:val="16"/>
                <w:szCs w:val="16"/>
                <w:lang w:val="es-BO" w:eastAsia="es-ES"/>
              </w:rPr>
              <w:t>-</w:t>
            </w:r>
          </w:p>
        </w:tc>
        <w:tc>
          <w:tcPr>
            <w:tcW w:w="275"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7E23D1F7" w14:textId="412F6AAB" w:rsidR="00815E7F" w:rsidRPr="003C0DD8" w:rsidRDefault="007770DA" w:rsidP="00FA4F41">
            <w:pPr>
              <w:jc w:val="center"/>
              <w:rPr>
                <w:rFonts w:ascii="Arial" w:hAnsi="Arial" w:cs="Arial"/>
                <w:sz w:val="16"/>
                <w:szCs w:val="16"/>
                <w:lang w:val="es-BO" w:eastAsia="es-ES"/>
              </w:rPr>
            </w:pPr>
            <w:r>
              <w:rPr>
                <w:rFonts w:ascii="Arial" w:hAnsi="Arial" w:cs="Arial"/>
                <w:sz w:val="16"/>
                <w:szCs w:val="16"/>
                <w:lang w:val="es-BO" w:eastAsia="es-ES"/>
              </w:rPr>
              <w:t>0</w:t>
            </w:r>
          </w:p>
        </w:tc>
        <w:tc>
          <w:tcPr>
            <w:tcW w:w="275" w:type="dxa"/>
            <w:tcBorders>
              <w:top w:val="single" w:sz="4" w:space="0" w:color="auto"/>
              <w:left w:val="nil"/>
              <w:bottom w:val="single" w:sz="4" w:space="0" w:color="auto"/>
              <w:right w:val="single" w:sz="4" w:space="0" w:color="auto"/>
            </w:tcBorders>
            <w:shd w:val="clear" w:color="000000" w:fill="DBE5F1"/>
            <w:vAlign w:val="center"/>
            <w:hideMark/>
          </w:tcPr>
          <w:p w14:paraId="3F3AF714" w14:textId="71B67F69" w:rsidR="00815E7F" w:rsidRPr="003C0DD8" w:rsidRDefault="007770DA" w:rsidP="00FA4F41">
            <w:pPr>
              <w:jc w:val="center"/>
              <w:rPr>
                <w:rFonts w:ascii="Arial" w:hAnsi="Arial" w:cs="Arial"/>
                <w:sz w:val="16"/>
                <w:szCs w:val="16"/>
                <w:lang w:val="es-BO" w:eastAsia="es-ES"/>
              </w:rPr>
            </w:pPr>
            <w:r>
              <w:rPr>
                <w:rFonts w:ascii="Arial" w:hAnsi="Arial" w:cs="Arial"/>
                <w:sz w:val="16"/>
                <w:szCs w:val="16"/>
                <w:lang w:val="es-BO" w:eastAsia="es-ES"/>
              </w:rPr>
              <w:t>2</w:t>
            </w:r>
          </w:p>
        </w:tc>
        <w:tc>
          <w:tcPr>
            <w:tcW w:w="276" w:type="dxa"/>
            <w:tcBorders>
              <w:top w:val="single" w:sz="4" w:space="0" w:color="auto"/>
              <w:left w:val="nil"/>
              <w:bottom w:val="single" w:sz="4" w:space="0" w:color="auto"/>
              <w:right w:val="single" w:sz="4" w:space="0" w:color="auto"/>
            </w:tcBorders>
            <w:shd w:val="clear" w:color="000000" w:fill="DBE5F1"/>
            <w:vAlign w:val="center"/>
            <w:hideMark/>
          </w:tcPr>
          <w:p w14:paraId="542587F7" w14:textId="48C1579B" w:rsidR="00815E7F" w:rsidRPr="003C0DD8" w:rsidRDefault="007770DA" w:rsidP="00FA4F41">
            <w:pPr>
              <w:jc w:val="center"/>
              <w:rPr>
                <w:rFonts w:ascii="Arial" w:hAnsi="Arial" w:cs="Arial"/>
                <w:sz w:val="16"/>
                <w:szCs w:val="16"/>
                <w:lang w:val="es-BO" w:eastAsia="es-ES"/>
              </w:rPr>
            </w:pPr>
            <w:r>
              <w:rPr>
                <w:rFonts w:ascii="Arial" w:hAnsi="Arial" w:cs="Arial"/>
                <w:sz w:val="16"/>
                <w:szCs w:val="16"/>
                <w:lang w:val="es-BO" w:eastAsia="es-ES"/>
              </w:rPr>
              <w:t>0</w:t>
            </w:r>
          </w:p>
        </w:tc>
        <w:tc>
          <w:tcPr>
            <w:tcW w:w="276" w:type="dxa"/>
            <w:tcBorders>
              <w:top w:val="single" w:sz="4" w:space="0" w:color="auto"/>
              <w:left w:val="nil"/>
              <w:bottom w:val="single" w:sz="4" w:space="0" w:color="auto"/>
              <w:right w:val="single" w:sz="4" w:space="0" w:color="auto"/>
            </w:tcBorders>
            <w:shd w:val="clear" w:color="000000" w:fill="DBE5F1"/>
            <w:vAlign w:val="center"/>
            <w:hideMark/>
          </w:tcPr>
          <w:p w14:paraId="3EDDF66E" w14:textId="18FAB0A9" w:rsidR="00815E7F" w:rsidRPr="003C0DD8" w:rsidRDefault="007770DA" w:rsidP="00FA4F41">
            <w:pPr>
              <w:jc w:val="center"/>
              <w:rPr>
                <w:rFonts w:ascii="Arial" w:hAnsi="Arial" w:cs="Arial"/>
                <w:sz w:val="16"/>
                <w:szCs w:val="16"/>
                <w:lang w:val="es-BO" w:eastAsia="es-ES"/>
              </w:rPr>
            </w:pPr>
            <w:r>
              <w:rPr>
                <w:rFonts w:ascii="Arial" w:hAnsi="Arial" w:cs="Arial"/>
                <w:sz w:val="16"/>
                <w:szCs w:val="16"/>
                <w:lang w:val="es-BO" w:eastAsia="es-ES"/>
              </w:rPr>
              <w:t>3</w:t>
            </w:r>
          </w:p>
        </w:tc>
        <w:tc>
          <w:tcPr>
            <w:tcW w:w="276" w:type="dxa"/>
            <w:tcBorders>
              <w:top w:val="nil"/>
              <w:left w:val="nil"/>
              <w:bottom w:val="nil"/>
              <w:right w:val="nil"/>
            </w:tcBorders>
            <w:shd w:val="clear" w:color="auto" w:fill="auto"/>
            <w:vAlign w:val="center"/>
            <w:hideMark/>
          </w:tcPr>
          <w:p w14:paraId="6443C2C9" w14:textId="77777777" w:rsidR="00815E7F" w:rsidRPr="003C0DD8" w:rsidRDefault="00815E7F" w:rsidP="00FA4F41">
            <w:pPr>
              <w:jc w:val="center"/>
              <w:rPr>
                <w:rFonts w:ascii="Arial" w:hAnsi="Arial" w:cs="Arial"/>
                <w:sz w:val="16"/>
                <w:szCs w:val="16"/>
                <w:lang w:val="es-BO" w:eastAsia="es-ES"/>
              </w:rPr>
            </w:pPr>
            <w:r w:rsidRPr="003C0DD8">
              <w:rPr>
                <w:rFonts w:ascii="Arial" w:hAnsi="Arial" w:cs="Arial"/>
                <w:sz w:val="16"/>
                <w:szCs w:val="16"/>
                <w:lang w:val="es-BO" w:eastAsia="es-ES"/>
              </w:rPr>
              <w:t>-</w:t>
            </w:r>
          </w:p>
        </w:tc>
        <w:tc>
          <w:tcPr>
            <w:tcW w:w="276"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16947748" w14:textId="58ECE6EF" w:rsidR="00815E7F" w:rsidRPr="003C0DD8" w:rsidRDefault="007770DA" w:rsidP="00FA4F41">
            <w:pPr>
              <w:jc w:val="center"/>
              <w:rPr>
                <w:rFonts w:ascii="Arial" w:hAnsi="Arial" w:cs="Arial"/>
                <w:sz w:val="16"/>
                <w:szCs w:val="16"/>
                <w:lang w:val="es-BO" w:eastAsia="es-ES"/>
              </w:rPr>
            </w:pPr>
            <w:r>
              <w:rPr>
                <w:rFonts w:ascii="Arial" w:hAnsi="Arial" w:cs="Arial"/>
                <w:sz w:val="16"/>
                <w:szCs w:val="16"/>
                <w:lang w:val="es-BO" w:eastAsia="es-ES"/>
              </w:rPr>
              <w:t>0</w:t>
            </w:r>
          </w:p>
        </w:tc>
        <w:tc>
          <w:tcPr>
            <w:tcW w:w="276" w:type="dxa"/>
            <w:tcBorders>
              <w:top w:val="single" w:sz="4" w:space="0" w:color="auto"/>
              <w:left w:val="nil"/>
              <w:bottom w:val="single" w:sz="4" w:space="0" w:color="auto"/>
              <w:right w:val="single" w:sz="4" w:space="0" w:color="auto"/>
            </w:tcBorders>
            <w:shd w:val="clear" w:color="000000" w:fill="DBE5F1"/>
            <w:vAlign w:val="center"/>
            <w:hideMark/>
          </w:tcPr>
          <w:p w14:paraId="58B0CBF6" w14:textId="58199C39" w:rsidR="00815E7F" w:rsidRPr="003C0DD8" w:rsidRDefault="007770DA" w:rsidP="00FA4F41">
            <w:pPr>
              <w:jc w:val="center"/>
              <w:rPr>
                <w:rFonts w:ascii="Arial" w:hAnsi="Arial" w:cs="Arial"/>
                <w:sz w:val="16"/>
                <w:szCs w:val="16"/>
                <w:lang w:val="es-BO" w:eastAsia="es-ES"/>
              </w:rPr>
            </w:pPr>
            <w:r>
              <w:rPr>
                <w:rFonts w:ascii="Arial" w:hAnsi="Arial" w:cs="Arial"/>
                <w:sz w:val="16"/>
                <w:szCs w:val="16"/>
                <w:lang w:val="es-BO" w:eastAsia="es-ES"/>
              </w:rPr>
              <w:t>0</w:t>
            </w:r>
          </w:p>
        </w:tc>
        <w:tc>
          <w:tcPr>
            <w:tcW w:w="276" w:type="dxa"/>
            <w:tcBorders>
              <w:top w:val="nil"/>
              <w:left w:val="nil"/>
              <w:bottom w:val="nil"/>
              <w:right w:val="nil"/>
            </w:tcBorders>
            <w:shd w:val="clear" w:color="auto" w:fill="auto"/>
            <w:vAlign w:val="center"/>
            <w:hideMark/>
          </w:tcPr>
          <w:p w14:paraId="118D8F29" w14:textId="77777777" w:rsidR="00815E7F" w:rsidRPr="003C0DD8" w:rsidRDefault="00815E7F" w:rsidP="00FA4F41">
            <w:pPr>
              <w:jc w:val="center"/>
              <w:rPr>
                <w:rFonts w:ascii="Arial" w:hAnsi="Arial" w:cs="Arial"/>
                <w:sz w:val="16"/>
                <w:szCs w:val="16"/>
                <w:lang w:val="es-BO" w:eastAsia="es-ES"/>
              </w:rPr>
            </w:pPr>
            <w:r w:rsidRPr="003C0DD8">
              <w:rPr>
                <w:rFonts w:ascii="Arial" w:hAnsi="Arial" w:cs="Arial"/>
                <w:sz w:val="16"/>
                <w:szCs w:val="16"/>
                <w:lang w:val="es-BO" w:eastAsia="es-ES"/>
              </w:rPr>
              <w:t>-</w:t>
            </w:r>
          </w:p>
        </w:tc>
        <w:tc>
          <w:tcPr>
            <w:tcW w:w="276"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7EB9D5DB" w14:textId="77777777" w:rsidR="00815E7F" w:rsidRPr="003C0DD8" w:rsidRDefault="00815E7F" w:rsidP="00FA4F41">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276" w:type="dxa"/>
            <w:tcBorders>
              <w:top w:val="single" w:sz="4" w:space="0" w:color="auto"/>
              <w:left w:val="nil"/>
              <w:bottom w:val="single" w:sz="4" w:space="0" w:color="auto"/>
              <w:right w:val="single" w:sz="4" w:space="0" w:color="auto"/>
            </w:tcBorders>
            <w:shd w:val="clear" w:color="000000" w:fill="DBE5F1"/>
            <w:vAlign w:val="center"/>
            <w:hideMark/>
          </w:tcPr>
          <w:p w14:paraId="3A4E3B14" w14:textId="77777777" w:rsidR="00815E7F" w:rsidRPr="003C0DD8" w:rsidRDefault="00815E7F" w:rsidP="00FA4F41">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276" w:type="dxa"/>
            <w:tcBorders>
              <w:top w:val="single" w:sz="4" w:space="0" w:color="auto"/>
              <w:left w:val="nil"/>
              <w:bottom w:val="single" w:sz="4" w:space="0" w:color="auto"/>
              <w:right w:val="single" w:sz="4" w:space="0" w:color="auto"/>
            </w:tcBorders>
            <w:shd w:val="clear" w:color="000000" w:fill="DBE5F1"/>
            <w:vAlign w:val="center"/>
            <w:hideMark/>
          </w:tcPr>
          <w:p w14:paraId="663D464E" w14:textId="77777777" w:rsidR="00815E7F" w:rsidRPr="003C0DD8" w:rsidRDefault="00815E7F" w:rsidP="00FA4F41">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276" w:type="dxa"/>
            <w:tcBorders>
              <w:top w:val="single" w:sz="4" w:space="0" w:color="auto"/>
              <w:left w:val="nil"/>
              <w:bottom w:val="single" w:sz="4" w:space="0" w:color="auto"/>
              <w:right w:val="single" w:sz="4" w:space="0" w:color="auto"/>
            </w:tcBorders>
            <w:shd w:val="clear" w:color="000000" w:fill="DBE5F1"/>
            <w:vAlign w:val="center"/>
            <w:hideMark/>
          </w:tcPr>
          <w:p w14:paraId="57BF0895" w14:textId="77777777" w:rsidR="00815E7F" w:rsidRPr="003C0DD8" w:rsidRDefault="00815E7F" w:rsidP="00FA4F41">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276" w:type="dxa"/>
            <w:tcBorders>
              <w:top w:val="single" w:sz="4" w:space="0" w:color="auto"/>
              <w:left w:val="nil"/>
              <w:bottom w:val="single" w:sz="4" w:space="0" w:color="auto"/>
              <w:right w:val="single" w:sz="4" w:space="0" w:color="auto"/>
            </w:tcBorders>
            <w:shd w:val="clear" w:color="000000" w:fill="DBE5F1"/>
            <w:vAlign w:val="center"/>
            <w:hideMark/>
          </w:tcPr>
          <w:p w14:paraId="56B92BB2" w14:textId="77777777" w:rsidR="00815E7F" w:rsidRPr="003C0DD8" w:rsidRDefault="00815E7F" w:rsidP="00FA4F41">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276" w:type="dxa"/>
            <w:tcBorders>
              <w:top w:val="single" w:sz="4" w:space="0" w:color="auto"/>
              <w:left w:val="nil"/>
              <w:bottom w:val="single" w:sz="4" w:space="0" w:color="auto"/>
              <w:right w:val="single" w:sz="4" w:space="0" w:color="auto"/>
            </w:tcBorders>
            <w:shd w:val="clear" w:color="000000" w:fill="DBE5F1"/>
            <w:vAlign w:val="center"/>
            <w:hideMark/>
          </w:tcPr>
          <w:p w14:paraId="18CE3744" w14:textId="77777777" w:rsidR="00815E7F" w:rsidRPr="003C0DD8" w:rsidRDefault="00815E7F" w:rsidP="00FA4F41">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276" w:type="dxa"/>
            <w:tcBorders>
              <w:top w:val="nil"/>
              <w:left w:val="nil"/>
              <w:bottom w:val="nil"/>
              <w:right w:val="nil"/>
            </w:tcBorders>
            <w:shd w:val="clear" w:color="auto" w:fill="auto"/>
            <w:vAlign w:val="center"/>
            <w:hideMark/>
          </w:tcPr>
          <w:p w14:paraId="3A2AD8E3" w14:textId="77777777" w:rsidR="00815E7F" w:rsidRPr="003C0DD8" w:rsidRDefault="00815E7F" w:rsidP="00FA4F41">
            <w:pPr>
              <w:jc w:val="center"/>
              <w:rPr>
                <w:rFonts w:ascii="Arial" w:hAnsi="Arial" w:cs="Arial"/>
                <w:sz w:val="16"/>
                <w:szCs w:val="16"/>
                <w:lang w:val="es-BO" w:eastAsia="es-ES"/>
              </w:rPr>
            </w:pPr>
            <w:r w:rsidRPr="003C0DD8">
              <w:rPr>
                <w:rFonts w:ascii="Arial" w:hAnsi="Arial" w:cs="Arial"/>
                <w:sz w:val="16"/>
                <w:szCs w:val="16"/>
                <w:lang w:val="es-BO" w:eastAsia="es-ES"/>
              </w:rPr>
              <w:t>-</w:t>
            </w:r>
          </w:p>
        </w:tc>
        <w:tc>
          <w:tcPr>
            <w:tcW w:w="276"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18CF4440" w14:textId="7CC33BB9" w:rsidR="00815E7F" w:rsidRPr="003C0DD8" w:rsidRDefault="007770DA" w:rsidP="00FA4F41">
            <w:pPr>
              <w:jc w:val="center"/>
              <w:rPr>
                <w:rFonts w:ascii="Arial" w:hAnsi="Arial" w:cs="Arial"/>
                <w:sz w:val="16"/>
                <w:szCs w:val="16"/>
                <w:lang w:val="es-BO" w:eastAsia="es-ES"/>
              </w:rPr>
            </w:pPr>
            <w:r>
              <w:rPr>
                <w:rFonts w:ascii="Arial" w:hAnsi="Arial" w:cs="Arial"/>
                <w:sz w:val="16"/>
                <w:szCs w:val="16"/>
                <w:lang w:val="es-BO" w:eastAsia="es-ES"/>
              </w:rPr>
              <w:t>1</w:t>
            </w:r>
          </w:p>
        </w:tc>
        <w:tc>
          <w:tcPr>
            <w:tcW w:w="276" w:type="dxa"/>
            <w:tcBorders>
              <w:top w:val="nil"/>
              <w:left w:val="nil"/>
              <w:bottom w:val="nil"/>
              <w:right w:val="nil"/>
            </w:tcBorders>
            <w:shd w:val="clear" w:color="auto" w:fill="auto"/>
            <w:vAlign w:val="center"/>
            <w:hideMark/>
          </w:tcPr>
          <w:p w14:paraId="6279FF2C" w14:textId="77777777" w:rsidR="00815E7F" w:rsidRPr="003C0DD8" w:rsidRDefault="00815E7F" w:rsidP="00FA4F41">
            <w:pPr>
              <w:jc w:val="center"/>
              <w:rPr>
                <w:rFonts w:ascii="Arial" w:hAnsi="Arial" w:cs="Arial"/>
                <w:sz w:val="16"/>
                <w:szCs w:val="16"/>
                <w:lang w:val="es-BO" w:eastAsia="es-ES"/>
              </w:rPr>
            </w:pPr>
            <w:r w:rsidRPr="003C0DD8">
              <w:rPr>
                <w:rFonts w:ascii="Arial" w:hAnsi="Arial" w:cs="Arial"/>
                <w:sz w:val="16"/>
                <w:szCs w:val="16"/>
                <w:lang w:val="es-BO" w:eastAsia="es-ES"/>
              </w:rPr>
              <w:t>-</w:t>
            </w:r>
          </w:p>
        </w:tc>
        <w:tc>
          <w:tcPr>
            <w:tcW w:w="276"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7D3F3676" w14:textId="5D272B29" w:rsidR="00815E7F" w:rsidRPr="003C0DD8" w:rsidRDefault="007770DA" w:rsidP="00FA4F41">
            <w:pPr>
              <w:jc w:val="center"/>
              <w:rPr>
                <w:rFonts w:ascii="Arial" w:hAnsi="Arial" w:cs="Arial"/>
                <w:sz w:val="16"/>
                <w:szCs w:val="16"/>
                <w:lang w:val="es-BO" w:eastAsia="es-ES"/>
              </w:rPr>
            </w:pPr>
            <w:r>
              <w:rPr>
                <w:rFonts w:ascii="Arial" w:hAnsi="Arial" w:cs="Arial"/>
                <w:sz w:val="16"/>
                <w:szCs w:val="16"/>
                <w:lang w:val="es-BO" w:eastAsia="es-ES"/>
              </w:rPr>
              <w:t>1</w:t>
            </w:r>
          </w:p>
        </w:tc>
        <w:tc>
          <w:tcPr>
            <w:tcW w:w="214" w:type="dxa"/>
            <w:tcBorders>
              <w:top w:val="nil"/>
              <w:left w:val="nil"/>
              <w:bottom w:val="nil"/>
              <w:right w:val="single" w:sz="12" w:space="0" w:color="auto"/>
            </w:tcBorders>
            <w:shd w:val="clear" w:color="auto" w:fill="auto"/>
            <w:vAlign w:val="center"/>
            <w:hideMark/>
          </w:tcPr>
          <w:p w14:paraId="7D195A41" w14:textId="77777777" w:rsidR="00815E7F" w:rsidRPr="003C0DD8" w:rsidRDefault="00815E7F" w:rsidP="00FA4F41">
            <w:pPr>
              <w:rPr>
                <w:rFonts w:ascii="Arial" w:hAnsi="Arial" w:cs="Arial"/>
                <w:sz w:val="16"/>
                <w:szCs w:val="16"/>
                <w:lang w:val="es-BO" w:eastAsia="es-ES"/>
              </w:rPr>
            </w:pPr>
            <w:r w:rsidRPr="003C0DD8">
              <w:rPr>
                <w:rFonts w:ascii="Arial" w:hAnsi="Arial" w:cs="Arial"/>
                <w:sz w:val="16"/>
                <w:szCs w:val="16"/>
                <w:lang w:val="es-BO" w:eastAsia="es-ES"/>
              </w:rPr>
              <w:t> </w:t>
            </w:r>
          </w:p>
        </w:tc>
      </w:tr>
      <w:tr w:rsidR="00815E7F" w:rsidRPr="003C0DD8" w14:paraId="06D8ADC7" w14:textId="77777777" w:rsidTr="007535DE">
        <w:trPr>
          <w:trHeight w:val="64"/>
          <w:jc w:val="center"/>
        </w:trPr>
        <w:tc>
          <w:tcPr>
            <w:tcW w:w="2753" w:type="dxa"/>
            <w:tcBorders>
              <w:top w:val="nil"/>
              <w:left w:val="single" w:sz="12" w:space="0" w:color="auto"/>
              <w:bottom w:val="nil"/>
              <w:right w:val="nil"/>
            </w:tcBorders>
            <w:shd w:val="clear" w:color="auto" w:fill="auto"/>
            <w:vAlign w:val="center"/>
            <w:hideMark/>
          </w:tcPr>
          <w:p w14:paraId="677206B5" w14:textId="77777777" w:rsidR="00815E7F" w:rsidRPr="003C0DD8" w:rsidRDefault="00815E7F" w:rsidP="00FA4F41">
            <w:pPr>
              <w:jc w:val="right"/>
              <w:rPr>
                <w:rFonts w:ascii="Arial" w:hAnsi="Arial" w:cs="Arial"/>
                <w:sz w:val="2"/>
                <w:szCs w:val="2"/>
                <w:lang w:val="es-BO" w:eastAsia="es-ES"/>
              </w:rPr>
            </w:pPr>
            <w:r w:rsidRPr="003C0DD8">
              <w:rPr>
                <w:rFonts w:ascii="Arial" w:hAnsi="Arial" w:cs="Arial"/>
                <w:sz w:val="2"/>
                <w:szCs w:val="2"/>
                <w:lang w:val="es-BO" w:eastAsia="es-ES"/>
              </w:rPr>
              <w:t> </w:t>
            </w:r>
          </w:p>
        </w:tc>
        <w:tc>
          <w:tcPr>
            <w:tcW w:w="320" w:type="dxa"/>
            <w:tcBorders>
              <w:top w:val="nil"/>
              <w:left w:val="nil"/>
              <w:bottom w:val="nil"/>
              <w:right w:val="nil"/>
            </w:tcBorders>
            <w:shd w:val="clear" w:color="auto" w:fill="auto"/>
            <w:vAlign w:val="center"/>
            <w:hideMark/>
          </w:tcPr>
          <w:p w14:paraId="1C783A67" w14:textId="77777777" w:rsidR="00815E7F" w:rsidRPr="003C0DD8" w:rsidRDefault="00815E7F" w:rsidP="00FA4F41">
            <w:pPr>
              <w:jc w:val="center"/>
              <w:rPr>
                <w:rFonts w:ascii="Arial" w:hAnsi="Arial" w:cs="Arial"/>
                <w:b/>
                <w:bCs/>
                <w:sz w:val="2"/>
                <w:szCs w:val="2"/>
                <w:lang w:val="es-BO" w:eastAsia="es-ES"/>
              </w:rPr>
            </w:pPr>
          </w:p>
        </w:tc>
        <w:tc>
          <w:tcPr>
            <w:tcW w:w="6005" w:type="dxa"/>
            <w:gridSpan w:val="22"/>
            <w:tcBorders>
              <w:top w:val="nil"/>
              <w:left w:val="nil"/>
              <w:bottom w:val="nil"/>
              <w:right w:val="single" w:sz="12" w:space="0" w:color="auto"/>
            </w:tcBorders>
            <w:shd w:val="clear" w:color="auto" w:fill="auto"/>
            <w:vAlign w:val="center"/>
            <w:hideMark/>
          </w:tcPr>
          <w:p w14:paraId="4B65436E" w14:textId="77777777" w:rsidR="00815E7F" w:rsidRPr="003C0DD8" w:rsidRDefault="00815E7F" w:rsidP="00FA4F41">
            <w:pPr>
              <w:jc w:val="center"/>
              <w:rPr>
                <w:rFonts w:ascii="Arial" w:hAnsi="Arial" w:cs="Arial"/>
                <w:b/>
                <w:bCs/>
                <w:sz w:val="2"/>
                <w:szCs w:val="2"/>
                <w:lang w:val="es-BO" w:eastAsia="es-ES"/>
              </w:rPr>
            </w:pPr>
          </w:p>
        </w:tc>
      </w:tr>
      <w:tr w:rsidR="00815E7F" w:rsidRPr="003C0DD8" w14:paraId="0061E094" w14:textId="77777777" w:rsidTr="007535DE">
        <w:trPr>
          <w:trHeight w:val="226"/>
          <w:jc w:val="center"/>
        </w:trPr>
        <w:tc>
          <w:tcPr>
            <w:tcW w:w="2753" w:type="dxa"/>
            <w:tcBorders>
              <w:top w:val="nil"/>
              <w:left w:val="single" w:sz="12" w:space="0" w:color="auto"/>
              <w:bottom w:val="nil"/>
              <w:right w:val="nil"/>
            </w:tcBorders>
            <w:shd w:val="clear" w:color="auto" w:fill="auto"/>
            <w:vAlign w:val="center"/>
            <w:hideMark/>
          </w:tcPr>
          <w:p w14:paraId="418F6477" w14:textId="77777777" w:rsidR="00815E7F" w:rsidRPr="003C0DD8" w:rsidRDefault="00815E7F" w:rsidP="00FA4F41">
            <w:pPr>
              <w:jc w:val="right"/>
              <w:rPr>
                <w:rFonts w:ascii="Arial" w:hAnsi="Arial" w:cs="Arial"/>
                <w:b/>
                <w:bCs/>
                <w:sz w:val="16"/>
                <w:szCs w:val="16"/>
                <w:lang w:val="es-BO" w:eastAsia="es-ES"/>
              </w:rPr>
            </w:pPr>
            <w:r w:rsidRPr="003C0DD8">
              <w:rPr>
                <w:rFonts w:ascii="Arial" w:hAnsi="Arial" w:cs="Arial"/>
                <w:b/>
                <w:bCs/>
                <w:sz w:val="16"/>
                <w:szCs w:val="16"/>
                <w:lang w:val="es-BO" w:eastAsia="es-ES"/>
              </w:rPr>
              <w:t>Lugar y Fecha</w:t>
            </w:r>
          </w:p>
        </w:tc>
        <w:tc>
          <w:tcPr>
            <w:tcW w:w="320" w:type="dxa"/>
            <w:tcBorders>
              <w:top w:val="nil"/>
              <w:left w:val="nil"/>
              <w:bottom w:val="nil"/>
              <w:right w:val="nil"/>
            </w:tcBorders>
            <w:shd w:val="clear" w:color="auto" w:fill="auto"/>
            <w:vAlign w:val="center"/>
            <w:hideMark/>
          </w:tcPr>
          <w:p w14:paraId="350DF369" w14:textId="77777777" w:rsidR="00815E7F" w:rsidRPr="003C0DD8" w:rsidRDefault="00815E7F" w:rsidP="00FA4F41">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5791" w:type="dxa"/>
            <w:gridSpan w:val="21"/>
            <w:tcBorders>
              <w:top w:val="single" w:sz="4" w:space="0" w:color="auto"/>
              <w:left w:val="single" w:sz="4" w:space="0" w:color="auto"/>
              <w:bottom w:val="single" w:sz="4" w:space="0" w:color="auto"/>
              <w:right w:val="single" w:sz="4" w:space="0" w:color="000000"/>
            </w:tcBorders>
            <w:shd w:val="clear" w:color="000000" w:fill="DBE5F1"/>
            <w:vAlign w:val="center"/>
            <w:hideMark/>
          </w:tcPr>
          <w:p w14:paraId="733FD63D" w14:textId="77777777" w:rsidR="00815E7F" w:rsidRPr="003C0DD8" w:rsidRDefault="00815E7F" w:rsidP="00FA4F41">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214" w:type="dxa"/>
            <w:tcBorders>
              <w:top w:val="nil"/>
              <w:left w:val="nil"/>
              <w:bottom w:val="nil"/>
              <w:right w:val="single" w:sz="12" w:space="0" w:color="auto"/>
            </w:tcBorders>
            <w:shd w:val="clear" w:color="auto" w:fill="auto"/>
            <w:vAlign w:val="center"/>
            <w:hideMark/>
          </w:tcPr>
          <w:p w14:paraId="730ACCDB" w14:textId="77777777" w:rsidR="00815E7F" w:rsidRPr="003C0DD8" w:rsidRDefault="00815E7F" w:rsidP="00FA4F41">
            <w:pPr>
              <w:rPr>
                <w:rFonts w:ascii="Arial" w:hAnsi="Arial" w:cs="Arial"/>
                <w:sz w:val="16"/>
                <w:szCs w:val="16"/>
                <w:lang w:val="es-BO" w:eastAsia="es-ES"/>
              </w:rPr>
            </w:pPr>
            <w:r w:rsidRPr="003C0DD8">
              <w:rPr>
                <w:rFonts w:ascii="Arial" w:hAnsi="Arial" w:cs="Arial"/>
                <w:sz w:val="16"/>
                <w:szCs w:val="16"/>
                <w:lang w:val="es-BO" w:eastAsia="es-ES"/>
              </w:rPr>
              <w:t> </w:t>
            </w:r>
          </w:p>
        </w:tc>
      </w:tr>
      <w:tr w:rsidR="00815E7F" w:rsidRPr="003C0DD8" w14:paraId="24AFC336" w14:textId="77777777" w:rsidTr="00167112">
        <w:trPr>
          <w:trHeight w:val="64"/>
          <w:jc w:val="center"/>
        </w:trPr>
        <w:tc>
          <w:tcPr>
            <w:tcW w:w="2753" w:type="dxa"/>
            <w:tcBorders>
              <w:top w:val="nil"/>
              <w:left w:val="single" w:sz="12" w:space="0" w:color="auto"/>
              <w:bottom w:val="nil"/>
              <w:right w:val="nil"/>
            </w:tcBorders>
            <w:shd w:val="clear" w:color="auto" w:fill="auto"/>
            <w:vAlign w:val="center"/>
            <w:hideMark/>
          </w:tcPr>
          <w:p w14:paraId="45F13A59" w14:textId="77777777" w:rsidR="00815E7F" w:rsidRPr="003C0DD8" w:rsidRDefault="00815E7F" w:rsidP="00FA4F41">
            <w:pPr>
              <w:jc w:val="right"/>
              <w:rPr>
                <w:rFonts w:ascii="Arial" w:hAnsi="Arial" w:cs="Arial"/>
                <w:b/>
                <w:bCs/>
                <w:sz w:val="2"/>
                <w:szCs w:val="2"/>
                <w:lang w:val="es-BO" w:eastAsia="es-ES"/>
              </w:rPr>
            </w:pPr>
            <w:r w:rsidRPr="003C0DD8">
              <w:rPr>
                <w:rFonts w:ascii="Arial" w:hAnsi="Arial" w:cs="Arial"/>
                <w:b/>
                <w:bCs/>
                <w:sz w:val="2"/>
                <w:szCs w:val="2"/>
                <w:lang w:val="es-BO" w:eastAsia="es-ES"/>
              </w:rPr>
              <w:t> </w:t>
            </w:r>
          </w:p>
        </w:tc>
        <w:tc>
          <w:tcPr>
            <w:tcW w:w="320" w:type="dxa"/>
            <w:tcBorders>
              <w:top w:val="nil"/>
              <w:left w:val="nil"/>
              <w:bottom w:val="nil"/>
              <w:right w:val="nil"/>
            </w:tcBorders>
            <w:shd w:val="clear" w:color="auto" w:fill="auto"/>
            <w:vAlign w:val="center"/>
            <w:hideMark/>
          </w:tcPr>
          <w:p w14:paraId="52584518" w14:textId="77777777" w:rsidR="00815E7F" w:rsidRPr="003C0DD8" w:rsidRDefault="00815E7F" w:rsidP="00FA4F41">
            <w:pPr>
              <w:jc w:val="center"/>
              <w:rPr>
                <w:rFonts w:ascii="Arial" w:hAnsi="Arial" w:cs="Arial"/>
                <w:b/>
                <w:bCs/>
                <w:sz w:val="2"/>
                <w:szCs w:val="2"/>
                <w:lang w:val="es-BO" w:eastAsia="es-ES"/>
              </w:rPr>
            </w:pPr>
          </w:p>
        </w:tc>
        <w:tc>
          <w:tcPr>
            <w:tcW w:w="275" w:type="dxa"/>
            <w:tcBorders>
              <w:top w:val="nil"/>
              <w:left w:val="nil"/>
              <w:bottom w:val="nil"/>
              <w:right w:val="nil"/>
            </w:tcBorders>
            <w:shd w:val="clear" w:color="auto" w:fill="auto"/>
            <w:vAlign w:val="center"/>
            <w:hideMark/>
          </w:tcPr>
          <w:p w14:paraId="1F5F8D00" w14:textId="77777777" w:rsidR="00815E7F" w:rsidRPr="003C0DD8" w:rsidRDefault="00815E7F" w:rsidP="00FA4F41">
            <w:pPr>
              <w:rPr>
                <w:rFonts w:ascii="Arial" w:hAnsi="Arial" w:cs="Arial"/>
                <w:sz w:val="2"/>
                <w:szCs w:val="2"/>
                <w:lang w:val="es-BO" w:eastAsia="es-ES"/>
              </w:rPr>
            </w:pPr>
          </w:p>
        </w:tc>
        <w:tc>
          <w:tcPr>
            <w:tcW w:w="275" w:type="dxa"/>
            <w:tcBorders>
              <w:top w:val="nil"/>
              <w:left w:val="nil"/>
              <w:bottom w:val="nil"/>
              <w:right w:val="nil"/>
            </w:tcBorders>
            <w:shd w:val="clear" w:color="auto" w:fill="auto"/>
            <w:vAlign w:val="center"/>
            <w:hideMark/>
          </w:tcPr>
          <w:p w14:paraId="2FB10654" w14:textId="77777777" w:rsidR="00815E7F" w:rsidRPr="003C0DD8" w:rsidRDefault="00815E7F" w:rsidP="00FA4F41">
            <w:pPr>
              <w:rPr>
                <w:rFonts w:ascii="Arial" w:hAnsi="Arial" w:cs="Arial"/>
                <w:sz w:val="2"/>
                <w:szCs w:val="2"/>
                <w:lang w:val="es-BO" w:eastAsia="es-ES"/>
              </w:rPr>
            </w:pPr>
          </w:p>
        </w:tc>
        <w:tc>
          <w:tcPr>
            <w:tcW w:w="275" w:type="dxa"/>
            <w:tcBorders>
              <w:top w:val="nil"/>
              <w:left w:val="nil"/>
              <w:bottom w:val="nil"/>
              <w:right w:val="nil"/>
            </w:tcBorders>
            <w:shd w:val="clear" w:color="auto" w:fill="auto"/>
            <w:vAlign w:val="center"/>
            <w:hideMark/>
          </w:tcPr>
          <w:p w14:paraId="354C8960" w14:textId="77777777" w:rsidR="00815E7F" w:rsidRPr="003C0DD8" w:rsidRDefault="00815E7F" w:rsidP="00FA4F41">
            <w:pPr>
              <w:rPr>
                <w:rFonts w:ascii="Arial" w:hAnsi="Arial" w:cs="Arial"/>
                <w:sz w:val="2"/>
                <w:szCs w:val="2"/>
                <w:lang w:val="es-BO" w:eastAsia="es-ES"/>
              </w:rPr>
            </w:pPr>
          </w:p>
        </w:tc>
        <w:tc>
          <w:tcPr>
            <w:tcW w:w="275" w:type="dxa"/>
            <w:tcBorders>
              <w:top w:val="nil"/>
              <w:left w:val="nil"/>
              <w:bottom w:val="nil"/>
              <w:right w:val="nil"/>
            </w:tcBorders>
            <w:shd w:val="clear" w:color="auto" w:fill="auto"/>
            <w:vAlign w:val="center"/>
            <w:hideMark/>
          </w:tcPr>
          <w:p w14:paraId="543EFEF1" w14:textId="77777777" w:rsidR="00815E7F" w:rsidRPr="003C0DD8" w:rsidRDefault="00815E7F" w:rsidP="00FA4F41">
            <w:pPr>
              <w:rPr>
                <w:rFonts w:ascii="Arial" w:hAnsi="Arial" w:cs="Arial"/>
                <w:sz w:val="2"/>
                <w:szCs w:val="2"/>
                <w:lang w:val="es-BO" w:eastAsia="es-ES"/>
              </w:rPr>
            </w:pPr>
          </w:p>
        </w:tc>
        <w:tc>
          <w:tcPr>
            <w:tcW w:w="275" w:type="dxa"/>
            <w:tcBorders>
              <w:top w:val="nil"/>
              <w:left w:val="nil"/>
              <w:bottom w:val="nil"/>
              <w:right w:val="nil"/>
            </w:tcBorders>
            <w:shd w:val="clear" w:color="auto" w:fill="auto"/>
            <w:vAlign w:val="center"/>
            <w:hideMark/>
          </w:tcPr>
          <w:p w14:paraId="0FC73FF1"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69ECB29A"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388CA4AC"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06963573"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4B8D43E2"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05721D68"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05DECC44"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4F4F09FE"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263F4571"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6457D6AA"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18D33710"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79F42B96"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27392456"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5633C10C"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1A81BFFB"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7EAEB2C2"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0F0CAD9F" w14:textId="77777777" w:rsidR="00815E7F" w:rsidRPr="003C0DD8" w:rsidRDefault="00815E7F" w:rsidP="00FA4F41">
            <w:pPr>
              <w:rPr>
                <w:rFonts w:ascii="Arial" w:hAnsi="Arial" w:cs="Arial"/>
                <w:sz w:val="2"/>
                <w:szCs w:val="2"/>
                <w:lang w:val="es-BO" w:eastAsia="es-ES"/>
              </w:rPr>
            </w:pPr>
          </w:p>
        </w:tc>
        <w:tc>
          <w:tcPr>
            <w:tcW w:w="214" w:type="dxa"/>
            <w:tcBorders>
              <w:top w:val="nil"/>
              <w:left w:val="nil"/>
              <w:bottom w:val="nil"/>
              <w:right w:val="single" w:sz="12" w:space="0" w:color="auto"/>
            </w:tcBorders>
            <w:shd w:val="clear" w:color="auto" w:fill="auto"/>
            <w:vAlign w:val="center"/>
            <w:hideMark/>
          </w:tcPr>
          <w:p w14:paraId="746D6B06" w14:textId="77777777" w:rsidR="00815E7F" w:rsidRPr="003C0DD8" w:rsidRDefault="00815E7F" w:rsidP="00FA4F41">
            <w:pPr>
              <w:rPr>
                <w:rFonts w:ascii="Arial" w:hAnsi="Arial" w:cs="Arial"/>
                <w:sz w:val="2"/>
                <w:szCs w:val="2"/>
                <w:lang w:val="es-BO" w:eastAsia="es-ES"/>
              </w:rPr>
            </w:pPr>
            <w:r w:rsidRPr="003C0DD8">
              <w:rPr>
                <w:rFonts w:ascii="Arial" w:hAnsi="Arial" w:cs="Arial"/>
                <w:sz w:val="2"/>
                <w:szCs w:val="2"/>
                <w:lang w:val="es-BO" w:eastAsia="es-ES"/>
              </w:rPr>
              <w:t> </w:t>
            </w:r>
          </w:p>
        </w:tc>
      </w:tr>
      <w:tr w:rsidR="00815E7F" w:rsidRPr="003C0DD8" w14:paraId="598DC96D" w14:textId="77777777" w:rsidTr="00167112">
        <w:trPr>
          <w:trHeight w:val="64"/>
          <w:jc w:val="center"/>
        </w:trPr>
        <w:tc>
          <w:tcPr>
            <w:tcW w:w="2753" w:type="dxa"/>
            <w:tcBorders>
              <w:top w:val="nil"/>
              <w:left w:val="single" w:sz="12" w:space="0" w:color="auto"/>
              <w:bottom w:val="nil"/>
              <w:right w:val="nil"/>
            </w:tcBorders>
            <w:shd w:val="clear" w:color="auto" w:fill="auto"/>
            <w:vAlign w:val="center"/>
            <w:hideMark/>
          </w:tcPr>
          <w:p w14:paraId="05E0B62D" w14:textId="77777777" w:rsidR="00815E7F" w:rsidRPr="003C0DD8" w:rsidRDefault="00815E7F" w:rsidP="00FA4F41">
            <w:pPr>
              <w:jc w:val="right"/>
              <w:rPr>
                <w:rFonts w:ascii="Arial" w:hAnsi="Arial" w:cs="Arial"/>
                <w:b/>
                <w:bCs/>
                <w:sz w:val="2"/>
                <w:szCs w:val="2"/>
                <w:lang w:val="es-BO" w:eastAsia="es-ES"/>
              </w:rPr>
            </w:pPr>
            <w:r w:rsidRPr="003C0DD8">
              <w:rPr>
                <w:rFonts w:ascii="Arial" w:hAnsi="Arial" w:cs="Arial"/>
                <w:b/>
                <w:bCs/>
                <w:sz w:val="2"/>
                <w:szCs w:val="2"/>
                <w:lang w:val="es-BO" w:eastAsia="es-ES"/>
              </w:rPr>
              <w:t> </w:t>
            </w:r>
          </w:p>
        </w:tc>
        <w:tc>
          <w:tcPr>
            <w:tcW w:w="320" w:type="dxa"/>
            <w:tcBorders>
              <w:top w:val="nil"/>
              <w:left w:val="nil"/>
              <w:bottom w:val="nil"/>
              <w:right w:val="nil"/>
            </w:tcBorders>
            <w:shd w:val="clear" w:color="auto" w:fill="auto"/>
            <w:vAlign w:val="center"/>
            <w:hideMark/>
          </w:tcPr>
          <w:p w14:paraId="18B9A1BC" w14:textId="77777777" w:rsidR="00815E7F" w:rsidRPr="003C0DD8" w:rsidRDefault="00815E7F" w:rsidP="00FA4F41">
            <w:pPr>
              <w:jc w:val="center"/>
              <w:rPr>
                <w:rFonts w:ascii="Arial" w:hAnsi="Arial" w:cs="Arial"/>
                <w:b/>
                <w:bCs/>
                <w:sz w:val="2"/>
                <w:szCs w:val="2"/>
                <w:lang w:val="es-BO" w:eastAsia="es-ES"/>
              </w:rPr>
            </w:pPr>
          </w:p>
        </w:tc>
        <w:tc>
          <w:tcPr>
            <w:tcW w:w="275" w:type="dxa"/>
            <w:tcBorders>
              <w:top w:val="nil"/>
              <w:left w:val="nil"/>
              <w:bottom w:val="nil"/>
              <w:right w:val="nil"/>
            </w:tcBorders>
            <w:shd w:val="clear" w:color="auto" w:fill="auto"/>
            <w:vAlign w:val="center"/>
            <w:hideMark/>
          </w:tcPr>
          <w:p w14:paraId="247E646B" w14:textId="77777777" w:rsidR="00815E7F" w:rsidRPr="003C0DD8" w:rsidRDefault="00815E7F" w:rsidP="00FA4F41">
            <w:pPr>
              <w:rPr>
                <w:rFonts w:ascii="Arial" w:hAnsi="Arial" w:cs="Arial"/>
                <w:sz w:val="2"/>
                <w:szCs w:val="2"/>
                <w:lang w:val="es-BO" w:eastAsia="es-ES"/>
              </w:rPr>
            </w:pPr>
          </w:p>
        </w:tc>
        <w:tc>
          <w:tcPr>
            <w:tcW w:w="275" w:type="dxa"/>
            <w:tcBorders>
              <w:top w:val="nil"/>
              <w:left w:val="nil"/>
              <w:bottom w:val="nil"/>
              <w:right w:val="nil"/>
            </w:tcBorders>
            <w:shd w:val="clear" w:color="auto" w:fill="auto"/>
            <w:vAlign w:val="center"/>
            <w:hideMark/>
          </w:tcPr>
          <w:p w14:paraId="1FDF1C6A" w14:textId="77777777" w:rsidR="00815E7F" w:rsidRPr="003C0DD8" w:rsidRDefault="00815E7F" w:rsidP="00FA4F41">
            <w:pPr>
              <w:rPr>
                <w:rFonts w:ascii="Arial" w:hAnsi="Arial" w:cs="Arial"/>
                <w:sz w:val="2"/>
                <w:szCs w:val="2"/>
                <w:lang w:val="es-BO" w:eastAsia="es-ES"/>
              </w:rPr>
            </w:pPr>
          </w:p>
        </w:tc>
        <w:tc>
          <w:tcPr>
            <w:tcW w:w="275" w:type="dxa"/>
            <w:tcBorders>
              <w:top w:val="nil"/>
              <w:left w:val="nil"/>
              <w:bottom w:val="nil"/>
              <w:right w:val="nil"/>
            </w:tcBorders>
            <w:shd w:val="clear" w:color="auto" w:fill="auto"/>
            <w:vAlign w:val="center"/>
            <w:hideMark/>
          </w:tcPr>
          <w:p w14:paraId="4D51C32F" w14:textId="77777777" w:rsidR="00815E7F" w:rsidRPr="003C0DD8" w:rsidRDefault="00815E7F" w:rsidP="00FA4F41">
            <w:pPr>
              <w:rPr>
                <w:rFonts w:ascii="Arial" w:hAnsi="Arial" w:cs="Arial"/>
                <w:sz w:val="2"/>
                <w:szCs w:val="2"/>
                <w:lang w:val="es-BO" w:eastAsia="es-ES"/>
              </w:rPr>
            </w:pPr>
          </w:p>
        </w:tc>
        <w:tc>
          <w:tcPr>
            <w:tcW w:w="275" w:type="dxa"/>
            <w:tcBorders>
              <w:top w:val="nil"/>
              <w:left w:val="nil"/>
              <w:bottom w:val="nil"/>
              <w:right w:val="nil"/>
            </w:tcBorders>
            <w:shd w:val="clear" w:color="auto" w:fill="auto"/>
            <w:vAlign w:val="center"/>
            <w:hideMark/>
          </w:tcPr>
          <w:p w14:paraId="54B9B026" w14:textId="77777777" w:rsidR="00815E7F" w:rsidRPr="003C0DD8" w:rsidRDefault="00815E7F" w:rsidP="00FA4F41">
            <w:pPr>
              <w:rPr>
                <w:rFonts w:ascii="Arial" w:hAnsi="Arial" w:cs="Arial"/>
                <w:sz w:val="2"/>
                <w:szCs w:val="2"/>
                <w:lang w:val="es-BO" w:eastAsia="es-ES"/>
              </w:rPr>
            </w:pPr>
          </w:p>
        </w:tc>
        <w:tc>
          <w:tcPr>
            <w:tcW w:w="275" w:type="dxa"/>
            <w:tcBorders>
              <w:top w:val="nil"/>
              <w:left w:val="nil"/>
              <w:bottom w:val="nil"/>
              <w:right w:val="nil"/>
            </w:tcBorders>
            <w:shd w:val="clear" w:color="auto" w:fill="auto"/>
            <w:vAlign w:val="center"/>
            <w:hideMark/>
          </w:tcPr>
          <w:p w14:paraId="72A785FB"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1FCBE8C5"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6CAD8755"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582DC9CE"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6FA3BC79"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77826996"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6119949A"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2D66D48D"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5CF501AF"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3E4E75F5"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63101A9C"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7BD9AE02"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68F56CAC"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2A56FCB2"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6628F5F4"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4C7081CF"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1330B8D2" w14:textId="77777777" w:rsidR="00815E7F" w:rsidRPr="003C0DD8" w:rsidRDefault="00815E7F" w:rsidP="00FA4F41">
            <w:pPr>
              <w:rPr>
                <w:rFonts w:ascii="Arial" w:hAnsi="Arial" w:cs="Arial"/>
                <w:sz w:val="2"/>
                <w:szCs w:val="2"/>
                <w:lang w:val="es-BO" w:eastAsia="es-ES"/>
              </w:rPr>
            </w:pPr>
          </w:p>
        </w:tc>
        <w:tc>
          <w:tcPr>
            <w:tcW w:w="214" w:type="dxa"/>
            <w:tcBorders>
              <w:top w:val="nil"/>
              <w:left w:val="nil"/>
              <w:bottom w:val="nil"/>
              <w:right w:val="single" w:sz="12" w:space="0" w:color="auto"/>
            </w:tcBorders>
            <w:shd w:val="clear" w:color="auto" w:fill="auto"/>
            <w:vAlign w:val="center"/>
            <w:hideMark/>
          </w:tcPr>
          <w:p w14:paraId="4F2F02DD" w14:textId="77777777" w:rsidR="00815E7F" w:rsidRPr="003C0DD8" w:rsidRDefault="00815E7F" w:rsidP="00FA4F41">
            <w:pPr>
              <w:rPr>
                <w:rFonts w:ascii="Arial" w:hAnsi="Arial" w:cs="Arial"/>
                <w:sz w:val="2"/>
                <w:szCs w:val="2"/>
                <w:lang w:val="es-BO" w:eastAsia="es-ES"/>
              </w:rPr>
            </w:pPr>
            <w:r w:rsidRPr="003C0DD8">
              <w:rPr>
                <w:rFonts w:ascii="Arial" w:hAnsi="Arial" w:cs="Arial"/>
                <w:sz w:val="2"/>
                <w:szCs w:val="2"/>
                <w:lang w:val="es-BO" w:eastAsia="es-ES"/>
              </w:rPr>
              <w:t> </w:t>
            </w:r>
          </w:p>
        </w:tc>
      </w:tr>
      <w:tr w:rsidR="00815E7F" w:rsidRPr="003C0DD8" w14:paraId="7A54A488" w14:textId="77777777" w:rsidTr="007535DE">
        <w:trPr>
          <w:trHeight w:val="192"/>
          <w:jc w:val="center"/>
        </w:trPr>
        <w:tc>
          <w:tcPr>
            <w:tcW w:w="2753" w:type="dxa"/>
            <w:tcBorders>
              <w:top w:val="nil"/>
              <w:left w:val="single" w:sz="12" w:space="0" w:color="auto"/>
              <w:bottom w:val="nil"/>
              <w:right w:val="nil"/>
            </w:tcBorders>
            <w:shd w:val="clear" w:color="auto" w:fill="auto"/>
            <w:vAlign w:val="center"/>
            <w:hideMark/>
          </w:tcPr>
          <w:p w14:paraId="2F753F14" w14:textId="77777777" w:rsidR="00815E7F" w:rsidRPr="003C0DD8" w:rsidRDefault="00815E7F" w:rsidP="00FA4F41">
            <w:pPr>
              <w:jc w:val="right"/>
              <w:rPr>
                <w:rFonts w:ascii="Arial" w:hAnsi="Arial" w:cs="Arial"/>
                <w:b/>
                <w:bCs/>
                <w:sz w:val="16"/>
                <w:szCs w:val="16"/>
                <w:lang w:val="es-BO" w:eastAsia="es-ES"/>
              </w:rPr>
            </w:pPr>
            <w:r w:rsidRPr="003C0DD8">
              <w:rPr>
                <w:rFonts w:ascii="Arial" w:hAnsi="Arial" w:cs="Arial"/>
                <w:b/>
                <w:bCs/>
                <w:sz w:val="16"/>
                <w:szCs w:val="16"/>
                <w:lang w:val="es-BO" w:eastAsia="es-ES"/>
              </w:rPr>
              <w:t>Objeto del Proceso</w:t>
            </w:r>
          </w:p>
        </w:tc>
        <w:tc>
          <w:tcPr>
            <w:tcW w:w="320" w:type="dxa"/>
            <w:tcBorders>
              <w:top w:val="nil"/>
              <w:left w:val="nil"/>
              <w:bottom w:val="nil"/>
              <w:right w:val="nil"/>
            </w:tcBorders>
            <w:shd w:val="clear" w:color="auto" w:fill="auto"/>
            <w:vAlign w:val="center"/>
            <w:hideMark/>
          </w:tcPr>
          <w:p w14:paraId="4001ABFF" w14:textId="77777777" w:rsidR="00815E7F" w:rsidRPr="003C0DD8" w:rsidRDefault="00815E7F" w:rsidP="00FA4F41">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5791" w:type="dxa"/>
            <w:gridSpan w:val="21"/>
            <w:tcBorders>
              <w:top w:val="single" w:sz="4" w:space="0" w:color="auto"/>
              <w:left w:val="single" w:sz="4" w:space="0" w:color="auto"/>
              <w:bottom w:val="single" w:sz="4" w:space="0" w:color="auto"/>
              <w:right w:val="single" w:sz="4" w:space="0" w:color="000000"/>
            </w:tcBorders>
            <w:shd w:val="clear" w:color="000000" w:fill="DBE5F1"/>
            <w:vAlign w:val="center"/>
            <w:hideMark/>
          </w:tcPr>
          <w:p w14:paraId="1B30254A" w14:textId="2B26EA9B" w:rsidR="00815E7F" w:rsidRPr="003C0DD8" w:rsidRDefault="005D2FB9" w:rsidP="00FA4F41">
            <w:pPr>
              <w:jc w:val="center"/>
              <w:rPr>
                <w:rFonts w:ascii="Arial" w:hAnsi="Arial" w:cs="Arial"/>
                <w:sz w:val="16"/>
                <w:szCs w:val="16"/>
                <w:lang w:val="es-BO" w:eastAsia="es-ES"/>
              </w:rPr>
            </w:pPr>
            <w:r w:rsidRPr="005D2FB9">
              <w:rPr>
                <w:rFonts w:ascii="Arial" w:hAnsi="Arial" w:cs="Arial"/>
                <w:sz w:val="16"/>
                <w:szCs w:val="16"/>
                <w:lang w:val="es-BO" w:eastAsia="es-ES"/>
              </w:rPr>
              <w:t>CONTRATACIÓN PROGRAMA ANUAL DE SEGUROS DE ASFI GESTIÓN 2020 – JAD</w:t>
            </w:r>
            <w:r w:rsidR="00815E7F" w:rsidRPr="003C0DD8">
              <w:rPr>
                <w:rFonts w:ascii="Arial" w:hAnsi="Arial" w:cs="Arial"/>
                <w:sz w:val="16"/>
                <w:szCs w:val="16"/>
                <w:lang w:val="es-BO" w:eastAsia="es-ES"/>
              </w:rPr>
              <w:t> </w:t>
            </w:r>
          </w:p>
        </w:tc>
        <w:tc>
          <w:tcPr>
            <w:tcW w:w="214" w:type="dxa"/>
            <w:tcBorders>
              <w:top w:val="nil"/>
              <w:left w:val="nil"/>
              <w:bottom w:val="nil"/>
              <w:right w:val="single" w:sz="12" w:space="0" w:color="auto"/>
            </w:tcBorders>
            <w:shd w:val="clear" w:color="auto" w:fill="auto"/>
            <w:vAlign w:val="center"/>
            <w:hideMark/>
          </w:tcPr>
          <w:p w14:paraId="21133E95" w14:textId="77777777" w:rsidR="00815E7F" w:rsidRPr="003C0DD8" w:rsidRDefault="00815E7F" w:rsidP="00FA4F41">
            <w:pPr>
              <w:rPr>
                <w:rFonts w:ascii="Arial" w:hAnsi="Arial" w:cs="Arial"/>
                <w:sz w:val="16"/>
                <w:szCs w:val="16"/>
                <w:lang w:val="es-BO" w:eastAsia="es-ES"/>
              </w:rPr>
            </w:pPr>
            <w:r w:rsidRPr="003C0DD8">
              <w:rPr>
                <w:rFonts w:ascii="Arial" w:hAnsi="Arial" w:cs="Arial"/>
                <w:sz w:val="16"/>
                <w:szCs w:val="16"/>
                <w:lang w:val="es-BO" w:eastAsia="es-ES"/>
              </w:rPr>
              <w:t> </w:t>
            </w:r>
          </w:p>
        </w:tc>
      </w:tr>
      <w:tr w:rsidR="00815E7F" w:rsidRPr="003C0DD8" w14:paraId="25E390DF" w14:textId="77777777" w:rsidTr="00A563B9">
        <w:trPr>
          <w:trHeight w:val="64"/>
          <w:jc w:val="center"/>
        </w:trPr>
        <w:tc>
          <w:tcPr>
            <w:tcW w:w="2753" w:type="dxa"/>
            <w:tcBorders>
              <w:top w:val="nil"/>
              <w:left w:val="single" w:sz="12" w:space="0" w:color="auto"/>
              <w:bottom w:val="nil"/>
              <w:right w:val="nil"/>
            </w:tcBorders>
            <w:shd w:val="clear" w:color="auto" w:fill="auto"/>
            <w:vAlign w:val="center"/>
            <w:hideMark/>
          </w:tcPr>
          <w:p w14:paraId="1C38DD69" w14:textId="77777777" w:rsidR="00815E7F" w:rsidRPr="003C0DD8" w:rsidRDefault="00815E7F" w:rsidP="00FA4F41">
            <w:pPr>
              <w:jc w:val="right"/>
              <w:rPr>
                <w:rFonts w:ascii="Arial" w:hAnsi="Arial" w:cs="Arial"/>
                <w:b/>
                <w:bCs/>
                <w:sz w:val="2"/>
                <w:szCs w:val="2"/>
                <w:lang w:val="es-BO" w:eastAsia="es-ES"/>
              </w:rPr>
            </w:pPr>
            <w:r w:rsidRPr="003C0DD8">
              <w:rPr>
                <w:rFonts w:ascii="Arial" w:hAnsi="Arial" w:cs="Arial"/>
                <w:b/>
                <w:bCs/>
                <w:sz w:val="2"/>
                <w:szCs w:val="2"/>
                <w:lang w:val="es-BO" w:eastAsia="es-ES"/>
              </w:rPr>
              <w:t> </w:t>
            </w:r>
          </w:p>
        </w:tc>
        <w:tc>
          <w:tcPr>
            <w:tcW w:w="320" w:type="dxa"/>
            <w:tcBorders>
              <w:top w:val="nil"/>
              <w:left w:val="nil"/>
              <w:bottom w:val="nil"/>
              <w:right w:val="nil"/>
            </w:tcBorders>
            <w:shd w:val="clear" w:color="auto" w:fill="auto"/>
            <w:vAlign w:val="center"/>
            <w:hideMark/>
          </w:tcPr>
          <w:p w14:paraId="4C92BD1E" w14:textId="77777777" w:rsidR="00815E7F" w:rsidRPr="003C0DD8" w:rsidRDefault="00815E7F" w:rsidP="00FA4F41">
            <w:pPr>
              <w:jc w:val="center"/>
              <w:rPr>
                <w:rFonts w:ascii="Arial" w:hAnsi="Arial" w:cs="Arial"/>
                <w:b/>
                <w:bCs/>
                <w:sz w:val="2"/>
                <w:szCs w:val="2"/>
                <w:lang w:val="es-BO" w:eastAsia="es-ES"/>
              </w:rPr>
            </w:pPr>
          </w:p>
        </w:tc>
        <w:tc>
          <w:tcPr>
            <w:tcW w:w="275" w:type="dxa"/>
            <w:tcBorders>
              <w:top w:val="nil"/>
              <w:left w:val="nil"/>
              <w:bottom w:val="nil"/>
              <w:right w:val="nil"/>
            </w:tcBorders>
            <w:shd w:val="clear" w:color="auto" w:fill="auto"/>
            <w:vAlign w:val="center"/>
            <w:hideMark/>
          </w:tcPr>
          <w:p w14:paraId="346DF5AD" w14:textId="77777777" w:rsidR="00815E7F" w:rsidRPr="003C0DD8" w:rsidRDefault="00815E7F" w:rsidP="00FA4F41">
            <w:pPr>
              <w:rPr>
                <w:rFonts w:ascii="Arial" w:hAnsi="Arial" w:cs="Arial"/>
                <w:sz w:val="2"/>
                <w:szCs w:val="2"/>
                <w:lang w:val="es-BO" w:eastAsia="es-ES"/>
              </w:rPr>
            </w:pPr>
          </w:p>
        </w:tc>
        <w:tc>
          <w:tcPr>
            <w:tcW w:w="275" w:type="dxa"/>
            <w:tcBorders>
              <w:top w:val="nil"/>
              <w:left w:val="nil"/>
              <w:bottom w:val="nil"/>
              <w:right w:val="nil"/>
            </w:tcBorders>
            <w:shd w:val="clear" w:color="auto" w:fill="auto"/>
            <w:vAlign w:val="center"/>
            <w:hideMark/>
          </w:tcPr>
          <w:p w14:paraId="7976B626" w14:textId="77777777" w:rsidR="00815E7F" w:rsidRPr="003C0DD8" w:rsidRDefault="00815E7F" w:rsidP="00FA4F41">
            <w:pPr>
              <w:rPr>
                <w:rFonts w:ascii="Arial" w:hAnsi="Arial" w:cs="Arial"/>
                <w:sz w:val="2"/>
                <w:szCs w:val="2"/>
                <w:lang w:val="es-BO" w:eastAsia="es-ES"/>
              </w:rPr>
            </w:pPr>
          </w:p>
        </w:tc>
        <w:tc>
          <w:tcPr>
            <w:tcW w:w="275" w:type="dxa"/>
            <w:tcBorders>
              <w:top w:val="nil"/>
              <w:left w:val="nil"/>
              <w:bottom w:val="nil"/>
              <w:right w:val="nil"/>
            </w:tcBorders>
            <w:shd w:val="clear" w:color="auto" w:fill="auto"/>
            <w:vAlign w:val="center"/>
            <w:hideMark/>
          </w:tcPr>
          <w:p w14:paraId="5A36DADF" w14:textId="77777777" w:rsidR="00815E7F" w:rsidRPr="003C0DD8" w:rsidRDefault="00815E7F" w:rsidP="00FA4F41">
            <w:pPr>
              <w:rPr>
                <w:rFonts w:ascii="Arial" w:hAnsi="Arial" w:cs="Arial"/>
                <w:sz w:val="2"/>
                <w:szCs w:val="2"/>
                <w:lang w:val="es-BO" w:eastAsia="es-ES"/>
              </w:rPr>
            </w:pPr>
          </w:p>
        </w:tc>
        <w:tc>
          <w:tcPr>
            <w:tcW w:w="275" w:type="dxa"/>
            <w:tcBorders>
              <w:top w:val="nil"/>
              <w:left w:val="nil"/>
              <w:bottom w:val="nil"/>
              <w:right w:val="nil"/>
            </w:tcBorders>
            <w:shd w:val="clear" w:color="auto" w:fill="auto"/>
            <w:vAlign w:val="center"/>
            <w:hideMark/>
          </w:tcPr>
          <w:p w14:paraId="05777BA6" w14:textId="77777777" w:rsidR="00815E7F" w:rsidRPr="003C0DD8" w:rsidRDefault="00815E7F" w:rsidP="00FA4F41">
            <w:pPr>
              <w:rPr>
                <w:rFonts w:ascii="Arial" w:hAnsi="Arial" w:cs="Arial"/>
                <w:sz w:val="2"/>
                <w:szCs w:val="2"/>
                <w:lang w:val="es-BO" w:eastAsia="es-ES"/>
              </w:rPr>
            </w:pPr>
          </w:p>
        </w:tc>
        <w:tc>
          <w:tcPr>
            <w:tcW w:w="275" w:type="dxa"/>
            <w:tcBorders>
              <w:top w:val="nil"/>
              <w:left w:val="nil"/>
              <w:bottom w:val="nil"/>
              <w:right w:val="nil"/>
            </w:tcBorders>
            <w:shd w:val="clear" w:color="auto" w:fill="auto"/>
            <w:vAlign w:val="center"/>
            <w:hideMark/>
          </w:tcPr>
          <w:p w14:paraId="53CF5297"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53A0490A"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471EEAD6"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0823E44B"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63F9CED6"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0180CD6D"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45556E5E"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7977E696"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07D5F704"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367204EF"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4F340C4E"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1AC8F11E"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29D6CB24"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303BE33E"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0489A016"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2ECF2850"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5C4A4101" w14:textId="77777777" w:rsidR="00815E7F" w:rsidRPr="003C0DD8" w:rsidRDefault="00815E7F" w:rsidP="00FA4F41">
            <w:pPr>
              <w:rPr>
                <w:rFonts w:ascii="Arial" w:hAnsi="Arial" w:cs="Arial"/>
                <w:sz w:val="2"/>
                <w:szCs w:val="2"/>
                <w:lang w:val="es-BO" w:eastAsia="es-ES"/>
              </w:rPr>
            </w:pPr>
          </w:p>
        </w:tc>
        <w:tc>
          <w:tcPr>
            <w:tcW w:w="214" w:type="dxa"/>
            <w:tcBorders>
              <w:top w:val="nil"/>
              <w:left w:val="nil"/>
              <w:bottom w:val="nil"/>
              <w:right w:val="single" w:sz="12" w:space="0" w:color="auto"/>
            </w:tcBorders>
            <w:shd w:val="clear" w:color="auto" w:fill="auto"/>
            <w:vAlign w:val="center"/>
            <w:hideMark/>
          </w:tcPr>
          <w:p w14:paraId="27ACA931" w14:textId="77777777" w:rsidR="00815E7F" w:rsidRPr="003C0DD8" w:rsidRDefault="00815E7F" w:rsidP="00FA4F41">
            <w:pPr>
              <w:rPr>
                <w:rFonts w:ascii="Arial" w:hAnsi="Arial" w:cs="Arial"/>
                <w:sz w:val="2"/>
                <w:szCs w:val="2"/>
                <w:lang w:val="es-BO" w:eastAsia="es-ES"/>
              </w:rPr>
            </w:pPr>
            <w:r w:rsidRPr="003C0DD8">
              <w:rPr>
                <w:rFonts w:ascii="Arial" w:hAnsi="Arial" w:cs="Arial"/>
                <w:sz w:val="2"/>
                <w:szCs w:val="2"/>
                <w:lang w:val="es-BO" w:eastAsia="es-ES"/>
              </w:rPr>
              <w:t> </w:t>
            </w:r>
          </w:p>
        </w:tc>
      </w:tr>
      <w:tr w:rsidR="00815E7F" w:rsidRPr="003C0DD8" w14:paraId="6FABA324" w14:textId="77777777" w:rsidTr="00A563B9">
        <w:trPr>
          <w:trHeight w:val="64"/>
          <w:jc w:val="center"/>
        </w:trPr>
        <w:tc>
          <w:tcPr>
            <w:tcW w:w="2753" w:type="dxa"/>
            <w:tcBorders>
              <w:top w:val="nil"/>
              <w:left w:val="single" w:sz="12" w:space="0" w:color="auto"/>
              <w:bottom w:val="nil"/>
              <w:right w:val="nil"/>
            </w:tcBorders>
            <w:shd w:val="clear" w:color="auto" w:fill="auto"/>
            <w:vAlign w:val="center"/>
            <w:hideMark/>
          </w:tcPr>
          <w:p w14:paraId="26398D36" w14:textId="77777777" w:rsidR="00815E7F" w:rsidRPr="003C0DD8" w:rsidRDefault="00815E7F" w:rsidP="00FA4F41">
            <w:pPr>
              <w:jc w:val="right"/>
              <w:rPr>
                <w:rFonts w:ascii="Arial" w:hAnsi="Arial" w:cs="Arial"/>
                <w:b/>
                <w:bCs/>
                <w:sz w:val="2"/>
                <w:szCs w:val="2"/>
                <w:lang w:val="es-BO" w:eastAsia="es-ES"/>
              </w:rPr>
            </w:pPr>
            <w:r w:rsidRPr="003C0DD8">
              <w:rPr>
                <w:rFonts w:ascii="Arial" w:hAnsi="Arial" w:cs="Arial"/>
                <w:b/>
                <w:bCs/>
                <w:sz w:val="2"/>
                <w:szCs w:val="2"/>
                <w:lang w:val="es-BO" w:eastAsia="es-ES"/>
              </w:rPr>
              <w:t> </w:t>
            </w:r>
          </w:p>
        </w:tc>
        <w:tc>
          <w:tcPr>
            <w:tcW w:w="320" w:type="dxa"/>
            <w:tcBorders>
              <w:top w:val="nil"/>
              <w:left w:val="nil"/>
              <w:bottom w:val="nil"/>
              <w:right w:val="nil"/>
            </w:tcBorders>
            <w:shd w:val="clear" w:color="auto" w:fill="auto"/>
            <w:vAlign w:val="center"/>
            <w:hideMark/>
          </w:tcPr>
          <w:p w14:paraId="08EB0E10" w14:textId="77777777" w:rsidR="00815E7F" w:rsidRPr="003C0DD8" w:rsidRDefault="00815E7F" w:rsidP="00FA4F41">
            <w:pPr>
              <w:jc w:val="center"/>
              <w:rPr>
                <w:rFonts w:ascii="Arial" w:hAnsi="Arial" w:cs="Arial"/>
                <w:b/>
                <w:bCs/>
                <w:sz w:val="2"/>
                <w:szCs w:val="2"/>
                <w:lang w:val="es-BO" w:eastAsia="es-ES"/>
              </w:rPr>
            </w:pPr>
          </w:p>
        </w:tc>
        <w:tc>
          <w:tcPr>
            <w:tcW w:w="275" w:type="dxa"/>
            <w:tcBorders>
              <w:top w:val="nil"/>
              <w:left w:val="nil"/>
              <w:bottom w:val="nil"/>
              <w:right w:val="nil"/>
            </w:tcBorders>
            <w:shd w:val="clear" w:color="auto" w:fill="auto"/>
            <w:vAlign w:val="center"/>
            <w:hideMark/>
          </w:tcPr>
          <w:p w14:paraId="3C872D31" w14:textId="77777777" w:rsidR="00815E7F" w:rsidRPr="003C0DD8" w:rsidRDefault="00815E7F" w:rsidP="00FA4F41">
            <w:pPr>
              <w:rPr>
                <w:rFonts w:ascii="Arial" w:hAnsi="Arial" w:cs="Arial"/>
                <w:sz w:val="2"/>
                <w:szCs w:val="2"/>
                <w:lang w:val="es-BO" w:eastAsia="es-ES"/>
              </w:rPr>
            </w:pPr>
          </w:p>
        </w:tc>
        <w:tc>
          <w:tcPr>
            <w:tcW w:w="275" w:type="dxa"/>
            <w:tcBorders>
              <w:top w:val="nil"/>
              <w:left w:val="nil"/>
              <w:bottom w:val="nil"/>
              <w:right w:val="nil"/>
            </w:tcBorders>
            <w:shd w:val="clear" w:color="auto" w:fill="auto"/>
            <w:vAlign w:val="center"/>
            <w:hideMark/>
          </w:tcPr>
          <w:p w14:paraId="28DD7F2D" w14:textId="77777777" w:rsidR="00815E7F" w:rsidRPr="003C0DD8" w:rsidRDefault="00815E7F" w:rsidP="00FA4F41">
            <w:pPr>
              <w:rPr>
                <w:rFonts w:ascii="Arial" w:hAnsi="Arial" w:cs="Arial"/>
                <w:sz w:val="2"/>
                <w:szCs w:val="2"/>
                <w:lang w:val="es-BO" w:eastAsia="es-ES"/>
              </w:rPr>
            </w:pPr>
          </w:p>
        </w:tc>
        <w:tc>
          <w:tcPr>
            <w:tcW w:w="275" w:type="dxa"/>
            <w:tcBorders>
              <w:top w:val="nil"/>
              <w:left w:val="nil"/>
              <w:bottom w:val="nil"/>
              <w:right w:val="nil"/>
            </w:tcBorders>
            <w:shd w:val="clear" w:color="auto" w:fill="auto"/>
            <w:vAlign w:val="center"/>
            <w:hideMark/>
          </w:tcPr>
          <w:p w14:paraId="5464BB09" w14:textId="77777777" w:rsidR="00815E7F" w:rsidRPr="003C0DD8" w:rsidRDefault="00815E7F" w:rsidP="00FA4F41">
            <w:pPr>
              <w:rPr>
                <w:rFonts w:ascii="Arial" w:hAnsi="Arial" w:cs="Arial"/>
                <w:sz w:val="2"/>
                <w:szCs w:val="2"/>
                <w:lang w:val="es-BO" w:eastAsia="es-ES"/>
              </w:rPr>
            </w:pPr>
          </w:p>
        </w:tc>
        <w:tc>
          <w:tcPr>
            <w:tcW w:w="275" w:type="dxa"/>
            <w:tcBorders>
              <w:top w:val="nil"/>
              <w:left w:val="nil"/>
              <w:bottom w:val="nil"/>
              <w:right w:val="nil"/>
            </w:tcBorders>
            <w:shd w:val="clear" w:color="auto" w:fill="auto"/>
            <w:vAlign w:val="center"/>
            <w:hideMark/>
          </w:tcPr>
          <w:p w14:paraId="3768325E" w14:textId="77777777" w:rsidR="00815E7F" w:rsidRPr="003C0DD8" w:rsidRDefault="00815E7F" w:rsidP="00FA4F41">
            <w:pPr>
              <w:rPr>
                <w:rFonts w:ascii="Arial" w:hAnsi="Arial" w:cs="Arial"/>
                <w:sz w:val="2"/>
                <w:szCs w:val="2"/>
                <w:lang w:val="es-BO" w:eastAsia="es-ES"/>
              </w:rPr>
            </w:pPr>
          </w:p>
        </w:tc>
        <w:tc>
          <w:tcPr>
            <w:tcW w:w="275" w:type="dxa"/>
            <w:tcBorders>
              <w:top w:val="nil"/>
              <w:left w:val="nil"/>
              <w:bottom w:val="nil"/>
              <w:right w:val="nil"/>
            </w:tcBorders>
            <w:shd w:val="clear" w:color="auto" w:fill="auto"/>
            <w:vAlign w:val="center"/>
            <w:hideMark/>
          </w:tcPr>
          <w:p w14:paraId="336121C8"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3059C322"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7E9FC225"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51E7FAA1"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4B86CFA0"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0DD7FE80"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324B3204"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09CAA22B"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3DBBEF83"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6DE04EA7"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5136433E"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29BE94FD"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0F66843B"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6AEB887F"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68E071C3"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057928F9"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142597D9" w14:textId="77777777" w:rsidR="00815E7F" w:rsidRPr="003C0DD8" w:rsidRDefault="00815E7F" w:rsidP="00FA4F41">
            <w:pPr>
              <w:rPr>
                <w:rFonts w:ascii="Arial" w:hAnsi="Arial" w:cs="Arial"/>
                <w:sz w:val="2"/>
                <w:szCs w:val="2"/>
                <w:lang w:val="es-BO" w:eastAsia="es-ES"/>
              </w:rPr>
            </w:pPr>
          </w:p>
        </w:tc>
        <w:tc>
          <w:tcPr>
            <w:tcW w:w="214" w:type="dxa"/>
            <w:tcBorders>
              <w:top w:val="nil"/>
              <w:left w:val="nil"/>
              <w:bottom w:val="nil"/>
              <w:right w:val="single" w:sz="12" w:space="0" w:color="auto"/>
            </w:tcBorders>
            <w:shd w:val="clear" w:color="auto" w:fill="auto"/>
            <w:vAlign w:val="center"/>
            <w:hideMark/>
          </w:tcPr>
          <w:p w14:paraId="013F2CF0" w14:textId="77777777" w:rsidR="00815E7F" w:rsidRPr="003C0DD8" w:rsidRDefault="00815E7F" w:rsidP="00FA4F41">
            <w:pPr>
              <w:rPr>
                <w:rFonts w:ascii="Arial" w:hAnsi="Arial" w:cs="Arial"/>
                <w:sz w:val="2"/>
                <w:szCs w:val="2"/>
                <w:lang w:val="es-BO" w:eastAsia="es-ES"/>
              </w:rPr>
            </w:pPr>
            <w:r w:rsidRPr="003C0DD8">
              <w:rPr>
                <w:rFonts w:ascii="Arial" w:hAnsi="Arial" w:cs="Arial"/>
                <w:sz w:val="2"/>
                <w:szCs w:val="2"/>
                <w:lang w:val="es-BO" w:eastAsia="es-ES"/>
              </w:rPr>
              <w:t> </w:t>
            </w:r>
          </w:p>
        </w:tc>
      </w:tr>
      <w:tr w:rsidR="00815E7F" w:rsidRPr="003C0DD8" w14:paraId="73A45F36" w14:textId="77777777" w:rsidTr="007535DE">
        <w:trPr>
          <w:trHeight w:val="182"/>
          <w:jc w:val="center"/>
        </w:trPr>
        <w:tc>
          <w:tcPr>
            <w:tcW w:w="2753" w:type="dxa"/>
            <w:tcBorders>
              <w:top w:val="nil"/>
              <w:left w:val="single" w:sz="12" w:space="0" w:color="auto"/>
              <w:bottom w:val="nil"/>
              <w:right w:val="nil"/>
            </w:tcBorders>
            <w:shd w:val="clear" w:color="auto" w:fill="auto"/>
            <w:vAlign w:val="center"/>
            <w:hideMark/>
          </w:tcPr>
          <w:p w14:paraId="269E7F83" w14:textId="77777777" w:rsidR="00815E7F" w:rsidRPr="003C0DD8" w:rsidRDefault="00815E7F" w:rsidP="00FA4F41">
            <w:pPr>
              <w:jc w:val="right"/>
              <w:rPr>
                <w:rFonts w:ascii="Arial" w:hAnsi="Arial" w:cs="Arial"/>
                <w:b/>
                <w:bCs/>
                <w:sz w:val="16"/>
                <w:szCs w:val="16"/>
                <w:lang w:val="es-BO" w:eastAsia="es-ES"/>
              </w:rPr>
            </w:pPr>
            <w:r w:rsidRPr="003C0DD8">
              <w:rPr>
                <w:rFonts w:ascii="Arial" w:hAnsi="Arial" w:cs="Arial"/>
                <w:b/>
                <w:bCs/>
                <w:sz w:val="16"/>
                <w:szCs w:val="16"/>
                <w:lang w:val="es-BO" w:eastAsia="es-ES"/>
              </w:rPr>
              <w:t xml:space="preserve">Monto </w:t>
            </w:r>
            <w:r w:rsidR="002E68E7" w:rsidRPr="003C0DD8">
              <w:rPr>
                <w:rFonts w:ascii="Arial" w:hAnsi="Arial" w:cs="Arial"/>
                <w:b/>
                <w:bCs/>
                <w:sz w:val="16"/>
                <w:szCs w:val="16"/>
                <w:lang w:val="es-BO" w:eastAsia="es-ES"/>
              </w:rPr>
              <w:t xml:space="preserve">Numeral </w:t>
            </w:r>
            <w:r w:rsidRPr="003C0DD8">
              <w:rPr>
                <w:rFonts w:ascii="Arial" w:hAnsi="Arial" w:cs="Arial"/>
                <w:b/>
                <w:bCs/>
                <w:sz w:val="16"/>
                <w:szCs w:val="16"/>
                <w:lang w:val="es-BO" w:eastAsia="es-ES"/>
              </w:rPr>
              <w:t>de la Propuesta</w:t>
            </w:r>
          </w:p>
        </w:tc>
        <w:tc>
          <w:tcPr>
            <w:tcW w:w="320" w:type="dxa"/>
            <w:tcBorders>
              <w:top w:val="nil"/>
              <w:left w:val="nil"/>
              <w:bottom w:val="nil"/>
              <w:right w:val="nil"/>
            </w:tcBorders>
            <w:shd w:val="clear" w:color="auto" w:fill="auto"/>
            <w:vAlign w:val="center"/>
            <w:hideMark/>
          </w:tcPr>
          <w:p w14:paraId="298E851B" w14:textId="77777777" w:rsidR="00815E7F" w:rsidRPr="003C0DD8" w:rsidRDefault="00815E7F" w:rsidP="00FA4F41">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5791" w:type="dxa"/>
            <w:gridSpan w:val="21"/>
            <w:tcBorders>
              <w:top w:val="single" w:sz="4" w:space="0" w:color="auto"/>
              <w:left w:val="single" w:sz="4" w:space="0" w:color="auto"/>
              <w:bottom w:val="single" w:sz="4" w:space="0" w:color="auto"/>
              <w:right w:val="single" w:sz="4" w:space="0" w:color="000000"/>
            </w:tcBorders>
            <w:shd w:val="clear" w:color="000000" w:fill="DBE5F1"/>
            <w:vAlign w:val="center"/>
            <w:hideMark/>
          </w:tcPr>
          <w:p w14:paraId="5B951F58" w14:textId="77777777" w:rsidR="00815E7F" w:rsidRPr="003C0DD8" w:rsidRDefault="00815E7F" w:rsidP="00FA4F41">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214" w:type="dxa"/>
            <w:tcBorders>
              <w:top w:val="nil"/>
              <w:left w:val="nil"/>
              <w:bottom w:val="nil"/>
              <w:right w:val="single" w:sz="12" w:space="0" w:color="auto"/>
            </w:tcBorders>
            <w:shd w:val="clear" w:color="auto" w:fill="auto"/>
            <w:vAlign w:val="center"/>
            <w:hideMark/>
          </w:tcPr>
          <w:p w14:paraId="02E05833" w14:textId="77777777" w:rsidR="00815E7F" w:rsidRPr="003C0DD8" w:rsidRDefault="00815E7F" w:rsidP="00FA4F41">
            <w:pPr>
              <w:rPr>
                <w:rFonts w:ascii="Arial" w:hAnsi="Arial" w:cs="Arial"/>
                <w:sz w:val="16"/>
                <w:szCs w:val="16"/>
                <w:lang w:val="es-BO" w:eastAsia="es-ES"/>
              </w:rPr>
            </w:pPr>
            <w:r w:rsidRPr="003C0DD8">
              <w:rPr>
                <w:rFonts w:ascii="Arial" w:hAnsi="Arial" w:cs="Arial"/>
                <w:sz w:val="16"/>
                <w:szCs w:val="16"/>
                <w:lang w:val="es-BO" w:eastAsia="es-ES"/>
              </w:rPr>
              <w:t> </w:t>
            </w:r>
          </w:p>
        </w:tc>
      </w:tr>
      <w:tr w:rsidR="00815E7F" w:rsidRPr="003C0DD8" w14:paraId="14477990" w14:textId="77777777" w:rsidTr="00A563B9">
        <w:trPr>
          <w:trHeight w:val="64"/>
          <w:jc w:val="center"/>
        </w:trPr>
        <w:tc>
          <w:tcPr>
            <w:tcW w:w="2753" w:type="dxa"/>
            <w:tcBorders>
              <w:top w:val="nil"/>
              <w:left w:val="single" w:sz="12" w:space="0" w:color="auto"/>
              <w:bottom w:val="nil"/>
              <w:right w:val="nil"/>
            </w:tcBorders>
            <w:shd w:val="clear" w:color="auto" w:fill="auto"/>
            <w:vAlign w:val="center"/>
            <w:hideMark/>
          </w:tcPr>
          <w:p w14:paraId="03E58DCA" w14:textId="77777777" w:rsidR="00815E7F" w:rsidRPr="003C0DD8" w:rsidRDefault="00815E7F" w:rsidP="00FA4F41">
            <w:pPr>
              <w:jc w:val="right"/>
              <w:rPr>
                <w:rFonts w:ascii="Arial" w:hAnsi="Arial" w:cs="Arial"/>
                <w:b/>
                <w:bCs/>
                <w:sz w:val="2"/>
                <w:szCs w:val="2"/>
                <w:lang w:val="es-BO" w:eastAsia="es-ES"/>
              </w:rPr>
            </w:pPr>
            <w:r w:rsidRPr="003C0DD8">
              <w:rPr>
                <w:rFonts w:ascii="Arial" w:hAnsi="Arial" w:cs="Arial"/>
                <w:b/>
                <w:bCs/>
                <w:sz w:val="2"/>
                <w:szCs w:val="2"/>
                <w:lang w:val="es-BO" w:eastAsia="es-ES"/>
              </w:rPr>
              <w:t> </w:t>
            </w:r>
          </w:p>
        </w:tc>
        <w:tc>
          <w:tcPr>
            <w:tcW w:w="320" w:type="dxa"/>
            <w:tcBorders>
              <w:top w:val="nil"/>
              <w:left w:val="nil"/>
              <w:bottom w:val="nil"/>
              <w:right w:val="nil"/>
            </w:tcBorders>
            <w:shd w:val="clear" w:color="auto" w:fill="auto"/>
            <w:vAlign w:val="center"/>
            <w:hideMark/>
          </w:tcPr>
          <w:p w14:paraId="187D2978" w14:textId="77777777" w:rsidR="00815E7F" w:rsidRPr="003C0DD8" w:rsidRDefault="00815E7F" w:rsidP="00FA4F41">
            <w:pPr>
              <w:jc w:val="center"/>
              <w:rPr>
                <w:rFonts w:ascii="Arial" w:hAnsi="Arial" w:cs="Arial"/>
                <w:b/>
                <w:bCs/>
                <w:sz w:val="2"/>
                <w:szCs w:val="2"/>
                <w:lang w:val="es-BO" w:eastAsia="es-ES"/>
              </w:rPr>
            </w:pPr>
          </w:p>
        </w:tc>
        <w:tc>
          <w:tcPr>
            <w:tcW w:w="275" w:type="dxa"/>
            <w:tcBorders>
              <w:top w:val="nil"/>
              <w:left w:val="nil"/>
              <w:bottom w:val="nil"/>
              <w:right w:val="nil"/>
            </w:tcBorders>
            <w:shd w:val="clear" w:color="auto" w:fill="auto"/>
            <w:vAlign w:val="center"/>
            <w:hideMark/>
          </w:tcPr>
          <w:p w14:paraId="14ACA515" w14:textId="77777777" w:rsidR="00815E7F" w:rsidRPr="003C0DD8" w:rsidRDefault="00815E7F" w:rsidP="00FA4F41">
            <w:pPr>
              <w:rPr>
                <w:rFonts w:ascii="Arial" w:hAnsi="Arial" w:cs="Arial"/>
                <w:sz w:val="2"/>
                <w:szCs w:val="2"/>
                <w:lang w:val="es-BO" w:eastAsia="es-ES"/>
              </w:rPr>
            </w:pPr>
          </w:p>
        </w:tc>
        <w:tc>
          <w:tcPr>
            <w:tcW w:w="275" w:type="dxa"/>
            <w:tcBorders>
              <w:top w:val="nil"/>
              <w:left w:val="nil"/>
              <w:bottom w:val="nil"/>
              <w:right w:val="nil"/>
            </w:tcBorders>
            <w:shd w:val="clear" w:color="auto" w:fill="auto"/>
            <w:vAlign w:val="center"/>
            <w:hideMark/>
          </w:tcPr>
          <w:p w14:paraId="3E45CADB" w14:textId="77777777" w:rsidR="00815E7F" w:rsidRPr="003C0DD8" w:rsidRDefault="00815E7F" w:rsidP="00FA4F41">
            <w:pPr>
              <w:rPr>
                <w:rFonts w:ascii="Arial" w:hAnsi="Arial" w:cs="Arial"/>
                <w:sz w:val="2"/>
                <w:szCs w:val="2"/>
                <w:lang w:val="es-BO" w:eastAsia="es-ES"/>
              </w:rPr>
            </w:pPr>
          </w:p>
        </w:tc>
        <w:tc>
          <w:tcPr>
            <w:tcW w:w="275" w:type="dxa"/>
            <w:tcBorders>
              <w:top w:val="nil"/>
              <w:left w:val="nil"/>
              <w:bottom w:val="nil"/>
              <w:right w:val="nil"/>
            </w:tcBorders>
            <w:shd w:val="clear" w:color="auto" w:fill="auto"/>
            <w:vAlign w:val="center"/>
            <w:hideMark/>
          </w:tcPr>
          <w:p w14:paraId="1683FE31" w14:textId="77777777" w:rsidR="00815E7F" w:rsidRPr="003C0DD8" w:rsidRDefault="00815E7F" w:rsidP="00FA4F41">
            <w:pPr>
              <w:rPr>
                <w:rFonts w:ascii="Arial" w:hAnsi="Arial" w:cs="Arial"/>
                <w:sz w:val="2"/>
                <w:szCs w:val="2"/>
                <w:lang w:val="es-BO" w:eastAsia="es-ES"/>
              </w:rPr>
            </w:pPr>
          </w:p>
        </w:tc>
        <w:tc>
          <w:tcPr>
            <w:tcW w:w="275" w:type="dxa"/>
            <w:tcBorders>
              <w:top w:val="nil"/>
              <w:left w:val="nil"/>
              <w:bottom w:val="nil"/>
              <w:right w:val="nil"/>
            </w:tcBorders>
            <w:shd w:val="clear" w:color="auto" w:fill="auto"/>
            <w:vAlign w:val="center"/>
            <w:hideMark/>
          </w:tcPr>
          <w:p w14:paraId="60BB4DFA" w14:textId="77777777" w:rsidR="00815E7F" w:rsidRPr="003C0DD8" w:rsidRDefault="00815E7F" w:rsidP="00FA4F41">
            <w:pPr>
              <w:rPr>
                <w:rFonts w:ascii="Arial" w:hAnsi="Arial" w:cs="Arial"/>
                <w:sz w:val="2"/>
                <w:szCs w:val="2"/>
                <w:lang w:val="es-BO" w:eastAsia="es-ES"/>
              </w:rPr>
            </w:pPr>
          </w:p>
        </w:tc>
        <w:tc>
          <w:tcPr>
            <w:tcW w:w="275" w:type="dxa"/>
            <w:tcBorders>
              <w:top w:val="nil"/>
              <w:left w:val="nil"/>
              <w:bottom w:val="nil"/>
              <w:right w:val="nil"/>
            </w:tcBorders>
            <w:shd w:val="clear" w:color="auto" w:fill="auto"/>
            <w:vAlign w:val="center"/>
            <w:hideMark/>
          </w:tcPr>
          <w:p w14:paraId="0CAB6829"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26C7956F"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51BC8110"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47B0366D"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4E24D7DA"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7679A161"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3331089D"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7B244AF8"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3A5D076D"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1DF2B9D7"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03D02D66"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646A4FAF"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5D7FDE2A"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0D7AD930"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3CEAB771"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138C3BF3" w14:textId="77777777" w:rsidR="00815E7F" w:rsidRPr="003C0DD8" w:rsidRDefault="00815E7F" w:rsidP="00FA4F41">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05E4A136" w14:textId="77777777" w:rsidR="00815E7F" w:rsidRPr="003C0DD8" w:rsidRDefault="00815E7F" w:rsidP="00FA4F41">
            <w:pPr>
              <w:rPr>
                <w:rFonts w:ascii="Arial" w:hAnsi="Arial" w:cs="Arial"/>
                <w:sz w:val="2"/>
                <w:szCs w:val="2"/>
                <w:lang w:val="es-BO" w:eastAsia="es-ES"/>
              </w:rPr>
            </w:pPr>
          </w:p>
        </w:tc>
        <w:tc>
          <w:tcPr>
            <w:tcW w:w="214" w:type="dxa"/>
            <w:tcBorders>
              <w:top w:val="nil"/>
              <w:left w:val="nil"/>
              <w:bottom w:val="nil"/>
              <w:right w:val="single" w:sz="12" w:space="0" w:color="auto"/>
            </w:tcBorders>
            <w:shd w:val="clear" w:color="auto" w:fill="auto"/>
            <w:vAlign w:val="center"/>
            <w:hideMark/>
          </w:tcPr>
          <w:p w14:paraId="2F09567B" w14:textId="77777777" w:rsidR="00815E7F" w:rsidRPr="003C0DD8" w:rsidRDefault="00815E7F" w:rsidP="00FA4F41">
            <w:pPr>
              <w:rPr>
                <w:rFonts w:ascii="Arial" w:hAnsi="Arial" w:cs="Arial"/>
                <w:sz w:val="2"/>
                <w:szCs w:val="2"/>
                <w:lang w:val="es-BO" w:eastAsia="es-ES"/>
              </w:rPr>
            </w:pPr>
            <w:r w:rsidRPr="003C0DD8">
              <w:rPr>
                <w:rFonts w:ascii="Arial" w:hAnsi="Arial" w:cs="Arial"/>
                <w:sz w:val="2"/>
                <w:szCs w:val="2"/>
                <w:lang w:val="es-BO" w:eastAsia="es-ES"/>
              </w:rPr>
              <w:t> </w:t>
            </w:r>
          </w:p>
        </w:tc>
      </w:tr>
      <w:tr w:rsidR="002E68E7" w:rsidRPr="003C0DD8" w14:paraId="3256B03F" w14:textId="77777777" w:rsidTr="007535DE">
        <w:trPr>
          <w:trHeight w:val="213"/>
          <w:jc w:val="center"/>
        </w:trPr>
        <w:tc>
          <w:tcPr>
            <w:tcW w:w="2753" w:type="dxa"/>
            <w:tcBorders>
              <w:top w:val="nil"/>
              <w:left w:val="single" w:sz="12" w:space="0" w:color="auto"/>
              <w:bottom w:val="nil"/>
              <w:right w:val="nil"/>
            </w:tcBorders>
            <w:shd w:val="clear" w:color="auto" w:fill="auto"/>
            <w:vAlign w:val="center"/>
            <w:hideMark/>
          </w:tcPr>
          <w:p w14:paraId="150F4ABA" w14:textId="77777777" w:rsidR="002E68E7" w:rsidRPr="003C0DD8" w:rsidRDefault="002E68E7" w:rsidP="00FA4F41">
            <w:pPr>
              <w:jc w:val="right"/>
              <w:rPr>
                <w:rFonts w:ascii="Arial" w:hAnsi="Arial" w:cs="Arial"/>
                <w:b/>
                <w:bCs/>
                <w:sz w:val="16"/>
                <w:szCs w:val="16"/>
                <w:lang w:val="es-BO" w:eastAsia="es-ES"/>
              </w:rPr>
            </w:pPr>
            <w:r w:rsidRPr="003C0DD8">
              <w:rPr>
                <w:rFonts w:ascii="Arial" w:hAnsi="Arial" w:cs="Arial"/>
                <w:b/>
                <w:bCs/>
                <w:sz w:val="16"/>
                <w:szCs w:val="16"/>
                <w:lang w:val="es-BO" w:eastAsia="es-ES"/>
              </w:rPr>
              <w:t>Monto Literal de la Propuesta</w:t>
            </w:r>
          </w:p>
        </w:tc>
        <w:tc>
          <w:tcPr>
            <w:tcW w:w="320" w:type="dxa"/>
            <w:tcBorders>
              <w:top w:val="nil"/>
              <w:left w:val="nil"/>
              <w:bottom w:val="nil"/>
              <w:right w:val="nil"/>
            </w:tcBorders>
            <w:shd w:val="clear" w:color="auto" w:fill="auto"/>
            <w:vAlign w:val="center"/>
            <w:hideMark/>
          </w:tcPr>
          <w:p w14:paraId="06B28B01" w14:textId="77777777" w:rsidR="002E68E7" w:rsidRPr="003C0DD8" w:rsidRDefault="002E68E7" w:rsidP="00FA4F41">
            <w:pPr>
              <w:jc w:val="center"/>
              <w:rPr>
                <w:rFonts w:ascii="Arial" w:hAnsi="Arial" w:cs="Arial"/>
                <w:b/>
                <w:bCs/>
                <w:sz w:val="16"/>
                <w:szCs w:val="16"/>
                <w:lang w:val="es-BO" w:eastAsia="es-ES"/>
              </w:rPr>
            </w:pPr>
          </w:p>
        </w:tc>
        <w:tc>
          <w:tcPr>
            <w:tcW w:w="5791" w:type="dxa"/>
            <w:gridSpan w:val="21"/>
            <w:tcBorders>
              <w:top w:val="single" w:sz="4" w:space="0" w:color="auto"/>
              <w:left w:val="single" w:sz="4" w:space="0" w:color="auto"/>
              <w:bottom w:val="single" w:sz="4" w:space="0" w:color="auto"/>
              <w:right w:val="single" w:sz="4" w:space="0" w:color="000000"/>
            </w:tcBorders>
            <w:shd w:val="clear" w:color="000000" w:fill="DBE5F1"/>
            <w:vAlign w:val="center"/>
            <w:hideMark/>
          </w:tcPr>
          <w:p w14:paraId="0A8B5924" w14:textId="77777777" w:rsidR="002E68E7" w:rsidRPr="003C0DD8" w:rsidRDefault="002E68E7" w:rsidP="00FA4F41">
            <w:pPr>
              <w:jc w:val="center"/>
              <w:rPr>
                <w:rFonts w:ascii="Arial" w:hAnsi="Arial" w:cs="Arial"/>
                <w:sz w:val="16"/>
                <w:szCs w:val="16"/>
                <w:lang w:val="es-BO" w:eastAsia="es-ES"/>
              </w:rPr>
            </w:pPr>
          </w:p>
        </w:tc>
        <w:tc>
          <w:tcPr>
            <w:tcW w:w="214" w:type="dxa"/>
            <w:tcBorders>
              <w:top w:val="nil"/>
              <w:left w:val="nil"/>
              <w:bottom w:val="nil"/>
              <w:right w:val="single" w:sz="12" w:space="0" w:color="auto"/>
            </w:tcBorders>
            <w:shd w:val="clear" w:color="auto" w:fill="auto"/>
            <w:vAlign w:val="center"/>
            <w:hideMark/>
          </w:tcPr>
          <w:p w14:paraId="1EE78143" w14:textId="77777777" w:rsidR="002E68E7" w:rsidRPr="003C0DD8" w:rsidRDefault="002E68E7" w:rsidP="00FA4F41">
            <w:pPr>
              <w:rPr>
                <w:rFonts w:ascii="Arial" w:hAnsi="Arial" w:cs="Arial"/>
                <w:sz w:val="16"/>
                <w:szCs w:val="16"/>
                <w:lang w:val="es-BO" w:eastAsia="es-ES"/>
              </w:rPr>
            </w:pPr>
          </w:p>
        </w:tc>
      </w:tr>
      <w:tr w:rsidR="002E68E7" w:rsidRPr="003C0DD8" w14:paraId="597B6736" w14:textId="77777777" w:rsidTr="00EF33DC">
        <w:trPr>
          <w:trHeight w:val="64"/>
          <w:jc w:val="center"/>
        </w:trPr>
        <w:tc>
          <w:tcPr>
            <w:tcW w:w="2753" w:type="dxa"/>
            <w:tcBorders>
              <w:top w:val="nil"/>
              <w:left w:val="single" w:sz="12" w:space="0" w:color="auto"/>
              <w:bottom w:val="nil"/>
              <w:right w:val="nil"/>
            </w:tcBorders>
            <w:shd w:val="clear" w:color="auto" w:fill="auto"/>
            <w:vAlign w:val="center"/>
            <w:hideMark/>
          </w:tcPr>
          <w:p w14:paraId="42B4309C" w14:textId="77777777" w:rsidR="002E68E7" w:rsidRPr="003C0DD8" w:rsidRDefault="002E68E7" w:rsidP="00EF33DC">
            <w:pPr>
              <w:jc w:val="right"/>
              <w:rPr>
                <w:rFonts w:ascii="Arial" w:hAnsi="Arial" w:cs="Arial"/>
                <w:b/>
                <w:bCs/>
                <w:sz w:val="2"/>
                <w:szCs w:val="2"/>
                <w:lang w:val="es-BO" w:eastAsia="es-ES"/>
              </w:rPr>
            </w:pPr>
            <w:r w:rsidRPr="003C0DD8">
              <w:rPr>
                <w:rFonts w:ascii="Arial" w:hAnsi="Arial" w:cs="Arial"/>
                <w:b/>
                <w:bCs/>
                <w:sz w:val="2"/>
                <w:szCs w:val="2"/>
                <w:lang w:val="es-BO" w:eastAsia="es-ES"/>
              </w:rPr>
              <w:t> </w:t>
            </w:r>
          </w:p>
        </w:tc>
        <w:tc>
          <w:tcPr>
            <w:tcW w:w="320" w:type="dxa"/>
            <w:tcBorders>
              <w:top w:val="nil"/>
              <w:left w:val="nil"/>
              <w:bottom w:val="nil"/>
              <w:right w:val="nil"/>
            </w:tcBorders>
            <w:shd w:val="clear" w:color="auto" w:fill="auto"/>
            <w:vAlign w:val="center"/>
            <w:hideMark/>
          </w:tcPr>
          <w:p w14:paraId="15B9B4B4" w14:textId="77777777" w:rsidR="002E68E7" w:rsidRPr="003C0DD8" w:rsidRDefault="002E68E7" w:rsidP="00EF33DC">
            <w:pPr>
              <w:jc w:val="center"/>
              <w:rPr>
                <w:rFonts w:ascii="Arial" w:hAnsi="Arial" w:cs="Arial"/>
                <w:b/>
                <w:bCs/>
                <w:sz w:val="2"/>
                <w:szCs w:val="2"/>
                <w:lang w:val="es-BO" w:eastAsia="es-ES"/>
              </w:rPr>
            </w:pPr>
          </w:p>
        </w:tc>
        <w:tc>
          <w:tcPr>
            <w:tcW w:w="275" w:type="dxa"/>
            <w:tcBorders>
              <w:top w:val="nil"/>
              <w:left w:val="nil"/>
              <w:bottom w:val="nil"/>
              <w:right w:val="nil"/>
            </w:tcBorders>
            <w:shd w:val="clear" w:color="auto" w:fill="auto"/>
            <w:vAlign w:val="center"/>
            <w:hideMark/>
          </w:tcPr>
          <w:p w14:paraId="105623AD" w14:textId="77777777" w:rsidR="002E68E7" w:rsidRPr="003C0DD8" w:rsidRDefault="002E68E7" w:rsidP="00EF33DC">
            <w:pPr>
              <w:rPr>
                <w:rFonts w:ascii="Arial" w:hAnsi="Arial" w:cs="Arial"/>
                <w:sz w:val="2"/>
                <w:szCs w:val="2"/>
                <w:lang w:val="es-BO" w:eastAsia="es-ES"/>
              </w:rPr>
            </w:pPr>
          </w:p>
        </w:tc>
        <w:tc>
          <w:tcPr>
            <w:tcW w:w="275" w:type="dxa"/>
            <w:tcBorders>
              <w:top w:val="nil"/>
              <w:left w:val="nil"/>
              <w:bottom w:val="nil"/>
              <w:right w:val="nil"/>
            </w:tcBorders>
            <w:shd w:val="clear" w:color="auto" w:fill="auto"/>
            <w:vAlign w:val="center"/>
            <w:hideMark/>
          </w:tcPr>
          <w:p w14:paraId="53A365DC" w14:textId="77777777" w:rsidR="002E68E7" w:rsidRPr="003C0DD8" w:rsidRDefault="002E68E7" w:rsidP="00EF33DC">
            <w:pPr>
              <w:rPr>
                <w:rFonts w:ascii="Arial" w:hAnsi="Arial" w:cs="Arial"/>
                <w:sz w:val="2"/>
                <w:szCs w:val="2"/>
                <w:lang w:val="es-BO" w:eastAsia="es-ES"/>
              </w:rPr>
            </w:pPr>
          </w:p>
        </w:tc>
        <w:tc>
          <w:tcPr>
            <w:tcW w:w="275" w:type="dxa"/>
            <w:tcBorders>
              <w:top w:val="nil"/>
              <w:left w:val="nil"/>
              <w:bottom w:val="nil"/>
              <w:right w:val="nil"/>
            </w:tcBorders>
            <w:shd w:val="clear" w:color="auto" w:fill="auto"/>
            <w:vAlign w:val="center"/>
            <w:hideMark/>
          </w:tcPr>
          <w:p w14:paraId="3E8783BC" w14:textId="77777777" w:rsidR="002E68E7" w:rsidRPr="003C0DD8" w:rsidRDefault="002E68E7" w:rsidP="00EF33DC">
            <w:pPr>
              <w:rPr>
                <w:rFonts w:ascii="Arial" w:hAnsi="Arial" w:cs="Arial"/>
                <w:sz w:val="2"/>
                <w:szCs w:val="2"/>
                <w:lang w:val="es-BO" w:eastAsia="es-ES"/>
              </w:rPr>
            </w:pPr>
          </w:p>
        </w:tc>
        <w:tc>
          <w:tcPr>
            <w:tcW w:w="275" w:type="dxa"/>
            <w:tcBorders>
              <w:top w:val="nil"/>
              <w:left w:val="nil"/>
              <w:bottom w:val="nil"/>
              <w:right w:val="nil"/>
            </w:tcBorders>
            <w:shd w:val="clear" w:color="auto" w:fill="auto"/>
            <w:vAlign w:val="center"/>
            <w:hideMark/>
          </w:tcPr>
          <w:p w14:paraId="6FD5A2D4" w14:textId="77777777" w:rsidR="002E68E7" w:rsidRPr="003C0DD8" w:rsidRDefault="002E68E7" w:rsidP="00EF33DC">
            <w:pPr>
              <w:rPr>
                <w:rFonts w:ascii="Arial" w:hAnsi="Arial" w:cs="Arial"/>
                <w:sz w:val="2"/>
                <w:szCs w:val="2"/>
                <w:lang w:val="es-BO" w:eastAsia="es-ES"/>
              </w:rPr>
            </w:pPr>
          </w:p>
        </w:tc>
        <w:tc>
          <w:tcPr>
            <w:tcW w:w="275" w:type="dxa"/>
            <w:tcBorders>
              <w:top w:val="nil"/>
              <w:left w:val="nil"/>
              <w:bottom w:val="nil"/>
              <w:right w:val="nil"/>
            </w:tcBorders>
            <w:shd w:val="clear" w:color="auto" w:fill="auto"/>
            <w:vAlign w:val="center"/>
            <w:hideMark/>
          </w:tcPr>
          <w:p w14:paraId="71D48F8E" w14:textId="77777777" w:rsidR="002E68E7" w:rsidRPr="003C0DD8" w:rsidRDefault="002E68E7" w:rsidP="00EF33DC">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02943433" w14:textId="77777777" w:rsidR="002E68E7" w:rsidRPr="003C0DD8" w:rsidRDefault="002E68E7" w:rsidP="00EF33DC">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0AA33484" w14:textId="77777777" w:rsidR="002E68E7" w:rsidRPr="003C0DD8" w:rsidRDefault="002E68E7" w:rsidP="00EF33DC">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322250F9" w14:textId="77777777" w:rsidR="002E68E7" w:rsidRPr="003C0DD8" w:rsidRDefault="002E68E7" w:rsidP="00EF33DC">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69892096" w14:textId="77777777" w:rsidR="002E68E7" w:rsidRPr="003C0DD8" w:rsidRDefault="002E68E7" w:rsidP="00EF33DC">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4CB3F7AA" w14:textId="77777777" w:rsidR="002E68E7" w:rsidRPr="003C0DD8" w:rsidRDefault="002E68E7" w:rsidP="00EF33DC">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2F311CC2" w14:textId="77777777" w:rsidR="002E68E7" w:rsidRPr="003C0DD8" w:rsidRDefault="002E68E7" w:rsidP="00EF33DC">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0A291CD1" w14:textId="77777777" w:rsidR="002E68E7" w:rsidRPr="003C0DD8" w:rsidRDefault="002E68E7" w:rsidP="00EF33DC">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66432556" w14:textId="77777777" w:rsidR="002E68E7" w:rsidRPr="003C0DD8" w:rsidRDefault="002E68E7" w:rsidP="00EF33DC">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38FC42E9" w14:textId="77777777" w:rsidR="002E68E7" w:rsidRPr="003C0DD8" w:rsidRDefault="002E68E7" w:rsidP="00EF33DC">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409FC959" w14:textId="77777777" w:rsidR="002E68E7" w:rsidRPr="003C0DD8" w:rsidRDefault="002E68E7" w:rsidP="00EF33DC">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4CFC39F7" w14:textId="77777777" w:rsidR="002E68E7" w:rsidRPr="003C0DD8" w:rsidRDefault="002E68E7" w:rsidP="00EF33DC">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0348A262" w14:textId="77777777" w:rsidR="002E68E7" w:rsidRPr="003C0DD8" w:rsidRDefault="002E68E7" w:rsidP="00EF33DC">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148A416D" w14:textId="77777777" w:rsidR="002E68E7" w:rsidRPr="003C0DD8" w:rsidRDefault="002E68E7" w:rsidP="00EF33DC">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16FCB271" w14:textId="77777777" w:rsidR="002E68E7" w:rsidRPr="003C0DD8" w:rsidRDefault="002E68E7" w:rsidP="00EF33DC">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77565A3C" w14:textId="77777777" w:rsidR="002E68E7" w:rsidRPr="003C0DD8" w:rsidRDefault="002E68E7" w:rsidP="00EF33DC">
            <w:pPr>
              <w:rPr>
                <w:rFonts w:ascii="Arial" w:hAnsi="Arial" w:cs="Arial"/>
                <w:sz w:val="2"/>
                <w:szCs w:val="2"/>
                <w:lang w:val="es-BO" w:eastAsia="es-ES"/>
              </w:rPr>
            </w:pPr>
          </w:p>
        </w:tc>
        <w:tc>
          <w:tcPr>
            <w:tcW w:w="276" w:type="dxa"/>
            <w:tcBorders>
              <w:top w:val="nil"/>
              <w:left w:val="nil"/>
              <w:bottom w:val="nil"/>
              <w:right w:val="nil"/>
            </w:tcBorders>
            <w:shd w:val="clear" w:color="auto" w:fill="auto"/>
            <w:vAlign w:val="center"/>
            <w:hideMark/>
          </w:tcPr>
          <w:p w14:paraId="46D0B10C" w14:textId="77777777" w:rsidR="002E68E7" w:rsidRPr="003C0DD8" w:rsidRDefault="002E68E7" w:rsidP="00EF33DC">
            <w:pPr>
              <w:rPr>
                <w:rFonts w:ascii="Arial" w:hAnsi="Arial" w:cs="Arial"/>
                <w:sz w:val="2"/>
                <w:szCs w:val="2"/>
                <w:lang w:val="es-BO" w:eastAsia="es-ES"/>
              </w:rPr>
            </w:pPr>
          </w:p>
        </w:tc>
        <w:tc>
          <w:tcPr>
            <w:tcW w:w="214" w:type="dxa"/>
            <w:tcBorders>
              <w:top w:val="nil"/>
              <w:left w:val="nil"/>
              <w:bottom w:val="nil"/>
              <w:right w:val="single" w:sz="12" w:space="0" w:color="auto"/>
            </w:tcBorders>
            <w:shd w:val="clear" w:color="auto" w:fill="auto"/>
            <w:vAlign w:val="center"/>
            <w:hideMark/>
          </w:tcPr>
          <w:p w14:paraId="4F24FFF0" w14:textId="77777777" w:rsidR="002E68E7" w:rsidRPr="003C0DD8" w:rsidRDefault="002E68E7" w:rsidP="00EF33DC">
            <w:pPr>
              <w:rPr>
                <w:rFonts w:ascii="Arial" w:hAnsi="Arial" w:cs="Arial"/>
                <w:sz w:val="2"/>
                <w:szCs w:val="2"/>
                <w:lang w:val="es-BO" w:eastAsia="es-ES"/>
              </w:rPr>
            </w:pPr>
            <w:r w:rsidRPr="003C0DD8">
              <w:rPr>
                <w:rFonts w:ascii="Arial" w:hAnsi="Arial" w:cs="Arial"/>
                <w:sz w:val="2"/>
                <w:szCs w:val="2"/>
                <w:lang w:val="es-BO" w:eastAsia="es-ES"/>
              </w:rPr>
              <w:t> </w:t>
            </w:r>
          </w:p>
        </w:tc>
      </w:tr>
      <w:tr w:rsidR="00815E7F" w:rsidRPr="003C0DD8" w14:paraId="01DBA645" w14:textId="77777777" w:rsidTr="007535DE">
        <w:trPr>
          <w:trHeight w:val="213"/>
          <w:jc w:val="center"/>
        </w:trPr>
        <w:tc>
          <w:tcPr>
            <w:tcW w:w="2753" w:type="dxa"/>
            <w:tcBorders>
              <w:top w:val="nil"/>
              <w:left w:val="single" w:sz="12" w:space="0" w:color="auto"/>
              <w:bottom w:val="nil"/>
              <w:right w:val="nil"/>
            </w:tcBorders>
            <w:shd w:val="clear" w:color="auto" w:fill="auto"/>
            <w:vAlign w:val="center"/>
            <w:hideMark/>
          </w:tcPr>
          <w:p w14:paraId="6E337854" w14:textId="77777777" w:rsidR="00815E7F" w:rsidRPr="003C0DD8" w:rsidRDefault="00815E7F" w:rsidP="00FA4F41">
            <w:pPr>
              <w:jc w:val="right"/>
              <w:rPr>
                <w:rFonts w:ascii="Arial" w:hAnsi="Arial" w:cs="Arial"/>
                <w:b/>
                <w:bCs/>
                <w:sz w:val="16"/>
                <w:szCs w:val="16"/>
                <w:lang w:val="es-BO" w:eastAsia="es-ES"/>
              </w:rPr>
            </w:pPr>
            <w:r w:rsidRPr="003C0DD8">
              <w:rPr>
                <w:rFonts w:ascii="Arial" w:hAnsi="Arial" w:cs="Arial"/>
                <w:b/>
                <w:bCs/>
                <w:sz w:val="16"/>
                <w:szCs w:val="16"/>
                <w:lang w:val="es-BO" w:eastAsia="es-ES"/>
              </w:rPr>
              <w:t xml:space="preserve">Plazo de Validez de la Propuesta </w:t>
            </w:r>
          </w:p>
        </w:tc>
        <w:tc>
          <w:tcPr>
            <w:tcW w:w="320" w:type="dxa"/>
            <w:tcBorders>
              <w:top w:val="nil"/>
              <w:left w:val="nil"/>
              <w:bottom w:val="nil"/>
              <w:right w:val="nil"/>
            </w:tcBorders>
            <w:shd w:val="clear" w:color="auto" w:fill="auto"/>
            <w:vAlign w:val="center"/>
            <w:hideMark/>
          </w:tcPr>
          <w:p w14:paraId="479C1611" w14:textId="77777777" w:rsidR="00815E7F" w:rsidRPr="003C0DD8" w:rsidRDefault="00815E7F" w:rsidP="00FA4F41">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5791" w:type="dxa"/>
            <w:gridSpan w:val="21"/>
            <w:tcBorders>
              <w:top w:val="single" w:sz="4" w:space="0" w:color="auto"/>
              <w:left w:val="single" w:sz="4" w:space="0" w:color="auto"/>
              <w:bottom w:val="single" w:sz="4" w:space="0" w:color="auto"/>
              <w:right w:val="single" w:sz="4" w:space="0" w:color="000000"/>
            </w:tcBorders>
            <w:shd w:val="clear" w:color="000000" w:fill="DBE5F1"/>
            <w:vAlign w:val="center"/>
            <w:hideMark/>
          </w:tcPr>
          <w:p w14:paraId="4A076537" w14:textId="77777777" w:rsidR="00815E7F" w:rsidRPr="003C0DD8" w:rsidRDefault="00815E7F" w:rsidP="00FA4F41">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214" w:type="dxa"/>
            <w:tcBorders>
              <w:top w:val="nil"/>
              <w:left w:val="nil"/>
              <w:bottom w:val="nil"/>
              <w:right w:val="single" w:sz="12" w:space="0" w:color="auto"/>
            </w:tcBorders>
            <w:shd w:val="clear" w:color="auto" w:fill="auto"/>
            <w:vAlign w:val="center"/>
            <w:hideMark/>
          </w:tcPr>
          <w:p w14:paraId="18C2BD0F" w14:textId="77777777" w:rsidR="00815E7F" w:rsidRPr="003C0DD8" w:rsidRDefault="00815E7F" w:rsidP="00FA4F41">
            <w:pPr>
              <w:rPr>
                <w:rFonts w:ascii="Arial" w:hAnsi="Arial" w:cs="Arial"/>
                <w:sz w:val="16"/>
                <w:szCs w:val="16"/>
                <w:lang w:val="es-BO" w:eastAsia="es-ES"/>
              </w:rPr>
            </w:pPr>
            <w:r w:rsidRPr="003C0DD8">
              <w:rPr>
                <w:rFonts w:ascii="Arial" w:hAnsi="Arial" w:cs="Arial"/>
                <w:sz w:val="16"/>
                <w:szCs w:val="16"/>
                <w:lang w:val="es-BO" w:eastAsia="es-ES"/>
              </w:rPr>
              <w:t> </w:t>
            </w:r>
          </w:p>
        </w:tc>
      </w:tr>
      <w:tr w:rsidR="00815E7F" w:rsidRPr="003C0DD8" w14:paraId="5385211E" w14:textId="77777777" w:rsidTr="00FA4F41">
        <w:trPr>
          <w:trHeight w:val="160"/>
          <w:jc w:val="center"/>
        </w:trPr>
        <w:tc>
          <w:tcPr>
            <w:tcW w:w="2753" w:type="dxa"/>
            <w:tcBorders>
              <w:top w:val="nil"/>
              <w:left w:val="single" w:sz="12" w:space="0" w:color="auto"/>
              <w:bottom w:val="single" w:sz="12" w:space="0" w:color="auto"/>
              <w:right w:val="nil"/>
            </w:tcBorders>
            <w:shd w:val="clear" w:color="auto" w:fill="auto"/>
            <w:vAlign w:val="center"/>
            <w:hideMark/>
          </w:tcPr>
          <w:p w14:paraId="628652EC" w14:textId="77777777" w:rsidR="00815E7F" w:rsidRPr="003C0DD8" w:rsidRDefault="00815E7F" w:rsidP="00FA4F41">
            <w:pPr>
              <w:jc w:val="right"/>
              <w:rPr>
                <w:rFonts w:ascii="Arial" w:hAnsi="Arial" w:cs="Arial"/>
                <w:b/>
                <w:bCs/>
                <w:sz w:val="2"/>
                <w:szCs w:val="2"/>
                <w:lang w:val="es-BO" w:eastAsia="es-ES"/>
              </w:rPr>
            </w:pPr>
            <w:r w:rsidRPr="003C0DD8">
              <w:rPr>
                <w:rFonts w:ascii="Arial" w:hAnsi="Arial" w:cs="Arial"/>
                <w:b/>
                <w:bCs/>
                <w:sz w:val="2"/>
                <w:szCs w:val="2"/>
                <w:lang w:val="es-BO" w:eastAsia="es-ES"/>
              </w:rPr>
              <w:t> </w:t>
            </w:r>
          </w:p>
        </w:tc>
        <w:tc>
          <w:tcPr>
            <w:tcW w:w="320" w:type="dxa"/>
            <w:tcBorders>
              <w:top w:val="nil"/>
              <w:left w:val="nil"/>
              <w:bottom w:val="single" w:sz="12" w:space="0" w:color="auto"/>
              <w:right w:val="nil"/>
            </w:tcBorders>
            <w:shd w:val="clear" w:color="auto" w:fill="auto"/>
            <w:vAlign w:val="center"/>
            <w:hideMark/>
          </w:tcPr>
          <w:p w14:paraId="562807DE" w14:textId="77777777" w:rsidR="00815E7F" w:rsidRPr="003C0DD8" w:rsidRDefault="00815E7F" w:rsidP="00FA4F41">
            <w:pPr>
              <w:jc w:val="cente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275" w:type="dxa"/>
            <w:tcBorders>
              <w:top w:val="nil"/>
              <w:left w:val="nil"/>
              <w:bottom w:val="single" w:sz="12" w:space="0" w:color="auto"/>
              <w:right w:val="nil"/>
            </w:tcBorders>
            <w:shd w:val="clear" w:color="auto" w:fill="auto"/>
            <w:vAlign w:val="center"/>
            <w:hideMark/>
          </w:tcPr>
          <w:p w14:paraId="58C2C236" w14:textId="77777777" w:rsidR="00815E7F" w:rsidRPr="003C0DD8" w:rsidRDefault="00815E7F" w:rsidP="00FA4F41">
            <w:pPr>
              <w:rPr>
                <w:rFonts w:ascii="Arial" w:hAnsi="Arial" w:cs="Arial"/>
                <w:sz w:val="2"/>
                <w:szCs w:val="2"/>
                <w:lang w:val="es-BO" w:eastAsia="es-ES"/>
              </w:rPr>
            </w:pPr>
            <w:r w:rsidRPr="003C0DD8">
              <w:rPr>
                <w:rFonts w:ascii="Arial" w:hAnsi="Arial" w:cs="Arial"/>
                <w:sz w:val="2"/>
                <w:szCs w:val="2"/>
                <w:lang w:val="es-BO" w:eastAsia="es-ES"/>
              </w:rPr>
              <w:t> </w:t>
            </w:r>
          </w:p>
        </w:tc>
        <w:tc>
          <w:tcPr>
            <w:tcW w:w="275" w:type="dxa"/>
            <w:tcBorders>
              <w:top w:val="nil"/>
              <w:left w:val="nil"/>
              <w:bottom w:val="single" w:sz="12" w:space="0" w:color="auto"/>
              <w:right w:val="nil"/>
            </w:tcBorders>
            <w:shd w:val="clear" w:color="auto" w:fill="auto"/>
            <w:vAlign w:val="center"/>
            <w:hideMark/>
          </w:tcPr>
          <w:p w14:paraId="42A18768" w14:textId="77777777" w:rsidR="00815E7F" w:rsidRPr="003C0DD8" w:rsidRDefault="00815E7F" w:rsidP="00FA4F41">
            <w:pPr>
              <w:rPr>
                <w:rFonts w:ascii="Arial" w:hAnsi="Arial" w:cs="Arial"/>
                <w:sz w:val="2"/>
                <w:szCs w:val="2"/>
                <w:lang w:val="es-BO" w:eastAsia="es-ES"/>
              </w:rPr>
            </w:pPr>
            <w:r w:rsidRPr="003C0DD8">
              <w:rPr>
                <w:rFonts w:ascii="Arial" w:hAnsi="Arial" w:cs="Arial"/>
                <w:sz w:val="2"/>
                <w:szCs w:val="2"/>
                <w:lang w:val="es-BO" w:eastAsia="es-ES"/>
              </w:rPr>
              <w:t> </w:t>
            </w:r>
          </w:p>
        </w:tc>
        <w:tc>
          <w:tcPr>
            <w:tcW w:w="275" w:type="dxa"/>
            <w:tcBorders>
              <w:top w:val="nil"/>
              <w:left w:val="nil"/>
              <w:bottom w:val="single" w:sz="12" w:space="0" w:color="auto"/>
              <w:right w:val="nil"/>
            </w:tcBorders>
            <w:shd w:val="clear" w:color="auto" w:fill="auto"/>
            <w:vAlign w:val="center"/>
            <w:hideMark/>
          </w:tcPr>
          <w:p w14:paraId="49D468F0" w14:textId="77777777" w:rsidR="00815E7F" w:rsidRPr="003C0DD8" w:rsidRDefault="00815E7F" w:rsidP="00FA4F41">
            <w:pPr>
              <w:rPr>
                <w:rFonts w:ascii="Arial" w:hAnsi="Arial" w:cs="Arial"/>
                <w:sz w:val="2"/>
                <w:szCs w:val="2"/>
                <w:lang w:val="es-BO" w:eastAsia="es-ES"/>
              </w:rPr>
            </w:pPr>
            <w:r w:rsidRPr="003C0DD8">
              <w:rPr>
                <w:rFonts w:ascii="Arial" w:hAnsi="Arial" w:cs="Arial"/>
                <w:sz w:val="2"/>
                <w:szCs w:val="2"/>
                <w:lang w:val="es-BO" w:eastAsia="es-ES"/>
              </w:rPr>
              <w:t> </w:t>
            </w:r>
          </w:p>
        </w:tc>
        <w:tc>
          <w:tcPr>
            <w:tcW w:w="275" w:type="dxa"/>
            <w:tcBorders>
              <w:top w:val="nil"/>
              <w:left w:val="nil"/>
              <w:bottom w:val="single" w:sz="12" w:space="0" w:color="auto"/>
              <w:right w:val="nil"/>
            </w:tcBorders>
            <w:shd w:val="clear" w:color="auto" w:fill="auto"/>
            <w:vAlign w:val="center"/>
            <w:hideMark/>
          </w:tcPr>
          <w:p w14:paraId="74CA95F4" w14:textId="77777777" w:rsidR="00815E7F" w:rsidRPr="003C0DD8" w:rsidRDefault="00815E7F" w:rsidP="00FA4F41">
            <w:pPr>
              <w:rPr>
                <w:rFonts w:ascii="Arial" w:hAnsi="Arial" w:cs="Arial"/>
                <w:sz w:val="2"/>
                <w:szCs w:val="2"/>
                <w:lang w:val="es-BO" w:eastAsia="es-ES"/>
              </w:rPr>
            </w:pPr>
            <w:r w:rsidRPr="003C0DD8">
              <w:rPr>
                <w:rFonts w:ascii="Arial" w:hAnsi="Arial" w:cs="Arial"/>
                <w:sz w:val="2"/>
                <w:szCs w:val="2"/>
                <w:lang w:val="es-BO" w:eastAsia="es-ES"/>
              </w:rPr>
              <w:t> </w:t>
            </w:r>
          </w:p>
        </w:tc>
        <w:tc>
          <w:tcPr>
            <w:tcW w:w="275" w:type="dxa"/>
            <w:tcBorders>
              <w:top w:val="nil"/>
              <w:left w:val="nil"/>
              <w:bottom w:val="single" w:sz="12" w:space="0" w:color="auto"/>
              <w:right w:val="nil"/>
            </w:tcBorders>
            <w:shd w:val="clear" w:color="auto" w:fill="auto"/>
            <w:vAlign w:val="center"/>
            <w:hideMark/>
          </w:tcPr>
          <w:p w14:paraId="1AE79885" w14:textId="77777777" w:rsidR="00815E7F" w:rsidRPr="003C0DD8" w:rsidRDefault="00815E7F" w:rsidP="00FA4F41">
            <w:pPr>
              <w:rPr>
                <w:rFonts w:ascii="Arial" w:hAnsi="Arial" w:cs="Arial"/>
                <w:sz w:val="2"/>
                <w:szCs w:val="2"/>
                <w:lang w:val="es-BO" w:eastAsia="es-ES"/>
              </w:rPr>
            </w:pPr>
            <w:r w:rsidRPr="003C0DD8">
              <w:rPr>
                <w:rFonts w:ascii="Arial" w:hAnsi="Arial" w:cs="Arial"/>
                <w:sz w:val="2"/>
                <w:szCs w:val="2"/>
                <w:lang w:val="es-BO" w:eastAsia="es-ES"/>
              </w:rPr>
              <w:t> </w:t>
            </w:r>
          </w:p>
        </w:tc>
        <w:tc>
          <w:tcPr>
            <w:tcW w:w="276" w:type="dxa"/>
            <w:tcBorders>
              <w:top w:val="nil"/>
              <w:left w:val="nil"/>
              <w:bottom w:val="single" w:sz="12" w:space="0" w:color="auto"/>
              <w:right w:val="nil"/>
            </w:tcBorders>
            <w:shd w:val="clear" w:color="auto" w:fill="auto"/>
            <w:vAlign w:val="center"/>
            <w:hideMark/>
          </w:tcPr>
          <w:p w14:paraId="41D2E8EE" w14:textId="77777777" w:rsidR="00815E7F" w:rsidRPr="003C0DD8" w:rsidRDefault="00815E7F" w:rsidP="00FA4F41">
            <w:pPr>
              <w:rPr>
                <w:rFonts w:ascii="Arial" w:hAnsi="Arial" w:cs="Arial"/>
                <w:sz w:val="2"/>
                <w:szCs w:val="2"/>
                <w:lang w:val="es-BO" w:eastAsia="es-ES"/>
              </w:rPr>
            </w:pPr>
            <w:r w:rsidRPr="003C0DD8">
              <w:rPr>
                <w:rFonts w:ascii="Arial" w:hAnsi="Arial" w:cs="Arial"/>
                <w:sz w:val="2"/>
                <w:szCs w:val="2"/>
                <w:lang w:val="es-BO" w:eastAsia="es-ES"/>
              </w:rPr>
              <w:t> </w:t>
            </w:r>
          </w:p>
        </w:tc>
        <w:tc>
          <w:tcPr>
            <w:tcW w:w="276" w:type="dxa"/>
            <w:tcBorders>
              <w:top w:val="nil"/>
              <w:left w:val="nil"/>
              <w:bottom w:val="single" w:sz="12" w:space="0" w:color="auto"/>
              <w:right w:val="nil"/>
            </w:tcBorders>
            <w:shd w:val="clear" w:color="auto" w:fill="auto"/>
            <w:vAlign w:val="center"/>
            <w:hideMark/>
          </w:tcPr>
          <w:p w14:paraId="533EB84B" w14:textId="77777777" w:rsidR="00815E7F" w:rsidRPr="003C0DD8" w:rsidRDefault="00815E7F" w:rsidP="00FA4F41">
            <w:pPr>
              <w:rPr>
                <w:rFonts w:ascii="Arial" w:hAnsi="Arial" w:cs="Arial"/>
                <w:sz w:val="2"/>
                <w:szCs w:val="2"/>
                <w:lang w:val="es-BO" w:eastAsia="es-ES"/>
              </w:rPr>
            </w:pPr>
            <w:r w:rsidRPr="003C0DD8">
              <w:rPr>
                <w:rFonts w:ascii="Arial" w:hAnsi="Arial" w:cs="Arial"/>
                <w:sz w:val="2"/>
                <w:szCs w:val="2"/>
                <w:lang w:val="es-BO" w:eastAsia="es-ES"/>
              </w:rPr>
              <w:t> </w:t>
            </w:r>
          </w:p>
        </w:tc>
        <w:tc>
          <w:tcPr>
            <w:tcW w:w="276" w:type="dxa"/>
            <w:tcBorders>
              <w:top w:val="nil"/>
              <w:left w:val="nil"/>
              <w:bottom w:val="single" w:sz="12" w:space="0" w:color="auto"/>
              <w:right w:val="nil"/>
            </w:tcBorders>
            <w:shd w:val="clear" w:color="auto" w:fill="auto"/>
            <w:vAlign w:val="center"/>
            <w:hideMark/>
          </w:tcPr>
          <w:p w14:paraId="2830FA2D" w14:textId="77777777" w:rsidR="00815E7F" w:rsidRPr="003C0DD8" w:rsidRDefault="00815E7F" w:rsidP="00FA4F41">
            <w:pPr>
              <w:rPr>
                <w:rFonts w:ascii="Arial" w:hAnsi="Arial" w:cs="Arial"/>
                <w:sz w:val="2"/>
                <w:szCs w:val="2"/>
                <w:lang w:val="es-BO" w:eastAsia="es-ES"/>
              </w:rPr>
            </w:pPr>
            <w:r w:rsidRPr="003C0DD8">
              <w:rPr>
                <w:rFonts w:ascii="Arial" w:hAnsi="Arial" w:cs="Arial"/>
                <w:sz w:val="2"/>
                <w:szCs w:val="2"/>
                <w:lang w:val="es-BO" w:eastAsia="es-ES"/>
              </w:rPr>
              <w:t> </w:t>
            </w:r>
          </w:p>
        </w:tc>
        <w:tc>
          <w:tcPr>
            <w:tcW w:w="276" w:type="dxa"/>
            <w:tcBorders>
              <w:top w:val="nil"/>
              <w:left w:val="nil"/>
              <w:bottom w:val="single" w:sz="12" w:space="0" w:color="auto"/>
              <w:right w:val="nil"/>
            </w:tcBorders>
            <w:shd w:val="clear" w:color="auto" w:fill="auto"/>
            <w:vAlign w:val="center"/>
            <w:hideMark/>
          </w:tcPr>
          <w:p w14:paraId="79FA5D85" w14:textId="77777777" w:rsidR="00815E7F" w:rsidRPr="003C0DD8" w:rsidRDefault="00815E7F" w:rsidP="00FA4F41">
            <w:pPr>
              <w:rPr>
                <w:rFonts w:ascii="Arial" w:hAnsi="Arial" w:cs="Arial"/>
                <w:sz w:val="2"/>
                <w:szCs w:val="2"/>
                <w:lang w:val="es-BO" w:eastAsia="es-ES"/>
              </w:rPr>
            </w:pPr>
            <w:r w:rsidRPr="003C0DD8">
              <w:rPr>
                <w:rFonts w:ascii="Arial" w:hAnsi="Arial" w:cs="Arial"/>
                <w:sz w:val="2"/>
                <w:szCs w:val="2"/>
                <w:lang w:val="es-BO" w:eastAsia="es-ES"/>
              </w:rPr>
              <w:t> </w:t>
            </w:r>
          </w:p>
        </w:tc>
        <w:tc>
          <w:tcPr>
            <w:tcW w:w="276" w:type="dxa"/>
            <w:tcBorders>
              <w:top w:val="nil"/>
              <w:left w:val="nil"/>
              <w:bottom w:val="single" w:sz="12" w:space="0" w:color="auto"/>
              <w:right w:val="nil"/>
            </w:tcBorders>
            <w:shd w:val="clear" w:color="auto" w:fill="auto"/>
            <w:vAlign w:val="center"/>
            <w:hideMark/>
          </w:tcPr>
          <w:p w14:paraId="14E2BAF8" w14:textId="77777777" w:rsidR="00815E7F" w:rsidRPr="003C0DD8" w:rsidRDefault="00815E7F" w:rsidP="00FA4F41">
            <w:pPr>
              <w:rPr>
                <w:rFonts w:ascii="Arial" w:hAnsi="Arial" w:cs="Arial"/>
                <w:sz w:val="2"/>
                <w:szCs w:val="2"/>
                <w:lang w:val="es-BO" w:eastAsia="es-ES"/>
              </w:rPr>
            </w:pPr>
            <w:r w:rsidRPr="003C0DD8">
              <w:rPr>
                <w:rFonts w:ascii="Arial" w:hAnsi="Arial" w:cs="Arial"/>
                <w:sz w:val="2"/>
                <w:szCs w:val="2"/>
                <w:lang w:val="es-BO" w:eastAsia="es-ES"/>
              </w:rPr>
              <w:t> </w:t>
            </w:r>
          </w:p>
        </w:tc>
        <w:tc>
          <w:tcPr>
            <w:tcW w:w="276" w:type="dxa"/>
            <w:tcBorders>
              <w:top w:val="nil"/>
              <w:left w:val="nil"/>
              <w:bottom w:val="single" w:sz="12" w:space="0" w:color="auto"/>
              <w:right w:val="nil"/>
            </w:tcBorders>
            <w:shd w:val="clear" w:color="auto" w:fill="auto"/>
            <w:vAlign w:val="center"/>
            <w:hideMark/>
          </w:tcPr>
          <w:p w14:paraId="592B751D" w14:textId="77777777" w:rsidR="00815E7F" w:rsidRPr="003C0DD8" w:rsidRDefault="00815E7F" w:rsidP="00FA4F41">
            <w:pPr>
              <w:rPr>
                <w:rFonts w:ascii="Arial" w:hAnsi="Arial" w:cs="Arial"/>
                <w:sz w:val="2"/>
                <w:szCs w:val="2"/>
                <w:lang w:val="es-BO" w:eastAsia="es-ES"/>
              </w:rPr>
            </w:pPr>
            <w:r w:rsidRPr="003C0DD8">
              <w:rPr>
                <w:rFonts w:ascii="Arial" w:hAnsi="Arial" w:cs="Arial"/>
                <w:sz w:val="2"/>
                <w:szCs w:val="2"/>
                <w:lang w:val="es-BO" w:eastAsia="es-ES"/>
              </w:rPr>
              <w:t> </w:t>
            </w:r>
          </w:p>
        </w:tc>
        <w:tc>
          <w:tcPr>
            <w:tcW w:w="276" w:type="dxa"/>
            <w:tcBorders>
              <w:top w:val="nil"/>
              <w:left w:val="nil"/>
              <w:bottom w:val="single" w:sz="12" w:space="0" w:color="auto"/>
              <w:right w:val="nil"/>
            </w:tcBorders>
            <w:shd w:val="clear" w:color="auto" w:fill="auto"/>
            <w:vAlign w:val="center"/>
            <w:hideMark/>
          </w:tcPr>
          <w:p w14:paraId="7338BC23" w14:textId="77777777" w:rsidR="00815E7F" w:rsidRPr="003C0DD8" w:rsidRDefault="00815E7F" w:rsidP="00FA4F41">
            <w:pPr>
              <w:rPr>
                <w:rFonts w:ascii="Arial" w:hAnsi="Arial" w:cs="Arial"/>
                <w:sz w:val="2"/>
                <w:szCs w:val="2"/>
                <w:lang w:val="es-BO" w:eastAsia="es-ES"/>
              </w:rPr>
            </w:pPr>
            <w:r w:rsidRPr="003C0DD8">
              <w:rPr>
                <w:rFonts w:ascii="Arial" w:hAnsi="Arial" w:cs="Arial"/>
                <w:sz w:val="2"/>
                <w:szCs w:val="2"/>
                <w:lang w:val="es-BO" w:eastAsia="es-ES"/>
              </w:rPr>
              <w:t> </w:t>
            </w:r>
          </w:p>
        </w:tc>
        <w:tc>
          <w:tcPr>
            <w:tcW w:w="276" w:type="dxa"/>
            <w:tcBorders>
              <w:top w:val="nil"/>
              <w:left w:val="nil"/>
              <w:bottom w:val="single" w:sz="12" w:space="0" w:color="auto"/>
              <w:right w:val="nil"/>
            </w:tcBorders>
            <w:shd w:val="clear" w:color="auto" w:fill="auto"/>
            <w:vAlign w:val="center"/>
            <w:hideMark/>
          </w:tcPr>
          <w:p w14:paraId="62968C6A" w14:textId="77777777" w:rsidR="00815E7F" w:rsidRPr="003C0DD8" w:rsidRDefault="00815E7F" w:rsidP="00FA4F41">
            <w:pPr>
              <w:rPr>
                <w:rFonts w:ascii="Arial" w:hAnsi="Arial" w:cs="Arial"/>
                <w:sz w:val="2"/>
                <w:szCs w:val="2"/>
                <w:lang w:val="es-BO" w:eastAsia="es-ES"/>
              </w:rPr>
            </w:pPr>
            <w:r w:rsidRPr="003C0DD8">
              <w:rPr>
                <w:rFonts w:ascii="Arial" w:hAnsi="Arial" w:cs="Arial"/>
                <w:sz w:val="2"/>
                <w:szCs w:val="2"/>
                <w:lang w:val="es-BO" w:eastAsia="es-ES"/>
              </w:rPr>
              <w:t> </w:t>
            </w:r>
          </w:p>
        </w:tc>
        <w:tc>
          <w:tcPr>
            <w:tcW w:w="276" w:type="dxa"/>
            <w:tcBorders>
              <w:top w:val="nil"/>
              <w:left w:val="nil"/>
              <w:bottom w:val="single" w:sz="12" w:space="0" w:color="auto"/>
              <w:right w:val="nil"/>
            </w:tcBorders>
            <w:shd w:val="clear" w:color="auto" w:fill="auto"/>
            <w:vAlign w:val="center"/>
            <w:hideMark/>
          </w:tcPr>
          <w:p w14:paraId="4495A888" w14:textId="77777777" w:rsidR="00815E7F" w:rsidRPr="003C0DD8" w:rsidRDefault="00815E7F" w:rsidP="00FA4F41">
            <w:pPr>
              <w:rPr>
                <w:rFonts w:ascii="Arial" w:hAnsi="Arial" w:cs="Arial"/>
                <w:sz w:val="2"/>
                <w:szCs w:val="2"/>
                <w:lang w:val="es-BO" w:eastAsia="es-ES"/>
              </w:rPr>
            </w:pPr>
            <w:r w:rsidRPr="003C0DD8">
              <w:rPr>
                <w:rFonts w:ascii="Arial" w:hAnsi="Arial" w:cs="Arial"/>
                <w:sz w:val="2"/>
                <w:szCs w:val="2"/>
                <w:lang w:val="es-BO" w:eastAsia="es-ES"/>
              </w:rPr>
              <w:t> </w:t>
            </w:r>
          </w:p>
        </w:tc>
        <w:tc>
          <w:tcPr>
            <w:tcW w:w="276" w:type="dxa"/>
            <w:tcBorders>
              <w:top w:val="nil"/>
              <w:left w:val="nil"/>
              <w:bottom w:val="single" w:sz="12" w:space="0" w:color="auto"/>
              <w:right w:val="nil"/>
            </w:tcBorders>
            <w:shd w:val="clear" w:color="auto" w:fill="auto"/>
            <w:vAlign w:val="center"/>
            <w:hideMark/>
          </w:tcPr>
          <w:p w14:paraId="3C6F4412" w14:textId="77777777" w:rsidR="00815E7F" w:rsidRPr="003C0DD8" w:rsidRDefault="00815E7F" w:rsidP="00FA4F41">
            <w:pPr>
              <w:rPr>
                <w:rFonts w:ascii="Arial" w:hAnsi="Arial" w:cs="Arial"/>
                <w:sz w:val="2"/>
                <w:szCs w:val="2"/>
                <w:lang w:val="es-BO" w:eastAsia="es-ES"/>
              </w:rPr>
            </w:pPr>
            <w:r w:rsidRPr="003C0DD8">
              <w:rPr>
                <w:rFonts w:ascii="Arial" w:hAnsi="Arial" w:cs="Arial"/>
                <w:sz w:val="2"/>
                <w:szCs w:val="2"/>
                <w:lang w:val="es-BO" w:eastAsia="es-ES"/>
              </w:rPr>
              <w:t> </w:t>
            </w:r>
          </w:p>
        </w:tc>
        <w:tc>
          <w:tcPr>
            <w:tcW w:w="276" w:type="dxa"/>
            <w:tcBorders>
              <w:top w:val="nil"/>
              <w:left w:val="nil"/>
              <w:bottom w:val="single" w:sz="12" w:space="0" w:color="auto"/>
              <w:right w:val="nil"/>
            </w:tcBorders>
            <w:shd w:val="clear" w:color="auto" w:fill="auto"/>
            <w:vAlign w:val="center"/>
            <w:hideMark/>
          </w:tcPr>
          <w:p w14:paraId="13933824" w14:textId="77777777" w:rsidR="00815E7F" w:rsidRPr="003C0DD8" w:rsidRDefault="00815E7F" w:rsidP="00FA4F41">
            <w:pPr>
              <w:rPr>
                <w:rFonts w:ascii="Arial" w:hAnsi="Arial" w:cs="Arial"/>
                <w:sz w:val="2"/>
                <w:szCs w:val="2"/>
                <w:lang w:val="es-BO" w:eastAsia="es-ES"/>
              </w:rPr>
            </w:pPr>
            <w:r w:rsidRPr="003C0DD8">
              <w:rPr>
                <w:rFonts w:ascii="Arial" w:hAnsi="Arial" w:cs="Arial"/>
                <w:sz w:val="2"/>
                <w:szCs w:val="2"/>
                <w:lang w:val="es-BO" w:eastAsia="es-ES"/>
              </w:rPr>
              <w:t> </w:t>
            </w:r>
          </w:p>
        </w:tc>
        <w:tc>
          <w:tcPr>
            <w:tcW w:w="276" w:type="dxa"/>
            <w:tcBorders>
              <w:top w:val="nil"/>
              <w:left w:val="nil"/>
              <w:bottom w:val="single" w:sz="12" w:space="0" w:color="auto"/>
              <w:right w:val="nil"/>
            </w:tcBorders>
            <w:shd w:val="clear" w:color="auto" w:fill="auto"/>
            <w:vAlign w:val="center"/>
            <w:hideMark/>
          </w:tcPr>
          <w:p w14:paraId="11DD6924" w14:textId="77777777" w:rsidR="00815E7F" w:rsidRPr="003C0DD8" w:rsidRDefault="00815E7F" w:rsidP="00FA4F41">
            <w:pPr>
              <w:rPr>
                <w:rFonts w:ascii="Arial" w:hAnsi="Arial" w:cs="Arial"/>
                <w:sz w:val="2"/>
                <w:szCs w:val="2"/>
                <w:lang w:val="es-BO" w:eastAsia="es-ES"/>
              </w:rPr>
            </w:pPr>
            <w:r w:rsidRPr="003C0DD8">
              <w:rPr>
                <w:rFonts w:ascii="Arial" w:hAnsi="Arial" w:cs="Arial"/>
                <w:sz w:val="2"/>
                <w:szCs w:val="2"/>
                <w:lang w:val="es-BO" w:eastAsia="es-ES"/>
              </w:rPr>
              <w:t> </w:t>
            </w:r>
          </w:p>
        </w:tc>
        <w:tc>
          <w:tcPr>
            <w:tcW w:w="276" w:type="dxa"/>
            <w:tcBorders>
              <w:top w:val="nil"/>
              <w:left w:val="nil"/>
              <w:bottom w:val="single" w:sz="12" w:space="0" w:color="auto"/>
              <w:right w:val="nil"/>
            </w:tcBorders>
            <w:shd w:val="clear" w:color="auto" w:fill="auto"/>
            <w:vAlign w:val="center"/>
            <w:hideMark/>
          </w:tcPr>
          <w:p w14:paraId="7617360F" w14:textId="77777777" w:rsidR="00815E7F" w:rsidRPr="003C0DD8" w:rsidRDefault="00815E7F" w:rsidP="00FA4F41">
            <w:pPr>
              <w:rPr>
                <w:rFonts w:ascii="Arial" w:hAnsi="Arial" w:cs="Arial"/>
                <w:sz w:val="2"/>
                <w:szCs w:val="2"/>
                <w:lang w:val="es-BO" w:eastAsia="es-ES"/>
              </w:rPr>
            </w:pPr>
            <w:r w:rsidRPr="003C0DD8">
              <w:rPr>
                <w:rFonts w:ascii="Arial" w:hAnsi="Arial" w:cs="Arial"/>
                <w:sz w:val="2"/>
                <w:szCs w:val="2"/>
                <w:lang w:val="es-BO" w:eastAsia="es-ES"/>
              </w:rPr>
              <w:t> </w:t>
            </w:r>
          </w:p>
        </w:tc>
        <w:tc>
          <w:tcPr>
            <w:tcW w:w="276" w:type="dxa"/>
            <w:tcBorders>
              <w:top w:val="nil"/>
              <w:left w:val="nil"/>
              <w:bottom w:val="single" w:sz="12" w:space="0" w:color="auto"/>
              <w:right w:val="nil"/>
            </w:tcBorders>
            <w:shd w:val="clear" w:color="auto" w:fill="auto"/>
            <w:vAlign w:val="center"/>
            <w:hideMark/>
          </w:tcPr>
          <w:p w14:paraId="7381CF30" w14:textId="77777777" w:rsidR="00815E7F" w:rsidRPr="003C0DD8" w:rsidRDefault="00815E7F" w:rsidP="00FA4F41">
            <w:pPr>
              <w:rPr>
                <w:rFonts w:ascii="Arial" w:hAnsi="Arial" w:cs="Arial"/>
                <w:sz w:val="2"/>
                <w:szCs w:val="2"/>
                <w:lang w:val="es-BO" w:eastAsia="es-ES"/>
              </w:rPr>
            </w:pPr>
            <w:r w:rsidRPr="003C0DD8">
              <w:rPr>
                <w:rFonts w:ascii="Arial" w:hAnsi="Arial" w:cs="Arial"/>
                <w:sz w:val="2"/>
                <w:szCs w:val="2"/>
                <w:lang w:val="es-BO" w:eastAsia="es-ES"/>
              </w:rPr>
              <w:t> </w:t>
            </w:r>
          </w:p>
        </w:tc>
        <w:tc>
          <w:tcPr>
            <w:tcW w:w="276" w:type="dxa"/>
            <w:tcBorders>
              <w:top w:val="nil"/>
              <w:left w:val="nil"/>
              <w:bottom w:val="single" w:sz="12" w:space="0" w:color="auto"/>
              <w:right w:val="nil"/>
            </w:tcBorders>
            <w:shd w:val="clear" w:color="auto" w:fill="auto"/>
            <w:vAlign w:val="center"/>
            <w:hideMark/>
          </w:tcPr>
          <w:p w14:paraId="55F65A73" w14:textId="77777777" w:rsidR="00815E7F" w:rsidRPr="003C0DD8" w:rsidRDefault="00815E7F" w:rsidP="00FA4F41">
            <w:pPr>
              <w:rPr>
                <w:rFonts w:ascii="Arial" w:hAnsi="Arial" w:cs="Arial"/>
                <w:sz w:val="2"/>
                <w:szCs w:val="2"/>
                <w:lang w:val="es-BO" w:eastAsia="es-ES"/>
              </w:rPr>
            </w:pPr>
            <w:r w:rsidRPr="003C0DD8">
              <w:rPr>
                <w:rFonts w:ascii="Arial" w:hAnsi="Arial" w:cs="Arial"/>
                <w:sz w:val="2"/>
                <w:szCs w:val="2"/>
                <w:lang w:val="es-BO" w:eastAsia="es-ES"/>
              </w:rPr>
              <w:t> </w:t>
            </w:r>
          </w:p>
        </w:tc>
        <w:tc>
          <w:tcPr>
            <w:tcW w:w="276" w:type="dxa"/>
            <w:tcBorders>
              <w:top w:val="nil"/>
              <w:left w:val="nil"/>
              <w:bottom w:val="single" w:sz="12" w:space="0" w:color="auto"/>
              <w:right w:val="nil"/>
            </w:tcBorders>
            <w:shd w:val="clear" w:color="auto" w:fill="auto"/>
            <w:vAlign w:val="center"/>
            <w:hideMark/>
          </w:tcPr>
          <w:p w14:paraId="66F8CAE9" w14:textId="77777777" w:rsidR="00815E7F" w:rsidRPr="003C0DD8" w:rsidRDefault="00815E7F" w:rsidP="00FA4F41">
            <w:pPr>
              <w:rPr>
                <w:rFonts w:ascii="Arial" w:hAnsi="Arial" w:cs="Arial"/>
                <w:sz w:val="2"/>
                <w:szCs w:val="2"/>
                <w:lang w:val="es-BO" w:eastAsia="es-ES"/>
              </w:rPr>
            </w:pPr>
            <w:r w:rsidRPr="003C0DD8">
              <w:rPr>
                <w:rFonts w:ascii="Arial" w:hAnsi="Arial" w:cs="Arial"/>
                <w:sz w:val="2"/>
                <w:szCs w:val="2"/>
                <w:lang w:val="es-BO" w:eastAsia="es-ES"/>
              </w:rPr>
              <w:t> </w:t>
            </w:r>
          </w:p>
        </w:tc>
        <w:tc>
          <w:tcPr>
            <w:tcW w:w="214" w:type="dxa"/>
            <w:tcBorders>
              <w:top w:val="nil"/>
              <w:left w:val="nil"/>
              <w:bottom w:val="single" w:sz="12" w:space="0" w:color="auto"/>
              <w:right w:val="single" w:sz="12" w:space="0" w:color="auto"/>
            </w:tcBorders>
            <w:shd w:val="clear" w:color="auto" w:fill="auto"/>
            <w:vAlign w:val="center"/>
            <w:hideMark/>
          </w:tcPr>
          <w:p w14:paraId="718D4461" w14:textId="77777777" w:rsidR="00815E7F" w:rsidRPr="003C0DD8" w:rsidRDefault="00815E7F" w:rsidP="00FA4F41">
            <w:pPr>
              <w:rPr>
                <w:rFonts w:ascii="Arial" w:hAnsi="Arial" w:cs="Arial"/>
                <w:sz w:val="2"/>
                <w:szCs w:val="2"/>
                <w:lang w:val="es-BO" w:eastAsia="es-ES"/>
              </w:rPr>
            </w:pPr>
            <w:r w:rsidRPr="003C0DD8">
              <w:rPr>
                <w:rFonts w:ascii="Arial" w:hAnsi="Arial" w:cs="Arial"/>
                <w:sz w:val="2"/>
                <w:szCs w:val="2"/>
                <w:lang w:val="es-BO" w:eastAsia="es-ES"/>
              </w:rPr>
              <w:t> </w:t>
            </w:r>
          </w:p>
        </w:tc>
      </w:tr>
    </w:tbl>
    <w:p w14:paraId="35545AAF" w14:textId="77777777" w:rsidR="007535DE" w:rsidRPr="003C0DD8" w:rsidRDefault="007535DE" w:rsidP="007535DE">
      <w:pPr>
        <w:rPr>
          <w:rFonts w:cs="Arial"/>
          <w:b/>
          <w:sz w:val="18"/>
          <w:szCs w:val="18"/>
          <w:lang w:val="es-BO"/>
        </w:rPr>
      </w:pPr>
    </w:p>
    <w:p w14:paraId="0027BCCD" w14:textId="77777777" w:rsidR="007535DE" w:rsidRPr="003C0DD8" w:rsidRDefault="007535DE" w:rsidP="009E0B7B">
      <w:pPr>
        <w:jc w:val="center"/>
        <w:rPr>
          <w:rFonts w:cs="Arial"/>
          <w:b/>
          <w:sz w:val="18"/>
          <w:szCs w:val="18"/>
          <w:lang w:val="es-BO"/>
        </w:rPr>
      </w:pPr>
    </w:p>
    <w:p w14:paraId="0F82B40E" w14:textId="77777777" w:rsidR="00A076F9" w:rsidRPr="003C0DD8" w:rsidRDefault="00A076F9" w:rsidP="00A076F9">
      <w:pPr>
        <w:jc w:val="both"/>
        <w:rPr>
          <w:rFonts w:ascii="Verdana" w:hAnsi="Verdana" w:cs="Arial"/>
          <w:sz w:val="18"/>
          <w:szCs w:val="18"/>
          <w:lang w:val="es-BO"/>
        </w:rPr>
      </w:pPr>
      <w:r w:rsidRPr="003C0DD8">
        <w:rPr>
          <w:rFonts w:ascii="Verdana" w:hAnsi="Verdana" w:cs="Arial"/>
          <w:sz w:val="18"/>
          <w:szCs w:val="18"/>
          <w:lang w:val="es-BO"/>
        </w:rPr>
        <w:t xml:space="preserve">A nombre de </w:t>
      </w:r>
      <w:r w:rsidRPr="003C0DD8">
        <w:rPr>
          <w:rFonts w:ascii="Verdana" w:hAnsi="Verdana" w:cs="Arial"/>
          <w:b/>
          <w:sz w:val="18"/>
          <w:szCs w:val="18"/>
          <w:lang w:val="es-BO"/>
        </w:rPr>
        <w:t>(</w:t>
      </w:r>
      <w:r w:rsidRPr="003C0DD8">
        <w:rPr>
          <w:rFonts w:ascii="Verdana" w:hAnsi="Verdana" w:cs="Arial"/>
          <w:b/>
          <w:i/>
          <w:sz w:val="18"/>
          <w:szCs w:val="18"/>
          <w:lang w:val="es-BO"/>
        </w:rPr>
        <w:t xml:space="preserve">Nombre de la Entidad Aseguradora o Asociación Accidental) </w:t>
      </w:r>
      <w:r w:rsidRPr="003C0DD8">
        <w:rPr>
          <w:rFonts w:ascii="Verdana" w:hAnsi="Verdana" w:cs="Arial"/>
          <w:sz w:val="18"/>
          <w:szCs w:val="18"/>
          <w:lang w:val="es-BO"/>
        </w:rPr>
        <w:t>a la cual represento, remito la presente propuesta, declarando expresamente mi conformidad y compromiso de cumplimiento, conforme con los siguientes puntos:</w:t>
      </w:r>
    </w:p>
    <w:p w14:paraId="24423DAD" w14:textId="77777777" w:rsidR="00A076F9" w:rsidRPr="003C0DD8" w:rsidRDefault="00A076F9" w:rsidP="00A076F9">
      <w:pPr>
        <w:rPr>
          <w:rFonts w:cs="Arial"/>
          <w:b/>
          <w:sz w:val="18"/>
          <w:szCs w:val="18"/>
          <w:lang w:val="es-BO"/>
        </w:rPr>
      </w:pPr>
    </w:p>
    <w:p w14:paraId="1C44EDB9" w14:textId="77777777" w:rsidR="009E0B7B" w:rsidRPr="003C0DD8" w:rsidRDefault="009E0B7B" w:rsidP="009E0B7B">
      <w:pPr>
        <w:suppressAutoHyphens/>
        <w:jc w:val="both"/>
        <w:rPr>
          <w:rFonts w:ascii="Verdana" w:hAnsi="Verdana" w:cs="Arial"/>
          <w:b/>
          <w:sz w:val="18"/>
          <w:szCs w:val="18"/>
          <w:lang w:val="es-BO"/>
        </w:rPr>
      </w:pPr>
      <w:r w:rsidRPr="003C0DD8">
        <w:rPr>
          <w:rFonts w:ascii="Verdana" w:hAnsi="Verdana" w:cs="Arial"/>
          <w:b/>
          <w:sz w:val="18"/>
          <w:szCs w:val="18"/>
          <w:lang w:val="es-BO"/>
        </w:rPr>
        <w:t>I.- De las Condiciones del Proceso</w:t>
      </w:r>
    </w:p>
    <w:p w14:paraId="1B609007" w14:textId="77777777" w:rsidR="009E0B7B" w:rsidRPr="003C0DD8" w:rsidRDefault="009E0B7B" w:rsidP="009E0B7B">
      <w:pPr>
        <w:suppressAutoHyphens/>
        <w:ind w:left="360"/>
        <w:jc w:val="both"/>
        <w:rPr>
          <w:rFonts w:ascii="Verdana" w:hAnsi="Verdana" w:cs="Arial"/>
          <w:b/>
          <w:sz w:val="18"/>
          <w:szCs w:val="18"/>
          <w:lang w:val="es-BO"/>
        </w:rPr>
      </w:pPr>
    </w:p>
    <w:p w14:paraId="62820A66" w14:textId="77777777" w:rsidR="009E0B7B" w:rsidRPr="003C0DD8" w:rsidRDefault="009E0B7B" w:rsidP="005A7936">
      <w:pPr>
        <w:numPr>
          <w:ilvl w:val="0"/>
          <w:numId w:val="1"/>
        </w:numPr>
        <w:jc w:val="both"/>
        <w:rPr>
          <w:rFonts w:ascii="Verdana" w:hAnsi="Verdana" w:cs="Arial"/>
          <w:sz w:val="18"/>
          <w:szCs w:val="18"/>
          <w:lang w:val="es-BO"/>
        </w:rPr>
      </w:pPr>
      <w:r w:rsidRPr="003C0DD8">
        <w:rPr>
          <w:rFonts w:ascii="Verdana" w:hAnsi="Verdana" w:cs="Arial"/>
          <w:sz w:val="18"/>
          <w:szCs w:val="18"/>
          <w:lang w:val="es-BO"/>
        </w:rPr>
        <w:t xml:space="preserve">Declaro cumplir estrictamente la normativa de la Ley N° 1178, de Administración y Control Gubernamentales, lo establecido en las NB-SABS y el </w:t>
      </w:r>
      <w:r w:rsidR="007535DE" w:rsidRPr="003C0DD8">
        <w:rPr>
          <w:rFonts w:ascii="Verdana" w:hAnsi="Verdana" w:cs="Arial"/>
          <w:sz w:val="18"/>
          <w:szCs w:val="18"/>
          <w:lang w:val="es-BO"/>
        </w:rPr>
        <w:t xml:space="preserve">presente </w:t>
      </w:r>
      <w:r w:rsidRPr="003C0DD8">
        <w:rPr>
          <w:rFonts w:ascii="Verdana" w:hAnsi="Verdana" w:cs="Arial"/>
          <w:sz w:val="18"/>
          <w:szCs w:val="18"/>
          <w:lang w:val="es-BO"/>
        </w:rPr>
        <w:t>DBC.</w:t>
      </w:r>
    </w:p>
    <w:p w14:paraId="31D5CB30" w14:textId="77777777" w:rsidR="005018C1" w:rsidRPr="003C0DD8" w:rsidRDefault="005018C1" w:rsidP="005018C1">
      <w:pPr>
        <w:numPr>
          <w:ilvl w:val="0"/>
          <w:numId w:val="1"/>
        </w:numPr>
        <w:jc w:val="both"/>
        <w:rPr>
          <w:rFonts w:ascii="Verdana" w:hAnsi="Verdana" w:cs="Arial"/>
          <w:sz w:val="18"/>
          <w:szCs w:val="18"/>
          <w:lang w:val="es-BO"/>
        </w:rPr>
      </w:pPr>
      <w:r w:rsidRPr="003C0DD8">
        <w:rPr>
          <w:rFonts w:ascii="Verdana" w:hAnsi="Verdana" w:cs="Arial"/>
          <w:sz w:val="18"/>
          <w:szCs w:val="18"/>
          <w:lang w:val="es-BO"/>
        </w:rPr>
        <w:t>Declaro no tener conflicto de intereses para el presente proceso de contratación.</w:t>
      </w:r>
    </w:p>
    <w:p w14:paraId="71E0CBFF" w14:textId="77777777" w:rsidR="005018C1" w:rsidRPr="003C0DD8" w:rsidRDefault="00BF6971" w:rsidP="005018C1">
      <w:pPr>
        <w:numPr>
          <w:ilvl w:val="0"/>
          <w:numId w:val="1"/>
        </w:numPr>
        <w:jc w:val="both"/>
        <w:rPr>
          <w:rFonts w:ascii="Verdana" w:hAnsi="Verdana" w:cs="Arial"/>
          <w:sz w:val="18"/>
          <w:szCs w:val="18"/>
          <w:lang w:val="es-BO"/>
        </w:rPr>
      </w:pPr>
      <w:r w:rsidRPr="003C0DD8">
        <w:rPr>
          <w:rFonts w:ascii="Verdana" w:hAnsi="Verdana" w:cs="Arial"/>
          <w:sz w:val="18"/>
          <w:szCs w:val="18"/>
          <w:lang w:val="es-BO"/>
        </w:rPr>
        <w:t>Declaro</w:t>
      </w:r>
      <w:r w:rsidR="005018C1" w:rsidRPr="003C0DD8">
        <w:rPr>
          <w:rFonts w:ascii="Verdana" w:hAnsi="Verdana" w:cs="Arial"/>
          <w:sz w:val="18"/>
          <w:szCs w:val="18"/>
          <w:lang w:val="es-BO"/>
        </w:rPr>
        <w:t xml:space="preserve"> que como proponente, no me encuentro en las causales de impedimento, establecidas en el Artículo 43 de las NB-SABS, para participar en el proceso de contratación.</w:t>
      </w:r>
    </w:p>
    <w:p w14:paraId="57FEF47D" w14:textId="77777777" w:rsidR="003E0E15" w:rsidRPr="003C0DD8" w:rsidRDefault="003E0E15" w:rsidP="003E0E15">
      <w:pPr>
        <w:numPr>
          <w:ilvl w:val="0"/>
          <w:numId w:val="1"/>
        </w:numPr>
        <w:jc w:val="both"/>
        <w:rPr>
          <w:rFonts w:ascii="Verdana" w:hAnsi="Verdana" w:cs="Arial"/>
          <w:sz w:val="18"/>
          <w:szCs w:val="18"/>
          <w:lang w:val="es-BO"/>
        </w:rPr>
      </w:pPr>
      <w:r w:rsidRPr="003C0DD8">
        <w:rPr>
          <w:rFonts w:ascii="Verdana" w:hAnsi="Verdana" w:cs="Arial"/>
          <w:sz w:val="18"/>
          <w:szCs w:val="18"/>
          <w:lang w:val="es-BO"/>
        </w:rPr>
        <w:t>Declaro y garantizo haber examinado el DBC y sus enmiendas, si existieran, así como los Formularios para la presentación de la propuesta, aceptando sin reservas todas las estipulaciones en dichos documentos y la adhesión al texto del contrato.</w:t>
      </w:r>
    </w:p>
    <w:p w14:paraId="6AF64D2E" w14:textId="77777777" w:rsidR="00F51E2A" w:rsidRPr="003C0DD8" w:rsidRDefault="00F51E2A" w:rsidP="00F51E2A">
      <w:pPr>
        <w:numPr>
          <w:ilvl w:val="0"/>
          <w:numId w:val="1"/>
        </w:numPr>
        <w:jc w:val="both"/>
        <w:rPr>
          <w:rFonts w:ascii="Verdana" w:hAnsi="Verdana" w:cs="Arial"/>
          <w:sz w:val="18"/>
          <w:szCs w:val="18"/>
          <w:lang w:val="es-BO"/>
        </w:rPr>
      </w:pPr>
      <w:r w:rsidRPr="003C0DD8">
        <w:rPr>
          <w:rFonts w:ascii="Verdana" w:hAnsi="Verdana" w:cs="Arial"/>
          <w:sz w:val="18"/>
          <w:szCs w:val="18"/>
          <w:lang w:val="es-BO"/>
        </w:rPr>
        <w:t xml:space="preserve">Declaro respetar el desempeño de los servidores públicos asignados por la entidad convocante, al proceso de contratación y no incurrir en relacionamiento que no sea a través de medio escrito, salvo en los actos de carácter público y exceptuando las consultas efectuadas al encargado de atender consultas, de manera previa a la presentación de propuestas. </w:t>
      </w:r>
    </w:p>
    <w:p w14:paraId="05FBBB86" w14:textId="77777777" w:rsidR="009E0B7B" w:rsidRPr="003C0DD8" w:rsidRDefault="009E0B7B" w:rsidP="005A7936">
      <w:pPr>
        <w:numPr>
          <w:ilvl w:val="0"/>
          <w:numId w:val="1"/>
        </w:numPr>
        <w:jc w:val="both"/>
        <w:rPr>
          <w:rFonts w:ascii="Verdana" w:hAnsi="Verdana" w:cs="Arial"/>
          <w:sz w:val="18"/>
          <w:szCs w:val="18"/>
          <w:lang w:val="es-BO"/>
        </w:rPr>
      </w:pPr>
      <w:r w:rsidRPr="003C0DD8">
        <w:rPr>
          <w:rFonts w:ascii="Verdana" w:hAnsi="Verdana" w:cs="Arial"/>
          <w:sz w:val="18"/>
          <w:szCs w:val="18"/>
          <w:lang w:val="es-BO"/>
        </w:rPr>
        <w:t>Declaro la veracidad de toda la información proporcionada y autorizo mediante la presente, para que en caso de ser adjudicado, cualquier persona natural o jurídica, suministre a los representantes autorizados de la entidad convocante, toda la información que requieran para verificar la documentación que presento. En caso de comprobarse falsedad en la misma, la entidad convocante tiene el derecho a descalificar la presente propuesta y ejecutar la Ga</w:t>
      </w:r>
      <w:r w:rsidR="00367A54" w:rsidRPr="003C0DD8">
        <w:rPr>
          <w:rFonts w:ascii="Verdana" w:hAnsi="Verdana" w:cs="Arial"/>
          <w:sz w:val="18"/>
          <w:szCs w:val="18"/>
          <w:lang w:val="es-BO"/>
        </w:rPr>
        <w:t>rantía de Seriedad de Propuesta, sin perjuicio de lo dispuesto en la normativa específica.</w:t>
      </w:r>
    </w:p>
    <w:p w14:paraId="2555C70B" w14:textId="77777777" w:rsidR="007D3B61" w:rsidRPr="003C0DD8" w:rsidRDefault="00033390" w:rsidP="007D3B61">
      <w:pPr>
        <w:numPr>
          <w:ilvl w:val="0"/>
          <w:numId w:val="1"/>
        </w:numPr>
        <w:jc w:val="both"/>
        <w:rPr>
          <w:rFonts w:cs="Arial"/>
          <w:color w:val="1F497D"/>
          <w:szCs w:val="18"/>
          <w:lang w:val="es-BO"/>
        </w:rPr>
      </w:pPr>
      <w:r w:rsidRPr="003C0DD8">
        <w:rPr>
          <w:rFonts w:ascii="Verdana" w:hAnsi="Verdana" w:cs="Arial"/>
          <w:sz w:val="18"/>
          <w:szCs w:val="18"/>
          <w:lang w:val="es-BO"/>
        </w:rPr>
        <w:t>Declaro la autenticidad de las garantías presentadas</w:t>
      </w:r>
      <w:r w:rsidR="008C3A94" w:rsidRPr="003C0DD8">
        <w:rPr>
          <w:rFonts w:ascii="Verdana" w:hAnsi="Verdana" w:cs="Arial"/>
          <w:sz w:val="18"/>
          <w:szCs w:val="18"/>
          <w:lang w:val="es-BO"/>
        </w:rPr>
        <w:t xml:space="preserve"> en el proceso de contratación</w:t>
      </w:r>
      <w:r w:rsidRPr="003C0DD8">
        <w:rPr>
          <w:rFonts w:ascii="Verdana" w:hAnsi="Verdana" w:cs="Arial"/>
          <w:sz w:val="18"/>
          <w:szCs w:val="18"/>
          <w:lang w:val="es-BO"/>
        </w:rPr>
        <w:t>, autorizando su verificación en las instancias correspondientes.</w:t>
      </w:r>
    </w:p>
    <w:p w14:paraId="66C1AFC9" w14:textId="4AEFCA4C" w:rsidR="00A57119" w:rsidRPr="003C0DD8" w:rsidRDefault="00A57119" w:rsidP="00A57119">
      <w:pPr>
        <w:numPr>
          <w:ilvl w:val="0"/>
          <w:numId w:val="1"/>
        </w:numPr>
        <w:jc w:val="both"/>
        <w:rPr>
          <w:rFonts w:ascii="Verdana" w:hAnsi="Verdana" w:cs="Arial"/>
          <w:sz w:val="18"/>
          <w:szCs w:val="18"/>
          <w:lang w:val="es-BO"/>
        </w:rPr>
      </w:pPr>
      <w:r w:rsidRPr="003C0DD8">
        <w:rPr>
          <w:rFonts w:ascii="Verdana" w:hAnsi="Verdana" w:cs="Arial"/>
          <w:sz w:val="18"/>
          <w:szCs w:val="18"/>
          <w:lang w:val="es-BO"/>
        </w:rPr>
        <w:t xml:space="preserve">Me comprometo a denunciar, posibles actos de corrupción en el presente proceso de contratación, en el marco de lo dispuesto por la Ley N° </w:t>
      </w:r>
      <w:r w:rsidR="003C26CE" w:rsidRPr="003C0DD8">
        <w:rPr>
          <w:rFonts w:ascii="Verdana" w:hAnsi="Verdana" w:cs="Arial"/>
          <w:sz w:val="18"/>
          <w:szCs w:val="18"/>
          <w:lang w:val="es-BO"/>
        </w:rPr>
        <w:t>974</w:t>
      </w:r>
      <w:r w:rsidRPr="003C0DD8">
        <w:rPr>
          <w:rFonts w:ascii="Verdana" w:hAnsi="Verdana" w:cs="Arial"/>
          <w:sz w:val="18"/>
          <w:szCs w:val="18"/>
          <w:lang w:val="es-BO"/>
        </w:rPr>
        <w:t xml:space="preserve"> de Unidades de Transparencia.</w:t>
      </w:r>
    </w:p>
    <w:p w14:paraId="2F81941A" w14:textId="52514140" w:rsidR="00D3603E" w:rsidRPr="003C0DD8" w:rsidRDefault="00D3603E" w:rsidP="00D3603E">
      <w:pPr>
        <w:numPr>
          <w:ilvl w:val="0"/>
          <w:numId w:val="1"/>
        </w:numPr>
        <w:jc w:val="both"/>
        <w:rPr>
          <w:rFonts w:ascii="Verdana" w:hAnsi="Verdana" w:cs="Arial"/>
          <w:sz w:val="18"/>
          <w:szCs w:val="18"/>
          <w:lang w:val="es-BO"/>
        </w:rPr>
      </w:pPr>
      <w:r w:rsidRPr="003C0DD8">
        <w:rPr>
          <w:rFonts w:ascii="Verdana" w:hAnsi="Verdana" w:cs="Arial"/>
          <w:sz w:val="18"/>
          <w:szCs w:val="18"/>
          <w:lang w:val="es-BO"/>
        </w:rPr>
        <w:t xml:space="preserve">Acepto a sola firma de este documento, que todos los Formularios presentadas se </w:t>
      </w:r>
      <w:r w:rsidR="00B52E63" w:rsidRPr="003C0DD8">
        <w:rPr>
          <w:rFonts w:ascii="Verdana" w:hAnsi="Verdana" w:cs="Arial"/>
          <w:sz w:val="18"/>
          <w:szCs w:val="18"/>
          <w:lang w:val="es-BO"/>
        </w:rPr>
        <w:t>tienen</w:t>
      </w:r>
      <w:r w:rsidR="00EE5F88" w:rsidRPr="003C0DD8">
        <w:rPr>
          <w:rFonts w:ascii="Verdana" w:hAnsi="Verdana" w:cs="Arial"/>
          <w:sz w:val="18"/>
          <w:szCs w:val="18"/>
          <w:lang w:val="es-BO"/>
        </w:rPr>
        <w:t xml:space="preserve"> por suscrito</w:t>
      </w:r>
      <w:r w:rsidRPr="003C0DD8">
        <w:rPr>
          <w:rFonts w:ascii="Verdana" w:hAnsi="Verdana" w:cs="Arial"/>
          <w:sz w:val="18"/>
          <w:szCs w:val="18"/>
          <w:lang w:val="es-BO"/>
        </w:rPr>
        <w:t>s</w:t>
      </w:r>
      <w:r w:rsidR="00572E19" w:rsidRPr="003C0DD8">
        <w:rPr>
          <w:rFonts w:ascii="Verdana" w:hAnsi="Verdana" w:cs="Arial"/>
          <w:sz w:val="18"/>
          <w:szCs w:val="18"/>
          <w:lang w:val="es-BO"/>
        </w:rPr>
        <w:t>, salvo los</w:t>
      </w:r>
      <w:r w:rsidR="00EE5F88" w:rsidRPr="003C0DD8">
        <w:rPr>
          <w:rFonts w:ascii="Verdana" w:hAnsi="Verdana" w:cs="Arial"/>
          <w:sz w:val="18"/>
          <w:szCs w:val="18"/>
          <w:lang w:val="es-BO"/>
        </w:rPr>
        <w:t xml:space="preserve"> Formularios C</w:t>
      </w:r>
      <w:r w:rsidR="001E4D14" w:rsidRPr="003C0DD8">
        <w:rPr>
          <w:rFonts w:ascii="Verdana" w:hAnsi="Verdana" w:cs="Arial"/>
          <w:sz w:val="18"/>
          <w:szCs w:val="18"/>
          <w:lang w:val="es-BO"/>
        </w:rPr>
        <w:t>-1a</w:t>
      </w:r>
      <w:r w:rsidR="00EE5F88" w:rsidRPr="003C0DD8">
        <w:rPr>
          <w:rFonts w:ascii="Verdana" w:hAnsi="Verdana" w:cs="Arial"/>
          <w:sz w:val="18"/>
          <w:szCs w:val="18"/>
          <w:lang w:val="es-BO"/>
        </w:rPr>
        <w:t>, que deben ser suscritos por los profesionales</w:t>
      </w:r>
      <w:r w:rsidR="00E11F92" w:rsidRPr="003C0DD8">
        <w:rPr>
          <w:rFonts w:ascii="Verdana" w:hAnsi="Verdana" w:cs="Arial"/>
          <w:sz w:val="18"/>
          <w:szCs w:val="18"/>
          <w:lang w:val="es-BO"/>
        </w:rPr>
        <w:t xml:space="preserve"> consignados en la propuesta</w:t>
      </w:r>
      <w:r w:rsidRPr="003C0DD8">
        <w:rPr>
          <w:rFonts w:ascii="Verdana" w:hAnsi="Verdana" w:cs="Arial"/>
          <w:sz w:val="18"/>
          <w:szCs w:val="18"/>
          <w:lang w:val="es-BO"/>
        </w:rPr>
        <w:t>.</w:t>
      </w:r>
    </w:p>
    <w:p w14:paraId="191B7A5F" w14:textId="77777777" w:rsidR="009E0B7B" w:rsidRPr="003C0DD8" w:rsidRDefault="009E0B7B" w:rsidP="009E0B7B">
      <w:pPr>
        <w:ind w:left="705"/>
        <w:rPr>
          <w:rFonts w:ascii="Verdana" w:hAnsi="Verdana" w:cs="Arial"/>
          <w:sz w:val="18"/>
          <w:szCs w:val="18"/>
          <w:lang w:val="es-BO"/>
        </w:rPr>
      </w:pPr>
    </w:p>
    <w:p w14:paraId="4E324895" w14:textId="77777777" w:rsidR="009E0B7B" w:rsidRPr="003C0DD8" w:rsidRDefault="009E0B7B" w:rsidP="009E0B7B">
      <w:pPr>
        <w:jc w:val="both"/>
        <w:rPr>
          <w:rFonts w:ascii="Verdana" w:hAnsi="Verdana" w:cs="Arial"/>
          <w:b/>
          <w:sz w:val="18"/>
          <w:szCs w:val="18"/>
          <w:lang w:val="es-BO"/>
        </w:rPr>
      </w:pPr>
      <w:r w:rsidRPr="003C0DD8">
        <w:rPr>
          <w:rFonts w:ascii="Verdana" w:hAnsi="Verdana" w:cs="Arial"/>
          <w:b/>
          <w:sz w:val="18"/>
          <w:szCs w:val="18"/>
          <w:lang w:val="es-BO"/>
        </w:rPr>
        <w:t>II.- De la Presentación de Documentos</w:t>
      </w:r>
    </w:p>
    <w:p w14:paraId="7A174D33" w14:textId="77777777" w:rsidR="009E0B7B" w:rsidRPr="003C0DD8" w:rsidRDefault="009E0B7B" w:rsidP="009E0B7B">
      <w:pPr>
        <w:jc w:val="both"/>
        <w:rPr>
          <w:rFonts w:ascii="Verdana" w:hAnsi="Verdana" w:cs="Arial"/>
          <w:b/>
          <w:sz w:val="18"/>
          <w:szCs w:val="18"/>
          <w:lang w:val="es-BO"/>
        </w:rPr>
      </w:pPr>
    </w:p>
    <w:p w14:paraId="6AF98BE5" w14:textId="4137A4D8" w:rsidR="002142E8" w:rsidRPr="003C0DD8" w:rsidRDefault="000D6917" w:rsidP="009E0B7B">
      <w:pPr>
        <w:jc w:val="both"/>
        <w:rPr>
          <w:rFonts w:ascii="Verdana" w:hAnsi="Verdana" w:cs="Arial"/>
          <w:sz w:val="18"/>
          <w:szCs w:val="18"/>
          <w:lang w:val="es-BO"/>
        </w:rPr>
      </w:pPr>
      <w:r w:rsidRPr="003C0DD8">
        <w:rPr>
          <w:rFonts w:ascii="Verdana" w:hAnsi="Verdana" w:cs="Arial"/>
          <w:sz w:val="18"/>
          <w:szCs w:val="18"/>
          <w:lang w:val="es-BO"/>
        </w:rPr>
        <w:t xml:space="preserve">En caso de ser adjudicado, </w:t>
      </w:r>
      <w:r w:rsidR="00F65C1B" w:rsidRPr="003C0DD8">
        <w:rPr>
          <w:rFonts w:ascii="Verdana" w:hAnsi="Verdana" w:cs="Arial"/>
          <w:sz w:val="18"/>
          <w:szCs w:val="18"/>
          <w:lang w:val="es-BO"/>
        </w:rPr>
        <w:t xml:space="preserve">para la suscripción de contrato, </w:t>
      </w:r>
      <w:r w:rsidR="00572E19" w:rsidRPr="003C0DD8">
        <w:rPr>
          <w:rFonts w:ascii="Verdana" w:hAnsi="Verdana" w:cs="Arial"/>
          <w:sz w:val="18"/>
          <w:szCs w:val="18"/>
          <w:lang w:val="es-BO"/>
        </w:rPr>
        <w:t>me comprometo a presentar</w:t>
      </w:r>
      <w:r w:rsidR="00CC5973" w:rsidRPr="003C0DD8">
        <w:rPr>
          <w:rFonts w:ascii="Verdana" w:hAnsi="Verdana" w:cs="Arial"/>
          <w:sz w:val="18"/>
          <w:szCs w:val="18"/>
          <w:lang w:val="es-BO"/>
        </w:rPr>
        <w:t xml:space="preserve"> la siguiente documentación, en </w:t>
      </w:r>
      <w:r w:rsidRPr="003C0DD8">
        <w:rPr>
          <w:rFonts w:ascii="Verdana" w:hAnsi="Verdana" w:cs="Arial"/>
          <w:sz w:val="18"/>
          <w:szCs w:val="18"/>
          <w:lang w:val="es-BO"/>
        </w:rPr>
        <w:t>original o fotocopia legalizada</w:t>
      </w:r>
      <w:r w:rsidR="00E9034C" w:rsidRPr="003C0DD8">
        <w:rPr>
          <w:rFonts w:ascii="Verdana" w:hAnsi="Verdana" w:cs="Arial"/>
          <w:sz w:val="18"/>
          <w:szCs w:val="18"/>
          <w:lang w:val="es-BO"/>
        </w:rPr>
        <w:t xml:space="preserve">, </w:t>
      </w:r>
      <w:r w:rsidR="00CC5973" w:rsidRPr="003C0DD8">
        <w:rPr>
          <w:rFonts w:ascii="Verdana" w:hAnsi="Verdana" w:cs="Arial"/>
          <w:sz w:val="18"/>
          <w:szCs w:val="18"/>
          <w:lang w:val="es-BO"/>
        </w:rPr>
        <w:t>salvo aquella documentación</w:t>
      </w:r>
      <w:r w:rsidR="00E9034C" w:rsidRPr="003C0DD8">
        <w:rPr>
          <w:rFonts w:ascii="Verdana" w:hAnsi="Verdana" w:cs="Arial"/>
          <w:sz w:val="18"/>
          <w:szCs w:val="18"/>
          <w:lang w:val="es-BO"/>
        </w:rPr>
        <w:t xml:space="preserve"> cuya información </w:t>
      </w:r>
      <w:r w:rsidR="00C65CA5" w:rsidRPr="003C0DD8">
        <w:rPr>
          <w:rFonts w:ascii="Verdana" w:hAnsi="Verdana" w:cs="Arial"/>
          <w:sz w:val="18"/>
          <w:szCs w:val="18"/>
          <w:lang w:val="es-BO"/>
        </w:rPr>
        <w:t xml:space="preserve">se encuentre </w:t>
      </w:r>
      <w:r w:rsidR="008024F0" w:rsidRPr="003C0DD8">
        <w:rPr>
          <w:rFonts w:ascii="Verdana" w:hAnsi="Verdana" w:cs="Arial"/>
          <w:sz w:val="18"/>
          <w:szCs w:val="18"/>
          <w:lang w:val="es-BO"/>
        </w:rPr>
        <w:t xml:space="preserve">consignada </w:t>
      </w:r>
      <w:r w:rsidR="00C65CA5" w:rsidRPr="003C0DD8">
        <w:rPr>
          <w:rFonts w:ascii="Verdana" w:hAnsi="Verdana" w:cs="Arial"/>
          <w:sz w:val="18"/>
          <w:szCs w:val="18"/>
          <w:lang w:val="es-BO"/>
        </w:rPr>
        <w:t xml:space="preserve">en el Certificado </w:t>
      </w:r>
      <w:r w:rsidR="00B4182B" w:rsidRPr="003C0DD8">
        <w:rPr>
          <w:rFonts w:ascii="Verdana" w:hAnsi="Verdana" w:cs="Arial"/>
          <w:sz w:val="18"/>
          <w:szCs w:val="18"/>
          <w:lang w:val="es-BO"/>
        </w:rPr>
        <w:t>R</w:t>
      </w:r>
      <w:r w:rsidR="00025059" w:rsidRPr="003C0DD8">
        <w:rPr>
          <w:rFonts w:ascii="Verdana" w:hAnsi="Verdana" w:cs="Arial"/>
          <w:sz w:val="18"/>
          <w:szCs w:val="18"/>
          <w:lang w:val="es-BO"/>
        </w:rPr>
        <w:t>UPE</w:t>
      </w:r>
      <w:r w:rsidR="00646C55" w:rsidRPr="003C0DD8">
        <w:rPr>
          <w:rFonts w:ascii="Verdana" w:hAnsi="Verdana" w:cs="Arial"/>
          <w:sz w:val="18"/>
          <w:szCs w:val="18"/>
          <w:lang w:val="es-BO"/>
        </w:rPr>
        <w:t xml:space="preserve">, </w:t>
      </w:r>
      <w:r w:rsidR="00EB574D" w:rsidRPr="003C0DD8">
        <w:rPr>
          <w:rFonts w:ascii="Verdana" w:hAnsi="Verdana" w:cs="Arial"/>
          <w:sz w:val="18"/>
          <w:szCs w:val="18"/>
          <w:lang w:val="es-BO"/>
        </w:rPr>
        <w:t xml:space="preserve">aceptando que el incumplimiento es causal de descalificación de la </w:t>
      </w:r>
      <w:r w:rsidR="004C7161" w:rsidRPr="003C0DD8">
        <w:rPr>
          <w:rFonts w:ascii="Verdana" w:hAnsi="Verdana" w:cs="Arial"/>
          <w:sz w:val="18"/>
          <w:szCs w:val="18"/>
          <w:lang w:val="es-BO"/>
        </w:rPr>
        <w:t>propuesta. En</w:t>
      </w:r>
      <w:r w:rsidR="00672B8E" w:rsidRPr="003C0DD8">
        <w:rPr>
          <w:rFonts w:ascii="Verdana" w:hAnsi="Verdana" w:cs="Arial"/>
          <w:sz w:val="18"/>
          <w:szCs w:val="18"/>
          <w:lang w:val="es-BO"/>
        </w:rPr>
        <w:t xml:space="preserve"> caso de Asociaciones Accidentales </w:t>
      </w:r>
      <w:r w:rsidR="00BF6971" w:rsidRPr="003C0DD8">
        <w:rPr>
          <w:rFonts w:ascii="Verdana" w:hAnsi="Verdana" w:cs="Arial"/>
          <w:sz w:val="18"/>
          <w:szCs w:val="18"/>
          <w:lang w:val="es-BO"/>
        </w:rPr>
        <w:t xml:space="preserve">de Coaseguros </w:t>
      </w:r>
      <w:r w:rsidR="00672B8E" w:rsidRPr="003C0DD8">
        <w:rPr>
          <w:rFonts w:ascii="Verdana" w:hAnsi="Verdana" w:cs="Arial"/>
          <w:sz w:val="18"/>
          <w:szCs w:val="18"/>
          <w:lang w:val="es-BO"/>
        </w:rPr>
        <w:t>la documentación conjunta a presentar es la señalada en los incisos</w:t>
      </w:r>
      <w:r w:rsidR="008C740B" w:rsidRPr="003C0DD8">
        <w:rPr>
          <w:rFonts w:ascii="Verdana" w:hAnsi="Verdana" w:cs="Arial"/>
          <w:sz w:val="18"/>
          <w:szCs w:val="18"/>
          <w:lang w:val="es-BO"/>
        </w:rPr>
        <w:t xml:space="preserve"> a), c</w:t>
      </w:r>
      <w:r w:rsidR="00A17E92" w:rsidRPr="003C0DD8">
        <w:rPr>
          <w:rFonts w:ascii="Verdana" w:hAnsi="Verdana" w:cs="Arial"/>
          <w:sz w:val="18"/>
          <w:szCs w:val="18"/>
          <w:lang w:val="es-BO"/>
        </w:rPr>
        <w:t>)</w:t>
      </w:r>
      <w:r w:rsidR="009F1F71" w:rsidRPr="003C0DD8">
        <w:rPr>
          <w:rFonts w:ascii="Verdana" w:hAnsi="Verdana" w:cs="Arial"/>
          <w:sz w:val="18"/>
          <w:szCs w:val="18"/>
          <w:lang w:val="es-BO"/>
        </w:rPr>
        <w:t>, h) e</w:t>
      </w:r>
      <w:r w:rsidR="004C7161" w:rsidRPr="003C0DD8">
        <w:rPr>
          <w:rFonts w:ascii="Verdana" w:hAnsi="Verdana" w:cs="Arial"/>
          <w:sz w:val="18"/>
          <w:szCs w:val="18"/>
          <w:lang w:val="es-BO"/>
        </w:rPr>
        <w:t xml:space="preserve"> i</w:t>
      </w:r>
      <w:r w:rsidR="00B30AED" w:rsidRPr="003C0DD8">
        <w:rPr>
          <w:rFonts w:ascii="Verdana" w:hAnsi="Verdana" w:cs="Arial"/>
          <w:sz w:val="18"/>
          <w:szCs w:val="18"/>
          <w:lang w:val="es-BO"/>
        </w:rPr>
        <w:t>)</w:t>
      </w:r>
      <w:r w:rsidR="0057564F" w:rsidRPr="003C0DD8">
        <w:rPr>
          <w:rFonts w:ascii="Verdana" w:hAnsi="Verdana" w:cs="Arial"/>
          <w:sz w:val="18"/>
          <w:szCs w:val="18"/>
          <w:lang w:val="es-BO"/>
        </w:rPr>
        <w:t>.</w:t>
      </w:r>
    </w:p>
    <w:p w14:paraId="0278BF77" w14:textId="77777777" w:rsidR="00127A5D" w:rsidRPr="003C0DD8" w:rsidRDefault="00127A5D" w:rsidP="009E0B7B">
      <w:pPr>
        <w:jc w:val="both"/>
        <w:rPr>
          <w:rFonts w:ascii="Verdana" w:hAnsi="Verdana" w:cs="Arial"/>
          <w:sz w:val="18"/>
          <w:szCs w:val="18"/>
          <w:lang w:val="es-BO"/>
        </w:rPr>
      </w:pPr>
    </w:p>
    <w:p w14:paraId="6D55E1AA" w14:textId="3EA87EBB" w:rsidR="007A71CB" w:rsidRPr="003C0DD8" w:rsidRDefault="007A71CB" w:rsidP="00E73923">
      <w:pPr>
        <w:numPr>
          <w:ilvl w:val="0"/>
          <w:numId w:val="2"/>
        </w:numPr>
        <w:jc w:val="both"/>
        <w:rPr>
          <w:rFonts w:ascii="Verdana" w:hAnsi="Verdana" w:cs="Arial"/>
          <w:sz w:val="18"/>
          <w:szCs w:val="18"/>
          <w:lang w:val="es-BO"/>
        </w:rPr>
      </w:pPr>
      <w:r w:rsidRPr="003C0DD8">
        <w:rPr>
          <w:rFonts w:ascii="Verdana" w:hAnsi="Verdana" w:cs="Arial"/>
          <w:sz w:val="18"/>
          <w:szCs w:val="18"/>
          <w:lang w:val="es-BO"/>
        </w:rPr>
        <w:t>Certificado RUPE que respald</w:t>
      </w:r>
      <w:r w:rsidR="003F7B86" w:rsidRPr="003C0DD8">
        <w:rPr>
          <w:rFonts w:ascii="Verdana" w:hAnsi="Verdana" w:cs="Arial"/>
          <w:sz w:val="18"/>
          <w:szCs w:val="18"/>
          <w:lang w:val="es-BO"/>
        </w:rPr>
        <w:t>e la información declarada en la</w:t>
      </w:r>
      <w:r w:rsidRPr="003C0DD8">
        <w:rPr>
          <w:rFonts w:ascii="Verdana" w:hAnsi="Verdana" w:cs="Arial"/>
          <w:sz w:val="18"/>
          <w:szCs w:val="18"/>
          <w:lang w:val="es-BO"/>
        </w:rPr>
        <w:t xml:space="preserve"> propuesta. </w:t>
      </w:r>
    </w:p>
    <w:p w14:paraId="12BF21C3" w14:textId="77777777" w:rsidR="002052CE" w:rsidRPr="003C0DD8" w:rsidRDefault="0057564F" w:rsidP="00E73923">
      <w:pPr>
        <w:numPr>
          <w:ilvl w:val="0"/>
          <w:numId w:val="2"/>
        </w:numPr>
        <w:jc w:val="both"/>
        <w:rPr>
          <w:rFonts w:ascii="Verdana" w:hAnsi="Verdana" w:cs="Arial"/>
          <w:sz w:val="18"/>
          <w:szCs w:val="18"/>
          <w:lang w:val="es-BO"/>
        </w:rPr>
      </w:pPr>
      <w:r w:rsidRPr="003C0DD8">
        <w:rPr>
          <w:rFonts w:ascii="Verdana" w:hAnsi="Verdana" w:cs="Arial"/>
          <w:sz w:val="18"/>
          <w:szCs w:val="18"/>
          <w:lang w:val="es-BO"/>
        </w:rPr>
        <w:t>M</w:t>
      </w:r>
      <w:r w:rsidR="002052CE" w:rsidRPr="003C0DD8">
        <w:rPr>
          <w:rFonts w:ascii="Verdana" w:hAnsi="Verdana" w:cs="Arial"/>
          <w:sz w:val="18"/>
          <w:szCs w:val="18"/>
          <w:lang w:val="es-BO"/>
        </w:rPr>
        <w:t xml:space="preserve">atrícula </w:t>
      </w:r>
      <w:r w:rsidRPr="003C0DD8">
        <w:rPr>
          <w:rFonts w:ascii="Verdana" w:hAnsi="Verdana" w:cs="Arial"/>
          <w:sz w:val="18"/>
          <w:szCs w:val="18"/>
          <w:lang w:val="es-BO"/>
        </w:rPr>
        <w:t>de Comercio</w:t>
      </w:r>
      <w:r w:rsidR="00B612B8" w:rsidRPr="003C0DD8">
        <w:rPr>
          <w:rFonts w:ascii="Verdana" w:hAnsi="Verdana" w:cs="Arial"/>
          <w:sz w:val="18"/>
          <w:szCs w:val="18"/>
          <w:lang w:val="es-BO"/>
        </w:rPr>
        <w:t xml:space="preserve"> </w:t>
      </w:r>
      <w:r w:rsidR="00D85827" w:rsidRPr="003C0DD8">
        <w:rPr>
          <w:rFonts w:ascii="Verdana" w:hAnsi="Verdana" w:cs="Arial"/>
          <w:sz w:val="18"/>
          <w:szCs w:val="18"/>
          <w:lang w:val="es-BO"/>
        </w:rPr>
        <w:t>a</w:t>
      </w:r>
      <w:r w:rsidR="00A64B0B" w:rsidRPr="003C0DD8">
        <w:rPr>
          <w:rFonts w:ascii="Verdana" w:hAnsi="Verdana" w:cs="Arial"/>
          <w:sz w:val="18"/>
          <w:szCs w:val="18"/>
          <w:lang w:val="es-BO"/>
        </w:rPr>
        <w:t>ctualizada</w:t>
      </w:r>
      <w:r w:rsidR="002052CE" w:rsidRPr="003C0DD8">
        <w:rPr>
          <w:rFonts w:ascii="Verdana" w:hAnsi="Verdana" w:cs="Arial"/>
          <w:sz w:val="18"/>
          <w:szCs w:val="18"/>
          <w:lang w:val="es-BO"/>
        </w:rPr>
        <w:t>.</w:t>
      </w:r>
    </w:p>
    <w:p w14:paraId="497EE8B7" w14:textId="77777777" w:rsidR="006D3858" w:rsidRPr="003C0DD8" w:rsidRDefault="006D3858" w:rsidP="00E73923">
      <w:pPr>
        <w:numPr>
          <w:ilvl w:val="0"/>
          <w:numId w:val="2"/>
        </w:numPr>
        <w:jc w:val="both"/>
        <w:rPr>
          <w:rFonts w:ascii="Verdana" w:hAnsi="Verdana" w:cs="Arial"/>
          <w:sz w:val="18"/>
          <w:szCs w:val="18"/>
          <w:lang w:val="es-BO"/>
        </w:rPr>
      </w:pPr>
      <w:r w:rsidRPr="003C0DD8">
        <w:rPr>
          <w:rFonts w:ascii="Verdana" w:hAnsi="Verdana" w:cs="Arial"/>
          <w:sz w:val="18"/>
          <w:szCs w:val="18"/>
          <w:lang w:val="es-BO"/>
        </w:rPr>
        <w:t xml:space="preserve">Poder General Amplio y Suficiente del Representante Legal del proponente con facultades para </w:t>
      </w:r>
      <w:r w:rsidR="002670A2" w:rsidRPr="003C0DD8">
        <w:rPr>
          <w:rFonts w:ascii="Verdana" w:hAnsi="Verdana" w:cs="Arial"/>
          <w:sz w:val="18"/>
          <w:szCs w:val="18"/>
          <w:lang w:val="es-BO"/>
        </w:rPr>
        <w:t xml:space="preserve">presentar propuestas y </w:t>
      </w:r>
      <w:r w:rsidRPr="003C0DD8">
        <w:rPr>
          <w:rFonts w:ascii="Verdana" w:hAnsi="Verdana" w:cs="Arial"/>
          <w:sz w:val="18"/>
          <w:szCs w:val="18"/>
          <w:lang w:val="es-BO"/>
        </w:rPr>
        <w:t xml:space="preserve">suscribir </w:t>
      </w:r>
      <w:r w:rsidR="004C7161" w:rsidRPr="003C0DD8">
        <w:rPr>
          <w:rFonts w:ascii="Verdana" w:hAnsi="Verdana" w:cs="Arial"/>
          <w:sz w:val="18"/>
          <w:szCs w:val="18"/>
          <w:lang w:val="es-BO"/>
        </w:rPr>
        <w:t>contratos, inscrito</w:t>
      </w:r>
      <w:r w:rsidR="00B612B8" w:rsidRPr="003C0DD8">
        <w:rPr>
          <w:rFonts w:ascii="Verdana" w:hAnsi="Verdana" w:cs="Arial"/>
          <w:sz w:val="18"/>
          <w:szCs w:val="18"/>
          <w:lang w:val="es-BO"/>
        </w:rPr>
        <w:t xml:space="preserve"> </w:t>
      </w:r>
      <w:r w:rsidRPr="003C0DD8">
        <w:rPr>
          <w:rFonts w:ascii="Verdana" w:hAnsi="Verdana" w:cs="Arial"/>
          <w:sz w:val="18"/>
          <w:szCs w:val="18"/>
          <w:lang w:val="es-BO"/>
        </w:rPr>
        <w:t xml:space="preserve">en el </w:t>
      </w:r>
      <w:r w:rsidR="002670A2" w:rsidRPr="003C0DD8">
        <w:rPr>
          <w:rFonts w:ascii="Verdana" w:hAnsi="Verdana" w:cs="Arial"/>
          <w:sz w:val="18"/>
          <w:szCs w:val="18"/>
          <w:lang w:val="es-BO"/>
        </w:rPr>
        <w:t>R</w:t>
      </w:r>
      <w:r w:rsidRPr="003C0DD8">
        <w:rPr>
          <w:rFonts w:ascii="Verdana" w:hAnsi="Verdana" w:cs="Arial"/>
          <w:sz w:val="18"/>
          <w:szCs w:val="18"/>
          <w:lang w:val="es-BO"/>
        </w:rPr>
        <w:t>egistro de Comercio</w:t>
      </w:r>
      <w:r w:rsidR="002670A2" w:rsidRPr="003C0DD8">
        <w:rPr>
          <w:rFonts w:ascii="Verdana" w:hAnsi="Verdana" w:cs="Arial"/>
          <w:sz w:val="18"/>
          <w:szCs w:val="18"/>
          <w:lang w:val="es-BO"/>
        </w:rPr>
        <w:t>.</w:t>
      </w:r>
    </w:p>
    <w:p w14:paraId="24B29B22" w14:textId="77777777" w:rsidR="00886EF8" w:rsidRPr="003C0DD8" w:rsidRDefault="00886EF8" w:rsidP="00E73923">
      <w:pPr>
        <w:numPr>
          <w:ilvl w:val="0"/>
          <w:numId w:val="2"/>
        </w:numPr>
        <w:jc w:val="both"/>
        <w:rPr>
          <w:rFonts w:ascii="Verdana" w:hAnsi="Verdana" w:cs="Arial"/>
          <w:sz w:val="18"/>
          <w:szCs w:val="18"/>
          <w:lang w:val="es-BO"/>
        </w:rPr>
      </w:pPr>
      <w:r w:rsidRPr="003C0DD8">
        <w:rPr>
          <w:rFonts w:ascii="Verdana" w:hAnsi="Verdana" w:cs="Arial"/>
          <w:sz w:val="18"/>
          <w:szCs w:val="18"/>
          <w:lang w:val="es-BO"/>
        </w:rPr>
        <w:lastRenderedPageBreak/>
        <w:t xml:space="preserve">Certificado </w:t>
      </w:r>
      <w:r w:rsidR="004C7161" w:rsidRPr="003C0DD8">
        <w:rPr>
          <w:rFonts w:ascii="Verdana" w:hAnsi="Verdana" w:cs="Arial"/>
          <w:sz w:val="18"/>
          <w:szCs w:val="18"/>
          <w:lang w:val="es-BO"/>
        </w:rPr>
        <w:t>de inscripción</w:t>
      </w:r>
      <w:r w:rsidRPr="003C0DD8">
        <w:rPr>
          <w:rFonts w:ascii="Verdana" w:hAnsi="Verdana" w:cs="Arial"/>
          <w:sz w:val="18"/>
          <w:szCs w:val="18"/>
          <w:lang w:val="es-BO"/>
        </w:rPr>
        <w:t xml:space="preserve"> en el Padrón Nacional de </w:t>
      </w:r>
      <w:r w:rsidR="00A17E92" w:rsidRPr="003C0DD8">
        <w:rPr>
          <w:rFonts w:ascii="Verdana" w:hAnsi="Verdana" w:cs="Arial"/>
          <w:sz w:val="18"/>
          <w:szCs w:val="18"/>
          <w:lang w:val="es-BO"/>
        </w:rPr>
        <w:t>Contribuyentes (</w:t>
      </w:r>
      <w:r w:rsidR="00D85827" w:rsidRPr="003C0DD8">
        <w:rPr>
          <w:rFonts w:ascii="Verdana" w:hAnsi="Verdana" w:cs="Arial"/>
          <w:sz w:val="18"/>
          <w:szCs w:val="18"/>
          <w:lang w:val="es-BO"/>
        </w:rPr>
        <w:t>NIT) valido y activo.</w:t>
      </w:r>
    </w:p>
    <w:p w14:paraId="72F63B58" w14:textId="77777777" w:rsidR="00823091" w:rsidRPr="003C0DD8" w:rsidRDefault="00823091" w:rsidP="00E73923">
      <w:pPr>
        <w:numPr>
          <w:ilvl w:val="0"/>
          <w:numId w:val="2"/>
        </w:numPr>
        <w:jc w:val="both"/>
        <w:rPr>
          <w:rFonts w:ascii="Verdana" w:hAnsi="Verdana" w:cs="Arial"/>
          <w:sz w:val="18"/>
          <w:szCs w:val="18"/>
          <w:lang w:val="es-BO"/>
        </w:rPr>
      </w:pPr>
      <w:r w:rsidRPr="003C0DD8">
        <w:rPr>
          <w:rFonts w:ascii="Verdana" w:hAnsi="Verdana" w:cs="Arial"/>
          <w:sz w:val="18"/>
          <w:szCs w:val="18"/>
          <w:lang w:val="es-BO"/>
        </w:rPr>
        <w:t>Declaración Jurada del Pago de Impuestos a</w:t>
      </w:r>
      <w:r w:rsidR="000948C2" w:rsidRPr="003C0DD8">
        <w:rPr>
          <w:rFonts w:ascii="Verdana" w:hAnsi="Verdana" w:cs="Arial"/>
          <w:sz w:val="18"/>
          <w:szCs w:val="18"/>
          <w:lang w:val="es-BO"/>
        </w:rPr>
        <w:t xml:space="preserve"> las Utilidades de las Empresas</w:t>
      </w:r>
      <w:r w:rsidRPr="003C0DD8">
        <w:rPr>
          <w:rFonts w:ascii="Verdana" w:hAnsi="Verdana" w:cs="Arial"/>
          <w:sz w:val="18"/>
          <w:szCs w:val="18"/>
          <w:lang w:val="es-BO"/>
        </w:rPr>
        <w:t>. Excepto las Entidades Aseguradoras de reciente creación.</w:t>
      </w:r>
    </w:p>
    <w:p w14:paraId="6B4F908F" w14:textId="77777777" w:rsidR="00623D4E" w:rsidRPr="003C0DD8" w:rsidRDefault="00623D4E" w:rsidP="00E73923">
      <w:pPr>
        <w:numPr>
          <w:ilvl w:val="0"/>
          <w:numId w:val="2"/>
        </w:numPr>
        <w:jc w:val="both"/>
        <w:rPr>
          <w:rFonts w:ascii="Verdana" w:hAnsi="Verdana" w:cs="Arial"/>
          <w:sz w:val="18"/>
          <w:szCs w:val="18"/>
          <w:lang w:val="es-BO"/>
        </w:rPr>
      </w:pPr>
      <w:r w:rsidRPr="003C0DD8">
        <w:rPr>
          <w:rFonts w:ascii="Verdana" w:hAnsi="Verdana" w:cs="Arial"/>
          <w:sz w:val="18"/>
          <w:szCs w:val="18"/>
          <w:lang w:val="es-BO"/>
        </w:rPr>
        <w:t>Certificado de Solvencia Fiscal, emitido por la Contraloría General del Estado (CGE).</w:t>
      </w:r>
    </w:p>
    <w:p w14:paraId="6669A5DF" w14:textId="77777777" w:rsidR="00633D18" w:rsidRPr="003C0DD8" w:rsidRDefault="00A04D74" w:rsidP="00E73923">
      <w:pPr>
        <w:numPr>
          <w:ilvl w:val="0"/>
          <w:numId w:val="2"/>
        </w:numPr>
        <w:jc w:val="both"/>
        <w:rPr>
          <w:rFonts w:ascii="Verdana" w:hAnsi="Verdana" w:cs="Arial"/>
          <w:sz w:val="18"/>
          <w:szCs w:val="18"/>
          <w:lang w:val="es-BO"/>
        </w:rPr>
      </w:pPr>
      <w:r w:rsidRPr="003C0DD8">
        <w:rPr>
          <w:rFonts w:ascii="Verdana" w:hAnsi="Verdana" w:cs="Arial"/>
          <w:sz w:val="18"/>
          <w:szCs w:val="18"/>
          <w:lang w:val="es-BO"/>
        </w:rPr>
        <w:t xml:space="preserve">Certificado de No Adeudo por Contribuciones al Seguro Social Obligatorio de Largo Plazo y al Sistema Integral de Pensiones. </w:t>
      </w:r>
    </w:p>
    <w:p w14:paraId="7E0D59D0" w14:textId="77777777" w:rsidR="00B5225A" w:rsidRPr="003C0DD8" w:rsidRDefault="00B5225A" w:rsidP="00E73923">
      <w:pPr>
        <w:numPr>
          <w:ilvl w:val="0"/>
          <w:numId w:val="2"/>
        </w:numPr>
        <w:jc w:val="both"/>
        <w:rPr>
          <w:rFonts w:ascii="Verdana" w:hAnsi="Verdana" w:cs="Arial"/>
          <w:sz w:val="18"/>
          <w:szCs w:val="18"/>
          <w:lang w:val="es-BO"/>
        </w:rPr>
      </w:pPr>
      <w:r w:rsidRPr="003C0DD8">
        <w:rPr>
          <w:rFonts w:ascii="Verdana" w:hAnsi="Verdana" w:cs="Arial"/>
          <w:sz w:val="18"/>
          <w:szCs w:val="18"/>
          <w:lang w:val="es-BO"/>
        </w:rPr>
        <w:t>Garantía de Cumplimiento de Contrato equivalente al siete por ciento (7%) del monto del contrato. En caso de Entidades Aseguradoras que conforman la Asociación Accidental, esta garantía podrá ser presentada por una o más empresas que conforman la Asociación, siempre y cuando cumpla con las características de renovable, irrevocable y de ejecución inmediata</w:t>
      </w:r>
      <w:r w:rsidR="00BC106B" w:rsidRPr="003C0DD8">
        <w:rPr>
          <w:rFonts w:ascii="Verdana" w:hAnsi="Verdana" w:cs="Arial"/>
          <w:sz w:val="18"/>
          <w:szCs w:val="18"/>
          <w:lang w:val="es-BO"/>
        </w:rPr>
        <w:t xml:space="preserve">, emitida a nombre de la entidad. </w:t>
      </w:r>
      <w:r w:rsidR="00633D18" w:rsidRPr="003C0DD8">
        <w:rPr>
          <w:rFonts w:ascii="Verdana" w:hAnsi="Verdana" w:cs="Arial"/>
          <w:sz w:val="18"/>
          <w:szCs w:val="18"/>
          <w:lang w:val="es-BO"/>
        </w:rPr>
        <w:t>En ningún caso se aceptará una garantía emitida por la misma Entidad Aseguradora adjudicada o Entidades Aseguradoras que conforman la Asociación Accidental de Coaseguros Adjudicada.</w:t>
      </w:r>
    </w:p>
    <w:p w14:paraId="613B7FCA" w14:textId="77777777" w:rsidR="004240EC" w:rsidRPr="003C0DD8" w:rsidRDefault="004240EC" w:rsidP="00E73923">
      <w:pPr>
        <w:numPr>
          <w:ilvl w:val="0"/>
          <w:numId w:val="2"/>
        </w:numPr>
        <w:jc w:val="both"/>
        <w:rPr>
          <w:rFonts w:ascii="Verdana" w:hAnsi="Verdana" w:cs="Arial"/>
          <w:sz w:val="18"/>
          <w:szCs w:val="18"/>
          <w:lang w:val="es-BO"/>
        </w:rPr>
      </w:pPr>
      <w:r w:rsidRPr="003C0DD8">
        <w:rPr>
          <w:rFonts w:ascii="Verdana" w:hAnsi="Verdana" w:cs="Arial"/>
          <w:sz w:val="18"/>
          <w:szCs w:val="18"/>
          <w:lang w:val="es-BO"/>
        </w:rPr>
        <w:t>Testimonio de Contrato de Asociación Accidental.</w:t>
      </w:r>
    </w:p>
    <w:p w14:paraId="42A252B5" w14:textId="77777777" w:rsidR="009E0B7B" w:rsidRPr="003C0DD8" w:rsidRDefault="00386785" w:rsidP="00E73923">
      <w:pPr>
        <w:numPr>
          <w:ilvl w:val="0"/>
          <w:numId w:val="2"/>
        </w:numPr>
        <w:jc w:val="both"/>
        <w:rPr>
          <w:rFonts w:ascii="Verdana" w:hAnsi="Verdana" w:cs="Arial"/>
          <w:sz w:val="18"/>
          <w:szCs w:val="18"/>
          <w:lang w:val="es-BO"/>
        </w:rPr>
      </w:pPr>
      <w:r w:rsidRPr="003C0DD8">
        <w:rPr>
          <w:rFonts w:ascii="Verdana" w:hAnsi="Verdana" w:cs="Arial"/>
          <w:sz w:val="18"/>
          <w:szCs w:val="18"/>
          <w:lang w:val="es-BO"/>
        </w:rPr>
        <w:t>Certificado Ún</w:t>
      </w:r>
      <w:r w:rsidR="00743D71" w:rsidRPr="003C0DD8">
        <w:rPr>
          <w:rFonts w:ascii="Verdana" w:hAnsi="Verdana" w:cs="Arial"/>
          <w:sz w:val="18"/>
          <w:szCs w:val="18"/>
          <w:lang w:val="es-BO"/>
        </w:rPr>
        <w:t>ico emitido por APS</w:t>
      </w:r>
      <w:r w:rsidR="00B612B8" w:rsidRPr="003C0DD8">
        <w:rPr>
          <w:rFonts w:ascii="Verdana" w:hAnsi="Verdana" w:cs="Arial"/>
          <w:sz w:val="18"/>
          <w:szCs w:val="18"/>
          <w:lang w:val="es-BO"/>
        </w:rPr>
        <w:t xml:space="preserve"> </w:t>
      </w:r>
      <w:r w:rsidR="00654BB9" w:rsidRPr="003C0DD8">
        <w:rPr>
          <w:rFonts w:ascii="Verdana" w:hAnsi="Verdana" w:cs="Arial"/>
          <w:sz w:val="18"/>
          <w:szCs w:val="18"/>
          <w:lang w:val="es-BO"/>
        </w:rPr>
        <w:t>vigente</w:t>
      </w:r>
      <w:r w:rsidR="009327BE" w:rsidRPr="003C0DD8">
        <w:rPr>
          <w:rFonts w:ascii="Verdana" w:hAnsi="Verdana" w:cs="Arial"/>
          <w:sz w:val="18"/>
          <w:szCs w:val="18"/>
          <w:lang w:val="es-BO"/>
        </w:rPr>
        <w:t>.</w:t>
      </w:r>
    </w:p>
    <w:p w14:paraId="684BB9ED" w14:textId="77777777" w:rsidR="00D93679" w:rsidRPr="003C0DD8" w:rsidRDefault="00D93679" w:rsidP="00D93679">
      <w:pPr>
        <w:numPr>
          <w:ilvl w:val="0"/>
          <w:numId w:val="2"/>
        </w:numPr>
        <w:jc w:val="both"/>
        <w:rPr>
          <w:rFonts w:ascii="Verdana" w:hAnsi="Verdana" w:cs="Arial"/>
          <w:b/>
          <w:i/>
          <w:sz w:val="18"/>
          <w:szCs w:val="18"/>
          <w:lang w:val="es-BO"/>
        </w:rPr>
      </w:pPr>
      <w:r w:rsidRPr="003C0DD8">
        <w:rPr>
          <w:rFonts w:ascii="Verdana" w:hAnsi="Verdana" w:cs="Arial"/>
          <w:b/>
          <w:i/>
          <w:sz w:val="18"/>
          <w:szCs w:val="18"/>
          <w:lang w:val="es-BO"/>
        </w:rPr>
        <w:t>(La entidad contratante deberá especificar la documentación requerida en las especificaciones técnicas y/o condiciones técnicas, caso contrario suprimir el inciso).</w:t>
      </w:r>
    </w:p>
    <w:p w14:paraId="3C28A093" w14:textId="77777777" w:rsidR="00D93679" w:rsidRPr="003C0DD8" w:rsidRDefault="00D93679" w:rsidP="00D93679">
      <w:pPr>
        <w:ind w:left="360"/>
        <w:jc w:val="both"/>
        <w:rPr>
          <w:rFonts w:ascii="Verdana" w:hAnsi="Verdana" w:cs="Arial"/>
          <w:b/>
          <w:i/>
          <w:sz w:val="18"/>
          <w:szCs w:val="18"/>
          <w:lang w:val="es-BO"/>
        </w:rPr>
      </w:pPr>
    </w:p>
    <w:p w14:paraId="7DA4FB52" w14:textId="77777777" w:rsidR="009E0B7B" w:rsidRPr="003C0DD8" w:rsidRDefault="009E0B7B" w:rsidP="009E0B7B">
      <w:pPr>
        <w:jc w:val="both"/>
        <w:rPr>
          <w:rFonts w:ascii="Verdana" w:hAnsi="Verdana" w:cs="Arial"/>
          <w:sz w:val="18"/>
          <w:szCs w:val="18"/>
          <w:lang w:val="es-BO"/>
        </w:rPr>
      </w:pPr>
    </w:p>
    <w:p w14:paraId="3D4A636A" w14:textId="77777777" w:rsidR="009E0B7B" w:rsidRPr="003C0DD8" w:rsidRDefault="009E0B7B" w:rsidP="008B1570">
      <w:pPr>
        <w:jc w:val="both"/>
        <w:rPr>
          <w:rFonts w:ascii="Verdana" w:hAnsi="Verdana" w:cs="Arial"/>
          <w:sz w:val="18"/>
          <w:szCs w:val="18"/>
          <w:lang w:val="es-BO"/>
        </w:rPr>
      </w:pPr>
    </w:p>
    <w:p w14:paraId="69D49F44" w14:textId="77777777" w:rsidR="008813E0" w:rsidRPr="003C0DD8" w:rsidRDefault="008813E0" w:rsidP="008B1570">
      <w:pPr>
        <w:jc w:val="both"/>
        <w:rPr>
          <w:rFonts w:ascii="Verdana" w:hAnsi="Verdana" w:cs="Arial"/>
          <w:sz w:val="18"/>
          <w:szCs w:val="18"/>
          <w:lang w:val="es-BO"/>
        </w:rPr>
      </w:pPr>
    </w:p>
    <w:p w14:paraId="1CEED1AA" w14:textId="77777777" w:rsidR="008813E0" w:rsidRPr="003C0DD8" w:rsidRDefault="008813E0" w:rsidP="008B1570">
      <w:pPr>
        <w:jc w:val="both"/>
        <w:rPr>
          <w:rFonts w:ascii="Verdana" w:hAnsi="Verdana" w:cs="Arial"/>
          <w:sz w:val="18"/>
          <w:szCs w:val="18"/>
          <w:lang w:val="es-BO"/>
        </w:rPr>
      </w:pPr>
    </w:p>
    <w:p w14:paraId="10EE380F" w14:textId="77777777" w:rsidR="009E0B7B" w:rsidRPr="003C0DD8" w:rsidRDefault="009E0B7B" w:rsidP="009E0B7B">
      <w:pPr>
        <w:ind w:left="360"/>
        <w:jc w:val="both"/>
        <w:rPr>
          <w:rFonts w:ascii="Verdana" w:hAnsi="Verdana" w:cs="Arial"/>
          <w:sz w:val="18"/>
          <w:szCs w:val="18"/>
          <w:lang w:val="es-BO"/>
        </w:rPr>
      </w:pPr>
    </w:p>
    <w:p w14:paraId="1DE94E00" w14:textId="77777777" w:rsidR="00136CE0" w:rsidRPr="003C0DD8" w:rsidRDefault="00136CE0" w:rsidP="009E0B7B">
      <w:pPr>
        <w:ind w:left="360"/>
        <w:jc w:val="both"/>
        <w:rPr>
          <w:rFonts w:ascii="Verdana" w:hAnsi="Verdana" w:cs="Arial"/>
          <w:sz w:val="18"/>
          <w:szCs w:val="18"/>
          <w:lang w:val="es-BO"/>
        </w:rPr>
      </w:pPr>
    </w:p>
    <w:p w14:paraId="1A621278" w14:textId="77777777" w:rsidR="00136CE0" w:rsidRPr="003C0DD8" w:rsidRDefault="00136CE0" w:rsidP="009E0B7B">
      <w:pPr>
        <w:ind w:left="360"/>
        <w:jc w:val="both"/>
        <w:rPr>
          <w:rFonts w:ascii="Verdana" w:hAnsi="Verdana" w:cs="Arial"/>
          <w:sz w:val="18"/>
          <w:szCs w:val="18"/>
          <w:lang w:val="es-BO"/>
        </w:rPr>
      </w:pPr>
    </w:p>
    <w:p w14:paraId="3F6B4F79" w14:textId="77777777" w:rsidR="008813E0" w:rsidRPr="003C0DD8" w:rsidRDefault="008813E0" w:rsidP="009E0B7B">
      <w:pPr>
        <w:tabs>
          <w:tab w:val="right" w:pos="6663"/>
        </w:tabs>
        <w:jc w:val="center"/>
        <w:rPr>
          <w:rFonts w:ascii="Verdana" w:hAnsi="Verdana" w:cs="Arial"/>
          <w:b/>
          <w:bCs/>
          <w:i/>
          <w:iCs/>
          <w:sz w:val="18"/>
          <w:szCs w:val="18"/>
          <w:lang w:val="es-BO"/>
        </w:rPr>
      </w:pPr>
    </w:p>
    <w:p w14:paraId="12D4B28C" w14:textId="77777777" w:rsidR="008813E0" w:rsidRPr="003C0DD8" w:rsidRDefault="008813E0" w:rsidP="009E0B7B">
      <w:pPr>
        <w:tabs>
          <w:tab w:val="right" w:pos="6663"/>
        </w:tabs>
        <w:jc w:val="center"/>
        <w:rPr>
          <w:rFonts w:ascii="Verdana" w:hAnsi="Verdana" w:cs="Arial"/>
          <w:b/>
          <w:bCs/>
          <w:i/>
          <w:iCs/>
          <w:sz w:val="18"/>
          <w:szCs w:val="18"/>
          <w:lang w:val="es-BO"/>
        </w:rPr>
      </w:pPr>
    </w:p>
    <w:p w14:paraId="04D25352" w14:textId="77777777" w:rsidR="00CD10E7" w:rsidRPr="003C0DD8" w:rsidRDefault="00CD10E7" w:rsidP="00CD10E7">
      <w:pPr>
        <w:tabs>
          <w:tab w:val="right" w:pos="6663"/>
        </w:tabs>
        <w:jc w:val="center"/>
        <w:rPr>
          <w:rFonts w:ascii="Verdana" w:hAnsi="Verdana" w:cs="Arial"/>
          <w:b/>
          <w:bCs/>
          <w:i/>
          <w:iCs/>
          <w:sz w:val="18"/>
          <w:szCs w:val="18"/>
          <w:lang w:val="es-BO"/>
        </w:rPr>
      </w:pPr>
      <w:r w:rsidRPr="003C0DD8">
        <w:rPr>
          <w:rFonts w:ascii="Verdana" w:hAnsi="Verdana" w:cs="Arial"/>
          <w:b/>
          <w:bCs/>
          <w:i/>
          <w:iCs/>
          <w:sz w:val="18"/>
          <w:szCs w:val="18"/>
          <w:lang w:val="es-BO"/>
        </w:rPr>
        <w:t xml:space="preserve">(Firma del </w:t>
      </w:r>
      <w:r w:rsidR="00B2088A" w:rsidRPr="003C0DD8">
        <w:rPr>
          <w:rFonts w:ascii="Verdana" w:hAnsi="Verdana" w:cs="Arial"/>
          <w:b/>
          <w:bCs/>
          <w:i/>
          <w:iCs/>
          <w:sz w:val="18"/>
          <w:szCs w:val="18"/>
          <w:lang w:val="es-BO"/>
        </w:rPr>
        <w:t xml:space="preserve">Representante Legal del </w:t>
      </w:r>
      <w:r w:rsidRPr="003C0DD8">
        <w:rPr>
          <w:rFonts w:ascii="Verdana" w:hAnsi="Verdana" w:cs="Arial"/>
          <w:b/>
          <w:bCs/>
          <w:i/>
          <w:iCs/>
          <w:sz w:val="18"/>
          <w:szCs w:val="18"/>
          <w:lang w:val="es-BO"/>
        </w:rPr>
        <w:t>Proponente)</w:t>
      </w:r>
    </w:p>
    <w:p w14:paraId="13D31595" w14:textId="77777777" w:rsidR="00CD10E7" w:rsidRPr="003C0DD8" w:rsidRDefault="00CD10E7" w:rsidP="00CD10E7">
      <w:pPr>
        <w:jc w:val="center"/>
        <w:rPr>
          <w:rFonts w:ascii="Verdana" w:hAnsi="Verdana" w:cs="Arial"/>
          <w:b/>
          <w:sz w:val="18"/>
          <w:szCs w:val="18"/>
          <w:lang w:val="es-BO"/>
        </w:rPr>
      </w:pPr>
      <w:r w:rsidRPr="003C0DD8">
        <w:rPr>
          <w:rFonts w:ascii="Verdana" w:hAnsi="Verdana" w:cs="Arial"/>
          <w:b/>
          <w:bCs/>
          <w:i/>
          <w:iCs/>
          <w:sz w:val="18"/>
          <w:szCs w:val="18"/>
          <w:lang w:val="es-BO"/>
        </w:rPr>
        <w:t xml:space="preserve"> (Nombr</w:t>
      </w:r>
      <w:r w:rsidR="00367A54" w:rsidRPr="003C0DD8">
        <w:rPr>
          <w:rFonts w:ascii="Verdana" w:hAnsi="Verdana" w:cs="Arial"/>
          <w:b/>
          <w:bCs/>
          <w:i/>
          <w:iCs/>
          <w:sz w:val="18"/>
          <w:szCs w:val="18"/>
          <w:lang w:val="es-BO"/>
        </w:rPr>
        <w:t>e C</w:t>
      </w:r>
      <w:r w:rsidRPr="003C0DD8">
        <w:rPr>
          <w:rFonts w:ascii="Verdana" w:hAnsi="Verdana" w:cs="Arial"/>
          <w:b/>
          <w:bCs/>
          <w:i/>
          <w:iCs/>
          <w:sz w:val="18"/>
          <w:szCs w:val="18"/>
          <w:lang w:val="es-BO"/>
        </w:rPr>
        <w:t>ompleto)</w:t>
      </w:r>
    </w:p>
    <w:p w14:paraId="23EFAFBA" w14:textId="77777777" w:rsidR="00E97AF3" w:rsidRPr="003C0DD8" w:rsidRDefault="00E97AF3" w:rsidP="003F214D">
      <w:pPr>
        <w:jc w:val="center"/>
        <w:rPr>
          <w:rFonts w:ascii="Verdana" w:hAnsi="Verdana" w:cs="Arial"/>
          <w:b/>
          <w:sz w:val="18"/>
          <w:szCs w:val="18"/>
          <w:lang w:val="es-BO"/>
        </w:rPr>
      </w:pPr>
    </w:p>
    <w:p w14:paraId="3D3527B2" w14:textId="77777777" w:rsidR="00E97AF3" w:rsidRPr="003C0DD8" w:rsidRDefault="00E97AF3" w:rsidP="003F214D">
      <w:pPr>
        <w:jc w:val="center"/>
        <w:rPr>
          <w:rFonts w:ascii="Verdana" w:hAnsi="Verdana" w:cs="Arial"/>
          <w:b/>
          <w:sz w:val="18"/>
          <w:szCs w:val="18"/>
          <w:lang w:val="es-BO"/>
        </w:rPr>
      </w:pPr>
    </w:p>
    <w:p w14:paraId="3B40A930" w14:textId="77777777" w:rsidR="00E97AF3" w:rsidRPr="003C0DD8" w:rsidRDefault="00E97AF3" w:rsidP="003F214D">
      <w:pPr>
        <w:jc w:val="center"/>
        <w:rPr>
          <w:rFonts w:ascii="Verdana" w:hAnsi="Verdana" w:cs="Arial"/>
          <w:b/>
          <w:sz w:val="18"/>
          <w:szCs w:val="18"/>
          <w:lang w:val="es-BO"/>
        </w:rPr>
      </w:pPr>
    </w:p>
    <w:p w14:paraId="3AA761E4" w14:textId="77777777" w:rsidR="00E97AF3" w:rsidRPr="003C0DD8" w:rsidRDefault="00E97AF3" w:rsidP="003F214D">
      <w:pPr>
        <w:jc w:val="center"/>
        <w:rPr>
          <w:rFonts w:ascii="Verdana" w:hAnsi="Verdana" w:cs="Arial"/>
          <w:b/>
          <w:sz w:val="18"/>
          <w:szCs w:val="18"/>
          <w:lang w:val="es-BO"/>
        </w:rPr>
      </w:pPr>
    </w:p>
    <w:p w14:paraId="42633E4C" w14:textId="77777777" w:rsidR="00E97AF3" w:rsidRPr="003C0DD8" w:rsidRDefault="00E97AF3" w:rsidP="003F214D">
      <w:pPr>
        <w:jc w:val="center"/>
        <w:rPr>
          <w:rFonts w:ascii="Verdana" w:hAnsi="Verdana" w:cs="Arial"/>
          <w:b/>
          <w:sz w:val="18"/>
          <w:szCs w:val="18"/>
          <w:lang w:val="es-BO"/>
        </w:rPr>
      </w:pPr>
    </w:p>
    <w:p w14:paraId="7459B49C" w14:textId="77777777" w:rsidR="00E97AF3" w:rsidRPr="003C0DD8" w:rsidRDefault="00E97AF3" w:rsidP="003F214D">
      <w:pPr>
        <w:jc w:val="center"/>
        <w:rPr>
          <w:rFonts w:ascii="Verdana" w:hAnsi="Verdana" w:cs="Arial"/>
          <w:b/>
          <w:sz w:val="18"/>
          <w:szCs w:val="18"/>
          <w:lang w:val="es-BO"/>
        </w:rPr>
      </w:pPr>
    </w:p>
    <w:p w14:paraId="3072BE0F" w14:textId="77777777" w:rsidR="00E97AF3" w:rsidRPr="003C0DD8" w:rsidRDefault="00E97AF3" w:rsidP="003F214D">
      <w:pPr>
        <w:jc w:val="center"/>
        <w:rPr>
          <w:rFonts w:ascii="Verdana" w:hAnsi="Verdana" w:cs="Arial"/>
          <w:b/>
          <w:sz w:val="18"/>
          <w:szCs w:val="18"/>
          <w:lang w:val="es-BO"/>
        </w:rPr>
      </w:pPr>
    </w:p>
    <w:p w14:paraId="3CF202D1" w14:textId="77777777" w:rsidR="00E97AF3" w:rsidRPr="003C0DD8" w:rsidRDefault="00E97AF3" w:rsidP="003F214D">
      <w:pPr>
        <w:jc w:val="center"/>
        <w:rPr>
          <w:rFonts w:ascii="Verdana" w:hAnsi="Verdana" w:cs="Arial"/>
          <w:b/>
          <w:sz w:val="18"/>
          <w:szCs w:val="18"/>
          <w:lang w:val="es-BO"/>
        </w:rPr>
      </w:pPr>
    </w:p>
    <w:p w14:paraId="2B62DCB3" w14:textId="77777777" w:rsidR="007E3060" w:rsidRPr="003C0DD8" w:rsidRDefault="007E3060" w:rsidP="003F214D">
      <w:pPr>
        <w:jc w:val="center"/>
        <w:rPr>
          <w:rFonts w:ascii="Verdana" w:hAnsi="Verdana" w:cs="Arial"/>
          <w:b/>
          <w:sz w:val="18"/>
          <w:szCs w:val="18"/>
          <w:lang w:val="es-BO"/>
        </w:rPr>
      </w:pPr>
    </w:p>
    <w:p w14:paraId="0AB99187" w14:textId="77777777" w:rsidR="00E97AF3" w:rsidRPr="003C0DD8" w:rsidRDefault="00E97AF3" w:rsidP="003F214D">
      <w:pPr>
        <w:jc w:val="center"/>
        <w:rPr>
          <w:rFonts w:ascii="Verdana" w:hAnsi="Verdana" w:cs="Arial"/>
          <w:b/>
          <w:sz w:val="18"/>
          <w:szCs w:val="18"/>
          <w:lang w:val="es-BO"/>
        </w:rPr>
      </w:pPr>
    </w:p>
    <w:p w14:paraId="0C109AFF" w14:textId="77777777" w:rsidR="00E97AF3" w:rsidRPr="003C0DD8" w:rsidRDefault="00E97AF3" w:rsidP="003F214D">
      <w:pPr>
        <w:jc w:val="center"/>
        <w:rPr>
          <w:rFonts w:ascii="Verdana" w:hAnsi="Verdana" w:cs="Arial"/>
          <w:b/>
          <w:sz w:val="18"/>
          <w:szCs w:val="18"/>
          <w:lang w:val="es-BO"/>
        </w:rPr>
      </w:pPr>
    </w:p>
    <w:p w14:paraId="7416EFE4" w14:textId="77777777" w:rsidR="00E97AF3" w:rsidRPr="003C0DD8" w:rsidRDefault="00E97AF3" w:rsidP="003F214D">
      <w:pPr>
        <w:jc w:val="center"/>
        <w:rPr>
          <w:rFonts w:ascii="Verdana" w:hAnsi="Verdana" w:cs="Arial"/>
          <w:b/>
          <w:sz w:val="18"/>
          <w:szCs w:val="18"/>
          <w:lang w:val="es-BO"/>
        </w:rPr>
      </w:pPr>
    </w:p>
    <w:p w14:paraId="2EFDF411" w14:textId="77777777" w:rsidR="00E97AF3" w:rsidRPr="003C0DD8" w:rsidRDefault="00E97AF3" w:rsidP="003F214D">
      <w:pPr>
        <w:jc w:val="center"/>
        <w:rPr>
          <w:rFonts w:ascii="Verdana" w:hAnsi="Verdana" w:cs="Arial"/>
          <w:b/>
          <w:sz w:val="18"/>
          <w:szCs w:val="18"/>
          <w:lang w:val="es-BO"/>
        </w:rPr>
      </w:pPr>
    </w:p>
    <w:p w14:paraId="5F88FBED" w14:textId="77777777" w:rsidR="00E97AF3" w:rsidRPr="003C0DD8" w:rsidRDefault="00E97AF3" w:rsidP="003F214D">
      <w:pPr>
        <w:jc w:val="center"/>
        <w:rPr>
          <w:rFonts w:ascii="Verdana" w:hAnsi="Verdana" w:cs="Arial"/>
          <w:b/>
          <w:sz w:val="18"/>
          <w:szCs w:val="18"/>
          <w:lang w:val="es-BO"/>
        </w:rPr>
      </w:pPr>
    </w:p>
    <w:p w14:paraId="2535A571" w14:textId="77777777" w:rsidR="00E97AF3" w:rsidRPr="003C0DD8" w:rsidRDefault="00E97AF3" w:rsidP="003F214D">
      <w:pPr>
        <w:jc w:val="center"/>
        <w:rPr>
          <w:rFonts w:ascii="Verdana" w:hAnsi="Verdana" w:cs="Arial"/>
          <w:b/>
          <w:sz w:val="18"/>
          <w:szCs w:val="18"/>
          <w:lang w:val="es-BO"/>
        </w:rPr>
      </w:pPr>
    </w:p>
    <w:p w14:paraId="16189A93" w14:textId="77777777" w:rsidR="00E97AF3" w:rsidRPr="003C0DD8" w:rsidRDefault="00E97AF3" w:rsidP="003F214D">
      <w:pPr>
        <w:jc w:val="center"/>
        <w:rPr>
          <w:rFonts w:ascii="Verdana" w:hAnsi="Verdana" w:cs="Arial"/>
          <w:b/>
          <w:sz w:val="18"/>
          <w:szCs w:val="18"/>
          <w:lang w:val="es-BO"/>
        </w:rPr>
      </w:pPr>
    </w:p>
    <w:p w14:paraId="48EEA78F" w14:textId="77777777" w:rsidR="00E97AF3" w:rsidRPr="003C0DD8" w:rsidRDefault="00E97AF3" w:rsidP="003F214D">
      <w:pPr>
        <w:jc w:val="center"/>
        <w:rPr>
          <w:rFonts w:ascii="Verdana" w:hAnsi="Verdana" w:cs="Arial"/>
          <w:b/>
          <w:sz w:val="18"/>
          <w:szCs w:val="18"/>
          <w:lang w:val="es-BO"/>
        </w:rPr>
      </w:pPr>
    </w:p>
    <w:p w14:paraId="069EEE99" w14:textId="77777777" w:rsidR="00E97AF3" w:rsidRPr="003C0DD8" w:rsidRDefault="00E97AF3" w:rsidP="003F214D">
      <w:pPr>
        <w:jc w:val="center"/>
        <w:rPr>
          <w:rFonts w:ascii="Verdana" w:hAnsi="Verdana" w:cs="Arial"/>
          <w:b/>
          <w:sz w:val="18"/>
          <w:szCs w:val="18"/>
          <w:lang w:val="es-BO"/>
        </w:rPr>
      </w:pPr>
    </w:p>
    <w:p w14:paraId="1A34084D" w14:textId="77777777" w:rsidR="00E97AF3" w:rsidRPr="003C0DD8" w:rsidRDefault="00E97AF3" w:rsidP="003F214D">
      <w:pPr>
        <w:jc w:val="center"/>
        <w:rPr>
          <w:rFonts w:ascii="Verdana" w:hAnsi="Verdana" w:cs="Arial"/>
          <w:b/>
          <w:sz w:val="18"/>
          <w:szCs w:val="18"/>
          <w:lang w:val="es-BO"/>
        </w:rPr>
      </w:pPr>
    </w:p>
    <w:p w14:paraId="592F2599" w14:textId="77777777" w:rsidR="00E97AF3" w:rsidRPr="003C0DD8" w:rsidRDefault="00E97AF3" w:rsidP="003F214D">
      <w:pPr>
        <w:jc w:val="center"/>
        <w:rPr>
          <w:rFonts w:ascii="Verdana" w:hAnsi="Verdana" w:cs="Arial"/>
          <w:b/>
          <w:sz w:val="18"/>
          <w:szCs w:val="18"/>
          <w:lang w:val="es-BO"/>
        </w:rPr>
      </w:pPr>
    </w:p>
    <w:p w14:paraId="00C23E32" w14:textId="77777777" w:rsidR="00E97AF3" w:rsidRPr="003C0DD8" w:rsidRDefault="00E97AF3" w:rsidP="003F214D">
      <w:pPr>
        <w:jc w:val="center"/>
        <w:rPr>
          <w:rFonts w:ascii="Verdana" w:hAnsi="Verdana" w:cs="Arial"/>
          <w:b/>
          <w:sz w:val="18"/>
          <w:szCs w:val="18"/>
          <w:lang w:val="es-BO"/>
        </w:rPr>
      </w:pPr>
    </w:p>
    <w:p w14:paraId="36D8AEF3" w14:textId="77777777" w:rsidR="00E97AF3" w:rsidRPr="003C0DD8" w:rsidRDefault="00E97AF3" w:rsidP="003F214D">
      <w:pPr>
        <w:jc w:val="center"/>
        <w:rPr>
          <w:rFonts w:ascii="Verdana" w:hAnsi="Verdana" w:cs="Arial"/>
          <w:b/>
          <w:sz w:val="18"/>
          <w:szCs w:val="18"/>
          <w:lang w:val="es-BO"/>
        </w:rPr>
      </w:pPr>
    </w:p>
    <w:p w14:paraId="31BC6F41" w14:textId="77777777" w:rsidR="009C712A" w:rsidRPr="003C0DD8" w:rsidRDefault="009C712A" w:rsidP="003F214D">
      <w:pPr>
        <w:jc w:val="center"/>
        <w:rPr>
          <w:rFonts w:ascii="Verdana" w:hAnsi="Verdana" w:cs="Arial"/>
          <w:b/>
          <w:sz w:val="18"/>
          <w:szCs w:val="18"/>
          <w:lang w:val="es-BO"/>
        </w:rPr>
      </w:pPr>
    </w:p>
    <w:p w14:paraId="2504E0CA" w14:textId="77777777" w:rsidR="00FA4F41" w:rsidRPr="003C0DD8" w:rsidRDefault="00FA4F41" w:rsidP="003F214D">
      <w:pPr>
        <w:jc w:val="center"/>
        <w:rPr>
          <w:rFonts w:ascii="Verdana" w:hAnsi="Verdana" w:cs="Arial"/>
          <w:b/>
          <w:sz w:val="18"/>
          <w:szCs w:val="18"/>
          <w:lang w:val="es-BO"/>
        </w:rPr>
      </w:pPr>
    </w:p>
    <w:p w14:paraId="4730667F" w14:textId="77777777" w:rsidR="0046797B" w:rsidRPr="003C0DD8" w:rsidRDefault="0046797B">
      <w:pPr>
        <w:rPr>
          <w:rFonts w:ascii="Verdana" w:hAnsi="Verdana" w:cs="Arial"/>
          <w:b/>
          <w:sz w:val="18"/>
          <w:szCs w:val="18"/>
          <w:lang w:val="es-BO"/>
        </w:rPr>
      </w:pPr>
      <w:r w:rsidRPr="003C0DD8">
        <w:rPr>
          <w:rFonts w:ascii="Verdana" w:hAnsi="Verdana" w:cs="Arial"/>
          <w:b/>
          <w:sz w:val="18"/>
          <w:szCs w:val="18"/>
          <w:lang w:val="es-BO"/>
        </w:rPr>
        <w:br w:type="page"/>
      </w:r>
    </w:p>
    <w:p w14:paraId="26D8EA0F" w14:textId="77777777" w:rsidR="003F214D" w:rsidRPr="003C0DD8" w:rsidRDefault="003F214D" w:rsidP="00E97AF3">
      <w:pPr>
        <w:jc w:val="center"/>
        <w:rPr>
          <w:rFonts w:ascii="Verdana" w:hAnsi="Verdana" w:cs="Arial"/>
          <w:b/>
          <w:sz w:val="18"/>
          <w:szCs w:val="18"/>
          <w:lang w:val="es-BO"/>
        </w:rPr>
      </w:pPr>
      <w:r w:rsidRPr="003C0DD8">
        <w:rPr>
          <w:rFonts w:ascii="Verdana" w:hAnsi="Verdana" w:cs="Arial"/>
          <w:b/>
          <w:sz w:val="18"/>
          <w:szCs w:val="18"/>
          <w:lang w:val="es-BO"/>
        </w:rPr>
        <w:lastRenderedPageBreak/>
        <w:t>FORMULARIO A-</w:t>
      </w:r>
      <w:r w:rsidR="008B1570" w:rsidRPr="003C0DD8">
        <w:rPr>
          <w:rFonts w:ascii="Verdana" w:hAnsi="Verdana" w:cs="Arial"/>
          <w:b/>
          <w:sz w:val="18"/>
          <w:szCs w:val="18"/>
          <w:lang w:val="es-BO"/>
        </w:rPr>
        <w:t>2</w:t>
      </w:r>
      <w:r w:rsidR="00F44351" w:rsidRPr="003C0DD8">
        <w:rPr>
          <w:rFonts w:ascii="Verdana" w:hAnsi="Verdana" w:cs="Arial"/>
          <w:b/>
          <w:sz w:val="18"/>
          <w:szCs w:val="18"/>
          <w:lang w:val="es-BO"/>
        </w:rPr>
        <w:t>a</w:t>
      </w:r>
    </w:p>
    <w:p w14:paraId="6A9805B5" w14:textId="77777777" w:rsidR="003F214D" w:rsidRPr="003C0DD8" w:rsidRDefault="003F214D" w:rsidP="003F214D">
      <w:pPr>
        <w:jc w:val="center"/>
        <w:rPr>
          <w:rFonts w:ascii="Verdana" w:hAnsi="Verdana" w:cs="Arial"/>
          <w:b/>
          <w:sz w:val="18"/>
          <w:szCs w:val="18"/>
          <w:lang w:val="es-BO"/>
        </w:rPr>
      </w:pPr>
      <w:r w:rsidRPr="003C0DD8">
        <w:rPr>
          <w:rFonts w:ascii="Verdana" w:hAnsi="Verdana" w:cs="Arial"/>
          <w:b/>
          <w:sz w:val="18"/>
          <w:szCs w:val="18"/>
          <w:lang w:val="es-BO"/>
        </w:rPr>
        <w:t>IDENTIFICACIÓN DEL PROPONENTE</w:t>
      </w:r>
    </w:p>
    <w:p w14:paraId="651FDCCC" w14:textId="77777777" w:rsidR="003F214D" w:rsidRPr="003C0DD8" w:rsidRDefault="003F214D" w:rsidP="003F214D">
      <w:pPr>
        <w:jc w:val="center"/>
        <w:rPr>
          <w:rFonts w:ascii="Verdana" w:hAnsi="Verdana" w:cs="Arial"/>
          <w:b/>
          <w:sz w:val="18"/>
          <w:szCs w:val="18"/>
          <w:lang w:val="es-BO"/>
        </w:rPr>
      </w:pPr>
      <w:r w:rsidRPr="003C0DD8">
        <w:rPr>
          <w:rFonts w:ascii="Verdana" w:hAnsi="Verdana" w:cs="Arial"/>
          <w:b/>
          <w:sz w:val="18"/>
          <w:szCs w:val="18"/>
          <w:lang w:val="es-BO"/>
        </w:rPr>
        <w:t xml:space="preserve">(Para </w:t>
      </w:r>
      <w:r w:rsidR="008B1570" w:rsidRPr="003C0DD8">
        <w:rPr>
          <w:rFonts w:ascii="Verdana" w:hAnsi="Verdana" w:cs="Arial"/>
          <w:b/>
          <w:sz w:val="18"/>
          <w:szCs w:val="18"/>
          <w:lang w:val="es-BO"/>
        </w:rPr>
        <w:t>Entidades Aseguradoras</w:t>
      </w:r>
      <w:r w:rsidRPr="003C0DD8">
        <w:rPr>
          <w:rFonts w:ascii="Verdana" w:hAnsi="Verdana" w:cs="Arial"/>
          <w:b/>
          <w:sz w:val="18"/>
          <w:szCs w:val="18"/>
          <w:lang w:val="es-BO"/>
        </w:rPr>
        <w:t>)</w:t>
      </w:r>
    </w:p>
    <w:p w14:paraId="12667B78" w14:textId="77777777" w:rsidR="003F214D" w:rsidRPr="003C0DD8" w:rsidRDefault="003F214D" w:rsidP="003F214D">
      <w:pPr>
        <w:jc w:val="center"/>
        <w:rPr>
          <w:rFonts w:ascii="Verdana" w:hAnsi="Verdana" w:cs="Arial"/>
          <w:b/>
          <w:sz w:val="18"/>
          <w:szCs w:val="18"/>
          <w:lang w:val="es-BO"/>
        </w:rPr>
      </w:pPr>
    </w:p>
    <w:p w14:paraId="009B59A7" w14:textId="77777777" w:rsidR="00CE430A" w:rsidRPr="003C0DD8" w:rsidRDefault="00CE430A" w:rsidP="003F214D">
      <w:pPr>
        <w:rPr>
          <w:rFonts w:ascii="Arial" w:hAnsi="Arial" w:cs="Arial"/>
          <w:b/>
          <w:sz w:val="6"/>
          <w:szCs w:val="18"/>
          <w:lang w:val="es-BO"/>
        </w:rPr>
      </w:pPr>
    </w:p>
    <w:p w14:paraId="62CB11D7" w14:textId="77777777" w:rsidR="00CE25CD" w:rsidRPr="003C0DD8" w:rsidRDefault="00CE25CD" w:rsidP="003F214D">
      <w:pPr>
        <w:rPr>
          <w:rFonts w:ascii="Arial" w:hAnsi="Arial" w:cs="Arial"/>
          <w:b/>
          <w:sz w:val="4"/>
          <w:szCs w:val="18"/>
          <w:lang w:val="es-BO"/>
        </w:rPr>
      </w:pPr>
    </w:p>
    <w:tbl>
      <w:tblPr>
        <w:tblW w:w="9588" w:type="dxa"/>
        <w:jc w:val="center"/>
        <w:tblCellMar>
          <w:left w:w="70" w:type="dxa"/>
          <w:right w:w="70" w:type="dxa"/>
        </w:tblCellMar>
        <w:tblLook w:val="04A0" w:firstRow="1" w:lastRow="0" w:firstColumn="1" w:lastColumn="0" w:noHBand="0" w:noVBand="1"/>
      </w:tblPr>
      <w:tblGrid>
        <w:gridCol w:w="3740"/>
        <w:gridCol w:w="257"/>
        <w:gridCol w:w="379"/>
        <w:gridCol w:w="377"/>
        <w:gridCol w:w="187"/>
        <w:gridCol w:w="163"/>
        <w:gridCol w:w="165"/>
        <w:gridCol w:w="183"/>
        <w:gridCol w:w="367"/>
        <w:gridCol w:w="367"/>
        <w:gridCol w:w="367"/>
        <w:gridCol w:w="183"/>
        <w:gridCol w:w="183"/>
        <w:gridCol w:w="368"/>
        <w:gridCol w:w="367"/>
        <w:gridCol w:w="218"/>
        <w:gridCol w:w="260"/>
        <w:gridCol w:w="367"/>
        <w:gridCol w:w="165"/>
        <w:gridCol w:w="368"/>
        <w:gridCol w:w="367"/>
        <w:gridCol w:w="190"/>
      </w:tblGrid>
      <w:tr w:rsidR="004577ED" w:rsidRPr="003C0DD8" w14:paraId="58F3B174" w14:textId="77777777" w:rsidTr="0001569A">
        <w:trPr>
          <w:trHeight w:val="397"/>
          <w:jc w:val="center"/>
        </w:trPr>
        <w:tc>
          <w:tcPr>
            <w:tcW w:w="9588" w:type="dxa"/>
            <w:gridSpan w:val="22"/>
            <w:tcBorders>
              <w:top w:val="single" w:sz="8" w:space="0" w:color="auto"/>
              <w:left w:val="single" w:sz="8" w:space="0" w:color="auto"/>
              <w:bottom w:val="single" w:sz="8" w:space="0" w:color="auto"/>
              <w:right w:val="single" w:sz="8" w:space="0" w:color="000000"/>
            </w:tcBorders>
            <w:shd w:val="clear" w:color="000000" w:fill="0F253F"/>
            <w:vAlign w:val="center"/>
            <w:hideMark/>
          </w:tcPr>
          <w:p w14:paraId="23784B76" w14:textId="77777777" w:rsidR="004577ED" w:rsidRPr="003C0DD8" w:rsidRDefault="004577ED" w:rsidP="00DA03F5">
            <w:pPr>
              <w:pStyle w:val="Prrafodelista"/>
              <w:numPr>
                <w:ilvl w:val="0"/>
                <w:numId w:val="29"/>
              </w:numPr>
              <w:ind w:left="346" w:hanging="284"/>
              <w:rPr>
                <w:rFonts w:ascii="Arial" w:hAnsi="Arial" w:cs="Arial"/>
                <w:b/>
                <w:bCs/>
                <w:color w:val="FFFFFF"/>
                <w:sz w:val="16"/>
                <w:szCs w:val="16"/>
                <w:lang w:val="es-BO" w:eastAsia="es-ES"/>
              </w:rPr>
            </w:pPr>
            <w:r w:rsidRPr="003C0DD8">
              <w:rPr>
                <w:rFonts w:ascii="Arial" w:hAnsi="Arial" w:cs="Arial"/>
                <w:b/>
                <w:bCs/>
                <w:sz w:val="18"/>
                <w:szCs w:val="16"/>
                <w:lang w:val="es-BO"/>
              </w:rPr>
              <w:t>DATOS GENERALES DEL PROPONENTE</w:t>
            </w:r>
            <w:r w:rsidRPr="003C0DD8">
              <w:rPr>
                <w:rFonts w:ascii="Arial" w:hAnsi="Arial" w:cs="Arial"/>
                <w:b/>
                <w:bCs/>
                <w:color w:val="FFFFFF"/>
                <w:sz w:val="16"/>
                <w:szCs w:val="16"/>
                <w:lang w:val="es-BO" w:eastAsia="es-ES"/>
              </w:rPr>
              <w:t xml:space="preserve"> </w:t>
            </w:r>
          </w:p>
        </w:tc>
      </w:tr>
      <w:tr w:rsidR="004577ED" w:rsidRPr="003C0DD8" w14:paraId="0A61E2CD" w14:textId="77777777" w:rsidTr="001A1720">
        <w:trPr>
          <w:trHeight w:val="50"/>
          <w:jc w:val="center"/>
        </w:trPr>
        <w:tc>
          <w:tcPr>
            <w:tcW w:w="3740" w:type="dxa"/>
            <w:tcBorders>
              <w:top w:val="nil"/>
              <w:left w:val="single" w:sz="8" w:space="0" w:color="auto"/>
              <w:bottom w:val="nil"/>
              <w:right w:val="nil"/>
            </w:tcBorders>
            <w:shd w:val="clear" w:color="auto" w:fill="auto"/>
            <w:noWrap/>
            <w:vAlign w:val="center"/>
            <w:hideMark/>
          </w:tcPr>
          <w:p w14:paraId="17EB82D7" w14:textId="77777777" w:rsidR="004577ED" w:rsidRPr="003C0DD8" w:rsidRDefault="004577ED" w:rsidP="004577ED">
            <w:pPr>
              <w:rPr>
                <w:rFonts w:ascii="Calibri" w:hAnsi="Calibri" w:cs="Calibri"/>
                <w:color w:val="000000"/>
                <w:sz w:val="2"/>
                <w:szCs w:val="2"/>
                <w:lang w:val="es-BO" w:eastAsia="es-ES"/>
              </w:rPr>
            </w:pPr>
            <w:r w:rsidRPr="003C0DD8">
              <w:rPr>
                <w:rFonts w:ascii="Calibri" w:hAnsi="Calibri" w:cs="Calibri"/>
                <w:color w:val="000000"/>
                <w:sz w:val="2"/>
                <w:szCs w:val="2"/>
                <w:lang w:val="es-BO" w:eastAsia="es-ES"/>
              </w:rPr>
              <w:t> </w:t>
            </w:r>
          </w:p>
        </w:tc>
        <w:tc>
          <w:tcPr>
            <w:tcW w:w="257" w:type="dxa"/>
            <w:tcBorders>
              <w:top w:val="nil"/>
              <w:left w:val="nil"/>
              <w:bottom w:val="nil"/>
              <w:right w:val="nil"/>
            </w:tcBorders>
            <w:shd w:val="clear" w:color="auto" w:fill="auto"/>
            <w:noWrap/>
            <w:vAlign w:val="center"/>
            <w:hideMark/>
          </w:tcPr>
          <w:p w14:paraId="41072176" w14:textId="77777777" w:rsidR="004577ED" w:rsidRPr="003C0DD8" w:rsidRDefault="004577ED" w:rsidP="004577ED">
            <w:pPr>
              <w:rPr>
                <w:rFonts w:ascii="Calibri" w:hAnsi="Calibri" w:cs="Calibri"/>
                <w:color w:val="000000"/>
                <w:sz w:val="2"/>
                <w:szCs w:val="2"/>
                <w:lang w:val="es-BO" w:eastAsia="es-ES"/>
              </w:rPr>
            </w:pPr>
          </w:p>
        </w:tc>
        <w:tc>
          <w:tcPr>
            <w:tcW w:w="379" w:type="dxa"/>
            <w:tcBorders>
              <w:top w:val="nil"/>
              <w:left w:val="nil"/>
              <w:bottom w:val="nil"/>
              <w:right w:val="nil"/>
            </w:tcBorders>
            <w:shd w:val="clear" w:color="auto" w:fill="auto"/>
            <w:noWrap/>
            <w:vAlign w:val="center"/>
            <w:hideMark/>
          </w:tcPr>
          <w:p w14:paraId="499B7DEA" w14:textId="77777777" w:rsidR="004577ED" w:rsidRPr="003C0DD8" w:rsidRDefault="004577ED" w:rsidP="004577ED">
            <w:pPr>
              <w:rPr>
                <w:rFonts w:ascii="Calibri" w:hAnsi="Calibri" w:cs="Calibri"/>
                <w:color w:val="000000"/>
                <w:sz w:val="2"/>
                <w:szCs w:val="2"/>
                <w:lang w:val="es-BO" w:eastAsia="es-ES"/>
              </w:rPr>
            </w:pPr>
          </w:p>
        </w:tc>
        <w:tc>
          <w:tcPr>
            <w:tcW w:w="377" w:type="dxa"/>
            <w:tcBorders>
              <w:top w:val="nil"/>
              <w:left w:val="nil"/>
              <w:bottom w:val="nil"/>
              <w:right w:val="nil"/>
            </w:tcBorders>
            <w:shd w:val="clear" w:color="auto" w:fill="auto"/>
            <w:noWrap/>
            <w:vAlign w:val="center"/>
            <w:hideMark/>
          </w:tcPr>
          <w:p w14:paraId="6D3A4FE0" w14:textId="77777777" w:rsidR="004577ED" w:rsidRPr="003C0DD8" w:rsidRDefault="004577ED" w:rsidP="004577ED">
            <w:pPr>
              <w:rPr>
                <w:rFonts w:ascii="Calibri" w:hAnsi="Calibri" w:cs="Calibri"/>
                <w:color w:val="000000"/>
                <w:sz w:val="2"/>
                <w:szCs w:val="2"/>
                <w:lang w:val="es-BO" w:eastAsia="es-ES"/>
              </w:rPr>
            </w:pPr>
          </w:p>
        </w:tc>
        <w:tc>
          <w:tcPr>
            <w:tcW w:w="187" w:type="dxa"/>
            <w:tcBorders>
              <w:top w:val="nil"/>
              <w:left w:val="nil"/>
              <w:bottom w:val="nil"/>
              <w:right w:val="nil"/>
            </w:tcBorders>
            <w:shd w:val="clear" w:color="auto" w:fill="auto"/>
            <w:vAlign w:val="center"/>
            <w:hideMark/>
          </w:tcPr>
          <w:p w14:paraId="7117245B" w14:textId="77777777" w:rsidR="004577ED" w:rsidRPr="003C0DD8" w:rsidRDefault="004577ED" w:rsidP="004577ED">
            <w:pPr>
              <w:rPr>
                <w:rFonts w:ascii="Calibri" w:hAnsi="Calibri" w:cs="Calibri"/>
                <w:color w:val="000000"/>
                <w:sz w:val="2"/>
                <w:szCs w:val="2"/>
                <w:lang w:val="es-BO" w:eastAsia="es-ES"/>
              </w:rPr>
            </w:pPr>
          </w:p>
        </w:tc>
        <w:tc>
          <w:tcPr>
            <w:tcW w:w="163" w:type="dxa"/>
            <w:tcBorders>
              <w:top w:val="nil"/>
              <w:left w:val="nil"/>
              <w:bottom w:val="nil"/>
              <w:right w:val="nil"/>
            </w:tcBorders>
            <w:shd w:val="clear" w:color="auto" w:fill="auto"/>
            <w:vAlign w:val="center"/>
            <w:hideMark/>
          </w:tcPr>
          <w:p w14:paraId="1FDAAB20" w14:textId="77777777" w:rsidR="004577ED" w:rsidRPr="003C0DD8" w:rsidRDefault="004577ED" w:rsidP="004577ED">
            <w:pPr>
              <w:rPr>
                <w:rFonts w:ascii="Calibri" w:hAnsi="Calibri" w:cs="Calibri"/>
                <w:color w:val="000000"/>
                <w:sz w:val="2"/>
                <w:szCs w:val="2"/>
                <w:lang w:val="es-BO" w:eastAsia="es-ES"/>
              </w:rPr>
            </w:pPr>
          </w:p>
        </w:tc>
        <w:tc>
          <w:tcPr>
            <w:tcW w:w="165" w:type="dxa"/>
            <w:tcBorders>
              <w:top w:val="nil"/>
              <w:left w:val="nil"/>
              <w:bottom w:val="nil"/>
              <w:right w:val="nil"/>
            </w:tcBorders>
            <w:shd w:val="clear" w:color="auto" w:fill="auto"/>
            <w:vAlign w:val="center"/>
            <w:hideMark/>
          </w:tcPr>
          <w:p w14:paraId="22E3AC0A" w14:textId="77777777" w:rsidR="004577ED" w:rsidRPr="003C0DD8" w:rsidRDefault="004577ED" w:rsidP="004577ED">
            <w:pPr>
              <w:rPr>
                <w:rFonts w:ascii="Calibri" w:hAnsi="Calibri" w:cs="Calibri"/>
                <w:color w:val="000000"/>
                <w:sz w:val="2"/>
                <w:szCs w:val="2"/>
                <w:lang w:val="es-BO" w:eastAsia="es-ES"/>
              </w:rPr>
            </w:pPr>
          </w:p>
        </w:tc>
        <w:tc>
          <w:tcPr>
            <w:tcW w:w="183" w:type="dxa"/>
            <w:tcBorders>
              <w:top w:val="nil"/>
              <w:left w:val="nil"/>
              <w:bottom w:val="nil"/>
              <w:right w:val="nil"/>
            </w:tcBorders>
            <w:shd w:val="clear" w:color="auto" w:fill="auto"/>
            <w:vAlign w:val="center"/>
            <w:hideMark/>
          </w:tcPr>
          <w:p w14:paraId="134BC511" w14:textId="77777777" w:rsidR="004577ED" w:rsidRPr="003C0DD8" w:rsidRDefault="004577ED" w:rsidP="004577ED">
            <w:pPr>
              <w:rPr>
                <w:rFonts w:ascii="Calibri" w:hAnsi="Calibri" w:cs="Calibri"/>
                <w:color w:val="000000"/>
                <w:sz w:val="2"/>
                <w:szCs w:val="2"/>
                <w:lang w:val="es-BO" w:eastAsia="es-ES"/>
              </w:rPr>
            </w:pPr>
          </w:p>
        </w:tc>
        <w:tc>
          <w:tcPr>
            <w:tcW w:w="367" w:type="dxa"/>
            <w:tcBorders>
              <w:top w:val="nil"/>
              <w:left w:val="nil"/>
              <w:bottom w:val="nil"/>
              <w:right w:val="nil"/>
            </w:tcBorders>
            <w:shd w:val="clear" w:color="auto" w:fill="auto"/>
            <w:vAlign w:val="center"/>
            <w:hideMark/>
          </w:tcPr>
          <w:p w14:paraId="5CD3D0F3" w14:textId="77777777" w:rsidR="004577ED" w:rsidRPr="003C0DD8" w:rsidRDefault="004577ED" w:rsidP="004577ED">
            <w:pPr>
              <w:rPr>
                <w:rFonts w:ascii="Calibri" w:hAnsi="Calibri" w:cs="Calibri"/>
                <w:color w:val="000000"/>
                <w:sz w:val="2"/>
                <w:szCs w:val="2"/>
                <w:lang w:val="es-BO" w:eastAsia="es-ES"/>
              </w:rPr>
            </w:pPr>
          </w:p>
        </w:tc>
        <w:tc>
          <w:tcPr>
            <w:tcW w:w="367" w:type="dxa"/>
            <w:tcBorders>
              <w:top w:val="nil"/>
              <w:left w:val="nil"/>
              <w:bottom w:val="nil"/>
              <w:right w:val="nil"/>
            </w:tcBorders>
            <w:shd w:val="clear" w:color="auto" w:fill="auto"/>
            <w:vAlign w:val="center"/>
            <w:hideMark/>
          </w:tcPr>
          <w:p w14:paraId="4503E7D3" w14:textId="77777777" w:rsidR="004577ED" w:rsidRPr="003C0DD8" w:rsidRDefault="004577ED" w:rsidP="004577ED">
            <w:pPr>
              <w:rPr>
                <w:rFonts w:ascii="Calibri" w:hAnsi="Calibri" w:cs="Calibri"/>
                <w:color w:val="000000"/>
                <w:sz w:val="2"/>
                <w:szCs w:val="2"/>
                <w:lang w:val="es-BO" w:eastAsia="es-ES"/>
              </w:rPr>
            </w:pPr>
          </w:p>
        </w:tc>
        <w:tc>
          <w:tcPr>
            <w:tcW w:w="367" w:type="dxa"/>
            <w:tcBorders>
              <w:top w:val="nil"/>
              <w:left w:val="nil"/>
              <w:bottom w:val="nil"/>
              <w:right w:val="nil"/>
            </w:tcBorders>
            <w:shd w:val="clear" w:color="auto" w:fill="auto"/>
            <w:vAlign w:val="center"/>
            <w:hideMark/>
          </w:tcPr>
          <w:p w14:paraId="41E1528F" w14:textId="77777777" w:rsidR="004577ED" w:rsidRPr="003C0DD8" w:rsidRDefault="004577ED" w:rsidP="004577ED">
            <w:pPr>
              <w:rPr>
                <w:rFonts w:ascii="Calibri" w:hAnsi="Calibri" w:cs="Calibri"/>
                <w:color w:val="000000"/>
                <w:sz w:val="2"/>
                <w:szCs w:val="2"/>
                <w:lang w:val="es-BO" w:eastAsia="es-ES"/>
              </w:rPr>
            </w:pPr>
          </w:p>
        </w:tc>
        <w:tc>
          <w:tcPr>
            <w:tcW w:w="183" w:type="dxa"/>
            <w:tcBorders>
              <w:top w:val="nil"/>
              <w:left w:val="nil"/>
              <w:bottom w:val="nil"/>
              <w:right w:val="nil"/>
            </w:tcBorders>
            <w:shd w:val="clear" w:color="auto" w:fill="auto"/>
            <w:vAlign w:val="center"/>
            <w:hideMark/>
          </w:tcPr>
          <w:p w14:paraId="7C2907AB" w14:textId="77777777" w:rsidR="004577ED" w:rsidRPr="003C0DD8" w:rsidRDefault="004577ED" w:rsidP="004577ED">
            <w:pPr>
              <w:rPr>
                <w:rFonts w:ascii="Calibri" w:hAnsi="Calibri" w:cs="Calibri"/>
                <w:color w:val="000000"/>
                <w:sz w:val="2"/>
                <w:szCs w:val="2"/>
                <w:lang w:val="es-BO" w:eastAsia="es-ES"/>
              </w:rPr>
            </w:pPr>
          </w:p>
        </w:tc>
        <w:tc>
          <w:tcPr>
            <w:tcW w:w="183" w:type="dxa"/>
            <w:tcBorders>
              <w:top w:val="nil"/>
              <w:left w:val="nil"/>
              <w:bottom w:val="nil"/>
              <w:right w:val="nil"/>
            </w:tcBorders>
            <w:shd w:val="clear" w:color="auto" w:fill="auto"/>
            <w:vAlign w:val="center"/>
            <w:hideMark/>
          </w:tcPr>
          <w:p w14:paraId="4D183583" w14:textId="77777777" w:rsidR="004577ED" w:rsidRPr="003C0DD8" w:rsidRDefault="004577ED" w:rsidP="004577ED">
            <w:pPr>
              <w:rPr>
                <w:rFonts w:ascii="Calibri" w:hAnsi="Calibri" w:cs="Calibri"/>
                <w:color w:val="000000"/>
                <w:sz w:val="2"/>
                <w:szCs w:val="2"/>
                <w:lang w:val="es-BO" w:eastAsia="es-ES"/>
              </w:rPr>
            </w:pPr>
          </w:p>
        </w:tc>
        <w:tc>
          <w:tcPr>
            <w:tcW w:w="368" w:type="dxa"/>
            <w:tcBorders>
              <w:top w:val="nil"/>
              <w:left w:val="nil"/>
              <w:bottom w:val="nil"/>
              <w:right w:val="nil"/>
            </w:tcBorders>
            <w:shd w:val="clear" w:color="auto" w:fill="auto"/>
            <w:vAlign w:val="center"/>
            <w:hideMark/>
          </w:tcPr>
          <w:p w14:paraId="34C9CF50" w14:textId="77777777" w:rsidR="004577ED" w:rsidRPr="003C0DD8" w:rsidRDefault="004577ED" w:rsidP="004577ED">
            <w:pPr>
              <w:rPr>
                <w:rFonts w:ascii="Calibri" w:hAnsi="Calibri" w:cs="Calibri"/>
                <w:color w:val="000000"/>
                <w:sz w:val="2"/>
                <w:szCs w:val="2"/>
                <w:lang w:val="es-BO" w:eastAsia="es-ES"/>
              </w:rPr>
            </w:pPr>
          </w:p>
        </w:tc>
        <w:tc>
          <w:tcPr>
            <w:tcW w:w="367" w:type="dxa"/>
            <w:tcBorders>
              <w:top w:val="nil"/>
              <w:left w:val="nil"/>
              <w:bottom w:val="nil"/>
              <w:right w:val="nil"/>
            </w:tcBorders>
            <w:shd w:val="clear" w:color="auto" w:fill="auto"/>
            <w:vAlign w:val="center"/>
            <w:hideMark/>
          </w:tcPr>
          <w:p w14:paraId="3D22F90B" w14:textId="77777777" w:rsidR="004577ED" w:rsidRPr="003C0DD8" w:rsidRDefault="004577ED" w:rsidP="004577ED">
            <w:pPr>
              <w:rPr>
                <w:rFonts w:ascii="Calibri" w:hAnsi="Calibri" w:cs="Calibri"/>
                <w:color w:val="000000"/>
                <w:sz w:val="2"/>
                <w:szCs w:val="2"/>
                <w:lang w:val="es-BO" w:eastAsia="es-ES"/>
              </w:rPr>
            </w:pPr>
          </w:p>
        </w:tc>
        <w:tc>
          <w:tcPr>
            <w:tcW w:w="218" w:type="dxa"/>
            <w:tcBorders>
              <w:top w:val="nil"/>
              <w:left w:val="nil"/>
              <w:bottom w:val="nil"/>
              <w:right w:val="nil"/>
            </w:tcBorders>
            <w:shd w:val="clear" w:color="auto" w:fill="auto"/>
            <w:vAlign w:val="center"/>
            <w:hideMark/>
          </w:tcPr>
          <w:p w14:paraId="01B8F1B1" w14:textId="77777777" w:rsidR="004577ED" w:rsidRPr="003C0DD8" w:rsidRDefault="004577ED" w:rsidP="004577ED">
            <w:pPr>
              <w:rPr>
                <w:rFonts w:ascii="Calibri" w:hAnsi="Calibri" w:cs="Calibri"/>
                <w:color w:val="000000"/>
                <w:sz w:val="2"/>
                <w:szCs w:val="2"/>
                <w:lang w:val="es-BO" w:eastAsia="es-ES"/>
              </w:rPr>
            </w:pPr>
          </w:p>
        </w:tc>
        <w:tc>
          <w:tcPr>
            <w:tcW w:w="627" w:type="dxa"/>
            <w:gridSpan w:val="2"/>
            <w:tcBorders>
              <w:top w:val="single" w:sz="8" w:space="0" w:color="auto"/>
              <w:left w:val="nil"/>
              <w:bottom w:val="single" w:sz="8" w:space="0" w:color="auto"/>
              <w:right w:val="nil"/>
            </w:tcBorders>
            <w:shd w:val="clear" w:color="auto" w:fill="auto"/>
            <w:vAlign w:val="center"/>
            <w:hideMark/>
          </w:tcPr>
          <w:p w14:paraId="2F1CCCD9" w14:textId="77777777" w:rsidR="004577ED" w:rsidRPr="003C0DD8" w:rsidRDefault="004577ED" w:rsidP="004577ED">
            <w:pPr>
              <w:rPr>
                <w:rFonts w:ascii="Calibri" w:hAnsi="Calibri" w:cs="Calibri"/>
                <w:color w:val="000000"/>
                <w:sz w:val="2"/>
                <w:szCs w:val="2"/>
                <w:lang w:val="es-BO" w:eastAsia="es-ES"/>
              </w:rPr>
            </w:pPr>
            <w:r w:rsidRPr="003C0DD8">
              <w:rPr>
                <w:rFonts w:ascii="Calibri" w:hAnsi="Calibri" w:cs="Calibri"/>
                <w:color w:val="000000"/>
                <w:sz w:val="2"/>
                <w:szCs w:val="2"/>
                <w:lang w:val="es-BO" w:eastAsia="es-ES"/>
              </w:rPr>
              <w:t> </w:t>
            </w:r>
          </w:p>
        </w:tc>
        <w:tc>
          <w:tcPr>
            <w:tcW w:w="165" w:type="dxa"/>
            <w:tcBorders>
              <w:top w:val="nil"/>
              <w:left w:val="nil"/>
              <w:bottom w:val="nil"/>
              <w:right w:val="nil"/>
            </w:tcBorders>
            <w:shd w:val="clear" w:color="auto" w:fill="auto"/>
            <w:vAlign w:val="center"/>
            <w:hideMark/>
          </w:tcPr>
          <w:p w14:paraId="7EEB677D" w14:textId="77777777" w:rsidR="004577ED" w:rsidRPr="003C0DD8" w:rsidRDefault="004577ED" w:rsidP="004577ED">
            <w:pPr>
              <w:rPr>
                <w:rFonts w:ascii="Calibri" w:hAnsi="Calibri" w:cs="Calibri"/>
                <w:color w:val="000000"/>
                <w:sz w:val="2"/>
                <w:szCs w:val="2"/>
                <w:lang w:val="es-BO" w:eastAsia="es-ES"/>
              </w:rPr>
            </w:pPr>
          </w:p>
        </w:tc>
        <w:tc>
          <w:tcPr>
            <w:tcW w:w="368" w:type="dxa"/>
            <w:tcBorders>
              <w:top w:val="nil"/>
              <w:left w:val="nil"/>
              <w:bottom w:val="nil"/>
              <w:right w:val="nil"/>
            </w:tcBorders>
            <w:shd w:val="clear" w:color="auto" w:fill="auto"/>
            <w:vAlign w:val="center"/>
            <w:hideMark/>
          </w:tcPr>
          <w:p w14:paraId="27EE2245" w14:textId="77777777" w:rsidR="004577ED" w:rsidRPr="003C0DD8" w:rsidRDefault="004577ED" w:rsidP="004577ED">
            <w:pPr>
              <w:rPr>
                <w:rFonts w:ascii="Calibri" w:hAnsi="Calibri" w:cs="Calibri"/>
                <w:color w:val="000000"/>
                <w:sz w:val="2"/>
                <w:szCs w:val="2"/>
                <w:lang w:val="es-BO" w:eastAsia="es-ES"/>
              </w:rPr>
            </w:pPr>
          </w:p>
        </w:tc>
        <w:tc>
          <w:tcPr>
            <w:tcW w:w="367" w:type="dxa"/>
            <w:tcBorders>
              <w:top w:val="nil"/>
              <w:left w:val="nil"/>
              <w:bottom w:val="nil"/>
              <w:right w:val="nil"/>
            </w:tcBorders>
            <w:shd w:val="clear" w:color="auto" w:fill="auto"/>
            <w:vAlign w:val="center"/>
            <w:hideMark/>
          </w:tcPr>
          <w:p w14:paraId="75A56E48" w14:textId="77777777" w:rsidR="004577ED" w:rsidRPr="003C0DD8" w:rsidRDefault="004577ED" w:rsidP="004577ED">
            <w:pPr>
              <w:rPr>
                <w:rFonts w:ascii="Calibri" w:hAnsi="Calibri" w:cs="Calibri"/>
                <w:color w:val="000000"/>
                <w:sz w:val="2"/>
                <w:szCs w:val="2"/>
                <w:lang w:val="es-BO" w:eastAsia="es-ES"/>
              </w:rPr>
            </w:pPr>
          </w:p>
        </w:tc>
        <w:tc>
          <w:tcPr>
            <w:tcW w:w="190" w:type="dxa"/>
            <w:tcBorders>
              <w:top w:val="nil"/>
              <w:left w:val="nil"/>
              <w:bottom w:val="nil"/>
              <w:right w:val="single" w:sz="8" w:space="0" w:color="auto"/>
            </w:tcBorders>
            <w:shd w:val="clear" w:color="auto" w:fill="auto"/>
            <w:vAlign w:val="center"/>
            <w:hideMark/>
          </w:tcPr>
          <w:p w14:paraId="6684A95B" w14:textId="77777777" w:rsidR="004577ED" w:rsidRPr="003C0DD8" w:rsidRDefault="004577ED" w:rsidP="004577ED">
            <w:pPr>
              <w:rPr>
                <w:rFonts w:ascii="Calibri" w:hAnsi="Calibri" w:cs="Calibri"/>
                <w:color w:val="000000"/>
                <w:sz w:val="2"/>
                <w:szCs w:val="2"/>
                <w:lang w:val="es-BO" w:eastAsia="es-ES"/>
              </w:rPr>
            </w:pPr>
            <w:r w:rsidRPr="003C0DD8">
              <w:rPr>
                <w:rFonts w:ascii="Calibri" w:hAnsi="Calibri" w:cs="Calibri"/>
                <w:color w:val="000000"/>
                <w:sz w:val="2"/>
                <w:szCs w:val="2"/>
                <w:lang w:val="es-BO" w:eastAsia="es-ES"/>
              </w:rPr>
              <w:t> </w:t>
            </w:r>
          </w:p>
        </w:tc>
      </w:tr>
      <w:tr w:rsidR="004577ED" w:rsidRPr="003C0DD8" w14:paraId="30FE21D0" w14:textId="77777777" w:rsidTr="001A1720">
        <w:trPr>
          <w:trHeight w:val="246"/>
          <w:jc w:val="center"/>
        </w:trPr>
        <w:tc>
          <w:tcPr>
            <w:tcW w:w="3740" w:type="dxa"/>
            <w:tcBorders>
              <w:top w:val="nil"/>
              <w:left w:val="single" w:sz="8" w:space="0" w:color="auto"/>
              <w:bottom w:val="nil"/>
              <w:right w:val="nil"/>
            </w:tcBorders>
            <w:shd w:val="clear" w:color="auto" w:fill="auto"/>
            <w:vAlign w:val="center"/>
            <w:hideMark/>
          </w:tcPr>
          <w:p w14:paraId="684684AC" w14:textId="77777777" w:rsidR="004577ED" w:rsidRPr="003C0DD8" w:rsidRDefault="004577ED" w:rsidP="004577ED">
            <w:pPr>
              <w:jc w:val="right"/>
              <w:rPr>
                <w:rFonts w:ascii="Arial" w:hAnsi="Arial" w:cs="Arial"/>
                <w:b/>
                <w:bCs/>
                <w:color w:val="000000"/>
                <w:sz w:val="16"/>
                <w:szCs w:val="16"/>
                <w:lang w:val="es-BO" w:eastAsia="es-ES"/>
              </w:rPr>
            </w:pPr>
            <w:r w:rsidRPr="003C0DD8">
              <w:rPr>
                <w:rFonts w:ascii="Arial" w:hAnsi="Arial" w:cs="Arial"/>
                <w:b/>
                <w:bCs/>
                <w:color w:val="000000"/>
                <w:sz w:val="16"/>
                <w:szCs w:val="16"/>
                <w:lang w:val="es-BO" w:eastAsia="es-ES"/>
              </w:rPr>
              <w:t>Nombre del proponente o Razón Social</w:t>
            </w:r>
          </w:p>
        </w:tc>
        <w:tc>
          <w:tcPr>
            <w:tcW w:w="257" w:type="dxa"/>
            <w:tcBorders>
              <w:top w:val="nil"/>
              <w:left w:val="nil"/>
              <w:bottom w:val="nil"/>
              <w:right w:val="nil"/>
            </w:tcBorders>
            <w:shd w:val="clear" w:color="auto" w:fill="auto"/>
            <w:vAlign w:val="center"/>
            <w:hideMark/>
          </w:tcPr>
          <w:p w14:paraId="745CAF25" w14:textId="77777777" w:rsidR="004577ED" w:rsidRPr="003C0DD8" w:rsidRDefault="004577ED" w:rsidP="004577ED">
            <w:pPr>
              <w:jc w:val="center"/>
              <w:rPr>
                <w:rFonts w:ascii="Arial" w:hAnsi="Arial" w:cs="Arial"/>
                <w:b/>
                <w:bCs/>
                <w:color w:val="000000"/>
                <w:sz w:val="16"/>
                <w:szCs w:val="16"/>
                <w:lang w:val="es-BO" w:eastAsia="es-ES"/>
              </w:rPr>
            </w:pPr>
            <w:r w:rsidRPr="003C0DD8">
              <w:rPr>
                <w:rFonts w:ascii="Arial" w:hAnsi="Arial" w:cs="Arial"/>
                <w:b/>
                <w:bCs/>
                <w:color w:val="000000"/>
                <w:sz w:val="16"/>
                <w:szCs w:val="16"/>
                <w:lang w:val="es-BO" w:eastAsia="es-ES"/>
              </w:rPr>
              <w:t>:</w:t>
            </w:r>
          </w:p>
        </w:tc>
        <w:tc>
          <w:tcPr>
            <w:tcW w:w="5401" w:type="dxa"/>
            <w:gridSpan w:val="19"/>
            <w:tcBorders>
              <w:top w:val="single" w:sz="8" w:space="0" w:color="auto"/>
              <w:left w:val="single" w:sz="8" w:space="0" w:color="000000"/>
              <w:bottom w:val="single" w:sz="8" w:space="0" w:color="auto"/>
              <w:right w:val="single" w:sz="8" w:space="0" w:color="000000"/>
            </w:tcBorders>
            <w:shd w:val="clear" w:color="000000" w:fill="DBE5F1"/>
            <w:vAlign w:val="center"/>
            <w:hideMark/>
          </w:tcPr>
          <w:p w14:paraId="22B81787" w14:textId="77777777" w:rsidR="004577ED" w:rsidRPr="003C0DD8" w:rsidRDefault="004577ED" w:rsidP="004577ED">
            <w:pPr>
              <w:jc w:val="center"/>
              <w:rPr>
                <w:rFonts w:ascii="Arial" w:hAnsi="Arial" w:cs="Arial"/>
                <w:b/>
                <w:bCs/>
                <w:color w:val="000000"/>
                <w:sz w:val="16"/>
                <w:szCs w:val="16"/>
                <w:lang w:val="es-BO" w:eastAsia="es-ES"/>
              </w:rPr>
            </w:pPr>
            <w:r w:rsidRPr="003C0DD8">
              <w:rPr>
                <w:rFonts w:ascii="Arial" w:hAnsi="Arial" w:cs="Arial"/>
                <w:b/>
                <w:bCs/>
                <w:color w:val="000000"/>
                <w:sz w:val="16"/>
                <w:szCs w:val="16"/>
                <w:lang w:val="es-BO" w:eastAsia="es-ES"/>
              </w:rPr>
              <w:t> </w:t>
            </w:r>
          </w:p>
        </w:tc>
        <w:tc>
          <w:tcPr>
            <w:tcW w:w="190" w:type="dxa"/>
            <w:tcBorders>
              <w:top w:val="nil"/>
              <w:left w:val="nil"/>
              <w:bottom w:val="nil"/>
              <w:right w:val="single" w:sz="8" w:space="0" w:color="auto"/>
            </w:tcBorders>
            <w:shd w:val="clear" w:color="auto" w:fill="auto"/>
            <w:vAlign w:val="center"/>
            <w:hideMark/>
          </w:tcPr>
          <w:p w14:paraId="0B6B5DE7" w14:textId="77777777" w:rsidR="004577ED" w:rsidRPr="003C0DD8" w:rsidRDefault="004577ED" w:rsidP="004577ED">
            <w:pPr>
              <w:rPr>
                <w:rFonts w:ascii="Arial" w:hAnsi="Arial" w:cs="Arial"/>
                <w:color w:val="000000"/>
                <w:sz w:val="16"/>
                <w:szCs w:val="16"/>
                <w:lang w:val="es-BO" w:eastAsia="es-ES"/>
              </w:rPr>
            </w:pPr>
            <w:r w:rsidRPr="003C0DD8">
              <w:rPr>
                <w:rFonts w:ascii="Arial" w:hAnsi="Arial" w:cs="Arial"/>
                <w:color w:val="000000"/>
                <w:sz w:val="16"/>
                <w:szCs w:val="16"/>
                <w:lang w:val="es-BO" w:eastAsia="es-ES"/>
              </w:rPr>
              <w:t> </w:t>
            </w:r>
          </w:p>
        </w:tc>
      </w:tr>
      <w:tr w:rsidR="004577ED" w:rsidRPr="003C0DD8" w14:paraId="2FBD68F2" w14:textId="77777777" w:rsidTr="001A1720">
        <w:trPr>
          <w:trHeight w:val="258"/>
          <w:jc w:val="center"/>
        </w:trPr>
        <w:tc>
          <w:tcPr>
            <w:tcW w:w="3740" w:type="dxa"/>
            <w:tcBorders>
              <w:top w:val="nil"/>
              <w:left w:val="single" w:sz="8" w:space="0" w:color="auto"/>
              <w:bottom w:val="nil"/>
              <w:right w:val="nil"/>
            </w:tcBorders>
            <w:shd w:val="clear" w:color="auto" w:fill="auto"/>
            <w:vAlign w:val="center"/>
            <w:hideMark/>
          </w:tcPr>
          <w:p w14:paraId="2063F990" w14:textId="77777777" w:rsidR="004577ED" w:rsidRPr="003C0DD8" w:rsidRDefault="004577ED" w:rsidP="004577ED">
            <w:pPr>
              <w:jc w:val="right"/>
              <w:rPr>
                <w:rFonts w:ascii="Arial" w:hAnsi="Arial" w:cs="Arial"/>
                <w:b/>
                <w:bCs/>
                <w:color w:val="000000"/>
                <w:sz w:val="14"/>
                <w:szCs w:val="14"/>
                <w:lang w:val="es-BO" w:eastAsia="es-ES"/>
              </w:rPr>
            </w:pPr>
            <w:r w:rsidRPr="003C0DD8">
              <w:rPr>
                <w:rFonts w:ascii="Arial" w:hAnsi="Arial" w:cs="Arial"/>
                <w:b/>
                <w:bCs/>
                <w:color w:val="000000"/>
                <w:sz w:val="14"/>
                <w:szCs w:val="14"/>
                <w:lang w:val="es-BO" w:eastAsia="es-ES"/>
              </w:rPr>
              <w:t> </w:t>
            </w:r>
          </w:p>
        </w:tc>
        <w:tc>
          <w:tcPr>
            <w:tcW w:w="257" w:type="dxa"/>
            <w:tcBorders>
              <w:top w:val="nil"/>
              <w:left w:val="nil"/>
              <w:bottom w:val="nil"/>
              <w:right w:val="nil"/>
            </w:tcBorders>
            <w:shd w:val="clear" w:color="auto" w:fill="auto"/>
            <w:vAlign w:val="center"/>
            <w:hideMark/>
          </w:tcPr>
          <w:p w14:paraId="3669CA5A" w14:textId="77777777" w:rsidR="004577ED" w:rsidRPr="003C0DD8" w:rsidRDefault="004577ED" w:rsidP="004577ED">
            <w:pPr>
              <w:jc w:val="center"/>
              <w:rPr>
                <w:rFonts w:ascii="Calibri" w:hAnsi="Calibri" w:cs="Calibri"/>
                <w:color w:val="000000"/>
                <w:sz w:val="22"/>
                <w:szCs w:val="22"/>
                <w:lang w:val="es-BO" w:eastAsia="es-ES"/>
              </w:rPr>
            </w:pPr>
          </w:p>
        </w:tc>
        <w:tc>
          <w:tcPr>
            <w:tcW w:w="943" w:type="dxa"/>
            <w:gridSpan w:val="3"/>
            <w:tcBorders>
              <w:top w:val="nil"/>
              <w:left w:val="nil"/>
              <w:bottom w:val="single" w:sz="8" w:space="0" w:color="auto"/>
              <w:right w:val="nil"/>
            </w:tcBorders>
            <w:shd w:val="clear" w:color="auto" w:fill="auto"/>
            <w:vAlign w:val="center"/>
            <w:hideMark/>
          </w:tcPr>
          <w:p w14:paraId="1384ABA6" w14:textId="77777777" w:rsidR="004577ED" w:rsidRPr="003C0DD8" w:rsidRDefault="004577ED" w:rsidP="004577ED">
            <w:pPr>
              <w:jc w:val="center"/>
              <w:rPr>
                <w:rFonts w:ascii="Arial" w:hAnsi="Arial" w:cs="Arial"/>
                <w:i/>
                <w:iCs/>
                <w:color w:val="000000"/>
                <w:sz w:val="16"/>
                <w:szCs w:val="16"/>
                <w:lang w:val="es-BO" w:eastAsia="es-ES"/>
              </w:rPr>
            </w:pPr>
            <w:r w:rsidRPr="003C0DD8">
              <w:rPr>
                <w:rFonts w:ascii="Arial" w:hAnsi="Arial" w:cs="Arial"/>
                <w:i/>
                <w:iCs/>
                <w:color w:val="000000"/>
                <w:sz w:val="16"/>
                <w:szCs w:val="16"/>
                <w:lang w:val="es-BO" w:eastAsia="es-ES"/>
              </w:rPr>
              <w:t>País</w:t>
            </w:r>
          </w:p>
        </w:tc>
        <w:tc>
          <w:tcPr>
            <w:tcW w:w="163" w:type="dxa"/>
            <w:tcBorders>
              <w:top w:val="nil"/>
              <w:left w:val="nil"/>
              <w:bottom w:val="nil"/>
              <w:right w:val="nil"/>
            </w:tcBorders>
            <w:shd w:val="clear" w:color="auto" w:fill="auto"/>
            <w:noWrap/>
            <w:vAlign w:val="center"/>
            <w:hideMark/>
          </w:tcPr>
          <w:p w14:paraId="63B9C7AF" w14:textId="77777777" w:rsidR="004577ED" w:rsidRPr="003C0DD8" w:rsidRDefault="004577ED" w:rsidP="004577ED">
            <w:pPr>
              <w:rPr>
                <w:rFonts w:ascii="Calibri" w:hAnsi="Calibri" w:cs="Calibri"/>
                <w:color w:val="000000"/>
                <w:sz w:val="22"/>
                <w:szCs w:val="22"/>
                <w:lang w:val="es-BO" w:eastAsia="es-ES"/>
              </w:rPr>
            </w:pPr>
          </w:p>
        </w:tc>
        <w:tc>
          <w:tcPr>
            <w:tcW w:w="1632" w:type="dxa"/>
            <w:gridSpan w:val="6"/>
            <w:tcBorders>
              <w:top w:val="single" w:sz="8" w:space="0" w:color="auto"/>
              <w:left w:val="nil"/>
              <w:bottom w:val="single" w:sz="8" w:space="0" w:color="auto"/>
              <w:right w:val="nil"/>
            </w:tcBorders>
            <w:shd w:val="clear" w:color="auto" w:fill="auto"/>
            <w:vAlign w:val="center"/>
            <w:hideMark/>
          </w:tcPr>
          <w:p w14:paraId="692E703E" w14:textId="77777777" w:rsidR="004577ED" w:rsidRPr="003C0DD8" w:rsidRDefault="004577ED" w:rsidP="004577ED">
            <w:pPr>
              <w:jc w:val="center"/>
              <w:rPr>
                <w:rFonts w:ascii="Arial" w:hAnsi="Arial" w:cs="Arial"/>
                <w:i/>
                <w:iCs/>
                <w:color w:val="000000"/>
                <w:sz w:val="16"/>
                <w:szCs w:val="16"/>
                <w:lang w:val="es-BO" w:eastAsia="es-ES"/>
              </w:rPr>
            </w:pPr>
            <w:r w:rsidRPr="003C0DD8">
              <w:rPr>
                <w:rFonts w:ascii="Arial" w:hAnsi="Arial" w:cs="Arial"/>
                <w:i/>
                <w:iCs/>
                <w:color w:val="000000"/>
                <w:sz w:val="16"/>
                <w:szCs w:val="16"/>
                <w:lang w:val="es-BO" w:eastAsia="es-ES"/>
              </w:rPr>
              <w:t>Ciudad</w:t>
            </w:r>
          </w:p>
        </w:tc>
        <w:tc>
          <w:tcPr>
            <w:tcW w:w="183" w:type="dxa"/>
            <w:tcBorders>
              <w:top w:val="nil"/>
              <w:left w:val="nil"/>
              <w:bottom w:val="nil"/>
              <w:right w:val="nil"/>
            </w:tcBorders>
            <w:shd w:val="clear" w:color="auto" w:fill="auto"/>
            <w:vAlign w:val="center"/>
            <w:hideMark/>
          </w:tcPr>
          <w:p w14:paraId="3594FB67" w14:textId="77777777" w:rsidR="004577ED" w:rsidRPr="003C0DD8" w:rsidRDefault="004577ED" w:rsidP="004577ED">
            <w:pPr>
              <w:rPr>
                <w:rFonts w:ascii="Calibri" w:hAnsi="Calibri" w:cs="Calibri"/>
                <w:color w:val="000000"/>
                <w:sz w:val="22"/>
                <w:szCs w:val="22"/>
                <w:lang w:val="es-BO" w:eastAsia="es-ES"/>
              </w:rPr>
            </w:pPr>
          </w:p>
        </w:tc>
        <w:tc>
          <w:tcPr>
            <w:tcW w:w="2113" w:type="dxa"/>
            <w:gridSpan w:val="7"/>
            <w:tcBorders>
              <w:top w:val="nil"/>
              <w:left w:val="nil"/>
              <w:bottom w:val="single" w:sz="8" w:space="0" w:color="auto"/>
              <w:right w:val="nil"/>
            </w:tcBorders>
            <w:shd w:val="clear" w:color="auto" w:fill="auto"/>
            <w:vAlign w:val="center"/>
            <w:hideMark/>
          </w:tcPr>
          <w:p w14:paraId="2F7D6214" w14:textId="77777777" w:rsidR="004577ED" w:rsidRPr="003C0DD8" w:rsidRDefault="004577ED" w:rsidP="004577ED">
            <w:pPr>
              <w:jc w:val="center"/>
              <w:rPr>
                <w:rFonts w:ascii="Arial" w:hAnsi="Arial" w:cs="Arial"/>
                <w:i/>
                <w:iCs/>
                <w:color w:val="000000"/>
                <w:sz w:val="16"/>
                <w:szCs w:val="16"/>
                <w:lang w:val="es-BO" w:eastAsia="es-ES"/>
              </w:rPr>
            </w:pPr>
            <w:r w:rsidRPr="003C0DD8">
              <w:rPr>
                <w:rFonts w:ascii="Arial" w:hAnsi="Arial" w:cs="Arial"/>
                <w:i/>
                <w:iCs/>
                <w:color w:val="000000"/>
                <w:sz w:val="16"/>
                <w:szCs w:val="16"/>
                <w:lang w:val="es-BO" w:eastAsia="es-ES"/>
              </w:rPr>
              <w:t>Dirección</w:t>
            </w:r>
          </w:p>
        </w:tc>
        <w:tc>
          <w:tcPr>
            <w:tcW w:w="367" w:type="dxa"/>
            <w:tcBorders>
              <w:top w:val="nil"/>
              <w:left w:val="nil"/>
              <w:bottom w:val="nil"/>
              <w:right w:val="nil"/>
            </w:tcBorders>
            <w:shd w:val="clear" w:color="auto" w:fill="auto"/>
            <w:vAlign w:val="center"/>
            <w:hideMark/>
          </w:tcPr>
          <w:p w14:paraId="782873ED" w14:textId="77777777" w:rsidR="004577ED" w:rsidRPr="003C0DD8" w:rsidRDefault="004577ED" w:rsidP="004577ED">
            <w:pPr>
              <w:rPr>
                <w:rFonts w:ascii="Calibri" w:hAnsi="Calibri" w:cs="Calibri"/>
                <w:color w:val="000000"/>
                <w:sz w:val="22"/>
                <w:szCs w:val="22"/>
                <w:lang w:val="es-BO" w:eastAsia="es-ES"/>
              </w:rPr>
            </w:pPr>
          </w:p>
        </w:tc>
        <w:tc>
          <w:tcPr>
            <w:tcW w:w="190" w:type="dxa"/>
            <w:tcBorders>
              <w:top w:val="nil"/>
              <w:left w:val="nil"/>
              <w:bottom w:val="nil"/>
              <w:right w:val="single" w:sz="8" w:space="0" w:color="auto"/>
            </w:tcBorders>
            <w:shd w:val="clear" w:color="auto" w:fill="auto"/>
            <w:vAlign w:val="center"/>
            <w:hideMark/>
          </w:tcPr>
          <w:p w14:paraId="42F4430F" w14:textId="77777777" w:rsidR="004577ED" w:rsidRPr="003C0DD8" w:rsidRDefault="004577ED" w:rsidP="004577ED">
            <w:pPr>
              <w:rPr>
                <w:rFonts w:ascii="Calibri" w:hAnsi="Calibri" w:cs="Calibri"/>
                <w:color w:val="000000"/>
                <w:sz w:val="22"/>
                <w:szCs w:val="22"/>
                <w:lang w:val="es-BO" w:eastAsia="es-ES"/>
              </w:rPr>
            </w:pPr>
            <w:r w:rsidRPr="003C0DD8">
              <w:rPr>
                <w:rFonts w:ascii="Calibri" w:hAnsi="Calibri" w:cs="Calibri"/>
                <w:color w:val="000000"/>
                <w:sz w:val="22"/>
                <w:szCs w:val="22"/>
                <w:lang w:val="es-BO" w:eastAsia="es-ES"/>
              </w:rPr>
              <w:t> </w:t>
            </w:r>
          </w:p>
        </w:tc>
      </w:tr>
      <w:tr w:rsidR="001A1720" w:rsidRPr="003C0DD8" w14:paraId="2FC43851" w14:textId="77777777" w:rsidTr="001A1720">
        <w:trPr>
          <w:trHeight w:val="246"/>
          <w:jc w:val="center"/>
        </w:trPr>
        <w:tc>
          <w:tcPr>
            <w:tcW w:w="3740" w:type="dxa"/>
            <w:tcBorders>
              <w:top w:val="nil"/>
              <w:left w:val="single" w:sz="8" w:space="0" w:color="auto"/>
              <w:bottom w:val="nil"/>
              <w:right w:val="nil"/>
            </w:tcBorders>
            <w:shd w:val="clear" w:color="auto" w:fill="auto"/>
            <w:vAlign w:val="center"/>
            <w:hideMark/>
          </w:tcPr>
          <w:p w14:paraId="106FE53B" w14:textId="77777777" w:rsidR="004577ED" w:rsidRPr="003C0DD8" w:rsidRDefault="004577ED" w:rsidP="004577ED">
            <w:pPr>
              <w:jc w:val="right"/>
              <w:rPr>
                <w:rFonts w:ascii="Arial" w:hAnsi="Arial" w:cs="Arial"/>
                <w:b/>
                <w:bCs/>
                <w:color w:val="000000"/>
                <w:sz w:val="16"/>
                <w:szCs w:val="16"/>
                <w:lang w:val="es-BO" w:eastAsia="es-ES"/>
              </w:rPr>
            </w:pPr>
            <w:r w:rsidRPr="003C0DD8">
              <w:rPr>
                <w:rFonts w:ascii="Arial" w:hAnsi="Arial" w:cs="Arial"/>
                <w:b/>
                <w:bCs/>
                <w:color w:val="000000"/>
                <w:sz w:val="16"/>
                <w:szCs w:val="16"/>
                <w:lang w:val="es-BO" w:eastAsia="es-ES"/>
              </w:rPr>
              <w:t>Domicilio Principal</w:t>
            </w:r>
          </w:p>
        </w:tc>
        <w:tc>
          <w:tcPr>
            <w:tcW w:w="257" w:type="dxa"/>
            <w:tcBorders>
              <w:top w:val="nil"/>
              <w:left w:val="nil"/>
              <w:bottom w:val="nil"/>
              <w:right w:val="nil"/>
            </w:tcBorders>
            <w:shd w:val="clear" w:color="auto" w:fill="auto"/>
            <w:vAlign w:val="center"/>
            <w:hideMark/>
          </w:tcPr>
          <w:p w14:paraId="2FB9CFB1" w14:textId="77777777" w:rsidR="004577ED" w:rsidRPr="003C0DD8" w:rsidRDefault="004577ED" w:rsidP="004577ED">
            <w:pPr>
              <w:jc w:val="center"/>
              <w:rPr>
                <w:rFonts w:ascii="Arial" w:hAnsi="Arial" w:cs="Arial"/>
                <w:b/>
                <w:bCs/>
                <w:color w:val="000000"/>
                <w:sz w:val="16"/>
                <w:szCs w:val="16"/>
                <w:lang w:val="es-BO" w:eastAsia="es-ES"/>
              </w:rPr>
            </w:pPr>
            <w:r w:rsidRPr="003C0DD8">
              <w:rPr>
                <w:rFonts w:ascii="Arial" w:hAnsi="Arial" w:cs="Arial"/>
                <w:b/>
                <w:bCs/>
                <w:color w:val="000000"/>
                <w:sz w:val="16"/>
                <w:szCs w:val="16"/>
                <w:lang w:val="es-BO" w:eastAsia="es-ES"/>
              </w:rPr>
              <w:t>:</w:t>
            </w:r>
          </w:p>
        </w:tc>
        <w:tc>
          <w:tcPr>
            <w:tcW w:w="943" w:type="dxa"/>
            <w:gridSpan w:val="3"/>
            <w:tcBorders>
              <w:top w:val="single" w:sz="8" w:space="0" w:color="auto"/>
              <w:left w:val="single" w:sz="8" w:space="0" w:color="000000"/>
              <w:bottom w:val="single" w:sz="8" w:space="0" w:color="auto"/>
              <w:right w:val="single" w:sz="8" w:space="0" w:color="000000"/>
            </w:tcBorders>
            <w:shd w:val="clear" w:color="000000" w:fill="DBE5F1"/>
            <w:vAlign w:val="center"/>
            <w:hideMark/>
          </w:tcPr>
          <w:p w14:paraId="0661892E" w14:textId="77777777" w:rsidR="004577ED" w:rsidRPr="003C0DD8" w:rsidRDefault="004577ED" w:rsidP="004577ED">
            <w:pPr>
              <w:jc w:val="center"/>
              <w:rPr>
                <w:rFonts w:ascii="Arial" w:hAnsi="Arial" w:cs="Arial"/>
                <w:color w:val="000000"/>
                <w:sz w:val="16"/>
                <w:szCs w:val="16"/>
                <w:lang w:val="es-BO" w:eastAsia="es-ES"/>
              </w:rPr>
            </w:pPr>
            <w:r w:rsidRPr="003C0DD8">
              <w:rPr>
                <w:rFonts w:ascii="Arial" w:hAnsi="Arial" w:cs="Arial"/>
                <w:color w:val="000000"/>
                <w:sz w:val="16"/>
                <w:szCs w:val="16"/>
                <w:lang w:val="es-BO" w:eastAsia="es-ES"/>
              </w:rPr>
              <w:t> </w:t>
            </w:r>
          </w:p>
        </w:tc>
        <w:tc>
          <w:tcPr>
            <w:tcW w:w="163" w:type="dxa"/>
            <w:tcBorders>
              <w:top w:val="nil"/>
              <w:left w:val="nil"/>
              <w:bottom w:val="nil"/>
              <w:right w:val="nil"/>
            </w:tcBorders>
            <w:shd w:val="clear" w:color="auto" w:fill="auto"/>
            <w:noWrap/>
            <w:vAlign w:val="center"/>
            <w:hideMark/>
          </w:tcPr>
          <w:p w14:paraId="66D84EF3" w14:textId="77777777" w:rsidR="004577ED" w:rsidRPr="003C0DD8" w:rsidRDefault="004577ED" w:rsidP="004577ED">
            <w:pPr>
              <w:rPr>
                <w:rFonts w:ascii="Calibri" w:hAnsi="Calibri" w:cs="Calibri"/>
                <w:color w:val="000000"/>
                <w:sz w:val="22"/>
                <w:szCs w:val="22"/>
                <w:lang w:val="es-BO" w:eastAsia="es-ES"/>
              </w:rPr>
            </w:pPr>
          </w:p>
        </w:tc>
        <w:tc>
          <w:tcPr>
            <w:tcW w:w="1632" w:type="dxa"/>
            <w:gridSpan w:val="6"/>
            <w:tcBorders>
              <w:top w:val="single" w:sz="8" w:space="0" w:color="auto"/>
              <w:left w:val="single" w:sz="8" w:space="0" w:color="auto"/>
              <w:bottom w:val="single" w:sz="8" w:space="0" w:color="auto"/>
              <w:right w:val="single" w:sz="8" w:space="0" w:color="000000"/>
            </w:tcBorders>
            <w:shd w:val="clear" w:color="000000" w:fill="DBE5F1"/>
            <w:vAlign w:val="center"/>
            <w:hideMark/>
          </w:tcPr>
          <w:p w14:paraId="1359A4AF" w14:textId="77777777" w:rsidR="004577ED" w:rsidRPr="003C0DD8" w:rsidRDefault="004577ED" w:rsidP="004577ED">
            <w:pPr>
              <w:jc w:val="center"/>
              <w:rPr>
                <w:rFonts w:ascii="Arial" w:hAnsi="Arial" w:cs="Arial"/>
                <w:color w:val="000000"/>
                <w:sz w:val="16"/>
                <w:szCs w:val="16"/>
                <w:lang w:val="es-BO" w:eastAsia="es-ES"/>
              </w:rPr>
            </w:pPr>
            <w:r w:rsidRPr="003C0DD8">
              <w:rPr>
                <w:rFonts w:ascii="Arial" w:hAnsi="Arial" w:cs="Arial"/>
                <w:color w:val="000000"/>
                <w:sz w:val="16"/>
                <w:szCs w:val="16"/>
                <w:lang w:val="es-BO" w:eastAsia="es-ES"/>
              </w:rPr>
              <w:t> </w:t>
            </w:r>
          </w:p>
        </w:tc>
        <w:tc>
          <w:tcPr>
            <w:tcW w:w="183" w:type="dxa"/>
            <w:tcBorders>
              <w:top w:val="nil"/>
              <w:left w:val="nil"/>
              <w:bottom w:val="nil"/>
              <w:right w:val="nil"/>
            </w:tcBorders>
            <w:shd w:val="clear" w:color="auto" w:fill="auto"/>
            <w:vAlign w:val="center"/>
            <w:hideMark/>
          </w:tcPr>
          <w:p w14:paraId="710F9055" w14:textId="77777777" w:rsidR="004577ED" w:rsidRPr="003C0DD8" w:rsidRDefault="004577ED" w:rsidP="004577ED">
            <w:pPr>
              <w:rPr>
                <w:rFonts w:ascii="Calibri" w:hAnsi="Calibri" w:cs="Calibri"/>
                <w:color w:val="000000"/>
                <w:sz w:val="22"/>
                <w:szCs w:val="22"/>
                <w:lang w:val="es-BO" w:eastAsia="es-ES"/>
              </w:rPr>
            </w:pPr>
          </w:p>
        </w:tc>
        <w:tc>
          <w:tcPr>
            <w:tcW w:w="2113" w:type="dxa"/>
            <w:gridSpan w:val="7"/>
            <w:tcBorders>
              <w:top w:val="single" w:sz="8" w:space="0" w:color="auto"/>
              <w:left w:val="single" w:sz="8" w:space="0" w:color="auto"/>
              <w:bottom w:val="single" w:sz="8" w:space="0" w:color="auto"/>
              <w:right w:val="single" w:sz="8" w:space="0" w:color="000000"/>
            </w:tcBorders>
            <w:shd w:val="clear" w:color="000000" w:fill="DBE5F1"/>
            <w:vAlign w:val="center"/>
            <w:hideMark/>
          </w:tcPr>
          <w:p w14:paraId="7D210702" w14:textId="77777777" w:rsidR="004577ED" w:rsidRPr="003C0DD8" w:rsidRDefault="004577ED" w:rsidP="004577ED">
            <w:pPr>
              <w:jc w:val="center"/>
              <w:rPr>
                <w:rFonts w:ascii="Arial" w:hAnsi="Arial" w:cs="Arial"/>
                <w:color w:val="000000"/>
                <w:sz w:val="16"/>
                <w:szCs w:val="16"/>
                <w:lang w:val="es-BO" w:eastAsia="es-ES"/>
              </w:rPr>
            </w:pPr>
            <w:r w:rsidRPr="003C0DD8">
              <w:rPr>
                <w:rFonts w:ascii="Arial" w:hAnsi="Arial" w:cs="Arial"/>
                <w:color w:val="000000"/>
                <w:sz w:val="16"/>
                <w:szCs w:val="16"/>
                <w:lang w:val="es-BO" w:eastAsia="es-ES"/>
              </w:rPr>
              <w:t> </w:t>
            </w:r>
          </w:p>
        </w:tc>
        <w:tc>
          <w:tcPr>
            <w:tcW w:w="367" w:type="dxa"/>
            <w:tcBorders>
              <w:top w:val="nil"/>
              <w:left w:val="nil"/>
              <w:bottom w:val="nil"/>
              <w:right w:val="nil"/>
            </w:tcBorders>
            <w:shd w:val="clear" w:color="auto" w:fill="auto"/>
            <w:vAlign w:val="center"/>
            <w:hideMark/>
          </w:tcPr>
          <w:p w14:paraId="7716DAEC" w14:textId="77777777" w:rsidR="004577ED" w:rsidRPr="003C0DD8" w:rsidRDefault="004577ED" w:rsidP="004577ED">
            <w:pPr>
              <w:rPr>
                <w:rFonts w:ascii="Calibri" w:hAnsi="Calibri" w:cs="Calibri"/>
                <w:color w:val="000000"/>
                <w:sz w:val="22"/>
                <w:szCs w:val="22"/>
                <w:lang w:val="es-BO" w:eastAsia="es-ES"/>
              </w:rPr>
            </w:pPr>
          </w:p>
        </w:tc>
        <w:tc>
          <w:tcPr>
            <w:tcW w:w="190" w:type="dxa"/>
            <w:tcBorders>
              <w:top w:val="nil"/>
              <w:left w:val="nil"/>
              <w:bottom w:val="nil"/>
              <w:right w:val="single" w:sz="8" w:space="0" w:color="auto"/>
            </w:tcBorders>
            <w:shd w:val="clear" w:color="auto" w:fill="auto"/>
            <w:vAlign w:val="center"/>
            <w:hideMark/>
          </w:tcPr>
          <w:p w14:paraId="42D99209" w14:textId="77777777" w:rsidR="004577ED" w:rsidRPr="003C0DD8" w:rsidRDefault="004577ED" w:rsidP="004577ED">
            <w:pPr>
              <w:rPr>
                <w:rFonts w:ascii="Calibri" w:hAnsi="Calibri" w:cs="Calibri"/>
                <w:color w:val="000000"/>
                <w:sz w:val="22"/>
                <w:szCs w:val="22"/>
                <w:lang w:val="es-BO" w:eastAsia="es-ES"/>
              </w:rPr>
            </w:pPr>
            <w:r w:rsidRPr="003C0DD8">
              <w:rPr>
                <w:rFonts w:ascii="Calibri" w:hAnsi="Calibri" w:cs="Calibri"/>
                <w:color w:val="000000"/>
                <w:sz w:val="22"/>
                <w:szCs w:val="22"/>
                <w:lang w:val="es-BO" w:eastAsia="es-ES"/>
              </w:rPr>
              <w:t> </w:t>
            </w:r>
          </w:p>
        </w:tc>
      </w:tr>
      <w:tr w:rsidR="004577ED" w:rsidRPr="003C0DD8" w14:paraId="6DEB76AB" w14:textId="77777777" w:rsidTr="001A1720">
        <w:trPr>
          <w:trHeight w:val="50"/>
          <w:jc w:val="center"/>
        </w:trPr>
        <w:tc>
          <w:tcPr>
            <w:tcW w:w="3740" w:type="dxa"/>
            <w:tcBorders>
              <w:top w:val="nil"/>
              <w:left w:val="single" w:sz="8" w:space="0" w:color="auto"/>
              <w:bottom w:val="nil"/>
              <w:right w:val="nil"/>
            </w:tcBorders>
            <w:shd w:val="clear" w:color="auto" w:fill="auto"/>
            <w:noWrap/>
            <w:vAlign w:val="center"/>
            <w:hideMark/>
          </w:tcPr>
          <w:p w14:paraId="15B13520" w14:textId="77777777" w:rsidR="004577ED" w:rsidRPr="003C0DD8" w:rsidRDefault="004577ED" w:rsidP="004577ED">
            <w:pPr>
              <w:jc w:val="right"/>
              <w:rPr>
                <w:rFonts w:ascii="Arial" w:hAnsi="Arial" w:cs="Arial"/>
                <w:color w:val="000000"/>
                <w:sz w:val="2"/>
                <w:szCs w:val="2"/>
                <w:lang w:val="es-BO" w:eastAsia="es-ES"/>
              </w:rPr>
            </w:pPr>
            <w:r w:rsidRPr="003C0DD8">
              <w:rPr>
                <w:rFonts w:ascii="Arial" w:hAnsi="Arial" w:cs="Arial"/>
                <w:color w:val="000000"/>
                <w:sz w:val="2"/>
                <w:szCs w:val="2"/>
                <w:lang w:val="es-BO" w:eastAsia="es-ES"/>
              </w:rPr>
              <w:t> </w:t>
            </w:r>
          </w:p>
        </w:tc>
        <w:tc>
          <w:tcPr>
            <w:tcW w:w="257" w:type="dxa"/>
            <w:tcBorders>
              <w:top w:val="nil"/>
              <w:left w:val="nil"/>
              <w:bottom w:val="nil"/>
              <w:right w:val="nil"/>
            </w:tcBorders>
            <w:shd w:val="clear" w:color="auto" w:fill="auto"/>
            <w:noWrap/>
            <w:vAlign w:val="center"/>
            <w:hideMark/>
          </w:tcPr>
          <w:p w14:paraId="4A4FBADB" w14:textId="77777777" w:rsidR="004577ED" w:rsidRPr="003C0DD8" w:rsidRDefault="004577ED" w:rsidP="004577ED">
            <w:pPr>
              <w:jc w:val="center"/>
              <w:rPr>
                <w:rFonts w:ascii="Calibri" w:hAnsi="Calibri" w:cs="Calibri"/>
                <w:color w:val="000000"/>
                <w:sz w:val="2"/>
                <w:szCs w:val="2"/>
                <w:lang w:val="es-BO" w:eastAsia="es-ES"/>
              </w:rPr>
            </w:pPr>
          </w:p>
        </w:tc>
        <w:tc>
          <w:tcPr>
            <w:tcW w:w="379" w:type="dxa"/>
            <w:tcBorders>
              <w:top w:val="nil"/>
              <w:left w:val="nil"/>
              <w:bottom w:val="nil"/>
              <w:right w:val="nil"/>
            </w:tcBorders>
            <w:shd w:val="clear" w:color="auto" w:fill="auto"/>
            <w:noWrap/>
            <w:vAlign w:val="center"/>
            <w:hideMark/>
          </w:tcPr>
          <w:p w14:paraId="6FC0402B" w14:textId="77777777" w:rsidR="004577ED" w:rsidRPr="003C0DD8" w:rsidRDefault="004577ED" w:rsidP="004577ED">
            <w:pPr>
              <w:rPr>
                <w:rFonts w:ascii="Calibri" w:hAnsi="Calibri" w:cs="Calibri"/>
                <w:color w:val="000000"/>
                <w:sz w:val="2"/>
                <w:szCs w:val="2"/>
                <w:lang w:val="es-BO" w:eastAsia="es-ES"/>
              </w:rPr>
            </w:pPr>
          </w:p>
        </w:tc>
        <w:tc>
          <w:tcPr>
            <w:tcW w:w="377" w:type="dxa"/>
            <w:tcBorders>
              <w:top w:val="nil"/>
              <w:left w:val="nil"/>
              <w:bottom w:val="nil"/>
              <w:right w:val="nil"/>
            </w:tcBorders>
            <w:shd w:val="clear" w:color="auto" w:fill="auto"/>
            <w:vAlign w:val="center"/>
            <w:hideMark/>
          </w:tcPr>
          <w:p w14:paraId="3D6A9EF1" w14:textId="77777777" w:rsidR="004577ED" w:rsidRPr="003C0DD8" w:rsidRDefault="004577ED" w:rsidP="004577ED">
            <w:pPr>
              <w:rPr>
                <w:rFonts w:ascii="Calibri" w:hAnsi="Calibri" w:cs="Calibri"/>
                <w:color w:val="000000"/>
                <w:sz w:val="2"/>
                <w:szCs w:val="2"/>
                <w:lang w:val="es-BO" w:eastAsia="es-ES"/>
              </w:rPr>
            </w:pPr>
          </w:p>
        </w:tc>
        <w:tc>
          <w:tcPr>
            <w:tcW w:w="187" w:type="dxa"/>
            <w:tcBorders>
              <w:top w:val="nil"/>
              <w:left w:val="nil"/>
              <w:bottom w:val="nil"/>
              <w:right w:val="nil"/>
            </w:tcBorders>
            <w:shd w:val="clear" w:color="auto" w:fill="auto"/>
            <w:vAlign w:val="center"/>
            <w:hideMark/>
          </w:tcPr>
          <w:p w14:paraId="3E605DFD" w14:textId="77777777" w:rsidR="004577ED" w:rsidRPr="003C0DD8" w:rsidRDefault="004577ED" w:rsidP="004577ED">
            <w:pPr>
              <w:rPr>
                <w:rFonts w:ascii="Calibri" w:hAnsi="Calibri" w:cs="Calibri"/>
                <w:color w:val="000000"/>
                <w:sz w:val="2"/>
                <w:szCs w:val="2"/>
                <w:lang w:val="es-BO" w:eastAsia="es-ES"/>
              </w:rPr>
            </w:pPr>
          </w:p>
        </w:tc>
        <w:tc>
          <w:tcPr>
            <w:tcW w:w="163" w:type="dxa"/>
            <w:tcBorders>
              <w:top w:val="nil"/>
              <w:left w:val="nil"/>
              <w:bottom w:val="nil"/>
              <w:right w:val="nil"/>
            </w:tcBorders>
            <w:shd w:val="clear" w:color="auto" w:fill="auto"/>
            <w:vAlign w:val="center"/>
            <w:hideMark/>
          </w:tcPr>
          <w:p w14:paraId="120295F8" w14:textId="77777777" w:rsidR="004577ED" w:rsidRPr="003C0DD8" w:rsidRDefault="004577ED" w:rsidP="004577ED">
            <w:pPr>
              <w:rPr>
                <w:rFonts w:ascii="Calibri" w:hAnsi="Calibri" w:cs="Calibri"/>
                <w:color w:val="000000"/>
                <w:sz w:val="2"/>
                <w:szCs w:val="2"/>
                <w:lang w:val="es-BO" w:eastAsia="es-ES"/>
              </w:rPr>
            </w:pPr>
          </w:p>
        </w:tc>
        <w:tc>
          <w:tcPr>
            <w:tcW w:w="165" w:type="dxa"/>
            <w:tcBorders>
              <w:top w:val="nil"/>
              <w:left w:val="nil"/>
              <w:bottom w:val="nil"/>
              <w:right w:val="nil"/>
            </w:tcBorders>
            <w:shd w:val="clear" w:color="auto" w:fill="auto"/>
            <w:vAlign w:val="center"/>
            <w:hideMark/>
          </w:tcPr>
          <w:p w14:paraId="08400385" w14:textId="77777777" w:rsidR="004577ED" w:rsidRPr="003C0DD8" w:rsidRDefault="004577ED" w:rsidP="004577ED">
            <w:pPr>
              <w:rPr>
                <w:rFonts w:ascii="Calibri" w:hAnsi="Calibri" w:cs="Calibri"/>
                <w:color w:val="000000"/>
                <w:sz w:val="2"/>
                <w:szCs w:val="2"/>
                <w:lang w:val="es-BO" w:eastAsia="es-ES"/>
              </w:rPr>
            </w:pPr>
          </w:p>
        </w:tc>
        <w:tc>
          <w:tcPr>
            <w:tcW w:w="183" w:type="dxa"/>
            <w:tcBorders>
              <w:top w:val="nil"/>
              <w:left w:val="nil"/>
              <w:bottom w:val="nil"/>
              <w:right w:val="nil"/>
            </w:tcBorders>
            <w:shd w:val="clear" w:color="auto" w:fill="auto"/>
            <w:vAlign w:val="center"/>
            <w:hideMark/>
          </w:tcPr>
          <w:p w14:paraId="1AD3B02E" w14:textId="77777777" w:rsidR="004577ED" w:rsidRPr="003C0DD8" w:rsidRDefault="004577ED" w:rsidP="004577ED">
            <w:pPr>
              <w:rPr>
                <w:rFonts w:ascii="Calibri" w:hAnsi="Calibri" w:cs="Calibri"/>
                <w:color w:val="000000"/>
                <w:sz w:val="2"/>
                <w:szCs w:val="2"/>
                <w:lang w:val="es-BO" w:eastAsia="es-ES"/>
              </w:rPr>
            </w:pPr>
          </w:p>
        </w:tc>
        <w:tc>
          <w:tcPr>
            <w:tcW w:w="367" w:type="dxa"/>
            <w:tcBorders>
              <w:top w:val="nil"/>
              <w:left w:val="nil"/>
              <w:bottom w:val="nil"/>
              <w:right w:val="nil"/>
            </w:tcBorders>
            <w:shd w:val="clear" w:color="auto" w:fill="auto"/>
            <w:vAlign w:val="center"/>
            <w:hideMark/>
          </w:tcPr>
          <w:p w14:paraId="461A844A" w14:textId="77777777" w:rsidR="004577ED" w:rsidRPr="003C0DD8" w:rsidRDefault="004577ED" w:rsidP="004577ED">
            <w:pPr>
              <w:rPr>
                <w:rFonts w:ascii="Calibri" w:hAnsi="Calibri" w:cs="Calibri"/>
                <w:color w:val="000000"/>
                <w:sz w:val="2"/>
                <w:szCs w:val="2"/>
                <w:lang w:val="es-BO" w:eastAsia="es-ES"/>
              </w:rPr>
            </w:pPr>
          </w:p>
        </w:tc>
        <w:tc>
          <w:tcPr>
            <w:tcW w:w="367" w:type="dxa"/>
            <w:tcBorders>
              <w:top w:val="nil"/>
              <w:left w:val="nil"/>
              <w:bottom w:val="nil"/>
              <w:right w:val="nil"/>
            </w:tcBorders>
            <w:shd w:val="clear" w:color="auto" w:fill="auto"/>
            <w:vAlign w:val="center"/>
            <w:hideMark/>
          </w:tcPr>
          <w:p w14:paraId="0251F1D7" w14:textId="77777777" w:rsidR="004577ED" w:rsidRPr="003C0DD8" w:rsidRDefault="004577ED" w:rsidP="004577ED">
            <w:pPr>
              <w:rPr>
                <w:rFonts w:ascii="Calibri" w:hAnsi="Calibri" w:cs="Calibri"/>
                <w:color w:val="000000"/>
                <w:sz w:val="2"/>
                <w:szCs w:val="2"/>
                <w:lang w:val="es-BO" w:eastAsia="es-ES"/>
              </w:rPr>
            </w:pPr>
          </w:p>
        </w:tc>
        <w:tc>
          <w:tcPr>
            <w:tcW w:w="550" w:type="dxa"/>
            <w:gridSpan w:val="2"/>
            <w:tcBorders>
              <w:top w:val="nil"/>
              <w:left w:val="nil"/>
              <w:bottom w:val="nil"/>
              <w:right w:val="nil"/>
            </w:tcBorders>
            <w:shd w:val="clear" w:color="auto" w:fill="auto"/>
            <w:vAlign w:val="center"/>
            <w:hideMark/>
          </w:tcPr>
          <w:p w14:paraId="1CB76840" w14:textId="77777777" w:rsidR="004577ED" w:rsidRPr="003C0DD8" w:rsidRDefault="004577ED" w:rsidP="004577ED">
            <w:pPr>
              <w:rPr>
                <w:rFonts w:ascii="Calibri" w:hAnsi="Calibri" w:cs="Calibri"/>
                <w:color w:val="000000"/>
                <w:sz w:val="2"/>
                <w:szCs w:val="2"/>
                <w:lang w:val="es-BO" w:eastAsia="es-ES"/>
              </w:rPr>
            </w:pPr>
          </w:p>
        </w:tc>
        <w:tc>
          <w:tcPr>
            <w:tcW w:w="183" w:type="dxa"/>
            <w:tcBorders>
              <w:top w:val="nil"/>
              <w:left w:val="nil"/>
              <w:bottom w:val="nil"/>
              <w:right w:val="nil"/>
            </w:tcBorders>
            <w:shd w:val="clear" w:color="auto" w:fill="auto"/>
            <w:vAlign w:val="center"/>
            <w:hideMark/>
          </w:tcPr>
          <w:p w14:paraId="432719FF" w14:textId="77777777" w:rsidR="004577ED" w:rsidRPr="003C0DD8" w:rsidRDefault="004577ED" w:rsidP="004577ED">
            <w:pPr>
              <w:rPr>
                <w:rFonts w:ascii="Calibri" w:hAnsi="Calibri" w:cs="Calibri"/>
                <w:color w:val="000000"/>
                <w:sz w:val="2"/>
                <w:szCs w:val="2"/>
                <w:lang w:val="es-BO" w:eastAsia="es-ES"/>
              </w:rPr>
            </w:pPr>
          </w:p>
        </w:tc>
        <w:tc>
          <w:tcPr>
            <w:tcW w:w="368" w:type="dxa"/>
            <w:tcBorders>
              <w:top w:val="nil"/>
              <w:left w:val="nil"/>
              <w:bottom w:val="nil"/>
              <w:right w:val="nil"/>
            </w:tcBorders>
            <w:shd w:val="clear" w:color="auto" w:fill="auto"/>
            <w:vAlign w:val="center"/>
            <w:hideMark/>
          </w:tcPr>
          <w:p w14:paraId="4E1D25B3" w14:textId="77777777" w:rsidR="004577ED" w:rsidRPr="003C0DD8" w:rsidRDefault="004577ED" w:rsidP="004577ED">
            <w:pPr>
              <w:rPr>
                <w:rFonts w:ascii="Calibri" w:hAnsi="Calibri" w:cs="Calibri"/>
                <w:color w:val="000000"/>
                <w:sz w:val="2"/>
                <w:szCs w:val="2"/>
                <w:lang w:val="es-BO" w:eastAsia="es-ES"/>
              </w:rPr>
            </w:pPr>
          </w:p>
        </w:tc>
        <w:tc>
          <w:tcPr>
            <w:tcW w:w="367" w:type="dxa"/>
            <w:tcBorders>
              <w:top w:val="nil"/>
              <w:left w:val="nil"/>
              <w:bottom w:val="nil"/>
              <w:right w:val="nil"/>
            </w:tcBorders>
            <w:shd w:val="clear" w:color="auto" w:fill="auto"/>
            <w:vAlign w:val="center"/>
            <w:hideMark/>
          </w:tcPr>
          <w:p w14:paraId="4F3C2A9B" w14:textId="77777777" w:rsidR="004577ED" w:rsidRPr="003C0DD8" w:rsidRDefault="004577ED" w:rsidP="004577ED">
            <w:pPr>
              <w:rPr>
                <w:rFonts w:ascii="Calibri" w:hAnsi="Calibri" w:cs="Calibri"/>
                <w:color w:val="000000"/>
                <w:sz w:val="2"/>
                <w:szCs w:val="2"/>
                <w:lang w:val="es-BO" w:eastAsia="es-ES"/>
              </w:rPr>
            </w:pPr>
          </w:p>
        </w:tc>
        <w:tc>
          <w:tcPr>
            <w:tcW w:w="218" w:type="dxa"/>
            <w:tcBorders>
              <w:top w:val="nil"/>
              <w:left w:val="nil"/>
              <w:bottom w:val="nil"/>
              <w:right w:val="nil"/>
            </w:tcBorders>
            <w:shd w:val="clear" w:color="auto" w:fill="auto"/>
            <w:vAlign w:val="center"/>
            <w:hideMark/>
          </w:tcPr>
          <w:p w14:paraId="523B4956" w14:textId="77777777" w:rsidR="004577ED" w:rsidRPr="003C0DD8" w:rsidRDefault="004577ED" w:rsidP="004577ED">
            <w:pPr>
              <w:rPr>
                <w:rFonts w:ascii="Calibri" w:hAnsi="Calibri" w:cs="Calibri"/>
                <w:color w:val="000000"/>
                <w:sz w:val="2"/>
                <w:szCs w:val="2"/>
                <w:lang w:val="es-BO" w:eastAsia="es-ES"/>
              </w:rPr>
            </w:pPr>
          </w:p>
        </w:tc>
        <w:tc>
          <w:tcPr>
            <w:tcW w:w="260" w:type="dxa"/>
            <w:tcBorders>
              <w:top w:val="nil"/>
              <w:left w:val="nil"/>
              <w:bottom w:val="nil"/>
              <w:right w:val="nil"/>
            </w:tcBorders>
            <w:shd w:val="clear" w:color="auto" w:fill="auto"/>
            <w:vAlign w:val="center"/>
            <w:hideMark/>
          </w:tcPr>
          <w:p w14:paraId="47793797" w14:textId="77777777" w:rsidR="004577ED" w:rsidRPr="003C0DD8" w:rsidRDefault="004577ED" w:rsidP="004577ED">
            <w:pPr>
              <w:rPr>
                <w:rFonts w:ascii="Calibri" w:hAnsi="Calibri" w:cs="Calibri"/>
                <w:color w:val="000000"/>
                <w:sz w:val="2"/>
                <w:szCs w:val="2"/>
                <w:lang w:val="es-BO" w:eastAsia="es-ES"/>
              </w:rPr>
            </w:pPr>
          </w:p>
        </w:tc>
        <w:tc>
          <w:tcPr>
            <w:tcW w:w="367" w:type="dxa"/>
            <w:tcBorders>
              <w:top w:val="nil"/>
              <w:left w:val="nil"/>
              <w:bottom w:val="nil"/>
              <w:right w:val="nil"/>
            </w:tcBorders>
            <w:shd w:val="clear" w:color="auto" w:fill="auto"/>
            <w:vAlign w:val="center"/>
            <w:hideMark/>
          </w:tcPr>
          <w:p w14:paraId="10568369" w14:textId="77777777" w:rsidR="004577ED" w:rsidRPr="003C0DD8" w:rsidRDefault="004577ED" w:rsidP="004577ED">
            <w:pPr>
              <w:rPr>
                <w:rFonts w:ascii="Calibri" w:hAnsi="Calibri" w:cs="Calibri"/>
                <w:color w:val="000000"/>
                <w:sz w:val="2"/>
                <w:szCs w:val="2"/>
                <w:lang w:val="es-BO" w:eastAsia="es-ES"/>
              </w:rPr>
            </w:pPr>
          </w:p>
        </w:tc>
        <w:tc>
          <w:tcPr>
            <w:tcW w:w="165" w:type="dxa"/>
            <w:tcBorders>
              <w:top w:val="nil"/>
              <w:left w:val="nil"/>
              <w:bottom w:val="nil"/>
              <w:right w:val="nil"/>
            </w:tcBorders>
            <w:shd w:val="clear" w:color="auto" w:fill="auto"/>
            <w:vAlign w:val="center"/>
            <w:hideMark/>
          </w:tcPr>
          <w:p w14:paraId="61FC07AB" w14:textId="77777777" w:rsidR="004577ED" w:rsidRPr="003C0DD8" w:rsidRDefault="004577ED" w:rsidP="004577ED">
            <w:pPr>
              <w:rPr>
                <w:rFonts w:ascii="Calibri" w:hAnsi="Calibri" w:cs="Calibri"/>
                <w:color w:val="000000"/>
                <w:sz w:val="2"/>
                <w:szCs w:val="2"/>
                <w:lang w:val="es-BO" w:eastAsia="es-ES"/>
              </w:rPr>
            </w:pPr>
          </w:p>
        </w:tc>
        <w:tc>
          <w:tcPr>
            <w:tcW w:w="368" w:type="dxa"/>
            <w:tcBorders>
              <w:top w:val="nil"/>
              <w:left w:val="nil"/>
              <w:bottom w:val="nil"/>
              <w:right w:val="nil"/>
            </w:tcBorders>
            <w:shd w:val="clear" w:color="auto" w:fill="auto"/>
            <w:vAlign w:val="center"/>
            <w:hideMark/>
          </w:tcPr>
          <w:p w14:paraId="1CBF11A0" w14:textId="77777777" w:rsidR="004577ED" w:rsidRPr="003C0DD8" w:rsidRDefault="004577ED" w:rsidP="004577ED">
            <w:pPr>
              <w:rPr>
                <w:rFonts w:ascii="Calibri" w:hAnsi="Calibri" w:cs="Calibri"/>
                <w:color w:val="000000"/>
                <w:sz w:val="2"/>
                <w:szCs w:val="2"/>
                <w:lang w:val="es-BO" w:eastAsia="es-ES"/>
              </w:rPr>
            </w:pPr>
          </w:p>
        </w:tc>
        <w:tc>
          <w:tcPr>
            <w:tcW w:w="367" w:type="dxa"/>
            <w:tcBorders>
              <w:top w:val="nil"/>
              <w:left w:val="nil"/>
              <w:bottom w:val="nil"/>
              <w:right w:val="nil"/>
            </w:tcBorders>
            <w:shd w:val="clear" w:color="auto" w:fill="auto"/>
            <w:vAlign w:val="center"/>
            <w:hideMark/>
          </w:tcPr>
          <w:p w14:paraId="6913ED2E" w14:textId="77777777" w:rsidR="004577ED" w:rsidRPr="003C0DD8" w:rsidRDefault="004577ED" w:rsidP="004577ED">
            <w:pPr>
              <w:rPr>
                <w:rFonts w:ascii="Calibri" w:hAnsi="Calibri" w:cs="Calibri"/>
                <w:color w:val="000000"/>
                <w:sz w:val="2"/>
                <w:szCs w:val="2"/>
                <w:lang w:val="es-BO" w:eastAsia="es-ES"/>
              </w:rPr>
            </w:pPr>
          </w:p>
        </w:tc>
        <w:tc>
          <w:tcPr>
            <w:tcW w:w="190" w:type="dxa"/>
            <w:tcBorders>
              <w:top w:val="nil"/>
              <w:left w:val="nil"/>
              <w:bottom w:val="nil"/>
              <w:right w:val="single" w:sz="8" w:space="0" w:color="auto"/>
            </w:tcBorders>
            <w:shd w:val="clear" w:color="auto" w:fill="auto"/>
            <w:vAlign w:val="center"/>
            <w:hideMark/>
          </w:tcPr>
          <w:p w14:paraId="3C7EF78B" w14:textId="77777777" w:rsidR="004577ED" w:rsidRPr="003C0DD8" w:rsidRDefault="004577ED" w:rsidP="004577ED">
            <w:pPr>
              <w:rPr>
                <w:rFonts w:ascii="Calibri" w:hAnsi="Calibri" w:cs="Calibri"/>
                <w:color w:val="000000"/>
                <w:sz w:val="2"/>
                <w:szCs w:val="2"/>
                <w:lang w:val="es-BO" w:eastAsia="es-ES"/>
              </w:rPr>
            </w:pPr>
            <w:r w:rsidRPr="003C0DD8">
              <w:rPr>
                <w:rFonts w:ascii="Calibri" w:hAnsi="Calibri" w:cs="Calibri"/>
                <w:color w:val="000000"/>
                <w:sz w:val="2"/>
                <w:szCs w:val="2"/>
                <w:lang w:val="es-BO" w:eastAsia="es-ES"/>
              </w:rPr>
              <w:t> </w:t>
            </w:r>
          </w:p>
        </w:tc>
      </w:tr>
      <w:tr w:rsidR="004577ED" w:rsidRPr="003C0DD8" w14:paraId="59DD43D9" w14:textId="77777777" w:rsidTr="001A1720">
        <w:trPr>
          <w:trHeight w:val="246"/>
          <w:jc w:val="center"/>
        </w:trPr>
        <w:tc>
          <w:tcPr>
            <w:tcW w:w="3740" w:type="dxa"/>
            <w:tcBorders>
              <w:top w:val="nil"/>
              <w:left w:val="single" w:sz="8" w:space="0" w:color="auto"/>
              <w:bottom w:val="nil"/>
              <w:right w:val="nil"/>
            </w:tcBorders>
            <w:shd w:val="clear" w:color="auto" w:fill="auto"/>
            <w:vAlign w:val="center"/>
            <w:hideMark/>
          </w:tcPr>
          <w:p w14:paraId="7D3482E4" w14:textId="77777777" w:rsidR="004577ED" w:rsidRPr="003C0DD8" w:rsidRDefault="004577ED" w:rsidP="004577ED">
            <w:pPr>
              <w:jc w:val="right"/>
              <w:rPr>
                <w:rFonts w:ascii="Arial" w:hAnsi="Arial" w:cs="Arial"/>
                <w:b/>
                <w:bCs/>
                <w:color w:val="000000"/>
                <w:sz w:val="16"/>
                <w:szCs w:val="16"/>
                <w:lang w:val="es-BO" w:eastAsia="es-ES"/>
              </w:rPr>
            </w:pPr>
            <w:r w:rsidRPr="003C0DD8">
              <w:rPr>
                <w:rFonts w:ascii="Arial" w:hAnsi="Arial" w:cs="Arial"/>
                <w:b/>
                <w:bCs/>
                <w:color w:val="000000"/>
                <w:sz w:val="16"/>
                <w:szCs w:val="16"/>
                <w:lang w:val="es-BO" w:eastAsia="es-ES"/>
              </w:rPr>
              <w:t>Teléfonos</w:t>
            </w:r>
          </w:p>
        </w:tc>
        <w:tc>
          <w:tcPr>
            <w:tcW w:w="257" w:type="dxa"/>
            <w:tcBorders>
              <w:top w:val="nil"/>
              <w:left w:val="nil"/>
              <w:bottom w:val="nil"/>
              <w:right w:val="nil"/>
            </w:tcBorders>
            <w:shd w:val="clear" w:color="auto" w:fill="auto"/>
            <w:vAlign w:val="center"/>
            <w:hideMark/>
          </w:tcPr>
          <w:p w14:paraId="628E5FEF" w14:textId="77777777" w:rsidR="004577ED" w:rsidRPr="003C0DD8" w:rsidRDefault="004577ED" w:rsidP="004577ED">
            <w:pPr>
              <w:jc w:val="center"/>
              <w:rPr>
                <w:rFonts w:ascii="Arial" w:hAnsi="Arial" w:cs="Arial"/>
                <w:b/>
                <w:bCs/>
                <w:color w:val="000000"/>
                <w:sz w:val="16"/>
                <w:szCs w:val="16"/>
                <w:lang w:val="es-BO" w:eastAsia="es-ES"/>
              </w:rPr>
            </w:pPr>
            <w:r w:rsidRPr="003C0DD8">
              <w:rPr>
                <w:rFonts w:ascii="Arial" w:hAnsi="Arial" w:cs="Arial"/>
                <w:b/>
                <w:bCs/>
                <w:color w:val="000000"/>
                <w:sz w:val="16"/>
                <w:szCs w:val="16"/>
                <w:lang w:val="es-BO" w:eastAsia="es-ES"/>
              </w:rPr>
              <w:t>:</w:t>
            </w:r>
          </w:p>
        </w:tc>
        <w:tc>
          <w:tcPr>
            <w:tcW w:w="1106" w:type="dxa"/>
            <w:gridSpan w:val="4"/>
            <w:tcBorders>
              <w:top w:val="single" w:sz="8" w:space="0" w:color="auto"/>
              <w:left w:val="single" w:sz="8" w:space="0" w:color="000000"/>
              <w:bottom w:val="single" w:sz="8" w:space="0" w:color="auto"/>
              <w:right w:val="single" w:sz="8" w:space="0" w:color="000000"/>
            </w:tcBorders>
            <w:shd w:val="clear" w:color="000000" w:fill="DBE5F1"/>
            <w:vAlign w:val="center"/>
            <w:hideMark/>
          </w:tcPr>
          <w:p w14:paraId="0B033E73" w14:textId="77777777" w:rsidR="004577ED" w:rsidRPr="003C0DD8" w:rsidRDefault="004577ED" w:rsidP="004577ED">
            <w:pPr>
              <w:jc w:val="center"/>
              <w:rPr>
                <w:rFonts w:ascii="Arial" w:hAnsi="Arial" w:cs="Arial"/>
                <w:b/>
                <w:bCs/>
                <w:color w:val="000000"/>
                <w:sz w:val="16"/>
                <w:szCs w:val="16"/>
                <w:lang w:val="es-BO" w:eastAsia="es-ES"/>
              </w:rPr>
            </w:pPr>
            <w:r w:rsidRPr="003C0DD8">
              <w:rPr>
                <w:rFonts w:ascii="Arial" w:hAnsi="Arial" w:cs="Arial"/>
                <w:b/>
                <w:bCs/>
                <w:color w:val="000000"/>
                <w:sz w:val="16"/>
                <w:szCs w:val="16"/>
                <w:lang w:val="es-BO" w:eastAsia="es-ES"/>
              </w:rPr>
              <w:t> </w:t>
            </w:r>
          </w:p>
        </w:tc>
        <w:tc>
          <w:tcPr>
            <w:tcW w:w="165" w:type="dxa"/>
            <w:tcBorders>
              <w:top w:val="nil"/>
              <w:left w:val="nil"/>
              <w:bottom w:val="nil"/>
              <w:right w:val="nil"/>
            </w:tcBorders>
            <w:shd w:val="clear" w:color="auto" w:fill="auto"/>
            <w:noWrap/>
            <w:vAlign w:val="center"/>
            <w:hideMark/>
          </w:tcPr>
          <w:p w14:paraId="167F8777" w14:textId="77777777" w:rsidR="004577ED" w:rsidRPr="003C0DD8" w:rsidRDefault="004577ED" w:rsidP="004577ED">
            <w:pPr>
              <w:rPr>
                <w:rFonts w:ascii="Calibri" w:hAnsi="Calibri" w:cs="Calibri"/>
                <w:color w:val="000000"/>
                <w:sz w:val="22"/>
                <w:szCs w:val="22"/>
                <w:lang w:val="es-BO" w:eastAsia="es-ES"/>
              </w:rPr>
            </w:pPr>
          </w:p>
        </w:tc>
        <w:tc>
          <w:tcPr>
            <w:tcW w:w="183" w:type="dxa"/>
            <w:tcBorders>
              <w:top w:val="nil"/>
              <w:left w:val="nil"/>
              <w:bottom w:val="nil"/>
              <w:right w:val="nil"/>
            </w:tcBorders>
            <w:shd w:val="clear" w:color="auto" w:fill="auto"/>
            <w:noWrap/>
            <w:vAlign w:val="center"/>
            <w:hideMark/>
          </w:tcPr>
          <w:p w14:paraId="357C90DC" w14:textId="77777777" w:rsidR="004577ED" w:rsidRPr="003C0DD8" w:rsidRDefault="004577ED" w:rsidP="004577ED">
            <w:pPr>
              <w:rPr>
                <w:rFonts w:ascii="Calibri" w:hAnsi="Calibri" w:cs="Calibri"/>
                <w:color w:val="000000"/>
                <w:sz w:val="22"/>
                <w:szCs w:val="22"/>
                <w:lang w:val="es-BO" w:eastAsia="es-ES"/>
              </w:rPr>
            </w:pPr>
          </w:p>
        </w:tc>
        <w:tc>
          <w:tcPr>
            <w:tcW w:w="367" w:type="dxa"/>
            <w:tcBorders>
              <w:top w:val="nil"/>
              <w:left w:val="nil"/>
              <w:bottom w:val="nil"/>
              <w:right w:val="nil"/>
            </w:tcBorders>
            <w:shd w:val="clear" w:color="auto" w:fill="auto"/>
            <w:noWrap/>
            <w:vAlign w:val="center"/>
            <w:hideMark/>
          </w:tcPr>
          <w:p w14:paraId="06CE1D58" w14:textId="77777777" w:rsidR="004577ED" w:rsidRPr="003C0DD8" w:rsidRDefault="004577ED" w:rsidP="004577ED">
            <w:pPr>
              <w:rPr>
                <w:rFonts w:ascii="Calibri" w:hAnsi="Calibri" w:cs="Calibri"/>
                <w:color w:val="000000"/>
                <w:sz w:val="22"/>
                <w:szCs w:val="22"/>
                <w:lang w:val="es-BO" w:eastAsia="es-ES"/>
              </w:rPr>
            </w:pPr>
          </w:p>
        </w:tc>
        <w:tc>
          <w:tcPr>
            <w:tcW w:w="367" w:type="dxa"/>
            <w:tcBorders>
              <w:top w:val="nil"/>
              <w:left w:val="nil"/>
              <w:bottom w:val="nil"/>
              <w:right w:val="nil"/>
            </w:tcBorders>
            <w:shd w:val="clear" w:color="auto" w:fill="auto"/>
            <w:noWrap/>
            <w:vAlign w:val="center"/>
            <w:hideMark/>
          </w:tcPr>
          <w:p w14:paraId="2C486F25" w14:textId="77777777" w:rsidR="004577ED" w:rsidRPr="003C0DD8" w:rsidRDefault="004577ED" w:rsidP="004577ED">
            <w:pPr>
              <w:rPr>
                <w:rFonts w:ascii="Calibri" w:hAnsi="Calibri" w:cs="Calibri"/>
                <w:color w:val="000000"/>
                <w:sz w:val="22"/>
                <w:szCs w:val="22"/>
                <w:lang w:val="es-BO" w:eastAsia="es-ES"/>
              </w:rPr>
            </w:pPr>
          </w:p>
        </w:tc>
        <w:tc>
          <w:tcPr>
            <w:tcW w:w="550" w:type="dxa"/>
            <w:gridSpan w:val="2"/>
            <w:tcBorders>
              <w:top w:val="nil"/>
              <w:left w:val="nil"/>
              <w:bottom w:val="nil"/>
              <w:right w:val="nil"/>
            </w:tcBorders>
            <w:shd w:val="clear" w:color="auto" w:fill="auto"/>
            <w:noWrap/>
            <w:vAlign w:val="center"/>
            <w:hideMark/>
          </w:tcPr>
          <w:p w14:paraId="71DC9E6D" w14:textId="77777777" w:rsidR="004577ED" w:rsidRPr="003C0DD8" w:rsidRDefault="004577ED" w:rsidP="004577ED">
            <w:pPr>
              <w:rPr>
                <w:rFonts w:ascii="Calibri" w:hAnsi="Calibri" w:cs="Calibri"/>
                <w:color w:val="000000"/>
                <w:sz w:val="22"/>
                <w:szCs w:val="22"/>
                <w:lang w:val="es-BO" w:eastAsia="es-ES"/>
              </w:rPr>
            </w:pPr>
          </w:p>
        </w:tc>
        <w:tc>
          <w:tcPr>
            <w:tcW w:w="183" w:type="dxa"/>
            <w:tcBorders>
              <w:top w:val="nil"/>
              <w:left w:val="nil"/>
              <w:bottom w:val="nil"/>
              <w:right w:val="nil"/>
            </w:tcBorders>
            <w:shd w:val="clear" w:color="auto" w:fill="auto"/>
            <w:noWrap/>
            <w:vAlign w:val="center"/>
            <w:hideMark/>
          </w:tcPr>
          <w:p w14:paraId="37B6C072" w14:textId="77777777" w:rsidR="004577ED" w:rsidRPr="003C0DD8" w:rsidRDefault="004577ED" w:rsidP="004577ED">
            <w:pPr>
              <w:rPr>
                <w:rFonts w:ascii="Calibri" w:hAnsi="Calibri" w:cs="Calibri"/>
                <w:color w:val="000000"/>
                <w:sz w:val="22"/>
                <w:szCs w:val="22"/>
                <w:lang w:val="es-BO" w:eastAsia="es-ES"/>
              </w:rPr>
            </w:pPr>
          </w:p>
        </w:tc>
        <w:tc>
          <w:tcPr>
            <w:tcW w:w="368" w:type="dxa"/>
            <w:tcBorders>
              <w:top w:val="nil"/>
              <w:left w:val="nil"/>
              <w:bottom w:val="nil"/>
              <w:right w:val="nil"/>
            </w:tcBorders>
            <w:shd w:val="clear" w:color="auto" w:fill="auto"/>
            <w:noWrap/>
            <w:vAlign w:val="center"/>
            <w:hideMark/>
          </w:tcPr>
          <w:p w14:paraId="7901B133" w14:textId="77777777" w:rsidR="004577ED" w:rsidRPr="003C0DD8" w:rsidRDefault="004577ED" w:rsidP="004577ED">
            <w:pPr>
              <w:rPr>
                <w:rFonts w:ascii="Calibri" w:hAnsi="Calibri" w:cs="Calibri"/>
                <w:color w:val="000000"/>
                <w:sz w:val="22"/>
                <w:szCs w:val="22"/>
                <w:lang w:val="es-BO" w:eastAsia="es-ES"/>
              </w:rPr>
            </w:pPr>
          </w:p>
        </w:tc>
        <w:tc>
          <w:tcPr>
            <w:tcW w:w="367" w:type="dxa"/>
            <w:tcBorders>
              <w:top w:val="nil"/>
              <w:left w:val="nil"/>
              <w:bottom w:val="nil"/>
              <w:right w:val="nil"/>
            </w:tcBorders>
            <w:shd w:val="clear" w:color="auto" w:fill="auto"/>
            <w:noWrap/>
            <w:vAlign w:val="center"/>
            <w:hideMark/>
          </w:tcPr>
          <w:p w14:paraId="50F7DEEC" w14:textId="77777777" w:rsidR="004577ED" w:rsidRPr="003C0DD8" w:rsidRDefault="004577ED" w:rsidP="004577ED">
            <w:pPr>
              <w:rPr>
                <w:rFonts w:ascii="Calibri" w:hAnsi="Calibri" w:cs="Calibri"/>
                <w:color w:val="000000"/>
                <w:sz w:val="22"/>
                <w:szCs w:val="22"/>
                <w:lang w:val="es-BO" w:eastAsia="es-ES"/>
              </w:rPr>
            </w:pPr>
          </w:p>
        </w:tc>
        <w:tc>
          <w:tcPr>
            <w:tcW w:w="218" w:type="dxa"/>
            <w:tcBorders>
              <w:top w:val="nil"/>
              <w:left w:val="nil"/>
              <w:bottom w:val="nil"/>
              <w:right w:val="nil"/>
            </w:tcBorders>
            <w:shd w:val="clear" w:color="auto" w:fill="auto"/>
            <w:noWrap/>
            <w:vAlign w:val="center"/>
            <w:hideMark/>
          </w:tcPr>
          <w:p w14:paraId="502FE511" w14:textId="77777777" w:rsidR="004577ED" w:rsidRPr="003C0DD8" w:rsidRDefault="004577ED" w:rsidP="004577ED">
            <w:pPr>
              <w:rPr>
                <w:rFonts w:ascii="Calibri" w:hAnsi="Calibri" w:cs="Calibri"/>
                <w:color w:val="000000"/>
                <w:sz w:val="22"/>
                <w:szCs w:val="22"/>
                <w:lang w:val="es-BO" w:eastAsia="es-ES"/>
              </w:rPr>
            </w:pPr>
          </w:p>
        </w:tc>
        <w:tc>
          <w:tcPr>
            <w:tcW w:w="260" w:type="dxa"/>
            <w:tcBorders>
              <w:top w:val="nil"/>
              <w:left w:val="nil"/>
              <w:bottom w:val="nil"/>
              <w:right w:val="nil"/>
            </w:tcBorders>
            <w:shd w:val="clear" w:color="auto" w:fill="auto"/>
            <w:noWrap/>
            <w:vAlign w:val="center"/>
            <w:hideMark/>
          </w:tcPr>
          <w:p w14:paraId="58739524" w14:textId="77777777" w:rsidR="004577ED" w:rsidRPr="003C0DD8" w:rsidRDefault="004577ED" w:rsidP="004577ED">
            <w:pPr>
              <w:rPr>
                <w:rFonts w:ascii="Calibri" w:hAnsi="Calibri" w:cs="Calibri"/>
                <w:color w:val="000000"/>
                <w:sz w:val="22"/>
                <w:szCs w:val="22"/>
                <w:lang w:val="es-BO" w:eastAsia="es-ES"/>
              </w:rPr>
            </w:pPr>
          </w:p>
        </w:tc>
        <w:tc>
          <w:tcPr>
            <w:tcW w:w="367" w:type="dxa"/>
            <w:tcBorders>
              <w:top w:val="nil"/>
              <w:left w:val="nil"/>
              <w:bottom w:val="nil"/>
              <w:right w:val="nil"/>
            </w:tcBorders>
            <w:shd w:val="clear" w:color="auto" w:fill="auto"/>
            <w:noWrap/>
            <w:vAlign w:val="center"/>
            <w:hideMark/>
          </w:tcPr>
          <w:p w14:paraId="652D695B" w14:textId="77777777" w:rsidR="004577ED" w:rsidRPr="003C0DD8" w:rsidRDefault="004577ED" w:rsidP="004577ED">
            <w:pPr>
              <w:rPr>
                <w:rFonts w:ascii="Calibri" w:hAnsi="Calibri" w:cs="Calibri"/>
                <w:color w:val="000000"/>
                <w:sz w:val="22"/>
                <w:szCs w:val="22"/>
                <w:lang w:val="es-BO" w:eastAsia="es-ES"/>
              </w:rPr>
            </w:pPr>
          </w:p>
        </w:tc>
        <w:tc>
          <w:tcPr>
            <w:tcW w:w="165" w:type="dxa"/>
            <w:tcBorders>
              <w:top w:val="nil"/>
              <w:left w:val="nil"/>
              <w:bottom w:val="nil"/>
              <w:right w:val="nil"/>
            </w:tcBorders>
            <w:shd w:val="clear" w:color="auto" w:fill="auto"/>
            <w:noWrap/>
            <w:vAlign w:val="center"/>
            <w:hideMark/>
          </w:tcPr>
          <w:p w14:paraId="1A2FBBC0" w14:textId="77777777" w:rsidR="004577ED" w:rsidRPr="003C0DD8" w:rsidRDefault="004577ED" w:rsidP="004577ED">
            <w:pPr>
              <w:rPr>
                <w:rFonts w:ascii="Calibri" w:hAnsi="Calibri" w:cs="Calibri"/>
                <w:color w:val="000000"/>
                <w:sz w:val="22"/>
                <w:szCs w:val="22"/>
                <w:lang w:val="es-BO" w:eastAsia="es-ES"/>
              </w:rPr>
            </w:pPr>
          </w:p>
        </w:tc>
        <w:tc>
          <w:tcPr>
            <w:tcW w:w="368" w:type="dxa"/>
            <w:tcBorders>
              <w:top w:val="nil"/>
              <w:left w:val="nil"/>
              <w:bottom w:val="nil"/>
              <w:right w:val="nil"/>
            </w:tcBorders>
            <w:shd w:val="clear" w:color="auto" w:fill="auto"/>
            <w:noWrap/>
            <w:vAlign w:val="center"/>
            <w:hideMark/>
          </w:tcPr>
          <w:p w14:paraId="3442799C" w14:textId="77777777" w:rsidR="004577ED" w:rsidRPr="003C0DD8" w:rsidRDefault="004577ED" w:rsidP="004577ED">
            <w:pPr>
              <w:rPr>
                <w:rFonts w:ascii="Calibri" w:hAnsi="Calibri" w:cs="Calibri"/>
                <w:color w:val="000000"/>
                <w:sz w:val="22"/>
                <w:szCs w:val="22"/>
                <w:lang w:val="es-BO" w:eastAsia="es-ES"/>
              </w:rPr>
            </w:pPr>
          </w:p>
        </w:tc>
        <w:tc>
          <w:tcPr>
            <w:tcW w:w="367" w:type="dxa"/>
            <w:tcBorders>
              <w:top w:val="nil"/>
              <w:left w:val="nil"/>
              <w:bottom w:val="nil"/>
              <w:right w:val="nil"/>
            </w:tcBorders>
            <w:shd w:val="clear" w:color="auto" w:fill="auto"/>
            <w:noWrap/>
            <w:vAlign w:val="center"/>
            <w:hideMark/>
          </w:tcPr>
          <w:p w14:paraId="75402CBC" w14:textId="77777777" w:rsidR="004577ED" w:rsidRPr="003C0DD8" w:rsidRDefault="004577ED" w:rsidP="004577ED">
            <w:pPr>
              <w:rPr>
                <w:rFonts w:ascii="Calibri" w:hAnsi="Calibri" w:cs="Calibri"/>
                <w:color w:val="000000"/>
                <w:sz w:val="22"/>
                <w:szCs w:val="22"/>
                <w:lang w:val="es-BO" w:eastAsia="es-ES"/>
              </w:rPr>
            </w:pPr>
          </w:p>
        </w:tc>
        <w:tc>
          <w:tcPr>
            <w:tcW w:w="190" w:type="dxa"/>
            <w:tcBorders>
              <w:top w:val="nil"/>
              <w:left w:val="nil"/>
              <w:bottom w:val="nil"/>
              <w:right w:val="single" w:sz="8" w:space="0" w:color="auto"/>
            </w:tcBorders>
            <w:shd w:val="clear" w:color="auto" w:fill="auto"/>
            <w:noWrap/>
            <w:vAlign w:val="center"/>
            <w:hideMark/>
          </w:tcPr>
          <w:p w14:paraId="3A012B0C" w14:textId="77777777" w:rsidR="004577ED" w:rsidRPr="003C0DD8" w:rsidRDefault="004577ED" w:rsidP="004577ED">
            <w:pPr>
              <w:rPr>
                <w:rFonts w:ascii="Calibri" w:hAnsi="Calibri" w:cs="Calibri"/>
                <w:color w:val="000000"/>
                <w:sz w:val="22"/>
                <w:szCs w:val="22"/>
                <w:lang w:val="es-BO" w:eastAsia="es-ES"/>
              </w:rPr>
            </w:pPr>
            <w:r w:rsidRPr="003C0DD8">
              <w:rPr>
                <w:rFonts w:ascii="Calibri" w:hAnsi="Calibri" w:cs="Calibri"/>
                <w:color w:val="000000"/>
                <w:sz w:val="22"/>
                <w:szCs w:val="22"/>
                <w:lang w:val="es-BO" w:eastAsia="es-ES"/>
              </w:rPr>
              <w:t> </w:t>
            </w:r>
          </w:p>
        </w:tc>
      </w:tr>
      <w:tr w:rsidR="004577ED" w:rsidRPr="003C0DD8" w14:paraId="29CC0903" w14:textId="77777777" w:rsidTr="001A1720">
        <w:trPr>
          <w:trHeight w:val="50"/>
          <w:jc w:val="center"/>
        </w:trPr>
        <w:tc>
          <w:tcPr>
            <w:tcW w:w="3740" w:type="dxa"/>
            <w:tcBorders>
              <w:top w:val="nil"/>
              <w:left w:val="single" w:sz="8" w:space="0" w:color="auto"/>
              <w:bottom w:val="nil"/>
              <w:right w:val="nil"/>
            </w:tcBorders>
            <w:shd w:val="clear" w:color="auto" w:fill="auto"/>
            <w:noWrap/>
            <w:vAlign w:val="center"/>
            <w:hideMark/>
          </w:tcPr>
          <w:p w14:paraId="1880C988" w14:textId="77777777" w:rsidR="004577ED" w:rsidRPr="003C0DD8" w:rsidRDefault="004577ED" w:rsidP="004577ED">
            <w:pPr>
              <w:jc w:val="right"/>
              <w:rPr>
                <w:rFonts w:ascii="Calibri" w:hAnsi="Calibri" w:cs="Calibri"/>
                <w:color w:val="000000"/>
                <w:sz w:val="2"/>
                <w:szCs w:val="2"/>
                <w:lang w:val="es-BO" w:eastAsia="es-ES"/>
              </w:rPr>
            </w:pPr>
            <w:r w:rsidRPr="003C0DD8">
              <w:rPr>
                <w:rFonts w:ascii="Calibri" w:hAnsi="Calibri" w:cs="Calibri"/>
                <w:color w:val="000000"/>
                <w:sz w:val="2"/>
                <w:szCs w:val="2"/>
                <w:lang w:val="es-BO" w:eastAsia="es-ES"/>
              </w:rPr>
              <w:t> </w:t>
            </w:r>
          </w:p>
        </w:tc>
        <w:tc>
          <w:tcPr>
            <w:tcW w:w="257" w:type="dxa"/>
            <w:tcBorders>
              <w:top w:val="nil"/>
              <w:left w:val="nil"/>
              <w:bottom w:val="nil"/>
              <w:right w:val="nil"/>
            </w:tcBorders>
            <w:shd w:val="clear" w:color="auto" w:fill="auto"/>
            <w:noWrap/>
            <w:vAlign w:val="center"/>
            <w:hideMark/>
          </w:tcPr>
          <w:p w14:paraId="1FC016E3" w14:textId="77777777" w:rsidR="004577ED" w:rsidRPr="003C0DD8" w:rsidRDefault="004577ED" w:rsidP="004577ED">
            <w:pPr>
              <w:rPr>
                <w:rFonts w:ascii="Calibri" w:hAnsi="Calibri" w:cs="Calibri"/>
                <w:color w:val="000000"/>
                <w:sz w:val="2"/>
                <w:szCs w:val="2"/>
                <w:lang w:val="es-BO" w:eastAsia="es-ES"/>
              </w:rPr>
            </w:pPr>
          </w:p>
        </w:tc>
        <w:tc>
          <w:tcPr>
            <w:tcW w:w="1271" w:type="dxa"/>
            <w:gridSpan w:val="5"/>
            <w:vMerge w:val="restart"/>
            <w:tcBorders>
              <w:top w:val="nil"/>
              <w:left w:val="nil"/>
              <w:bottom w:val="single" w:sz="8" w:space="0" w:color="000000"/>
              <w:right w:val="nil"/>
            </w:tcBorders>
            <w:shd w:val="clear" w:color="auto" w:fill="auto"/>
            <w:vAlign w:val="center"/>
            <w:hideMark/>
          </w:tcPr>
          <w:p w14:paraId="273AC9F3" w14:textId="77777777" w:rsidR="004577ED" w:rsidRPr="003C0DD8" w:rsidRDefault="004577ED" w:rsidP="004577ED">
            <w:pPr>
              <w:jc w:val="center"/>
              <w:rPr>
                <w:rFonts w:ascii="Arial" w:hAnsi="Arial" w:cs="Arial"/>
                <w:i/>
                <w:iCs/>
                <w:color w:val="000000"/>
                <w:sz w:val="16"/>
                <w:szCs w:val="16"/>
                <w:lang w:val="es-BO" w:eastAsia="es-ES"/>
              </w:rPr>
            </w:pPr>
            <w:r w:rsidRPr="003C0DD8">
              <w:rPr>
                <w:rFonts w:ascii="Arial" w:hAnsi="Arial" w:cs="Arial"/>
                <w:i/>
                <w:iCs/>
                <w:color w:val="000000"/>
                <w:sz w:val="16"/>
                <w:szCs w:val="16"/>
                <w:lang w:val="es-BO" w:eastAsia="es-ES"/>
              </w:rPr>
              <w:t>NIT</w:t>
            </w:r>
          </w:p>
        </w:tc>
        <w:tc>
          <w:tcPr>
            <w:tcW w:w="183" w:type="dxa"/>
            <w:tcBorders>
              <w:top w:val="nil"/>
              <w:left w:val="nil"/>
              <w:bottom w:val="nil"/>
              <w:right w:val="nil"/>
            </w:tcBorders>
            <w:shd w:val="clear" w:color="auto" w:fill="auto"/>
            <w:vAlign w:val="center"/>
            <w:hideMark/>
          </w:tcPr>
          <w:p w14:paraId="15622DB2" w14:textId="77777777" w:rsidR="004577ED" w:rsidRPr="003C0DD8" w:rsidRDefault="004577ED" w:rsidP="004577ED">
            <w:pPr>
              <w:rPr>
                <w:rFonts w:ascii="Calibri" w:hAnsi="Calibri" w:cs="Calibri"/>
                <w:color w:val="000000"/>
                <w:sz w:val="22"/>
                <w:szCs w:val="22"/>
                <w:lang w:val="es-BO" w:eastAsia="es-ES"/>
              </w:rPr>
            </w:pPr>
          </w:p>
        </w:tc>
        <w:tc>
          <w:tcPr>
            <w:tcW w:w="3580" w:type="dxa"/>
            <w:gridSpan w:val="12"/>
            <w:tcBorders>
              <w:top w:val="nil"/>
              <w:left w:val="nil"/>
              <w:bottom w:val="nil"/>
              <w:right w:val="nil"/>
            </w:tcBorders>
            <w:shd w:val="clear" w:color="auto" w:fill="auto"/>
            <w:vAlign w:val="center"/>
            <w:hideMark/>
          </w:tcPr>
          <w:p w14:paraId="727FC4E7" w14:textId="77777777" w:rsidR="004577ED" w:rsidRPr="003C0DD8" w:rsidRDefault="004577ED" w:rsidP="004577ED">
            <w:pPr>
              <w:jc w:val="center"/>
              <w:rPr>
                <w:rFonts w:ascii="Arial" w:hAnsi="Arial" w:cs="Arial"/>
                <w:i/>
                <w:iCs/>
                <w:color w:val="000000"/>
                <w:sz w:val="16"/>
                <w:szCs w:val="16"/>
                <w:lang w:val="es-BO" w:eastAsia="es-ES"/>
              </w:rPr>
            </w:pPr>
          </w:p>
        </w:tc>
        <w:tc>
          <w:tcPr>
            <w:tcW w:w="367" w:type="dxa"/>
            <w:tcBorders>
              <w:top w:val="nil"/>
              <w:left w:val="nil"/>
              <w:bottom w:val="nil"/>
              <w:right w:val="nil"/>
            </w:tcBorders>
            <w:shd w:val="clear" w:color="auto" w:fill="auto"/>
            <w:vAlign w:val="center"/>
            <w:hideMark/>
          </w:tcPr>
          <w:p w14:paraId="2AB1B773" w14:textId="77777777" w:rsidR="004577ED" w:rsidRPr="003C0DD8" w:rsidRDefault="004577ED" w:rsidP="004577ED">
            <w:pPr>
              <w:rPr>
                <w:rFonts w:ascii="Calibri" w:hAnsi="Calibri" w:cs="Calibri"/>
                <w:color w:val="000000"/>
                <w:sz w:val="22"/>
                <w:szCs w:val="22"/>
                <w:lang w:val="es-BO" w:eastAsia="es-ES"/>
              </w:rPr>
            </w:pPr>
          </w:p>
        </w:tc>
        <w:tc>
          <w:tcPr>
            <w:tcW w:w="190" w:type="dxa"/>
            <w:tcBorders>
              <w:top w:val="nil"/>
              <w:left w:val="nil"/>
              <w:bottom w:val="nil"/>
              <w:right w:val="single" w:sz="8" w:space="0" w:color="auto"/>
            </w:tcBorders>
            <w:shd w:val="clear" w:color="auto" w:fill="auto"/>
            <w:vAlign w:val="center"/>
            <w:hideMark/>
          </w:tcPr>
          <w:p w14:paraId="7ED76F0C" w14:textId="77777777" w:rsidR="004577ED" w:rsidRPr="003C0DD8" w:rsidRDefault="004577ED" w:rsidP="004577ED">
            <w:pPr>
              <w:rPr>
                <w:rFonts w:ascii="Arial" w:hAnsi="Arial" w:cs="Arial"/>
                <w:b/>
                <w:bCs/>
                <w:color w:val="000000"/>
                <w:sz w:val="16"/>
                <w:szCs w:val="16"/>
                <w:lang w:val="es-BO" w:eastAsia="es-ES"/>
              </w:rPr>
            </w:pPr>
            <w:r w:rsidRPr="003C0DD8">
              <w:rPr>
                <w:rFonts w:ascii="Arial" w:hAnsi="Arial" w:cs="Arial"/>
                <w:b/>
                <w:bCs/>
                <w:color w:val="000000"/>
                <w:sz w:val="16"/>
                <w:szCs w:val="16"/>
                <w:lang w:val="es-BO" w:eastAsia="es-ES"/>
              </w:rPr>
              <w:t> </w:t>
            </w:r>
          </w:p>
        </w:tc>
      </w:tr>
      <w:tr w:rsidR="004577ED" w:rsidRPr="003C0DD8" w14:paraId="2D572158" w14:textId="77777777" w:rsidTr="00090CEE">
        <w:trPr>
          <w:trHeight w:val="50"/>
          <w:jc w:val="center"/>
        </w:trPr>
        <w:tc>
          <w:tcPr>
            <w:tcW w:w="3740" w:type="dxa"/>
            <w:tcBorders>
              <w:top w:val="nil"/>
              <w:left w:val="single" w:sz="8" w:space="0" w:color="auto"/>
              <w:bottom w:val="nil"/>
              <w:right w:val="nil"/>
            </w:tcBorders>
            <w:shd w:val="clear" w:color="auto" w:fill="auto"/>
            <w:vAlign w:val="center"/>
            <w:hideMark/>
          </w:tcPr>
          <w:p w14:paraId="13827010" w14:textId="77777777" w:rsidR="004577ED" w:rsidRPr="003C0DD8" w:rsidRDefault="004577ED" w:rsidP="004577ED">
            <w:pPr>
              <w:jc w:val="right"/>
              <w:rPr>
                <w:rFonts w:ascii="Arial" w:hAnsi="Arial" w:cs="Arial"/>
                <w:b/>
                <w:bCs/>
                <w:color w:val="000000"/>
                <w:sz w:val="16"/>
                <w:szCs w:val="16"/>
                <w:lang w:val="es-BO" w:eastAsia="es-ES"/>
              </w:rPr>
            </w:pPr>
            <w:r w:rsidRPr="003C0DD8">
              <w:rPr>
                <w:rFonts w:ascii="Arial" w:hAnsi="Arial" w:cs="Arial"/>
                <w:b/>
                <w:bCs/>
                <w:color w:val="000000"/>
                <w:sz w:val="16"/>
                <w:szCs w:val="16"/>
                <w:lang w:val="es-BO" w:eastAsia="es-ES"/>
              </w:rPr>
              <w:t>Número de Identificación Tributaria</w:t>
            </w:r>
          </w:p>
        </w:tc>
        <w:tc>
          <w:tcPr>
            <w:tcW w:w="257" w:type="dxa"/>
            <w:vMerge w:val="restart"/>
            <w:tcBorders>
              <w:top w:val="nil"/>
              <w:left w:val="nil"/>
              <w:bottom w:val="nil"/>
              <w:right w:val="nil"/>
            </w:tcBorders>
            <w:shd w:val="clear" w:color="auto" w:fill="auto"/>
            <w:vAlign w:val="center"/>
            <w:hideMark/>
          </w:tcPr>
          <w:p w14:paraId="0E11E397" w14:textId="77777777" w:rsidR="004577ED" w:rsidRPr="003C0DD8" w:rsidRDefault="004577ED" w:rsidP="004577ED">
            <w:pPr>
              <w:jc w:val="center"/>
              <w:rPr>
                <w:rFonts w:ascii="Arial" w:hAnsi="Arial" w:cs="Arial"/>
                <w:b/>
                <w:bCs/>
                <w:color w:val="000000"/>
                <w:sz w:val="16"/>
                <w:szCs w:val="16"/>
                <w:lang w:val="es-BO" w:eastAsia="es-ES"/>
              </w:rPr>
            </w:pPr>
            <w:r w:rsidRPr="003C0DD8">
              <w:rPr>
                <w:rFonts w:ascii="Arial" w:hAnsi="Arial" w:cs="Arial"/>
                <w:b/>
                <w:bCs/>
                <w:color w:val="000000"/>
                <w:sz w:val="16"/>
                <w:szCs w:val="16"/>
                <w:lang w:val="es-BO" w:eastAsia="es-ES"/>
              </w:rPr>
              <w:t>:</w:t>
            </w:r>
          </w:p>
        </w:tc>
        <w:tc>
          <w:tcPr>
            <w:tcW w:w="1271" w:type="dxa"/>
            <w:gridSpan w:val="5"/>
            <w:vMerge/>
            <w:tcBorders>
              <w:top w:val="nil"/>
              <w:left w:val="nil"/>
              <w:bottom w:val="nil"/>
              <w:right w:val="nil"/>
            </w:tcBorders>
            <w:vAlign w:val="center"/>
            <w:hideMark/>
          </w:tcPr>
          <w:p w14:paraId="5F54E029" w14:textId="77777777" w:rsidR="004577ED" w:rsidRPr="003C0DD8" w:rsidRDefault="004577ED" w:rsidP="004577ED">
            <w:pPr>
              <w:rPr>
                <w:rFonts w:ascii="Arial" w:hAnsi="Arial" w:cs="Arial"/>
                <w:i/>
                <w:iCs/>
                <w:color w:val="000000"/>
                <w:sz w:val="16"/>
                <w:szCs w:val="16"/>
                <w:lang w:val="es-BO" w:eastAsia="es-ES"/>
              </w:rPr>
            </w:pPr>
          </w:p>
        </w:tc>
        <w:tc>
          <w:tcPr>
            <w:tcW w:w="183" w:type="dxa"/>
            <w:tcBorders>
              <w:top w:val="nil"/>
              <w:left w:val="nil"/>
              <w:bottom w:val="nil"/>
              <w:right w:val="nil"/>
            </w:tcBorders>
            <w:shd w:val="clear" w:color="auto" w:fill="auto"/>
            <w:vAlign w:val="center"/>
            <w:hideMark/>
          </w:tcPr>
          <w:p w14:paraId="56286999" w14:textId="77777777" w:rsidR="004577ED" w:rsidRPr="003C0DD8" w:rsidRDefault="004577ED" w:rsidP="004577ED">
            <w:pPr>
              <w:rPr>
                <w:rFonts w:ascii="Calibri" w:hAnsi="Calibri" w:cs="Calibri"/>
                <w:color w:val="000000"/>
                <w:sz w:val="22"/>
                <w:szCs w:val="22"/>
                <w:lang w:val="es-BO" w:eastAsia="es-ES"/>
              </w:rPr>
            </w:pPr>
          </w:p>
        </w:tc>
        <w:tc>
          <w:tcPr>
            <w:tcW w:w="1101" w:type="dxa"/>
            <w:gridSpan w:val="3"/>
            <w:tcBorders>
              <w:top w:val="nil"/>
              <w:left w:val="nil"/>
              <w:right w:val="nil"/>
            </w:tcBorders>
            <w:shd w:val="clear" w:color="auto" w:fill="auto"/>
            <w:vAlign w:val="center"/>
            <w:hideMark/>
          </w:tcPr>
          <w:p w14:paraId="6767F137" w14:textId="77777777" w:rsidR="004577ED" w:rsidRPr="003C0DD8" w:rsidRDefault="004577ED" w:rsidP="004577ED">
            <w:pPr>
              <w:jc w:val="center"/>
              <w:rPr>
                <w:rFonts w:ascii="Arial" w:hAnsi="Arial" w:cs="Arial"/>
                <w:i/>
                <w:iCs/>
                <w:color w:val="000000"/>
                <w:sz w:val="16"/>
                <w:szCs w:val="16"/>
                <w:lang w:val="es-BO" w:eastAsia="es-ES"/>
              </w:rPr>
            </w:pPr>
          </w:p>
        </w:tc>
        <w:tc>
          <w:tcPr>
            <w:tcW w:w="183" w:type="dxa"/>
            <w:tcBorders>
              <w:top w:val="nil"/>
              <w:left w:val="nil"/>
              <w:bottom w:val="nil"/>
              <w:right w:val="nil"/>
            </w:tcBorders>
            <w:shd w:val="clear" w:color="auto" w:fill="auto"/>
            <w:vAlign w:val="center"/>
            <w:hideMark/>
          </w:tcPr>
          <w:p w14:paraId="199DB4A2" w14:textId="77777777" w:rsidR="004577ED" w:rsidRPr="003C0DD8" w:rsidRDefault="004577ED" w:rsidP="004577ED">
            <w:pPr>
              <w:rPr>
                <w:rFonts w:ascii="Calibri" w:hAnsi="Calibri" w:cs="Calibri"/>
                <w:color w:val="000000"/>
                <w:sz w:val="22"/>
                <w:szCs w:val="22"/>
                <w:lang w:val="es-BO" w:eastAsia="es-ES"/>
              </w:rPr>
            </w:pPr>
          </w:p>
        </w:tc>
        <w:tc>
          <w:tcPr>
            <w:tcW w:w="1136" w:type="dxa"/>
            <w:gridSpan w:val="4"/>
            <w:tcBorders>
              <w:top w:val="nil"/>
              <w:left w:val="nil"/>
              <w:right w:val="nil"/>
            </w:tcBorders>
            <w:shd w:val="clear" w:color="auto" w:fill="auto"/>
            <w:vAlign w:val="center"/>
            <w:hideMark/>
          </w:tcPr>
          <w:p w14:paraId="522762AC" w14:textId="77777777" w:rsidR="004577ED" w:rsidRPr="003C0DD8" w:rsidRDefault="004577ED" w:rsidP="004577ED">
            <w:pPr>
              <w:jc w:val="center"/>
              <w:rPr>
                <w:rFonts w:ascii="Arial" w:hAnsi="Arial" w:cs="Arial"/>
                <w:i/>
                <w:iCs/>
                <w:color w:val="000000"/>
                <w:sz w:val="16"/>
                <w:szCs w:val="16"/>
                <w:lang w:val="es-BO" w:eastAsia="es-ES"/>
              </w:rPr>
            </w:pPr>
          </w:p>
        </w:tc>
        <w:tc>
          <w:tcPr>
            <w:tcW w:w="260" w:type="dxa"/>
            <w:tcBorders>
              <w:top w:val="nil"/>
              <w:left w:val="nil"/>
              <w:bottom w:val="nil"/>
              <w:right w:val="nil"/>
            </w:tcBorders>
            <w:shd w:val="clear" w:color="auto" w:fill="auto"/>
            <w:vAlign w:val="center"/>
            <w:hideMark/>
          </w:tcPr>
          <w:p w14:paraId="4C0146B0" w14:textId="77777777" w:rsidR="004577ED" w:rsidRPr="003C0DD8" w:rsidRDefault="004577ED" w:rsidP="004577ED">
            <w:pPr>
              <w:rPr>
                <w:rFonts w:ascii="Calibri" w:hAnsi="Calibri" w:cs="Calibri"/>
                <w:color w:val="000000"/>
                <w:sz w:val="22"/>
                <w:szCs w:val="22"/>
                <w:lang w:val="es-BO" w:eastAsia="es-ES"/>
              </w:rPr>
            </w:pPr>
          </w:p>
        </w:tc>
        <w:tc>
          <w:tcPr>
            <w:tcW w:w="900" w:type="dxa"/>
            <w:gridSpan w:val="3"/>
            <w:tcBorders>
              <w:top w:val="nil"/>
              <w:left w:val="nil"/>
              <w:right w:val="nil"/>
            </w:tcBorders>
            <w:shd w:val="clear" w:color="auto" w:fill="auto"/>
            <w:vAlign w:val="center"/>
            <w:hideMark/>
          </w:tcPr>
          <w:p w14:paraId="68019E7C" w14:textId="77777777" w:rsidR="004577ED" w:rsidRPr="003C0DD8" w:rsidRDefault="004577ED" w:rsidP="004577ED">
            <w:pPr>
              <w:jc w:val="center"/>
              <w:rPr>
                <w:rFonts w:ascii="Arial" w:hAnsi="Arial" w:cs="Arial"/>
                <w:i/>
                <w:iCs/>
                <w:color w:val="000000"/>
                <w:sz w:val="16"/>
                <w:szCs w:val="16"/>
                <w:lang w:val="es-BO" w:eastAsia="es-ES"/>
              </w:rPr>
            </w:pPr>
          </w:p>
        </w:tc>
        <w:tc>
          <w:tcPr>
            <w:tcW w:w="367" w:type="dxa"/>
            <w:tcBorders>
              <w:top w:val="nil"/>
              <w:left w:val="nil"/>
              <w:bottom w:val="nil"/>
              <w:right w:val="nil"/>
            </w:tcBorders>
            <w:shd w:val="clear" w:color="auto" w:fill="auto"/>
            <w:vAlign w:val="center"/>
            <w:hideMark/>
          </w:tcPr>
          <w:p w14:paraId="2129DF01" w14:textId="77777777" w:rsidR="004577ED" w:rsidRPr="003C0DD8" w:rsidRDefault="004577ED" w:rsidP="004577ED">
            <w:pPr>
              <w:rPr>
                <w:rFonts w:ascii="Calibri" w:hAnsi="Calibri" w:cs="Calibri"/>
                <w:color w:val="000000"/>
                <w:sz w:val="22"/>
                <w:szCs w:val="22"/>
                <w:lang w:val="es-BO" w:eastAsia="es-ES"/>
              </w:rPr>
            </w:pPr>
          </w:p>
        </w:tc>
        <w:tc>
          <w:tcPr>
            <w:tcW w:w="190" w:type="dxa"/>
            <w:tcBorders>
              <w:top w:val="nil"/>
              <w:left w:val="nil"/>
              <w:bottom w:val="nil"/>
              <w:right w:val="single" w:sz="8" w:space="0" w:color="auto"/>
            </w:tcBorders>
            <w:shd w:val="clear" w:color="auto" w:fill="auto"/>
            <w:vAlign w:val="center"/>
            <w:hideMark/>
          </w:tcPr>
          <w:p w14:paraId="5E5CE8AD" w14:textId="77777777" w:rsidR="004577ED" w:rsidRPr="003C0DD8" w:rsidRDefault="004577ED" w:rsidP="004577ED">
            <w:pPr>
              <w:rPr>
                <w:rFonts w:ascii="Arial" w:hAnsi="Arial" w:cs="Arial"/>
                <w:b/>
                <w:bCs/>
                <w:color w:val="000000"/>
                <w:sz w:val="16"/>
                <w:szCs w:val="16"/>
                <w:lang w:val="es-BO" w:eastAsia="es-ES"/>
              </w:rPr>
            </w:pPr>
            <w:r w:rsidRPr="003C0DD8">
              <w:rPr>
                <w:rFonts w:ascii="Arial" w:hAnsi="Arial" w:cs="Arial"/>
                <w:b/>
                <w:bCs/>
                <w:color w:val="000000"/>
                <w:sz w:val="16"/>
                <w:szCs w:val="16"/>
                <w:lang w:val="es-BO" w:eastAsia="es-ES"/>
              </w:rPr>
              <w:t> </w:t>
            </w:r>
          </w:p>
        </w:tc>
      </w:tr>
      <w:tr w:rsidR="004577ED" w:rsidRPr="003C0DD8" w14:paraId="1C8814D6" w14:textId="77777777" w:rsidTr="00090CEE">
        <w:trPr>
          <w:trHeight w:val="246"/>
          <w:jc w:val="center"/>
        </w:trPr>
        <w:tc>
          <w:tcPr>
            <w:tcW w:w="3740" w:type="dxa"/>
            <w:tcBorders>
              <w:top w:val="nil"/>
              <w:left w:val="single" w:sz="8" w:space="0" w:color="auto"/>
              <w:bottom w:val="nil"/>
              <w:right w:val="nil"/>
            </w:tcBorders>
            <w:shd w:val="clear" w:color="auto" w:fill="auto"/>
            <w:vAlign w:val="center"/>
            <w:hideMark/>
          </w:tcPr>
          <w:p w14:paraId="02A70769" w14:textId="77777777" w:rsidR="004577ED" w:rsidRPr="003C0DD8" w:rsidRDefault="004577ED" w:rsidP="004577ED">
            <w:pPr>
              <w:jc w:val="right"/>
              <w:rPr>
                <w:rFonts w:ascii="Arial" w:hAnsi="Arial" w:cs="Arial"/>
                <w:i/>
                <w:iCs/>
                <w:color w:val="000000"/>
                <w:sz w:val="16"/>
                <w:szCs w:val="16"/>
                <w:lang w:val="es-BO" w:eastAsia="es-ES"/>
              </w:rPr>
            </w:pPr>
          </w:p>
        </w:tc>
        <w:tc>
          <w:tcPr>
            <w:tcW w:w="257" w:type="dxa"/>
            <w:vMerge/>
            <w:tcBorders>
              <w:top w:val="nil"/>
              <w:left w:val="nil"/>
              <w:bottom w:val="nil"/>
              <w:right w:val="nil"/>
            </w:tcBorders>
            <w:vAlign w:val="center"/>
            <w:hideMark/>
          </w:tcPr>
          <w:p w14:paraId="5CD403D6" w14:textId="77777777" w:rsidR="004577ED" w:rsidRPr="003C0DD8" w:rsidRDefault="004577ED" w:rsidP="004577ED">
            <w:pPr>
              <w:rPr>
                <w:rFonts w:ascii="Arial" w:hAnsi="Arial" w:cs="Arial"/>
                <w:b/>
                <w:bCs/>
                <w:color w:val="000000"/>
                <w:sz w:val="16"/>
                <w:szCs w:val="16"/>
                <w:lang w:val="es-BO" w:eastAsia="es-ES"/>
              </w:rPr>
            </w:pPr>
          </w:p>
        </w:tc>
        <w:tc>
          <w:tcPr>
            <w:tcW w:w="1271" w:type="dxa"/>
            <w:gridSpan w:val="5"/>
            <w:tcBorders>
              <w:top w:val="single" w:sz="8" w:space="0" w:color="auto"/>
              <w:left w:val="single" w:sz="8" w:space="0" w:color="auto"/>
              <w:bottom w:val="single" w:sz="8" w:space="0" w:color="auto"/>
              <w:right w:val="single" w:sz="8" w:space="0" w:color="000000"/>
            </w:tcBorders>
            <w:shd w:val="clear" w:color="auto" w:fill="DBE5F1" w:themeFill="accent1" w:themeFillTint="33"/>
            <w:vAlign w:val="center"/>
            <w:hideMark/>
          </w:tcPr>
          <w:p w14:paraId="4CA40787" w14:textId="77777777" w:rsidR="004577ED" w:rsidRPr="003C0DD8" w:rsidRDefault="004577ED" w:rsidP="004577ED">
            <w:pPr>
              <w:jc w:val="center"/>
              <w:rPr>
                <w:rFonts w:ascii="Arial" w:hAnsi="Arial" w:cs="Arial"/>
                <w:color w:val="000000"/>
                <w:sz w:val="22"/>
                <w:szCs w:val="22"/>
                <w:lang w:val="es-BO" w:eastAsia="es-ES"/>
              </w:rPr>
            </w:pPr>
            <w:r w:rsidRPr="003C0DD8">
              <w:rPr>
                <w:rFonts w:ascii="Arial" w:hAnsi="Arial" w:cs="Arial"/>
                <w:color w:val="000000"/>
                <w:sz w:val="22"/>
                <w:szCs w:val="16"/>
                <w:lang w:val="es-BO" w:eastAsia="es-ES"/>
              </w:rPr>
              <w:t> </w:t>
            </w:r>
          </w:p>
        </w:tc>
        <w:tc>
          <w:tcPr>
            <w:tcW w:w="183" w:type="dxa"/>
            <w:tcBorders>
              <w:top w:val="nil"/>
              <w:left w:val="nil"/>
              <w:bottom w:val="nil"/>
            </w:tcBorders>
            <w:shd w:val="clear" w:color="auto" w:fill="auto"/>
            <w:vAlign w:val="center"/>
            <w:hideMark/>
          </w:tcPr>
          <w:p w14:paraId="4BC1AE45" w14:textId="77777777" w:rsidR="004577ED" w:rsidRPr="003C0DD8" w:rsidRDefault="004577ED" w:rsidP="004577ED">
            <w:pPr>
              <w:rPr>
                <w:rFonts w:ascii="Calibri" w:hAnsi="Calibri" w:cs="Calibri"/>
                <w:color w:val="000000"/>
                <w:sz w:val="22"/>
                <w:szCs w:val="22"/>
                <w:lang w:val="es-BO" w:eastAsia="es-ES"/>
              </w:rPr>
            </w:pPr>
          </w:p>
        </w:tc>
        <w:tc>
          <w:tcPr>
            <w:tcW w:w="1101" w:type="dxa"/>
            <w:gridSpan w:val="3"/>
            <w:shd w:val="clear" w:color="auto" w:fill="auto"/>
            <w:vAlign w:val="center"/>
            <w:hideMark/>
          </w:tcPr>
          <w:p w14:paraId="604759F1" w14:textId="77777777" w:rsidR="004577ED" w:rsidRPr="003C0DD8" w:rsidRDefault="004577ED" w:rsidP="004577ED">
            <w:pPr>
              <w:jc w:val="center"/>
              <w:rPr>
                <w:rFonts w:ascii="Arial" w:hAnsi="Arial" w:cs="Arial"/>
                <w:b/>
                <w:bCs/>
                <w:color w:val="000000"/>
                <w:sz w:val="16"/>
                <w:szCs w:val="16"/>
                <w:lang w:val="es-BO" w:eastAsia="es-ES"/>
              </w:rPr>
            </w:pPr>
            <w:r w:rsidRPr="003C0DD8">
              <w:rPr>
                <w:rFonts w:ascii="Arial" w:hAnsi="Arial" w:cs="Arial"/>
                <w:b/>
                <w:bCs/>
                <w:color w:val="000000"/>
                <w:sz w:val="16"/>
                <w:szCs w:val="16"/>
                <w:lang w:val="es-BO" w:eastAsia="es-ES"/>
              </w:rPr>
              <w:t> </w:t>
            </w:r>
          </w:p>
        </w:tc>
        <w:tc>
          <w:tcPr>
            <w:tcW w:w="183" w:type="dxa"/>
            <w:tcBorders>
              <w:top w:val="nil"/>
              <w:left w:val="nil"/>
              <w:bottom w:val="nil"/>
            </w:tcBorders>
            <w:shd w:val="clear" w:color="auto" w:fill="auto"/>
            <w:vAlign w:val="center"/>
            <w:hideMark/>
          </w:tcPr>
          <w:p w14:paraId="2C525A54" w14:textId="77777777" w:rsidR="004577ED" w:rsidRPr="003C0DD8" w:rsidRDefault="004577ED" w:rsidP="004577ED">
            <w:pPr>
              <w:rPr>
                <w:rFonts w:ascii="Calibri" w:hAnsi="Calibri" w:cs="Calibri"/>
                <w:color w:val="000000"/>
                <w:sz w:val="22"/>
                <w:szCs w:val="22"/>
                <w:lang w:val="es-BO" w:eastAsia="es-ES"/>
              </w:rPr>
            </w:pPr>
          </w:p>
        </w:tc>
        <w:tc>
          <w:tcPr>
            <w:tcW w:w="1136" w:type="dxa"/>
            <w:gridSpan w:val="4"/>
            <w:shd w:val="clear" w:color="auto" w:fill="auto"/>
            <w:vAlign w:val="center"/>
            <w:hideMark/>
          </w:tcPr>
          <w:p w14:paraId="6E6011F1" w14:textId="77777777" w:rsidR="004577ED" w:rsidRPr="003C0DD8" w:rsidRDefault="004577ED" w:rsidP="004577ED">
            <w:pPr>
              <w:jc w:val="center"/>
              <w:rPr>
                <w:rFonts w:ascii="Arial" w:hAnsi="Arial" w:cs="Arial"/>
                <w:b/>
                <w:bCs/>
                <w:color w:val="000000"/>
                <w:sz w:val="16"/>
                <w:szCs w:val="16"/>
                <w:lang w:val="es-BO" w:eastAsia="es-ES"/>
              </w:rPr>
            </w:pPr>
            <w:r w:rsidRPr="003C0DD8">
              <w:rPr>
                <w:rFonts w:ascii="Arial" w:hAnsi="Arial" w:cs="Arial"/>
                <w:b/>
                <w:bCs/>
                <w:color w:val="000000"/>
                <w:sz w:val="16"/>
                <w:szCs w:val="16"/>
                <w:lang w:val="es-BO" w:eastAsia="es-ES"/>
              </w:rPr>
              <w:t> </w:t>
            </w:r>
          </w:p>
        </w:tc>
        <w:tc>
          <w:tcPr>
            <w:tcW w:w="260" w:type="dxa"/>
            <w:tcBorders>
              <w:top w:val="nil"/>
              <w:left w:val="nil"/>
              <w:bottom w:val="nil"/>
            </w:tcBorders>
            <w:shd w:val="clear" w:color="auto" w:fill="auto"/>
            <w:vAlign w:val="center"/>
            <w:hideMark/>
          </w:tcPr>
          <w:p w14:paraId="769D4B0D" w14:textId="77777777" w:rsidR="004577ED" w:rsidRPr="003C0DD8" w:rsidRDefault="004577ED" w:rsidP="004577ED">
            <w:pPr>
              <w:rPr>
                <w:rFonts w:ascii="Calibri" w:hAnsi="Calibri" w:cs="Calibri"/>
                <w:color w:val="000000"/>
                <w:sz w:val="22"/>
                <w:szCs w:val="22"/>
                <w:lang w:val="es-BO" w:eastAsia="es-ES"/>
              </w:rPr>
            </w:pPr>
          </w:p>
        </w:tc>
        <w:tc>
          <w:tcPr>
            <w:tcW w:w="900" w:type="dxa"/>
            <w:gridSpan w:val="3"/>
            <w:shd w:val="clear" w:color="auto" w:fill="auto"/>
            <w:vAlign w:val="center"/>
            <w:hideMark/>
          </w:tcPr>
          <w:p w14:paraId="0B551F59" w14:textId="77777777" w:rsidR="004577ED" w:rsidRPr="003C0DD8" w:rsidRDefault="004577ED" w:rsidP="004577ED">
            <w:pPr>
              <w:jc w:val="center"/>
              <w:rPr>
                <w:rFonts w:ascii="Arial" w:hAnsi="Arial" w:cs="Arial"/>
                <w:b/>
                <w:bCs/>
                <w:color w:val="000000"/>
                <w:sz w:val="16"/>
                <w:szCs w:val="16"/>
                <w:lang w:val="es-BO" w:eastAsia="es-ES"/>
              </w:rPr>
            </w:pPr>
            <w:r w:rsidRPr="003C0DD8">
              <w:rPr>
                <w:rFonts w:ascii="Arial" w:hAnsi="Arial" w:cs="Arial"/>
                <w:b/>
                <w:bCs/>
                <w:color w:val="000000"/>
                <w:sz w:val="16"/>
                <w:szCs w:val="16"/>
                <w:lang w:val="es-BO" w:eastAsia="es-ES"/>
              </w:rPr>
              <w:t> </w:t>
            </w:r>
          </w:p>
        </w:tc>
        <w:tc>
          <w:tcPr>
            <w:tcW w:w="367" w:type="dxa"/>
            <w:tcBorders>
              <w:top w:val="nil"/>
              <w:left w:val="nil"/>
              <w:bottom w:val="nil"/>
              <w:right w:val="nil"/>
            </w:tcBorders>
            <w:shd w:val="clear" w:color="auto" w:fill="auto"/>
            <w:vAlign w:val="center"/>
            <w:hideMark/>
          </w:tcPr>
          <w:p w14:paraId="5BA042EA" w14:textId="77777777" w:rsidR="004577ED" w:rsidRPr="003C0DD8" w:rsidRDefault="004577ED" w:rsidP="004577ED">
            <w:pPr>
              <w:rPr>
                <w:rFonts w:ascii="Calibri" w:hAnsi="Calibri" w:cs="Calibri"/>
                <w:color w:val="000000"/>
                <w:sz w:val="22"/>
                <w:szCs w:val="22"/>
                <w:lang w:val="es-BO" w:eastAsia="es-ES"/>
              </w:rPr>
            </w:pPr>
          </w:p>
        </w:tc>
        <w:tc>
          <w:tcPr>
            <w:tcW w:w="190" w:type="dxa"/>
            <w:tcBorders>
              <w:top w:val="nil"/>
              <w:left w:val="nil"/>
              <w:bottom w:val="nil"/>
              <w:right w:val="single" w:sz="8" w:space="0" w:color="auto"/>
            </w:tcBorders>
            <w:shd w:val="clear" w:color="auto" w:fill="auto"/>
            <w:vAlign w:val="center"/>
            <w:hideMark/>
          </w:tcPr>
          <w:p w14:paraId="2E3403F2" w14:textId="77777777" w:rsidR="004577ED" w:rsidRPr="003C0DD8" w:rsidRDefault="004577ED" w:rsidP="004577ED">
            <w:pPr>
              <w:rPr>
                <w:rFonts w:ascii="Arial" w:hAnsi="Arial" w:cs="Arial"/>
                <w:b/>
                <w:bCs/>
                <w:color w:val="000000"/>
                <w:sz w:val="16"/>
                <w:szCs w:val="16"/>
                <w:lang w:val="es-BO" w:eastAsia="es-ES"/>
              </w:rPr>
            </w:pPr>
            <w:r w:rsidRPr="003C0DD8">
              <w:rPr>
                <w:rFonts w:ascii="Arial" w:hAnsi="Arial" w:cs="Arial"/>
                <w:b/>
                <w:bCs/>
                <w:color w:val="000000"/>
                <w:sz w:val="16"/>
                <w:szCs w:val="16"/>
                <w:lang w:val="es-BO" w:eastAsia="es-ES"/>
              </w:rPr>
              <w:t> </w:t>
            </w:r>
          </w:p>
        </w:tc>
      </w:tr>
      <w:tr w:rsidR="004577ED" w:rsidRPr="003C0DD8" w14:paraId="42893F59" w14:textId="77777777" w:rsidTr="00090CEE">
        <w:trPr>
          <w:trHeight w:val="235"/>
          <w:jc w:val="center"/>
        </w:trPr>
        <w:tc>
          <w:tcPr>
            <w:tcW w:w="3740" w:type="dxa"/>
            <w:tcBorders>
              <w:top w:val="nil"/>
              <w:left w:val="single" w:sz="8" w:space="0" w:color="auto"/>
              <w:bottom w:val="nil"/>
              <w:right w:val="nil"/>
            </w:tcBorders>
            <w:shd w:val="clear" w:color="auto" w:fill="auto"/>
            <w:noWrap/>
            <w:vAlign w:val="center"/>
            <w:hideMark/>
          </w:tcPr>
          <w:p w14:paraId="2B9418E1" w14:textId="77777777" w:rsidR="004577ED" w:rsidRPr="003C0DD8" w:rsidRDefault="004577ED" w:rsidP="004577ED">
            <w:pPr>
              <w:jc w:val="right"/>
              <w:rPr>
                <w:rFonts w:ascii="Calibri" w:hAnsi="Calibri" w:cs="Calibri"/>
                <w:color w:val="000000"/>
                <w:sz w:val="2"/>
                <w:szCs w:val="2"/>
                <w:lang w:val="es-BO" w:eastAsia="es-ES"/>
              </w:rPr>
            </w:pPr>
            <w:r w:rsidRPr="003C0DD8">
              <w:rPr>
                <w:rFonts w:ascii="Calibri" w:hAnsi="Calibri" w:cs="Calibri"/>
                <w:color w:val="000000"/>
                <w:sz w:val="2"/>
                <w:szCs w:val="2"/>
                <w:lang w:val="es-BO" w:eastAsia="es-ES"/>
              </w:rPr>
              <w:t> </w:t>
            </w:r>
          </w:p>
        </w:tc>
        <w:tc>
          <w:tcPr>
            <w:tcW w:w="257" w:type="dxa"/>
            <w:tcBorders>
              <w:top w:val="nil"/>
              <w:left w:val="nil"/>
              <w:bottom w:val="nil"/>
              <w:right w:val="nil"/>
            </w:tcBorders>
            <w:shd w:val="clear" w:color="auto" w:fill="auto"/>
            <w:noWrap/>
            <w:vAlign w:val="center"/>
            <w:hideMark/>
          </w:tcPr>
          <w:p w14:paraId="6B8B3FFC" w14:textId="77777777" w:rsidR="004577ED" w:rsidRPr="003C0DD8" w:rsidRDefault="004577ED" w:rsidP="004577ED">
            <w:pPr>
              <w:rPr>
                <w:rFonts w:ascii="Calibri" w:hAnsi="Calibri" w:cs="Calibri"/>
                <w:color w:val="000000"/>
                <w:sz w:val="2"/>
                <w:szCs w:val="2"/>
                <w:lang w:val="es-BO" w:eastAsia="es-ES"/>
              </w:rPr>
            </w:pPr>
          </w:p>
        </w:tc>
        <w:tc>
          <w:tcPr>
            <w:tcW w:w="1106" w:type="dxa"/>
            <w:gridSpan w:val="4"/>
            <w:vMerge w:val="restart"/>
            <w:tcBorders>
              <w:top w:val="nil"/>
              <w:left w:val="nil"/>
              <w:bottom w:val="single" w:sz="8" w:space="0" w:color="000000"/>
              <w:right w:val="nil"/>
            </w:tcBorders>
            <w:shd w:val="clear" w:color="auto" w:fill="auto"/>
            <w:vAlign w:val="center"/>
            <w:hideMark/>
          </w:tcPr>
          <w:p w14:paraId="582294FD" w14:textId="77777777" w:rsidR="004577ED" w:rsidRPr="003C0DD8" w:rsidRDefault="004577ED" w:rsidP="004577ED">
            <w:pPr>
              <w:jc w:val="center"/>
              <w:rPr>
                <w:rFonts w:ascii="Arial" w:hAnsi="Arial" w:cs="Arial"/>
                <w:i/>
                <w:iCs/>
                <w:color w:val="000000"/>
                <w:sz w:val="16"/>
                <w:szCs w:val="16"/>
                <w:lang w:val="es-BO" w:eastAsia="es-ES"/>
              </w:rPr>
            </w:pPr>
            <w:r w:rsidRPr="003C0DD8">
              <w:rPr>
                <w:rFonts w:ascii="Arial" w:hAnsi="Arial" w:cs="Arial"/>
                <w:i/>
                <w:iCs/>
                <w:color w:val="000000"/>
                <w:sz w:val="16"/>
                <w:szCs w:val="16"/>
                <w:lang w:val="es-BO" w:eastAsia="es-ES"/>
              </w:rPr>
              <w:t>Número de Matricula</w:t>
            </w:r>
          </w:p>
        </w:tc>
        <w:tc>
          <w:tcPr>
            <w:tcW w:w="165" w:type="dxa"/>
            <w:tcBorders>
              <w:top w:val="nil"/>
              <w:left w:val="nil"/>
              <w:bottom w:val="nil"/>
              <w:right w:val="nil"/>
            </w:tcBorders>
            <w:shd w:val="clear" w:color="auto" w:fill="auto"/>
            <w:noWrap/>
            <w:vAlign w:val="center"/>
            <w:hideMark/>
          </w:tcPr>
          <w:p w14:paraId="41BAA439" w14:textId="77777777" w:rsidR="004577ED" w:rsidRPr="003C0DD8" w:rsidRDefault="004577ED" w:rsidP="004577ED">
            <w:pPr>
              <w:rPr>
                <w:rFonts w:ascii="Calibri" w:hAnsi="Calibri" w:cs="Calibri"/>
                <w:color w:val="000000"/>
                <w:sz w:val="22"/>
                <w:szCs w:val="22"/>
                <w:lang w:val="es-BO" w:eastAsia="es-ES"/>
              </w:rPr>
            </w:pPr>
          </w:p>
        </w:tc>
        <w:tc>
          <w:tcPr>
            <w:tcW w:w="183" w:type="dxa"/>
            <w:tcBorders>
              <w:top w:val="nil"/>
              <w:left w:val="nil"/>
              <w:bottom w:val="nil"/>
              <w:right w:val="nil"/>
            </w:tcBorders>
            <w:shd w:val="clear" w:color="auto" w:fill="auto"/>
            <w:noWrap/>
            <w:vAlign w:val="center"/>
            <w:hideMark/>
          </w:tcPr>
          <w:p w14:paraId="303AF148" w14:textId="77777777" w:rsidR="004577ED" w:rsidRPr="003C0DD8" w:rsidRDefault="004577ED" w:rsidP="004577ED">
            <w:pPr>
              <w:rPr>
                <w:rFonts w:ascii="Calibri" w:hAnsi="Calibri" w:cs="Calibri"/>
                <w:color w:val="000000"/>
                <w:sz w:val="22"/>
                <w:szCs w:val="22"/>
                <w:lang w:val="es-BO" w:eastAsia="es-ES"/>
              </w:rPr>
            </w:pPr>
          </w:p>
        </w:tc>
        <w:tc>
          <w:tcPr>
            <w:tcW w:w="2680" w:type="dxa"/>
            <w:gridSpan w:val="9"/>
            <w:tcBorders>
              <w:top w:val="nil"/>
              <w:left w:val="nil"/>
              <w:bottom w:val="nil"/>
              <w:right w:val="nil"/>
            </w:tcBorders>
            <w:shd w:val="clear" w:color="auto" w:fill="auto"/>
            <w:vAlign w:val="center"/>
            <w:hideMark/>
          </w:tcPr>
          <w:p w14:paraId="60471113" w14:textId="77777777" w:rsidR="004577ED" w:rsidRPr="003C0DD8" w:rsidRDefault="005938AD" w:rsidP="0001569A">
            <w:pPr>
              <w:jc w:val="center"/>
              <w:rPr>
                <w:rFonts w:ascii="Arial" w:hAnsi="Arial" w:cs="Arial"/>
                <w:i/>
                <w:iCs/>
                <w:color w:val="000000"/>
                <w:sz w:val="16"/>
                <w:szCs w:val="16"/>
                <w:lang w:val="es-BO" w:eastAsia="es-ES"/>
              </w:rPr>
            </w:pPr>
            <w:r w:rsidRPr="003C0DD8">
              <w:rPr>
                <w:rFonts w:ascii="Arial" w:hAnsi="Arial" w:cs="Arial"/>
                <w:i/>
                <w:iCs/>
                <w:color w:val="000000"/>
                <w:sz w:val="16"/>
                <w:szCs w:val="16"/>
                <w:lang w:val="es-BO" w:eastAsia="es-ES"/>
              </w:rPr>
              <w:t xml:space="preserve">Fecha de </w:t>
            </w:r>
            <w:r w:rsidR="0001569A" w:rsidRPr="003C0DD8">
              <w:rPr>
                <w:rFonts w:ascii="Arial" w:hAnsi="Arial" w:cs="Arial"/>
                <w:i/>
                <w:iCs/>
                <w:color w:val="000000"/>
                <w:sz w:val="16"/>
                <w:szCs w:val="16"/>
                <w:lang w:val="es-BO" w:eastAsia="es-ES"/>
              </w:rPr>
              <w:t>Registro</w:t>
            </w:r>
          </w:p>
        </w:tc>
        <w:tc>
          <w:tcPr>
            <w:tcW w:w="367" w:type="dxa"/>
            <w:tcBorders>
              <w:left w:val="nil"/>
              <w:bottom w:val="nil"/>
              <w:right w:val="nil"/>
            </w:tcBorders>
            <w:shd w:val="clear" w:color="auto" w:fill="auto"/>
            <w:noWrap/>
            <w:vAlign w:val="center"/>
            <w:hideMark/>
          </w:tcPr>
          <w:p w14:paraId="2166EF67" w14:textId="77777777" w:rsidR="004577ED" w:rsidRPr="003C0DD8" w:rsidRDefault="004577ED" w:rsidP="004577ED">
            <w:pPr>
              <w:rPr>
                <w:rFonts w:ascii="Calibri" w:hAnsi="Calibri" w:cs="Calibri"/>
                <w:color w:val="000000"/>
                <w:sz w:val="22"/>
                <w:szCs w:val="22"/>
                <w:lang w:val="es-BO" w:eastAsia="es-ES"/>
              </w:rPr>
            </w:pPr>
          </w:p>
        </w:tc>
        <w:tc>
          <w:tcPr>
            <w:tcW w:w="165" w:type="dxa"/>
            <w:tcBorders>
              <w:left w:val="nil"/>
              <w:bottom w:val="nil"/>
              <w:right w:val="nil"/>
            </w:tcBorders>
            <w:shd w:val="clear" w:color="auto" w:fill="auto"/>
            <w:vAlign w:val="center"/>
            <w:hideMark/>
          </w:tcPr>
          <w:p w14:paraId="04FB12AC" w14:textId="77777777" w:rsidR="004577ED" w:rsidRPr="003C0DD8" w:rsidRDefault="004577ED" w:rsidP="004577ED">
            <w:pPr>
              <w:rPr>
                <w:rFonts w:ascii="Calibri" w:hAnsi="Calibri" w:cs="Calibri"/>
                <w:color w:val="000000"/>
                <w:sz w:val="22"/>
                <w:szCs w:val="22"/>
                <w:lang w:val="es-BO" w:eastAsia="es-ES"/>
              </w:rPr>
            </w:pPr>
          </w:p>
        </w:tc>
        <w:tc>
          <w:tcPr>
            <w:tcW w:w="368" w:type="dxa"/>
            <w:tcBorders>
              <w:left w:val="nil"/>
              <w:bottom w:val="nil"/>
              <w:right w:val="nil"/>
            </w:tcBorders>
            <w:shd w:val="clear" w:color="auto" w:fill="auto"/>
            <w:vAlign w:val="center"/>
            <w:hideMark/>
          </w:tcPr>
          <w:p w14:paraId="2F07F234" w14:textId="77777777" w:rsidR="004577ED" w:rsidRPr="003C0DD8" w:rsidRDefault="004577ED" w:rsidP="004577ED">
            <w:pPr>
              <w:rPr>
                <w:rFonts w:ascii="Calibri" w:hAnsi="Calibri" w:cs="Calibri"/>
                <w:color w:val="000000"/>
                <w:sz w:val="22"/>
                <w:szCs w:val="22"/>
                <w:lang w:val="es-BO" w:eastAsia="es-ES"/>
              </w:rPr>
            </w:pPr>
          </w:p>
        </w:tc>
        <w:tc>
          <w:tcPr>
            <w:tcW w:w="367" w:type="dxa"/>
            <w:tcBorders>
              <w:top w:val="nil"/>
              <w:left w:val="nil"/>
              <w:bottom w:val="nil"/>
              <w:right w:val="nil"/>
            </w:tcBorders>
            <w:shd w:val="clear" w:color="auto" w:fill="auto"/>
            <w:vAlign w:val="center"/>
            <w:hideMark/>
          </w:tcPr>
          <w:p w14:paraId="5EE384B0" w14:textId="77777777" w:rsidR="004577ED" w:rsidRPr="003C0DD8" w:rsidRDefault="004577ED" w:rsidP="004577ED">
            <w:pPr>
              <w:rPr>
                <w:rFonts w:ascii="Calibri" w:hAnsi="Calibri" w:cs="Calibri"/>
                <w:color w:val="000000"/>
                <w:sz w:val="22"/>
                <w:szCs w:val="22"/>
                <w:lang w:val="es-BO" w:eastAsia="es-ES"/>
              </w:rPr>
            </w:pPr>
          </w:p>
        </w:tc>
        <w:tc>
          <w:tcPr>
            <w:tcW w:w="190" w:type="dxa"/>
            <w:tcBorders>
              <w:top w:val="nil"/>
              <w:left w:val="nil"/>
              <w:bottom w:val="nil"/>
              <w:right w:val="single" w:sz="8" w:space="0" w:color="auto"/>
            </w:tcBorders>
            <w:shd w:val="clear" w:color="auto" w:fill="auto"/>
            <w:noWrap/>
            <w:vAlign w:val="center"/>
            <w:hideMark/>
          </w:tcPr>
          <w:p w14:paraId="59663EEF" w14:textId="77777777" w:rsidR="004577ED" w:rsidRPr="003C0DD8" w:rsidRDefault="004577ED" w:rsidP="004577ED">
            <w:pPr>
              <w:rPr>
                <w:rFonts w:ascii="Calibri" w:hAnsi="Calibri" w:cs="Calibri"/>
                <w:color w:val="000000"/>
                <w:sz w:val="22"/>
                <w:szCs w:val="22"/>
                <w:lang w:val="es-BO" w:eastAsia="es-ES"/>
              </w:rPr>
            </w:pPr>
            <w:r w:rsidRPr="003C0DD8">
              <w:rPr>
                <w:rFonts w:ascii="Calibri" w:hAnsi="Calibri" w:cs="Calibri"/>
                <w:color w:val="000000"/>
                <w:sz w:val="22"/>
                <w:szCs w:val="22"/>
                <w:lang w:val="es-BO" w:eastAsia="es-ES"/>
              </w:rPr>
              <w:t> </w:t>
            </w:r>
          </w:p>
        </w:tc>
      </w:tr>
      <w:tr w:rsidR="004577ED" w:rsidRPr="003C0DD8" w14:paraId="5F38482F" w14:textId="77777777" w:rsidTr="005938AD">
        <w:trPr>
          <w:trHeight w:val="246"/>
          <w:jc w:val="center"/>
        </w:trPr>
        <w:tc>
          <w:tcPr>
            <w:tcW w:w="3740" w:type="dxa"/>
            <w:tcBorders>
              <w:top w:val="nil"/>
              <w:left w:val="single" w:sz="8" w:space="0" w:color="auto"/>
              <w:bottom w:val="nil"/>
              <w:right w:val="nil"/>
            </w:tcBorders>
            <w:shd w:val="clear" w:color="auto" w:fill="auto"/>
            <w:vAlign w:val="center"/>
            <w:hideMark/>
          </w:tcPr>
          <w:p w14:paraId="26502215" w14:textId="77777777" w:rsidR="004577ED" w:rsidRPr="003C0DD8" w:rsidRDefault="004577ED" w:rsidP="004577ED">
            <w:pPr>
              <w:jc w:val="right"/>
              <w:rPr>
                <w:rFonts w:ascii="Arial" w:hAnsi="Arial" w:cs="Arial"/>
                <w:b/>
                <w:bCs/>
                <w:color w:val="000000"/>
                <w:sz w:val="16"/>
                <w:szCs w:val="16"/>
                <w:lang w:val="es-BO" w:eastAsia="es-ES"/>
              </w:rPr>
            </w:pPr>
            <w:r w:rsidRPr="003C0DD8">
              <w:rPr>
                <w:rFonts w:ascii="Arial" w:hAnsi="Arial" w:cs="Arial"/>
                <w:b/>
                <w:bCs/>
                <w:color w:val="000000"/>
                <w:sz w:val="16"/>
                <w:szCs w:val="16"/>
                <w:lang w:val="es-BO" w:eastAsia="es-ES"/>
              </w:rPr>
              <w:t>Matricula de Comercio:</w:t>
            </w:r>
          </w:p>
        </w:tc>
        <w:tc>
          <w:tcPr>
            <w:tcW w:w="257" w:type="dxa"/>
            <w:vMerge w:val="restart"/>
            <w:tcBorders>
              <w:top w:val="nil"/>
              <w:left w:val="nil"/>
              <w:bottom w:val="nil"/>
              <w:right w:val="nil"/>
            </w:tcBorders>
            <w:shd w:val="clear" w:color="auto" w:fill="auto"/>
            <w:vAlign w:val="center"/>
            <w:hideMark/>
          </w:tcPr>
          <w:p w14:paraId="6B3856EB" w14:textId="77777777" w:rsidR="004577ED" w:rsidRPr="003C0DD8" w:rsidRDefault="004577ED" w:rsidP="004577ED">
            <w:pPr>
              <w:jc w:val="center"/>
              <w:rPr>
                <w:rFonts w:ascii="Arial" w:hAnsi="Arial" w:cs="Arial"/>
                <w:b/>
                <w:bCs/>
                <w:color w:val="000000"/>
                <w:sz w:val="16"/>
                <w:szCs w:val="16"/>
                <w:lang w:val="es-BO" w:eastAsia="es-ES"/>
              </w:rPr>
            </w:pPr>
            <w:r w:rsidRPr="003C0DD8">
              <w:rPr>
                <w:rFonts w:ascii="Arial" w:hAnsi="Arial" w:cs="Arial"/>
                <w:b/>
                <w:bCs/>
                <w:color w:val="000000"/>
                <w:sz w:val="16"/>
                <w:szCs w:val="16"/>
                <w:lang w:val="es-BO" w:eastAsia="es-ES"/>
              </w:rPr>
              <w:t>:</w:t>
            </w:r>
          </w:p>
        </w:tc>
        <w:tc>
          <w:tcPr>
            <w:tcW w:w="1106" w:type="dxa"/>
            <w:gridSpan w:val="4"/>
            <w:vMerge/>
            <w:tcBorders>
              <w:top w:val="nil"/>
              <w:left w:val="nil"/>
              <w:bottom w:val="nil"/>
              <w:right w:val="nil"/>
            </w:tcBorders>
            <w:vAlign w:val="center"/>
            <w:hideMark/>
          </w:tcPr>
          <w:p w14:paraId="6B6B66A9" w14:textId="77777777" w:rsidR="004577ED" w:rsidRPr="003C0DD8" w:rsidRDefault="004577ED" w:rsidP="004577ED">
            <w:pPr>
              <w:rPr>
                <w:rFonts w:ascii="Arial" w:hAnsi="Arial" w:cs="Arial"/>
                <w:i/>
                <w:iCs/>
                <w:color w:val="000000"/>
                <w:sz w:val="16"/>
                <w:szCs w:val="16"/>
                <w:lang w:val="es-BO" w:eastAsia="es-ES"/>
              </w:rPr>
            </w:pPr>
          </w:p>
        </w:tc>
        <w:tc>
          <w:tcPr>
            <w:tcW w:w="165" w:type="dxa"/>
            <w:tcBorders>
              <w:top w:val="nil"/>
              <w:left w:val="nil"/>
              <w:bottom w:val="nil"/>
              <w:right w:val="nil"/>
            </w:tcBorders>
            <w:shd w:val="clear" w:color="auto" w:fill="auto"/>
            <w:noWrap/>
            <w:vAlign w:val="center"/>
            <w:hideMark/>
          </w:tcPr>
          <w:p w14:paraId="124E53D0" w14:textId="77777777" w:rsidR="004577ED" w:rsidRPr="003C0DD8" w:rsidRDefault="004577ED" w:rsidP="004577ED">
            <w:pPr>
              <w:rPr>
                <w:rFonts w:ascii="Calibri" w:hAnsi="Calibri" w:cs="Calibri"/>
                <w:color w:val="000000"/>
                <w:sz w:val="22"/>
                <w:szCs w:val="22"/>
                <w:lang w:val="es-BO" w:eastAsia="es-ES"/>
              </w:rPr>
            </w:pPr>
          </w:p>
        </w:tc>
        <w:tc>
          <w:tcPr>
            <w:tcW w:w="183" w:type="dxa"/>
            <w:tcBorders>
              <w:top w:val="nil"/>
              <w:left w:val="nil"/>
              <w:bottom w:val="nil"/>
              <w:right w:val="nil"/>
            </w:tcBorders>
            <w:shd w:val="clear" w:color="auto" w:fill="auto"/>
            <w:noWrap/>
            <w:vAlign w:val="center"/>
            <w:hideMark/>
          </w:tcPr>
          <w:p w14:paraId="61F2141F" w14:textId="77777777" w:rsidR="004577ED" w:rsidRPr="003C0DD8" w:rsidRDefault="004577ED" w:rsidP="004577ED">
            <w:pPr>
              <w:rPr>
                <w:rFonts w:ascii="Calibri" w:hAnsi="Calibri" w:cs="Calibri"/>
                <w:color w:val="000000"/>
                <w:sz w:val="22"/>
                <w:szCs w:val="22"/>
                <w:lang w:val="es-BO" w:eastAsia="es-ES"/>
              </w:rPr>
            </w:pPr>
          </w:p>
        </w:tc>
        <w:tc>
          <w:tcPr>
            <w:tcW w:w="734" w:type="dxa"/>
            <w:gridSpan w:val="2"/>
            <w:tcBorders>
              <w:top w:val="nil"/>
              <w:left w:val="nil"/>
              <w:bottom w:val="single" w:sz="8" w:space="0" w:color="000000" w:themeColor="text1"/>
              <w:right w:val="nil"/>
            </w:tcBorders>
            <w:shd w:val="clear" w:color="auto" w:fill="auto"/>
            <w:vAlign w:val="center"/>
            <w:hideMark/>
          </w:tcPr>
          <w:p w14:paraId="1EFAE6FE" w14:textId="77777777" w:rsidR="004577ED" w:rsidRPr="003C0DD8" w:rsidRDefault="005938AD" w:rsidP="004577ED">
            <w:pPr>
              <w:jc w:val="center"/>
              <w:rPr>
                <w:rFonts w:ascii="Arial" w:hAnsi="Arial" w:cs="Arial"/>
                <w:i/>
                <w:iCs/>
                <w:color w:val="000000"/>
                <w:sz w:val="16"/>
                <w:szCs w:val="16"/>
                <w:lang w:val="es-BO" w:eastAsia="es-ES"/>
              </w:rPr>
            </w:pPr>
            <w:r w:rsidRPr="003C0DD8">
              <w:rPr>
                <w:rFonts w:ascii="Arial" w:hAnsi="Arial" w:cs="Arial"/>
                <w:i/>
                <w:iCs/>
                <w:color w:val="000000"/>
                <w:sz w:val="16"/>
                <w:szCs w:val="16"/>
                <w:lang w:val="es-BO" w:eastAsia="es-ES"/>
              </w:rPr>
              <w:t>(Día</w:t>
            </w:r>
          </w:p>
        </w:tc>
        <w:tc>
          <w:tcPr>
            <w:tcW w:w="367" w:type="dxa"/>
            <w:tcBorders>
              <w:top w:val="nil"/>
              <w:left w:val="nil"/>
              <w:bottom w:val="nil"/>
              <w:right w:val="nil"/>
            </w:tcBorders>
            <w:shd w:val="clear" w:color="auto" w:fill="auto"/>
            <w:noWrap/>
            <w:vAlign w:val="center"/>
            <w:hideMark/>
          </w:tcPr>
          <w:p w14:paraId="1A7C702C" w14:textId="77777777" w:rsidR="004577ED" w:rsidRPr="003C0DD8" w:rsidRDefault="004577ED" w:rsidP="004577ED">
            <w:pPr>
              <w:rPr>
                <w:rFonts w:ascii="Calibri" w:hAnsi="Calibri" w:cs="Calibri"/>
                <w:color w:val="000000"/>
                <w:sz w:val="22"/>
                <w:szCs w:val="22"/>
                <w:lang w:val="es-BO" w:eastAsia="es-ES"/>
              </w:rPr>
            </w:pPr>
          </w:p>
        </w:tc>
        <w:tc>
          <w:tcPr>
            <w:tcW w:w="734" w:type="dxa"/>
            <w:gridSpan w:val="3"/>
            <w:tcBorders>
              <w:top w:val="nil"/>
              <w:left w:val="nil"/>
              <w:bottom w:val="single" w:sz="8" w:space="0" w:color="000000" w:themeColor="text1"/>
              <w:right w:val="nil"/>
            </w:tcBorders>
            <w:shd w:val="clear" w:color="auto" w:fill="auto"/>
            <w:vAlign w:val="center"/>
            <w:hideMark/>
          </w:tcPr>
          <w:p w14:paraId="32E80FEB" w14:textId="77777777" w:rsidR="004577ED" w:rsidRPr="003C0DD8" w:rsidRDefault="005938AD" w:rsidP="004577ED">
            <w:pPr>
              <w:jc w:val="center"/>
              <w:rPr>
                <w:rFonts w:ascii="Arial" w:hAnsi="Arial" w:cs="Arial"/>
                <w:i/>
                <w:iCs/>
                <w:color w:val="000000"/>
                <w:sz w:val="16"/>
                <w:szCs w:val="16"/>
                <w:lang w:val="es-BO" w:eastAsia="es-ES"/>
              </w:rPr>
            </w:pPr>
            <w:r w:rsidRPr="003C0DD8">
              <w:rPr>
                <w:rFonts w:ascii="Arial" w:hAnsi="Arial" w:cs="Arial"/>
                <w:i/>
                <w:iCs/>
                <w:color w:val="000000"/>
                <w:sz w:val="16"/>
                <w:szCs w:val="16"/>
                <w:lang w:val="es-BO" w:eastAsia="es-ES"/>
              </w:rPr>
              <w:t>Mes</w:t>
            </w:r>
          </w:p>
        </w:tc>
        <w:tc>
          <w:tcPr>
            <w:tcW w:w="367" w:type="dxa"/>
            <w:tcBorders>
              <w:top w:val="nil"/>
              <w:left w:val="nil"/>
              <w:bottom w:val="nil"/>
              <w:right w:val="nil"/>
            </w:tcBorders>
            <w:shd w:val="clear" w:color="auto" w:fill="auto"/>
            <w:noWrap/>
            <w:vAlign w:val="center"/>
            <w:hideMark/>
          </w:tcPr>
          <w:p w14:paraId="0BB76C3D" w14:textId="77777777" w:rsidR="004577ED" w:rsidRPr="003C0DD8" w:rsidRDefault="004577ED" w:rsidP="004577ED">
            <w:pPr>
              <w:rPr>
                <w:rFonts w:ascii="Calibri" w:hAnsi="Calibri" w:cs="Calibri"/>
                <w:color w:val="000000"/>
                <w:sz w:val="22"/>
                <w:szCs w:val="22"/>
                <w:lang w:val="es-BO" w:eastAsia="es-ES"/>
              </w:rPr>
            </w:pPr>
          </w:p>
        </w:tc>
        <w:tc>
          <w:tcPr>
            <w:tcW w:w="478" w:type="dxa"/>
            <w:gridSpan w:val="2"/>
            <w:tcBorders>
              <w:top w:val="nil"/>
              <w:left w:val="nil"/>
              <w:bottom w:val="single" w:sz="8" w:space="0" w:color="000000" w:themeColor="text1"/>
              <w:right w:val="nil"/>
            </w:tcBorders>
            <w:shd w:val="clear" w:color="auto" w:fill="auto"/>
            <w:vAlign w:val="center"/>
            <w:hideMark/>
          </w:tcPr>
          <w:p w14:paraId="16C006AD" w14:textId="77777777" w:rsidR="004577ED" w:rsidRPr="003C0DD8" w:rsidRDefault="005938AD" w:rsidP="004577ED">
            <w:pPr>
              <w:jc w:val="center"/>
              <w:rPr>
                <w:rFonts w:ascii="Arial" w:hAnsi="Arial" w:cs="Arial"/>
                <w:i/>
                <w:iCs/>
                <w:color w:val="000000"/>
                <w:sz w:val="16"/>
                <w:szCs w:val="16"/>
                <w:lang w:val="es-BO" w:eastAsia="es-ES"/>
              </w:rPr>
            </w:pPr>
            <w:r w:rsidRPr="003C0DD8">
              <w:rPr>
                <w:rFonts w:ascii="Arial" w:hAnsi="Arial" w:cs="Arial"/>
                <w:i/>
                <w:iCs/>
                <w:color w:val="000000"/>
                <w:sz w:val="16"/>
                <w:szCs w:val="16"/>
                <w:lang w:val="es-BO" w:eastAsia="es-ES"/>
              </w:rPr>
              <w:t>Año)</w:t>
            </w:r>
          </w:p>
        </w:tc>
        <w:tc>
          <w:tcPr>
            <w:tcW w:w="367" w:type="dxa"/>
            <w:tcBorders>
              <w:top w:val="nil"/>
              <w:left w:val="nil"/>
              <w:bottom w:val="nil"/>
              <w:right w:val="nil"/>
            </w:tcBorders>
            <w:shd w:val="clear" w:color="auto" w:fill="auto"/>
            <w:noWrap/>
            <w:vAlign w:val="center"/>
            <w:hideMark/>
          </w:tcPr>
          <w:p w14:paraId="5FCCDC42" w14:textId="77777777" w:rsidR="004577ED" w:rsidRPr="003C0DD8" w:rsidRDefault="004577ED" w:rsidP="004577ED">
            <w:pPr>
              <w:rPr>
                <w:rFonts w:ascii="Calibri" w:hAnsi="Calibri" w:cs="Calibri"/>
                <w:color w:val="000000"/>
                <w:sz w:val="22"/>
                <w:szCs w:val="22"/>
                <w:lang w:val="es-BO" w:eastAsia="es-ES"/>
              </w:rPr>
            </w:pPr>
          </w:p>
        </w:tc>
        <w:tc>
          <w:tcPr>
            <w:tcW w:w="165" w:type="dxa"/>
            <w:tcBorders>
              <w:top w:val="nil"/>
              <w:left w:val="nil"/>
              <w:bottom w:val="nil"/>
              <w:right w:val="nil"/>
            </w:tcBorders>
            <w:shd w:val="clear" w:color="auto" w:fill="auto"/>
            <w:vAlign w:val="center"/>
            <w:hideMark/>
          </w:tcPr>
          <w:p w14:paraId="512ABFC5" w14:textId="77777777" w:rsidR="004577ED" w:rsidRPr="003C0DD8" w:rsidRDefault="004577ED" w:rsidP="004577ED">
            <w:pPr>
              <w:rPr>
                <w:rFonts w:ascii="Calibri" w:hAnsi="Calibri" w:cs="Calibri"/>
                <w:color w:val="000000"/>
                <w:sz w:val="22"/>
                <w:szCs w:val="22"/>
                <w:lang w:val="es-BO" w:eastAsia="es-ES"/>
              </w:rPr>
            </w:pPr>
          </w:p>
        </w:tc>
        <w:tc>
          <w:tcPr>
            <w:tcW w:w="368" w:type="dxa"/>
            <w:tcBorders>
              <w:top w:val="nil"/>
              <w:left w:val="nil"/>
              <w:bottom w:val="nil"/>
              <w:right w:val="nil"/>
            </w:tcBorders>
            <w:shd w:val="clear" w:color="auto" w:fill="auto"/>
            <w:vAlign w:val="center"/>
            <w:hideMark/>
          </w:tcPr>
          <w:p w14:paraId="700BC2B4" w14:textId="77777777" w:rsidR="004577ED" w:rsidRPr="003C0DD8" w:rsidRDefault="004577ED" w:rsidP="004577ED">
            <w:pPr>
              <w:rPr>
                <w:rFonts w:ascii="Calibri" w:hAnsi="Calibri" w:cs="Calibri"/>
                <w:color w:val="000000"/>
                <w:sz w:val="22"/>
                <w:szCs w:val="22"/>
                <w:lang w:val="es-BO" w:eastAsia="es-ES"/>
              </w:rPr>
            </w:pPr>
          </w:p>
        </w:tc>
        <w:tc>
          <w:tcPr>
            <w:tcW w:w="367" w:type="dxa"/>
            <w:tcBorders>
              <w:top w:val="nil"/>
              <w:left w:val="nil"/>
              <w:bottom w:val="nil"/>
              <w:right w:val="nil"/>
            </w:tcBorders>
            <w:shd w:val="clear" w:color="auto" w:fill="auto"/>
            <w:vAlign w:val="center"/>
            <w:hideMark/>
          </w:tcPr>
          <w:p w14:paraId="0E3960F0" w14:textId="77777777" w:rsidR="004577ED" w:rsidRPr="003C0DD8" w:rsidRDefault="004577ED" w:rsidP="004577ED">
            <w:pPr>
              <w:rPr>
                <w:rFonts w:ascii="Calibri" w:hAnsi="Calibri" w:cs="Calibri"/>
                <w:color w:val="000000"/>
                <w:sz w:val="22"/>
                <w:szCs w:val="22"/>
                <w:lang w:val="es-BO" w:eastAsia="es-ES"/>
              </w:rPr>
            </w:pPr>
          </w:p>
        </w:tc>
        <w:tc>
          <w:tcPr>
            <w:tcW w:w="190" w:type="dxa"/>
            <w:tcBorders>
              <w:top w:val="nil"/>
              <w:left w:val="nil"/>
              <w:bottom w:val="nil"/>
              <w:right w:val="single" w:sz="8" w:space="0" w:color="auto"/>
            </w:tcBorders>
            <w:shd w:val="clear" w:color="auto" w:fill="auto"/>
            <w:noWrap/>
            <w:vAlign w:val="center"/>
            <w:hideMark/>
          </w:tcPr>
          <w:p w14:paraId="4A48A03E" w14:textId="77777777" w:rsidR="004577ED" w:rsidRPr="003C0DD8" w:rsidRDefault="004577ED" w:rsidP="004577ED">
            <w:pPr>
              <w:rPr>
                <w:rFonts w:ascii="Calibri" w:hAnsi="Calibri" w:cs="Calibri"/>
                <w:color w:val="000000"/>
                <w:sz w:val="22"/>
                <w:szCs w:val="22"/>
                <w:lang w:val="es-BO" w:eastAsia="es-ES"/>
              </w:rPr>
            </w:pPr>
            <w:r w:rsidRPr="003C0DD8">
              <w:rPr>
                <w:rFonts w:ascii="Calibri" w:hAnsi="Calibri" w:cs="Calibri"/>
                <w:color w:val="000000"/>
                <w:sz w:val="22"/>
                <w:szCs w:val="22"/>
                <w:lang w:val="es-BO" w:eastAsia="es-ES"/>
              </w:rPr>
              <w:t> </w:t>
            </w:r>
          </w:p>
        </w:tc>
      </w:tr>
      <w:tr w:rsidR="004577ED" w:rsidRPr="003C0DD8" w14:paraId="7FD30B13" w14:textId="77777777" w:rsidTr="005938AD">
        <w:trPr>
          <w:trHeight w:val="246"/>
          <w:jc w:val="center"/>
        </w:trPr>
        <w:tc>
          <w:tcPr>
            <w:tcW w:w="3740" w:type="dxa"/>
            <w:tcBorders>
              <w:top w:val="nil"/>
              <w:left w:val="single" w:sz="8" w:space="0" w:color="auto"/>
              <w:bottom w:val="nil"/>
              <w:right w:val="nil"/>
            </w:tcBorders>
            <w:shd w:val="clear" w:color="auto" w:fill="auto"/>
            <w:vAlign w:val="center"/>
            <w:hideMark/>
          </w:tcPr>
          <w:p w14:paraId="0D360EDD" w14:textId="77777777" w:rsidR="004577ED" w:rsidRPr="003C0DD8" w:rsidRDefault="004577ED" w:rsidP="004577ED">
            <w:pPr>
              <w:jc w:val="right"/>
              <w:rPr>
                <w:rFonts w:ascii="Arial" w:hAnsi="Arial" w:cs="Arial"/>
                <w:i/>
                <w:iCs/>
                <w:color w:val="000000"/>
                <w:sz w:val="16"/>
                <w:szCs w:val="16"/>
                <w:lang w:val="es-BO" w:eastAsia="es-ES"/>
              </w:rPr>
            </w:pPr>
          </w:p>
        </w:tc>
        <w:tc>
          <w:tcPr>
            <w:tcW w:w="257" w:type="dxa"/>
            <w:vMerge/>
            <w:tcBorders>
              <w:top w:val="nil"/>
              <w:left w:val="nil"/>
              <w:bottom w:val="nil"/>
              <w:right w:val="nil"/>
            </w:tcBorders>
            <w:vAlign w:val="center"/>
            <w:hideMark/>
          </w:tcPr>
          <w:p w14:paraId="6DE4FB51" w14:textId="77777777" w:rsidR="004577ED" w:rsidRPr="003C0DD8" w:rsidRDefault="004577ED" w:rsidP="004577ED">
            <w:pPr>
              <w:rPr>
                <w:rFonts w:ascii="Arial" w:hAnsi="Arial" w:cs="Arial"/>
                <w:b/>
                <w:bCs/>
                <w:color w:val="000000"/>
                <w:sz w:val="16"/>
                <w:szCs w:val="16"/>
                <w:lang w:val="es-BO" w:eastAsia="es-ES"/>
              </w:rPr>
            </w:pPr>
          </w:p>
        </w:tc>
        <w:tc>
          <w:tcPr>
            <w:tcW w:w="1106" w:type="dxa"/>
            <w:gridSpan w:val="4"/>
            <w:tcBorders>
              <w:top w:val="single" w:sz="8" w:space="0" w:color="000000"/>
              <w:left w:val="single" w:sz="8" w:space="0" w:color="auto"/>
              <w:bottom w:val="single" w:sz="8" w:space="0" w:color="auto"/>
              <w:right w:val="single" w:sz="8" w:space="0" w:color="000000"/>
            </w:tcBorders>
            <w:shd w:val="clear" w:color="000000" w:fill="DBE5F1"/>
            <w:vAlign w:val="center"/>
            <w:hideMark/>
          </w:tcPr>
          <w:p w14:paraId="048A33C3" w14:textId="77777777" w:rsidR="004577ED" w:rsidRPr="003C0DD8" w:rsidRDefault="004577ED" w:rsidP="004577ED">
            <w:pPr>
              <w:jc w:val="center"/>
              <w:rPr>
                <w:rFonts w:ascii="Arial" w:hAnsi="Arial" w:cs="Arial"/>
                <w:color w:val="000000"/>
                <w:sz w:val="18"/>
                <w:szCs w:val="18"/>
                <w:lang w:val="es-BO" w:eastAsia="es-ES"/>
              </w:rPr>
            </w:pPr>
            <w:r w:rsidRPr="003C0DD8">
              <w:rPr>
                <w:rFonts w:ascii="Arial" w:hAnsi="Arial" w:cs="Arial"/>
                <w:color w:val="000000"/>
                <w:sz w:val="18"/>
                <w:szCs w:val="16"/>
                <w:lang w:val="es-BO" w:eastAsia="es-ES"/>
              </w:rPr>
              <w:t> </w:t>
            </w:r>
          </w:p>
        </w:tc>
        <w:tc>
          <w:tcPr>
            <w:tcW w:w="165" w:type="dxa"/>
            <w:tcBorders>
              <w:top w:val="nil"/>
              <w:left w:val="nil"/>
              <w:bottom w:val="nil"/>
              <w:right w:val="nil"/>
            </w:tcBorders>
            <w:shd w:val="clear" w:color="auto" w:fill="auto"/>
            <w:noWrap/>
            <w:vAlign w:val="center"/>
            <w:hideMark/>
          </w:tcPr>
          <w:p w14:paraId="44F07184" w14:textId="77777777" w:rsidR="004577ED" w:rsidRPr="003C0DD8" w:rsidRDefault="004577ED" w:rsidP="004577ED">
            <w:pPr>
              <w:rPr>
                <w:rFonts w:ascii="Calibri" w:hAnsi="Calibri" w:cs="Calibri"/>
                <w:color w:val="000000"/>
                <w:sz w:val="22"/>
                <w:szCs w:val="22"/>
                <w:lang w:val="es-BO" w:eastAsia="es-ES"/>
              </w:rPr>
            </w:pPr>
          </w:p>
        </w:tc>
        <w:tc>
          <w:tcPr>
            <w:tcW w:w="183" w:type="dxa"/>
            <w:tcBorders>
              <w:top w:val="nil"/>
              <w:left w:val="nil"/>
              <w:bottom w:val="nil"/>
              <w:right w:val="single" w:sz="8" w:space="0" w:color="000000" w:themeColor="text1"/>
            </w:tcBorders>
            <w:shd w:val="clear" w:color="auto" w:fill="auto"/>
            <w:noWrap/>
            <w:vAlign w:val="center"/>
            <w:hideMark/>
          </w:tcPr>
          <w:p w14:paraId="573FBF33" w14:textId="77777777" w:rsidR="004577ED" w:rsidRPr="003C0DD8" w:rsidRDefault="004577ED" w:rsidP="004577ED">
            <w:pPr>
              <w:rPr>
                <w:rFonts w:ascii="Calibri" w:hAnsi="Calibri" w:cs="Calibri"/>
                <w:color w:val="000000"/>
                <w:sz w:val="22"/>
                <w:szCs w:val="22"/>
                <w:lang w:val="es-BO" w:eastAsia="es-ES"/>
              </w:rPr>
            </w:pPr>
          </w:p>
        </w:tc>
        <w:tc>
          <w:tcPr>
            <w:tcW w:w="734"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BE5F1" w:themeFill="accent1" w:themeFillTint="33"/>
            <w:vAlign w:val="center"/>
            <w:hideMark/>
          </w:tcPr>
          <w:p w14:paraId="4396F718" w14:textId="77777777" w:rsidR="004577ED" w:rsidRPr="003C0DD8" w:rsidRDefault="004577ED" w:rsidP="004577ED">
            <w:pPr>
              <w:jc w:val="center"/>
              <w:rPr>
                <w:rFonts w:ascii="Arial" w:hAnsi="Arial" w:cs="Arial"/>
                <w:color w:val="000000"/>
                <w:sz w:val="16"/>
                <w:szCs w:val="16"/>
                <w:lang w:val="es-BO" w:eastAsia="es-ES"/>
              </w:rPr>
            </w:pPr>
            <w:r w:rsidRPr="003C0DD8">
              <w:rPr>
                <w:rFonts w:ascii="Arial" w:hAnsi="Arial" w:cs="Arial"/>
                <w:color w:val="000000"/>
                <w:sz w:val="16"/>
                <w:szCs w:val="16"/>
                <w:lang w:val="es-BO" w:eastAsia="es-ES"/>
              </w:rPr>
              <w:t> </w:t>
            </w:r>
          </w:p>
        </w:tc>
        <w:tc>
          <w:tcPr>
            <w:tcW w:w="367" w:type="dxa"/>
            <w:tcBorders>
              <w:top w:val="nil"/>
              <w:left w:val="single" w:sz="8" w:space="0" w:color="000000" w:themeColor="text1"/>
              <w:bottom w:val="nil"/>
              <w:right w:val="single" w:sz="8" w:space="0" w:color="000000" w:themeColor="text1"/>
            </w:tcBorders>
            <w:shd w:val="clear" w:color="auto" w:fill="auto"/>
            <w:noWrap/>
            <w:vAlign w:val="center"/>
            <w:hideMark/>
          </w:tcPr>
          <w:p w14:paraId="11923F52" w14:textId="77777777" w:rsidR="004577ED" w:rsidRPr="003C0DD8" w:rsidRDefault="004577ED" w:rsidP="004577ED">
            <w:pPr>
              <w:rPr>
                <w:rFonts w:ascii="Calibri" w:hAnsi="Calibri" w:cs="Calibri"/>
                <w:color w:val="000000"/>
                <w:sz w:val="22"/>
                <w:szCs w:val="22"/>
                <w:lang w:val="es-BO" w:eastAsia="es-ES"/>
              </w:rPr>
            </w:pPr>
          </w:p>
        </w:tc>
        <w:tc>
          <w:tcPr>
            <w:tcW w:w="734" w:type="dxa"/>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BE5F1" w:themeFill="accent1" w:themeFillTint="33"/>
            <w:vAlign w:val="center"/>
            <w:hideMark/>
          </w:tcPr>
          <w:p w14:paraId="3293D9F9" w14:textId="77777777" w:rsidR="004577ED" w:rsidRPr="003C0DD8" w:rsidRDefault="004577ED" w:rsidP="004577ED">
            <w:pPr>
              <w:jc w:val="center"/>
              <w:rPr>
                <w:rFonts w:ascii="Arial" w:hAnsi="Arial" w:cs="Arial"/>
                <w:color w:val="000000"/>
                <w:sz w:val="16"/>
                <w:szCs w:val="16"/>
                <w:lang w:val="es-BO" w:eastAsia="es-ES"/>
              </w:rPr>
            </w:pPr>
            <w:r w:rsidRPr="003C0DD8">
              <w:rPr>
                <w:rFonts w:ascii="Arial" w:hAnsi="Arial" w:cs="Arial"/>
                <w:color w:val="000000"/>
                <w:sz w:val="16"/>
                <w:szCs w:val="16"/>
                <w:lang w:val="es-BO" w:eastAsia="es-ES"/>
              </w:rPr>
              <w:t> </w:t>
            </w:r>
          </w:p>
        </w:tc>
        <w:tc>
          <w:tcPr>
            <w:tcW w:w="367" w:type="dxa"/>
            <w:tcBorders>
              <w:top w:val="nil"/>
              <w:left w:val="single" w:sz="8" w:space="0" w:color="000000" w:themeColor="text1"/>
              <w:bottom w:val="nil"/>
              <w:right w:val="single" w:sz="8" w:space="0" w:color="000000" w:themeColor="text1"/>
            </w:tcBorders>
            <w:shd w:val="clear" w:color="auto" w:fill="auto"/>
            <w:noWrap/>
            <w:vAlign w:val="center"/>
            <w:hideMark/>
          </w:tcPr>
          <w:p w14:paraId="6D1DED3C" w14:textId="77777777" w:rsidR="004577ED" w:rsidRPr="003C0DD8" w:rsidRDefault="004577ED" w:rsidP="004577ED">
            <w:pPr>
              <w:rPr>
                <w:rFonts w:ascii="Calibri" w:hAnsi="Calibri" w:cs="Calibri"/>
                <w:color w:val="000000"/>
                <w:sz w:val="22"/>
                <w:szCs w:val="22"/>
                <w:lang w:val="es-BO" w:eastAsia="es-ES"/>
              </w:rPr>
            </w:pPr>
          </w:p>
        </w:tc>
        <w:tc>
          <w:tcPr>
            <w:tcW w:w="478"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BE5F1" w:themeFill="accent1" w:themeFillTint="33"/>
            <w:vAlign w:val="center"/>
            <w:hideMark/>
          </w:tcPr>
          <w:p w14:paraId="30231773" w14:textId="77777777" w:rsidR="004577ED" w:rsidRPr="003C0DD8" w:rsidRDefault="004577ED" w:rsidP="004577ED">
            <w:pPr>
              <w:jc w:val="center"/>
              <w:rPr>
                <w:rFonts w:ascii="Arial" w:hAnsi="Arial" w:cs="Arial"/>
                <w:color w:val="000000"/>
                <w:sz w:val="16"/>
                <w:szCs w:val="16"/>
                <w:lang w:val="es-BO" w:eastAsia="es-ES"/>
              </w:rPr>
            </w:pPr>
            <w:r w:rsidRPr="003C0DD8">
              <w:rPr>
                <w:rFonts w:ascii="Arial" w:hAnsi="Arial" w:cs="Arial"/>
                <w:color w:val="000000"/>
                <w:sz w:val="16"/>
                <w:szCs w:val="16"/>
                <w:lang w:val="es-BO" w:eastAsia="es-ES"/>
              </w:rPr>
              <w:t> </w:t>
            </w:r>
          </w:p>
        </w:tc>
        <w:tc>
          <w:tcPr>
            <w:tcW w:w="367" w:type="dxa"/>
            <w:tcBorders>
              <w:top w:val="nil"/>
              <w:left w:val="single" w:sz="8" w:space="0" w:color="000000" w:themeColor="text1"/>
              <w:bottom w:val="nil"/>
              <w:right w:val="nil"/>
            </w:tcBorders>
            <w:shd w:val="clear" w:color="auto" w:fill="auto"/>
            <w:noWrap/>
            <w:vAlign w:val="center"/>
            <w:hideMark/>
          </w:tcPr>
          <w:p w14:paraId="4D476BF8" w14:textId="77777777" w:rsidR="004577ED" w:rsidRPr="003C0DD8" w:rsidRDefault="004577ED" w:rsidP="004577ED">
            <w:pPr>
              <w:rPr>
                <w:rFonts w:ascii="Calibri" w:hAnsi="Calibri" w:cs="Calibri"/>
                <w:color w:val="000000"/>
                <w:sz w:val="22"/>
                <w:szCs w:val="22"/>
                <w:lang w:val="es-BO" w:eastAsia="es-ES"/>
              </w:rPr>
            </w:pPr>
          </w:p>
        </w:tc>
        <w:tc>
          <w:tcPr>
            <w:tcW w:w="165" w:type="dxa"/>
            <w:tcBorders>
              <w:top w:val="nil"/>
              <w:left w:val="nil"/>
              <w:bottom w:val="nil"/>
              <w:right w:val="nil"/>
            </w:tcBorders>
            <w:shd w:val="clear" w:color="auto" w:fill="auto"/>
            <w:vAlign w:val="center"/>
            <w:hideMark/>
          </w:tcPr>
          <w:p w14:paraId="4805F717" w14:textId="77777777" w:rsidR="004577ED" w:rsidRPr="003C0DD8" w:rsidRDefault="004577ED" w:rsidP="004577ED">
            <w:pPr>
              <w:rPr>
                <w:rFonts w:ascii="Calibri" w:hAnsi="Calibri" w:cs="Calibri"/>
                <w:color w:val="000000"/>
                <w:sz w:val="22"/>
                <w:szCs w:val="22"/>
                <w:lang w:val="es-BO" w:eastAsia="es-ES"/>
              </w:rPr>
            </w:pPr>
          </w:p>
        </w:tc>
        <w:tc>
          <w:tcPr>
            <w:tcW w:w="368" w:type="dxa"/>
            <w:tcBorders>
              <w:top w:val="nil"/>
              <w:left w:val="nil"/>
              <w:bottom w:val="nil"/>
              <w:right w:val="nil"/>
            </w:tcBorders>
            <w:shd w:val="clear" w:color="auto" w:fill="auto"/>
            <w:vAlign w:val="center"/>
            <w:hideMark/>
          </w:tcPr>
          <w:p w14:paraId="27E4F9B6" w14:textId="77777777" w:rsidR="004577ED" w:rsidRPr="003C0DD8" w:rsidRDefault="004577ED" w:rsidP="004577ED">
            <w:pPr>
              <w:rPr>
                <w:rFonts w:ascii="Calibri" w:hAnsi="Calibri" w:cs="Calibri"/>
                <w:color w:val="000000"/>
                <w:sz w:val="22"/>
                <w:szCs w:val="22"/>
                <w:lang w:val="es-BO" w:eastAsia="es-ES"/>
              </w:rPr>
            </w:pPr>
          </w:p>
        </w:tc>
        <w:tc>
          <w:tcPr>
            <w:tcW w:w="367" w:type="dxa"/>
            <w:tcBorders>
              <w:top w:val="nil"/>
              <w:left w:val="nil"/>
              <w:bottom w:val="nil"/>
              <w:right w:val="nil"/>
            </w:tcBorders>
            <w:shd w:val="clear" w:color="auto" w:fill="auto"/>
            <w:vAlign w:val="center"/>
            <w:hideMark/>
          </w:tcPr>
          <w:p w14:paraId="164C721E" w14:textId="77777777" w:rsidR="004577ED" w:rsidRPr="003C0DD8" w:rsidRDefault="004577ED" w:rsidP="004577ED">
            <w:pPr>
              <w:rPr>
                <w:rFonts w:ascii="Calibri" w:hAnsi="Calibri" w:cs="Calibri"/>
                <w:color w:val="000000"/>
                <w:sz w:val="22"/>
                <w:szCs w:val="22"/>
                <w:lang w:val="es-BO" w:eastAsia="es-ES"/>
              </w:rPr>
            </w:pPr>
          </w:p>
        </w:tc>
        <w:tc>
          <w:tcPr>
            <w:tcW w:w="190" w:type="dxa"/>
            <w:tcBorders>
              <w:top w:val="nil"/>
              <w:left w:val="nil"/>
              <w:bottom w:val="nil"/>
              <w:right w:val="single" w:sz="8" w:space="0" w:color="auto"/>
            </w:tcBorders>
            <w:shd w:val="clear" w:color="auto" w:fill="auto"/>
            <w:noWrap/>
            <w:vAlign w:val="center"/>
            <w:hideMark/>
          </w:tcPr>
          <w:p w14:paraId="0DC2A8D1" w14:textId="77777777" w:rsidR="004577ED" w:rsidRPr="003C0DD8" w:rsidRDefault="004577ED" w:rsidP="004577ED">
            <w:pPr>
              <w:rPr>
                <w:rFonts w:ascii="Calibri" w:hAnsi="Calibri" w:cs="Calibri"/>
                <w:color w:val="000000"/>
                <w:sz w:val="22"/>
                <w:szCs w:val="22"/>
                <w:lang w:val="es-BO" w:eastAsia="es-ES"/>
              </w:rPr>
            </w:pPr>
            <w:r w:rsidRPr="003C0DD8">
              <w:rPr>
                <w:rFonts w:ascii="Calibri" w:hAnsi="Calibri" w:cs="Calibri"/>
                <w:color w:val="000000"/>
                <w:sz w:val="22"/>
                <w:szCs w:val="22"/>
                <w:lang w:val="es-BO" w:eastAsia="es-ES"/>
              </w:rPr>
              <w:t> </w:t>
            </w:r>
          </w:p>
        </w:tc>
      </w:tr>
      <w:tr w:rsidR="004577ED" w:rsidRPr="003C0DD8" w14:paraId="3EE8D89F" w14:textId="77777777" w:rsidTr="005938AD">
        <w:trPr>
          <w:trHeight w:val="50"/>
          <w:jc w:val="center"/>
        </w:trPr>
        <w:tc>
          <w:tcPr>
            <w:tcW w:w="3740" w:type="dxa"/>
            <w:tcBorders>
              <w:top w:val="nil"/>
              <w:left w:val="single" w:sz="8" w:space="0" w:color="auto"/>
              <w:bottom w:val="nil"/>
              <w:right w:val="nil"/>
            </w:tcBorders>
            <w:shd w:val="clear" w:color="auto" w:fill="auto"/>
            <w:vAlign w:val="center"/>
            <w:hideMark/>
          </w:tcPr>
          <w:p w14:paraId="5E5CDE19" w14:textId="77777777" w:rsidR="004577ED" w:rsidRPr="003C0DD8" w:rsidRDefault="004577ED" w:rsidP="004577ED">
            <w:pPr>
              <w:jc w:val="right"/>
              <w:rPr>
                <w:rFonts w:ascii="Arial" w:hAnsi="Arial" w:cs="Arial"/>
                <w:b/>
                <w:bCs/>
                <w:color w:val="000000"/>
                <w:sz w:val="2"/>
                <w:szCs w:val="2"/>
                <w:lang w:val="es-BO" w:eastAsia="es-ES"/>
              </w:rPr>
            </w:pPr>
            <w:r w:rsidRPr="003C0DD8">
              <w:rPr>
                <w:rFonts w:ascii="Arial" w:hAnsi="Arial" w:cs="Arial"/>
                <w:b/>
                <w:bCs/>
                <w:color w:val="000000"/>
                <w:sz w:val="2"/>
                <w:szCs w:val="2"/>
                <w:lang w:val="es-BO" w:eastAsia="es-ES"/>
              </w:rPr>
              <w:t> </w:t>
            </w:r>
          </w:p>
        </w:tc>
        <w:tc>
          <w:tcPr>
            <w:tcW w:w="257" w:type="dxa"/>
            <w:tcBorders>
              <w:top w:val="nil"/>
              <w:left w:val="nil"/>
              <w:bottom w:val="nil"/>
              <w:right w:val="nil"/>
            </w:tcBorders>
            <w:shd w:val="clear" w:color="auto" w:fill="auto"/>
            <w:vAlign w:val="center"/>
            <w:hideMark/>
          </w:tcPr>
          <w:p w14:paraId="2BC14B36" w14:textId="77777777" w:rsidR="004577ED" w:rsidRPr="003C0DD8" w:rsidRDefault="004577ED" w:rsidP="004577ED">
            <w:pPr>
              <w:rPr>
                <w:rFonts w:ascii="Calibri" w:hAnsi="Calibri" w:cs="Calibri"/>
                <w:color w:val="000000"/>
                <w:sz w:val="2"/>
                <w:szCs w:val="2"/>
                <w:lang w:val="es-BO" w:eastAsia="es-ES"/>
              </w:rPr>
            </w:pPr>
          </w:p>
        </w:tc>
        <w:tc>
          <w:tcPr>
            <w:tcW w:w="379" w:type="dxa"/>
            <w:tcBorders>
              <w:top w:val="nil"/>
              <w:left w:val="nil"/>
              <w:bottom w:val="nil"/>
              <w:right w:val="nil"/>
            </w:tcBorders>
            <w:shd w:val="clear" w:color="auto" w:fill="auto"/>
            <w:vAlign w:val="center"/>
            <w:hideMark/>
          </w:tcPr>
          <w:p w14:paraId="316F2033" w14:textId="77777777" w:rsidR="004577ED" w:rsidRPr="003C0DD8" w:rsidRDefault="004577ED" w:rsidP="004577ED">
            <w:pPr>
              <w:rPr>
                <w:rFonts w:ascii="Calibri" w:hAnsi="Calibri" w:cs="Calibri"/>
                <w:color w:val="000000"/>
                <w:sz w:val="2"/>
                <w:szCs w:val="2"/>
                <w:lang w:val="es-BO" w:eastAsia="es-ES"/>
              </w:rPr>
            </w:pPr>
          </w:p>
        </w:tc>
        <w:tc>
          <w:tcPr>
            <w:tcW w:w="377" w:type="dxa"/>
            <w:tcBorders>
              <w:top w:val="nil"/>
              <w:left w:val="nil"/>
              <w:bottom w:val="nil"/>
              <w:right w:val="nil"/>
            </w:tcBorders>
            <w:shd w:val="clear" w:color="auto" w:fill="auto"/>
            <w:vAlign w:val="center"/>
            <w:hideMark/>
          </w:tcPr>
          <w:p w14:paraId="0F33063E" w14:textId="77777777" w:rsidR="004577ED" w:rsidRPr="003C0DD8" w:rsidRDefault="004577ED" w:rsidP="004577ED">
            <w:pPr>
              <w:rPr>
                <w:rFonts w:ascii="Calibri" w:hAnsi="Calibri" w:cs="Calibri"/>
                <w:color w:val="000000"/>
                <w:sz w:val="2"/>
                <w:szCs w:val="2"/>
                <w:lang w:val="es-BO" w:eastAsia="es-ES"/>
              </w:rPr>
            </w:pPr>
          </w:p>
        </w:tc>
        <w:tc>
          <w:tcPr>
            <w:tcW w:w="187" w:type="dxa"/>
            <w:tcBorders>
              <w:top w:val="nil"/>
              <w:left w:val="nil"/>
              <w:bottom w:val="nil"/>
              <w:right w:val="nil"/>
            </w:tcBorders>
            <w:shd w:val="clear" w:color="auto" w:fill="auto"/>
            <w:vAlign w:val="center"/>
            <w:hideMark/>
          </w:tcPr>
          <w:p w14:paraId="33833777" w14:textId="77777777" w:rsidR="004577ED" w:rsidRPr="003C0DD8" w:rsidRDefault="004577ED" w:rsidP="004577ED">
            <w:pPr>
              <w:rPr>
                <w:rFonts w:ascii="Calibri" w:hAnsi="Calibri" w:cs="Calibri"/>
                <w:color w:val="000000"/>
                <w:sz w:val="2"/>
                <w:szCs w:val="2"/>
                <w:lang w:val="es-BO" w:eastAsia="es-ES"/>
              </w:rPr>
            </w:pPr>
          </w:p>
        </w:tc>
        <w:tc>
          <w:tcPr>
            <w:tcW w:w="163" w:type="dxa"/>
            <w:tcBorders>
              <w:top w:val="nil"/>
              <w:left w:val="nil"/>
              <w:bottom w:val="nil"/>
              <w:right w:val="nil"/>
            </w:tcBorders>
            <w:shd w:val="clear" w:color="auto" w:fill="auto"/>
            <w:vAlign w:val="center"/>
            <w:hideMark/>
          </w:tcPr>
          <w:p w14:paraId="4BF399E2" w14:textId="77777777" w:rsidR="004577ED" w:rsidRPr="003C0DD8" w:rsidRDefault="004577ED" w:rsidP="004577ED">
            <w:pPr>
              <w:rPr>
                <w:rFonts w:ascii="Calibri" w:hAnsi="Calibri" w:cs="Calibri"/>
                <w:color w:val="000000"/>
                <w:sz w:val="2"/>
                <w:szCs w:val="2"/>
                <w:lang w:val="es-BO" w:eastAsia="es-ES"/>
              </w:rPr>
            </w:pPr>
          </w:p>
        </w:tc>
        <w:tc>
          <w:tcPr>
            <w:tcW w:w="165" w:type="dxa"/>
            <w:tcBorders>
              <w:top w:val="nil"/>
              <w:left w:val="nil"/>
              <w:bottom w:val="nil"/>
              <w:right w:val="nil"/>
            </w:tcBorders>
            <w:shd w:val="clear" w:color="auto" w:fill="auto"/>
            <w:vAlign w:val="center"/>
            <w:hideMark/>
          </w:tcPr>
          <w:p w14:paraId="5B636225" w14:textId="77777777" w:rsidR="004577ED" w:rsidRPr="003C0DD8" w:rsidRDefault="004577ED" w:rsidP="004577ED">
            <w:pPr>
              <w:rPr>
                <w:rFonts w:ascii="Calibri" w:hAnsi="Calibri" w:cs="Calibri"/>
                <w:color w:val="000000"/>
                <w:sz w:val="2"/>
                <w:szCs w:val="2"/>
                <w:lang w:val="es-BO" w:eastAsia="es-ES"/>
              </w:rPr>
            </w:pPr>
          </w:p>
        </w:tc>
        <w:tc>
          <w:tcPr>
            <w:tcW w:w="183" w:type="dxa"/>
            <w:tcBorders>
              <w:top w:val="nil"/>
              <w:left w:val="nil"/>
              <w:bottom w:val="nil"/>
              <w:right w:val="nil"/>
            </w:tcBorders>
            <w:shd w:val="clear" w:color="auto" w:fill="auto"/>
            <w:vAlign w:val="center"/>
            <w:hideMark/>
          </w:tcPr>
          <w:p w14:paraId="0EB906A0" w14:textId="77777777" w:rsidR="004577ED" w:rsidRPr="003C0DD8" w:rsidRDefault="004577ED" w:rsidP="004577ED">
            <w:pPr>
              <w:rPr>
                <w:rFonts w:ascii="Calibri" w:hAnsi="Calibri" w:cs="Calibri"/>
                <w:color w:val="000000"/>
                <w:sz w:val="2"/>
                <w:szCs w:val="2"/>
                <w:lang w:val="es-BO" w:eastAsia="es-ES"/>
              </w:rPr>
            </w:pPr>
          </w:p>
        </w:tc>
        <w:tc>
          <w:tcPr>
            <w:tcW w:w="367" w:type="dxa"/>
            <w:tcBorders>
              <w:top w:val="single" w:sz="8" w:space="0" w:color="000000" w:themeColor="text1"/>
              <w:left w:val="nil"/>
              <w:bottom w:val="nil"/>
              <w:right w:val="nil"/>
            </w:tcBorders>
            <w:shd w:val="clear" w:color="auto" w:fill="auto"/>
            <w:vAlign w:val="center"/>
            <w:hideMark/>
          </w:tcPr>
          <w:p w14:paraId="6B3FF227" w14:textId="77777777" w:rsidR="004577ED" w:rsidRPr="003C0DD8" w:rsidRDefault="004577ED" w:rsidP="004577ED">
            <w:pPr>
              <w:rPr>
                <w:rFonts w:ascii="Calibri" w:hAnsi="Calibri" w:cs="Calibri"/>
                <w:color w:val="000000"/>
                <w:sz w:val="2"/>
                <w:szCs w:val="2"/>
                <w:lang w:val="es-BO" w:eastAsia="es-ES"/>
              </w:rPr>
            </w:pPr>
          </w:p>
        </w:tc>
        <w:tc>
          <w:tcPr>
            <w:tcW w:w="367" w:type="dxa"/>
            <w:tcBorders>
              <w:top w:val="single" w:sz="8" w:space="0" w:color="000000" w:themeColor="text1"/>
              <w:left w:val="nil"/>
              <w:bottom w:val="nil"/>
              <w:right w:val="nil"/>
            </w:tcBorders>
            <w:shd w:val="clear" w:color="auto" w:fill="auto"/>
            <w:vAlign w:val="center"/>
            <w:hideMark/>
          </w:tcPr>
          <w:p w14:paraId="0F39ADB2" w14:textId="77777777" w:rsidR="004577ED" w:rsidRPr="003C0DD8" w:rsidRDefault="004577ED" w:rsidP="004577ED">
            <w:pPr>
              <w:rPr>
                <w:rFonts w:ascii="Calibri" w:hAnsi="Calibri" w:cs="Calibri"/>
                <w:color w:val="000000"/>
                <w:sz w:val="2"/>
                <w:szCs w:val="2"/>
                <w:lang w:val="es-BO" w:eastAsia="es-ES"/>
              </w:rPr>
            </w:pPr>
          </w:p>
        </w:tc>
        <w:tc>
          <w:tcPr>
            <w:tcW w:w="367" w:type="dxa"/>
            <w:tcBorders>
              <w:top w:val="nil"/>
              <w:left w:val="nil"/>
              <w:bottom w:val="nil"/>
              <w:right w:val="nil"/>
            </w:tcBorders>
            <w:shd w:val="clear" w:color="auto" w:fill="auto"/>
            <w:vAlign w:val="center"/>
            <w:hideMark/>
          </w:tcPr>
          <w:p w14:paraId="32C92BF4" w14:textId="77777777" w:rsidR="004577ED" w:rsidRPr="003C0DD8" w:rsidRDefault="004577ED" w:rsidP="004577ED">
            <w:pPr>
              <w:rPr>
                <w:rFonts w:ascii="Calibri" w:hAnsi="Calibri" w:cs="Calibri"/>
                <w:color w:val="000000"/>
                <w:sz w:val="2"/>
                <w:szCs w:val="2"/>
                <w:lang w:val="es-BO" w:eastAsia="es-ES"/>
              </w:rPr>
            </w:pPr>
          </w:p>
        </w:tc>
        <w:tc>
          <w:tcPr>
            <w:tcW w:w="183" w:type="dxa"/>
            <w:tcBorders>
              <w:top w:val="single" w:sz="8" w:space="0" w:color="000000" w:themeColor="text1"/>
              <w:left w:val="nil"/>
              <w:bottom w:val="nil"/>
              <w:right w:val="nil"/>
            </w:tcBorders>
            <w:shd w:val="clear" w:color="auto" w:fill="auto"/>
            <w:vAlign w:val="center"/>
            <w:hideMark/>
          </w:tcPr>
          <w:p w14:paraId="6AA80282" w14:textId="77777777" w:rsidR="004577ED" w:rsidRPr="003C0DD8" w:rsidRDefault="004577ED" w:rsidP="004577ED">
            <w:pPr>
              <w:rPr>
                <w:rFonts w:ascii="Calibri" w:hAnsi="Calibri" w:cs="Calibri"/>
                <w:color w:val="000000"/>
                <w:sz w:val="2"/>
                <w:szCs w:val="2"/>
                <w:lang w:val="es-BO" w:eastAsia="es-ES"/>
              </w:rPr>
            </w:pPr>
          </w:p>
        </w:tc>
        <w:tc>
          <w:tcPr>
            <w:tcW w:w="183" w:type="dxa"/>
            <w:tcBorders>
              <w:top w:val="single" w:sz="8" w:space="0" w:color="000000" w:themeColor="text1"/>
              <w:left w:val="nil"/>
              <w:bottom w:val="nil"/>
              <w:right w:val="nil"/>
            </w:tcBorders>
            <w:shd w:val="clear" w:color="auto" w:fill="auto"/>
            <w:vAlign w:val="center"/>
            <w:hideMark/>
          </w:tcPr>
          <w:p w14:paraId="4A753162" w14:textId="77777777" w:rsidR="004577ED" w:rsidRPr="003C0DD8" w:rsidRDefault="004577ED" w:rsidP="004577ED">
            <w:pPr>
              <w:rPr>
                <w:rFonts w:ascii="Calibri" w:hAnsi="Calibri" w:cs="Calibri"/>
                <w:color w:val="000000"/>
                <w:sz w:val="2"/>
                <w:szCs w:val="2"/>
                <w:lang w:val="es-BO" w:eastAsia="es-ES"/>
              </w:rPr>
            </w:pPr>
          </w:p>
        </w:tc>
        <w:tc>
          <w:tcPr>
            <w:tcW w:w="368" w:type="dxa"/>
            <w:tcBorders>
              <w:top w:val="single" w:sz="8" w:space="0" w:color="000000" w:themeColor="text1"/>
              <w:left w:val="nil"/>
              <w:bottom w:val="nil"/>
              <w:right w:val="nil"/>
            </w:tcBorders>
            <w:shd w:val="clear" w:color="auto" w:fill="auto"/>
            <w:vAlign w:val="center"/>
            <w:hideMark/>
          </w:tcPr>
          <w:p w14:paraId="0CF4559F" w14:textId="77777777" w:rsidR="004577ED" w:rsidRPr="003C0DD8" w:rsidRDefault="004577ED" w:rsidP="004577ED">
            <w:pPr>
              <w:rPr>
                <w:rFonts w:ascii="Calibri" w:hAnsi="Calibri" w:cs="Calibri"/>
                <w:color w:val="000000"/>
                <w:sz w:val="2"/>
                <w:szCs w:val="2"/>
                <w:lang w:val="es-BO" w:eastAsia="es-ES"/>
              </w:rPr>
            </w:pPr>
          </w:p>
        </w:tc>
        <w:tc>
          <w:tcPr>
            <w:tcW w:w="367" w:type="dxa"/>
            <w:tcBorders>
              <w:top w:val="nil"/>
              <w:left w:val="nil"/>
              <w:bottom w:val="nil"/>
              <w:right w:val="nil"/>
            </w:tcBorders>
            <w:shd w:val="clear" w:color="auto" w:fill="auto"/>
            <w:vAlign w:val="center"/>
            <w:hideMark/>
          </w:tcPr>
          <w:p w14:paraId="14856026" w14:textId="77777777" w:rsidR="004577ED" w:rsidRPr="003C0DD8" w:rsidRDefault="004577ED" w:rsidP="004577ED">
            <w:pPr>
              <w:rPr>
                <w:rFonts w:ascii="Calibri" w:hAnsi="Calibri" w:cs="Calibri"/>
                <w:color w:val="000000"/>
                <w:sz w:val="2"/>
                <w:szCs w:val="2"/>
                <w:lang w:val="es-BO" w:eastAsia="es-ES"/>
              </w:rPr>
            </w:pPr>
          </w:p>
        </w:tc>
        <w:tc>
          <w:tcPr>
            <w:tcW w:w="218" w:type="dxa"/>
            <w:tcBorders>
              <w:top w:val="single" w:sz="8" w:space="0" w:color="000000" w:themeColor="text1"/>
              <w:left w:val="nil"/>
              <w:bottom w:val="nil"/>
              <w:right w:val="nil"/>
            </w:tcBorders>
            <w:shd w:val="clear" w:color="auto" w:fill="auto"/>
            <w:vAlign w:val="center"/>
            <w:hideMark/>
          </w:tcPr>
          <w:p w14:paraId="5BC64BCC" w14:textId="77777777" w:rsidR="004577ED" w:rsidRPr="003C0DD8" w:rsidRDefault="004577ED" w:rsidP="004577ED">
            <w:pPr>
              <w:rPr>
                <w:rFonts w:ascii="Calibri" w:hAnsi="Calibri" w:cs="Calibri"/>
                <w:color w:val="000000"/>
                <w:sz w:val="2"/>
                <w:szCs w:val="2"/>
                <w:lang w:val="es-BO" w:eastAsia="es-ES"/>
              </w:rPr>
            </w:pPr>
          </w:p>
        </w:tc>
        <w:tc>
          <w:tcPr>
            <w:tcW w:w="260" w:type="dxa"/>
            <w:tcBorders>
              <w:top w:val="single" w:sz="8" w:space="0" w:color="000000" w:themeColor="text1"/>
              <w:left w:val="nil"/>
              <w:bottom w:val="nil"/>
              <w:right w:val="nil"/>
            </w:tcBorders>
            <w:shd w:val="clear" w:color="auto" w:fill="auto"/>
            <w:vAlign w:val="center"/>
            <w:hideMark/>
          </w:tcPr>
          <w:p w14:paraId="6156C193" w14:textId="77777777" w:rsidR="004577ED" w:rsidRPr="003C0DD8" w:rsidRDefault="004577ED" w:rsidP="004577ED">
            <w:pPr>
              <w:rPr>
                <w:rFonts w:ascii="Calibri" w:hAnsi="Calibri" w:cs="Calibri"/>
                <w:color w:val="000000"/>
                <w:sz w:val="2"/>
                <w:szCs w:val="2"/>
                <w:lang w:val="es-BO" w:eastAsia="es-ES"/>
              </w:rPr>
            </w:pPr>
            <w:r w:rsidRPr="003C0DD8">
              <w:rPr>
                <w:rFonts w:ascii="Calibri" w:hAnsi="Calibri" w:cs="Calibri"/>
                <w:color w:val="000000"/>
                <w:sz w:val="2"/>
                <w:szCs w:val="2"/>
                <w:lang w:val="es-BO" w:eastAsia="es-ES"/>
              </w:rPr>
              <w:t> </w:t>
            </w:r>
          </w:p>
        </w:tc>
        <w:tc>
          <w:tcPr>
            <w:tcW w:w="367" w:type="dxa"/>
            <w:tcBorders>
              <w:top w:val="nil"/>
              <w:left w:val="nil"/>
              <w:bottom w:val="nil"/>
              <w:right w:val="nil"/>
            </w:tcBorders>
            <w:shd w:val="clear" w:color="auto" w:fill="auto"/>
            <w:noWrap/>
            <w:vAlign w:val="center"/>
            <w:hideMark/>
          </w:tcPr>
          <w:p w14:paraId="584D16E4" w14:textId="77777777" w:rsidR="004577ED" w:rsidRPr="003C0DD8" w:rsidRDefault="004577ED" w:rsidP="004577ED">
            <w:pPr>
              <w:rPr>
                <w:rFonts w:ascii="Calibri" w:hAnsi="Calibri" w:cs="Calibri"/>
                <w:color w:val="000000"/>
                <w:sz w:val="2"/>
                <w:szCs w:val="2"/>
                <w:lang w:val="es-BO" w:eastAsia="es-ES"/>
              </w:rPr>
            </w:pPr>
          </w:p>
        </w:tc>
        <w:tc>
          <w:tcPr>
            <w:tcW w:w="165" w:type="dxa"/>
            <w:tcBorders>
              <w:top w:val="nil"/>
              <w:left w:val="nil"/>
              <w:bottom w:val="nil"/>
              <w:right w:val="nil"/>
            </w:tcBorders>
            <w:shd w:val="clear" w:color="auto" w:fill="auto"/>
            <w:vAlign w:val="center"/>
            <w:hideMark/>
          </w:tcPr>
          <w:p w14:paraId="207417A6" w14:textId="77777777" w:rsidR="004577ED" w:rsidRPr="003C0DD8" w:rsidRDefault="004577ED" w:rsidP="004577ED">
            <w:pPr>
              <w:rPr>
                <w:rFonts w:ascii="Calibri" w:hAnsi="Calibri" w:cs="Calibri"/>
                <w:color w:val="000000"/>
                <w:sz w:val="2"/>
                <w:szCs w:val="2"/>
                <w:lang w:val="es-BO" w:eastAsia="es-ES"/>
              </w:rPr>
            </w:pPr>
          </w:p>
        </w:tc>
        <w:tc>
          <w:tcPr>
            <w:tcW w:w="368" w:type="dxa"/>
            <w:tcBorders>
              <w:top w:val="nil"/>
              <w:left w:val="nil"/>
              <w:bottom w:val="nil"/>
              <w:right w:val="nil"/>
            </w:tcBorders>
            <w:shd w:val="clear" w:color="auto" w:fill="auto"/>
            <w:vAlign w:val="center"/>
            <w:hideMark/>
          </w:tcPr>
          <w:p w14:paraId="20BC0795" w14:textId="77777777" w:rsidR="004577ED" w:rsidRPr="003C0DD8" w:rsidRDefault="004577ED" w:rsidP="004577ED">
            <w:pPr>
              <w:rPr>
                <w:rFonts w:ascii="Calibri" w:hAnsi="Calibri" w:cs="Calibri"/>
                <w:color w:val="000000"/>
                <w:sz w:val="2"/>
                <w:szCs w:val="2"/>
                <w:lang w:val="es-BO" w:eastAsia="es-ES"/>
              </w:rPr>
            </w:pPr>
          </w:p>
        </w:tc>
        <w:tc>
          <w:tcPr>
            <w:tcW w:w="367" w:type="dxa"/>
            <w:tcBorders>
              <w:top w:val="nil"/>
              <w:left w:val="nil"/>
              <w:bottom w:val="nil"/>
              <w:right w:val="nil"/>
            </w:tcBorders>
            <w:shd w:val="clear" w:color="auto" w:fill="auto"/>
            <w:vAlign w:val="center"/>
            <w:hideMark/>
          </w:tcPr>
          <w:p w14:paraId="687BB585" w14:textId="77777777" w:rsidR="004577ED" w:rsidRPr="003C0DD8" w:rsidRDefault="004577ED" w:rsidP="004577ED">
            <w:pPr>
              <w:rPr>
                <w:rFonts w:ascii="Calibri" w:hAnsi="Calibri" w:cs="Calibri"/>
                <w:color w:val="000000"/>
                <w:sz w:val="2"/>
                <w:szCs w:val="2"/>
                <w:lang w:val="es-BO" w:eastAsia="es-ES"/>
              </w:rPr>
            </w:pPr>
          </w:p>
        </w:tc>
        <w:tc>
          <w:tcPr>
            <w:tcW w:w="190" w:type="dxa"/>
            <w:tcBorders>
              <w:top w:val="nil"/>
              <w:left w:val="nil"/>
              <w:bottom w:val="nil"/>
              <w:right w:val="single" w:sz="8" w:space="0" w:color="auto"/>
            </w:tcBorders>
            <w:shd w:val="clear" w:color="auto" w:fill="auto"/>
            <w:vAlign w:val="center"/>
            <w:hideMark/>
          </w:tcPr>
          <w:p w14:paraId="6CEF99B6" w14:textId="77777777" w:rsidR="004577ED" w:rsidRPr="003C0DD8" w:rsidRDefault="004577ED" w:rsidP="004577ED">
            <w:pPr>
              <w:rPr>
                <w:rFonts w:ascii="Calibri" w:hAnsi="Calibri" w:cs="Calibri"/>
                <w:color w:val="000000"/>
                <w:sz w:val="2"/>
                <w:szCs w:val="2"/>
                <w:lang w:val="es-BO" w:eastAsia="es-ES"/>
              </w:rPr>
            </w:pPr>
            <w:r w:rsidRPr="003C0DD8">
              <w:rPr>
                <w:rFonts w:ascii="Calibri" w:hAnsi="Calibri" w:cs="Calibri"/>
                <w:color w:val="000000"/>
                <w:sz w:val="2"/>
                <w:szCs w:val="2"/>
                <w:lang w:val="es-BO" w:eastAsia="es-ES"/>
              </w:rPr>
              <w:t> </w:t>
            </w:r>
          </w:p>
        </w:tc>
      </w:tr>
      <w:tr w:rsidR="004577ED" w:rsidRPr="003C0DD8" w14:paraId="5EDE4610" w14:textId="77777777" w:rsidTr="0001569A">
        <w:trPr>
          <w:trHeight w:val="397"/>
          <w:jc w:val="center"/>
        </w:trPr>
        <w:tc>
          <w:tcPr>
            <w:tcW w:w="9588" w:type="dxa"/>
            <w:gridSpan w:val="22"/>
            <w:tcBorders>
              <w:top w:val="nil"/>
              <w:left w:val="single" w:sz="8" w:space="0" w:color="auto"/>
              <w:bottom w:val="nil"/>
              <w:right w:val="single" w:sz="8" w:space="0" w:color="000000"/>
            </w:tcBorders>
            <w:shd w:val="clear" w:color="000000" w:fill="0F253F"/>
            <w:vAlign w:val="center"/>
            <w:hideMark/>
          </w:tcPr>
          <w:p w14:paraId="05CB2F32" w14:textId="77777777" w:rsidR="004577ED" w:rsidRPr="003C0DD8" w:rsidRDefault="0001569A" w:rsidP="00DA03F5">
            <w:pPr>
              <w:pStyle w:val="Prrafodelista"/>
              <w:numPr>
                <w:ilvl w:val="0"/>
                <w:numId w:val="29"/>
              </w:numPr>
              <w:ind w:left="346" w:hanging="284"/>
              <w:rPr>
                <w:rFonts w:ascii="Arial" w:hAnsi="Arial" w:cs="Arial"/>
                <w:b/>
                <w:bCs/>
                <w:color w:val="FFFFFF"/>
                <w:sz w:val="16"/>
                <w:szCs w:val="16"/>
                <w:lang w:val="es-BO" w:eastAsia="es-ES"/>
              </w:rPr>
            </w:pPr>
            <w:r w:rsidRPr="003C0DD8">
              <w:rPr>
                <w:rFonts w:ascii="Arial" w:hAnsi="Arial" w:cs="Arial"/>
                <w:b/>
                <w:bCs/>
                <w:sz w:val="18"/>
                <w:szCs w:val="16"/>
                <w:lang w:val="es-BO"/>
              </w:rPr>
              <w:t>INFORMACIÓN DEL REPRESENTANTE LEGAL</w:t>
            </w:r>
          </w:p>
        </w:tc>
      </w:tr>
      <w:tr w:rsidR="004577ED" w:rsidRPr="003C0DD8" w14:paraId="01E725DD" w14:textId="77777777" w:rsidTr="001A1720">
        <w:trPr>
          <w:trHeight w:val="70"/>
          <w:jc w:val="center"/>
        </w:trPr>
        <w:tc>
          <w:tcPr>
            <w:tcW w:w="3740" w:type="dxa"/>
            <w:tcBorders>
              <w:top w:val="nil"/>
              <w:left w:val="single" w:sz="8" w:space="0" w:color="auto"/>
              <w:bottom w:val="nil"/>
              <w:right w:val="nil"/>
            </w:tcBorders>
            <w:shd w:val="clear" w:color="auto" w:fill="auto"/>
            <w:vAlign w:val="center"/>
            <w:hideMark/>
          </w:tcPr>
          <w:p w14:paraId="1032B6CC" w14:textId="77777777" w:rsidR="004577ED" w:rsidRPr="003C0DD8" w:rsidRDefault="004577ED" w:rsidP="004577ED">
            <w:pPr>
              <w:rPr>
                <w:rFonts w:ascii="Arial" w:hAnsi="Arial" w:cs="Arial"/>
                <w:color w:val="000000"/>
                <w:sz w:val="2"/>
                <w:szCs w:val="2"/>
                <w:lang w:val="es-BO" w:eastAsia="es-ES"/>
              </w:rPr>
            </w:pPr>
            <w:r w:rsidRPr="003C0DD8">
              <w:rPr>
                <w:rFonts w:ascii="Arial" w:hAnsi="Arial" w:cs="Arial"/>
                <w:color w:val="000000"/>
                <w:sz w:val="2"/>
                <w:szCs w:val="2"/>
                <w:lang w:val="es-BO" w:eastAsia="es-ES"/>
              </w:rPr>
              <w:t> </w:t>
            </w:r>
          </w:p>
        </w:tc>
        <w:tc>
          <w:tcPr>
            <w:tcW w:w="257" w:type="dxa"/>
            <w:tcBorders>
              <w:top w:val="nil"/>
              <w:left w:val="nil"/>
              <w:bottom w:val="nil"/>
              <w:right w:val="nil"/>
            </w:tcBorders>
            <w:shd w:val="clear" w:color="auto" w:fill="auto"/>
            <w:vAlign w:val="center"/>
            <w:hideMark/>
          </w:tcPr>
          <w:p w14:paraId="049B6191" w14:textId="77777777" w:rsidR="004577ED" w:rsidRPr="003C0DD8" w:rsidRDefault="004577ED" w:rsidP="004577ED">
            <w:pPr>
              <w:rPr>
                <w:rFonts w:ascii="Calibri" w:hAnsi="Calibri" w:cs="Calibri"/>
                <w:color w:val="000000"/>
                <w:sz w:val="2"/>
                <w:szCs w:val="2"/>
                <w:lang w:val="es-BO" w:eastAsia="es-ES"/>
              </w:rPr>
            </w:pPr>
          </w:p>
        </w:tc>
        <w:tc>
          <w:tcPr>
            <w:tcW w:w="379" w:type="dxa"/>
            <w:tcBorders>
              <w:top w:val="nil"/>
              <w:left w:val="nil"/>
              <w:bottom w:val="nil"/>
              <w:right w:val="nil"/>
            </w:tcBorders>
            <w:shd w:val="clear" w:color="auto" w:fill="auto"/>
            <w:vAlign w:val="center"/>
            <w:hideMark/>
          </w:tcPr>
          <w:p w14:paraId="57FAA6A8" w14:textId="77777777" w:rsidR="004577ED" w:rsidRPr="003C0DD8" w:rsidRDefault="004577ED" w:rsidP="004577ED">
            <w:pPr>
              <w:rPr>
                <w:rFonts w:ascii="Calibri" w:hAnsi="Calibri" w:cs="Calibri"/>
                <w:color w:val="000000"/>
                <w:sz w:val="2"/>
                <w:szCs w:val="2"/>
                <w:lang w:val="es-BO" w:eastAsia="es-ES"/>
              </w:rPr>
            </w:pPr>
          </w:p>
        </w:tc>
        <w:tc>
          <w:tcPr>
            <w:tcW w:w="377" w:type="dxa"/>
            <w:tcBorders>
              <w:top w:val="nil"/>
              <w:left w:val="nil"/>
              <w:bottom w:val="nil"/>
              <w:right w:val="nil"/>
            </w:tcBorders>
            <w:shd w:val="clear" w:color="auto" w:fill="auto"/>
            <w:vAlign w:val="center"/>
            <w:hideMark/>
          </w:tcPr>
          <w:p w14:paraId="45D85099" w14:textId="77777777" w:rsidR="004577ED" w:rsidRPr="003C0DD8" w:rsidRDefault="004577ED" w:rsidP="004577ED">
            <w:pPr>
              <w:rPr>
                <w:rFonts w:ascii="Calibri" w:hAnsi="Calibri" w:cs="Calibri"/>
                <w:color w:val="000000"/>
                <w:sz w:val="2"/>
                <w:szCs w:val="2"/>
                <w:lang w:val="es-BO" w:eastAsia="es-ES"/>
              </w:rPr>
            </w:pPr>
          </w:p>
        </w:tc>
        <w:tc>
          <w:tcPr>
            <w:tcW w:w="187" w:type="dxa"/>
            <w:tcBorders>
              <w:top w:val="nil"/>
              <w:left w:val="nil"/>
              <w:bottom w:val="nil"/>
              <w:right w:val="nil"/>
            </w:tcBorders>
            <w:shd w:val="clear" w:color="auto" w:fill="auto"/>
            <w:vAlign w:val="center"/>
            <w:hideMark/>
          </w:tcPr>
          <w:p w14:paraId="1698E80F" w14:textId="77777777" w:rsidR="004577ED" w:rsidRPr="003C0DD8" w:rsidRDefault="004577ED" w:rsidP="004577ED">
            <w:pPr>
              <w:rPr>
                <w:rFonts w:ascii="Calibri" w:hAnsi="Calibri" w:cs="Calibri"/>
                <w:color w:val="000000"/>
                <w:sz w:val="2"/>
                <w:szCs w:val="2"/>
                <w:lang w:val="es-BO" w:eastAsia="es-ES"/>
              </w:rPr>
            </w:pPr>
          </w:p>
        </w:tc>
        <w:tc>
          <w:tcPr>
            <w:tcW w:w="163" w:type="dxa"/>
            <w:tcBorders>
              <w:top w:val="nil"/>
              <w:left w:val="nil"/>
              <w:bottom w:val="nil"/>
              <w:right w:val="nil"/>
            </w:tcBorders>
            <w:shd w:val="clear" w:color="auto" w:fill="auto"/>
            <w:vAlign w:val="center"/>
            <w:hideMark/>
          </w:tcPr>
          <w:p w14:paraId="030B3F33" w14:textId="77777777" w:rsidR="004577ED" w:rsidRPr="003C0DD8" w:rsidRDefault="004577ED" w:rsidP="004577ED">
            <w:pPr>
              <w:rPr>
                <w:rFonts w:ascii="Calibri" w:hAnsi="Calibri" w:cs="Calibri"/>
                <w:color w:val="000000"/>
                <w:sz w:val="2"/>
                <w:szCs w:val="2"/>
                <w:lang w:val="es-BO" w:eastAsia="es-ES"/>
              </w:rPr>
            </w:pPr>
          </w:p>
        </w:tc>
        <w:tc>
          <w:tcPr>
            <w:tcW w:w="165" w:type="dxa"/>
            <w:tcBorders>
              <w:top w:val="nil"/>
              <w:left w:val="nil"/>
              <w:bottom w:val="nil"/>
              <w:right w:val="nil"/>
            </w:tcBorders>
            <w:shd w:val="clear" w:color="auto" w:fill="auto"/>
            <w:vAlign w:val="center"/>
            <w:hideMark/>
          </w:tcPr>
          <w:p w14:paraId="61844065" w14:textId="77777777" w:rsidR="004577ED" w:rsidRPr="003C0DD8" w:rsidRDefault="004577ED" w:rsidP="004577ED">
            <w:pPr>
              <w:rPr>
                <w:rFonts w:ascii="Calibri" w:hAnsi="Calibri" w:cs="Calibri"/>
                <w:color w:val="000000"/>
                <w:sz w:val="2"/>
                <w:szCs w:val="2"/>
                <w:lang w:val="es-BO" w:eastAsia="es-ES"/>
              </w:rPr>
            </w:pPr>
          </w:p>
        </w:tc>
        <w:tc>
          <w:tcPr>
            <w:tcW w:w="183" w:type="dxa"/>
            <w:tcBorders>
              <w:top w:val="nil"/>
              <w:left w:val="nil"/>
              <w:bottom w:val="nil"/>
              <w:right w:val="nil"/>
            </w:tcBorders>
            <w:shd w:val="clear" w:color="auto" w:fill="auto"/>
            <w:vAlign w:val="center"/>
            <w:hideMark/>
          </w:tcPr>
          <w:p w14:paraId="29A75DBA" w14:textId="77777777" w:rsidR="004577ED" w:rsidRPr="003C0DD8" w:rsidRDefault="004577ED" w:rsidP="004577ED">
            <w:pPr>
              <w:rPr>
                <w:rFonts w:ascii="Calibri" w:hAnsi="Calibri" w:cs="Calibri"/>
                <w:color w:val="000000"/>
                <w:sz w:val="2"/>
                <w:szCs w:val="2"/>
                <w:lang w:val="es-BO" w:eastAsia="es-ES"/>
              </w:rPr>
            </w:pPr>
          </w:p>
        </w:tc>
        <w:tc>
          <w:tcPr>
            <w:tcW w:w="367" w:type="dxa"/>
            <w:tcBorders>
              <w:top w:val="nil"/>
              <w:left w:val="nil"/>
              <w:bottom w:val="nil"/>
              <w:right w:val="nil"/>
            </w:tcBorders>
            <w:shd w:val="clear" w:color="auto" w:fill="auto"/>
            <w:vAlign w:val="center"/>
            <w:hideMark/>
          </w:tcPr>
          <w:p w14:paraId="14C37CCB" w14:textId="77777777" w:rsidR="004577ED" w:rsidRPr="003C0DD8" w:rsidRDefault="004577ED" w:rsidP="004577ED">
            <w:pPr>
              <w:rPr>
                <w:rFonts w:ascii="Calibri" w:hAnsi="Calibri" w:cs="Calibri"/>
                <w:color w:val="000000"/>
                <w:sz w:val="2"/>
                <w:szCs w:val="2"/>
                <w:lang w:val="es-BO" w:eastAsia="es-ES"/>
              </w:rPr>
            </w:pPr>
          </w:p>
        </w:tc>
        <w:tc>
          <w:tcPr>
            <w:tcW w:w="367" w:type="dxa"/>
            <w:tcBorders>
              <w:top w:val="nil"/>
              <w:left w:val="nil"/>
              <w:bottom w:val="nil"/>
              <w:right w:val="nil"/>
            </w:tcBorders>
            <w:shd w:val="clear" w:color="auto" w:fill="auto"/>
            <w:vAlign w:val="center"/>
            <w:hideMark/>
          </w:tcPr>
          <w:p w14:paraId="2A973184" w14:textId="77777777" w:rsidR="004577ED" w:rsidRPr="003C0DD8" w:rsidRDefault="004577ED" w:rsidP="004577ED">
            <w:pPr>
              <w:rPr>
                <w:rFonts w:ascii="Calibri" w:hAnsi="Calibri" w:cs="Calibri"/>
                <w:color w:val="000000"/>
                <w:sz w:val="2"/>
                <w:szCs w:val="2"/>
                <w:lang w:val="es-BO" w:eastAsia="es-ES"/>
              </w:rPr>
            </w:pPr>
          </w:p>
        </w:tc>
        <w:tc>
          <w:tcPr>
            <w:tcW w:w="550" w:type="dxa"/>
            <w:gridSpan w:val="2"/>
            <w:tcBorders>
              <w:top w:val="nil"/>
              <w:left w:val="nil"/>
              <w:bottom w:val="nil"/>
              <w:right w:val="nil"/>
            </w:tcBorders>
            <w:shd w:val="clear" w:color="auto" w:fill="auto"/>
            <w:vAlign w:val="center"/>
            <w:hideMark/>
          </w:tcPr>
          <w:p w14:paraId="05537085" w14:textId="77777777" w:rsidR="004577ED" w:rsidRPr="003C0DD8" w:rsidRDefault="004577ED" w:rsidP="004577ED">
            <w:pPr>
              <w:rPr>
                <w:rFonts w:ascii="Calibri" w:hAnsi="Calibri" w:cs="Calibri"/>
                <w:color w:val="000000"/>
                <w:sz w:val="2"/>
                <w:szCs w:val="2"/>
                <w:lang w:val="es-BO" w:eastAsia="es-ES"/>
              </w:rPr>
            </w:pPr>
          </w:p>
        </w:tc>
        <w:tc>
          <w:tcPr>
            <w:tcW w:w="183" w:type="dxa"/>
            <w:tcBorders>
              <w:top w:val="nil"/>
              <w:left w:val="nil"/>
              <w:bottom w:val="nil"/>
              <w:right w:val="nil"/>
            </w:tcBorders>
            <w:shd w:val="clear" w:color="auto" w:fill="auto"/>
            <w:vAlign w:val="center"/>
            <w:hideMark/>
          </w:tcPr>
          <w:p w14:paraId="6D105071" w14:textId="77777777" w:rsidR="004577ED" w:rsidRPr="003C0DD8" w:rsidRDefault="004577ED" w:rsidP="004577ED">
            <w:pPr>
              <w:rPr>
                <w:rFonts w:ascii="Calibri" w:hAnsi="Calibri" w:cs="Calibri"/>
                <w:color w:val="000000"/>
                <w:sz w:val="2"/>
                <w:szCs w:val="2"/>
                <w:lang w:val="es-BO" w:eastAsia="es-ES"/>
              </w:rPr>
            </w:pPr>
          </w:p>
        </w:tc>
        <w:tc>
          <w:tcPr>
            <w:tcW w:w="368" w:type="dxa"/>
            <w:tcBorders>
              <w:top w:val="nil"/>
              <w:left w:val="nil"/>
              <w:bottom w:val="nil"/>
              <w:right w:val="nil"/>
            </w:tcBorders>
            <w:shd w:val="clear" w:color="auto" w:fill="auto"/>
            <w:vAlign w:val="center"/>
            <w:hideMark/>
          </w:tcPr>
          <w:p w14:paraId="25EAECBF" w14:textId="77777777" w:rsidR="004577ED" w:rsidRPr="003C0DD8" w:rsidRDefault="004577ED" w:rsidP="004577ED">
            <w:pPr>
              <w:rPr>
                <w:rFonts w:ascii="Calibri" w:hAnsi="Calibri" w:cs="Calibri"/>
                <w:color w:val="000000"/>
                <w:sz w:val="2"/>
                <w:szCs w:val="2"/>
                <w:lang w:val="es-BO" w:eastAsia="es-ES"/>
              </w:rPr>
            </w:pPr>
          </w:p>
        </w:tc>
        <w:tc>
          <w:tcPr>
            <w:tcW w:w="367" w:type="dxa"/>
            <w:tcBorders>
              <w:top w:val="nil"/>
              <w:left w:val="nil"/>
              <w:bottom w:val="nil"/>
              <w:right w:val="nil"/>
            </w:tcBorders>
            <w:shd w:val="clear" w:color="auto" w:fill="auto"/>
            <w:vAlign w:val="center"/>
            <w:hideMark/>
          </w:tcPr>
          <w:p w14:paraId="4089323B" w14:textId="77777777" w:rsidR="004577ED" w:rsidRPr="003C0DD8" w:rsidRDefault="004577ED" w:rsidP="004577ED">
            <w:pPr>
              <w:rPr>
                <w:rFonts w:ascii="Calibri" w:hAnsi="Calibri" w:cs="Calibri"/>
                <w:color w:val="000000"/>
                <w:sz w:val="2"/>
                <w:szCs w:val="2"/>
                <w:lang w:val="es-BO" w:eastAsia="es-ES"/>
              </w:rPr>
            </w:pPr>
          </w:p>
        </w:tc>
        <w:tc>
          <w:tcPr>
            <w:tcW w:w="218" w:type="dxa"/>
            <w:tcBorders>
              <w:top w:val="nil"/>
              <w:left w:val="nil"/>
              <w:bottom w:val="nil"/>
              <w:right w:val="nil"/>
            </w:tcBorders>
            <w:shd w:val="clear" w:color="auto" w:fill="auto"/>
            <w:vAlign w:val="center"/>
            <w:hideMark/>
          </w:tcPr>
          <w:p w14:paraId="6A58C8EA" w14:textId="77777777" w:rsidR="004577ED" w:rsidRPr="003C0DD8" w:rsidRDefault="004577ED" w:rsidP="004577ED">
            <w:pPr>
              <w:rPr>
                <w:rFonts w:ascii="Calibri" w:hAnsi="Calibri" w:cs="Calibri"/>
                <w:color w:val="000000"/>
                <w:sz w:val="2"/>
                <w:szCs w:val="2"/>
                <w:lang w:val="es-BO" w:eastAsia="es-ES"/>
              </w:rPr>
            </w:pPr>
          </w:p>
        </w:tc>
        <w:tc>
          <w:tcPr>
            <w:tcW w:w="260" w:type="dxa"/>
            <w:tcBorders>
              <w:top w:val="nil"/>
              <w:left w:val="nil"/>
              <w:bottom w:val="nil"/>
              <w:right w:val="nil"/>
            </w:tcBorders>
            <w:shd w:val="clear" w:color="auto" w:fill="auto"/>
            <w:vAlign w:val="center"/>
            <w:hideMark/>
          </w:tcPr>
          <w:p w14:paraId="6B209DC9" w14:textId="77777777" w:rsidR="004577ED" w:rsidRPr="003C0DD8" w:rsidRDefault="004577ED" w:rsidP="004577ED">
            <w:pPr>
              <w:rPr>
                <w:rFonts w:ascii="Calibri" w:hAnsi="Calibri" w:cs="Calibri"/>
                <w:color w:val="000000"/>
                <w:sz w:val="2"/>
                <w:szCs w:val="2"/>
                <w:lang w:val="es-BO" w:eastAsia="es-ES"/>
              </w:rPr>
            </w:pPr>
          </w:p>
        </w:tc>
        <w:tc>
          <w:tcPr>
            <w:tcW w:w="367" w:type="dxa"/>
            <w:tcBorders>
              <w:top w:val="nil"/>
              <w:left w:val="nil"/>
              <w:bottom w:val="nil"/>
              <w:right w:val="nil"/>
            </w:tcBorders>
            <w:shd w:val="clear" w:color="auto" w:fill="auto"/>
            <w:vAlign w:val="center"/>
            <w:hideMark/>
          </w:tcPr>
          <w:p w14:paraId="5D520D9F" w14:textId="77777777" w:rsidR="004577ED" w:rsidRPr="003C0DD8" w:rsidRDefault="004577ED" w:rsidP="004577ED">
            <w:pPr>
              <w:rPr>
                <w:rFonts w:ascii="Calibri" w:hAnsi="Calibri" w:cs="Calibri"/>
                <w:color w:val="000000"/>
                <w:sz w:val="2"/>
                <w:szCs w:val="2"/>
                <w:lang w:val="es-BO" w:eastAsia="es-ES"/>
              </w:rPr>
            </w:pPr>
          </w:p>
        </w:tc>
        <w:tc>
          <w:tcPr>
            <w:tcW w:w="165" w:type="dxa"/>
            <w:tcBorders>
              <w:top w:val="nil"/>
              <w:left w:val="nil"/>
              <w:bottom w:val="nil"/>
              <w:right w:val="nil"/>
            </w:tcBorders>
            <w:shd w:val="clear" w:color="auto" w:fill="auto"/>
            <w:vAlign w:val="center"/>
            <w:hideMark/>
          </w:tcPr>
          <w:p w14:paraId="2FE1724A" w14:textId="77777777" w:rsidR="004577ED" w:rsidRPr="003C0DD8" w:rsidRDefault="004577ED" w:rsidP="004577ED">
            <w:pPr>
              <w:rPr>
                <w:rFonts w:ascii="Calibri" w:hAnsi="Calibri" w:cs="Calibri"/>
                <w:color w:val="000000"/>
                <w:sz w:val="2"/>
                <w:szCs w:val="2"/>
                <w:lang w:val="es-BO" w:eastAsia="es-ES"/>
              </w:rPr>
            </w:pPr>
          </w:p>
        </w:tc>
        <w:tc>
          <w:tcPr>
            <w:tcW w:w="368" w:type="dxa"/>
            <w:tcBorders>
              <w:top w:val="nil"/>
              <w:left w:val="nil"/>
              <w:bottom w:val="nil"/>
              <w:right w:val="nil"/>
            </w:tcBorders>
            <w:shd w:val="clear" w:color="auto" w:fill="auto"/>
            <w:vAlign w:val="center"/>
            <w:hideMark/>
          </w:tcPr>
          <w:p w14:paraId="76EA5F70" w14:textId="77777777" w:rsidR="004577ED" w:rsidRPr="003C0DD8" w:rsidRDefault="004577ED" w:rsidP="004577ED">
            <w:pPr>
              <w:rPr>
                <w:rFonts w:ascii="Calibri" w:hAnsi="Calibri" w:cs="Calibri"/>
                <w:color w:val="000000"/>
                <w:sz w:val="2"/>
                <w:szCs w:val="2"/>
                <w:lang w:val="es-BO" w:eastAsia="es-ES"/>
              </w:rPr>
            </w:pPr>
          </w:p>
        </w:tc>
        <w:tc>
          <w:tcPr>
            <w:tcW w:w="367" w:type="dxa"/>
            <w:tcBorders>
              <w:top w:val="nil"/>
              <w:left w:val="nil"/>
              <w:bottom w:val="nil"/>
              <w:right w:val="nil"/>
            </w:tcBorders>
            <w:shd w:val="clear" w:color="auto" w:fill="auto"/>
            <w:vAlign w:val="center"/>
            <w:hideMark/>
          </w:tcPr>
          <w:p w14:paraId="185C54BC" w14:textId="77777777" w:rsidR="004577ED" w:rsidRPr="003C0DD8" w:rsidRDefault="004577ED" w:rsidP="004577ED">
            <w:pPr>
              <w:rPr>
                <w:rFonts w:ascii="Calibri" w:hAnsi="Calibri" w:cs="Calibri"/>
                <w:color w:val="000000"/>
                <w:sz w:val="2"/>
                <w:szCs w:val="2"/>
                <w:lang w:val="es-BO" w:eastAsia="es-ES"/>
              </w:rPr>
            </w:pPr>
          </w:p>
        </w:tc>
        <w:tc>
          <w:tcPr>
            <w:tcW w:w="190" w:type="dxa"/>
            <w:tcBorders>
              <w:top w:val="nil"/>
              <w:left w:val="nil"/>
              <w:bottom w:val="nil"/>
              <w:right w:val="single" w:sz="8" w:space="0" w:color="auto"/>
            </w:tcBorders>
            <w:shd w:val="clear" w:color="auto" w:fill="auto"/>
            <w:vAlign w:val="center"/>
            <w:hideMark/>
          </w:tcPr>
          <w:p w14:paraId="292B6C51" w14:textId="77777777" w:rsidR="004577ED" w:rsidRPr="003C0DD8" w:rsidRDefault="004577ED" w:rsidP="004577ED">
            <w:pPr>
              <w:rPr>
                <w:rFonts w:ascii="Calibri" w:hAnsi="Calibri" w:cs="Calibri"/>
                <w:color w:val="000000"/>
                <w:sz w:val="2"/>
                <w:szCs w:val="2"/>
                <w:lang w:val="es-BO" w:eastAsia="es-ES"/>
              </w:rPr>
            </w:pPr>
            <w:r w:rsidRPr="003C0DD8">
              <w:rPr>
                <w:rFonts w:ascii="Calibri" w:hAnsi="Calibri" w:cs="Calibri"/>
                <w:color w:val="000000"/>
                <w:sz w:val="2"/>
                <w:szCs w:val="2"/>
                <w:lang w:val="es-BO" w:eastAsia="es-ES"/>
              </w:rPr>
              <w:t> </w:t>
            </w:r>
          </w:p>
        </w:tc>
      </w:tr>
      <w:tr w:rsidR="004577ED" w:rsidRPr="003C0DD8" w14:paraId="45743B2A" w14:textId="77777777" w:rsidTr="001A1720">
        <w:trPr>
          <w:trHeight w:val="246"/>
          <w:jc w:val="center"/>
        </w:trPr>
        <w:tc>
          <w:tcPr>
            <w:tcW w:w="3740" w:type="dxa"/>
            <w:tcBorders>
              <w:top w:val="nil"/>
              <w:left w:val="single" w:sz="8" w:space="0" w:color="auto"/>
              <w:bottom w:val="nil"/>
              <w:right w:val="nil"/>
            </w:tcBorders>
            <w:shd w:val="clear" w:color="auto" w:fill="auto"/>
            <w:vAlign w:val="center"/>
            <w:hideMark/>
          </w:tcPr>
          <w:p w14:paraId="1BA438DF" w14:textId="77777777" w:rsidR="004577ED" w:rsidRPr="003C0DD8" w:rsidRDefault="004577ED" w:rsidP="004577ED">
            <w:pPr>
              <w:jc w:val="right"/>
              <w:rPr>
                <w:rFonts w:ascii="Arial" w:hAnsi="Arial" w:cs="Arial"/>
                <w:b/>
                <w:bCs/>
                <w:color w:val="000000"/>
                <w:sz w:val="16"/>
                <w:szCs w:val="16"/>
                <w:lang w:val="es-BO" w:eastAsia="es-ES"/>
              </w:rPr>
            </w:pPr>
            <w:r w:rsidRPr="003C0DD8">
              <w:rPr>
                <w:rFonts w:ascii="Arial" w:hAnsi="Arial" w:cs="Arial"/>
                <w:b/>
                <w:bCs/>
                <w:color w:val="000000"/>
                <w:sz w:val="16"/>
                <w:szCs w:val="16"/>
                <w:lang w:val="es-BO" w:eastAsia="es-ES"/>
              </w:rPr>
              <w:t> </w:t>
            </w:r>
          </w:p>
        </w:tc>
        <w:tc>
          <w:tcPr>
            <w:tcW w:w="257" w:type="dxa"/>
            <w:tcBorders>
              <w:top w:val="nil"/>
              <w:left w:val="nil"/>
              <w:bottom w:val="nil"/>
              <w:right w:val="nil"/>
            </w:tcBorders>
            <w:shd w:val="clear" w:color="auto" w:fill="auto"/>
            <w:vAlign w:val="center"/>
            <w:hideMark/>
          </w:tcPr>
          <w:p w14:paraId="06269597" w14:textId="77777777" w:rsidR="004577ED" w:rsidRPr="003C0DD8" w:rsidRDefault="004577ED" w:rsidP="004577ED">
            <w:pPr>
              <w:rPr>
                <w:rFonts w:ascii="Calibri" w:hAnsi="Calibri" w:cs="Calibri"/>
                <w:color w:val="000000"/>
                <w:sz w:val="22"/>
                <w:szCs w:val="22"/>
                <w:lang w:val="es-BO" w:eastAsia="es-ES"/>
              </w:rPr>
            </w:pPr>
          </w:p>
        </w:tc>
        <w:tc>
          <w:tcPr>
            <w:tcW w:w="1106" w:type="dxa"/>
            <w:gridSpan w:val="4"/>
            <w:tcBorders>
              <w:top w:val="nil"/>
              <w:left w:val="nil"/>
              <w:bottom w:val="single" w:sz="8" w:space="0" w:color="auto"/>
              <w:right w:val="nil"/>
            </w:tcBorders>
            <w:shd w:val="clear" w:color="auto" w:fill="auto"/>
            <w:vAlign w:val="center"/>
            <w:hideMark/>
          </w:tcPr>
          <w:p w14:paraId="11456C6B" w14:textId="77777777" w:rsidR="004577ED" w:rsidRPr="003C0DD8" w:rsidRDefault="004577ED" w:rsidP="004577ED">
            <w:pPr>
              <w:jc w:val="center"/>
              <w:rPr>
                <w:rFonts w:ascii="Arial" w:hAnsi="Arial" w:cs="Arial"/>
                <w:color w:val="000000"/>
                <w:sz w:val="16"/>
                <w:szCs w:val="16"/>
                <w:lang w:val="es-BO" w:eastAsia="es-ES"/>
              </w:rPr>
            </w:pPr>
            <w:r w:rsidRPr="003C0DD8">
              <w:rPr>
                <w:rFonts w:ascii="Arial" w:hAnsi="Arial" w:cs="Arial"/>
                <w:color w:val="000000"/>
                <w:sz w:val="16"/>
                <w:szCs w:val="16"/>
                <w:lang w:val="es-BO" w:eastAsia="es-ES"/>
              </w:rPr>
              <w:t>Apellido Paterno</w:t>
            </w:r>
          </w:p>
        </w:tc>
        <w:tc>
          <w:tcPr>
            <w:tcW w:w="165" w:type="dxa"/>
            <w:tcBorders>
              <w:top w:val="nil"/>
              <w:left w:val="nil"/>
              <w:bottom w:val="nil"/>
              <w:right w:val="nil"/>
            </w:tcBorders>
            <w:shd w:val="clear" w:color="auto" w:fill="auto"/>
            <w:vAlign w:val="center"/>
            <w:hideMark/>
          </w:tcPr>
          <w:p w14:paraId="2F5CFEF1" w14:textId="77777777" w:rsidR="004577ED" w:rsidRPr="003C0DD8" w:rsidRDefault="004577ED" w:rsidP="004577ED">
            <w:pPr>
              <w:rPr>
                <w:rFonts w:ascii="Calibri" w:hAnsi="Calibri" w:cs="Calibri"/>
                <w:color w:val="000000"/>
                <w:sz w:val="22"/>
                <w:szCs w:val="22"/>
                <w:lang w:val="es-BO" w:eastAsia="es-ES"/>
              </w:rPr>
            </w:pPr>
          </w:p>
        </w:tc>
        <w:tc>
          <w:tcPr>
            <w:tcW w:w="1467" w:type="dxa"/>
            <w:gridSpan w:val="5"/>
            <w:tcBorders>
              <w:top w:val="nil"/>
              <w:left w:val="nil"/>
              <w:bottom w:val="single" w:sz="8" w:space="0" w:color="auto"/>
              <w:right w:val="nil"/>
            </w:tcBorders>
            <w:shd w:val="clear" w:color="auto" w:fill="auto"/>
            <w:vAlign w:val="center"/>
            <w:hideMark/>
          </w:tcPr>
          <w:p w14:paraId="1DAD34A0" w14:textId="77777777" w:rsidR="004577ED" w:rsidRPr="003C0DD8" w:rsidRDefault="004577ED" w:rsidP="004577ED">
            <w:pPr>
              <w:jc w:val="center"/>
              <w:rPr>
                <w:rFonts w:ascii="Arial" w:hAnsi="Arial" w:cs="Arial"/>
                <w:color w:val="000000"/>
                <w:sz w:val="16"/>
                <w:szCs w:val="16"/>
                <w:lang w:val="es-BO" w:eastAsia="es-ES"/>
              </w:rPr>
            </w:pPr>
            <w:r w:rsidRPr="003C0DD8">
              <w:rPr>
                <w:rFonts w:ascii="Arial" w:hAnsi="Arial" w:cs="Arial"/>
                <w:color w:val="000000"/>
                <w:sz w:val="16"/>
                <w:szCs w:val="16"/>
                <w:lang w:val="es-BO" w:eastAsia="es-ES"/>
              </w:rPr>
              <w:t>Apellido Materno</w:t>
            </w:r>
          </w:p>
        </w:tc>
        <w:tc>
          <w:tcPr>
            <w:tcW w:w="183" w:type="dxa"/>
            <w:tcBorders>
              <w:top w:val="nil"/>
              <w:left w:val="nil"/>
              <w:bottom w:val="nil"/>
              <w:right w:val="nil"/>
            </w:tcBorders>
            <w:shd w:val="clear" w:color="auto" w:fill="auto"/>
            <w:noWrap/>
            <w:vAlign w:val="center"/>
            <w:hideMark/>
          </w:tcPr>
          <w:p w14:paraId="18C8A622" w14:textId="77777777" w:rsidR="004577ED" w:rsidRPr="003C0DD8" w:rsidRDefault="004577ED" w:rsidP="004577ED">
            <w:pPr>
              <w:rPr>
                <w:rFonts w:ascii="Calibri" w:hAnsi="Calibri" w:cs="Calibri"/>
                <w:color w:val="000000"/>
                <w:sz w:val="22"/>
                <w:szCs w:val="22"/>
                <w:lang w:val="es-BO" w:eastAsia="es-ES"/>
              </w:rPr>
            </w:pPr>
          </w:p>
        </w:tc>
        <w:tc>
          <w:tcPr>
            <w:tcW w:w="2480" w:type="dxa"/>
            <w:gridSpan w:val="8"/>
            <w:tcBorders>
              <w:top w:val="nil"/>
              <w:left w:val="nil"/>
              <w:bottom w:val="single" w:sz="8" w:space="0" w:color="auto"/>
              <w:right w:val="nil"/>
            </w:tcBorders>
            <w:shd w:val="clear" w:color="auto" w:fill="auto"/>
            <w:vAlign w:val="center"/>
            <w:hideMark/>
          </w:tcPr>
          <w:p w14:paraId="649A2F2E" w14:textId="77777777" w:rsidR="004577ED" w:rsidRPr="003C0DD8" w:rsidRDefault="004577ED" w:rsidP="004577ED">
            <w:pPr>
              <w:jc w:val="center"/>
              <w:rPr>
                <w:rFonts w:ascii="Arial" w:hAnsi="Arial" w:cs="Arial"/>
                <w:i/>
                <w:iCs/>
                <w:color w:val="000000"/>
                <w:sz w:val="16"/>
                <w:szCs w:val="16"/>
                <w:lang w:val="es-BO" w:eastAsia="es-ES"/>
              </w:rPr>
            </w:pPr>
            <w:r w:rsidRPr="003C0DD8">
              <w:rPr>
                <w:rFonts w:ascii="Arial" w:hAnsi="Arial" w:cs="Arial"/>
                <w:i/>
                <w:iCs/>
                <w:color w:val="000000"/>
                <w:sz w:val="16"/>
                <w:szCs w:val="16"/>
                <w:lang w:val="es-BO" w:eastAsia="es-ES"/>
              </w:rPr>
              <w:t>Nombre(s)</w:t>
            </w:r>
          </w:p>
        </w:tc>
        <w:tc>
          <w:tcPr>
            <w:tcW w:w="190" w:type="dxa"/>
            <w:tcBorders>
              <w:top w:val="nil"/>
              <w:left w:val="nil"/>
              <w:bottom w:val="nil"/>
              <w:right w:val="single" w:sz="8" w:space="0" w:color="auto"/>
            </w:tcBorders>
            <w:shd w:val="clear" w:color="auto" w:fill="auto"/>
            <w:noWrap/>
            <w:vAlign w:val="center"/>
            <w:hideMark/>
          </w:tcPr>
          <w:p w14:paraId="0A10E6D5" w14:textId="77777777" w:rsidR="004577ED" w:rsidRPr="003C0DD8" w:rsidRDefault="004577ED" w:rsidP="004577ED">
            <w:pPr>
              <w:rPr>
                <w:rFonts w:ascii="Calibri" w:hAnsi="Calibri" w:cs="Calibri"/>
                <w:color w:val="000000"/>
                <w:sz w:val="22"/>
                <w:szCs w:val="22"/>
                <w:lang w:val="es-BO" w:eastAsia="es-ES"/>
              </w:rPr>
            </w:pPr>
            <w:r w:rsidRPr="003C0DD8">
              <w:rPr>
                <w:rFonts w:ascii="Calibri" w:hAnsi="Calibri" w:cs="Calibri"/>
                <w:color w:val="000000"/>
                <w:sz w:val="22"/>
                <w:szCs w:val="22"/>
                <w:lang w:val="es-BO" w:eastAsia="es-ES"/>
              </w:rPr>
              <w:t> </w:t>
            </w:r>
          </w:p>
        </w:tc>
      </w:tr>
      <w:tr w:rsidR="004577ED" w:rsidRPr="003C0DD8" w14:paraId="2823B249" w14:textId="77777777" w:rsidTr="001A1720">
        <w:trPr>
          <w:trHeight w:val="246"/>
          <w:jc w:val="center"/>
        </w:trPr>
        <w:tc>
          <w:tcPr>
            <w:tcW w:w="3740" w:type="dxa"/>
            <w:tcBorders>
              <w:top w:val="nil"/>
              <w:left w:val="single" w:sz="8" w:space="0" w:color="auto"/>
              <w:bottom w:val="nil"/>
              <w:right w:val="nil"/>
            </w:tcBorders>
            <w:shd w:val="clear" w:color="auto" w:fill="auto"/>
            <w:vAlign w:val="center"/>
            <w:hideMark/>
          </w:tcPr>
          <w:p w14:paraId="170EA688" w14:textId="77777777" w:rsidR="004577ED" w:rsidRPr="003C0DD8" w:rsidRDefault="004577ED" w:rsidP="004577ED">
            <w:pPr>
              <w:jc w:val="right"/>
              <w:rPr>
                <w:rFonts w:ascii="Arial" w:hAnsi="Arial" w:cs="Arial"/>
                <w:b/>
                <w:bCs/>
                <w:color w:val="000000"/>
                <w:sz w:val="16"/>
                <w:szCs w:val="16"/>
                <w:lang w:val="es-BO" w:eastAsia="es-ES"/>
              </w:rPr>
            </w:pPr>
            <w:r w:rsidRPr="003C0DD8">
              <w:rPr>
                <w:rFonts w:ascii="Arial" w:hAnsi="Arial" w:cs="Arial"/>
                <w:b/>
                <w:bCs/>
                <w:color w:val="000000"/>
                <w:sz w:val="16"/>
                <w:szCs w:val="16"/>
                <w:lang w:val="es-BO" w:eastAsia="es-ES"/>
              </w:rPr>
              <w:t xml:space="preserve"> Nombre del Representante Legal </w:t>
            </w:r>
          </w:p>
        </w:tc>
        <w:tc>
          <w:tcPr>
            <w:tcW w:w="257" w:type="dxa"/>
            <w:tcBorders>
              <w:top w:val="nil"/>
              <w:left w:val="nil"/>
              <w:bottom w:val="nil"/>
              <w:right w:val="nil"/>
            </w:tcBorders>
            <w:shd w:val="clear" w:color="auto" w:fill="auto"/>
            <w:vAlign w:val="center"/>
            <w:hideMark/>
          </w:tcPr>
          <w:p w14:paraId="281774F1" w14:textId="77777777" w:rsidR="004577ED" w:rsidRPr="003C0DD8" w:rsidRDefault="004577ED" w:rsidP="004577ED">
            <w:pPr>
              <w:jc w:val="center"/>
              <w:rPr>
                <w:rFonts w:ascii="Arial" w:hAnsi="Arial" w:cs="Arial"/>
                <w:b/>
                <w:bCs/>
                <w:color w:val="000000"/>
                <w:sz w:val="16"/>
                <w:szCs w:val="16"/>
                <w:lang w:val="es-BO" w:eastAsia="es-ES"/>
              </w:rPr>
            </w:pPr>
            <w:r w:rsidRPr="003C0DD8">
              <w:rPr>
                <w:rFonts w:ascii="Arial" w:hAnsi="Arial" w:cs="Arial"/>
                <w:b/>
                <w:bCs/>
                <w:color w:val="000000"/>
                <w:sz w:val="16"/>
                <w:szCs w:val="16"/>
                <w:lang w:val="es-BO" w:eastAsia="es-ES"/>
              </w:rPr>
              <w:t>:</w:t>
            </w:r>
          </w:p>
        </w:tc>
        <w:tc>
          <w:tcPr>
            <w:tcW w:w="1106" w:type="dxa"/>
            <w:gridSpan w:val="4"/>
            <w:tcBorders>
              <w:top w:val="single" w:sz="8" w:space="0" w:color="auto"/>
              <w:left w:val="single" w:sz="8" w:space="0" w:color="auto"/>
              <w:bottom w:val="single" w:sz="8" w:space="0" w:color="auto"/>
              <w:right w:val="single" w:sz="8" w:space="0" w:color="000000"/>
            </w:tcBorders>
            <w:shd w:val="clear" w:color="000000" w:fill="DBE5F1"/>
            <w:vAlign w:val="center"/>
            <w:hideMark/>
          </w:tcPr>
          <w:p w14:paraId="26EE0A9C" w14:textId="77777777" w:rsidR="004577ED" w:rsidRPr="003C0DD8" w:rsidRDefault="004577ED" w:rsidP="004577ED">
            <w:pPr>
              <w:jc w:val="center"/>
              <w:rPr>
                <w:rFonts w:ascii="Arial" w:hAnsi="Arial" w:cs="Arial"/>
                <w:color w:val="000000"/>
                <w:sz w:val="16"/>
                <w:szCs w:val="16"/>
                <w:lang w:val="es-BO" w:eastAsia="es-ES"/>
              </w:rPr>
            </w:pPr>
            <w:r w:rsidRPr="003C0DD8">
              <w:rPr>
                <w:rFonts w:ascii="Arial" w:hAnsi="Arial" w:cs="Arial"/>
                <w:color w:val="000000"/>
                <w:sz w:val="16"/>
                <w:szCs w:val="16"/>
                <w:lang w:val="es-BO" w:eastAsia="es-ES"/>
              </w:rPr>
              <w:t> </w:t>
            </w:r>
          </w:p>
        </w:tc>
        <w:tc>
          <w:tcPr>
            <w:tcW w:w="165" w:type="dxa"/>
            <w:tcBorders>
              <w:top w:val="nil"/>
              <w:left w:val="nil"/>
              <w:bottom w:val="nil"/>
              <w:right w:val="nil"/>
            </w:tcBorders>
            <w:shd w:val="clear" w:color="auto" w:fill="auto"/>
            <w:vAlign w:val="center"/>
            <w:hideMark/>
          </w:tcPr>
          <w:p w14:paraId="1519B9F9" w14:textId="77777777" w:rsidR="004577ED" w:rsidRPr="003C0DD8" w:rsidRDefault="004577ED" w:rsidP="004577ED">
            <w:pPr>
              <w:rPr>
                <w:rFonts w:ascii="Calibri" w:hAnsi="Calibri" w:cs="Calibri"/>
                <w:color w:val="000000"/>
                <w:sz w:val="22"/>
                <w:szCs w:val="22"/>
                <w:lang w:val="es-BO" w:eastAsia="es-ES"/>
              </w:rPr>
            </w:pPr>
          </w:p>
        </w:tc>
        <w:tc>
          <w:tcPr>
            <w:tcW w:w="1467" w:type="dxa"/>
            <w:gridSpan w:val="5"/>
            <w:tcBorders>
              <w:top w:val="single" w:sz="8" w:space="0" w:color="auto"/>
              <w:left w:val="single" w:sz="8" w:space="0" w:color="auto"/>
              <w:bottom w:val="single" w:sz="8" w:space="0" w:color="auto"/>
              <w:right w:val="single" w:sz="8" w:space="0" w:color="000000"/>
            </w:tcBorders>
            <w:shd w:val="clear" w:color="000000" w:fill="DBE5F1"/>
            <w:vAlign w:val="center"/>
            <w:hideMark/>
          </w:tcPr>
          <w:p w14:paraId="17003AE2" w14:textId="77777777" w:rsidR="004577ED" w:rsidRPr="003C0DD8" w:rsidRDefault="004577ED" w:rsidP="004577ED">
            <w:pPr>
              <w:jc w:val="center"/>
              <w:rPr>
                <w:rFonts w:ascii="Arial" w:hAnsi="Arial" w:cs="Arial"/>
                <w:color w:val="000000"/>
                <w:sz w:val="16"/>
                <w:szCs w:val="16"/>
                <w:lang w:val="es-BO" w:eastAsia="es-ES"/>
              </w:rPr>
            </w:pPr>
            <w:r w:rsidRPr="003C0DD8">
              <w:rPr>
                <w:rFonts w:ascii="Arial" w:hAnsi="Arial" w:cs="Arial"/>
                <w:color w:val="000000"/>
                <w:sz w:val="16"/>
                <w:szCs w:val="16"/>
                <w:lang w:val="es-BO" w:eastAsia="es-ES"/>
              </w:rPr>
              <w:t> </w:t>
            </w:r>
          </w:p>
        </w:tc>
        <w:tc>
          <w:tcPr>
            <w:tcW w:w="183" w:type="dxa"/>
            <w:tcBorders>
              <w:top w:val="nil"/>
              <w:left w:val="nil"/>
              <w:bottom w:val="nil"/>
              <w:right w:val="nil"/>
            </w:tcBorders>
            <w:shd w:val="clear" w:color="auto" w:fill="auto"/>
            <w:vAlign w:val="center"/>
            <w:hideMark/>
          </w:tcPr>
          <w:p w14:paraId="7EDFB721" w14:textId="77777777" w:rsidR="004577ED" w:rsidRPr="003C0DD8" w:rsidRDefault="004577ED" w:rsidP="004577ED">
            <w:pPr>
              <w:rPr>
                <w:rFonts w:ascii="Calibri" w:hAnsi="Calibri" w:cs="Calibri"/>
                <w:color w:val="000000"/>
                <w:sz w:val="22"/>
                <w:szCs w:val="22"/>
                <w:lang w:val="es-BO" w:eastAsia="es-ES"/>
              </w:rPr>
            </w:pPr>
          </w:p>
        </w:tc>
        <w:tc>
          <w:tcPr>
            <w:tcW w:w="2480" w:type="dxa"/>
            <w:gridSpan w:val="8"/>
            <w:tcBorders>
              <w:top w:val="single" w:sz="8" w:space="0" w:color="auto"/>
              <w:left w:val="single" w:sz="8" w:space="0" w:color="auto"/>
              <w:bottom w:val="single" w:sz="8" w:space="0" w:color="auto"/>
              <w:right w:val="single" w:sz="8" w:space="0" w:color="000000"/>
            </w:tcBorders>
            <w:shd w:val="clear" w:color="000000" w:fill="DBE5F1"/>
            <w:vAlign w:val="center"/>
            <w:hideMark/>
          </w:tcPr>
          <w:p w14:paraId="678174AE" w14:textId="77777777" w:rsidR="004577ED" w:rsidRPr="003C0DD8" w:rsidRDefault="004577ED" w:rsidP="004577ED">
            <w:pPr>
              <w:jc w:val="center"/>
              <w:rPr>
                <w:rFonts w:ascii="Arial" w:hAnsi="Arial" w:cs="Arial"/>
                <w:color w:val="000000"/>
                <w:sz w:val="16"/>
                <w:szCs w:val="16"/>
                <w:lang w:val="es-BO" w:eastAsia="es-ES"/>
              </w:rPr>
            </w:pPr>
            <w:r w:rsidRPr="003C0DD8">
              <w:rPr>
                <w:rFonts w:ascii="Arial" w:hAnsi="Arial" w:cs="Arial"/>
                <w:color w:val="000000"/>
                <w:sz w:val="16"/>
                <w:szCs w:val="16"/>
                <w:lang w:val="es-BO" w:eastAsia="es-ES"/>
              </w:rPr>
              <w:t> </w:t>
            </w:r>
          </w:p>
        </w:tc>
        <w:tc>
          <w:tcPr>
            <w:tcW w:w="190" w:type="dxa"/>
            <w:tcBorders>
              <w:top w:val="nil"/>
              <w:left w:val="nil"/>
              <w:bottom w:val="nil"/>
              <w:right w:val="single" w:sz="8" w:space="0" w:color="auto"/>
            </w:tcBorders>
            <w:shd w:val="clear" w:color="auto" w:fill="auto"/>
            <w:noWrap/>
            <w:vAlign w:val="center"/>
            <w:hideMark/>
          </w:tcPr>
          <w:p w14:paraId="6C66359D" w14:textId="77777777" w:rsidR="004577ED" w:rsidRPr="003C0DD8" w:rsidRDefault="004577ED" w:rsidP="004577ED">
            <w:pPr>
              <w:rPr>
                <w:rFonts w:ascii="Calibri" w:hAnsi="Calibri" w:cs="Calibri"/>
                <w:color w:val="000000"/>
                <w:sz w:val="22"/>
                <w:szCs w:val="22"/>
                <w:lang w:val="es-BO" w:eastAsia="es-ES"/>
              </w:rPr>
            </w:pPr>
            <w:r w:rsidRPr="003C0DD8">
              <w:rPr>
                <w:rFonts w:ascii="Calibri" w:hAnsi="Calibri" w:cs="Calibri"/>
                <w:color w:val="000000"/>
                <w:sz w:val="22"/>
                <w:szCs w:val="22"/>
                <w:lang w:val="es-BO" w:eastAsia="es-ES"/>
              </w:rPr>
              <w:t> </w:t>
            </w:r>
          </w:p>
        </w:tc>
      </w:tr>
      <w:tr w:rsidR="004577ED" w:rsidRPr="003C0DD8" w14:paraId="224E09F5" w14:textId="77777777" w:rsidTr="001A1720">
        <w:trPr>
          <w:trHeight w:val="246"/>
          <w:jc w:val="center"/>
        </w:trPr>
        <w:tc>
          <w:tcPr>
            <w:tcW w:w="3740" w:type="dxa"/>
            <w:tcBorders>
              <w:top w:val="nil"/>
              <w:left w:val="single" w:sz="8" w:space="0" w:color="auto"/>
              <w:bottom w:val="nil"/>
              <w:right w:val="nil"/>
            </w:tcBorders>
            <w:shd w:val="clear" w:color="auto" w:fill="auto"/>
            <w:vAlign w:val="center"/>
            <w:hideMark/>
          </w:tcPr>
          <w:p w14:paraId="7C7B63DF" w14:textId="77777777" w:rsidR="004577ED" w:rsidRPr="003C0DD8" w:rsidRDefault="004577ED" w:rsidP="004577ED">
            <w:pPr>
              <w:jc w:val="right"/>
              <w:rPr>
                <w:rFonts w:ascii="Arial" w:hAnsi="Arial" w:cs="Arial"/>
                <w:b/>
                <w:bCs/>
                <w:color w:val="000000"/>
                <w:sz w:val="16"/>
                <w:szCs w:val="16"/>
                <w:lang w:val="es-BO" w:eastAsia="es-ES"/>
              </w:rPr>
            </w:pPr>
            <w:r w:rsidRPr="003C0DD8">
              <w:rPr>
                <w:rFonts w:ascii="Arial" w:hAnsi="Arial" w:cs="Arial"/>
                <w:b/>
                <w:bCs/>
                <w:color w:val="000000"/>
                <w:sz w:val="16"/>
                <w:szCs w:val="16"/>
                <w:lang w:val="es-BO" w:eastAsia="es-ES"/>
              </w:rPr>
              <w:t> </w:t>
            </w:r>
          </w:p>
        </w:tc>
        <w:tc>
          <w:tcPr>
            <w:tcW w:w="257" w:type="dxa"/>
            <w:tcBorders>
              <w:top w:val="nil"/>
              <w:left w:val="nil"/>
              <w:bottom w:val="nil"/>
              <w:right w:val="nil"/>
            </w:tcBorders>
            <w:shd w:val="clear" w:color="auto" w:fill="auto"/>
            <w:vAlign w:val="center"/>
            <w:hideMark/>
          </w:tcPr>
          <w:p w14:paraId="24B35B8C" w14:textId="77777777" w:rsidR="004577ED" w:rsidRPr="003C0DD8" w:rsidRDefault="004577ED" w:rsidP="004577ED">
            <w:pPr>
              <w:rPr>
                <w:rFonts w:ascii="Calibri" w:hAnsi="Calibri" w:cs="Calibri"/>
                <w:color w:val="000000"/>
                <w:sz w:val="22"/>
                <w:szCs w:val="22"/>
                <w:lang w:val="es-BO" w:eastAsia="es-ES"/>
              </w:rPr>
            </w:pPr>
          </w:p>
        </w:tc>
        <w:tc>
          <w:tcPr>
            <w:tcW w:w="1454" w:type="dxa"/>
            <w:gridSpan w:val="6"/>
            <w:tcBorders>
              <w:top w:val="nil"/>
              <w:left w:val="nil"/>
              <w:bottom w:val="single" w:sz="8" w:space="0" w:color="auto"/>
              <w:right w:val="nil"/>
            </w:tcBorders>
            <w:shd w:val="clear" w:color="auto" w:fill="auto"/>
            <w:vAlign w:val="center"/>
            <w:hideMark/>
          </w:tcPr>
          <w:p w14:paraId="0FCBD551" w14:textId="77777777" w:rsidR="004577ED" w:rsidRPr="003C0DD8" w:rsidRDefault="004577ED" w:rsidP="004577ED">
            <w:pPr>
              <w:jc w:val="center"/>
              <w:rPr>
                <w:rFonts w:ascii="Arial" w:hAnsi="Arial" w:cs="Arial"/>
                <w:i/>
                <w:iCs/>
                <w:color w:val="000000"/>
                <w:sz w:val="16"/>
                <w:szCs w:val="16"/>
                <w:lang w:val="es-BO" w:eastAsia="es-ES"/>
              </w:rPr>
            </w:pPr>
            <w:r w:rsidRPr="003C0DD8">
              <w:rPr>
                <w:rFonts w:ascii="Arial" w:hAnsi="Arial" w:cs="Arial"/>
                <w:i/>
                <w:iCs/>
                <w:color w:val="000000"/>
                <w:sz w:val="16"/>
                <w:szCs w:val="16"/>
                <w:lang w:val="es-BO" w:eastAsia="es-ES"/>
              </w:rPr>
              <w:t>Número</w:t>
            </w:r>
          </w:p>
        </w:tc>
        <w:tc>
          <w:tcPr>
            <w:tcW w:w="367" w:type="dxa"/>
            <w:tcBorders>
              <w:top w:val="nil"/>
              <w:left w:val="nil"/>
              <w:bottom w:val="nil"/>
              <w:right w:val="nil"/>
            </w:tcBorders>
            <w:shd w:val="clear" w:color="auto" w:fill="auto"/>
            <w:vAlign w:val="center"/>
            <w:hideMark/>
          </w:tcPr>
          <w:p w14:paraId="19C33488" w14:textId="77777777" w:rsidR="004577ED" w:rsidRPr="003C0DD8" w:rsidRDefault="004577ED" w:rsidP="004577ED">
            <w:pPr>
              <w:rPr>
                <w:rFonts w:ascii="Calibri" w:hAnsi="Calibri" w:cs="Calibri"/>
                <w:color w:val="000000"/>
                <w:sz w:val="22"/>
                <w:szCs w:val="22"/>
                <w:lang w:val="es-BO" w:eastAsia="es-ES"/>
              </w:rPr>
            </w:pPr>
          </w:p>
        </w:tc>
        <w:tc>
          <w:tcPr>
            <w:tcW w:w="367" w:type="dxa"/>
            <w:tcBorders>
              <w:top w:val="nil"/>
              <w:left w:val="nil"/>
              <w:bottom w:val="nil"/>
              <w:right w:val="nil"/>
            </w:tcBorders>
            <w:shd w:val="clear" w:color="auto" w:fill="auto"/>
            <w:vAlign w:val="center"/>
            <w:hideMark/>
          </w:tcPr>
          <w:p w14:paraId="70C31068" w14:textId="77777777" w:rsidR="004577ED" w:rsidRPr="003C0DD8" w:rsidRDefault="004577ED" w:rsidP="004577ED">
            <w:pPr>
              <w:rPr>
                <w:rFonts w:ascii="Calibri" w:hAnsi="Calibri" w:cs="Calibri"/>
                <w:color w:val="000000"/>
                <w:sz w:val="22"/>
                <w:szCs w:val="22"/>
                <w:lang w:val="es-BO" w:eastAsia="es-ES"/>
              </w:rPr>
            </w:pPr>
          </w:p>
        </w:tc>
        <w:tc>
          <w:tcPr>
            <w:tcW w:w="550" w:type="dxa"/>
            <w:gridSpan w:val="2"/>
            <w:tcBorders>
              <w:top w:val="single" w:sz="8" w:space="0" w:color="auto"/>
              <w:left w:val="nil"/>
              <w:bottom w:val="nil"/>
              <w:right w:val="nil"/>
            </w:tcBorders>
            <w:shd w:val="clear" w:color="auto" w:fill="auto"/>
            <w:vAlign w:val="center"/>
            <w:hideMark/>
          </w:tcPr>
          <w:p w14:paraId="06595F2B" w14:textId="77777777" w:rsidR="004577ED" w:rsidRPr="003C0DD8" w:rsidRDefault="004577ED" w:rsidP="004577ED">
            <w:pPr>
              <w:rPr>
                <w:rFonts w:ascii="Calibri" w:hAnsi="Calibri" w:cs="Calibri"/>
                <w:color w:val="000000"/>
                <w:sz w:val="22"/>
                <w:szCs w:val="22"/>
                <w:lang w:val="es-BO" w:eastAsia="es-ES"/>
              </w:rPr>
            </w:pPr>
            <w:r w:rsidRPr="003C0DD8">
              <w:rPr>
                <w:rFonts w:ascii="Calibri" w:hAnsi="Calibri" w:cs="Calibri"/>
                <w:color w:val="000000"/>
                <w:sz w:val="22"/>
                <w:szCs w:val="22"/>
                <w:lang w:val="es-BO" w:eastAsia="es-ES"/>
              </w:rPr>
              <w:t> </w:t>
            </w:r>
          </w:p>
        </w:tc>
        <w:tc>
          <w:tcPr>
            <w:tcW w:w="183" w:type="dxa"/>
            <w:tcBorders>
              <w:top w:val="nil"/>
              <w:left w:val="nil"/>
              <w:bottom w:val="nil"/>
              <w:right w:val="nil"/>
            </w:tcBorders>
            <w:shd w:val="clear" w:color="auto" w:fill="auto"/>
            <w:vAlign w:val="center"/>
            <w:hideMark/>
          </w:tcPr>
          <w:p w14:paraId="2DA4B1FD" w14:textId="77777777" w:rsidR="004577ED" w:rsidRPr="003C0DD8" w:rsidRDefault="004577ED" w:rsidP="004577ED">
            <w:pPr>
              <w:rPr>
                <w:rFonts w:ascii="Calibri" w:hAnsi="Calibri" w:cs="Calibri"/>
                <w:color w:val="000000"/>
                <w:sz w:val="22"/>
                <w:szCs w:val="22"/>
                <w:lang w:val="es-BO" w:eastAsia="es-ES"/>
              </w:rPr>
            </w:pPr>
          </w:p>
        </w:tc>
        <w:tc>
          <w:tcPr>
            <w:tcW w:w="368" w:type="dxa"/>
            <w:tcBorders>
              <w:top w:val="nil"/>
              <w:left w:val="nil"/>
              <w:bottom w:val="nil"/>
              <w:right w:val="nil"/>
            </w:tcBorders>
            <w:shd w:val="clear" w:color="auto" w:fill="auto"/>
            <w:vAlign w:val="center"/>
            <w:hideMark/>
          </w:tcPr>
          <w:p w14:paraId="224D07AF" w14:textId="77777777" w:rsidR="004577ED" w:rsidRPr="003C0DD8" w:rsidRDefault="004577ED" w:rsidP="004577ED">
            <w:pPr>
              <w:rPr>
                <w:rFonts w:ascii="Calibri" w:hAnsi="Calibri" w:cs="Calibri"/>
                <w:color w:val="000000"/>
                <w:sz w:val="22"/>
                <w:szCs w:val="22"/>
                <w:lang w:val="es-BO" w:eastAsia="es-ES"/>
              </w:rPr>
            </w:pPr>
          </w:p>
        </w:tc>
        <w:tc>
          <w:tcPr>
            <w:tcW w:w="367" w:type="dxa"/>
            <w:tcBorders>
              <w:top w:val="nil"/>
              <w:left w:val="nil"/>
              <w:bottom w:val="nil"/>
              <w:right w:val="nil"/>
            </w:tcBorders>
            <w:shd w:val="clear" w:color="auto" w:fill="auto"/>
            <w:vAlign w:val="center"/>
            <w:hideMark/>
          </w:tcPr>
          <w:p w14:paraId="002C9713" w14:textId="77777777" w:rsidR="004577ED" w:rsidRPr="003C0DD8" w:rsidRDefault="004577ED" w:rsidP="004577ED">
            <w:pPr>
              <w:rPr>
                <w:rFonts w:ascii="Calibri" w:hAnsi="Calibri" w:cs="Calibri"/>
                <w:color w:val="000000"/>
                <w:sz w:val="22"/>
                <w:szCs w:val="22"/>
                <w:lang w:val="es-BO" w:eastAsia="es-ES"/>
              </w:rPr>
            </w:pPr>
          </w:p>
        </w:tc>
        <w:tc>
          <w:tcPr>
            <w:tcW w:w="218" w:type="dxa"/>
            <w:tcBorders>
              <w:top w:val="nil"/>
              <w:left w:val="nil"/>
              <w:bottom w:val="nil"/>
              <w:right w:val="nil"/>
            </w:tcBorders>
            <w:shd w:val="clear" w:color="auto" w:fill="auto"/>
            <w:vAlign w:val="center"/>
            <w:hideMark/>
          </w:tcPr>
          <w:p w14:paraId="49AC66DA" w14:textId="77777777" w:rsidR="004577ED" w:rsidRPr="003C0DD8" w:rsidRDefault="004577ED" w:rsidP="004577ED">
            <w:pPr>
              <w:rPr>
                <w:rFonts w:ascii="Calibri" w:hAnsi="Calibri" w:cs="Calibri"/>
                <w:color w:val="000000"/>
                <w:sz w:val="22"/>
                <w:szCs w:val="22"/>
                <w:lang w:val="es-BO" w:eastAsia="es-ES"/>
              </w:rPr>
            </w:pPr>
          </w:p>
        </w:tc>
        <w:tc>
          <w:tcPr>
            <w:tcW w:w="260" w:type="dxa"/>
            <w:tcBorders>
              <w:top w:val="nil"/>
              <w:left w:val="nil"/>
              <w:bottom w:val="nil"/>
              <w:right w:val="nil"/>
            </w:tcBorders>
            <w:shd w:val="clear" w:color="auto" w:fill="auto"/>
            <w:vAlign w:val="center"/>
            <w:hideMark/>
          </w:tcPr>
          <w:p w14:paraId="75F2A6D0" w14:textId="77777777" w:rsidR="004577ED" w:rsidRPr="003C0DD8" w:rsidRDefault="004577ED" w:rsidP="004577ED">
            <w:pPr>
              <w:rPr>
                <w:rFonts w:ascii="Calibri" w:hAnsi="Calibri" w:cs="Calibri"/>
                <w:color w:val="000000"/>
                <w:sz w:val="22"/>
                <w:szCs w:val="22"/>
                <w:lang w:val="es-BO" w:eastAsia="es-ES"/>
              </w:rPr>
            </w:pPr>
          </w:p>
        </w:tc>
        <w:tc>
          <w:tcPr>
            <w:tcW w:w="367" w:type="dxa"/>
            <w:tcBorders>
              <w:top w:val="nil"/>
              <w:left w:val="nil"/>
              <w:bottom w:val="nil"/>
              <w:right w:val="nil"/>
            </w:tcBorders>
            <w:shd w:val="clear" w:color="auto" w:fill="auto"/>
            <w:vAlign w:val="center"/>
            <w:hideMark/>
          </w:tcPr>
          <w:p w14:paraId="78F67E2F" w14:textId="77777777" w:rsidR="004577ED" w:rsidRPr="003C0DD8" w:rsidRDefault="004577ED" w:rsidP="004577ED">
            <w:pPr>
              <w:rPr>
                <w:rFonts w:ascii="Calibri" w:hAnsi="Calibri" w:cs="Calibri"/>
                <w:color w:val="000000"/>
                <w:sz w:val="22"/>
                <w:szCs w:val="22"/>
                <w:lang w:val="es-BO" w:eastAsia="es-ES"/>
              </w:rPr>
            </w:pPr>
          </w:p>
        </w:tc>
        <w:tc>
          <w:tcPr>
            <w:tcW w:w="165" w:type="dxa"/>
            <w:tcBorders>
              <w:top w:val="nil"/>
              <w:left w:val="nil"/>
              <w:bottom w:val="nil"/>
              <w:right w:val="nil"/>
            </w:tcBorders>
            <w:shd w:val="clear" w:color="auto" w:fill="auto"/>
            <w:vAlign w:val="center"/>
            <w:hideMark/>
          </w:tcPr>
          <w:p w14:paraId="2353BE66" w14:textId="77777777" w:rsidR="004577ED" w:rsidRPr="003C0DD8" w:rsidRDefault="004577ED" w:rsidP="004577ED">
            <w:pPr>
              <w:rPr>
                <w:rFonts w:ascii="Calibri" w:hAnsi="Calibri" w:cs="Calibri"/>
                <w:color w:val="000000"/>
                <w:sz w:val="22"/>
                <w:szCs w:val="22"/>
                <w:lang w:val="es-BO" w:eastAsia="es-ES"/>
              </w:rPr>
            </w:pPr>
          </w:p>
        </w:tc>
        <w:tc>
          <w:tcPr>
            <w:tcW w:w="368" w:type="dxa"/>
            <w:tcBorders>
              <w:top w:val="nil"/>
              <w:left w:val="nil"/>
              <w:bottom w:val="nil"/>
              <w:right w:val="nil"/>
            </w:tcBorders>
            <w:shd w:val="clear" w:color="auto" w:fill="auto"/>
            <w:vAlign w:val="center"/>
            <w:hideMark/>
          </w:tcPr>
          <w:p w14:paraId="5EBC0321" w14:textId="77777777" w:rsidR="004577ED" w:rsidRPr="003C0DD8" w:rsidRDefault="004577ED" w:rsidP="004577ED">
            <w:pPr>
              <w:rPr>
                <w:rFonts w:ascii="Calibri" w:hAnsi="Calibri" w:cs="Calibri"/>
                <w:color w:val="000000"/>
                <w:sz w:val="22"/>
                <w:szCs w:val="22"/>
                <w:lang w:val="es-BO" w:eastAsia="es-ES"/>
              </w:rPr>
            </w:pPr>
          </w:p>
        </w:tc>
        <w:tc>
          <w:tcPr>
            <w:tcW w:w="367" w:type="dxa"/>
            <w:tcBorders>
              <w:top w:val="nil"/>
              <w:left w:val="nil"/>
              <w:bottom w:val="nil"/>
              <w:right w:val="nil"/>
            </w:tcBorders>
            <w:shd w:val="clear" w:color="auto" w:fill="auto"/>
            <w:vAlign w:val="center"/>
            <w:hideMark/>
          </w:tcPr>
          <w:p w14:paraId="6DD0EC0A" w14:textId="77777777" w:rsidR="004577ED" w:rsidRPr="003C0DD8" w:rsidRDefault="004577ED" w:rsidP="004577ED">
            <w:pPr>
              <w:rPr>
                <w:rFonts w:ascii="Calibri" w:hAnsi="Calibri" w:cs="Calibri"/>
                <w:color w:val="000000"/>
                <w:sz w:val="22"/>
                <w:szCs w:val="22"/>
                <w:lang w:val="es-BO" w:eastAsia="es-ES"/>
              </w:rPr>
            </w:pPr>
          </w:p>
        </w:tc>
        <w:tc>
          <w:tcPr>
            <w:tcW w:w="190" w:type="dxa"/>
            <w:tcBorders>
              <w:top w:val="nil"/>
              <w:left w:val="nil"/>
              <w:bottom w:val="nil"/>
              <w:right w:val="single" w:sz="8" w:space="0" w:color="auto"/>
            </w:tcBorders>
            <w:shd w:val="clear" w:color="auto" w:fill="auto"/>
            <w:noWrap/>
            <w:vAlign w:val="center"/>
            <w:hideMark/>
          </w:tcPr>
          <w:p w14:paraId="02FC40C9" w14:textId="77777777" w:rsidR="004577ED" w:rsidRPr="003C0DD8" w:rsidRDefault="004577ED" w:rsidP="004577ED">
            <w:pPr>
              <w:rPr>
                <w:rFonts w:ascii="Calibri" w:hAnsi="Calibri" w:cs="Calibri"/>
                <w:color w:val="000000"/>
                <w:sz w:val="22"/>
                <w:szCs w:val="22"/>
                <w:lang w:val="es-BO" w:eastAsia="es-ES"/>
              </w:rPr>
            </w:pPr>
            <w:r w:rsidRPr="003C0DD8">
              <w:rPr>
                <w:rFonts w:ascii="Calibri" w:hAnsi="Calibri" w:cs="Calibri"/>
                <w:color w:val="000000"/>
                <w:sz w:val="22"/>
                <w:szCs w:val="22"/>
                <w:lang w:val="es-BO" w:eastAsia="es-ES"/>
              </w:rPr>
              <w:t> </w:t>
            </w:r>
          </w:p>
        </w:tc>
      </w:tr>
      <w:tr w:rsidR="004577ED" w:rsidRPr="003C0DD8" w14:paraId="05D247BB" w14:textId="77777777" w:rsidTr="001A1720">
        <w:trPr>
          <w:trHeight w:val="246"/>
          <w:jc w:val="center"/>
        </w:trPr>
        <w:tc>
          <w:tcPr>
            <w:tcW w:w="3740" w:type="dxa"/>
            <w:tcBorders>
              <w:top w:val="nil"/>
              <w:left w:val="single" w:sz="8" w:space="0" w:color="auto"/>
              <w:bottom w:val="nil"/>
              <w:right w:val="nil"/>
            </w:tcBorders>
            <w:shd w:val="clear" w:color="auto" w:fill="auto"/>
            <w:vAlign w:val="center"/>
            <w:hideMark/>
          </w:tcPr>
          <w:p w14:paraId="26E0B28E" w14:textId="77777777" w:rsidR="004577ED" w:rsidRPr="003C0DD8" w:rsidRDefault="004577ED" w:rsidP="004577ED">
            <w:pPr>
              <w:jc w:val="right"/>
              <w:rPr>
                <w:rFonts w:ascii="Arial" w:hAnsi="Arial" w:cs="Arial"/>
                <w:b/>
                <w:bCs/>
                <w:color w:val="000000"/>
                <w:sz w:val="16"/>
                <w:szCs w:val="16"/>
                <w:lang w:val="es-BO" w:eastAsia="es-ES"/>
              </w:rPr>
            </w:pPr>
            <w:r w:rsidRPr="003C0DD8">
              <w:rPr>
                <w:rFonts w:ascii="Arial" w:hAnsi="Arial" w:cs="Arial"/>
                <w:b/>
                <w:bCs/>
                <w:color w:val="000000"/>
                <w:sz w:val="16"/>
                <w:szCs w:val="16"/>
                <w:lang w:val="es-BO" w:eastAsia="es-ES"/>
              </w:rPr>
              <w:t xml:space="preserve">Cédula de Identidad del Representante Legal </w:t>
            </w:r>
          </w:p>
        </w:tc>
        <w:tc>
          <w:tcPr>
            <w:tcW w:w="257" w:type="dxa"/>
            <w:tcBorders>
              <w:top w:val="nil"/>
              <w:left w:val="nil"/>
              <w:bottom w:val="nil"/>
              <w:right w:val="nil"/>
            </w:tcBorders>
            <w:shd w:val="clear" w:color="auto" w:fill="auto"/>
            <w:vAlign w:val="center"/>
            <w:hideMark/>
          </w:tcPr>
          <w:p w14:paraId="152EC50F" w14:textId="77777777" w:rsidR="004577ED" w:rsidRPr="003C0DD8" w:rsidRDefault="004577ED" w:rsidP="004577ED">
            <w:pPr>
              <w:jc w:val="center"/>
              <w:rPr>
                <w:rFonts w:ascii="Arial" w:hAnsi="Arial" w:cs="Arial"/>
                <w:b/>
                <w:bCs/>
                <w:color w:val="000000"/>
                <w:sz w:val="16"/>
                <w:szCs w:val="16"/>
                <w:lang w:val="es-BO" w:eastAsia="es-ES"/>
              </w:rPr>
            </w:pPr>
            <w:r w:rsidRPr="003C0DD8">
              <w:rPr>
                <w:rFonts w:ascii="Arial" w:hAnsi="Arial" w:cs="Arial"/>
                <w:b/>
                <w:bCs/>
                <w:color w:val="000000"/>
                <w:sz w:val="16"/>
                <w:szCs w:val="16"/>
                <w:lang w:val="es-BO" w:eastAsia="es-ES"/>
              </w:rPr>
              <w:t>:</w:t>
            </w:r>
          </w:p>
        </w:tc>
        <w:tc>
          <w:tcPr>
            <w:tcW w:w="1454" w:type="dxa"/>
            <w:gridSpan w:val="6"/>
            <w:tcBorders>
              <w:top w:val="single" w:sz="8" w:space="0" w:color="auto"/>
              <w:left w:val="single" w:sz="8" w:space="0" w:color="auto"/>
              <w:bottom w:val="single" w:sz="8" w:space="0" w:color="auto"/>
              <w:right w:val="single" w:sz="8" w:space="0" w:color="000000"/>
            </w:tcBorders>
            <w:shd w:val="clear" w:color="000000" w:fill="DBE5F1"/>
            <w:vAlign w:val="center"/>
            <w:hideMark/>
          </w:tcPr>
          <w:p w14:paraId="3E4A9143" w14:textId="77777777" w:rsidR="004577ED" w:rsidRPr="003C0DD8" w:rsidRDefault="004577ED" w:rsidP="004577ED">
            <w:pPr>
              <w:jc w:val="center"/>
              <w:rPr>
                <w:rFonts w:ascii="Arial" w:hAnsi="Arial" w:cs="Arial"/>
                <w:color w:val="000000"/>
                <w:sz w:val="16"/>
                <w:szCs w:val="16"/>
                <w:lang w:val="es-BO" w:eastAsia="es-ES"/>
              </w:rPr>
            </w:pPr>
            <w:r w:rsidRPr="003C0DD8">
              <w:rPr>
                <w:rFonts w:ascii="Arial" w:hAnsi="Arial" w:cs="Arial"/>
                <w:color w:val="000000"/>
                <w:sz w:val="16"/>
                <w:szCs w:val="16"/>
                <w:lang w:val="es-BO" w:eastAsia="es-ES"/>
              </w:rPr>
              <w:t> </w:t>
            </w:r>
          </w:p>
        </w:tc>
        <w:tc>
          <w:tcPr>
            <w:tcW w:w="367" w:type="dxa"/>
            <w:tcBorders>
              <w:top w:val="nil"/>
              <w:left w:val="nil"/>
              <w:bottom w:val="nil"/>
              <w:right w:val="nil"/>
            </w:tcBorders>
            <w:shd w:val="clear" w:color="auto" w:fill="auto"/>
            <w:vAlign w:val="center"/>
            <w:hideMark/>
          </w:tcPr>
          <w:p w14:paraId="4DB395C0" w14:textId="77777777" w:rsidR="004577ED" w:rsidRPr="003C0DD8" w:rsidRDefault="004577ED" w:rsidP="004577ED">
            <w:pPr>
              <w:rPr>
                <w:rFonts w:ascii="Calibri" w:hAnsi="Calibri" w:cs="Calibri"/>
                <w:color w:val="000000"/>
                <w:sz w:val="22"/>
                <w:szCs w:val="22"/>
                <w:lang w:val="es-BO" w:eastAsia="es-ES"/>
              </w:rPr>
            </w:pPr>
          </w:p>
        </w:tc>
        <w:tc>
          <w:tcPr>
            <w:tcW w:w="367" w:type="dxa"/>
            <w:tcBorders>
              <w:top w:val="nil"/>
              <w:left w:val="nil"/>
              <w:bottom w:val="nil"/>
              <w:right w:val="nil"/>
            </w:tcBorders>
            <w:shd w:val="clear" w:color="auto" w:fill="auto"/>
            <w:vAlign w:val="center"/>
            <w:hideMark/>
          </w:tcPr>
          <w:p w14:paraId="7D84BB7E" w14:textId="77777777" w:rsidR="004577ED" w:rsidRPr="003C0DD8" w:rsidRDefault="004577ED" w:rsidP="004577ED">
            <w:pPr>
              <w:rPr>
                <w:rFonts w:ascii="Calibri" w:hAnsi="Calibri" w:cs="Calibri"/>
                <w:color w:val="000000"/>
                <w:sz w:val="22"/>
                <w:szCs w:val="22"/>
                <w:lang w:val="es-BO" w:eastAsia="es-ES"/>
              </w:rPr>
            </w:pPr>
          </w:p>
        </w:tc>
        <w:tc>
          <w:tcPr>
            <w:tcW w:w="550" w:type="dxa"/>
            <w:gridSpan w:val="2"/>
            <w:tcBorders>
              <w:top w:val="nil"/>
              <w:left w:val="nil"/>
              <w:bottom w:val="nil"/>
              <w:right w:val="nil"/>
            </w:tcBorders>
            <w:shd w:val="clear" w:color="auto" w:fill="auto"/>
            <w:vAlign w:val="center"/>
            <w:hideMark/>
          </w:tcPr>
          <w:p w14:paraId="6819BB52" w14:textId="77777777" w:rsidR="004577ED" w:rsidRPr="003C0DD8" w:rsidRDefault="004577ED" w:rsidP="004577ED">
            <w:pPr>
              <w:rPr>
                <w:rFonts w:ascii="Calibri" w:hAnsi="Calibri" w:cs="Calibri"/>
                <w:color w:val="000000"/>
                <w:sz w:val="22"/>
                <w:szCs w:val="22"/>
                <w:lang w:val="es-BO" w:eastAsia="es-ES"/>
              </w:rPr>
            </w:pPr>
          </w:p>
        </w:tc>
        <w:tc>
          <w:tcPr>
            <w:tcW w:w="183" w:type="dxa"/>
            <w:tcBorders>
              <w:top w:val="nil"/>
              <w:left w:val="nil"/>
              <w:bottom w:val="nil"/>
              <w:right w:val="nil"/>
            </w:tcBorders>
            <w:shd w:val="clear" w:color="auto" w:fill="auto"/>
            <w:vAlign w:val="center"/>
            <w:hideMark/>
          </w:tcPr>
          <w:p w14:paraId="3E341E05" w14:textId="77777777" w:rsidR="004577ED" w:rsidRPr="003C0DD8" w:rsidRDefault="004577ED" w:rsidP="004577ED">
            <w:pPr>
              <w:rPr>
                <w:rFonts w:ascii="Calibri" w:hAnsi="Calibri" w:cs="Calibri"/>
                <w:color w:val="000000"/>
                <w:sz w:val="22"/>
                <w:szCs w:val="22"/>
                <w:lang w:val="es-BO" w:eastAsia="es-ES"/>
              </w:rPr>
            </w:pPr>
          </w:p>
        </w:tc>
        <w:tc>
          <w:tcPr>
            <w:tcW w:w="368" w:type="dxa"/>
            <w:tcBorders>
              <w:top w:val="nil"/>
              <w:left w:val="nil"/>
              <w:bottom w:val="nil"/>
              <w:right w:val="nil"/>
            </w:tcBorders>
            <w:shd w:val="clear" w:color="auto" w:fill="auto"/>
            <w:vAlign w:val="center"/>
            <w:hideMark/>
          </w:tcPr>
          <w:p w14:paraId="70706880" w14:textId="77777777" w:rsidR="004577ED" w:rsidRPr="003C0DD8" w:rsidRDefault="004577ED" w:rsidP="004577ED">
            <w:pPr>
              <w:rPr>
                <w:rFonts w:ascii="Calibri" w:hAnsi="Calibri" w:cs="Calibri"/>
                <w:color w:val="000000"/>
                <w:sz w:val="22"/>
                <w:szCs w:val="22"/>
                <w:lang w:val="es-BO" w:eastAsia="es-ES"/>
              </w:rPr>
            </w:pPr>
          </w:p>
        </w:tc>
        <w:tc>
          <w:tcPr>
            <w:tcW w:w="367" w:type="dxa"/>
            <w:tcBorders>
              <w:top w:val="nil"/>
              <w:left w:val="nil"/>
              <w:bottom w:val="nil"/>
              <w:right w:val="nil"/>
            </w:tcBorders>
            <w:shd w:val="clear" w:color="auto" w:fill="auto"/>
            <w:vAlign w:val="center"/>
            <w:hideMark/>
          </w:tcPr>
          <w:p w14:paraId="2365E9AB" w14:textId="77777777" w:rsidR="004577ED" w:rsidRPr="003C0DD8" w:rsidRDefault="004577ED" w:rsidP="004577ED">
            <w:pPr>
              <w:rPr>
                <w:rFonts w:ascii="Calibri" w:hAnsi="Calibri" w:cs="Calibri"/>
                <w:color w:val="000000"/>
                <w:sz w:val="22"/>
                <w:szCs w:val="22"/>
                <w:lang w:val="es-BO" w:eastAsia="es-ES"/>
              </w:rPr>
            </w:pPr>
          </w:p>
        </w:tc>
        <w:tc>
          <w:tcPr>
            <w:tcW w:w="218" w:type="dxa"/>
            <w:tcBorders>
              <w:top w:val="nil"/>
              <w:left w:val="nil"/>
              <w:bottom w:val="nil"/>
              <w:right w:val="nil"/>
            </w:tcBorders>
            <w:shd w:val="clear" w:color="auto" w:fill="auto"/>
            <w:vAlign w:val="center"/>
            <w:hideMark/>
          </w:tcPr>
          <w:p w14:paraId="17C1FFA5" w14:textId="77777777" w:rsidR="004577ED" w:rsidRPr="003C0DD8" w:rsidRDefault="004577ED" w:rsidP="004577ED">
            <w:pPr>
              <w:rPr>
                <w:rFonts w:ascii="Calibri" w:hAnsi="Calibri" w:cs="Calibri"/>
                <w:color w:val="000000"/>
                <w:sz w:val="22"/>
                <w:szCs w:val="22"/>
                <w:lang w:val="es-BO" w:eastAsia="es-ES"/>
              </w:rPr>
            </w:pPr>
          </w:p>
        </w:tc>
        <w:tc>
          <w:tcPr>
            <w:tcW w:w="260" w:type="dxa"/>
            <w:tcBorders>
              <w:top w:val="nil"/>
              <w:left w:val="nil"/>
              <w:bottom w:val="nil"/>
              <w:right w:val="nil"/>
            </w:tcBorders>
            <w:shd w:val="clear" w:color="auto" w:fill="auto"/>
            <w:vAlign w:val="center"/>
            <w:hideMark/>
          </w:tcPr>
          <w:p w14:paraId="08790B1A" w14:textId="77777777" w:rsidR="004577ED" w:rsidRPr="003C0DD8" w:rsidRDefault="004577ED" w:rsidP="004577ED">
            <w:pPr>
              <w:rPr>
                <w:rFonts w:ascii="Calibri" w:hAnsi="Calibri" w:cs="Calibri"/>
                <w:color w:val="000000"/>
                <w:sz w:val="22"/>
                <w:szCs w:val="22"/>
                <w:lang w:val="es-BO" w:eastAsia="es-ES"/>
              </w:rPr>
            </w:pPr>
          </w:p>
        </w:tc>
        <w:tc>
          <w:tcPr>
            <w:tcW w:w="367" w:type="dxa"/>
            <w:tcBorders>
              <w:top w:val="nil"/>
              <w:left w:val="nil"/>
              <w:bottom w:val="nil"/>
              <w:right w:val="nil"/>
            </w:tcBorders>
            <w:shd w:val="clear" w:color="auto" w:fill="auto"/>
            <w:vAlign w:val="center"/>
            <w:hideMark/>
          </w:tcPr>
          <w:p w14:paraId="26AB93BA" w14:textId="77777777" w:rsidR="004577ED" w:rsidRPr="003C0DD8" w:rsidRDefault="004577ED" w:rsidP="004577ED">
            <w:pPr>
              <w:rPr>
                <w:rFonts w:ascii="Calibri" w:hAnsi="Calibri" w:cs="Calibri"/>
                <w:color w:val="000000"/>
                <w:sz w:val="22"/>
                <w:szCs w:val="22"/>
                <w:lang w:val="es-BO" w:eastAsia="es-ES"/>
              </w:rPr>
            </w:pPr>
          </w:p>
        </w:tc>
        <w:tc>
          <w:tcPr>
            <w:tcW w:w="165" w:type="dxa"/>
            <w:tcBorders>
              <w:top w:val="nil"/>
              <w:left w:val="nil"/>
              <w:bottom w:val="nil"/>
              <w:right w:val="nil"/>
            </w:tcBorders>
            <w:shd w:val="clear" w:color="auto" w:fill="auto"/>
            <w:vAlign w:val="center"/>
            <w:hideMark/>
          </w:tcPr>
          <w:p w14:paraId="1F4F11A7" w14:textId="77777777" w:rsidR="004577ED" w:rsidRPr="003C0DD8" w:rsidRDefault="004577ED" w:rsidP="004577ED">
            <w:pPr>
              <w:rPr>
                <w:rFonts w:ascii="Calibri" w:hAnsi="Calibri" w:cs="Calibri"/>
                <w:color w:val="000000"/>
                <w:sz w:val="22"/>
                <w:szCs w:val="22"/>
                <w:lang w:val="es-BO" w:eastAsia="es-ES"/>
              </w:rPr>
            </w:pPr>
          </w:p>
        </w:tc>
        <w:tc>
          <w:tcPr>
            <w:tcW w:w="368" w:type="dxa"/>
            <w:tcBorders>
              <w:top w:val="nil"/>
              <w:left w:val="nil"/>
              <w:bottom w:val="nil"/>
              <w:right w:val="nil"/>
            </w:tcBorders>
            <w:shd w:val="clear" w:color="auto" w:fill="auto"/>
            <w:vAlign w:val="center"/>
            <w:hideMark/>
          </w:tcPr>
          <w:p w14:paraId="3764E74B" w14:textId="77777777" w:rsidR="004577ED" w:rsidRPr="003C0DD8" w:rsidRDefault="004577ED" w:rsidP="004577ED">
            <w:pPr>
              <w:rPr>
                <w:rFonts w:ascii="Calibri" w:hAnsi="Calibri" w:cs="Calibri"/>
                <w:color w:val="000000"/>
                <w:sz w:val="22"/>
                <w:szCs w:val="22"/>
                <w:lang w:val="es-BO" w:eastAsia="es-ES"/>
              </w:rPr>
            </w:pPr>
          </w:p>
        </w:tc>
        <w:tc>
          <w:tcPr>
            <w:tcW w:w="367" w:type="dxa"/>
            <w:tcBorders>
              <w:top w:val="nil"/>
              <w:left w:val="nil"/>
              <w:bottom w:val="nil"/>
              <w:right w:val="nil"/>
            </w:tcBorders>
            <w:shd w:val="clear" w:color="auto" w:fill="auto"/>
            <w:vAlign w:val="center"/>
            <w:hideMark/>
          </w:tcPr>
          <w:p w14:paraId="350A07DB" w14:textId="77777777" w:rsidR="004577ED" w:rsidRPr="003C0DD8" w:rsidRDefault="004577ED" w:rsidP="004577ED">
            <w:pPr>
              <w:rPr>
                <w:rFonts w:ascii="Calibri" w:hAnsi="Calibri" w:cs="Calibri"/>
                <w:color w:val="000000"/>
                <w:sz w:val="22"/>
                <w:szCs w:val="22"/>
                <w:lang w:val="es-BO" w:eastAsia="es-ES"/>
              </w:rPr>
            </w:pPr>
          </w:p>
        </w:tc>
        <w:tc>
          <w:tcPr>
            <w:tcW w:w="190" w:type="dxa"/>
            <w:tcBorders>
              <w:top w:val="nil"/>
              <w:left w:val="nil"/>
              <w:bottom w:val="nil"/>
              <w:right w:val="single" w:sz="8" w:space="0" w:color="auto"/>
            </w:tcBorders>
            <w:shd w:val="clear" w:color="auto" w:fill="auto"/>
            <w:noWrap/>
            <w:vAlign w:val="center"/>
            <w:hideMark/>
          </w:tcPr>
          <w:p w14:paraId="5CDC2DB4" w14:textId="77777777" w:rsidR="004577ED" w:rsidRPr="003C0DD8" w:rsidRDefault="004577ED" w:rsidP="004577ED">
            <w:pPr>
              <w:rPr>
                <w:rFonts w:ascii="Calibri" w:hAnsi="Calibri" w:cs="Calibri"/>
                <w:color w:val="000000"/>
                <w:sz w:val="22"/>
                <w:szCs w:val="22"/>
                <w:lang w:val="es-BO" w:eastAsia="es-ES"/>
              </w:rPr>
            </w:pPr>
            <w:r w:rsidRPr="003C0DD8">
              <w:rPr>
                <w:rFonts w:ascii="Calibri" w:hAnsi="Calibri" w:cs="Calibri"/>
                <w:color w:val="000000"/>
                <w:sz w:val="22"/>
                <w:szCs w:val="22"/>
                <w:lang w:val="es-BO" w:eastAsia="es-ES"/>
              </w:rPr>
              <w:t> </w:t>
            </w:r>
          </w:p>
        </w:tc>
      </w:tr>
      <w:tr w:rsidR="004577ED" w:rsidRPr="003C0DD8" w14:paraId="6DE6F7D4" w14:textId="77777777" w:rsidTr="001A1720">
        <w:trPr>
          <w:trHeight w:val="235"/>
          <w:jc w:val="center"/>
        </w:trPr>
        <w:tc>
          <w:tcPr>
            <w:tcW w:w="3740" w:type="dxa"/>
            <w:tcBorders>
              <w:top w:val="nil"/>
              <w:left w:val="single" w:sz="8" w:space="0" w:color="auto"/>
              <w:bottom w:val="nil"/>
              <w:right w:val="nil"/>
            </w:tcBorders>
            <w:shd w:val="clear" w:color="auto" w:fill="auto"/>
            <w:vAlign w:val="center"/>
            <w:hideMark/>
          </w:tcPr>
          <w:p w14:paraId="6F1695A4" w14:textId="77777777" w:rsidR="004577ED" w:rsidRPr="003C0DD8" w:rsidRDefault="004577ED" w:rsidP="004577ED">
            <w:pPr>
              <w:jc w:val="right"/>
              <w:rPr>
                <w:rFonts w:ascii="Arial" w:hAnsi="Arial" w:cs="Arial"/>
                <w:b/>
                <w:bCs/>
                <w:color w:val="000000"/>
                <w:sz w:val="16"/>
                <w:szCs w:val="16"/>
                <w:lang w:val="es-BO" w:eastAsia="es-ES"/>
              </w:rPr>
            </w:pPr>
            <w:r w:rsidRPr="003C0DD8">
              <w:rPr>
                <w:rFonts w:ascii="Arial" w:hAnsi="Arial" w:cs="Arial"/>
                <w:b/>
                <w:bCs/>
                <w:color w:val="000000"/>
                <w:sz w:val="16"/>
                <w:szCs w:val="16"/>
                <w:lang w:val="es-BO" w:eastAsia="es-ES"/>
              </w:rPr>
              <w:t> </w:t>
            </w:r>
          </w:p>
        </w:tc>
        <w:tc>
          <w:tcPr>
            <w:tcW w:w="257" w:type="dxa"/>
            <w:tcBorders>
              <w:top w:val="nil"/>
              <w:left w:val="nil"/>
              <w:bottom w:val="nil"/>
              <w:right w:val="nil"/>
            </w:tcBorders>
            <w:shd w:val="clear" w:color="auto" w:fill="auto"/>
            <w:vAlign w:val="center"/>
            <w:hideMark/>
          </w:tcPr>
          <w:p w14:paraId="5077A412" w14:textId="77777777" w:rsidR="004577ED" w:rsidRPr="003C0DD8" w:rsidRDefault="004577ED" w:rsidP="004577ED">
            <w:pPr>
              <w:rPr>
                <w:rFonts w:ascii="Calibri" w:hAnsi="Calibri" w:cs="Calibri"/>
                <w:color w:val="000000"/>
                <w:sz w:val="22"/>
                <w:szCs w:val="22"/>
                <w:lang w:val="es-BO" w:eastAsia="es-ES"/>
              </w:rPr>
            </w:pPr>
          </w:p>
        </w:tc>
        <w:tc>
          <w:tcPr>
            <w:tcW w:w="943" w:type="dxa"/>
            <w:gridSpan w:val="3"/>
            <w:vMerge w:val="restart"/>
            <w:tcBorders>
              <w:top w:val="single" w:sz="8" w:space="0" w:color="auto"/>
              <w:left w:val="nil"/>
              <w:bottom w:val="single" w:sz="8" w:space="0" w:color="000000"/>
              <w:right w:val="nil"/>
            </w:tcBorders>
            <w:shd w:val="clear" w:color="auto" w:fill="auto"/>
            <w:vAlign w:val="center"/>
            <w:hideMark/>
          </w:tcPr>
          <w:p w14:paraId="18DE2B2C" w14:textId="77777777" w:rsidR="004577ED" w:rsidRPr="003C0DD8" w:rsidRDefault="004577ED" w:rsidP="004577ED">
            <w:pPr>
              <w:jc w:val="center"/>
              <w:rPr>
                <w:rFonts w:ascii="Arial" w:hAnsi="Arial" w:cs="Arial"/>
                <w:i/>
                <w:iCs/>
                <w:color w:val="000000"/>
                <w:sz w:val="16"/>
                <w:szCs w:val="16"/>
                <w:lang w:val="es-BO" w:eastAsia="es-ES"/>
              </w:rPr>
            </w:pPr>
            <w:r w:rsidRPr="003C0DD8">
              <w:rPr>
                <w:rFonts w:ascii="Arial" w:hAnsi="Arial" w:cs="Arial"/>
                <w:i/>
                <w:iCs/>
                <w:color w:val="000000"/>
                <w:sz w:val="16"/>
                <w:szCs w:val="16"/>
                <w:lang w:val="es-BO" w:eastAsia="es-ES"/>
              </w:rPr>
              <w:t>Número de Testimonio</w:t>
            </w:r>
          </w:p>
        </w:tc>
        <w:tc>
          <w:tcPr>
            <w:tcW w:w="163" w:type="dxa"/>
            <w:tcBorders>
              <w:top w:val="nil"/>
              <w:left w:val="nil"/>
              <w:bottom w:val="nil"/>
              <w:right w:val="nil"/>
            </w:tcBorders>
            <w:shd w:val="clear" w:color="auto" w:fill="auto"/>
            <w:noWrap/>
            <w:vAlign w:val="center"/>
            <w:hideMark/>
          </w:tcPr>
          <w:p w14:paraId="1E2AE84A" w14:textId="77777777" w:rsidR="004577ED" w:rsidRPr="003C0DD8" w:rsidRDefault="004577ED" w:rsidP="004577ED">
            <w:pPr>
              <w:rPr>
                <w:rFonts w:ascii="Calibri" w:hAnsi="Calibri" w:cs="Calibri"/>
                <w:color w:val="000000"/>
                <w:sz w:val="22"/>
                <w:szCs w:val="22"/>
                <w:lang w:val="es-BO" w:eastAsia="es-ES"/>
              </w:rPr>
            </w:pPr>
          </w:p>
        </w:tc>
        <w:tc>
          <w:tcPr>
            <w:tcW w:w="1632" w:type="dxa"/>
            <w:gridSpan w:val="6"/>
            <w:vMerge w:val="restart"/>
            <w:tcBorders>
              <w:top w:val="nil"/>
              <w:left w:val="nil"/>
              <w:bottom w:val="single" w:sz="8" w:space="0" w:color="000000"/>
              <w:right w:val="nil"/>
            </w:tcBorders>
            <w:shd w:val="clear" w:color="auto" w:fill="auto"/>
            <w:vAlign w:val="center"/>
            <w:hideMark/>
          </w:tcPr>
          <w:p w14:paraId="6F1E2649" w14:textId="77777777" w:rsidR="004577ED" w:rsidRPr="003C0DD8" w:rsidRDefault="004577ED" w:rsidP="004577ED">
            <w:pPr>
              <w:jc w:val="center"/>
              <w:rPr>
                <w:rFonts w:ascii="Arial" w:hAnsi="Arial" w:cs="Arial"/>
                <w:i/>
                <w:iCs/>
                <w:color w:val="000000"/>
                <w:sz w:val="16"/>
                <w:szCs w:val="16"/>
                <w:lang w:val="es-BO" w:eastAsia="es-ES"/>
              </w:rPr>
            </w:pPr>
            <w:r w:rsidRPr="003C0DD8">
              <w:rPr>
                <w:rFonts w:ascii="Arial" w:hAnsi="Arial" w:cs="Arial"/>
                <w:i/>
                <w:iCs/>
                <w:color w:val="000000"/>
                <w:sz w:val="16"/>
                <w:szCs w:val="16"/>
                <w:lang w:val="es-BO" w:eastAsia="es-ES"/>
              </w:rPr>
              <w:t>Lugar de emisión</w:t>
            </w:r>
          </w:p>
        </w:tc>
        <w:tc>
          <w:tcPr>
            <w:tcW w:w="183" w:type="dxa"/>
            <w:tcBorders>
              <w:top w:val="nil"/>
              <w:left w:val="nil"/>
              <w:bottom w:val="nil"/>
              <w:right w:val="nil"/>
            </w:tcBorders>
            <w:shd w:val="clear" w:color="auto" w:fill="auto"/>
            <w:noWrap/>
            <w:vAlign w:val="center"/>
            <w:hideMark/>
          </w:tcPr>
          <w:p w14:paraId="72AFC2B1" w14:textId="77777777" w:rsidR="004577ED" w:rsidRPr="003C0DD8" w:rsidRDefault="004577ED" w:rsidP="004577ED">
            <w:pPr>
              <w:rPr>
                <w:rFonts w:ascii="Calibri" w:hAnsi="Calibri" w:cs="Calibri"/>
                <w:color w:val="000000"/>
                <w:sz w:val="22"/>
                <w:szCs w:val="22"/>
                <w:lang w:val="es-BO" w:eastAsia="es-ES"/>
              </w:rPr>
            </w:pPr>
          </w:p>
        </w:tc>
        <w:tc>
          <w:tcPr>
            <w:tcW w:w="2480" w:type="dxa"/>
            <w:gridSpan w:val="8"/>
            <w:tcBorders>
              <w:top w:val="nil"/>
              <w:left w:val="nil"/>
              <w:bottom w:val="nil"/>
              <w:right w:val="nil"/>
            </w:tcBorders>
            <w:shd w:val="clear" w:color="auto" w:fill="auto"/>
            <w:vAlign w:val="center"/>
            <w:hideMark/>
          </w:tcPr>
          <w:p w14:paraId="5BCCEA06" w14:textId="77777777" w:rsidR="004577ED" w:rsidRPr="003C0DD8" w:rsidRDefault="004577ED" w:rsidP="0001569A">
            <w:pPr>
              <w:jc w:val="center"/>
              <w:rPr>
                <w:rFonts w:ascii="Arial" w:hAnsi="Arial" w:cs="Arial"/>
                <w:i/>
                <w:iCs/>
                <w:color w:val="000000"/>
                <w:sz w:val="16"/>
                <w:szCs w:val="16"/>
                <w:lang w:val="es-BO" w:eastAsia="es-ES"/>
              </w:rPr>
            </w:pPr>
            <w:r w:rsidRPr="003C0DD8">
              <w:rPr>
                <w:rFonts w:ascii="Arial" w:hAnsi="Arial" w:cs="Arial"/>
                <w:i/>
                <w:iCs/>
                <w:color w:val="000000"/>
                <w:sz w:val="16"/>
                <w:szCs w:val="16"/>
                <w:lang w:val="es-BO" w:eastAsia="es-ES"/>
              </w:rPr>
              <w:t xml:space="preserve">Fecha de </w:t>
            </w:r>
            <w:r w:rsidR="0001569A" w:rsidRPr="003C0DD8">
              <w:rPr>
                <w:rFonts w:ascii="Arial" w:hAnsi="Arial" w:cs="Arial"/>
                <w:i/>
                <w:iCs/>
                <w:color w:val="000000"/>
                <w:sz w:val="16"/>
                <w:szCs w:val="16"/>
                <w:lang w:val="es-BO" w:eastAsia="es-ES"/>
              </w:rPr>
              <w:t>Inscripción</w:t>
            </w:r>
          </w:p>
        </w:tc>
        <w:tc>
          <w:tcPr>
            <w:tcW w:w="190" w:type="dxa"/>
            <w:tcBorders>
              <w:top w:val="nil"/>
              <w:left w:val="nil"/>
              <w:bottom w:val="nil"/>
              <w:right w:val="single" w:sz="8" w:space="0" w:color="auto"/>
            </w:tcBorders>
            <w:shd w:val="clear" w:color="auto" w:fill="auto"/>
            <w:noWrap/>
            <w:vAlign w:val="center"/>
            <w:hideMark/>
          </w:tcPr>
          <w:p w14:paraId="5F3ACD68" w14:textId="77777777" w:rsidR="004577ED" w:rsidRPr="003C0DD8" w:rsidRDefault="004577ED" w:rsidP="004577ED">
            <w:pPr>
              <w:rPr>
                <w:rFonts w:ascii="Calibri" w:hAnsi="Calibri" w:cs="Calibri"/>
                <w:color w:val="000000"/>
                <w:sz w:val="22"/>
                <w:szCs w:val="22"/>
                <w:lang w:val="es-BO" w:eastAsia="es-ES"/>
              </w:rPr>
            </w:pPr>
            <w:r w:rsidRPr="003C0DD8">
              <w:rPr>
                <w:rFonts w:ascii="Calibri" w:hAnsi="Calibri" w:cs="Calibri"/>
                <w:color w:val="000000"/>
                <w:sz w:val="22"/>
                <w:szCs w:val="22"/>
                <w:lang w:val="es-BO" w:eastAsia="es-ES"/>
              </w:rPr>
              <w:t> </w:t>
            </w:r>
          </w:p>
        </w:tc>
      </w:tr>
      <w:tr w:rsidR="004577ED" w:rsidRPr="003C0DD8" w14:paraId="58CD23A0" w14:textId="77777777" w:rsidTr="00E90A31">
        <w:trPr>
          <w:trHeight w:val="106"/>
          <w:jc w:val="center"/>
        </w:trPr>
        <w:tc>
          <w:tcPr>
            <w:tcW w:w="3740" w:type="dxa"/>
            <w:tcBorders>
              <w:top w:val="nil"/>
              <w:left w:val="single" w:sz="8" w:space="0" w:color="auto"/>
              <w:bottom w:val="nil"/>
              <w:right w:val="nil"/>
            </w:tcBorders>
            <w:shd w:val="clear" w:color="auto" w:fill="auto"/>
            <w:vAlign w:val="center"/>
            <w:hideMark/>
          </w:tcPr>
          <w:p w14:paraId="50BE732E" w14:textId="77777777" w:rsidR="004577ED" w:rsidRPr="003C0DD8" w:rsidRDefault="004577ED" w:rsidP="004577ED">
            <w:pPr>
              <w:jc w:val="right"/>
              <w:rPr>
                <w:rFonts w:ascii="Arial" w:hAnsi="Arial" w:cs="Arial"/>
                <w:b/>
                <w:bCs/>
                <w:color w:val="000000"/>
                <w:sz w:val="16"/>
                <w:szCs w:val="16"/>
                <w:lang w:val="es-BO" w:eastAsia="es-ES"/>
              </w:rPr>
            </w:pPr>
            <w:r w:rsidRPr="003C0DD8">
              <w:rPr>
                <w:rFonts w:ascii="Arial" w:hAnsi="Arial" w:cs="Arial"/>
                <w:b/>
                <w:bCs/>
                <w:color w:val="000000"/>
                <w:sz w:val="16"/>
                <w:szCs w:val="16"/>
                <w:lang w:val="es-BO" w:eastAsia="es-ES"/>
              </w:rPr>
              <w:t> </w:t>
            </w:r>
          </w:p>
        </w:tc>
        <w:tc>
          <w:tcPr>
            <w:tcW w:w="257" w:type="dxa"/>
            <w:tcBorders>
              <w:top w:val="nil"/>
              <w:left w:val="nil"/>
              <w:bottom w:val="nil"/>
              <w:right w:val="nil"/>
            </w:tcBorders>
            <w:shd w:val="clear" w:color="auto" w:fill="auto"/>
            <w:vAlign w:val="center"/>
            <w:hideMark/>
          </w:tcPr>
          <w:p w14:paraId="35558C98" w14:textId="77777777" w:rsidR="004577ED" w:rsidRPr="003C0DD8" w:rsidRDefault="004577ED" w:rsidP="004577ED">
            <w:pPr>
              <w:rPr>
                <w:rFonts w:ascii="Calibri" w:hAnsi="Calibri" w:cs="Calibri"/>
                <w:color w:val="000000"/>
                <w:sz w:val="22"/>
                <w:szCs w:val="22"/>
                <w:lang w:val="es-BO" w:eastAsia="es-ES"/>
              </w:rPr>
            </w:pPr>
          </w:p>
        </w:tc>
        <w:tc>
          <w:tcPr>
            <w:tcW w:w="943" w:type="dxa"/>
            <w:gridSpan w:val="3"/>
            <w:vMerge/>
            <w:tcBorders>
              <w:top w:val="nil"/>
              <w:left w:val="nil"/>
              <w:bottom w:val="nil"/>
              <w:right w:val="nil"/>
            </w:tcBorders>
            <w:vAlign w:val="center"/>
            <w:hideMark/>
          </w:tcPr>
          <w:p w14:paraId="2DFF77BD" w14:textId="77777777" w:rsidR="004577ED" w:rsidRPr="003C0DD8" w:rsidRDefault="004577ED" w:rsidP="004577ED">
            <w:pPr>
              <w:rPr>
                <w:rFonts w:ascii="Arial" w:hAnsi="Arial" w:cs="Arial"/>
                <w:i/>
                <w:iCs/>
                <w:color w:val="000000"/>
                <w:sz w:val="16"/>
                <w:szCs w:val="16"/>
                <w:lang w:val="es-BO" w:eastAsia="es-ES"/>
              </w:rPr>
            </w:pPr>
          </w:p>
        </w:tc>
        <w:tc>
          <w:tcPr>
            <w:tcW w:w="163" w:type="dxa"/>
            <w:tcBorders>
              <w:top w:val="nil"/>
              <w:left w:val="nil"/>
              <w:bottom w:val="nil"/>
              <w:right w:val="nil"/>
            </w:tcBorders>
            <w:shd w:val="clear" w:color="auto" w:fill="auto"/>
            <w:vAlign w:val="center"/>
            <w:hideMark/>
          </w:tcPr>
          <w:p w14:paraId="3CA1634E" w14:textId="77777777" w:rsidR="004577ED" w:rsidRPr="003C0DD8" w:rsidRDefault="004577ED" w:rsidP="004577ED">
            <w:pPr>
              <w:rPr>
                <w:rFonts w:ascii="Calibri" w:hAnsi="Calibri" w:cs="Calibri"/>
                <w:color w:val="000000"/>
                <w:sz w:val="22"/>
                <w:szCs w:val="22"/>
                <w:lang w:val="es-BO" w:eastAsia="es-ES"/>
              </w:rPr>
            </w:pPr>
          </w:p>
        </w:tc>
        <w:tc>
          <w:tcPr>
            <w:tcW w:w="1632" w:type="dxa"/>
            <w:gridSpan w:val="6"/>
            <w:vMerge/>
            <w:tcBorders>
              <w:top w:val="nil"/>
              <w:left w:val="nil"/>
              <w:bottom w:val="nil"/>
              <w:right w:val="nil"/>
            </w:tcBorders>
            <w:vAlign w:val="center"/>
            <w:hideMark/>
          </w:tcPr>
          <w:p w14:paraId="166B726B" w14:textId="77777777" w:rsidR="004577ED" w:rsidRPr="003C0DD8" w:rsidRDefault="004577ED" w:rsidP="004577ED">
            <w:pPr>
              <w:rPr>
                <w:rFonts w:ascii="Arial" w:hAnsi="Arial" w:cs="Arial"/>
                <w:i/>
                <w:iCs/>
                <w:color w:val="000000"/>
                <w:sz w:val="16"/>
                <w:szCs w:val="16"/>
                <w:lang w:val="es-BO" w:eastAsia="es-ES"/>
              </w:rPr>
            </w:pPr>
          </w:p>
        </w:tc>
        <w:tc>
          <w:tcPr>
            <w:tcW w:w="183" w:type="dxa"/>
            <w:tcBorders>
              <w:top w:val="nil"/>
              <w:left w:val="nil"/>
              <w:bottom w:val="nil"/>
              <w:right w:val="nil"/>
            </w:tcBorders>
            <w:shd w:val="clear" w:color="auto" w:fill="auto"/>
            <w:noWrap/>
            <w:vAlign w:val="center"/>
            <w:hideMark/>
          </w:tcPr>
          <w:p w14:paraId="3311267F" w14:textId="77777777" w:rsidR="004577ED" w:rsidRPr="003C0DD8" w:rsidRDefault="004577ED" w:rsidP="004577ED">
            <w:pPr>
              <w:rPr>
                <w:rFonts w:ascii="Calibri" w:hAnsi="Calibri" w:cs="Calibri"/>
                <w:color w:val="000000"/>
                <w:sz w:val="22"/>
                <w:szCs w:val="22"/>
                <w:lang w:val="es-BO" w:eastAsia="es-ES"/>
              </w:rPr>
            </w:pPr>
          </w:p>
        </w:tc>
        <w:tc>
          <w:tcPr>
            <w:tcW w:w="735" w:type="dxa"/>
            <w:gridSpan w:val="2"/>
            <w:tcBorders>
              <w:top w:val="nil"/>
              <w:left w:val="nil"/>
              <w:bottom w:val="single" w:sz="8" w:space="0" w:color="auto"/>
              <w:right w:val="nil"/>
            </w:tcBorders>
            <w:shd w:val="clear" w:color="auto" w:fill="auto"/>
            <w:vAlign w:val="center"/>
            <w:hideMark/>
          </w:tcPr>
          <w:p w14:paraId="33FEB5BF" w14:textId="77777777" w:rsidR="004577ED" w:rsidRPr="003C0DD8" w:rsidRDefault="004577ED" w:rsidP="004577ED">
            <w:pPr>
              <w:jc w:val="center"/>
              <w:rPr>
                <w:rFonts w:ascii="Arial" w:hAnsi="Arial" w:cs="Arial"/>
                <w:i/>
                <w:iCs/>
                <w:color w:val="000000"/>
                <w:sz w:val="16"/>
                <w:szCs w:val="16"/>
                <w:lang w:val="es-BO" w:eastAsia="es-ES"/>
              </w:rPr>
            </w:pPr>
            <w:r w:rsidRPr="003C0DD8">
              <w:rPr>
                <w:rFonts w:ascii="Arial" w:hAnsi="Arial" w:cs="Arial"/>
                <w:i/>
                <w:iCs/>
                <w:color w:val="000000"/>
                <w:sz w:val="16"/>
                <w:szCs w:val="16"/>
                <w:lang w:val="es-BO" w:eastAsia="es-ES"/>
              </w:rPr>
              <w:t>(Día</w:t>
            </w:r>
          </w:p>
        </w:tc>
        <w:tc>
          <w:tcPr>
            <w:tcW w:w="218" w:type="dxa"/>
            <w:tcBorders>
              <w:top w:val="nil"/>
              <w:left w:val="nil"/>
              <w:bottom w:val="nil"/>
              <w:right w:val="nil"/>
            </w:tcBorders>
            <w:shd w:val="clear" w:color="auto" w:fill="auto"/>
            <w:noWrap/>
            <w:vAlign w:val="center"/>
            <w:hideMark/>
          </w:tcPr>
          <w:p w14:paraId="4D8F3189" w14:textId="77777777" w:rsidR="004577ED" w:rsidRPr="003C0DD8" w:rsidRDefault="004577ED" w:rsidP="004577ED">
            <w:pPr>
              <w:rPr>
                <w:rFonts w:ascii="Calibri" w:hAnsi="Calibri" w:cs="Calibri"/>
                <w:color w:val="000000"/>
                <w:sz w:val="22"/>
                <w:szCs w:val="22"/>
                <w:lang w:val="es-BO" w:eastAsia="es-ES"/>
              </w:rPr>
            </w:pPr>
          </w:p>
        </w:tc>
        <w:tc>
          <w:tcPr>
            <w:tcW w:w="627" w:type="dxa"/>
            <w:gridSpan w:val="2"/>
            <w:tcBorders>
              <w:top w:val="nil"/>
              <w:left w:val="nil"/>
              <w:bottom w:val="single" w:sz="8" w:space="0" w:color="auto"/>
              <w:right w:val="nil"/>
            </w:tcBorders>
            <w:shd w:val="clear" w:color="auto" w:fill="auto"/>
            <w:vAlign w:val="center"/>
            <w:hideMark/>
          </w:tcPr>
          <w:p w14:paraId="096C23BF" w14:textId="77777777" w:rsidR="004577ED" w:rsidRPr="003C0DD8" w:rsidRDefault="004577ED" w:rsidP="004577ED">
            <w:pPr>
              <w:jc w:val="center"/>
              <w:rPr>
                <w:rFonts w:ascii="Arial" w:hAnsi="Arial" w:cs="Arial"/>
                <w:i/>
                <w:iCs/>
                <w:color w:val="000000"/>
                <w:sz w:val="16"/>
                <w:szCs w:val="16"/>
                <w:lang w:val="es-BO" w:eastAsia="es-ES"/>
              </w:rPr>
            </w:pPr>
            <w:r w:rsidRPr="003C0DD8">
              <w:rPr>
                <w:rFonts w:ascii="Arial" w:hAnsi="Arial" w:cs="Arial"/>
                <w:i/>
                <w:iCs/>
                <w:color w:val="000000"/>
                <w:sz w:val="16"/>
                <w:szCs w:val="16"/>
                <w:lang w:val="es-BO" w:eastAsia="es-ES"/>
              </w:rPr>
              <w:t>Mes</w:t>
            </w:r>
          </w:p>
        </w:tc>
        <w:tc>
          <w:tcPr>
            <w:tcW w:w="165" w:type="dxa"/>
            <w:tcBorders>
              <w:top w:val="nil"/>
              <w:left w:val="nil"/>
              <w:bottom w:val="nil"/>
              <w:right w:val="nil"/>
            </w:tcBorders>
            <w:shd w:val="clear" w:color="auto" w:fill="auto"/>
            <w:vAlign w:val="center"/>
            <w:hideMark/>
          </w:tcPr>
          <w:p w14:paraId="14A41B19" w14:textId="77777777" w:rsidR="004577ED" w:rsidRPr="003C0DD8" w:rsidRDefault="004577ED" w:rsidP="004577ED">
            <w:pPr>
              <w:rPr>
                <w:rFonts w:ascii="Calibri" w:hAnsi="Calibri" w:cs="Calibri"/>
                <w:color w:val="000000"/>
                <w:sz w:val="22"/>
                <w:szCs w:val="22"/>
                <w:lang w:val="es-BO" w:eastAsia="es-ES"/>
              </w:rPr>
            </w:pPr>
          </w:p>
        </w:tc>
        <w:tc>
          <w:tcPr>
            <w:tcW w:w="735" w:type="dxa"/>
            <w:gridSpan w:val="2"/>
            <w:tcBorders>
              <w:top w:val="nil"/>
              <w:left w:val="nil"/>
              <w:bottom w:val="single" w:sz="8" w:space="0" w:color="auto"/>
              <w:right w:val="nil"/>
            </w:tcBorders>
            <w:shd w:val="clear" w:color="auto" w:fill="auto"/>
            <w:vAlign w:val="center"/>
            <w:hideMark/>
          </w:tcPr>
          <w:p w14:paraId="76B05736" w14:textId="77777777" w:rsidR="004577ED" w:rsidRPr="003C0DD8" w:rsidRDefault="004577ED" w:rsidP="004577ED">
            <w:pPr>
              <w:jc w:val="center"/>
              <w:rPr>
                <w:rFonts w:ascii="Arial" w:hAnsi="Arial" w:cs="Arial"/>
                <w:i/>
                <w:iCs/>
                <w:color w:val="000000"/>
                <w:sz w:val="16"/>
                <w:szCs w:val="16"/>
                <w:lang w:val="es-BO" w:eastAsia="es-ES"/>
              </w:rPr>
            </w:pPr>
            <w:r w:rsidRPr="003C0DD8">
              <w:rPr>
                <w:rFonts w:ascii="Arial" w:hAnsi="Arial" w:cs="Arial"/>
                <w:i/>
                <w:iCs/>
                <w:color w:val="000000"/>
                <w:sz w:val="16"/>
                <w:szCs w:val="16"/>
                <w:lang w:val="es-BO" w:eastAsia="es-ES"/>
              </w:rPr>
              <w:t>Año)</w:t>
            </w:r>
          </w:p>
        </w:tc>
        <w:tc>
          <w:tcPr>
            <w:tcW w:w="190" w:type="dxa"/>
            <w:tcBorders>
              <w:top w:val="nil"/>
              <w:left w:val="nil"/>
              <w:bottom w:val="nil"/>
              <w:right w:val="single" w:sz="8" w:space="0" w:color="auto"/>
            </w:tcBorders>
            <w:shd w:val="clear" w:color="auto" w:fill="auto"/>
            <w:noWrap/>
            <w:vAlign w:val="center"/>
            <w:hideMark/>
          </w:tcPr>
          <w:p w14:paraId="660E973E" w14:textId="77777777" w:rsidR="004577ED" w:rsidRPr="003C0DD8" w:rsidRDefault="004577ED" w:rsidP="004577ED">
            <w:pPr>
              <w:rPr>
                <w:rFonts w:ascii="Calibri" w:hAnsi="Calibri" w:cs="Calibri"/>
                <w:color w:val="000000"/>
                <w:sz w:val="22"/>
                <w:szCs w:val="22"/>
                <w:lang w:val="es-BO" w:eastAsia="es-ES"/>
              </w:rPr>
            </w:pPr>
            <w:r w:rsidRPr="003C0DD8">
              <w:rPr>
                <w:rFonts w:ascii="Calibri" w:hAnsi="Calibri" w:cs="Calibri"/>
                <w:color w:val="000000"/>
                <w:sz w:val="22"/>
                <w:szCs w:val="22"/>
                <w:lang w:val="es-BO" w:eastAsia="es-ES"/>
              </w:rPr>
              <w:t> </w:t>
            </w:r>
          </w:p>
        </w:tc>
      </w:tr>
      <w:tr w:rsidR="004577ED" w:rsidRPr="003C0DD8" w14:paraId="557B1C43" w14:textId="77777777" w:rsidTr="001A1720">
        <w:trPr>
          <w:trHeight w:val="246"/>
          <w:jc w:val="center"/>
        </w:trPr>
        <w:tc>
          <w:tcPr>
            <w:tcW w:w="3740" w:type="dxa"/>
            <w:tcBorders>
              <w:top w:val="nil"/>
              <w:left w:val="single" w:sz="8" w:space="0" w:color="auto"/>
              <w:bottom w:val="nil"/>
              <w:right w:val="nil"/>
            </w:tcBorders>
            <w:shd w:val="clear" w:color="auto" w:fill="auto"/>
            <w:vAlign w:val="center"/>
            <w:hideMark/>
          </w:tcPr>
          <w:p w14:paraId="50DCA5DD" w14:textId="77777777" w:rsidR="004577ED" w:rsidRPr="003C0DD8" w:rsidRDefault="004577ED" w:rsidP="004577ED">
            <w:pPr>
              <w:jc w:val="right"/>
              <w:rPr>
                <w:rFonts w:ascii="Arial" w:hAnsi="Arial" w:cs="Arial"/>
                <w:b/>
                <w:bCs/>
                <w:color w:val="000000"/>
                <w:sz w:val="16"/>
                <w:szCs w:val="16"/>
                <w:lang w:val="es-BO" w:eastAsia="es-ES"/>
              </w:rPr>
            </w:pPr>
            <w:r w:rsidRPr="003C0DD8">
              <w:rPr>
                <w:rFonts w:ascii="Arial" w:hAnsi="Arial" w:cs="Arial"/>
                <w:b/>
                <w:bCs/>
                <w:color w:val="000000"/>
                <w:sz w:val="16"/>
                <w:szCs w:val="16"/>
                <w:lang w:val="es-BO" w:eastAsia="es-ES"/>
              </w:rPr>
              <w:t xml:space="preserve">Poder del Representante Legal </w:t>
            </w:r>
          </w:p>
        </w:tc>
        <w:tc>
          <w:tcPr>
            <w:tcW w:w="257" w:type="dxa"/>
            <w:tcBorders>
              <w:top w:val="nil"/>
              <w:left w:val="nil"/>
              <w:bottom w:val="nil"/>
              <w:right w:val="nil"/>
            </w:tcBorders>
            <w:shd w:val="clear" w:color="auto" w:fill="auto"/>
            <w:vAlign w:val="center"/>
            <w:hideMark/>
          </w:tcPr>
          <w:p w14:paraId="3BD3E8FA" w14:textId="77777777" w:rsidR="004577ED" w:rsidRPr="003C0DD8" w:rsidRDefault="004577ED" w:rsidP="004577ED">
            <w:pPr>
              <w:jc w:val="center"/>
              <w:rPr>
                <w:rFonts w:ascii="Arial" w:hAnsi="Arial" w:cs="Arial"/>
                <w:b/>
                <w:bCs/>
                <w:color w:val="000000"/>
                <w:sz w:val="16"/>
                <w:szCs w:val="16"/>
                <w:lang w:val="es-BO" w:eastAsia="es-ES"/>
              </w:rPr>
            </w:pPr>
            <w:r w:rsidRPr="003C0DD8">
              <w:rPr>
                <w:rFonts w:ascii="Arial" w:hAnsi="Arial" w:cs="Arial"/>
                <w:b/>
                <w:bCs/>
                <w:color w:val="000000"/>
                <w:sz w:val="16"/>
                <w:szCs w:val="16"/>
                <w:lang w:val="es-BO" w:eastAsia="es-ES"/>
              </w:rPr>
              <w:t>:</w:t>
            </w:r>
          </w:p>
        </w:tc>
        <w:tc>
          <w:tcPr>
            <w:tcW w:w="943" w:type="dxa"/>
            <w:gridSpan w:val="3"/>
            <w:tcBorders>
              <w:top w:val="single" w:sz="8" w:space="0" w:color="auto"/>
              <w:left w:val="single" w:sz="8" w:space="0" w:color="auto"/>
              <w:bottom w:val="single" w:sz="8" w:space="0" w:color="auto"/>
              <w:right w:val="single" w:sz="8" w:space="0" w:color="000000"/>
            </w:tcBorders>
            <w:shd w:val="clear" w:color="000000" w:fill="DBE5F1"/>
            <w:vAlign w:val="center"/>
            <w:hideMark/>
          </w:tcPr>
          <w:p w14:paraId="4B9D828E" w14:textId="77777777" w:rsidR="004577ED" w:rsidRPr="003C0DD8" w:rsidRDefault="004577ED" w:rsidP="004577ED">
            <w:pPr>
              <w:jc w:val="center"/>
              <w:rPr>
                <w:rFonts w:ascii="Arial" w:hAnsi="Arial" w:cs="Arial"/>
                <w:color w:val="000000"/>
                <w:sz w:val="16"/>
                <w:szCs w:val="16"/>
                <w:lang w:val="es-BO" w:eastAsia="es-ES"/>
              </w:rPr>
            </w:pPr>
            <w:r w:rsidRPr="003C0DD8">
              <w:rPr>
                <w:rFonts w:ascii="Arial" w:hAnsi="Arial" w:cs="Arial"/>
                <w:color w:val="000000"/>
                <w:sz w:val="16"/>
                <w:szCs w:val="16"/>
                <w:lang w:val="es-BO" w:eastAsia="es-ES"/>
              </w:rPr>
              <w:t> </w:t>
            </w:r>
          </w:p>
        </w:tc>
        <w:tc>
          <w:tcPr>
            <w:tcW w:w="163" w:type="dxa"/>
            <w:tcBorders>
              <w:top w:val="nil"/>
              <w:left w:val="nil"/>
              <w:bottom w:val="nil"/>
              <w:right w:val="nil"/>
            </w:tcBorders>
            <w:shd w:val="clear" w:color="auto" w:fill="auto"/>
            <w:vAlign w:val="center"/>
            <w:hideMark/>
          </w:tcPr>
          <w:p w14:paraId="74A66337" w14:textId="77777777" w:rsidR="004577ED" w:rsidRPr="003C0DD8" w:rsidRDefault="004577ED" w:rsidP="004577ED">
            <w:pPr>
              <w:rPr>
                <w:rFonts w:ascii="Calibri" w:hAnsi="Calibri" w:cs="Calibri"/>
                <w:color w:val="000000"/>
                <w:sz w:val="22"/>
                <w:szCs w:val="22"/>
                <w:lang w:val="es-BO" w:eastAsia="es-ES"/>
              </w:rPr>
            </w:pPr>
          </w:p>
        </w:tc>
        <w:tc>
          <w:tcPr>
            <w:tcW w:w="1632" w:type="dxa"/>
            <w:gridSpan w:val="6"/>
            <w:tcBorders>
              <w:top w:val="single" w:sz="8" w:space="0" w:color="auto"/>
              <w:left w:val="single" w:sz="8" w:space="0" w:color="auto"/>
              <w:bottom w:val="single" w:sz="8" w:space="0" w:color="auto"/>
              <w:right w:val="single" w:sz="8" w:space="0" w:color="000000"/>
            </w:tcBorders>
            <w:shd w:val="clear" w:color="000000" w:fill="DBE5F1"/>
            <w:vAlign w:val="center"/>
            <w:hideMark/>
          </w:tcPr>
          <w:p w14:paraId="2E3928D2" w14:textId="77777777" w:rsidR="004577ED" w:rsidRPr="003C0DD8" w:rsidRDefault="004577ED" w:rsidP="004577ED">
            <w:pPr>
              <w:jc w:val="center"/>
              <w:rPr>
                <w:rFonts w:ascii="Arial" w:hAnsi="Arial" w:cs="Arial"/>
                <w:color w:val="000000"/>
                <w:sz w:val="16"/>
                <w:szCs w:val="16"/>
                <w:lang w:val="es-BO" w:eastAsia="es-ES"/>
              </w:rPr>
            </w:pPr>
            <w:r w:rsidRPr="003C0DD8">
              <w:rPr>
                <w:rFonts w:ascii="Arial" w:hAnsi="Arial" w:cs="Arial"/>
                <w:color w:val="000000"/>
                <w:sz w:val="16"/>
                <w:szCs w:val="16"/>
                <w:lang w:val="es-BO" w:eastAsia="es-ES"/>
              </w:rPr>
              <w:t> </w:t>
            </w:r>
          </w:p>
        </w:tc>
        <w:tc>
          <w:tcPr>
            <w:tcW w:w="183" w:type="dxa"/>
            <w:tcBorders>
              <w:top w:val="nil"/>
              <w:left w:val="nil"/>
              <w:bottom w:val="nil"/>
              <w:right w:val="nil"/>
            </w:tcBorders>
            <w:shd w:val="clear" w:color="auto" w:fill="auto"/>
            <w:vAlign w:val="center"/>
            <w:hideMark/>
          </w:tcPr>
          <w:p w14:paraId="61DFD33C" w14:textId="77777777" w:rsidR="004577ED" w:rsidRPr="003C0DD8" w:rsidRDefault="004577ED" w:rsidP="004577ED">
            <w:pPr>
              <w:rPr>
                <w:rFonts w:ascii="Calibri" w:hAnsi="Calibri" w:cs="Calibri"/>
                <w:color w:val="000000"/>
                <w:sz w:val="22"/>
                <w:szCs w:val="22"/>
                <w:lang w:val="es-BO" w:eastAsia="es-ES"/>
              </w:rPr>
            </w:pPr>
          </w:p>
        </w:tc>
        <w:tc>
          <w:tcPr>
            <w:tcW w:w="735" w:type="dxa"/>
            <w:gridSpan w:val="2"/>
            <w:tcBorders>
              <w:top w:val="single" w:sz="8" w:space="0" w:color="auto"/>
              <w:left w:val="single" w:sz="8" w:space="0" w:color="auto"/>
              <w:bottom w:val="single" w:sz="8" w:space="0" w:color="auto"/>
              <w:right w:val="single" w:sz="8" w:space="0" w:color="000000"/>
            </w:tcBorders>
            <w:shd w:val="clear" w:color="000000" w:fill="DBE5F1"/>
            <w:vAlign w:val="center"/>
            <w:hideMark/>
          </w:tcPr>
          <w:p w14:paraId="62B7818E" w14:textId="77777777" w:rsidR="004577ED" w:rsidRPr="003C0DD8" w:rsidRDefault="004577ED" w:rsidP="004577ED">
            <w:pPr>
              <w:jc w:val="center"/>
              <w:rPr>
                <w:rFonts w:ascii="Arial" w:hAnsi="Arial" w:cs="Arial"/>
                <w:color w:val="000000"/>
                <w:sz w:val="16"/>
                <w:szCs w:val="16"/>
                <w:lang w:val="es-BO" w:eastAsia="es-ES"/>
              </w:rPr>
            </w:pPr>
            <w:r w:rsidRPr="003C0DD8">
              <w:rPr>
                <w:rFonts w:ascii="Arial" w:hAnsi="Arial" w:cs="Arial"/>
                <w:color w:val="000000"/>
                <w:sz w:val="16"/>
                <w:szCs w:val="16"/>
                <w:lang w:val="es-BO" w:eastAsia="es-ES"/>
              </w:rPr>
              <w:t> </w:t>
            </w:r>
          </w:p>
        </w:tc>
        <w:tc>
          <w:tcPr>
            <w:tcW w:w="218" w:type="dxa"/>
            <w:tcBorders>
              <w:top w:val="nil"/>
              <w:left w:val="nil"/>
              <w:bottom w:val="nil"/>
              <w:right w:val="nil"/>
            </w:tcBorders>
            <w:shd w:val="clear" w:color="auto" w:fill="auto"/>
            <w:vAlign w:val="center"/>
            <w:hideMark/>
          </w:tcPr>
          <w:p w14:paraId="34F21FD8" w14:textId="77777777" w:rsidR="004577ED" w:rsidRPr="003C0DD8" w:rsidRDefault="004577ED" w:rsidP="004577ED">
            <w:pPr>
              <w:rPr>
                <w:rFonts w:ascii="Calibri" w:hAnsi="Calibri" w:cs="Calibri"/>
                <w:color w:val="000000"/>
                <w:sz w:val="22"/>
                <w:szCs w:val="22"/>
                <w:lang w:val="es-BO" w:eastAsia="es-ES"/>
              </w:rPr>
            </w:pPr>
          </w:p>
        </w:tc>
        <w:tc>
          <w:tcPr>
            <w:tcW w:w="627" w:type="dxa"/>
            <w:gridSpan w:val="2"/>
            <w:tcBorders>
              <w:top w:val="single" w:sz="8" w:space="0" w:color="auto"/>
              <w:left w:val="single" w:sz="8" w:space="0" w:color="auto"/>
              <w:bottom w:val="single" w:sz="8" w:space="0" w:color="auto"/>
              <w:right w:val="single" w:sz="8" w:space="0" w:color="000000"/>
            </w:tcBorders>
            <w:shd w:val="clear" w:color="000000" w:fill="DBE5F1"/>
            <w:vAlign w:val="center"/>
            <w:hideMark/>
          </w:tcPr>
          <w:p w14:paraId="47BC7397" w14:textId="77777777" w:rsidR="004577ED" w:rsidRPr="003C0DD8" w:rsidRDefault="004577ED" w:rsidP="004577ED">
            <w:pPr>
              <w:jc w:val="center"/>
              <w:rPr>
                <w:rFonts w:ascii="Arial" w:hAnsi="Arial" w:cs="Arial"/>
                <w:i/>
                <w:iCs/>
                <w:color w:val="000000"/>
                <w:sz w:val="16"/>
                <w:szCs w:val="16"/>
                <w:lang w:val="es-BO" w:eastAsia="es-ES"/>
              </w:rPr>
            </w:pPr>
            <w:r w:rsidRPr="003C0DD8">
              <w:rPr>
                <w:rFonts w:ascii="Arial" w:hAnsi="Arial" w:cs="Arial"/>
                <w:i/>
                <w:iCs/>
                <w:color w:val="000000"/>
                <w:sz w:val="16"/>
                <w:szCs w:val="16"/>
                <w:lang w:val="es-BO" w:eastAsia="es-ES"/>
              </w:rPr>
              <w:t> </w:t>
            </w:r>
          </w:p>
        </w:tc>
        <w:tc>
          <w:tcPr>
            <w:tcW w:w="165" w:type="dxa"/>
            <w:tcBorders>
              <w:top w:val="nil"/>
              <w:left w:val="nil"/>
              <w:bottom w:val="nil"/>
              <w:right w:val="nil"/>
            </w:tcBorders>
            <w:shd w:val="clear" w:color="auto" w:fill="auto"/>
            <w:vAlign w:val="center"/>
            <w:hideMark/>
          </w:tcPr>
          <w:p w14:paraId="23AB44B2" w14:textId="77777777" w:rsidR="004577ED" w:rsidRPr="003C0DD8" w:rsidRDefault="004577ED" w:rsidP="004577ED">
            <w:pPr>
              <w:rPr>
                <w:rFonts w:ascii="Calibri" w:hAnsi="Calibri" w:cs="Calibri"/>
                <w:color w:val="000000"/>
                <w:sz w:val="22"/>
                <w:szCs w:val="22"/>
                <w:lang w:val="es-BO" w:eastAsia="es-ES"/>
              </w:rPr>
            </w:pPr>
          </w:p>
        </w:tc>
        <w:tc>
          <w:tcPr>
            <w:tcW w:w="735" w:type="dxa"/>
            <w:gridSpan w:val="2"/>
            <w:tcBorders>
              <w:top w:val="single" w:sz="8" w:space="0" w:color="auto"/>
              <w:left w:val="single" w:sz="8" w:space="0" w:color="auto"/>
              <w:bottom w:val="single" w:sz="8" w:space="0" w:color="auto"/>
              <w:right w:val="single" w:sz="8" w:space="0" w:color="000000"/>
            </w:tcBorders>
            <w:shd w:val="clear" w:color="000000" w:fill="DBE5F1"/>
            <w:vAlign w:val="center"/>
            <w:hideMark/>
          </w:tcPr>
          <w:p w14:paraId="7C771629" w14:textId="77777777" w:rsidR="004577ED" w:rsidRPr="003C0DD8" w:rsidRDefault="004577ED" w:rsidP="004577ED">
            <w:pPr>
              <w:jc w:val="center"/>
              <w:rPr>
                <w:rFonts w:ascii="Arial" w:hAnsi="Arial" w:cs="Arial"/>
                <w:color w:val="000000"/>
                <w:sz w:val="16"/>
                <w:szCs w:val="16"/>
                <w:lang w:val="es-BO" w:eastAsia="es-ES"/>
              </w:rPr>
            </w:pPr>
            <w:r w:rsidRPr="003C0DD8">
              <w:rPr>
                <w:rFonts w:ascii="Arial" w:hAnsi="Arial" w:cs="Arial"/>
                <w:color w:val="000000"/>
                <w:sz w:val="16"/>
                <w:szCs w:val="16"/>
                <w:lang w:val="es-BO" w:eastAsia="es-ES"/>
              </w:rPr>
              <w:t> </w:t>
            </w:r>
          </w:p>
        </w:tc>
        <w:tc>
          <w:tcPr>
            <w:tcW w:w="190" w:type="dxa"/>
            <w:tcBorders>
              <w:top w:val="nil"/>
              <w:left w:val="nil"/>
              <w:bottom w:val="nil"/>
              <w:right w:val="single" w:sz="8" w:space="0" w:color="auto"/>
            </w:tcBorders>
            <w:shd w:val="clear" w:color="auto" w:fill="auto"/>
            <w:noWrap/>
            <w:vAlign w:val="center"/>
            <w:hideMark/>
          </w:tcPr>
          <w:p w14:paraId="7F9A1741" w14:textId="77777777" w:rsidR="004577ED" w:rsidRPr="003C0DD8" w:rsidRDefault="004577ED" w:rsidP="004577ED">
            <w:pPr>
              <w:rPr>
                <w:rFonts w:ascii="Calibri" w:hAnsi="Calibri" w:cs="Calibri"/>
                <w:color w:val="000000"/>
                <w:sz w:val="22"/>
                <w:szCs w:val="22"/>
                <w:lang w:val="es-BO" w:eastAsia="es-ES"/>
              </w:rPr>
            </w:pPr>
            <w:r w:rsidRPr="003C0DD8">
              <w:rPr>
                <w:rFonts w:ascii="Calibri" w:hAnsi="Calibri" w:cs="Calibri"/>
                <w:color w:val="000000"/>
                <w:sz w:val="22"/>
                <w:szCs w:val="22"/>
                <w:lang w:val="es-BO" w:eastAsia="es-ES"/>
              </w:rPr>
              <w:t> </w:t>
            </w:r>
          </w:p>
        </w:tc>
      </w:tr>
      <w:tr w:rsidR="004577ED" w:rsidRPr="003C0DD8" w14:paraId="48CA3226" w14:textId="77777777" w:rsidTr="0001569A">
        <w:trPr>
          <w:trHeight w:val="50"/>
          <w:jc w:val="center"/>
        </w:trPr>
        <w:tc>
          <w:tcPr>
            <w:tcW w:w="3740" w:type="dxa"/>
            <w:tcBorders>
              <w:top w:val="nil"/>
              <w:left w:val="single" w:sz="8" w:space="0" w:color="auto"/>
              <w:right w:val="nil"/>
            </w:tcBorders>
            <w:shd w:val="clear" w:color="auto" w:fill="auto"/>
            <w:vAlign w:val="center"/>
            <w:hideMark/>
          </w:tcPr>
          <w:p w14:paraId="6EF815B9" w14:textId="77777777" w:rsidR="004577ED" w:rsidRPr="003C0DD8" w:rsidRDefault="004577ED" w:rsidP="004577ED">
            <w:pPr>
              <w:jc w:val="right"/>
              <w:rPr>
                <w:rFonts w:ascii="Arial" w:hAnsi="Arial" w:cs="Arial"/>
                <w:b/>
                <w:bCs/>
                <w:color w:val="000000"/>
                <w:sz w:val="2"/>
                <w:szCs w:val="2"/>
                <w:lang w:val="es-BO" w:eastAsia="es-ES"/>
              </w:rPr>
            </w:pPr>
            <w:r w:rsidRPr="003C0DD8">
              <w:rPr>
                <w:rFonts w:ascii="Arial" w:hAnsi="Arial" w:cs="Arial"/>
                <w:b/>
                <w:bCs/>
                <w:color w:val="000000"/>
                <w:sz w:val="2"/>
                <w:szCs w:val="2"/>
                <w:lang w:val="es-BO" w:eastAsia="es-ES"/>
              </w:rPr>
              <w:t> </w:t>
            </w:r>
          </w:p>
        </w:tc>
        <w:tc>
          <w:tcPr>
            <w:tcW w:w="257" w:type="dxa"/>
            <w:tcBorders>
              <w:top w:val="nil"/>
              <w:left w:val="nil"/>
              <w:right w:val="nil"/>
            </w:tcBorders>
            <w:shd w:val="clear" w:color="auto" w:fill="auto"/>
            <w:vAlign w:val="center"/>
            <w:hideMark/>
          </w:tcPr>
          <w:p w14:paraId="3E663CD0" w14:textId="77777777" w:rsidR="004577ED" w:rsidRPr="003C0DD8" w:rsidRDefault="004577ED" w:rsidP="004577ED">
            <w:pPr>
              <w:rPr>
                <w:rFonts w:ascii="Calibri" w:hAnsi="Calibri" w:cs="Calibri"/>
                <w:color w:val="000000"/>
                <w:sz w:val="2"/>
                <w:szCs w:val="2"/>
                <w:lang w:val="es-BO" w:eastAsia="es-ES"/>
              </w:rPr>
            </w:pPr>
          </w:p>
        </w:tc>
        <w:tc>
          <w:tcPr>
            <w:tcW w:w="379" w:type="dxa"/>
            <w:tcBorders>
              <w:top w:val="nil"/>
              <w:left w:val="nil"/>
              <w:right w:val="nil"/>
            </w:tcBorders>
            <w:shd w:val="clear" w:color="auto" w:fill="auto"/>
            <w:noWrap/>
            <w:vAlign w:val="center"/>
            <w:hideMark/>
          </w:tcPr>
          <w:p w14:paraId="7337D2E6" w14:textId="77777777" w:rsidR="004577ED" w:rsidRPr="003C0DD8" w:rsidRDefault="004577ED" w:rsidP="004577ED">
            <w:pPr>
              <w:rPr>
                <w:rFonts w:ascii="Calibri" w:hAnsi="Calibri" w:cs="Calibri"/>
                <w:color w:val="000000"/>
                <w:sz w:val="2"/>
                <w:szCs w:val="2"/>
                <w:lang w:val="es-BO" w:eastAsia="es-ES"/>
              </w:rPr>
            </w:pPr>
          </w:p>
        </w:tc>
        <w:tc>
          <w:tcPr>
            <w:tcW w:w="377" w:type="dxa"/>
            <w:tcBorders>
              <w:top w:val="nil"/>
              <w:left w:val="nil"/>
              <w:right w:val="nil"/>
            </w:tcBorders>
            <w:shd w:val="clear" w:color="auto" w:fill="auto"/>
            <w:noWrap/>
            <w:vAlign w:val="center"/>
            <w:hideMark/>
          </w:tcPr>
          <w:p w14:paraId="3FA2AB81" w14:textId="77777777" w:rsidR="004577ED" w:rsidRPr="003C0DD8" w:rsidRDefault="004577ED" w:rsidP="004577ED">
            <w:pPr>
              <w:rPr>
                <w:rFonts w:ascii="Calibri" w:hAnsi="Calibri" w:cs="Calibri"/>
                <w:color w:val="000000"/>
                <w:sz w:val="2"/>
                <w:szCs w:val="2"/>
                <w:lang w:val="es-BO" w:eastAsia="es-ES"/>
              </w:rPr>
            </w:pPr>
          </w:p>
        </w:tc>
        <w:tc>
          <w:tcPr>
            <w:tcW w:w="187" w:type="dxa"/>
            <w:tcBorders>
              <w:top w:val="nil"/>
              <w:left w:val="nil"/>
              <w:right w:val="nil"/>
            </w:tcBorders>
            <w:shd w:val="clear" w:color="auto" w:fill="auto"/>
            <w:vAlign w:val="center"/>
            <w:hideMark/>
          </w:tcPr>
          <w:p w14:paraId="5E9A47B5" w14:textId="77777777" w:rsidR="004577ED" w:rsidRPr="003C0DD8" w:rsidRDefault="004577ED" w:rsidP="004577ED">
            <w:pPr>
              <w:rPr>
                <w:rFonts w:ascii="Calibri" w:hAnsi="Calibri" w:cs="Calibri"/>
                <w:color w:val="000000"/>
                <w:sz w:val="2"/>
                <w:szCs w:val="2"/>
                <w:lang w:val="es-BO" w:eastAsia="es-ES"/>
              </w:rPr>
            </w:pPr>
          </w:p>
        </w:tc>
        <w:tc>
          <w:tcPr>
            <w:tcW w:w="163" w:type="dxa"/>
            <w:tcBorders>
              <w:top w:val="nil"/>
              <w:left w:val="nil"/>
              <w:right w:val="nil"/>
            </w:tcBorders>
            <w:shd w:val="clear" w:color="auto" w:fill="auto"/>
            <w:vAlign w:val="center"/>
            <w:hideMark/>
          </w:tcPr>
          <w:p w14:paraId="5FBDCE68" w14:textId="77777777" w:rsidR="004577ED" w:rsidRPr="003C0DD8" w:rsidRDefault="004577ED" w:rsidP="004577ED">
            <w:pPr>
              <w:rPr>
                <w:rFonts w:ascii="Calibri" w:hAnsi="Calibri" w:cs="Calibri"/>
                <w:color w:val="000000"/>
                <w:sz w:val="2"/>
                <w:szCs w:val="2"/>
                <w:lang w:val="es-BO" w:eastAsia="es-ES"/>
              </w:rPr>
            </w:pPr>
          </w:p>
        </w:tc>
        <w:tc>
          <w:tcPr>
            <w:tcW w:w="165" w:type="dxa"/>
            <w:tcBorders>
              <w:top w:val="nil"/>
              <w:left w:val="nil"/>
              <w:right w:val="nil"/>
            </w:tcBorders>
            <w:shd w:val="clear" w:color="auto" w:fill="auto"/>
            <w:vAlign w:val="center"/>
            <w:hideMark/>
          </w:tcPr>
          <w:p w14:paraId="0FA45BF4" w14:textId="77777777" w:rsidR="004577ED" w:rsidRPr="003C0DD8" w:rsidRDefault="004577ED" w:rsidP="004577ED">
            <w:pPr>
              <w:rPr>
                <w:rFonts w:ascii="Calibri" w:hAnsi="Calibri" w:cs="Calibri"/>
                <w:color w:val="000000"/>
                <w:sz w:val="2"/>
                <w:szCs w:val="2"/>
                <w:lang w:val="es-BO" w:eastAsia="es-ES"/>
              </w:rPr>
            </w:pPr>
          </w:p>
        </w:tc>
        <w:tc>
          <w:tcPr>
            <w:tcW w:w="183" w:type="dxa"/>
            <w:tcBorders>
              <w:top w:val="nil"/>
              <w:left w:val="nil"/>
              <w:right w:val="nil"/>
            </w:tcBorders>
            <w:shd w:val="clear" w:color="auto" w:fill="auto"/>
            <w:vAlign w:val="center"/>
            <w:hideMark/>
          </w:tcPr>
          <w:p w14:paraId="2F684FE5" w14:textId="77777777" w:rsidR="004577ED" w:rsidRPr="003C0DD8" w:rsidRDefault="004577ED" w:rsidP="004577ED">
            <w:pPr>
              <w:rPr>
                <w:rFonts w:ascii="Calibri" w:hAnsi="Calibri" w:cs="Calibri"/>
                <w:color w:val="000000"/>
                <w:sz w:val="2"/>
                <w:szCs w:val="2"/>
                <w:lang w:val="es-BO" w:eastAsia="es-ES"/>
              </w:rPr>
            </w:pPr>
          </w:p>
        </w:tc>
        <w:tc>
          <w:tcPr>
            <w:tcW w:w="367" w:type="dxa"/>
            <w:tcBorders>
              <w:top w:val="nil"/>
              <w:left w:val="nil"/>
              <w:right w:val="nil"/>
            </w:tcBorders>
            <w:shd w:val="clear" w:color="auto" w:fill="auto"/>
            <w:vAlign w:val="center"/>
            <w:hideMark/>
          </w:tcPr>
          <w:p w14:paraId="4FCDDD21" w14:textId="77777777" w:rsidR="004577ED" w:rsidRPr="003C0DD8" w:rsidRDefault="004577ED" w:rsidP="004577ED">
            <w:pPr>
              <w:rPr>
                <w:rFonts w:ascii="Calibri" w:hAnsi="Calibri" w:cs="Calibri"/>
                <w:color w:val="000000"/>
                <w:sz w:val="2"/>
                <w:szCs w:val="2"/>
                <w:lang w:val="es-BO" w:eastAsia="es-ES"/>
              </w:rPr>
            </w:pPr>
          </w:p>
        </w:tc>
        <w:tc>
          <w:tcPr>
            <w:tcW w:w="367" w:type="dxa"/>
            <w:tcBorders>
              <w:top w:val="nil"/>
              <w:left w:val="nil"/>
              <w:right w:val="nil"/>
            </w:tcBorders>
            <w:shd w:val="clear" w:color="auto" w:fill="auto"/>
            <w:vAlign w:val="center"/>
            <w:hideMark/>
          </w:tcPr>
          <w:p w14:paraId="27A92C22" w14:textId="77777777" w:rsidR="004577ED" w:rsidRPr="003C0DD8" w:rsidRDefault="004577ED" w:rsidP="004577ED">
            <w:pPr>
              <w:rPr>
                <w:rFonts w:ascii="Calibri" w:hAnsi="Calibri" w:cs="Calibri"/>
                <w:color w:val="000000"/>
                <w:sz w:val="2"/>
                <w:szCs w:val="2"/>
                <w:lang w:val="es-BO" w:eastAsia="es-ES"/>
              </w:rPr>
            </w:pPr>
          </w:p>
        </w:tc>
        <w:tc>
          <w:tcPr>
            <w:tcW w:w="550" w:type="dxa"/>
            <w:gridSpan w:val="2"/>
            <w:tcBorders>
              <w:top w:val="single" w:sz="8" w:space="0" w:color="auto"/>
              <w:left w:val="nil"/>
              <w:right w:val="nil"/>
            </w:tcBorders>
            <w:shd w:val="clear" w:color="auto" w:fill="auto"/>
            <w:vAlign w:val="center"/>
            <w:hideMark/>
          </w:tcPr>
          <w:p w14:paraId="200ED278" w14:textId="77777777" w:rsidR="004577ED" w:rsidRPr="003C0DD8" w:rsidRDefault="004577ED" w:rsidP="004577ED">
            <w:pPr>
              <w:rPr>
                <w:rFonts w:ascii="Calibri" w:hAnsi="Calibri" w:cs="Calibri"/>
                <w:color w:val="000000"/>
                <w:sz w:val="2"/>
                <w:szCs w:val="2"/>
                <w:lang w:val="es-BO" w:eastAsia="es-ES"/>
              </w:rPr>
            </w:pPr>
            <w:r w:rsidRPr="003C0DD8">
              <w:rPr>
                <w:rFonts w:ascii="Calibri" w:hAnsi="Calibri" w:cs="Calibri"/>
                <w:color w:val="000000"/>
                <w:sz w:val="2"/>
                <w:szCs w:val="2"/>
                <w:lang w:val="es-BO" w:eastAsia="es-ES"/>
              </w:rPr>
              <w:t> </w:t>
            </w:r>
          </w:p>
        </w:tc>
        <w:tc>
          <w:tcPr>
            <w:tcW w:w="183" w:type="dxa"/>
            <w:tcBorders>
              <w:top w:val="nil"/>
              <w:left w:val="nil"/>
              <w:right w:val="nil"/>
            </w:tcBorders>
            <w:shd w:val="clear" w:color="auto" w:fill="auto"/>
            <w:vAlign w:val="center"/>
            <w:hideMark/>
          </w:tcPr>
          <w:p w14:paraId="73AD0F52" w14:textId="77777777" w:rsidR="004577ED" w:rsidRPr="003C0DD8" w:rsidRDefault="004577ED" w:rsidP="004577ED">
            <w:pPr>
              <w:rPr>
                <w:rFonts w:ascii="Calibri" w:hAnsi="Calibri" w:cs="Calibri"/>
                <w:color w:val="000000"/>
                <w:sz w:val="2"/>
                <w:szCs w:val="2"/>
                <w:lang w:val="es-BO" w:eastAsia="es-ES"/>
              </w:rPr>
            </w:pPr>
          </w:p>
        </w:tc>
        <w:tc>
          <w:tcPr>
            <w:tcW w:w="368" w:type="dxa"/>
            <w:tcBorders>
              <w:top w:val="nil"/>
              <w:left w:val="nil"/>
              <w:right w:val="nil"/>
            </w:tcBorders>
            <w:shd w:val="clear" w:color="auto" w:fill="auto"/>
            <w:vAlign w:val="center"/>
            <w:hideMark/>
          </w:tcPr>
          <w:p w14:paraId="5131B2CD" w14:textId="77777777" w:rsidR="004577ED" w:rsidRPr="003C0DD8" w:rsidRDefault="004577ED" w:rsidP="004577ED">
            <w:pPr>
              <w:rPr>
                <w:rFonts w:ascii="Calibri" w:hAnsi="Calibri" w:cs="Calibri"/>
                <w:color w:val="000000"/>
                <w:sz w:val="2"/>
                <w:szCs w:val="2"/>
                <w:lang w:val="es-BO" w:eastAsia="es-ES"/>
              </w:rPr>
            </w:pPr>
          </w:p>
        </w:tc>
        <w:tc>
          <w:tcPr>
            <w:tcW w:w="367" w:type="dxa"/>
            <w:tcBorders>
              <w:top w:val="nil"/>
              <w:left w:val="nil"/>
              <w:right w:val="nil"/>
            </w:tcBorders>
            <w:shd w:val="clear" w:color="auto" w:fill="auto"/>
            <w:vAlign w:val="center"/>
            <w:hideMark/>
          </w:tcPr>
          <w:p w14:paraId="7AA53F9B" w14:textId="77777777" w:rsidR="004577ED" w:rsidRPr="003C0DD8" w:rsidRDefault="004577ED" w:rsidP="004577ED">
            <w:pPr>
              <w:rPr>
                <w:rFonts w:ascii="Calibri" w:hAnsi="Calibri" w:cs="Calibri"/>
                <w:color w:val="000000"/>
                <w:sz w:val="2"/>
                <w:szCs w:val="2"/>
                <w:lang w:val="es-BO" w:eastAsia="es-ES"/>
              </w:rPr>
            </w:pPr>
          </w:p>
        </w:tc>
        <w:tc>
          <w:tcPr>
            <w:tcW w:w="218" w:type="dxa"/>
            <w:tcBorders>
              <w:top w:val="nil"/>
              <w:left w:val="nil"/>
              <w:right w:val="nil"/>
            </w:tcBorders>
            <w:shd w:val="clear" w:color="auto" w:fill="auto"/>
            <w:vAlign w:val="center"/>
            <w:hideMark/>
          </w:tcPr>
          <w:p w14:paraId="3086150C" w14:textId="77777777" w:rsidR="004577ED" w:rsidRPr="003C0DD8" w:rsidRDefault="004577ED" w:rsidP="004577ED">
            <w:pPr>
              <w:rPr>
                <w:rFonts w:ascii="Calibri" w:hAnsi="Calibri" w:cs="Calibri"/>
                <w:color w:val="000000"/>
                <w:sz w:val="2"/>
                <w:szCs w:val="2"/>
                <w:lang w:val="es-BO" w:eastAsia="es-ES"/>
              </w:rPr>
            </w:pPr>
          </w:p>
        </w:tc>
        <w:tc>
          <w:tcPr>
            <w:tcW w:w="260" w:type="dxa"/>
            <w:tcBorders>
              <w:top w:val="nil"/>
              <w:left w:val="nil"/>
              <w:right w:val="nil"/>
            </w:tcBorders>
            <w:shd w:val="clear" w:color="auto" w:fill="auto"/>
            <w:vAlign w:val="center"/>
            <w:hideMark/>
          </w:tcPr>
          <w:p w14:paraId="22E22B07" w14:textId="77777777" w:rsidR="004577ED" w:rsidRPr="003C0DD8" w:rsidRDefault="004577ED" w:rsidP="004577ED">
            <w:pPr>
              <w:rPr>
                <w:rFonts w:ascii="Calibri" w:hAnsi="Calibri" w:cs="Calibri"/>
                <w:color w:val="000000"/>
                <w:sz w:val="2"/>
                <w:szCs w:val="2"/>
                <w:lang w:val="es-BO" w:eastAsia="es-ES"/>
              </w:rPr>
            </w:pPr>
          </w:p>
        </w:tc>
        <w:tc>
          <w:tcPr>
            <w:tcW w:w="367" w:type="dxa"/>
            <w:tcBorders>
              <w:top w:val="nil"/>
              <w:left w:val="nil"/>
              <w:right w:val="nil"/>
            </w:tcBorders>
            <w:shd w:val="clear" w:color="auto" w:fill="auto"/>
            <w:vAlign w:val="center"/>
            <w:hideMark/>
          </w:tcPr>
          <w:p w14:paraId="599971D3" w14:textId="77777777" w:rsidR="004577ED" w:rsidRPr="003C0DD8" w:rsidRDefault="004577ED" w:rsidP="004577ED">
            <w:pPr>
              <w:rPr>
                <w:rFonts w:ascii="Calibri" w:hAnsi="Calibri" w:cs="Calibri"/>
                <w:color w:val="000000"/>
                <w:sz w:val="2"/>
                <w:szCs w:val="2"/>
                <w:lang w:val="es-BO" w:eastAsia="es-ES"/>
              </w:rPr>
            </w:pPr>
          </w:p>
        </w:tc>
        <w:tc>
          <w:tcPr>
            <w:tcW w:w="165" w:type="dxa"/>
            <w:tcBorders>
              <w:top w:val="nil"/>
              <w:left w:val="nil"/>
              <w:right w:val="nil"/>
            </w:tcBorders>
            <w:shd w:val="clear" w:color="auto" w:fill="auto"/>
            <w:vAlign w:val="center"/>
            <w:hideMark/>
          </w:tcPr>
          <w:p w14:paraId="6EB09406" w14:textId="77777777" w:rsidR="004577ED" w:rsidRPr="003C0DD8" w:rsidRDefault="004577ED" w:rsidP="004577ED">
            <w:pPr>
              <w:rPr>
                <w:rFonts w:ascii="Calibri" w:hAnsi="Calibri" w:cs="Calibri"/>
                <w:color w:val="000000"/>
                <w:sz w:val="2"/>
                <w:szCs w:val="2"/>
                <w:lang w:val="es-BO" w:eastAsia="es-ES"/>
              </w:rPr>
            </w:pPr>
          </w:p>
        </w:tc>
        <w:tc>
          <w:tcPr>
            <w:tcW w:w="368" w:type="dxa"/>
            <w:tcBorders>
              <w:top w:val="nil"/>
              <w:left w:val="nil"/>
              <w:right w:val="nil"/>
            </w:tcBorders>
            <w:shd w:val="clear" w:color="auto" w:fill="auto"/>
            <w:vAlign w:val="center"/>
            <w:hideMark/>
          </w:tcPr>
          <w:p w14:paraId="072BAB5C" w14:textId="77777777" w:rsidR="004577ED" w:rsidRPr="003C0DD8" w:rsidRDefault="004577ED" w:rsidP="004577ED">
            <w:pPr>
              <w:rPr>
                <w:rFonts w:ascii="Calibri" w:hAnsi="Calibri" w:cs="Calibri"/>
                <w:color w:val="000000"/>
                <w:sz w:val="2"/>
                <w:szCs w:val="2"/>
                <w:lang w:val="es-BO" w:eastAsia="es-ES"/>
              </w:rPr>
            </w:pPr>
          </w:p>
        </w:tc>
        <w:tc>
          <w:tcPr>
            <w:tcW w:w="367" w:type="dxa"/>
            <w:tcBorders>
              <w:top w:val="nil"/>
              <w:left w:val="nil"/>
              <w:right w:val="nil"/>
            </w:tcBorders>
            <w:shd w:val="clear" w:color="auto" w:fill="auto"/>
            <w:vAlign w:val="center"/>
            <w:hideMark/>
          </w:tcPr>
          <w:p w14:paraId="3159A198" w14:textId="77777777" w:rsidR="004577ED" w:rsidRPr="003C0DD8" w:rsidRDefault="004577ED" w:rsidP="004577ED">
            <w:pPr>
              <w:rPr>
                <w:rFonts w:ascii="Calibri" w:hAnsi="Calibri" w:cs="Calibri"/>
                <w:color w:val="000000"/>
                <w:sz w:val="2"/>
                <w:szCs w:val="2"/>
                <w:lang w:val="es-BO" w:eastAsia="es-ES"/>
              </w:rPr>
            </w:pPr>
          </w:p>
        </w:tc>
        <w:tc>
          <w:tcPr>
            <w:tcW w:w="190" w:type="dxa"/>
            <w:tcBorders>
              <w:top w:val="nil"/>
              <w:left w:val="nil"/>
              <w:right w:val="single" w:sz="8" w:space="0" w:color="auto"/>
            </w:tcBorders>
            <w:shd w:val="clear" w:color="auto" w:fill="auto"/>
            <w:noWrap/>
            <w:vAlign w:val="center"/>
            <w:hideMark/>
          </w:tcPr>
          <w:p w14:paraId="56990E66" w14:textId="77777777" w:rsidR="004577ED" w:rsidRPr="003C0DD8" w:rsidRDefault="004577ED" w:rsidP="004577ED">
            <w:pPr>
              <w:rPr>
                <w:rFonts w:ascii="Calibri" w:hAnsi="Calibri" w:cs="Calibri"/>
                <w:color w:val="000000"/>
                <w:sz w:val="2"/>
                <w:szCs w:val="2"/>
                <w:lang w:val="es-BO" w:eastAsia="es-ES"/>
              </w:rPr>
            </w:pPr>
            <w:r w:rsidRPr="003C0DD8">
              <w:rPr>
                <w:rFonts w:ascii="Calibri" w:hAnsi="Calibri" w:cs="Calibri"/>
                <w:color w:val="000000"/>
                <w:sz w:val="2"/>
                <w:szCs w:val="2"/>
                <w:lang w:val="es-BO" w:eastAsia="es-ES"/>
              </w:rPr>
              <w:t> </w:t>
            </w:r>
          </w:p>
        </w:tc>
      </w:tr>
      <w:tr w:rsidR="00034C73" w:rsidRPr="003C0DD8" w14:paraId="6FB60F83" w14:textId="77777777" w:rsidTr="0001569A">
        <w:trPr>
          <w:trHeight w:val="293"/>
          <w:jc w:val="center"/>
        </w:trPr>
        <w:tc>
          <w:tcPr>
            <w:tcW w:w="9588" w:type="dxa"/>
            <w:gridSpan w:val="22"/>
            <w:tcBorders>
              <w:left w:val="single" w:sz="8" w:space="0" w:color="auto"/>
              <w:right w:val="single" w:sz="8" w:space="0" w:color="auto"/>
            </w:tcBorders>
            <w:shd w:val="clear" w:color="auto" w:fill="auto"/>
            <w:vAlign w:val="center"/>
            <w:hideMark/>
          </w:tcPr>
          <w:p w14:paraId="0FF2C681" w14:textId="77777777" w:rsidR="00034C73" w:rsidRPr="003C0DD8" w:rsidRDefault="009E283F" w:rsidP="00862B99">
            <w:pPr>
              <w:jc w:val="both"/>
              <w:rPr>
                <w:rFonts w:ascii="Arial" w:hAnsi="Arial" w:cs="Arial"/>
                <w:i/>
                <w:sz w:val="16"/>
                <w:szCs w:val="18"/>
                <w:lang w:val="es-BO"/>
              </w:rPr>
            </w:pPr>
            <w:r w:rsidRPr="003C0DD8">
              <w:rPr>
                <w:rFonts w:ascii="Arial" w:hAnsi="Arial" w:cs="Arial"/>
                <w:i/>
                <w:sz w:val="16"/>
                <w:szCs w:val="18"/>
                <w:lang w:val="es-BO"/>
              </w:rPr>
              <w:t xml:space="preserve">Declaro en calidad de Representante Legal contar con un </w:t>
            </w:r>
            <w:r w:rsidR="00862B99" w:rsidRPr="003C0DD8">
              <w:rPr>
                <w:rFonts w:ascii="Arial" w:hAnsi="Arial" w:cs="Arial"/>
                <w:i/>
                <w:sz w:val="16"/>
                <w:szCs w:val="18"/>
                <w:lang w:val="es-BO"/>
              </w:rPr>
              <w:t xml:space="preserve">poder general </w:t>
            </w:r>
            <w:r w:rsidRPr="003C0DD8">
              <w:rPr>
                <w:rFonts w:ascii="Arial" w:hAnsi="Arial" w:cs="Arial"/>
                <w:i/>
                <w:sz w:val="16"/>
                <w:szCs w:val="18"/>
                <w:lang w:val="es-BO"/>
              </w:rPr>
              <w:t xml:space="preserve">amplio y suficiente con facultades para presentar propuestas y suscribir </w:t>
            </w:r>
            <w:r w:rsidR="00862B99" w:rsidRPr="003C0DD8">
              <w:rPr>
                <w:rFonts w:ascii="Arial" w:hAnsi="Arial" w:cs="Arial"/>
                <w:i/>
                <w:sz w:val="16"/>
                <w:szCs w:val="18"/>
                <w:lang w:val="es-BO"/>
              </w:rPr>
              <w:t>Contrato</w:t>
            </w:r>
            <w:r w:rsidRPr="003C0DD8">
              <w:rPr>
                <w:rFonts w:ascii="Arial" w:hAnsi="Arial" w:cs="Arial"/>
                <w:i/>
                <w:sz w:val="16"/>
                <w:szCs w:val="18"/>
                <w:lang w:val="es-BO"/>
              </w:rPr>
              <w:t>, inscrito en el Registro de Comercio</w:t>
            </w:r>
            <w:r w:rsidR="00862B99" w:rsidRPr="003C0DD8">
              <w:rPr>
                <w:rFonts w:ascii="Arial" w:hAnsi="Arial" w:cs="Arial"/>
                <w:i/>
                <w:sz w:val="16"/>
                <w:szCs w:val="18"/>
                <w:lang w:val="es-BO"/>
              </w:rPr>
              <w:t>.</w:t>
            </w:r>
          </w:p>
        </w:tc>
      </w:tr>
      <w:tr w:rsidR="00034C73" w:rsidRPr="003C0DD8" w14:paraId="19760080" w14:textId="77777777" w:rsidTr="0001569A">
        <w:trPr>
          <w:trHeight w:val="50"/>
          <w:jc w:val="center"/>
        </w:trPr>
        <w:tc>
          <w:tcPr>
            <w:tcW w:w="3740" w:type="dxa"/>
            <w:tcBorders>
              <w:left w:val="single" w:sz="8" w:space="0" w:color="auto"/>
              <w:bottom w:val="nil"/>
              <w:right w:val="nil"/>
            </w:tcBorders>
            <w:shd w:val="clear" w:color="auto" w:fill="auto"/>
            <w:vAlign w:val="center"/>
            <w:hideMark/>
          </w:tcPr>
          <w:p w14:paraId="367E0DD3" w14:textId="77777777" w:rsidR="00034C73" w:rsidRPr="003C0DD8" w:rsidRDefault="00034C73" w:rsidP="004577ED">
            <w:pPr>
              <w:jc w:val="right"/>
              <w:rPr>
                <w:rFonts w:ascii="Arial" w:hAnsi="Arial" w:cs="Arial"/>
                <w:b/>
                <w:bCs/>
                <w:color w:val="000000"/>
                <w:sz w:val="2"/>
                <w:szCs w:val="2"/>
                <w:lang w:val="es-BO" w:eastAsia="es-ES"/>
              </w:rPr>
            </w:pPr>
          </w:p>
        </w:tc>
        <w:tc>
          <w:tcPr>
            <w:tcW w:w="257" w:type="dxa"/>
            <w:tcBorders>
              <w:left w:val="nil"/>
              <w:bottom w:val="nil"/>
              <w:right w:val="nil"/>
            </w:tcBorders>
            <w:shd w:val="clear" w:color="auto" w:fill="auto"/>
            <w:vAlign w:val="center"/>
            <w:hideMark/>
          </w:tcPr>
          <w:p w14:paraId="1CE52D99" w14:textId="77777777" w:rsidR="00034C73" w:rsidRPr="003C0DD8" w:rsidRDefault="00034C73" w:rsidP="004577ED">
            <w:pPr>
              <w:rPr>
                <w:rFonts w:ascii="Calibri" w:hAnsi="Calibri" w:cs="Calibri"/>
                <w:color w:val="000000"/>
                <w:sz w:val="2"/>
                <w:szCs w:val="2"/>
                <w:lang w:val="es-BO" w:eastAsia="es-ES"/>
              </w:rPr>
            </w:pPr>
          </w:p>
        </w:tc>
        <w:tc>
          <w:tcPr>
            <w:tcW w:w="379" w:type="dxa"/>
            <w:tcBorders>
              <w:left w:val="nil"/>
              <w:bottom w:val="nil"/>
              <w:right w:val="nil"/>
            </w:tcBorders>
            <w:shd w:val="clear" w:color="auto" w:fill="auto"/>
            <w:noWrap/>
            <w:vAlign w:val="center"/>
            <w:hideMark/>
          </w:tcPr>
          <w:p w14:paraId="1F13072C" w14:textId="77777777" w:rsidR="00034C73" w:rsidRPr="003C0DD8" w:rsidRDefault="00034C73" w:rsidP="004577ED">
            <w:pPr>
              <w:rPr>
                <w:rFonts w:ascii="Calibri" w:hAnsi="Calibri" w:cs="Calibri"/>
                <w:color w:val="000000"/>
                <w:sz w:val="2"/>
                <w:szCs w:val="2"/>
                <w:lang w:val="es-BO" w:eastAsia="es-ES"/>
              </w:rPr>
            </w:pPr>
          </w:p>
        </w:tc>
        <w:tc>
          <w:tcPr>
            <w:tcW w:w="377" w:type="dxa"/>
            <w:tcBorders>
              <w:left w:val="nil"/>
              <w:bottom w:val="nil"/>
              <w:right w:val="nil"/>
            </w:tcBorders>
            <w:shd w:val="clear" w:color="auto" w:fill="auto"/>
            <w:noWrap/>
            <w:vAlign w:val="center"/>
            <w:hideMark/>
          </w:tcPr>
          <w:p w14:paraId="3806EC7D" w14:textId="77777777" w:rsidR="00034C73" w:rsidRPr="003C0DD8" w:rsidRDefault="00034C73" w:rsidP="004577ED">
            <w:pPr>
              <w:rPr>
                <w:rFonts w:ascii="Calibri" w:hAnsi="Calibri" w:cs="Calibri"/>
                <w:color w:val="000000"/>
                <w:sz w:val="2"/>
                <w:szCs w:val="2"/>
                <w:lang w:val="es-BO" w:eastAsia="es-ES"/>
              </w:rPr>
            </w:pPr>
          </w:p>
        </w:tc>
        <w:tc>
          <w:tcPr>
            <w:tcW w:w="187" w:type="dxa"/>
            <w:tcBorders>
              <w:left w:val="nil"/>
              <w:bottom w:val="nil"/>
              <w:right w:val="nil"/>
            </w:tcBorders>
            <w:shd w:val="clear" w:color="auto" w:fill="auto"/>
            <w:vAlign w:val="center"/>
            <w:hideMark/>
          </w:tcPr>
          <w:p w14:paraId="7CAB5884" w14:textId="77777777" w:rsidR="00034C73" w:rsidRPr="003C0DD8" w:rsidRDefault="00034C73" w:rsidP="004577ED">
            <w:pPr>
              <w:rPr>
                <w:rFonts w:ascii="Calibri" w:hAnsi="Calibri" w:cs="Calibri"/>
                <w:color w:val="000000"/>
                <w:sz w:val="2"/>
                <w:szCs w:val="2"/>
                <w:lang w:val="es-BO" w:eastAsia="es-ES"/>
              </w:rPr>
            </w:pPr>
          </w:p>
        </w:tc>
        <w:tc>
          <w:tcPr>
            <w:tcW w:w="163" w:type="dxa"/>
            <w:tcBorders>
              <w:left w:val="nil"/>
              <w:bottom w:val="nil"/>
              <w:right w:val="nil"/>
            </w:tcBorders>
            <w:shd w:val="clear" w:color="auto" w:fill="auto"/>
            <w:vAlign w:val="center"/>
            <w:hideMark/>
          </w:tcPr>
          <w:p w14:paraId="546FA960" w14:textId="77777777" w:rsidR="00034C73" w:rsidRPr="003C0DD8" w:rsidRDefault="00034C73" w:rsidP="004577ED">
            <w:pPr>
              <w:rPr>
                <w:rFonts w:ascii="Calibri" w:hAnsi="Calibri" w:cs="Calibri"/>
                <w:color w:val="000000"/>
                <w:sz w:val="2"/>
                <w:szCs w:val="2"/>
                <w:lang w:val="es-BO" w:eastAsia="es-ES"/>
              </w:rPr>
            </w:pPr>
          </w:p>
        </w:tc>
        <w:tc>
          <w:tcPr>
            <w:tcW w:w="165" w:type="dxa"/>
            <w:tcBorders>
              <w:left w:val="nil"/>
              <w:bottom w:val="nil"/>
              <w:right w:val="nil"/>
            </w:tcBorders>
            <w:shd w:val="clear" w:color="auto" w:fill="auto"/>
            <w:vAlign w:val="center"/>
            <w:hideMark/>
          </w:tcPr>
          <w:p w14:paraId="5AC1B797" w14:textId="77777777" w:rsidR="00034C73" w:rsidRPr="003C0DD8" w:rsidRDefault="00034C73" w:rsidP="004577ED">
            <w:pPr>
              <w:rPr>
                <w:rFonts w:ascii="Calibri" w:hAnsi="Calibri" w:cs="Calibri"/>
                <w:color w:val="000000"/>
                <w:sz w:val="2"/>
                <w:szCs w:val="2"/>
                <w:lang w:val="es-BO" w:eastAsia="es-ES"/>
              </w:rPr>
            </w:pPr>
          </w:p>
        </w:tc>
        <w:tc>
          <w:tcPr>
            <w:tcW w:w="183" w:type="dxa"/>
            <w:tcBorders>
              <w:left w:val="nil"/>
              <w:bottom w:val="nil"/>
              <w:right w:val="nil"/>
            </w:tcBorders>
            <w:shd w:val="clear" w:color="auto" w:fill="auto"/>
            <w:vAlign w:val="center"/>
            <w:hideMark/>
          </w:tcPr>
          <w:p w14:paraId="54AD1563" w14:textId="77777777" w:rsidR="00034C73" w:rsidRPr="003C0DD8" w:rsidRDefault="00034C73" w:rsidP="004577ED">
            <w:pPr>
              <w:rPr>
                <w:rFonts w:ascii="Calibri" w:hAnsi="Calibri" w:cs="Calibri"/>
                <w:color w:val="000000"/>
                <w:sz w:val="2"/>
                <w:szCs w:val="2"/>
                <w:lang w:val="es-BO" w:eastAsia="es-ES"/>
              </w:rPr>
            </w:pPr>
          </w:p>
        </w:tc>
        <w:tc>
          <w:tcPr>
            <w:tcW w:w="367" w:type="dxa"/>
            <w:tcBorders>
              <w:left w:val="nil"/>
              <w:bottom w:val="nil"/>
              <w:right w:val="nil"/>
            </w:tcBorders>
            <w:shd w:val="clear" w:color="auto" w:fill="auto"/>
            <w:vAlign w:val="center"/>
            <w:hideMark/>
          </w:tcPr>
          <w:p w14:paraId="0F1A68A2" w14:textId="77777777" w:rsidR="00034C73" w:rsidRPr="003C0DD8" w:rsidRDefault="00034C73" w:rsidP="004577ED">
            <w:pPr>
              <w:rPr>
                <w:rFonts w:ascii="Calibri" w:hAnsi="Calibri" w:cs="Calibri"/>
                <w:color w:val="000000"/>
                <w:sz w:val="2"/>
                <w:szCs w:val="2"/>
                <w:lang w:val="es-BO" w:eastAsia="es-ES"/>
              </w:rPr>
            </w:pPr>
          </w:p>
        </w:tc>
        <w:tc>
          <w:tcPr>
            <w:tcW w:w="367" w:type="dxa"/>
            <w:tcBorders>
              <w:left w:val="nil"/>
              <w:bottom w:val="nil"/>
              <w:right w:val="nil"/>
            </w:tcBorders>
            <w:shd w:val="clear" w:color="auto" w:fill="auto"/>
            <w:vAlign w:val="center"/>
            <w:hideMark/>
          </w:tcPr>
          <w:p w14:paraId="032CD763" w14:textId="77777777" w:rsidR="00034C73" w:rsidRPr="003C0DD8" w:rsidRDefault="00034C73" w:rsidP="004577ED">
            <w:pPr>
              <w:rPr>
                <w:rFonts w:ascii="Calibri" w:hAnsi="Calibri" w:cs="Calibri"/>
                <w:color w:val="000000"/>
                <w:sz w:val="2"/>
                <w:szCs w:val="2"/>
                <w:lang w:val="es-BO" w:eastAsia="es-ES"/>
              </w:rPr>
            </w:pPr>
          </w:p>
        </w:tc>
        <w:tc>
          <w:tcPr>
            <w:tcW w:w="550" w:type="dxa"/>
            <w:gridSpan w:val="2"/>
            <w:tcBorders>
              <w:left w:val="nil"/>
              <w:bottom w:val="single" w:sz="8" w:space="0" w:color="auto"/>
              <w:right w:val="nil"/>
            </w:tcBorders>
            <w:shd w:val="clear" w:color="auto" w:fill="auto"/>
            <w:vAlign w:val="center"/>
            <w:hideMark/>
          </w:tcPr>
          <w:p w14:paraId="6A4F9DD8" w14:textId="77777777" w:rsidR="00034C73" w:rsidRPr="003C0DD8" w:rsidRDefault="00034C73" w:rsidP="004577ED">
            <w:pPr>
              <w:rPr>
                <w:rFonts w:ascii="Calibri" w:hAnsi="Calibri" w:cs="Calibri"/>
                <w:color w:val="000000"/>
                <w:sz w:val="2"/>
                <w:szCs w:val="2"/>
                <w:lang w:val="es-BO" w:eastAsia="es-ES"/>
              </w:rPr>
            </w:pPr>
          </w:p>
        </w:tc>
        <w:tc>
          <w:tcPr>
            <w:tcW w:w="183" w:type="dxa"/>
            <w:tcBorders>
              <w:left w:val="nil"/>
              <w:bottom w:val="nil"/>
              <w:right w:val="nil"/>
            </w:tcBorders>
            <w:shd w:val="clear" w:color="auto" w:fill="auto"/>
            <w:vAlign w:val="center"/>
            <w:hideMark/>
          </w:tcPr>
          <w:p w14:paraId="0B67601C" w14:textId="77777777" w:rsidR="00034C73" w:rsidRPr="003C0DD8" w:rsidRDefault="00034C73" w:rsidP="004577ED">
            <w:pPr>
              <w:rPr>
                <w:rFonts w:ascii="Calibri" w:hAnsi="Calibri" w:cs="Calibri"/>
                <w:color w:val="000000"/>
                <w:sz w:val="2"/>
                <w:szCs w:val="2"/>
                <w:lang w:val="es-BO" w:eastAsia="es-ES"/>
              </w:rPr>
            </w:pPr>
          </w:p>
        </w:tc>
        <w:tc>
          <w:tcPr>
            <w:tcW w:w="368" w:type="dxa"/>
            <w:tcBorders>
              <w:left w:val="nil"/>
              <w:bottom w:val="nil"/>
              <w:right w:val="nil"/>
            </w:tcBorders>
            <w:shd w:val="clear" w:color="auto" w:fill="auto"/>
            <w:vAlign w:val="center"/>
            <w:hideMark/>
          </w:tcPr>
          <w:p w14:paraId="17DEC739" w14:textId="77777777" w:rsidR="00034C73" w:rsidRPr="003C0DD8" w:rsidRDefault="00034C73" w:rsidP="004577ED">
            <w:pPr>
              <w:rPr>
                <w:rFonts w:ascii="Calibri" w:hAnsi="Calibri" w:cs="Calibri"/>
                <w:color w:val="000000"/>
                <w:sz w:val="2"/>
                <w:szCs w:val="2"/>
                <w:lang w:val="es-BO" w:eastAsia="es-ES"/>
              </w:rPr>
            </w:pPr>
          </w:p>
        </w:tc>
        <w:tc>
          <w:tcPr>
            <w:tcW w:w="367" w:type="dxa"/>
            <w:tcBorders>
              <w:left w:val="nil"/>
              <w:bottom w:val="nil"/>
              <w:right w:val="nil"/>
            </w:tcBorders>
            <w:shd w:val="clear" w:color="auto" w:fill="auto"/>
            <w:vAlign w:val="center"/>
            <w:hideMark/>
          </w:tcPr>
          <w:p w14:paraId="588DA042" w14:textId="77777777" w:rsidR="00034C73" w:rsidRPr="003C0DD8" w:rsidRDefault="00034C73" w:rsidP="004577ED">
            <w:pPr>
              <w:rPr>
                <w:rFonts w:ascii="Calibri" w:hAnsi="Calibri" w:cs="Calibri"/>
                <w:color w:val="000000"/>
                <w:sz w:val="2"/>
                <w:szCs w:val="2"/>
                <w:lang w:val="es-BO" w:eastAsia="es-ES"/>
              </w:rPr>
            </w:pPr>
          </w:p>
        </w:tc>
        <w:tc>
          <w:tcPr>
            <w:tcW w:w="218" w:type="dxa"/>
            <w:tcBorders>
              <w:left w:val="nil"/>
              <w:bottom w:val="nil"/>
              <w:right w:val="nil"/>
            </w:tcBorders>
            <w:shd w:val="clear" w:color="auto" w:fill="auto"/>
            <w:vAlign w:val="center"/>
            <w:hideMark/>
          </w:tcPr>
          <w:p w14:paraId="4C49F9EA" w14:textId="77777777" w:rsidR="00034C73" w:rsidRPr="003C0DD8" w:rsidRDefault="00034C73" w:rsidP="004577ED">
            <w:pPr>
              <w:rPr>
                <w:rFonts w:ascii="Calibri" w:hAnsi="Calibri" w:cs="Calibri"/>
                <w:color w:val="000000"/>
                <w:sz w:val="2"/>
                <w:szCs w:val="2"/>
                <w:lang w:val="es-BO" w:eastAsia="es-ES"/>
              </w:rPr>
            </w:pPr>
          </w:p>
        </w:tc>
        <w:tc>
          <w:tcPr>
            <w:tcW w:w="260" w:type="dxa"/>
            <w:tcBorders>
              <w:left w:val="nil"/>
              <w:bottom w:val="nil"/>
              <w:right w:val="nil"/>
            </w:tcBorders>
            <w:shd w:val="clear" w:color="auto" w:fill="auto"/>
            <w:vAlign w:val="center"/>
            <w:hideMark/>
          </w:tcPr>
          <w:p w14:paraId="4D055C1A" w14:textId="77777777" w:rsidR="00034C73" w:rsidRPr="003C0DD8" w:rsidRDefault="00034C73" w:rsidP="004577ED">
            <w:pPr>
              <w:rPr>
                <w:rFonts w:ascii="Calibri" w:hAnsi="Calibri" w:cs="Calibri"/>
                <w:color w:val="000000"/>
                <w:sz w:val="2"/>
                <w:szCs w:val="2"/>
                <w:lang w:val="es-BO" w:eastAsia="es-ES"/>
              </w:rPr>
            </w:pPr>
          </w:p>
        </w:tc>
        <w:tc>
          <w:tcPr>
            <w:tcW w:w="367" w:type="dxa"/>
            <w:tcBorders>
              <w:left w:val="nil"/>
              <w:bottom w:val="nil"/>
              <w:right w:val="nil"/>
            </w:tcBorders>
            <w:shd w:val="clear" w:color="auto" w:fill="auto"/>
            <w:vAlign w:val="center"/>
            <w:hideMark/>
          </w:tcPr>
          <w:p w14:paraId="61AB1FF8" w14:textId="77777777" w:rsidR="00034C73" w:rsidRPr="003C0DD8" w:rsidRDefault="00034C73" w:rsidP="004577ED">
            <w:pPr>
              <w:rPr>
                <w:rFonts w:ascii="Calibri" w:hAnsi="Calibri" w:cs="Calibri"/>
                <w:color w:val="000000"/>
                <w:sz w:val="2"/>
                <w:szCs w:val="2"/>
                <w:lang w:val="es-BO" w:eastAsia="es-ES"/>
              </w:rPr>
            </w:pPr>
          </w:p>
        </w:tc>
        <w:tc>
          <w:tcPr>
            <w:tcW w:w="165" w:type="dxa"/>
            <w:tcBorders>
              <w:left w:val="nil"/>
              <w:bottom w:val="nil"/>
              <w:right w:val="nil"/>
            </w:tcBorders>
            <w:shd w:val="clear" w:color="auto" w:fill="auto"/>
            <w:vAlign w:val="center"/>
            <w:hideMark/>
          </w:tcPr>
          <w:p w14:paraId="7CF654B7" w14:textId="77777777" w:rsidR="00034C73" w:rsidRPr="003C0DD8" w:rsidRDefault="00034C73" w:rsidP="004577ED">
            <w:pPr>
              <w:rPr>
                <w:rFonts w:ascii="Calibri" w:hAnsi="Calibri" w:cs="Calibri"/>
                <w:color w:val="000000"/>
                <w:sz w:val="2"/>
                <w:szCs w:val="2"/>
                <w:lang w:val="es-BO" w:eastAsia="es-ES"/>
              </w:rPr>
            </w:pPr>
          </w:p>
        </w:tc>
        <w:tc>
          <w:tcPr>
            <w:tcW w:w="368" w:type="dxa"/>
            <w:tcBorders>
              <w:left w:val="nil"/>
              <w:bottom w:val="nil"/>
              <w:right w:val="nil"/>
            </w:tcBorders>
            <w:shd w:val="clear" w:color="auto" w:fill="auto"/>
            <w:vAlign w:val="center"/>
            <w:hideMark/>
          </w:tcPr>
          <w:p w14:paraId="111CF8B4" w14:textId="77777777" w:rsidR="00034C73" w:rsidRPr="003C0DD8" w:rsidRDefault="00034C73" w:rsidP="004577ED">
            <w:pPr>
              <w:rPr>
                <w:rFonts w:ascii="Calibri" w:hAnsi="Calibri" w:cs="Calibri"/>
                <w:color w:val="000000"/>
                <w:sz w:val="2"/>
                <w:szCs w:val="2"/>
                <w:lang w:val="es-BO" w:eastAsia="es-ES"/>
              </w:rPr>
            </w:pPr>
          </w:p>
        </w:tc>
        <w:tc>
          <w:tcPr>
            <w:tcW w:w="367" w:type="dxa"/>
            <w:tcBorders>
              <w:left w:val="nil"/>
              <w:bottom w:val="nil"/>
              <w:right w:val="nil"/>
            </w:tcBorders>
            <w:shd w:val="clear" w:color="auto" w:fill="auto"/>
            <w:vAlign w:val="center"/>
            <w:hideMark/>
          </w:tcPr>
          <w:p w14:paraId="1F7DCD8F" w14:textId="77777777" w:rsidR="00034C73" w:rsidRPr="003C0DD8" w:rsidRDefault="00034C73" w:rsidP="004577ED">
            <w:pPr>
              <w:rPr>
                <w:rFonts w:ascii="Calibri" w:hAnsi="Calibri" w:cs="Calibri"/>
                <w:color w:val="000000"/>
                <w:sz w:val="2"/>
                <w:szCs w:val="2"/>
                <w:lang w:val="es-BO" w:eastAsia="es-ES"/>
              </w:rPr>
            </w:pPr>
          </w:p>
        </w:tc>
        <w:tc>
          <w:tcPr>
            <w:tcW w:w="190" w:type="dxa"/>
            <w:tcBorders>
              <w:left w:val="nil"/>
              <w:bottom w:val="nil"/>
              <w:right w:val="single" w:sz="8" w:space="0" w:color="auto"/>
            </w:tcBorders>
            <w:shd w:val="clear" w:color="auto" w:fill="auto"/>
            <w:noWrap/>
            <w:vAlign w:val="center"/>
            <w:hideMark/>
          </w:tcPr>
          <w:p w14:paraId="3843BB52" w14:textId="77777777" w:rsidR="00034C73" w:rsidRPr="003C0DD8" w:rsidRDefault="00034C73" w:rsidP="004577ED">
            <w:pPr>
              <w:rPr>
                <w:rFonts w:ascii="Calibri" w:hAnsi="Calibri" w:cs="Calibri"/>
                <w:color w:val="000000"/>
                <w:sz w:val="2"/>
                <w:szCs w:val="2"/>
                <w:lang w:val="es-BO" w:eastAsia="es-ES"/>
              </w:rPr>
            </w:pPr>
          </w:p>
        </w:tc>
      </w:tr>
      <w:tr w:rsidR="004577ED" w:rsidRPr="003C0DD8" w14:paraId="4BD8F0BE" w14:textId="77777777" w:rsidTr="0001569A">
        <w:trPr>
          <w:trHeight w:val="397"/>
          <w:jc w:val="center"/>
        </w:trPr>
        <w:tc>
          <w:tcPr>
            <w:tcW w:w="9588" w:type="dxa"/>
            <w:gridSpan w:val="22"/>
            <w:tcBorders>
              <w:top w:val="single" w:sz="8" w:space="0" w:color="auto"/>
              <w:left w:val="single" w:sz="8" w:space="0" w:color="auto"/>
              <w:bottom w:val="single" w:sz="8" w:space="0" w:color="auto"/>
              <w:right w:val="single" w:sz="8" w:space="0" w:color="000000"/>
            </w:tcBorders>
            <w:shd w:val="clear" w:color="000000" w:fill="0F243E"/>
            <w:vAlign w:val="center"/>
            <w:hideMark/>
          </w:tcPr>
          <w:p w14:paraId="5EFDDB75" w14:textId="77777777" w:rsidR="004577ED" w:rsidRPr="003C0DD8" w:rsidRDefault="004577ED" w:rsidP="004577ED">
            <w:pPr>
              <w:rPr>
                <w:rFonts w:ascii="Arial" w:hAnsi="Arial" w:cs="Arial"/>
                <w:b/>
                <w:bCs/>
                <w:color w:val="FFFFFF"/>
                <w:sz w:val="16"/>
                <w:szCs w:val="16"/>
                <w:lang w:val="es-BO" w:eastAsia="es-ES"/>
              </w:rPr>
            </w:pPr>
            <w:r w:rsidRPr="003C0DD8">
              <w:rPr>
                <w:rFonts w:ascii="Arial" w:hAnsi="Arial" w:cs="Arial"/>
                <w:b/>
                <w:bCs/>
                <w:color w:val="FFFFFF"/>
                <w:sz w:val="16"/>
                <w:szCs w:val="16"/>
                <w:lang w:val="es-BO" w:eastAsia="es-ES"/>
              </w:rPr>
              <w:t>3</w:t>
            </w:r>
            <w:r w:rsidRPr="003C0DD8">
              <w:rPr>
                <w:rFonts w:ascii="Arial" w:hAnsi="Arial" w:cs="Arial"/>
                <w:b/>
                <w:bCs/>
                <w:sz w:val="18"/>
                <w:szCs w:val="16"/>
                <w:lang w:val="es-BO"/>
              </w:rPr>
              <w:t>.     INFORMACIÓN SOBRE NOTIFICACIONES</w:t>
            </w:r>
            <w:r w:rsidRPr="003C0DD8">
              <w:rPr>
                <w:rFonts w:ascii="Arial" w:hAnsi="Arial" w:cs="Arial"/>
                <w:b/>
                <w:bCs/>
                <w:color w:val="FFFFFF"/>
                <w:sz w:val="16"/>
                <w:szCs w:val="16"/>
                <w:lang w:val="es-BO" w:eastAsia="es-ES"/>
              </w:rPr>
              <w:t xml:space="preserve"> </w:t>
            </w:r>
          </w:p>
        </w:tc>
      </w:tr>
      <w:tr w:rsidR="004577ED" w:rsidRPr="003C0DD8" w14:paraId="2995F86E" w14:textId="77777777" w:rsidTr="001A1720">
        <w:trPr>
          <w:trHeight w:val="50"/>
          <w:jc w:val="center"/>
        </w:trPr>
        <w:tc>
          <w:tcPr>
            <w:tcW w:w="3740" w:type="dxa"/>
            <w:tcBorders>
              <w:top w:val="nil"/>
              <w:left w:val="single" w:sz="8" w:space="0" w:color="auto"/>
              <w:bottom w:val="nil"/>
              <w:right w:val="nil"/>
            </w:tcBorders>
            <w:shd w:val="clear" w:color="auto" w:fill="auto"/>
            <w:noWrap/>
            <w:vAlign w:val="center"/>
            <w:hideMark/>
          </w:tcPr>
          <w:p w14:paraId="5C988FAC" w14:textId="77777777" w:rsidR="004577ED" w:rsidRPr="003C0DD8" w:rsidRDefault="004577ED" w:rsidP="004577ED">
            <w:pPr>
              <w:rPr>
                <w:rFonts w:ascii="Calibri" w:hAnsi="Calibri" w:cs="Calibri"/>
                <w:color w:val="000000"/>
                <w:sz w:val="2"/>
                <w:szCs w:val="2"/>
                <w:lang w:val="es-BO" w:eastAsia="es-ES"/>
              </w:rPr>
            </w:pPr>
            <w:r w:rsidRPr="003C0DD8">
              <w:rPr>
                <w:rFonts w:ascii="Calibri" w:hAnsi="Calibri" w:cs="Calibri"/>
                <w:color w:val="000000"/>
                <w:sz w:val="2"/>
                <w:szCs w:val="2"/>
                <w:lang w:val="es-BO" w:eastAsia="es-ES"/>
              </w:rPr>
              <w:t> </w:t>
            </w:r>
          </w:p>
        </w:tc>
        <w:tc>
          <w:tcPr>
            <w:tcW w:w="257" w:type="dxa"/>
            <w:tcBorders>
              <w:top w:val="nil"/>
              <w:left w:val="nil"/>
              <w:bottom w:val="nil"/>
              <w:right w:val="nil"/>
            </w:tcBorders>
            <w:shd w:val="clear" w:color="auto" w:fill="auto"/>
            <w:noWrap/>
            <w:vAlign w:val="center"/>
            <w:hideMark/>
          </w:tcPr>
          <w:p w14:paraId="63CCB3D7" w14:textId="77777777" w:rsidR="004577ED" w:rsidRPr="003C0DD8" w:rsidRDefault="004577ED" w:rsidP="004577ED">
            <w:pPr>
              <w:rPr>
                <w:rFonts w:ascii="Calibri" w:hAnsi="Calibri" w:cs="Calibri"/>
                <w:color w:val="000000"/>
                <w:sz w:val="2"/>
                <w:szCs w:val="2"/>
                <w:lang w:val="es-BO" w:eastAsia="es-ES"/>
              </w:rPr>
            </w:pPr>
          </w:p>
        </w:tc>
        <w:tc>
          <w:tcPr>
            <w:tcW w:w="379" w:type="dxa"/>
            <w:tcBorders>
              <w:top w:val="nil"/>
              <w:left w:val="nil"/>
              <w:bottom w:val="nil"/>
              <w:right w:val="nil"/>
            </w:tcBorders>
            <w:shd w:val="clear" w:color="auto" w:fill="auto"/>
            <w:noWrap/>
            <w:vAlign w:val="center"/>
            <w:hideMark/>
          </w:tcPr>
          <w:p w14:paraId="3F1C30B2" w14:textId="77777777" w:rsidR="004577ED" w:rsidRPr="003C0DD8" w:rsidRDefault="004577ED" w:rsidP="004577ED">
            <w:pPr>
              <w:rPr>
                <w:rFonts w:ascii="Calibri" w:hAnsi="Calibri" w:cs="Calibri"/>
                <w:color w:val="000000"/>
                <w:sz w:val="2"/>
                <w:szCs w:val="2"/>
                <w:lang w:val="es-BO" w:eastAsia="es-ES"/>
              </w:rPr>
            </w:pPr>
          </w:p>
        </w:tc>
        <w:tc>
          <w:tcPr>
            <w:tcW w:w="377" w:type="dxa"/>
            <w:tcBorders>
              <w:top w:val="nil"/>
              <w:left w:val="nil"/>
              <w:bottom w:val="nil"/>
              <w:right w:val="nil"/>
            </w:tcBorders>
            <w:shd w:val="clear" w:color="auto" w:fill="auto"/>
            <w:noWrap/>
            <w:vAlign w:val="center"/>
            <w:hideMark/>
          </w:tcPr>
          <w:p w14:paraId="37850497" w14:textId="77777777" w:rsidR="004577ED" w:rsidRPr="003C0DD8" w:rsidRDefault="004577ED" w:rsidP="004577ED">
            <w:pPr>
              <w:rPr>
                <w:rFonts w:ascii="Calibri" w:hAnsi="Calibri" w:cs="Calibri"/>
                <w:color w:val="000000"/>
                <w:sz w:val="2"/>
                <w:szCs w:val="2"/>
                <w:lang w:val="es-BO" w:eastAsia="es-ES"/>
              </w:rPr>
            </w:pPr>
          </w:p>
        </w:tc>
        <w:tc>
          <w:tcPr>
            <w:tcW w:w="187" w:type="dxa"/>
            <w:tcBorders>
              <w:top w:val="nil"/>
              <w:left w:val="nil"/>
              <w:bottom w:val="nil"/>
              <w:right w:val="nil"/>
            </w:tcBorders>
            <w:shd w:val="clear" w:color="auto" w:fill="auto"/>
            <w:vAlign w:val="center"/>
            <w:hideMark/>
          </w:tcPr>
          <w:p w14:paraId="050DEC3A" w14:textId="77777777" w:rsidR="004577ED" w:rsidRPr="003C0DD8" w:rsidRDefault="004577ED" w:rsidP="004577ED">
            <w:pPr>
              <w:rPr>
                <w:rFonts w:ascii="Calibri" w:hAnsi="Calibri" w:cs="Calibri"/>
                <w:color w:val="000000"/>
                <w:sz w:val="2"/>
                <w:szCs w:val="2"/>
                <w:lang w:val="es-BO" w:eastAsia="es-ES"/>
              </w:rPr>
            </w:pPr>
          </w:p>
        </w:tc>
        <w:tc>
          <w:tcPr>
            <w:tcW w:w="163" w:type="dxa"/>
            <w:tcBorders>
              <w:top w:val="nil"/>
              <w:left w:val="nil"/>
              <w:bottom w:val="nil"/>
              <w:right w:val="nil"/>
            </w:tcBorders>
            <w:shd w:val="clear" w:color="auto" w:fill="auto"/>
            <w:vAlign w:val="center"/>
            <w:hideMark/>
          </w:tcPr>
          <w:p w14:paraId="022C189C" w14:textId="77777777" w:rsidR="004577ED" w:rsidRPr="003C0DD8" w:rsidRDefault="004577ED" w:rsidP="004577ED">
            <w:pPr>
              <w:rPr>
                <w:rFonts w:ascii="Calibri" w:hAnsi="Calibri" w:cs="Calibri"/>
                <w:color w:val="000000"/>
                <w:sz w:val="2"/>
                <w:szCs w:val="2"/>
                <w:lang w:val="es-BO" w:eastAsia="es-ES"/>
              </w:rPr>
            </w:pPr>
          </w:p>
        </w:tc>
        <w:tc>
          <w:tcPr>
            <w:tcW w:w="165" w:type="dxa"/>
            <w:tcBorders>
              <w:top w:val="nil"/>
              <w:left w:val="nil"/>
              <w:bottom w:val="nil"/>
              <w:right w:val="nil"/>
            </w:tcBorders>
            <w:shd w:val="clear" w:color="auto" w:fill="auto"/>
            <w:vAlign w:val="center"/>
            <w:hideMark/>
          </w:tcPr>
          <w:p w14:paraId="70B8BA3D" w14:textId="77777777" w:rsidR="004577ED" w:rsidRPr="003C0DD8" w:rsidRDefault="004577ED" w:rsidP="004577ED">
            <w:pPr>
              <w:rPr>
                <w:rFonts w:ascii="Calibri" w:hAnsi="Calibri" w:cs="Calibri"/>
                <w:color w:val="000000"/>
                <w:sz w:val="2"/>
                <w:szCs w:val="2"/>
                <w:lang w:val="es-BO" w:eastAsia="es-ES"/>
              </w:rPr>
            </w:pPr>
          </w:p>
        </w:tc>
        <w:tc>
          <w:tcPr>
            <w:tcW w:w="183" w:type="dxa"/>
            <w:tcBorders>
              <w:top w:val="nil"/>
              <w:left w:val="nil"/>
              <w:bottom w:val="nil"/>
              <w:right w:val="nil"/>
            </w:tcBorders>
            <w:shd w:val="clear" w:color="auto" w:fill="auto"/>
            <w:vAlign w:val="center"/>
            <w:hideMark/>
          </w:tcPr>
          <w:p w14:paraId="79CD9E62" w14:textId="77777777" w:rsidR="004577ED" w:rsidRPr="003C0DD8" w:rsidRDefault="004577ED" w:rsidP="004577ED">
            <w:pPr>
              <w:rPr>
                <w:rFonts w:ascii="Calibri" w:hAnsi="Calibri" w:cs="Calibri"/>
                <w:color w:val="000000"/>
                <w:sz w:val="2"/>
                <w:szCs w:val="2"/>
                <w:lang w:val="es-BO" w:eastAsia="es-ES"/>
              </w:rPr>
            </w:pPr>
          </w:p>
        </w:tc>
        <w:tc>
          <w:tcPr>
            <w:tcW w:w="367" w:type="dxa"/>
            <w:tcBorders>
              <w:top w:val="nil"/>
              <w:left w:val="nil"/>
              <w:bottom w:val="nil"/>
              <w:right w:val="nil"/>
            </w:tcBorders>
            <w:shd w:val="clear" w:color="auto" w:fill="auto"/>
            <w:vAlign w:val="center"/>
            <w:hideMark/>
          </w:tcPr>
          <w:p w14:paraId="60421FD8" w14:textId="77777777" w:rsidR="004577ED" w:rsidRPr="003C0DD8" w:rsidRDefault="004577ED" w:rsidP="004577ED">
            <w:pPr>
              <w:rPr>
                <w:rFonts w:ascii="Calibri" w:hAnsi="Calibri" w:cs="Calibri"/>
                <w:color w:val="000000"/>
                <w:sz w:val="2"/>
                <w:szCs w:val="2"/>
                <w:lang w:val="es-BO" w:eastAsia="es-ES"/>
              </w:rPr>
            </w:pPr>
          </w:p>
        </w:tc>
        <w:tc>
          <w:tcPr>
            <w:tcW w:w="367" w:type="dxa"/>
            <w:tcBorders>
              <w:top w:val="nil"/>
              <w:left w:val="nil"/>
              <w:bottom w:val="nil"/>
              <w:right w:val="nil"/>
            </w:tcBorders>
            <w:shd w:val="clear" w:color="auto" w:fill="auto"/>
            <w:vAlign w:val="center"/>
            <w:hideMark/>
          </w:tcPr>
          <w:p w14:paraId="63CC8040" w14:textId="77777777" w:rsidR="004577ED" w:rsidRPr="003C0DD8" w:rsidRDefault="004577ED" w:rsidP="004577ED">
            <w:pPr>
              <w:rPr>
                <w:rFonts w:ascii="Calibri" w:hAnsi="Calibri" w:cs="Calibri"/>
                <w:color w:val="000000"/>
                <w:sz w:val="2"/>
                <w:szCs w:val="2"/>
                <w:lang w:val="es-BO" w:eastAsia="es-ES"/>
              </w:rPr>
            </w:pPr>
          </w:p>
        </w:tc>
        <w:tc>
          <w:tcPr>
            <w:tcW w:w="367" w:type="dxa"/>
            <w:tcBorders>
              <w:top w:val="nil"/>
              <w:left w:val="nil"/>
              <w:bottom w:val="nil"/>
              <w:right w:val="nil"/>
            </w:tcBorders>
            <w:shd w:val="clear" w:color="auto" w:fill="auto"/>
            <w:vAlign w:val="center"/>
            <w:hideMark/>
          </w:tcPr>
          <w:p w14:paraId="37610ED6" w14:textId="77777777" w:rsidR="004577ED" w:rsidRPr="003C0DD8" w:rsidRDefault="004577ED" w:rsidP="004577ED">
            <w:pPr>
              <w:rPr>
                <w:rFonts w:ascii="Calibri" w:hAnsi="Calibri" w:cs="Calibri"/>
                <w:color w:val="000000"/>
                <w:sz w:val="2"/>
                <w:szCs w:val="2"/>
                <w:lang w:val="es-BO" w:eastAsia="es-ES"/>
              </w:rPr>
            </w:pPr>
          </w:p>
        </w:tc>
        <w:tc>
          <w:tcPr>
            <w:tcW w:w="183" w:type="dxa"/>
            <w:tcBorders>
              <w:top w:val="nil"/>
              <w:left w:val="nil"/>
              <w:bottom w:val="nil"/>
              <w:right w:val="nil"/>
            </w:tcBorders>
            <w:shd w:val="clear" w:color="auto" w:fill="auto"/>
            <w:vAlign w:val="center"/>
            <w:hideMark/>
          </w:tcPr>
          <w:p w14:paraId="2182FDB0" w14:textId="77777777" w:rsidR="004577ED" w:rsidRPr="003C0DD8" w:rsidRDefault="004577ED" w:rsidP="004577ED">
            <w:pPr>
              <w:rPr>
                <w:rFonts w:ascii="Calibri" w:hAnsi="Calibri" w:cs="Calibri"/>
                <w:color w:val="000000"/>
                <w:sz w:val="2"/>
                <w:szCs w:val="2"/>
                <w:lang w:val="es-BO" w:eastAsia="es-ES"/>
              </w:rPr>
            </w:pPr>
          </w:p>
        </w:tc>
        <w:tc>
          <w:tcPr>
            <w:tcW w:w="183" w:type="dxa"/>
            <w:tcBorders>
              <w:top w:val="nil"/>
              <w:left w:val="nil"/>
              <w:bottom w:val="nil"/>
              <w:right w:val="nil"/>
            </w:tcBorders>
            <w:shd w:val="clear" w:color="auto" w:fill="auto"/>
            <w:vAlign w:val="center"/>
            <w:hideMark/>
          </w:tcPr>
          <w:p w14:paraId="394B0987" w14:textId="77777777" w:rsidR="004577ED" w:rsidRPr="003C0DD8" w:rsidRDefault="004577ED" w:rsidP="004577ED">
            <w:pPr>
              <w:rPr>
                <w:rFonts w:ascii="Calibri" w:hAnsi="Calibri" w:cs="Calibri"/>
                <w:color w:val="000000"/>
                <w:sz w:val="2"/>
                <w:szCs w:val="2"/>
                <w:lang w:val="es-BO" w:eastAsia="es-ES"/>
              </w:rPr>
            </w:pPr>
          </w:p>
        </w:tc>
        <w:tc>
          <w:tcPr>
            <w:tcW w:w="368" w:type="dxa"/>
            <w:tcBorders>
              <w:top w:val="nil"/>
              <w:left w:val="nil"/>
              <w:bottom w:val="nil"/>
              <w:right w:val="nil"/>
            </w:tcBorders>
            <w:shd w:val="clear" w:color="auto" w:fill="auto"/>
            <w:vAlign w:val="center"/>
            <w:hideMark/>
          </w:tcPr>
          <w:p w14:paraId="0EB9498D" w14:textId="77777777" w:rsidR="004577ED" w:rsidRPr="003C0DD8" w:rsidRDefault="004577ED" w:rsidP="004577ED">
            <w:pPr>
              <w:rPr>
                <w:rFonts w:ascii="Calibri" w:hAnsi="Calibri" w:cs="Calibri"/>
                <w:color w:val="000000"/>
                <w:sz w:val="2"/>
                <w:szCs w:val="2"/>
                <w:lang w:val="es-BO" w:eastAsia="es-ES"/>
              </w:rPr>
            </w:pPr>
          </w:p>
        </w:tc>
        <w:tc>
          <w:tcPr>
            <w:tcW w:w="367" w:type="dxa"/>
            <w:tcBorders>
              <w:top w:val="nil"/>
              <w:left w:val="nil"/>
              <w:bottom w:val="nil"/>
              <w:right w:val="nil"/>
            </w:tcBorders>
            <w:shd w:val="clear" w:color="auto" w:fill="auto"/>
            <w:vAlign w:val="center"/>
            <w:hideMark/>
          </w:tcPr>
          <w:p w14:paraId="754760F7" w14:textId="77777777" w:rsidR="004577ED" w:rsidRPr="003C0DD8" w:rsidRDefault="004577ED" w:rsidP="004577ED">
            <w:pPr>
              <w:rPr>
                <w:rFonts w:ascii="Calibri" w:hAnsi="Calibri" w:cs="Calibri"/>
                <w:color w:val="000000"/>
                <w:sz w:val="2"/>
                <w:szCs w:val="2"/>
                <w:lang w:val="es-BO" w:eastAsia="es-ES"/>
              </w:rPr>
            </w:pPr>
          </w:p>
        </w:tc>
        <w:tc>
          <w:tcPr>
            <w:tcW w:w="218" w:type="dxa"/>
            <w:tcBorders>
              <w:top w:val="nil"/>
              <w:left w:val="nil"/>
              <w:bottom w:val="nil"/>
              <w:right w:val="nil"/>
            </w:tcBorders>
            <w:shd w:val="clear" w:color="auto" w:fill="auto"/>
            <w:vAlign w:val="center"/>
            <w:hideMark/>
          </w:tcPr>
          <w:p w14:paraId="4E5FCD27" w14:textId="77777777" w:rsidR="004577ED" w:rsidRPr="003C0DD8" w:rsidRDefault="004577ED" w:rsidP="004577ED">
            <w:pPr>
              <w:rPr>
                <w:rFonts w:ascii="Calibri" w:hAnsi="Calibri" w:cs="Calibri"/>
                <w:color w:val="000000"/>
                <w:sz w:val="2"/>
                <w:szCs w:val="2"/>
                <w:lang w:val="es-BO" w:eastAsia="es-ES"/>
              </w:rPr>
            </w:pPr>
          </w:p>
        </w:tc>
        <w:tc>
          <w:tcPr>
            <w:tcW w:w="627" w:type="dxa"/>
            <w:gridSpan w:val="2"/>
            <w:tcBorders>
              <w:top w:val="single" w:sz="8" w:space="0" w:color="auto"/>
              <w:left w:val="nil"/>
              <w:bottom w:val="nil"/>
              <w:right w:val="nil"/>
            </w:tcBorders>
            <w:shd w:val="clear" w:color="auto" w:fill="auto"/>
            <w:vAlign w:val="center"/>
            <w:hideMark/>
          </w:tcPr>
          <w:p w14:paraId="4C4E40E3" w14:textId="77777777" w:rsidR="004577ED" w:rsidRPr="003C0DD8" w:rsidRDefault="004577ED" w:rsidP="004577ED">
            <w:pPr>
              <w:rPr>
                <w:rFonts w:ascii="Calibri" w:hAnsi="Calibri" w:cs="Calibri"/>
                <w:color w:val="000000"/>
                <w:sz w:val="2"/>
                <w:szCs w:val="2"/>
                <w:lang w:val="es-BO" w:eastAsia="es-ES"/>
              </w:rPr>
            </w:pPr>
            <w:r w:rsidRPr="003C0DD8">
              <w:rPr>
                <w:rFonts w:ascii="Calibri" w:hAnsi="Calibri" w:cs="Calibri"/>
                <w:color w:val="000000"/>
                <w:sz w:val="2"/>
                <w:szCs w:val="2"/>
                <w:lang w:val="es-BO" w:eastAsia="es-ES"/>
              </w:rPr>
              <w:t> </w:t>
            </w:r>
          </w:p>
        </w:tc>
        <w:tc>
          <w:tcPr>
            <w:tcW w:w="165" w:type="dxa"/>
            <w:tcBorders>
              <w:top w:val="nil"/>
              <w:left w:val="nil"/>
              <w:bottom w:val="nil"/>
              <w:right w:val="nil"/>
            </w:tcBorders>
            <w:shd w:val="clear" w:color="auto" w:fill="auto"/>
            <w:vAlign w:val="center"/>
            <w:hideMark/>
          </w:tcPr>
          <w:p w14:paraId="711C17A2" w14:textId="77777777" w:rsidR="004577ED" w:rsidRPr="003C0DD8" w:rsidRDefault="004577ED" w:rsidP="004577ED">
            <w:pPr>
              <w:rPr>
                <w:rFonts w:ascii="Calibri" w:hAnsi="Calibri" w:cs="Calibri"/>
                <w:color w:val="000000"/>
                <w:sz w:val="2"/>
                <w:szCs w:val="2"/>
                <w:lang w:val="es-BO" w:eastAsia="es-ES"/>
              </w:rPr>
            </w:pPr>
          </w:p>
        </w:tc>
        <w:tc>
          <w:tcPr>
            <w:tcW w:w="368" w:type="dxa"/>
            <w:tcBorders>
              <w:top w:val="nil"/>
              <w:left w:val="nil"/>
              <w:bottom w:val="nil"/>
              <w:right w:val="nil"/>
            </w:tcBorders>
            <w:shd w:val="clear" w:color="auto" w:fill="auto"/>
            <w:vAlign w:val="center"/>
            <w:hideMark/>
          </w:tcPr>
          <w:p w14:paraId="5DC39384" w14:textId="77777777" w:rsidR="004577ED" w:rsidRPr="003C0DD8" w:rsidRDefault="004577ED" w:rsidP="004577ED">
            <w:pPr>
              <w:rPr>
                <w:rFonts w:ascii="Calibri" w:hAnsi="Calibri" w:cs="Calibri"/>
                <w:color w:val="000000"/>
                <w:sz w:val="2"/>
                <w:szCs w:val="2"/>
                <w:lang w:val="es-BO" w:eastAsia="es-ES"/>
              </w:rPr>
            </w:pPr>
          </w:p>
        </w:tc>
        <w:tc>
          <w:tcPr>
            <w:tcW w:w="367" w:type="dxa"/>
            <w:tcBorders>
              <w:top w:val="nil"/>
              <w:left w:val="nil"/>
              <w:bottom w:val="nil"/>
              <w:right w:val="nil"/>
            </w:tcBorders>
            <w:shd w:val="clear" w:color="auto" w:fill="auto"/>
            <w:vAlign w:val="center"/>
            <w:hideMark/>
          </w:tcPr>
          <w:p w14:paraId="32FF1DEC" w14:textId="77777777" w:rsidR="004577ED" w:rsidRPr="003C0DD8" w:rsidRDefault="004577ED" w:rsidP="004577ED">
            <w:pPr>
              <w:rPr>
                <w:rFonts w:ascii="Calibri" w:hAnsi="Calibri" w:cs="Calibri"/>
                <w:color w:val="000000"/>
                <w:sz w:val="2"/>
                <w:szCs w:val="2"/>
                <w:lang w:val="es-BO" w:eastAsia="es-ES"/>
              </w:rPr>
            </w:pPr>
          </w:p>
        </w:tc>
        <w:tc>
          <w:tcPr>
            <w:tcW w:w="190" w:type="dxa"/>
            <w:tcBorders>
              <w:top w:val="nil"/>
              <w:left w:val="nil"/>
              <w:bottom w:val="nil"/>
              <w:right w:val="single" w:sz="8" w:space="0" w:color="auto"/>
            </w:tcBorders>
            <w:shd w:val="clear" w:color="auto" w:fill="auto"/>
            <w:vAlign w:val="center"/>
            <w:hideMark/>
          </w:tcPr>
          <w:p w14:paraId="002BC0F4" w14:textId="77777777" w:rsidR="004577ED" w:rsidRPr="003C0DD8" w:rsidRDefault="004577ED" w:rsidP="004577ED">
            <w:pPr>
              <w:rPr>
                <w:rFonts w:ascii="Calibri" w:hAnsi="Calibri" w:cs="Calibri"/>
                <w:color w:val="000000"/>
                <w:sz w:val="2"/>
                <w:szCs w:val="2"/>
                <w:lang w:val="es-BO" w:eastAsia="es-ES"/>
              </w:rPr>
            </w:pPr>
            <w:r w:rsidRPr="003C0DD8">
              <w:rPr>
                <w:rFonts w:ascii="Calibri" w:hAnsi="Calibri" w:cs="Calibri"/>
                <w:color w:val="000000"/>
                <w:sz w:val="2"/>
                <w:szCs w:val="2"/>
                <w:lang w:val="es-BO" w:eastAsia="es-ES"/>
              </w:rPr>
              <w:t> </w:t>
            </w:r>
          </w:p>
        </w:tc>
      </w:tr>
      <w:tr w:rsidR="004577ED" w:rsidRPr="003C0DD8" w14:paraId="25B08E35" w14:textId="77777777" w:rsidTr="001A1720">
        <w:trPr>
          <w:trHeight w:val="246"/>
          <w:jc w:val="center"/>
        </w:trPr>
        <w:tc>
          <w:tcPr>
            <w:tcW w:w="3740" w:type="dxa"/>
            <w:vMerge w:val="restart"/>
            <w:tcBorders>
              <w:top w:val="nil"/>
              <w:left w:val="single" w:sz="8" w:space="0" w:color="auto"/>
              <w:bottom w:val="nil"/>
              <w:right w:val="nil"/>
            </w:tcBorders>
            <w:shd w:val="clear" w:color="auto" w:fill="auto"/>
            <w:vAlign w:val="center"/>
            <w:hideMark/>
          </w:tcPr>
          <w:p w14:paraId="796858BE" w14:textId="77777777" w:rsidR="004577ED" w:rsidRPr="003C0DD8" w:rsidRDefault="004577ED" w:rsidP="004577ED">
            <w:pPr>
              <w:jc w:val="center"/>
              <w:rPr>
                <w:rFonts w:ascii="Arial" w:hAnsi="Arial" w:cs="Arial"/>
                <w:b/>
                <w:bCs/>
                <w:color w:val="000000"/>
                <w:sz w:val="16"/>
                <w:szCs w:val="16"/>
                <w:lang w:val="es-BO" w:eastAsia="es-ES"/>
              </w:rPr>
            </w:pPr>
            <w:r w:rsidRPr="003C0DD8">
              <w:rPr>
                <w:rFonts w:ascii="Arial" w:hAnsi="Arial" w:cs="Arial"/>
                <w:b/>
                <w:bCs/>
                <w:color w:val="000000"/>
                <w:sz w:val="16"/>
                <w:szCs w:val="16"/>
                <w:lang w:val="es-BO" w:eastAsia="es-ES"/>
              </w:rPr>
              <w:t>Solicito que las notificaciones me sean remitidas vía:</w:t>
            </w:r>
          </w:p>
        </w:tc>
        <w:tc>
          <w:tcPr>
            <w:tcW w:w="2078" w:type="dxa"/>
            <w:gridSpan w:val="8"/>
            <w:tcBorders>
              <w:top w:val="nil"/>
              <w:left w:val="nil"/>
              <w:bottom w:val="nil"/>
              <w:right w:val="single" w:sz="8" w:space="0" w:color="000000"/>
            </w:tcBorders>
            <w:shd w:val="clear" w:color="auto" w:fill="auto"/>
            <w:vAlign w:val="center"/>
            <w:hideMark/>
          </w:tcPr>
          <w:p w14:paraId="332175DF" w14:textId="77777777" w:rsidR="004577ED" w:rsidRPr="003C0DD8" w:rsidRDefault="004577ED" w:rsidP="004577ED">
            <w:pPr>
              <w:jc w:val="right"/>
              <w:rPr>
                <w:rFonts w:ascii="Arial" w:hAnsi="Arial" w:cs="Arial"/>
                <w:b/>
                <w:bCs/>
                <w:color w:val="000000"/>
                <w:sz w:val="16"/>
                <w:szCs w:val="16"/>
                <w:lang w:val="es-BO" w:eastAsia="es-ES"/>
              </w:rPr>
            </w:pPr>
            <w:r w:rsidRPr="003C0DD8">
              <w:rPr>
                <w:rFonts w:ascii="Arial" w:hAnsi="Arial" w:cs="Arial"/>
                <w:b/>
                <w:bCs/>
                <w:color w:val="000000"/>
                <w:sz w:val="16"/>
                <w:szCs w:val="16"/>
                <w:lang w:val="es-BO" w:eastAsia="es-ES"/>
              </w:rPr>
              <w:t>Fax:</w:t>
            </w:r>
          </w:p>
        </w:tc>
        <w:tc>
          <w:tcPr>
            <w:tcW w:w="3213" w:type="dxa"/>
            <w:gridSpan w:val="11"/>
            <w:tcBorders>
              <w:top w:val="single" w:sz="8" w:space="0" w:color="auto"/>
              <w:left w:val="nil"/>
              <w:bottom w:val="single" w:sz="8" w:space="0" w:color="auto"/>
              <w:right w:val="single" w:sz="8" w:space="0" w:color="000000"/>
            </w:tcBorders>
            <w:shd w:val="clear" w:color="000000" w:fill="DBE5F1"/>
            <w:vAlign w:val="center"/>
            <w:hideMark/>
          </w:tcPr>
          <w:p w14:paraId="25B3C7CD" w14:textId="77777777" w:rsidR="004577ED" w:rsidRPr="003C0DD8" w:rsidRDefault="004577ED" w:rsidP="004577ED">
            <w:pPr>
              <w:jc w:val="center"/>
              <w:rPr>
                <w:rFonts w:ascii="Arial" w:hAnsi="Arial" w:cs="Arial"/>
                <w:color w:val="000000"/>
                <w:sz w:val="16"/>
                <w:szCs w:val="16"/>
                <w:lang w:val="es-BO" w:eastAsia="es-ES"/>
              </w:rPr>
            </w:pPr>
            <w:r w:rsidRPr="003C0DD8">
              <w:rPr>
                <w:rFonts w:ascii="Arial" w:hAnsi="Arial" w:cs="Arial"/>
                <w:color w:val="000000"/>
                <w:sz w:val="16"/>
                <w:szCs w:val="16"/>
                <w:lang w:val="es-BO" w:eastAsia="es-ES"/>
              </w:rPr>
              <w:t> </w:t>
            </w:r>
          </w:p>
        </w:tc>
        <w:tc>
          <w:tcPr>
            <w:tcW w:w="367" w:type="dxa"/>
            <w:tcBorders>
              <w:top w:val="nil"/>
              <w:left w:val="nil"/>
              <w:bottom w:val="nil"/>
              <w:right w:val="nil"/>
            </w:tcBorders>
            <w:shd w:val="clear" w:color="auto" w:fill="auto"/>
            <w:vAlign w:val="center"/>
            <w:hideMark/>
          </w:tcPr>
          <w:p w14:paraId="7D04CA80" w14:textId="77777777" w:rsidR="004577ED" w:rsidRPr="003C0DD8" w:rsidRDefault="004577ED" w:rsidP="004577ED">
            <w:pPr>
              <w:rPr>
                <w:rFonts w:ascii="Arial" w:hAnsi="Arial" w:cs="Arial"/>
                <w:color w:val="000000"/>
                <w:sz w:val="16"/>
                <w:szCs w:val="16"/>
                <w:lang w:val="es-BO" w:eastAsia="es-ES"/>
              </w:rPr>
            </w:pPr>
          </w:p>
        </w:tc>
        <w:tc>
          <w:tcPr>
            <w:tcW w:w="190" w:type="dxa"/>
            <w:tcBorders>
              <w:top w:val="nil"/>
              <w:left w:val="nil"/>
              <w:bottom w:val="nil"/>
              <w:right w:val="single" w:sz="8" w:space="0" w:color="auto"/>
            </w:tcBorders>
            <w:shd w:val="clear" w:color="auto" w:fill="auto"/>
            <w:noWrap/>
            <w:vAlign w:val="center"/>
            <w:hideMark/>
          </w:tcPr>
          <w:p w14:paraId="3BD99832" w14:textId="77777777" w:rsidR="004577ED" w:rsidRPr="003C0DD8" w:rsidRDefault="004577ED" w:rsidP="004577ED">
            <w:pPr>
              <w:rPr>
                <w:rFonts w:ascii="Calibri" w:hAnsi="Calibri" w:cs="Calibri"/>
                <w:color w:val="000000"/>
                <w:sz w:val="22"/>
                <w:szCs w:val="22"/>
                <w:lang w:val="es-BO" w:eastAsia="es-ES"/>
              </w:rPr>
            </w:pPr>
            <w:r w:rsidRPr="003C0DD8">
              <w:rPr>
                <w:rFonts w:ascii="Calibri" w:hAnsi="Calibri" w:cs="Calibri"/>
                <w:color w:val="000000"/>
                <w:sz w:val="22"/>
                <w:szCs w:val="22"/>
                <w:lang w:val="es-BO" w:eastAsia="es-ES"/>
              </w:rPr>
              <w:t> </w:t>
            </w:r>
          </w:p>
        </w:tc>
      </w:tr>
      <w:tr w:rsidR="004577ED" w:rsidRPr="003C0DD8" w14:paraId="724173F3" w14:textId="77777777" w:rsidTr="001A1720">
        <w:trPr>
          <w:trHeight w:val="50"/>
          <w:jc w:val="center"/>
        </w:trPr>
        <w:tc>
          <w:tcPr>
            <w:tcW w:w="3740" w:type="dxa"/>
            <w:vMerge/>
            <w:tcBorders>
              <w:top w:val="nil"/>
              <w:left w:val="single" w:sz="8" w:space="0" w:color="auto"/>
              <w:bottom w:val="nil"/>
              <w:right w:val="nil"/>
            </w:tcBorders>
            <w:vAlign w:val="center"/>
            <w:hideMark/>
          </w:tcPr>
          <w:p w14:paraId="014C4B25" w14:textId="77777777" w:rsidR="004577ED" w:rsidRPr="003C0DD8" w:rsidRDefault="004577ED" w:rsidP="004577ED">
            <w:pPr>
              <w:rPr>
                <w:rFonts w:ascii="Arial" w:hAnsi="Arial" w:cs="Arial"/>
                <w:b/>
                <w:bCs/>
                <w:color w:val="000000"/>
                <w:sz w:val="16"/>
                <w:szCs w:val="16"/>
                <w:lang w:val="es-BO" w:eastAsia="es-ES"/>
              </w:rPr>
            </w:pPr>
          </w:p>
        </w:tc>
        <w:tc>
          <w:tcPr>
            <w:tcW w:w="257" w:type="dxa"/>
            <w:tcBorders>
              <w:top w:val="nil"/>
              <w:left w:val="nil"/>
              <w:bottom w:val="nil"/>
              <w:right w:val="nil"/>
            </w:tcBorders>
            <w:shd w:val="clear" w:color="auto" w:fill="auto"/>
            <w:vAlign w:val="center"/>
            <w:hideMark/>
          </w:tcPr>
          <w:p w14:paraId="66EB6D48" w14:textId="77777777" w:rsidR="004577ED" w:rsidRPr="003C0DD8" w:rsidRDefault="004577ED" w:rsidP="004577ED">
            <w:pPr>
              <w:rPr>
                <w:rFonts w:ascii="Calibri" w:hAnsi="Calibri" w:cs="Calibri"/>
                <w:color w:val="000000"/>
                <w:sz w:val="2"/>
                <w:szCs w:val="2"/>
                <w:lang w:val="es-BO" w:eastAsia="es-ES"/>
              </w:rPr>
            </w:pPr>
          </w:p>
        </w:tc>
        <w:tc>
          <w:tcPr>
            <w:tcW w:w="379" w:type="dxa"/>
            <w:tcBorders>
              <w:top w:val="nil"/>
              <w:left w:val="nil"/>
              <w:bottom w:val="nil"/>
              <w:right w:val="nil"/>
            </w:tcBorders>
            <w:shd w:val="clear" w:color="auto" w:fill="auto"/>
            <w:vAlign w:val="center"/>
            <w:hideMark/>
          </w:tcPr>
          <w:p w14:paraId="70CC4EC0" w14:textId="77777777" w:rsidR="004577ED" w:rsidRPr="003C0DD8" w:rsidRDefault="004577ED" w:rsidP="004577ED">
            <w:pPr>
              <w:rPr>
                <w:rFonts w:ascii="Calibri" w:hAnsi="Calibri" w:cs="Calibri"/>
                <w:color w:val="000000"/>
                <w:sz w:val="2"/>
                <w:szCs w:val="2"/>
                <w:lang w:val="es-BO" w:eastAsia="es-ES"/>
              </w:rPr>
            </w:pPr>
          </w:p>
        </w:tc>
        <w:tc>
          <w:tcPr>
            <w:tcW w:w="377" w:type="dxa"/>
            <w:tcBorders>
              <w:top w:val="nil"/>
              <w:left w:val="nil"/>
              <w:bottom w:val="nil"/>
              <w:right w:val="nil"/>
            </w:tcBorders>
            <w:shd w:val="clear" w:color="auto" w:fill="auto"/>
            <w:vAlign w:val="center"/>
            <w:hideMark/>
          </w:tcPr>
          <w:p w14:paraId="68F6211F" w14:textId="77777777" w:rsidR="004577ED" w:rsidRPr="003C0DD8" w:rsidRDefault="004577ED" w:rsidP="004577ED">
            <w:pPr>
              <w:rPr>
                <w:rFonts w:ascii="Calibri" w:hAnsi="Calibri" w:cs="Calibri"/>
                <w:color w:val="000000"/>
                <w:sz w:val="2"/>
                <w:szCs w:val="2"/>
                <w:lang w:val="es-BO" w:eastAsia="es-ES"/>
              </w:rPr>
            </w:pPr>
          </w:p>
        </w:tc>
        <w:tc>
          <w:tcPr>
            <w:tcW w:w="187" w:type="dxa"/>
            <w:tcBorders>
              <w:top w:val="nil"/>
              <w:left w:val="nil"/>
              <w:bottom w:val="nil"/>
              <w:right w:val="nil"/>
            </w:tcBorders>
            <w:shd w:val="clear" w:color="auto" w:fill="auto"/>
            <w:vAlign w:val="center"/>
            <w:hideMark/>
          </w:tcPr>
          <w:p w14:paraId="45618864" w14:textId="77777777" w:rsidR="004577ED" w:rsidRPr="003C0DD8" w:rsidRDefault="004577ED" w:rsidP="004577ED">
            <w:pPr>
              <w:rPr>
                <w:rFonts w:ascii="Calibri" w:hAnsi="Calibri" w:cs="Calibri"/>
                <w:color w:val="000000"/>
                <w:sz w:val="2"/>
                <w:szCs w:val="2"/>
                <w:lang w:val="es-BO" w:eastAsia="es-ES"/>
              </w:rPr>
            </w:pPr>
          </w:p>
        </w:tc>
        <w:tc>
          <w:tcPr>
            <w:tcW w:w="163" w:type="dxa"/>
            <w:tcBorders>
              <w:top w:val="nil"/>
              <w:left w:val="nil"/>
              <w:bottom w:val="nil"/>
              <w:right w:val="nil"/>
            </w:tcBorders>
            <w:shd w:val="clear" w:color="auto" w:fill="auto"/>
            <w:vAlign w:val="center"/>
            <w:hideMark/>
          </w:tcPr>
          <w:p w14:paraId="49BA2DE8" w14:textId="77777777" w:rsidR="004577ED" w:rsidRPr="003C0DD8" w:rsidRDefault="004577ED" w:rsidP="004577ED">
            <w:pPr>
              <w:rPr>
                <w:rFonts w:ascii="Calibri" w:hAnsi="Calibri" w:cs="Calibri"/>
                <w:color w:val="000000"/>
                <w:sz w:val="2"/>
                <w:szCs w:val="2"/>
                <w:lang w:val="es-BO" w:eastAsia="es-ES"/>
              </w:rPr>
            </w:pPr>
          </w:p>
        </w:tc>
        <w:tc>
          <w:tcPr>
            <w:tcW w:w="165" w:type="dxa"/>
            <w:tcBorders>
              <w:top w:val="nil"/>
              <w:left w:val="nil"/>
              <w:bottom w:val="nil"/>
              <w:right w:val="nil"/>
            </w:tcBorders>
            <w:shd w:val="clear" w:color="auto" w:fill="auto"/>
            <w:vAlign w:val="center"/>
            <w:hideMark/>
          </w:tcPr>
          <w:p w14:paraId="0680055C" w14:textId="77777777" w:rsidR="004577ED" w:rsidRPr="003C0DD8" w:rsidRDefault="004577ED" w:rsidP="004577ED">
            <w:pPr>
              <w:rPr>
                <w:rFonts w:ascii="Calibri" w:hAnsi="Calibri" w:cs="Calibri"/>
                <w:color w:val="000000"/>
                <w:sz w:val="2"/>
                <w:szCs w:val="2"/>
                <w:lang w:val="es-BO" w:eastAsia="es-ES"/>
              </w:rPr>
            </w:pPr>
          </w:p>
        </w:tc>
        <w:tc>
          <w:tcPr>
            <w:tcW w:w="183" w:type="dxa"/>
            <w:tcBorders>
              <w:top w:val="nil"/>
              <w:left w:val="nil"/>
              <w:bottom w:val="nil"/>
              <w:right w:val="nil"/>
            </w:tcBorders>
            <w:shd w:val="clear" w:color="auto" w:fill="auto"/>
            <w:vAlign w:val="center"/>
            <w:hideMark/>
          </w:tcPr>
          <w:p w14:paraId="785A595C" w14:textId="77777777" w:rsidR="004577ED" w:rsidRPr="003C0DD8" w:rsidRDefault="004577ED" w:rsidP="004577ED">
            <w:pPr>
              <w:rPr>
                <w:rFonts w:ascii="Calibri" w:hAnsi="Calibri" w:cs="Calibri"/>
                <w:color w:val="000000"/>
                <w:sz w:val="2"/>
                <w:szCs w:val="2"/>
                <w:lang w:val="es-BO" w:eastAsia="es-ES"/>
              </w:rPr>
            </w:pPr>
          </w:p>
        </w:tc>
        <w:tc>
          <w:tcPr>
            <w:tcW w:w="734" w:type="dxa"/>
            <w:gridSpan w:val="2"/>
            <w:tcBorders>
              <w:top w:val="nil"/>
              <w:left w:val="nil"/>
              <w:bottom w:val="nil"/>
              <w:right w:val="nil"/>
            </w:tcBorders>
            <w:shd w:val="clear" w:color="auto" w:fill="auto"/>
            <w:vAlign w:val="center"/>
            <w:hideMark/>
          </w:tcPr>
          <w:p w14:paraId="3D230E71" w14:textId="77777777" w:rsidR="004577ED" w:rsidRPr="003C0DD8" w:rsidRDefault="004577ED" w:rsidP="004577ED">
            <w:pPr>
              <w:rPr>
                <w:rFonts w:ascii="Calibri" w:hAnsi="Calibri" w:cs="Calibri"/>
                <w:color w:val="000000"/>
                <w:sz w:val="2"/>
                <w:szCs w:val="2"/>
                <w:lang w:val="es-BO" w:eastAsia="es-ES"/>
              </w:rPr>
            </w:pPr>
          </w:p>
        </w:tc>
        <w:tc>
          <w:tcPr>
            <w:tcW w:w="367" w:type="dxa"/>
            <w:tcBorders>
              <w:top w:val="nil"/>
              <w:left w:val="nil"/>
              <w:bottom w:val="nil"/>
              <w:right w:val="nil"/>
            </w:tcBorders>
            <w:shd w:val="clear" w:color="auto" w:fill="auto"/>
            <w:vAlign w:val="center"/>
            <w:hideMark/>
          </w:tcPr>
          <w:p w14:paraId="04EDCDCF" w14:textId="77777777" w:rsidR="004577ED" w:rsidRPr="003C0DD8" w:rsidRDefault="004577ED" w:rsidP="004577ED">
            <w:pPr>
              <w:rPr>
                <w:rFonts w:ascii="Calibri" w:hAnsi="Calibri" w:cs="Calibri"/>
                <w:color w:val="000000"/>
                <w:sz w:val="2"/>
                <w:szCs w:val="2"/>
                <w:lang w:val="es-BO" w:eastAsia="es-ES"/>
              </w:rPr>
            </w:pPr>
          </w:p>
        </w:tc>
        <w:tc>
          <w:tcPr>
            <w:tcW w:w="183" w:type="dxa"/>
            <w:tcBorders>
              <w:top w:val="nil"/>
              <w:left w:val="nil"/>
              <w:bottom w:val="nil"/>
              <w:right w:val="nil"/>
            </w:tcBorders>
            <w:shd w:val="clear" w:color="auto" w:fill="auto"/>
            <w:vAlign w:val="center"/>
            <w:hideMark/>
          </w:tcPr>
          <w:p w14:paraId="31FD3FFD" w14:textId="77777777" w:rsidR="004577ED" w:rsidRPr="003C0DD8" w:rsidRDefault="004577ED" w:rsidP="004577ED">
            <w:pPr>
              <w:rPr>
                <w:rFonts w:ascii="Calibri" w:hAnsi="Calibri" w:cs="Calibri"/>
                <w:color w:val="000000"/>
                <w:sz w:val="2"/>
                <w:szCs w:val="2"/>
                <w:lang w:val="es-BO" w:eastAsia="es-ES"/>
              </w:rPr>
            </w:pPr>
          </w:p>
        </w:tc>
        <w:tc>
          <w:tcPr>
            <w:tcW w:w="183" w:type="dxa"/>
            <w:tcBorders>
              <w:top w:val="nil"/>
              <w:left w:val="nil"/>
              <w:bottom w:val="nil"/>
              <w:right w:val="nil"/>
            </w:tcBorders>
            <w:shd w:val="clear" w:color="auto" w:fill="auto"/>
            <w:vAlign w:val="center"/>
            <w:hideMark/>
          </w:tcPr>
          <w:p w14:paraId="5B8C92D1" w14:textId="77777777" w:rsidR="004577ED" w:rsidRPr="003C0DD8" w:rsidRDefault="004577ED" w:rsidP="004577ED">
            <w:pPr>
              <w:rPr>
                <w:rFonts w:ascii="Calibri" w:hAnsi="Calibri" w:cs="Calibri"/>
                <w:color w:val="000000"/>
                <w:sz w:val="2"/>
                <w:szCs w:val="2"/>
                <w:lang w:val="es-BO" w:eastAsia="es-ES"/>
              </w:rPr>
            </w:pPr>
          </w:p>
        </w:tc>
        <w:tc>
          <w:tcPr>
            <w:tcW w:w="368" w:type="dxa"/>
            <w:tcBorders>
              <w:top w:val="nil"/>
              <w:left w:val="nil"/>
              <w:bottom w:val="nil"/>
              <w:right w:val="nil"/>
            </w:tcBorders>
            <w:shd w:val="clear" w:color="auto" w:fill="auto"/>
            <w:vAlign w:val="center"/>
            <w:hideMark/>
          </w:tcPr>
          <w:p w14:paraId="3AE947D3" w14:textId="77777777" w:rsidR="004577ED" w:rsidRPr="003C0DD8" w:rsidRDefault="004577ED" w:rsidP="004577ED">
            <w:pPr>
              <w:rPr>
                <w:rFonts w:ascii="Calibri" w:hAnsi="Calibri" w:cs="Calibri"/>
                <w:color w:val="000000"/>
                <w:sz w:val="2"/>
                <w:szCs w:val="2"/>
                <w:lang w:val="es-BO" w:eastAsia="es-ES"/>
              </w:rPr>
            </w:pPr>
          </w:p>
        </w:tc>
        <w:tc>
          <w:tcPr>
            <w:tcW w:w="367" w:type="dxa"/>
            <w:tcBorders>
              <w:top w:val="nil"/>
              <w:left w:val="nil"/>
              <w:bottom w:val="nil"/>
              <w:right w:val="nil"/>
            </w:tcBorders>
            <w:shd w:val="clear" w:color="auto" w:fill="auto"/>
            <w:vAlign w:val="center"/>
            <w:hideMark/>
          </w:tcPr>
          <w:p w14:paraId="227532B6" w14:textId="77777777" w:rsidR="004577ED" w:rsidRPr="003C0DD8" w:rsidRDefault="004577ED" w:rsidP="004577ED">
            <w:pPr>
              <w:rPr>
                <w:rFonts w:ascii="Calibri" w:hAnsi="Calibri" w:cs="Calibri"/>
                <w:color w:val="000000"/>
                <w:sz w:val="2"/>
                <w:szCs w:val="2"/>
                <w:lang w:val="es-BO" w:eastAsia="es-ES"/>
              </w:rPr>
            </w:pPr>
          </w:p>
        </w:tc>
        <w:tc>
          <w:tcPr>
            <w:tcW w:w="218" w:type="dxa"/>
            <w:tcBorders>
              <w:top w:val="nil"/>
              <w:left w:val="nil"/>
              <w:bottom w:val="nil"/>
              <w:right w:val="nil"/>
            </w:tcBorders>
            <w:shd w:val="clear" w:color="auto" w:fill="auto"/>
            <w:vAlign w:val="center"/>
            <w:hideMark/>
          </w:tcPr>
          <w:p w14:paraId="0527276B" w14:textId="77777777" w:rsidR="004577ED" w:rsidRPr="003C0DD8" w:rsidRDefault="004577ED" w:rsidP="004577ED">
            <w:pPr>
              <w:rPr>
                <w:rFonts w:ascii="Calibri" w:hAnsi="Calibri" w:cs="Calibri"/>
                <w:color w:val="000000"/>
                <w:sz w:val="2"/>
                <w:szCs w:val="2"/>
                <w:lang w:val="es-BO" w:eastAsia="es-ES"/>
              </w:rPr>
            </w:pPr>
          </w:p>
        </w:tc>
        <w:tc>
          <w:tcPr>
            <w:tcW w:w="260" w:type="dxa"/>
            <w:tcBorders>
              <w:top w:val="nil"/>
              <w:left w:val="nil"/>
              <w:bottom w:val="nil"/>
              <w:right w:val="nil"/>
            </w:tcBorders>
            <w:shd w:val="clear" w:color="auto" w:fill="auto"/>
            <w:vAlign w:val="center"/>
            <w:hideMark/>
          </w:tcPr>
          <w:p w14:paraId="4A1FE94B" w14:textId="77777777" w:rsidR="004577ED" w:rsidRPr="003C0DD8" w:rsidRDefault="004577ED" w:rsidP="004577ED">
            <w:pPr>
              <w:rPr>
                <w:rFonts w:ascii="Calibri" w:hAnsi="Calibri" w:cs="Calibri"/>
                <w:color w:val="000000"/>
                <w:sz w:val="2"/>
                <w:szCs w:val="2"/>
                <w:lang w:val="es-BO" w:eastAsia="es-ES"/>
              </w:rPr>
            </w:pPr>
          </w:p>
        </w:tc>
        <w:tc>
          <w:tcPr>
            <w:tcW w:w="367" w:type="dxa"/>
            <w:tcBorders>
              <w:top w:val="nil"/>
              <w:left w:val="nil"/>
              <w:bottom w:val="nil"/>
              <w:right w:val="nil"/>
            </w:tcBorders>
            <w:shd w:val="clear" w:color="auto" w:fill="auto"/>
            <w:vAlign w:val="center"/>
            <w:hideMark/>
          </w:tcPr>
          <w:p w14:paraId="4545CFA4" w14:textId="77777777" w:rsidR="004577ED" w:rsidRPr="003C0DD8" w:rsidRDefault="004577ED" w:rsidP="004577ED">
            <w:pPr>
              <w:rPr>
                <w:rFonts w:ascii="Calibri" w:hAnsi="Calibri" w:cs="Calibri"/>
                <w:color w:val="000000"/>
                <w:sz w:val="2"/>
                <w:szCs w:val="2"/>
                <w:lang w:val="es-BO" w:eastAsia="es-ES"/>
              </w:rPr>
            </w:pPr>
          </w:p>
        </w:tc>
        <w:tc>
          <w:tcPr>
            <w:tcW w:w="165" w:type="dxa"/>
            <w:tcBorders>
              <w:top w:val="nil"/>
              <w:left w:val="nil"/>
              <w:bottom w:val="nil"/>
              <w:right w:val="nil"/>
            </w:tcBorders>
            <w:shd w:val="clear" w:color="auto" w:fill="auto"/>
            <w:vAlign w:val="center"/>
            <w:hideMark/>
          </w:tcPr>
          <w:p w14:paraId="223BA7EA" w14:textId="77777777" w:rsidR="004577ED" w:rsidRPr="003C0DD8" w:rsidRDefault="004577ED" w:rsidP="004577ED">
            <w:pPr>
              <w:rPr>
                <w:rFonts w:ascii="Calibri" w:hAnsi="Calibri" w:cs="Calibri"/>
                <w:color w:val="000000"/>
                <w:sz w:val="2"/>
                <w:szCs w:val="2"/>
                <w:lang w:val="es-BO" w:eastAsia="es-ES"/>
              </w:rPr>
            </w:pPr>
          </w:p>
        </w:tc>
        <w:tc>
          <w:tcPr>
            <w:tcW w:w="368" w:type="dxa"/>
            <w:tcBorders>
              <w:top w:val="nil"/>
              <w:left w:val="nil"/>
              <w:bottom w:val="nil"/>
              <w:right w:val="nil"/>
            </w:tcBorders>
            <w:shd w:val="clear" w:color="auto" w:fill="auto"/>
            <w:vAlign w:val="center"/>
            <w:hideMark/>
          </w:tcPr>
          <w:p w14:paraId="65A56D9C" w14:textId="77777777" w:rsidR="004577ED" w:rsidRPr="003C0DD8" w:rsidRDefault="004577ED" w:rsidP="004577ED">
            <w:pPr>
              <w:rPr>
                <w:rFonts w:ascii="Calibri" w:hAnsi="Calibri" w:cs="Calibri"/>
                <w:color w:val="000000"/>
                <w:sz w:val="2"/>
                <w:szCs w:val="2"/>
                <w:lang w:val="es-BO" w:eastAsia="es-ES"/>
              </w:rPr>
            </w:pPr>
          </w:p>
        </w:tc>
        <w:tc>
          <w:tcPr>
            <w:tcW w:w="367" w:type="dxa"/>
            <w:tcBorders>
              <w:top w:val="nil"/>
              <w:left w:val="nil"/>
              <w:bottom w:val="nil"/>
              <w:right w:val="nil"/>
            </w:tcBorders>
            <w:shd w:val="clear" w:color="auto" w:fill="auto"/>
            <w:vAlign w:val="center"/>
            <w:hideMark/>
          </w:tcPr>
          <w:p w14:paraId="166ADCF4" w14:textId="77777777" w:rsidR="004577ED" w:rsidRPr="003C0DD8" w:rsidRDefault="004577ED" w:rsidP="004577ED">
            <w:pPr>
              <w:rPr>
                <w:rFonts w:ascii="Arial" w:hAnsi="Arial" w:cs="Arial"/>
                <w:color w:val="000000"/>
                <w:sz w:val="2"/>
                <w:szCs w:val="2"/>
                <w:lang w:val="es-BO" w:eastAsia="es-ES"/>
              </w:rPr>
            </w:pPr>
          </w:p>
        </w:tc>
        <w:tc>
          <w:tcPr>
            <w:tcW w:w="190" w:type="dxa"/>
            <w:tcBorders>
              <w:top w:val="nil"/>
              <w:left w:val="nil"/>
              <w:bottom w:val="nil"/>
              <w:right w:val="single" w:sz="8" w:space="0" w:color="auto"/>
            </w:tcBorders>
            <w:shd w:val="clear" w:color="auto" w:fill="auto"/>
            <w:noWrap/>
            <w:vAlign w:val="center"/>
            <w:hideMark/>
          </w:tcPr>
          <w:p w14:paraId="1CAB49F8" w14:textId="77777777" w:rsidR="004577ED" w:rsidRPr="003C0DD8" w:rsidRDefault="004577ED" w:rsidP="004577ED">
            <w:pPr>
              <w:rPr>
                <w:rFonts w:ascii="Calibri" w:hAnsi="Calibri" w:cs="Calibri"/>
                <w:color w:val="000000"/>
                <w:sz w:val="2"/>
                <w:szCs w:val="2"/>
                <w:lang w:val="es-BO" w:eastAsia="es-ES"/>
              </w:rPr>
            </w:pPr>
            <w:r w:rsidRPr="003C0DD8">
              <w:rPr>
                <w:rFonts w:ascii="Calibri" w:hAnsi="Calibri" w:cs="Calibri"/>
                <w:color w:val="000000"/>
                <w:sz w:val="2"/>
                <w:szCs w:val="2"/>
                <w:lang w:val="es-BO" w:eastAsia="es-ES"/>
              </w:rPr>
              <w:t> </w:t>
            </w:r>
          </w:p>
        </w:tc>
      </w:tr>
      <w:tr w:rsidR="004577ED" w:rsidRPr="003C0DD8" w14:paraId="1A361B14" w14:textId="77777777" w:rsidTr="001A1720">
        <w:trPr>
          <w:trHeight w:val="246"/>
          <w:jc w:val="center"/>
        </w:trPr>
        <w:tc>
          <w:tcPr>
            <w:tcW w:w="3740" w:type="dxa"/>
            <w:vMerge/>
            <w:tcBorders>
              <w:top w:val="nil"/>
              <w:left w:val="single" w:sz="8" w:space="0" w:color="auto"/>
              <w:bottom w:val="nil"/>
              <w:right w:val="nil"/>
            </w:tcBorders>
            <w:vAlign w:val="center"/>
            <w:hideMark/>
          </w:tcPr>
          <w:p w14:paraId="540A2EB5" w14:textId="77777777" w:rsidR="004577ED" w:rsidRPr="003C0DD8" w:rsidRDefault="004577ED" w:rsidP="004577ED">
            <w:pPr>
              <w:rPr>
                <w:rFonts w:ascii="Arial" w:hAnsi="Arial" w:cs="Arial"/>
                <w:b/>
                <w:bCs/>
                <w:color w:val="000000"/>
                <w:sz w:val="16"/>
                <w:szCs w:val="16"/>
                <w:lang w:val="es-BO" w:eastAsia="es-ES"/>
              </w:rPr>
            </w:pPr>
          </w:p>
        </w:tc>
        <w:tc>
          <w:tcPr>
            <w:tcW w:w="2078" w:type="dxa"/>
            <w:gridSpan w:val="8"/>
            <w:tcBorders>
              <w:top w:val="nil"/>
              <w:left w:val="nil"/>
              <w:bottom w:val="nil"/>
              <w:right w:val="single" w:sz="8" w:space="0" w:color="000000"/>
            </w:tcBorders>
            <w:shd w:val="clear" w:color="auto" w:fill="auto"/>
            <w:vAlign w:val="center"/>
            <w:hideMark/>
          </w:tcPr>
          <w:p w14:paraId="25AEB24B" w14:textId="77777777" w:rsidR="004577ED" w:rsidRPr="003C0DD8" w:rsidRDefault="004577ED" w:rsidP="004577ED">
            <w:pPr>
              <w:jc w:val="right"/>
              <w:rPr>
                <w:rFonts w:ascii="Arial" w:hAnsi="Arial" w:cs="Arial"/>
                <w:b/>
                <w:bCs/>
                <w:color w:val="000000"/>
                <w:sz w:val="16"/>
                <w:szCs w:val="16"/>
                <w:lang w:val="es-BO" w:eastAsia="es-ES"/>
              </w:rPr>
            </w:pPr>
            <w:r w:rsidRPr="003C0DD8">
              <w:rPr>
                <w:rFonts w:ascii="Arial" w:hAnsi="Arial" w:cs="Arial"/>
                <w:b/>
                <w:bCs/>
                <w:color w:val="000000"/>
                <w:sz w:val="16"/>
                <w:szCs w:val="16"/>
                <w:lang w:val="es-BO" w:eastAsia="es-ES"/>
              </w:rPr>
              <w:t>Correo Electrónico:</w:t>
            </w:r>
          </w:p>
        </w:tc>
        <w:tc>
          <w:tcPr>
            <w:tcW w:w="3213" w:type="dxa"/>
            <w:gridSpan w:val="11"/>
            <w:tcBorders>
              <w:top w:val="single" w:sz="8" w:space="0" w:color="auto"/>
              <w:left w:val="nil"/>
              <w:bottom w:val="single" w:sz="8" w:space="0" w:color="auto"/>
              <w:right w:val="single" w:sz="8" w:space="0" w:color="000000"/>
            </w:tcBorders>
            <w:shd w:val="clear" w:color="000000" w:fill="DBE5F1"/>
            <w:vAlign w:val="center"/>
            <w:hideMark/>
          </w:tcPr>
          <w:p w14:paraId="39FAA73C" w14:textId="77777777" w:rsidR="004577ED" w:rsidRPr="003C0DD8" w:rsidRDefault="004577ED" w:rsidP="004577ED">
            <w:pPr>
              <w:jc w:val="center"/>
              <w:rPr>
                <w:rFonts w:ascii="Arial" w:hAnsi="Arial" w:cs="Arial"/>
                <w:color w:val="000000"/>
                <w:sz w:val="16"/>
                <w:szCs w:val="16"/>
                <w:lang w:val="es-BO" w:eastAsia="es-ES"/>
              </w:rPr>
            </w:pPr>
            <w:r w:rsidRPr="003C0DD8">
              <w:rPr>
                <w:rFonts w:ascii="Arial" w:hAnsi="Arial" w:cs="Arial"/>
                <w:color w:val="000000"/>
                <w:sz w:val="16"/>
                <w:szCs w:val="16"/>
                <w:lang w:val="es-BO" w:eastAsia="es-ES"/>
              </w:rPr>
              <w:t> </w:t>
            </w:r>
          </w:p>
        </w:tc>
        <w:tc>
          <w:tcPr>
            <w:tcW w:w="367" w:type="dxa"/>
            <w:tcBorders>
              <w:top w:val="nil"/>
              <w:left w:val="nil"/>
              <w:bottom w:val="nil"/>
              <w:right w:val="nil"/>
            </w:tcBorders>
            <w:shd w:val="clear" w:color="auto" w:fill="auto"/>
            <w:vAlign w:val="center"/>
            <w:hideMark/>
          </w:tcPr>
          <w:p w14:paraId="5FEE8748" w14:textId="77777777" w:rsidR="004577ED" w:rsidRPr="003C0DD8" w:rsidRDefault="004577ED" w:rsidP="004577ED">
            <w:pPr>
              <w:rPr>
                <w:rFonts w:ascii="Arial" w:hAnsi="Arial" w:cs="Arial"/>
                <w:color w:val="000000"/>
                <w:sz w:val="16"/>
                <w:szCs w:val="16"/>
                <w:lang w:val="es-BO" w:eastAsia="es-ES"/>
              </w:rPr>
            </w:pPr>
          </w:p>
        </w:tc>
        <w:tc>
          <w:tcPr>
            <w:tcW w:w="190" w:type="dxa"/>
            <w:tcBorders>
              <w:top w:val="nil"/>
              <w:left w:val="nil"/>
              <w:bottom w:val="nil"/>
              <w:right w:val="single" w:sz="8" w:space="0" w:color="auto"/>
            </w:tcBorders>
            <w:shd w:val="clear" w:color="auto" w:fill="auto"/>
            <w:noWrap/>
            <w:vAlign w:val="center"/>
            <w:hideMark/>
          </w:tcPr>
          <w:p w14:paraId="5CC8B0DE" w14:textId="77777777" w:rsidR="004577ED" w:rsidRPr="003C0DD8" w:rsidRDefault="004577ED" w:rsidP="004577ED">
            <w:pPr>
              <w:rPr>
                <w:rFonts w:ascii="Calibri" w:hAnsi="Calibri" w:cs="Calibri"/>
                <w:color w:val="000000"/>
                <w:sz w:val="22"/>
                <w:szCs w:val="22"/>
                <w:lang w:val="es-BO" w:eastAsia="es-ES"/>
              </w:rPr>
            </w:pPr>
            <w:r w:rsidRPr="003C0DD8">
              <w:rPr>
                <w:rFonts w:ascii="Calibri" w:hAnsi="Calibri" w:cs="Calibri"/>
                <w:color w:val="000000"/>
                <w:sz w:val="22"/>
                <w:szCs w:val="22"/>
                <w:lang w:val="es-BO" w:eastAsia="es-ES"/>
              </w:rPr>
              <w:t> </w:t>
            </w:r>
          </w:p>
        </w:tc>
      </w:tr>
      <w:tr w:rsidR="004577ED" w:rsidRPr="003C0DD8" w14:paraId="28A6F43A" w14:textId="77777777" w:rsidTr="001A1720">
        <w:trPr>
          <w:trHeight w:val="50"/>
          <w:jc w:val="center"/>
        </w:trPr>
        <w:tc>
          <w:tcPr>
            <w:tcW w:w="3740" w:type="dxa"/>
            <w:tcBorders>
              <w:top w:val="nil"/>
              <w:left w:val="single" w:sz="8" w:space="0" w:color="auto"/>
              <w:bottom w:val="single" w:sz="8" w:space="0" w:color="auto"/>
              <w:right w:val="nil"/>
            </w:tcBorders>
            <w:shd w:val="clear" w:color="auto" w:fill="auto"/>
            <w:noWrap/>
            <w:vAlign w:val="center"/>
            <w:hideMark/>
          </w:tcPr>
          <w:p w14:paraId="28B98D5B" w14:textId="77777777" w:rsidR="004577ED" w:rsidRPr="003C0DD8" w:rsidRDefault="004577ED" w:rsidP="004577ED">
            <w:pPr>
              <w:rPr>
                <w:rFonts w:ascii="Calibri" w:hAnsi="Calibri" w:cs="Calibri"/>
                <w:color w:val="000000"/>
                <w:sz w:val="2"/>
                <w:szCs w:val="2"/>
                <w:lang w:val="es-BO" w:eastAsia="es-ES"/>
              </w:rPr>
            </w:pPr>
            <w:r w:rsidRPr="003C0DD8">
              <w:rPr>
                <w:rFonts w:ascii="Calibri" w:hAnsi="Calibri" w:cs="Calibri"/>
                <w:color w:val="000000"/>
                <w:sz w:val="2"/>
                <w:szCs w:val="2"/>
                <w:lang w:val="es-BO" w:eastAsia="es-ES"/>
              </w:rPr>
              <w:t> </w:t>
            </w:r>
          </w:p>
        </w:tc>
        <w:tc>
          <w:tcPr>
            <w:tcW w:w="257" w:type="dxa"/>
            <w:tcBorders>
              <w:top w:val="nil"/>
              <w:left w:val="nil"/>
              <w:bottom w:val="single" w:sz="8" w:space="0" w:color="auto"/>
              <w:right w:val="nil"/>
            </w:tcBorders>
            <w:shd w:val="clear" w:color="auto" w:fill="auto"/>
            <w:noWrap/>
            <w:vAlign w:val="center"/>
            <w:hideMark/>
          </w:tcPr>
          <w:p w14:paraId="7170B3A6" w14:textId="77777777" w:rsidR="004577ED" w:rsidRPr="003C0DD8" w:rsidRDefault="004577ED" w:rsidP="004577ED">
            <w:pPr>
              <w:rPr>
                <w:rFonts w:ascii="Calibri" w:hAnsi="Calibri" w:cs="Calibri"/>
                <w:color w:val="000000"/>
                <w:sz w:val="2"/>
                <w:szCs w:val="2"/>
                <w:lang w:val="es-BO" w:eastAsia="es-ES"/>
              </w:rPr>
            </w:pPr>
            <w:r w:rsidRPr="003C0DD8">
              <w:rPr>
                <w:rFonts w:ascii="Calibri" w:hAnsi="Calibri" w:cs="Calibri"/>
                <w:color w:val="000000"/>
                <w:sz w:val="2"/>
                <w:szCs w:val="2"/>
                <w:lang w:val="es-BO" w:eastAsia="es-ES"/>
              </w:rPr>
              <w:t> </w:t>
            </w:r>
          </w:p>
        </w:tc>
        <w:tc>
          <w:tcPr>
            <w:tcW w:w="379" w:type="dxa"/>
            <w:tcBorders>
              <w:top w:val="nil"/>
              <w:left w:val="nil"/>
              <w:bottom w:val="single" w:sz="8" w:space="0" w:color="auto"/>
              <w:right w:val="nil"/>
            </w:tcBorders>
            <w:shd w:val="clear" w:color="auto" w:fill="auto"/>
            <w:noWrap/>
            <w:vAlign w:val="center"/>
            <w:hideMark/>
          </w:tcPr>
          <w:p w14:paraId="0BA8CE1C" w14:textId="77777777" w:rsidR="004577ED" w:rsidRPr="003C0DD8" w:rsidRDefault="004577ED" w:rsidP="004577ED">
            <w:pPr>
              <w:rPr>
                <w:rFonts w:ascii="Calibri" w:hAnsi="Calibri" w:cs="Calibri"/>
                <w:color w:val="000000"/>
                <w:sz w:val="2"/>
                <w:szCs w:val="2"/>
                <w:lang w:val="es-BO" w:eastAsia="es-ES"/>
              </w:rPr>
            </w:pPr>
            <w:r w:rsidRPr="003C0DD8">
              <w:rPr>
                <w:rFonts w:ascii="Calibri" w:hAnsi="Calibri" w:cs="Calibri"/>
                <w:color w:val="000000"/>
                <w:sz w:val="2"/>
                <w:szCs w:val="2"/>
                <w:lang w:val="es-BO" w:eastAsia="es-ES"/>
              </w:rPr>
              <w:t> </w:t>
            </w:r>
          </w:p>
        </w:tc>
        <w:tc>
          <w:tcPr>
            <w:tcW w:w="377" w:type="dxa"/>
            <w:tcBorders>
              <w:top w:val="nil"/>
              <w:left w:val="nil"/>
              <w:bottom w:val="single" w:sz="8" w:space="0" w:color="auto"/>
              <w:right w:val="nil"/>
            </w:tcBorders>
            <w:shd w:val="clear" w:color="auto" w:fill="auto"/>
            <w:noWrap/>
            <w:vAlign w:val="center"/>
            <w:hideMark/>
          </w:tcPr>
          <w:p w14:paraId="65F7C3BD" w14:textId="77777777" w:rsidR="004577ED" w:rsidRPr="003C0DD8" w:rsidRDefault="004577ED" w:rsidP="004577ED">
            <w:pPr>
              <w:rPr>
                <w:rFonts w:ascii="Calibri" w:hAnsi="Calibri" w:cs="Calibri"/>
                <w:color w:val="000000"/>
                <w:sz w:val="2"/>
                <w:szCs w:val="2"/>
                <w:lang w:val="es-BO" w:eastAsia="es-ES"/>
              </w:rPr>
            </w:pPr>
            <w:r w:rsidRPr="003C0DD8">
              <w:rPr>
                <w:rFonts w:ascii="Calibri" w:hAnsi="Calibri" w:cs="Calibri"/>
                <w:color w:val="000000"/>
                <w:sz w:val="2"/>
                <w:szCs w:val="2"/>
                <w:lang w:val="es-BO" w:eastAsia="es-ES"/>
              </w:rPr>
              <w:t> </w:t>
            </w:r>
          </w:p>
        </w:tc>
        <w:tc>
          <w:tcPr>
            <w:tcW w:w="1065" w:type="dxa"/>
            <w:gridSpan w:val="5"/>
            <w:tcBorders>
              <w:top w:val="nil"/>
              <w:left w:val="nil"/>
              <w:bottom w:val="single" w:sz="8" w:space="0" w:color="auto"/>
              <w:right w:val="nil"/>
            </w:tcBorders>
            <w:shd w:val="clear" w:color="auto" w:fill="auto"/>
            <w:vAlign w:val="center"/>
            <w:hideMark/>
          </w:tcPr>
          <w:p w14:paraId="6D1D1302" w14:textId="77777777" w:rsidR="004577ED" w:rsidRPr="003C0DD8" w:rsidRDefault="004577ED" w:rsidP="004577ED">
            <w:pPr>
              <w:rPr>
                <w:rFonts w:ascii="Arial" w:hAnsi="Arial" w:cs="Arial"/>
                <w:color w:val="000000"/>
                <w:sz w:val="2"/>
                <w:szCs w:val="2"/>
                <w:lang w:val="es-BO" w:eastAsia="es-ES"/>
              </w:rPr>
            </w:pPr>
            <w:r w:rsidRPr="003C0DD8">
              <w:rPr>
                <w:rFonts w:ascii="Arial" w:hAnsi="Arial" w:cs="Arial"/>
                <w:color w:val="000000"/>
                <w:sz w:val="2"/>
                <w:szCs w:val="2"/>
                <w:lang w:val="es-BO" w:eastAsia="es-ES"/>
              </w:rPr>
              <w:t> </w:t>
            </w:r>
          </w:p>
        </w:tc>
        <w:tc>
          <w:tcPr>
            <w:tcW w:w="734" w:type="dxa"/>
            <w:gridSpan w:val="2"/>
            <w:tcBorders>
              <w:top w:val="nil"/>
              <w:left w:val="nil"/>
              <w:bottom w:val="single" w:sz="8" w:space="0" w:color="auto"/>
              <w:right w:val="nil"/>
            </w:tcBorders>
            <w:shd w:val="clear" w:color="auto" w:fill="auto"/>
            <w:vAlign w:val="center"/>
            <w:hideMark/>
          </w:tcPr>
          <w:p w14:paraId="0F6F1C68" w14:textId="77777777" w:rsidR="004577ED" w:rsidRPr="003C0DD8" w:rsidRDefault="004577ED" w:rsidP="004577ED">
            <w:pPr>
              <w:jc w:val="center"/>
              <w:rPr>
                <w:rFonts w:ascii="Arial" w:hAnsi="Arial" w:cs="Arial"/>
                <w:b/>
                <w:bCs/>
                <w:color w:val="000000"/>
                <w:sz w:val="2"/>
                <w:szCs w:val="2"/>
                <w:lang w:val="es-BO" w:eastAsia="es-ES"/>
              </w:rPr>
            </w:pPr>
            <w:r w:rsidRPr="003C0DD8">
              <w:rPr>
                <w:rFonts w:ascii="Arial" w:hAnsi="Arial" w:cs="Arial"/>
                <w:b/>
                <w:bCs/>
                <w:color w:val="000000"/>
                <w:sz w:val="2"/>
                <w:szCs w:val="2"/>
                <w:lang w:val="es-BO" w:eastAsia="es-ES"/>
              </w:rPr>
              <w:t> </w:t>
            </w:r>
          </w:p>
        </w:tc>
        <w:tc>
          <w:tcPr>
            <w:tcW w:w="183" w:type="dxa"/>
            <w:tcBorders>
              <w:top w:val="nil"/>
              <w:left w:val="nil"/>
              <w:bottom w:val="single" w:sz="8" w:space="0" w:color="auto"/>
              <w:right w:val="nil"/>
            </w:tcBorders>
            <w:shd w:val="clear" w:color="auto" w:fill="auto"/>
            <w:vAlign w:val="center"/>
            <w:hideMark/>
          </w:tcPr>
          <w:p w14:paraId="34A16BD1" w14:textId="77777777" w:rsidR="004577ED" w:rsidRPr="003C0DD8" w:rsidRDefault="004577ED" w:rsidP="004577ED">
            <w:pPr>
              <w:rPr>
                <w:rFonts w:ascii="Arial" w:hAnsi="Arial" w:cs="Arial"/>
                <w:b/>
                <w:bCs/>
                <w:color w:val="000000"/>
                <w:sz w:val="2"/>
                <w:szCs w:val="2"/>
                <w:lang w:val="es-BO" w:eastAsia="es-ES"/>
              </w:rPr>
            </w:pPr>
            <w:r w:rsidRPr="003C0DD8">
              <w:rPr>
                <w:rFonts w:ascii="Arial" w:hAnsi="Arial" w:cs="Arial"/>
                <w:b/>
                <w:bCs/>
                <w:color w:val="000000"/>
                <w:sz w:val="2"/>
                <w:szCs w:val="2"/>
                <w:lang w:val="es-BO" w:eastAsia="es-ES"/>
              </w:rPr>
              <w:t> </w:t>
            </w:r>
          </w:p>
        </w:tc>
        <w:tc>
          <w:tcPr>
            <w:tcW w:w="183" w:type="dxa"/>
            <w:tcBorders>
              <w:top w:val="nil"/>
              <w:left w:val="nil"/>
              <w:bottom w:val="single" w:sz="8" w:space="0" w:color="auto"/>
              <w:right w:val="nil"/>
            </w:tcBorders>
            <w:shd w:val="clear" w:color="auto" w:fill="auto"/>
            <w:vAlign w:val="center"/>
            <w:hideMark/>
          </w:tcPr>
          <w:p w14:paraId="2FB206F2" w14:textId="77777777" w:rsidR="004577ED" w:rsidRPr="003C0DD8" w:rsidRDefault="004577ED" w:rsidP="004577ED">
            <w:pPr>
              <w:rPr>
                <w:rFonts w:ascii="Arial" w:hAnsi="Arial" w:cs="Arial"/>
                <w:b/>
                <w:bCs/>
                <w:color w:val="000000"/>
                <w:sz w:val="2"/>
                <w:szCs w:val="2"/>
                <w:lang w:val="es-BO" w:eastAsia="es-ES"/>
              </w:rPr>
            </w:pPr>
            <w:r w:rsidRPr="003C0DD8">
              <w:rPr>
                <w:rFonts w:ascii="Arial" w:hAnsi="Arial" w:cs="Arial"/>
                <w:b/>
                <w:bCs/>
                <w:color w:val="000000"/>
                <w:sz w:val="2"/>
                <w:szCs w:val="2"/>
                <w:lang w:val="es-BO" w:eastAsia="es-ES"/>
              </w:rPr>
              <w:t> </w:t>
            </w:r>
          </w:p>
        </w:tc>
        <w:tc>
          <w:tcPr>
            <w:tcW w:w="368" w:type="dxa"/>
            <w:tcBorders>
              <w:top w:val="nil"/>
              <w:left w:val="nil"/>
              <w:bottom w:val="single" w:sz="8" w:space="0" w:color="auto"/>
              <w:right w:val="nil"/>
            </w:tcBorders>
            <w:shd w:val="clear" w:color="auto" w:fill="auto"/>
            <w:vAlign w:val="center"/>
            <w:hideMark/>
          </w:tcPr>
          <w:p w14:paraId="5BC13978" w14:textId="77777777" w:rsidR="004577ED" w:rsidRPr="003C0DD8" w:rsidRDefault="004577ED" w:rsidP="004577ED">
            <w:pPr>
              <w:rPr>
                <w:rFonts w:ascii="Arial" w:hAnsi="Arial" w:cs="Arial"/>
                <w:b/>
                <w:bCs/>
                <w:color w:val="000000"/>
                <w:sz w:val="2"/>
                <w:szCs w:val="2"/>
                <w:lang w:val="es-BO" w:eastAsia="es-ES"/>
              </w:rPr>
            </w:pPr>
            <w:r w:rsidRPr="003C0DD8">
              <w:rPr>
                <w:rFonts w:ascii="Arial" w:hAnsi="Arial" w:cs="Arial"/>
                <w:b/>
                <w:bCs/>
                <w:color w:val="000000"/>
                <w:sz w:val="2"/>
                <w:szCs w:val="2"/>
                <w:lang w:val="es-BO" w:eastAsia="es-ES"/>
              </w:rPr>
              <w:t> </w:t>
            </w:r>
          </w:p>
        </w:tc>
        <w:tc>
          <w:tcPr>
            <w:tcW w:w="367" w:type="dxa"/>
            <w:tcBorders>
              <w:top w:val="nil"/>
              <w:left w:val="nil"/>
              <w:bottom w:val="single" w:sz="8" w:space="0" w:color="auto"/>
              <w:right w:val="nil"/>
            </w:tcBorders>
            <w:shd w:val="clear" w:color="auto" w:fill="auto"/>
            <w:vAlign w:val="center"/>
            <w:hideMark/>
          </w:tcPr>
          <w:p w14:paraId="1EC69C58" w14:textId="77777777" w:rsidR="004577ED" w:rsidRPr="003C0DD8" w:rsidRDefault="004577ED" w:rsidP="004577ED">
            <w:pPr>
              <w:rPr>
                <w:rFonts w:ascii="Arial" w:hAnsi="Arial" w:cs="Arial"/>
                <w:b/>
                <w:bCs/>
                <w:color w:val="000000"/>
                <w:sz w:val="2"/>
                <w:szCs w:val="2"/>
                <w:lang w:val="es-BO" w:eastAsia="es-ES"/>
              </w:rPr>
            </w:pPr>
            <w:r w:rsidRPr="003C0DD8">
              <w:rPr>
                <w:rFonts w:ascii="Arial" w:hAnsi="Arial" w:cs="Arial"/>
                <w:b/>
                <w:bCs/>
                <w:color w:val="000000"/>
                <w:sz w:val="2"/>
                <w:szCs w:val="2"/>
                <w:lang w:val="es-BO" w:eastAsia="es-ES"/>
              </w:rPr>
              <w:t> </w:t>
            </w:r>
          </w:p>
        </w:tc>
        <w:tc>
          <w:tcPr>
            <w:tcW w:w="218" w:type="dxa"/>
            <w:tcBorders>
              <w:top w:val="nil"/>
              <w:left w:val="nil"/>
              <w:bottom w:val="single" w:sz="8" w:space="0" w:color="auto"/>
              <w:right w:val="nil"/>
            </w:tcBorders>
            <w:shd w:val="clear" w:color="auto" w:fill="auto"/>
            <w:vAlign w:val="center"/>
            <w:hideMark/>
          </w:tcPr>
          <w:p w14:paraId="44689716" w14:textId="77777777" w:rsidR="004577ED" w:rsidRPr="003C0DD8" w:rsidRDefault="004577ED" w:rsidP="004577ED">
            <w:pPr>
              <w:rPr>
                <w:rFonts w:ascii="Arial" w:hAnsi="Arial" w:cs="Arial"/>
                <w:b/>
                <w:bCs/>
                <w:color w:val="000000"/>
                <w:sz w:val="2"/>
                <w:szCs w:val="2"/>
                <w:lang w:val="es-BO" w:eastAsia="es-ES"/>
              </w:rPr>
            </w:pPr>
            <w:r w:rsidRPr="003C0DD8">
              <w:rPr>
                <w:rFonts w:ascii="Arial" w:hAnsi="Arial" w:cs="Arial"/>
                <w:b/>
                <w:bCs/>
                <w:color w:val="000000"/>
                <w:sz w:val="2"/>
                <w:szCs w:val="2"/>
                <w:lang w:val="es-BO" w:eastAsia="es-ES"/>
              </w:rPr>
              <w:t> </w:t>
            </w:r>
          </w:p>
        </w:tc>
        <w:tc>
          <w:tcPr>
            <w:tcW w:w="627" w:type="dxa"/>
            <w:gridSpan w:val="2"/>
            <w:tcBorders>
              <w:top w:val="nil"/>
              <w:left w:val="nil"/>
              <w:bottom w:val="single" w:sz="8" w:space="0" w:color="auto"/>
              <w:right w:val="nil"/>
            </w:tcBorders>
            <w:shd w:val="clear" w:color="auto" w:fill="auto"/>
            <w:vAlign w:val="center"/>
            <w:hideMark/>
          </w:tcPr>
          <w:p w14:paraId="7B790CE4" w14:textId="77777777" w:rsidR="004577ED" w:rsidRPr="003C0DD8" w:rsidRDefault="004577ED" w:rsidP="004577ED">
            <w:pPr>
              <w:rPr>
                <w:rFonts w:ascii="Arial" w:hAnsi="Arial" w:cs="Arial"/>
                <w:b/>
                <w:bCs/>
                <w:color w:val="000000"/>
                <w:sz w:val="2"/>
                <w:szCs w:val="2"/>
                <w:lang w:val="es-BO" w:eastAsia="es-ES"/>
              </w:rPr>
            </w:pPr>
            <w:r w:rsidRPr="003C0DD8">
              <w:rPr>
                <w:rFonts w:ascii="Arial" w:hAnsi="Arial" w:cs="Arial"/>
                <w:b/>
                <w:bCs/>
                <w:color w:val="000000"/>
                <w:sz w:val="2"/>
                <w:szCs w:val="2"/>
                <w:lang w:val="es-BO" w:eastAsia="es-ES"/>
              </w:rPr>
              <w:t> </w:t>
            </w:r>
          </w:p>
        </w:tc>
        <w:tc>
          <w:tcPr>
            <w:tcW w:w="165" w:type="dxa"/>
            <w:tcBorders>
              <w:top w:val="nil"/>
              <w:left w:val="nil"/>
              <w:bottom w:val="single" w:sz="8" w:space="0" w:color="auto"/>
              <w:right w:val="nil"/>
            </w:tcBorders>
            <w:shd w:val="clear" w:color="auto" w:fill="auto"/>
            <w:vAlign w:val="center"/>
            <w:hideMark/>
          </w:tcPr>
          <w:p w14:paraId="6DF0883A" w14:textId="77777777" w:rsidR="004577ED" w:rsidRPr="003C0DD8" w:rsidRDefault="004577ED" w:rsidP="004577ED">
            <w:pPr>
              <w:rPr>
                <w:rFonts w:ascii="Arial" w:hAnsi="Arial" w:cs="Arial"/>
                <w:b/>
                <w:bCs/>
                <w:color w:val="000000"/>
                <w:sz w:val="2"/>
                <w:szCs w:val="2"/>
                <w:lang w:val="es-BO" w:eastAsia="es-ES"/>
              </w:rPr>
            </w:pPr>
            <w:r w:rsidRPr="003C0DD8">
              <w:rPr>
                <w:rFonts w:ascii="Arial" w:hAnsi="Arial" w:cs="Arial"/>
                <w:b/>
                <w:bCs/>
                <w:color w:val="000000"/>
                <w:sz w:val="2"/>
                <w:szCs w:val="2"/>
                <w:lang w:val="es-BO" w:eastAsia="es-ES"/>
              </w:rPr>
              <w:t> </w:t>
            </w:r>
          </w:p>
        </w:tc>
        <w:tc>
          <w:tcPr>
            <w:tcW w:w="368" w:type="dxa"/>
            <w:tcBorders>
              <w:top w:val="nil"/>
              <w:left w:val="nil"/>
              <w:bottom w:val="single" w:sz="8" w:space="0" w:color="auto"/>
              <w:right w:val="nil"/>
            </w:tcBorders>
            <w:shd w:val="clear" w:color="auto" w:fill="auto"/>
            <w:vAlign w:val="center"/>
            <w:hideMark/>
          </w:tcPr>
          <w:p w14:paraId="3FA70D96" w14:textId="77777777" w:rsidR="004577ED" w:rsidRPr="003C0DD8" w:rsidRDefault="004577ED" w:rsidP="004577ED">
            <w:pPr>
              <w:rPr>
                <w:rFonts w:ascii="Arial" w:hAnsi="Arial" w:cs="Arial"/>
                <w:b/>
                <w:bCs/>
                <w:color w:val="000000"/>
                <w:sz w:val="2"/>
                <w:szCs w:val="2"/>
                <w:lang w:val="es-BO" w:eastAsia="es-ES"/>
              </w:rPr>
            </w:pPr>
            <w:r w:rsidRPr="003C0DD8">
              <w:rPr>
                <w:rFonts w:ascii="Arial" w:hAnsi="Arial" w:cs="Arial"/>
                <w:b/>
                <w:bCs/>
                <w:color w:val="000000"/>
                <w:sz w:val="2"/>
                <w:szCs w:val="2"/>
                <w:lang w:val="es-BO" w:eastAsia="es-ES"/>
              </w:rPr>
              <w:t> </w:t>
            </w:r>
          </w:p>
        </w:tc>
        <w:tc>
          <w:tcPr>
            <w:tcW w:w="367" w:type="dxa"/>
            <w:tcBorders>
              <w:top w:val="nil"/>
              <w:left w:val="nil"/>
              <w:bottom w:val="single" w:sz="8" w:space="0" w:color="auto"/>
              <w:right w:val="nil"/>
            </w:tcBorders>
            <w:shd w:val="clear" w:color="auto" w:fill="auto"/>
            <w:vAlign w:val="center"/>
            <w:hideMark/>
          </w:tcPr>
          <w:p w14:paraId="06C0F85B" w14:textId="77777777" w:rsidR="004577ED" w:rsidRPr="003C0DD8" w:rsidRDefault="004577ED" w:rsidP="004577ED">
            <w:pPr>
              <w:rPr>
                <w:rFonts w:ascii="Arial" w:hAnsi="Arial" w:cs="Arial"/>
                <w:b/>
                <w:bCs/>
                <w:color w:val="000000"/>
                <w:sz w:val="2"/>
                <w:szCs w:val="2"/>
                <w:lang w:val="es-BO" w:eastAsia="es-ES"/>
              </w:rPr>
            </w:pPr>
            <w:r w:rsidRPr="003C0DD8">
              <w:rPr>
                <w:rFonts w:ascii="Arial" w:hAnsi="Arial" w:cs="Arial"/>
                <w:b/>
                <w:bCs/>
                <w:color w:val="000000"/>
                <w:sz w:val="2"/>
                <w:szCs w:val="2"/>
                <w:lang w:val="es-BO" w:eastAsia="es-ES"/>
              </w:rPr>
              <w:t> </w:t>
            </w:r>
          </w:p>
        </w:tc>
        <w:tc>
          <w:tcPr>
            <w:tcW w:w="190" w:type="dxa"/>
            <w:tcBorders>
              <w:top w:val="nil"/>
              <w:left w:val="nil"/>
              <w:bottom w:val="single" w:sz="8" w:space="0" w:color="auto"/>
              <w:right w:val="single" w:sz="8" w:space="0" w:color="auto"/>
            </w:tcBorders>
            <w:shd w:val="clear" w:color="auto" w:fill="auto"/>
            <w:vAlign w:val="center"/>
            <w:hideMark/>
          </w:tcPr>
          <w:p w14:paraId="34046BC3" w14:textId="77777777" w:rsidR="004577ED" w:rsidRPr="003C0DD8" w:rsidRDefault="004577ED" w:rsidP="004577ED">
            <w:pPr>
              <w:rPr>
                <w:rFonts w:ascii="Arial" w:hAnsi="Arial" w:cs="Arial"/>
                <w:b/>
                <w:bCs/>
                <w:color w:val="000000"/>
                <w:sz w:val="2"/>
                <w:szCs w:val="2"/>
                <w:lang w:val="es-BO" w:eastAsia="es-ES"/>
              </w:rPr>
            </w:pPr>
            <w:r w:rsidRPr="003C0DD8">
              <w:rPr>
                <w:rFonts w:ascii="Arial" w:hAnsi="Arial" w:cs="Arial"/>
                <w:b/>
                <w:bCs/>
                <w:color w:val="000000"/>
                <w:sz w:val="2"/>
                <w:szCs w:val="2"/>
                <w:lang w:val="es-BO" w:eastAsia="es-ES"/>
              </w:rPr>
              <w:t> </w:t>
            </w:r>
          </w:p>
        </w:tc>
      </w:tr>
    </w:tbl>
    <w:p w14:paraId="27F42D7D" w14:textId="77777777" w:rsidR="003F214D" w:rsidRPr="003C0DD8" w:rsidRDefault="003F214D" w:rsidP="003F214D">
      <w:pPr>
        <w:jc w:val="center"/>
        <w:rPr>
          <w:rFonts w:ascii="Arial" w:hAnsi="Arial" w:cs="Arial"/>
          <w:b/>
          <w:sz w:val="18"/>
          <w:szCs w:val="18"/>
          <w:lang w:val="es-BO"/>
        </w:rPr>
      </w:pPr>
    </w:p>
    <w:p w14:paraId="5D81D4C6" w14:textId="77777777" w:rsidR="00C37523" w:rsidRPr="003C0DD8" w:rsidRDefault="00C37523" w:rsidP="003F214D">
      <w:pPr>
        <w:jc w:val="center"/>
        <w:rPr>
          <w:rFonts w:ascii="Arial" w:hAnsi="Arial" w:cs="Arial"/>
          <w:b/>
          <w:sz w:val="18"/>
          <w:szCs w:val="18"/>
          <w:lang w:val="es-BO"/>
        </w:rPr>
      </w:pPr>
    </w:p>
    <w:p w14:paraId="58CC8AE4" w14:textId="77777777" w:rsidR="00C37523" w:rsidRPr="003C0DD8" w:rsidRDefault="00C37523" w:rsidP="003F214D">
      <w:pPr>
        <w:jc w:val="center"/>
        <w:rPr>
          <w:rFonts w:ascii="Arial" w:hAnsi="Arial" w:cs="Arial"/>
          <w:b/>
          <w:sz w:val="18"/>
          <w:szCs w:val="18"/>
          <w:lang w:val="es-BO"/>
        </w:rPr>
      </w:pPr>
    </w:p>
    <w:p w14:paraId="39F93A4D" w14:textId="77777777" w:rsidR="00C37523" w:rsidRPr="003C0DD8" w:rsidRDefault="00C37523" w:rsidP="003F214D">
      <w:pPr>
        <w:jc w:val="center"/>
        <w:rPr>
          <w:rFonts w:ascii="Arial" w:hAnsi="Arial" w:cs="Arial"/>
          <w:b/>
          <w:sz w:val="18"/>
          <w:szCs w:val="18"/>
          <w:lang w:val="es-BO"/>
        </w:rPr>
      </w:pPr>
    </w:p>
    <w:p w14:paraId="293E5DE9" w14:textId="77777777" w:rsidR="00C37523" w:rsidRPr="003C0DD8" w:rsidRDefault="00C37523" w:rsidP="003F214D">
      <w:pPr>
        <w:jc w:val="center"/>
        <w:rPr>
          <w:rFonts w:ascii="Arial" w:hAnsi="Arial" w:cs="Arial"/>
          <w:b/>
          <w:sz w:val="18"/>
          <w:szCs w:val="18"/>
          <w:lang w:val="es-BO"/>
        </w:rPr>
      </w:pPr>
    </w:p>
    <w:p w14:paraId="58A5877D" w14:textId="77777777" w:rsidR="00C37523" w:rsidRPr="003C0DD8" w:rsidRDefault="00C37523" w:rsidP="003F214D">
      <w:pPr>
        <w:jc w:val="center"/>
        <w:rPr>
          <w:rFonts w:ascii="Verdana" w:hAnsi="Verdana" w:cs="Arial"/>
          <w:b/>
          <w:bCs/>
          <w:i/>
          <w:iCs/>
          <w:sz w:val="18"/>
          <w:szCs w:val="18"/>
          <w:lang w:val="es-BO"/>
        </w:rPr>
      </w:pPr>
    </w:p>
    <w:p w14:paraId="614BAA10" w14:textId="77777777" w:rsidR="00495D51" w:rsidRPr="003C0DD8" w:rsidRDefault="00495D51" w:rsidP="003F214D">
      <w:pPr>
        <w:jc w:val="center"/>
        <w:rPr>
          <w:rFonts w:ascii="Verdana" w:hAnsi="Verdana" w:cs="Arial"/>
          <w:b/>
          <w:bCs/>
          <w:i/>
          <w:iCs/>
          <w:sz w:val="18"/>
          <w:szCs w:val="18"/>
          <w:lang w:val="es-BO"/>
        </w:rPr>
      </w:pPr>
    </w:p>
    <w:p w14:paraId="2EC817FB" w14:textId="77777777" w:rsidR="00495D51" w:rsidRPr="003C0DD8" w:rsidRDefault="00495D51" w:rsidP="003F214D">
      <w:pPr>
        <w:jc w:val="center"/>
        <w:rPr>
          <w:rFonts w:ascii="Verdana" w:hAnsi="Verdana" w:cs="Arial"/>
          <w:b/>
          <w:sz w:val="18"/>
          <w:szCs w:val="18"/>
          <w:lang w:val="es-BO"/>
        </w:rPr>
      </w:pPr>
    </w:p>
    <w:p w14:paraId="4D4CCECD" w14:textId="77777777" w:rsidR="00C37523" w:rsidRPr="003C0DD8" w:rsidRDefault="00C37523" w:rsidP="003F214D">
      <w:pPr>
        <w:jc w:val="center"/>
        <w:rPr>
          <w:rFonts w:ascii="Verdana" w:hAnsi="Verdana" w:cs="Arial"/>
          <w:b/>
          <w:sz w:val="18"/>
          <w:szCs w:val="18"/>
          <w:lang w:val="es-BO"/>
        </w:rPr>
      </w:pPr>
    </w:p>
    <w:p w14:paraId="16A6676A" w14:textId="77777777" w:rsidR="009D1727" w:rsidRPr="003C0DD8" w:rsidRDefault="009D1727" w:rsidP="003F214D">
      <w:pPr>
        <w:jc w:val="center"/>
        <w:rPr>
          <w:rFonts w:ascii="Verdana" w:hAnsi="Verdana" w:cs="Arial"/>
          <w:b/>
          <w:sz w:val="18"/>
          <w:szCs w:val="18"/>
          <w:lang w:val="es-BO"/>
        </w:rPr>
      </w:pPr>
    </w:p>
    <w:p w14:paraId="08DA184A" w14:textId="77777777" w:rsidR="00C37523" w:rsidRPr="003C0DD8" w:rsidRDefault="00C37523" w:rsidP="003F214D">
      <w:pPr>
        <w:jc w:val="center"/>
        <w:rPr>
          <w:rFonts w:ascii="Verdana" w:hAnsi="Verdana" w:cs="Arial"/>
          <w:b/>
          <w:sz w:val="18"/>
          <w:szCs w:val="18"/>
          <w:lang w:val="es-BO"/>
        </w:rPr>
      </w:pPr>
    </w:p>
    <w:p w14:paraId="31E28D00" w14:textId="77777777" w:rsidR="00C37523" w:rsidRPr="003C0DD8" w:rsidRDefault="00C37523" w:rsidP="003F214D">
      <w:pPr>
        <w:jc w:val="center"/>
        <w:rPr>
          <w:rFonts w:ascii="Verdana" w:hAnsi="Verdana" w:cs="Arial"/>
          <w:b/>
          <w:sz w:val="18"/>
          <w:szCs w:val="18"/>
          <w:lang w:val="es-BO"/>
        </w:rPr>
      </w:pPr>
    </w:p>
    <w:p w14:paraId="5B4802BA" w14:textId="77777777" w:rsidR="00C37523" w:rsidRPr="003C0DD8" w:rsidRDefault="00C37523" w:rsidP="003F214D">
      <w:pPr>
        <w:jc w:val="center"/>
        <w:rPr>
          <w:rFonts w:ascii="Verdana" w:hAnsi="Verdana" w:cs="Arial"/>
          <w:b/>
          <w:sz w:val="18"/>
          <w:szCs w:val="18"/>
          <w:lang w:val="es-BO"/>
        </w:rPr>
      </w:pPr>
    </w:p>
    <w:p w14:paraId="749D8F94" w14:textId="77777777" w:rsidR="0061183A" w:rsidRPr="003C0DD8" w:rsidRDefault="0061183A" w:rsidP="003F214D">
      <w:pPr>
        <w:jc w:val="center"/>
        <w:rPr>
          <w:rFonts w:ascii="Verdana" w:hAnsi="Verdana" w:cs="Arial"/>
          <w:b/>
          <w:sz w:val="18"/>
          <w:szCs w:val="18"/>
          <w:lang w:val="es-BO"/>
        </w:rPr>
      </w:pPr>
    </w:p>
    <w:p w14:paraId="5B9A2430" w14:textId="77777777" w:rsidR="00D77148" w:rsidRPr="003C0DD8" w:rsidRDefault="00D77148" w:rsidP="003F214D">
      <w:pPr>
        <w:jc w:val="center"/>
        <w:rPr>
          <w:rFonts w:ascii="Verdana" w:hAnsi="Verdana" w:cs="Arial"/>
          <w:b/>
          <w:sz w:val="18"/>
          <w:szCs w:val="18"/>
          <w:lang w:val="es-BO"/>
        </w:rPr>
      </w:pPr>
    </w:p>
    <w:p w14:paraId="436B365B" w14:textId="77777777" w:rsidR="00D77148" w:rsidRPr="003C0DD8" w:rsidRDefault="00D77148" w:rsidP="003F214D">
      <w:pPr>
        <w:jc w:val="center"/>
        <w:rPr>
          <w:rFonts w:ascii="Verdana" w:hAnsi="Verdana" w:cs="Arial"/>
          <w:b/>
          <w:sz w:val="18"/>
          <w:szCs w:val="18"/>
          <w:lang w:val="es-BO"/>
        </w:rPr>
      </w:pPr>
    </w:p>
    <w:p w14:paraId="031110A3" w14:textId="77777777" w:rsidR="00D77148" w:rsidRPr="003C0DD8" w:rsidRDefault="00D77148" w:rsidP="003F214D">
      <w:pPr>
        <w:jc w:val="center"/>
        <w:rPr>
          <w:rFonts w:ascii="Verdana" w:hAnsi="Verdana" w:cs="Arial"/>
          <w:b/>
          <w:sz w:val="18"/>
          <w:szCs w:val="18"/>
          <w:lang w:val="es-BO"/>
        </w:rPr>
      </w:pPr>
    </w:p>
    <w:p w14:paraId="40B7ECF2" w14:textId="2E7EB33E" w:rsidR="00D77148" w:rsidRDefault="00D77148" w:rsidP="003F214D">
      <w:pPr>
        <w:jc w:val="center"/>
        <w:rPr>
          <w:rFonts w:ascii="Verdana" w:hAnsi="Verdana" w:cs="Arial"/>
          <w:b/>
          <w:sz w:val="18"/>
          <w:szCs w:val="18"/>
          <w:lang w:val="es-BO"/>
        </w:rPr>
      </w:pPr>
    </w:p>
    <w:p w14:paraId="4DAF0B71" w14:textId="153C5476" w:rsidR="00A648E9" w:rsidRDefault="00A648E9" w:rsidP="003F214D">
      <w:pPr>
        <w:jc w:val="center"/>
        <w:rPr>
          <w:rFonts w:ascii="Verdana" w:hAnsi="Verdana" w:cs="Arial"/>
          <w:b/>
          <w:sz w:val="18"/>
          <w:szCs w:val="18"/>
          <w:lang w:val="es-BO"/>
        </w:rPr>
      </w:pPr>
    </w:p>
    <w:p w14:paraId="4680F2C8" w14:textId="77777777" w:rsidR="00A648E9" w:rsidRPr="003C0DD8" w:rsidRDefault="00A648E9" w:rsidP="003F214D">
      <w:pPr>
        <w:jc w:val="center"/>
        <w:rPr>
          <w:rFonts w:ascii="Verdana" w:hAnsi="Verdana" w:cs="Arial"/>
          <w:b/>
          <w:sz w:val="18"/>
          <w:szCs w:val="18"/>
          <w:lang w:val="es-BO"/>
        </w:rPr>
      </w:pPr>
    </w:p>
    <w:p w14:paraId="6B09CE70" w14:textId="77777777" w:rsidR="00421037" w:rsidRPr="003C0DD8" w:rsidRDefault="00421037" w:rsidP="003F214D">
      <w:pPr>
        <w:jc w:val="center"/>
        <w:rPr>
          <w:rFonts w:ascii="Verdana" w:hAnsi="Verdana" w:cs="Arial"/>
          <w:b/>
          <w:sz w:val="18"/>
          <w:szCs w:val="18"/>
          <w:lang w:val="es-BO"/>
        </w:rPr>
      </w:pPr>
    </w:p>
    <w:p w14:paraId="72419D50" w14:textId="77777777" w:rsidR="00421037" w:rsidRPr="003C0DD8" w:rsidRDefault="00421037" w:rsidP="003F214D">
      <w:pPr>
        <w:jc w:val="center"/>
        <w:rPr>
          <w:rFonts w:ascii="Verdana" w:hAnsi="Verdana" w:cs="Arial"/>
          <w:b/>
          <w:sz w:val="18"/>
          <w:szCs w:val="18"/>
          <w:lang w:val="es-BO"/>
        </w:rPr>
      </w:pPr>
    </w:p>
    <w:p w14:paraId="5A3D055D" w14:textId="77777777" w:rsidR="003F214D" w:rsidRPr="003C0DD8" w:rsidRDefault="003F214D" w:rsidP="00B76D1C">
      <w:pPr>
        <w:jc w:val="center"/>
        <w:rPr>
          <w:rFonts w:ascii="Verdana" w:hAnsi="Verdana" w:cs="Arial"/>
          <w:b/>
          <w:sz w:val="18"/>
          <w:szCs w:val="18"/>
          <w:lang w:val="es-BO"/>
        </w:rPr>
      </w:pPr>
      <w:r w:rsidRPr="003C0DD8">
        <w:rPr>
          <w:rFonts w:ascii="Verdana" w:hAnsi="Verdana" w:cs="Arial"/>
          <w:b/>
          <w:sz w:val="18"/>
          <w:szCs w:val="18"/>
          <w:lang w:val="es-BO"/>
        </w:rPr>
        <w:lastRenderedPageBreak/>
        <w:t>FORMULARIO A-</w:t>
      </w:r>
      <w:r w:rsidR="002B2976" w:rsidRPr="003C0DD8">
        <w:rPr>
          <w:rFonts w:ascii="Verdana" w:hAnsi="Verdana" w:cs="Arial"/>
          <w:b/>
          <w:sz w:val="18"/>
          <w:szCs w:val="18"/>
          <w:lang w:val="es-BO"/>
        </w:rPr>
        <w:t>2b</w:t>
      </w:r>
    </w:p>
    <w:p w14:paraId="7203B200" w14:textId="77777777" w:rsidR="00A4251C" w:rsidRPr="003C0DD8" w:rsidRDefault="00A4251C" w:rsidP="00A4251C">
      <w:pPr>
        <w:jc w:val="center"/>
        <w:rPr>
          <w:rFonts w:ascii="Verdana" w:hAnsi="Verdana" w:cs="Arial"/>
          <w:b/>
          <w:sz w:val="18"/>
          <w:szCs w:val="16"/>
          <w:lang w:val="es-BO"/>
        </w:rPr>
      </w:pPr>
      <w:r w:rsidRPr="003C0DD8">
        <w:rPr>
          <w:rFonts w:ascii="Verdana" w:hAnsi="Verdana" w:cs="Arial"/>
          <w:b/>
          <w:sz w:val="18"/>
          <w:szCs w:val="16"/>
          <w:lang w:val="es-BO"/>
        </w:rPr>
        <w:t>IDENTIFICACIÓN DEL PROPONENTE</w:t>
      </w:r>
    </w:p>
    <w:p w14:paraId="12D09573" w14:textId="77777777" w:rsidR="00454280" w:rsidRPr="003C0DD8" w:rsidRDefault="003F214D" w:rsidP="00A4251C">
      <w:pPr>
        <w:jc w:val="center"/>
        <w:rPr>
          <w:rFonts w:ascii="Verdana" w:hAnsi="Verdana" w:cs="Arial"/>
          <w:b/>
          <w:sz w:val="18"/>
          <w:szCs w:val="18"/>
          <w:lang w:val="es-BO"/>
        </w:rPr>
      </w:pPr>
      <w:r w:rsidRPr="003C0DD8">
        <w:rPr>
          <w:rFonts w:ascii="Verdana" w:hAnsi="Verdana" w:cs="Arial"/>
          <w:b/>
          <w:sz w:val="18"/>
          <w:szCs w:val="18"/>
          <w:lang w:val="es-BO"/>
        </w:rPr>
        <w:t xml:space="preserve">(Sólo </w:t>
      </w:r>
      <w:r w:rsidR="00A4251C" w:rsidRPr="003C0DD8">
        <w:rPr>
          <w:rFonts w:ascii="Verdana" w:hAnsi="Verdana" w:cs="Arial"/>
          <w:b/>
          <w:sz w:val="18"/>
          <w:szCs w:val="18"/>
          <w:lang w:val="es-BO"/>
        </w:rPr>
        <w:t xml:space="preserve">para </w:t>
      </w:r>
      <w:r w:rsidRPr="003C0DD8">
        <w:rPr>
          <w:rFonts w:ascii="Verdana" w:hAnsi="Verdana" w:cs="Arial"/>
          <w:b/>
          <w:sz w:val="18"/>
          <w:szCs w:val="18"/>
          <w:lang w:val="es-BO"/>
        </w:rPr>
        <w:t>Asociaciones Accidentales</w:t>
      </w:r>
      <w:r w:rsidR="008B1570" w:rsidRPr="003C0DD8">
        <w:rPr>
          <w:rFonts w:ascii="Verdana" w:hAnsi="Verdana" w:cs="Arial"/>
          <w:b/>
          <w:sz w:val="18"/>
          <w:szCs w:val="18"/>
          <w:lang w:val="es-BO"/>
        </w:rPr>
        <w:t xml:space="preserve"> de Coaseguros</w:t>
      </w:r>
      <w:r w:rsidRPr="003C0DD8">
        <w:rPr>
          <w:rFonts w:ascii="Verdana" w:hAnsi="Verdana" w:cs="Arial"/>
          <w:b/>
          <w:sz w:val="18"/>
          <w:szCs w:val="18"/>
          <w:lang w:val="es-BO"/>
        </w:rPr>
        <w:t>)</w:t>
      </w:r>
    </w:p>
    <w:p w14:paraId="67022289" w14:textId="77777777" w:rsidR="003F055E" w:rsidRPr="003C0DD8" w:rsidRDefault="003F055E" w:rsidP="00A4251C">
      <w:pPr>
        <w:jc w:val="center"/>
        <w:rPr>
          <w:rFonts w:ascii="Verdana" w:hAnsi="Verdana" w:cs="Arial"/>
          <w:sz w:val="18"/>
          <w:szCs w:val="18"/>
          <w:lang w:val="es-BO"/>
        </w:rPr>
      </w:pPr>
    </w:p>
    <w:p w14:paraId="57F3BFBA" w14:textId="77777777" w:rsidR="003F214D" w:rsidRPr="003C0DD8" w:rsidRDefault="003F214D" w:rsidP="003F214D">
      <w:pPr>
        <w:jc w:val="center"/>
        <w:rPr>
          <w:rFonts w:ascii="Arial" w:hAnsi="Arial" w:cs="Arial"/>
          <w:b/>
          <w:sz w:val="8"/>
          <w:szCs w:val="18"/>
          <w:lang w:val="es-BO"/>
        </w:rPr>
      </w:pPr>
    </w:p>
    <w:tbl>
      <w:tblPr>
        <w:tblW w:w="9619" w:type="dxa"/>
        <w:jc w:val="center"/>
        <w:tblCellMar>
          <w:left w:w="70" w:type="dxa"/>
          <w:right w:w="70" w:type="dxa"/>
        </w:tblCellMar>
        <w:tblLook w:val="04A0" w:firstRow="1" w:lastRow="0" w:firstColumn="1" w:lastColumn="0" w:noHBand="0" w:noVBand="1"/>
      </w:tblPr>
      <w:tblGrid>
        <w:gridCol w:w="2680"/>
        <w:gridCol w:w="202"/>
        <w:gridCol w:w="302"/>
        <w:gridCol w:w="242"/>
        <w:gridCol w:w="311"/>
        <w:gridCol w:w="258"/>
        <w:gridCol w:w="158"/>
        <w:gridCol w:w="223"/>
        <w:gridCol w:w="19"/>
        <w:gridCol w:w="360"/>
        <w:gridCol w:w="188"/>
        <w:gridCol w:w="164"/>
        <w:gridCol w:w="16"/>
        <w:gridCol w:w="150"/>
        <w:gridCol w:w="184"/>
        <w:gridCol w:w="370"/>
        <w:gridCol w:w="23"/>
        <w:gridCol w:w="192"/>
        <w:gridCol w:w="154"/>
        <w:gridCol w:w="311"/>
        <w:gridCol w:w="58"/>
        <w:gridCol w:w="185"/>
        <w:gridCol w:w="184"/>
        <w:gridCol w:w="370"/>
        <w:gridCol w:w="173"/>
        <w:gridCol w:w="196"/>
        <w:gridCol w:w="46"/>
        <w:gridCol w:w="173"/>
        <w:gridCol w:w="261"/>
        <w:gridCol w:w="293"/>
        <w:gridCol w:w="77"/>
        <w:gridCol w:w="166"/>
        <w:gridCol w:w="370"/>
        <w:gridCol w:w="357"/>
        <w:gridCol w:w="12"/>
        <w:gridCol w:w="191"/>
      </w:tblGrid>
      <w:tr w:rsidR="00823F30" w:rsidRPr="003C0DD8" w14:paraId="0C39C659" w14:textId="77777777" w:rsidTr="00671EDA">
        <w:trPr>
          <w:trHeight w:val="397"/>
          <w:jc w:val="center"/>
        </w:trPr>
        <w:tc>
          <w:tcPr>
            <w:tcW w:w="9619" w:type="dxa"/>
            <w:gridSpan w:val="36"/>
            <w:tcBorders>
              <w:top w:val="single" w:sz="12" w:space="0" w:color="auto"/>
              <w:left w:val="single" w:sz="12" w:space="0" w:color="auto"/>
              <w:bottom w:val="single" w:sz="8" w:space="0" w:color="auto"/>
              <w:right w:val="single" w:sz="12" w:space="0" w:color="auto"/>
            </w:tcBorders>
            <w:shd w:val="clear" w:color="auto" w:fill="0F243E" w:themeFill="text2" w:themeFillShade="80"/>
            <w:vAlign w:val="center"/>
            <w:hideMark/>
          </w:tcPr>
          <w:p w14:paraId="3D0F3A3B" w14:textId="77777777" w:rsidR="00823F30" w:rsidRPr="003C0DD8" w:rsidRDefault="00823F30" w:rsidP="00DA03F5">
            <w:pPr>
              <w:pStyle w:val="Prrafodelista"/>
              <w:numPr>
                <w:ilvl w:val="0"/>
                <w:numId w:val="30"/>
              </w:numPr>
              <w:ind w:left="341" w:hanging="284"/>
              <w:rPr>
                <w:rFonts w:ascii="Arial" w:hAnsi="Arial" w:cs="Arial"/>
                <w:b/>
                <w:bCs/>
                <w:sz w:val="16"/>
                <w:szCs w:val="16"/>
                <w:lang w:val="es-BO" w:eastAsia="es-ES"/>
              </w:rPr>
            </w:pPr>
            <w:r w:rsidRPr="003C0DD8">
              <w:rPr>
                <w:rFonts w:ascii="Arial" w:hAnsi="Arial" w:cs="Arial"/>
                <w:b/>
                <w:bCs/>
                <w:sz w:val="18"/>
                <w:szCs w:val="16"/>
                <w:lang w:val="es-BO"/>
              </w:rPr>
              <w:t>DATOS GENERALES DE LA ASOCIACIÓN ACCIDENTAL</w:t>
            </w:r>
          </w:p>
        </w:tc>
      </w:tr>
      <w:tr w:rsidR="00823F30" w:rsidRPr="003C0DD8" w14:paraId="056F6319" w14:textId="77777777" w:rsidTr="00D9308E">
        <w:trPr>
          <w:trHeight w:val="64"/>
          <w:jc w:val="center"/>
        </w:trPr>
        <w:tc>
          <w:tcPr>
            <w:tcW w:w="2680" w:type="dxa"/>
            <w:tcBorders>
              <w:top w:val="nil"/>
              <w:left w:val="single" w:sz="12" w:space="0" w:color="auto"/>
              <w:bottom w:val="nil"/>
              <w:right w:val="nil"/>
            </w:tcBorders>
            <w:shd w:val="clear" w:color="auto" w:fill="auto"/>
            <w:vAlign w:val="center"/>
            <w:hideMark/>
          </w:tcPr>
          <w:p w14:paraId="1F7B00CD" w14:textId="77777777" w:rsidR="00823F30" w:rsidRPr="003C0DD8" w:rsidRDefault="00823F30" w:rsidP="007806FA">
            <w:pPr>
              <w:jc w:val="right"/>
              <w:rPr>
                <w:rFonts w:ascii="Arial" w:hAnsi="Arial" w:cs="Arial"/>
                <w:sz w:val="2"/>
                <w:szCs w:val="2"/>
                <w:lang w:val="es-BO" w:eastAsia="es-ES"/>
              </w:rPr>
            </w:pPr>
            <w:r w:rsidRPr="003C0DD8">
              <w:rPr>
                <w:rFonts w:ascii="Arial" w:hAnsi="Arial" w:cs="Arial"/>
                <w:sz w:val="2"/>
                <w:szCs w:val="2"/>
                <w:lang w:val="es-BO" w:eastAsia="es-ES"/>
              </w:rPr>
              <w:t> </w:t>
            </w:r>
          </w:p>
        </w:tc>
        <w:tc>
          <w:tcPr>
            <w:tcW w:w="202" w:type="dxa"/>
            <w:tcBorders>
              <w:top w:val="nil"/>
              <w:left w:val="nil"/>
              <w:bottom w:val="nil"/>
              <w:right w:val="nil"/>
            </w:tcBorders>
            <w:shd w:val="clear" w:color="auto" w:fill="auto"/>
            <w:vAlign w:val="center"/>
            <w:hideMark/>
          </w:tcPr>
          <w:p w14:paraId="4CDA825A" w14:textId="77777777" w:rsidR="00823F30" w:rsidRPr="003C0DD8" w:rsidRDefault="00823F30" w:rsidP="007806FA">
            <w:pPr>
              <w:jc w:val="center"/>
              <w:rPr>
                <w:rFonts w:ascii="Arial" w:hAnsi="Arial" w:cs="Arial"/>
                <w:b/>
                <w:bCs/>
                <w:sz w:val="2"/>
                <w:szCs w:val="2"/>
                <w:lang w:val="es-BO" w:eastAsia="es-ES"/>
              </w:rPr>
            </w:pPr>
          </w:p>
        </w:tc>
        <w:tc>
          <w:tcPr>
            <w:tcW w:w="302" w:type="dxa"/>
            <w:tcBorders>
              <w:top w:val="nil"/>
              <w:left w:val="nil"/>
              <w:bottom w:val="nil"/>
              <w:right w:val="nil"/>
            </w:tcBorders>
            <w:shd w:val="clear" w:color="auto" w:fill="auto"/>
            <w:vAlign w:val="center"/>
            <w:hideMark/>
          </w:tcPr>
          <w:p w14:paraId="75C79447" w14:textId="77777777" w:rsidR="00823F30" w:rsidRPr="003C0DD8" w:rsidRDefault="00823F30" w:rsidP="007806FA">
            <w:pPr>
              <w:rPr>
                <w:rFonts w:ascii="Arial" w:hAnsi="Arial" w:cs="Arial"/>
                <w:b/>
                <w:bCs/>
                <w:sz w:val="2"/>
                <w:szCs w:val="2"/>
                <w:lang w:val="es-BO" w:eastAsia="es-ES"/>
              </w:rPr>
            </w:pPr>
          </w:p>
        </w:tc>
        <w:tc>
          <w:tcPr>
            <w:tcW w:w="242" w:type="dxa"/>
            <w:tcBorders>
              <w:top w:val="nil"/>
              <w:left w:val="nil"/>
              <w:bottom w:val="nil"/>
              <w:right w:val="nil"/>
            </w:tcBorders>
            <w:shd w:val="clear" w:color="auto" w:fill="auto"/>
            <w:vAlign w:val="center"/>
            <w:hideMark/>
          </w:tcPr>
          <w:p w14:paraId="049062FB" w14:textId="77777777" w:rsidR="00823F30" w:rsidRPr="003C0DD8" w:rsidRDefault="00823F30" w:rsidP="007806FA">
            <w:pPr>
              <w:rPr>
                <w:rFonts w:ascii="Arial" w:hAnsi="Arial" w:cs="Arial"/>
                <w:b/>
                <w:bCs/>
                <w:sz w:val="2"/>
                <w:szCs w:val="2"/>
                <w:lang w:val="es-BO" w:eastAsia="es-ES"/>
              </w:rPr>
            </w:pPr>
          </w:p>
        </w:tc>
        <w:tc>
          <w:tcPr>
            <w:tcW w:w="727" w:type="dxa"/>
            <w:gridSpan w:val="3"/>
            <w:tcBorders>
              <w:top w:val="nil"/>
              <w:left w:val="nil"/>
              <w:bottom w:val="nil"/>
              <w:right w:val="nil"/>
            </w:tcBorders>
            <w:shd w:val="clear" w:color="auto" w:fill="auto"/>
            <w:vAlign w:val="center"/>
            <w:hideMark/>
          </w:tcPr>
          <w:p w14:paraId="3231DBF9" w14:textId="77777777" w:rsidR="00823F30" w:rsidRPr="003C0DD8" w:rsidRDefault="00823F30" w:rsidP="007806FA">
            <w:pPr>
              <w:rPr>
                <w:rFonts w:ascii="Arial" w:hAnsi="Arial" w:cs="Arial"/>
                <w:b/>
                <w:bCs/>
                <w:sz w:val="2"/>
                <w:szCs w:val="2"/>
                <w:lang w:val="es-BO" w:eastAsia="es-ES"/>
              </w:rPr>
            </w:pPr>
          </w:p>
        </w:tc>
        <w:tc>
          <w:tcPr>
            <w:tcW w:w="242" w:type="dxa"/>
            <w:gridSpan w:val="2"/>
            <w:tcBorders>
              <w:top w:val="nil"/>
              <w:left w:val="nil"/>
              <w:bottom w:val="nil"/>
              <w:right w:val="nil"/>
            </w:tcBorders>
            <w:shd w:val="clear" w:color="auto" w:fill="auto"/>
            <w:vAlign w:val="center"/>
            <w:hideMark/>
          </w:tcPr>
          <w:p w14:paraId="3DD0C06A" w14:textId="77777777" w:rsidR="00823F30" w:rsidRPr="003C0DD8" w:rsidRDefault="00823F30" w:rsidP="007806FA">
            <w:pPr>
              <w:rPr>
                <w:rFonts w:ascii="Arial" w:hAnsi="Arial" w:cs="Arial"/>
                <w:b/>
                <w:bCs/>
                <w:sz w:val="2"/>
                <w:szCs w:val="2"/>
                <w:lang w:val="es-BO" w:eastAsia="es-ES"/>
              </w:rPr>
            </w:pPr>
          </w:p>
        </w:tc>
        <w:tc>
          <w:tcPr>
            <w:tcW w:w="728" w:type="dxa"/>
            <w:gridSpan w:val="4"/>
            <w:tcBorders>
              <w:top w:val="nil"/>
              <w:left w:val="nil"/>
              <w:bottom w:val="nil"/>
              <w:right w:val="nil"/>
            </w:tcBorders>
            <w:shd w:val="clear" w:color="auto" w:fill="auto"/>
            <w:vAlign w:val="center"/>
            <w:hideMark/>
          </w:tcPr>
          <w:p w14:paraId="0C727E00" w14:textId="77777777" w:rsidR="00823F30" w:rsidRPr="003C0DD8" w:rsidRDefault="00823F30" w:rsidP="007806FA">
            <w:pPr>
              <w:rPr>
                <w:rFonts w:ascii="Arial" w:hAnsi="Arial" w:cs="Arial"/>
                <w:b/>
                <w:bCs/>
                <w:sz w:val="2"/>
                <w:szCs w:val="2"/>
                <w:lang w:val="es-BO" w:eastAsia="es-ES"/>
              </w:rPr>
            </w:pPr>
          </w:p>
        </w:tc>
        <w:tc>
          <w:tcPr>
            <w:tcW w:w="727" w:type="dxa"/>
            <w:gridSpan w:val="4"/>
            <w:tcBorders>
              <w:top w:val="nil"/>
              <w:left w:val="nil"/>
              <w:bottom w:val="nil"/>
              <w:right w:val="nil"/>
            </w:tcBorders>
            <w:shd w:val="clear" w:color="auto" w:fill="auto"/>
            <w:vAlign w:val="center"/>
            <w:hideMark/>
          </w:tcPr>
          <w:p w14:paraId="1F587129" w14:textId="77777777" w:rsidR="00823F30" w:rsidRPr="003C0DD8" w:rsidRDefault="00823F30" w:rsidP="007806FA">
            <w:pPr>
              <w:rPr>
                <w:rFonts w:ascii="Arial" w:hAnsi="Arial" w:cs="Arial"/>
                <w:b/>
                <w:bCs/>
                <w:sz w:val="2"/>
                <w:szCs w:val="2"/>
                <w:lang w:val="es-BO" w:eastAsia="es-ES"/>
              </w:rPr>
            </w:pPr>
          </w:p>
        </w:tc>
        <w:tc>
          <w:tcPr>
            <w:tcW w:w="192" w:type="dxa"/>
            <w:tcBorders>
              <w:top w:val="nil"/>
              <w:left w:val="nil"/>
              <w:bottom w:val="nil"/>
              <w:right w:val="nil"/>
            </w:tcBorders>
            <w:shd w:val="clear" w:color="auto" w:fill="auto"/>
            <w:vAlign w:val="center"/>
            <w:hideMark/>
          </w:tcPr>
          <w:p w14:paraId="1EF9FD5A" w14:textId="77777777" w:rsidR="00823F30" w:rsidRPr="003C0DD8" w:rsidRDefault="00823F30" w:rsidP="007806FA">
            <w:pPr>
              <w:rPr>
                <w:rFonts w:ascii="Arial" w:hAnsi="Arial" w:cs="Arial"/>
                <w:b/>
                <w:bCs/>
                <w:sz w:val="2"/>
                <w:szCs w:val="2"/>
                <w:lang w:val="es-BO" w:eastAsia="es-ES"/>
              </w:rPr>
            </w:pPr>
          </w:p>
        </w:tc>
        <w:tc>
          <w:tcPr>
            <w:tcW w:w="465" w:type="dxa"/>
            <w:gridSpan w:val="2"/>
            <w:tcBorders>
              <w:top w:val="nil"/>
              <w:left w:val="nil"/>
              <w:bottom w:val="nil"/>
              <w:right w:val="nil"/>
            </w:tcBorders>
            <w:shd w:val="clear" w:color="auto" w:fill="auto"/>
            <w:vAlign w:val="center"/>
            <w:hideMark/>
          </w:tcPr>
          <w:p w14:paraId="777915CC" w14:textId="77777777" w:rsidR="00823F30" w:rsidRPr="003C0DD8" w:rsidRDefault="00823F30" w:rsidP="007806FA">
            <w:pPr>
              <w:rPr>
                <w:rFonts w:ascii="Arial" w:hAnsi="Arial" w:cs="Arial"/>
                <w:b/>
                <w:bCs/>
                <w:sz w:val="2"/>
                <w:szCs w:val="2"/>
                <w:lang w:val="es-BO" w:eastAsia="es-ES"/>
              </w:rPr>
            </w:pPr>
          </w:p>
        </w:tc>
        <w:tc>
          <w:tcPr>
            <w:tcW w:w="243" w:type="dxa"/>
            <w:gridSpan w:val="2"/>
            <w:tcBorders>
              <w:top w:val="nil"/>
              <w:left w:val="nil"/>
              <w:bottom w:val="nil"/>
              <w:right w:val="nil"/>
            </w:tcBorders>
            <w:shd w:val="clear" w:color="auto" w:fill="auto"/>
            <w:vAlign w:val="center"/>
            <w:hideMark/>
          </w:tcPr>
          <w:p w14:paraId="7B462479" w14:textId="77777777" w:rsidR="00823F30" w:rsidRPr="003C0DD8" w:rsidRDefault="00823F30" w:rsidP="007806FA">
            <w:pPr>
              <w:rPr>
                <w:rFonts w:ascii="Arial" w:hAnsi="Arial" w:cs="Arial"/>
                <w:b/>
                <w:bCs/>
                <w:sz w:val="2"/>
                <w:szCs w:val="2"/>
                <w:lang w:val="es-BO" w:eastAsia="es-ES"/>
              </w:rPr>
            </w:pPr>
          </w:p>
        </w:tc>
        <w:tc>
          <w:tcPr>
            <w:tcW w:w="727" w:type="dxa"/>
            <w:gridSpan w:val="3"/>
            <w:tcBorders>
              <w:top w:val="nil"/>
              <w:left w:val="nil"/>
              <w:bottom w:val="nil"/>
              <w:right w:val="nil"/>
            </w:tcBorders>
            <w:shd w:val="clear" w:color="auto" w:fill="auto"/>
            <w:vAlign w:val="center"/>
            <w:hideMark/>
          </w:tcPr>
          <w:p w14:paraId="4CF22F6A" w14:textId="77777777" w:rsidR="00823F30" w:rsidRPr="003C0DD8" w:rsidRDefault="00823F30" w:rsidP="007806FA">
            <w:pPr>
              <w:rPr>
                <w:rFonts w:ascii="Arial" w:hAnsi="Arial" w:cs="Arial"/>
                <w:b/>
                <w:bCs/>
                <w:sz w:val="2"/>
                <w:szCs w:val="2"/>
                <w:lang w:val="es-BO" w:eastAsia="es-ES"/>
              </w:rPr>
            </w:pPr>
          </w:p>
        </w:tc>
        <w:tc>
          <w:tcPr>
            <w:tcW w:w="242" w:type="dxa"/>
            <w:gridSpan w:val="2"/>
            <w:tcBorders>
              <w:top w:val="nil"/>
              <w:left w:val="nil"/>
              <w:bottom w:val="nil"/>
              <w:right w:val="nil"/>
            </w:tcBorders>
            <w:shd w:val="clear" w:color="auto" w:fill="auto"/>
            <w:vAlign w:val="center"/>
            <w:hideMark/>
          </w:tcPr>
          <w:p w14:paraId="0211E049" w14:textId="77777777" w:rsidR="00823F30" w:rsidRPr="003C0DD8" w:rsidRDefault="00823F30" w:rsidP="007806FA">
            <w:pPr>
              <w:rPr>
                <w:rFonts w:ascii="Arial" w:hAnsi="Arial" w:cs="Arial"/>
                <w:b/>
                <w:bCs/>
                <w:sz w:val="2"/>
                <w:szCs w:val="2"/>
                <w:lang w:val="es-BO" w:eastAsia="es-ES"/>
              </w:rPr>
            </w:pPr>
          </w:p>
        </w:tc>
        <w:tc>
          <w:tcPr>
            <w:tcW w:w="727" w:type="dxa"/>
            <w:gridSpan w:val="3"/>
            <w:tcBorders>
              <w:top w:val="nil"/>
              <w:left w:val="nil"/>
              <w:bottom w:val="nil"/>
              <w:right w:val="nil"/>
            </w:tcBorders>
            <w:shd w:val="clear" w:color="auto" w:fill="auto"/>
            <w:vAlign w:val="center"/>
            <w:hideMark/>
          </w:tcPr>
          <w:p w14:paraId="02D5FDC8" w14:textId="77777777" w:rsidR="00823F30" w:rsidRPr="003C0DD8" w:rsidRDefault="00823F30" w:rsidP="007806FA">
            <w:pPr>
              <w:rPr>
                <w:rFonts w:ascii="Arial" w:hAnsi="Arial" w:cs="Arial"/>
                <w:b/>
                <w:bCs/>
                <w:sz w:val="2"/>
                <w:szCs w:val="2"/>
                <w:lang w:val="es-BO" w:eastAsia="es-ES"/>
              </w:rPr>
            </w:pPr>
          </w:p>
        </w:tc>
        <w:tc>
          <w:tcPr>
            <w:tcW w:w="243" w:type="dxa"/>
            <w:gridSpan w:val="2"/>
            <w:tcBorders>
              <w:top w:val="nil"/>
              <w:left w:val="nil"/>
              <w:bottom w:val="nil"/>
              <w:right w:val="nil"/>
            </w:tcBorders>
            <w:shd w:val="clear" w:color="auto" w:fill="auto"/>
            <w:vAlign w:val="center"/>
            <w:hideMark/>
          </w:tcPr>
          <w:p w14:paraId="66758A0B" w14:textId="77777777" w:rsidR="00823F30" w:rsidRPr="003C0DD8" w:rsidRDefault="00823F30" w:rsidP="007806FA">
            <w:pPr>
              <w:rPr>
                <w:rFonts w:ascii="Arial" w:hAnsi="Arial" w:cs="Arial"/>
                <w:b/>
                <w:bCs/>
                <w:sz w:val="2"/>
                <w:szCs w:val="2"/>
                <w:lang w:val="es-BO" w:eastAsia="es-ES"/>
              </w:rPr>
            </w:pPr>
          </w:p>
        </w:tc>
        <w:tc>
          <w:tcPr>
            <w:tcW w:w="727" w:type="dxa"/>
            <w:gridSpan w:val="2"/>
            <w:tcBorders>
              <w:top w:val="nil"/>
              <w:left w:val="nil"/>
              <w:bottom w:val="nil"/>
              <w:right w:val="nil"/>
            </w:tcBorders>
            <w:shd w:val="clear" w:color="auto" w:fill="auto"/>
            <w:vAlign w:val="center"/>
            <w:hideMark/>
          </w:tcPr>
          <w:p w14:paraId="463DB529" w14:textId="77777777" w:rsidR="00823F30" w:rsidRPr="003C0DD8" w:rsidRDefault="00823F30" w:rsidP="007806FA">
            <w:pPr>
              <w:rPr>
                <w:rFonts w:ascii="Arial" w:hAnsi="Arial" w:cs="Arial"/>
                <w:b/>
                <w:bCs/>
                <w:sz w:val="2"/>
                <w:szCs w:val="2"/>
                <w:lang w:val="es-BO" w:eastAsia="es-ES"/>
              </w:rPr>
            </w:pPr>
          </w:p>
        </w:tc>
        <w:tc>
          <w:tcPr>
            <w:tcW w:w="203" w:type="dxa"/>
            <w:gridSpan w:val="2"/>
            <w:tcBorders>
              <w:top w:val="nil"/>
              <w:left w:val="nil"/>
              <w:bottom w:val="nil"/>
              <w:right w:val="single" w:sz="12" w:space="0" w:color="auto"/>
            </w:tcBorders>
            <w:shd w:val="clear" w:color="auto" w:fill="auto"/>
            <w:vAlign w:val="center"/>
            <w:hideMark/>
          </w:tcPr>
          <w:p w14:paraId="485BD10B" w14:textId="77777777" w:rsidR="00823F30" w:rsidRPr="003C0DD8" w:rsidRDefault="00823F30" w:rsidP="007806FA">
            <w:pPr>
              <w:rPr>
                <w:rFonts w:ascii="Arial" w:hAnsi="Arial" w:cs="Arial"/>
                <w:b/>
                <w:bCs/>
                <w:sz w:val="2"/>
                <w:szCs w:val="2"/>
                <w:lang w:val="es-BO" w:eastAsia="es-ES"/>
              </w:rPr>
            </w:pPr>
            <w:r w:rsidRPr="003C0DD8">
              <w:rPr>
                <w:rFonts w:ascii="Arial" w:hAnsi="Arial" w:cs="Arial"/>
                <w:b/>
                <w:bCs/>
                <w:sz w:val="2"/>
                <w:szCs w:val="2"/>
                <w:lang w:val="es-BO" w:eastAsia="es-ES"/>
              </w:rPr>
              <w:t> </w:t>
            </w:r>
          </w:p>
        </w:tc>
      </w:tr>
      <w:tr w:rsidR="00823F30" w:rsidRPr="003C0DD8" w14:paraId="44F6E549" w14:textId="77777777" w:rsidTr="00D9308E">
        <w:trPr>
          <w:trHeight w:val="51"/>
          <w:jc w:val="center"/>
        </w:trPr>
        <w:tc>
          <w:tcPr>
            <w:tcW w:w="2680" w:type="dxa"/>
            <w:tcBorders>
              <w:top w:val="nil"/>
              <w:left w:val="single" w:sz="12" w:space="0" w:color="auto"/>
              <w:bottom w:val="nil"/>
              <w:right w:val="nil"/>
            </w:tcBorders>
            <w:shd w:val="clear" w:color="auto" w:fill="auto"/>
            <w:vAlign w:val="center"/>
            <w:hideMark/>
          </w:tcPr>
          <w:p w14:paraId="1D39703B" w14:textId="77777777" w:rsidR="00823F30" w:rsidRPr="003C0DD8" w:rsidRDefault="00823F30" w:rsidP="007806FA">
            <w:pPr>
              <w:jc w:val="right"/>
              <w:rPr>
                <w:rFonts w:ascii="Arial" w:hAnsi="Arial" w:cs="Arial"/>
                <w:b/>
                <w:bCs/>
                <w:sz w:val="16"/>
                <w:szCs w:val="16"/>
                <w:lang w:val="es-BO" w:eastAsia="es-ES"/>
              </w:rPr>
            </w:pPr>
            <w:r w:rsidRPr="003C0DD8">
              <w:rPr>
                <w:rFonts w:ascii="Arial" w:hAnsi="Arial" w:cs="Arial"/>
                <w:b/>
                <w:bCs/>
                <w:sz w:val="16"/>
                <w:szCs w:val="16"/>
                <w:lang w:val="es-BO" w:eastAsia="es-ES"/>
              </w:rPr>
              <w:t>Denominación de la Asociación Accidental</w:t>
            </w:r>
          </w:p>
        </w:tc>
        <w:tc>
          <w:tcPr>
            <w:tcW w:w="202" w:type="dxa"/>
            <w:tcBorders>
              <w:top w:val="nil"/>
              <w:left w:val="nil"/>
              <w:bottom w:val="nil"/>
              <w:right w:val="nil"/>
            </w:tcBorders>
            <w:shd w:val="clear" w:color="auto" w:fill="auto"/>
            <w:vAlign w:val="center"/>
            <w:hideMark/>
          </w:tcPr>
          <w:p w14:paraId="3F93391D" w14:textId="77777777" w:rsidR="00823F30" w:rsidRPr="003C0DD8" w:rsidRDefault="00823F30" w:rsidP="007806FA">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6534" w:type="dxa"/>
            <w:gridSpan w:val="32"/>
            <w:tcBorders>
              <w:top w:val="single" w:sz="8" w:space="0" w:color="auto"/>
              <w:left w:val="single" w:sz="8" w:space="0" w:color="auto"/>
              <w:bottom w:val="single" w:sz="8" w:space="0" w:color="auto"/>
              <w:right w:val="single" w:sz="8" w:space="0" w:color="000000"/>
            </w:tcBorders>
            <w:shd w:val="clear" w:color="000000" w:fill="DBE5F1"/>
            <w:vAlign w:val="center"/>
            <w:hideMark/>
          </w:tcPr>
          <w:p w14:paraId="0E02D16C" w14:textId="77777777" w:rsidR="00823F30" w:rsidRPr="003C0DD8" w:rsidRDefault="00823F30" w:rsidP="007806FA">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203" w:type="dxa"/>
            <w:gridSpan w:val="2"/>
            <w:tcBorders>
              <w:top w:val="nil"/>
              <w:left w:val="nil"/>
              <w:bottom w:val="nil"/>
              <w:right w:val="single" w:sz="12" w:space="0" w:color="auto"/>
            </w:tcBorders>
            <w:shd w:val="clear" w:color="auto" w:fill="auto"/>
            <w:vAlign w:val="center"/>
            <w:hideMark/>
          </w:tcPr>
          <w:p w14:paraId="1D28E571" w14:textId="77777777" w:rsidR="00823F30" w:rsidRPr="003C0DD8" w:rsidRDefault="00823F30" w:rsidP="007806FA">
            <w:pPr>
              <w:rPr>
                <w:rFonts w:ascii="Arial" w:hAnsi="Arial" w:cs="Arial"/>
                <w:sz w:val="16"/>
                <w:szCs w:val="16"/>
                <w:lang w:val="es-BO" w:eastAsia="es-ES"/>
              </w:rPr>
            </w:pPr>
            <w:r w:rsidRPr="003C0DD8">
              <w:rPr>
                <w:rFonts w:ascii="Arial" w:hAnsi="Arial" w:cs="Arial"/>
                <w:sz w:val="16"/>
                <w:szCs w:val="16"/>
                <w:lang w:val="es-BO" w:eastAsia="es-ES"/>
              </w:rPr>
              <w:t> </w:t>
            </w:r>
          </w:p>
        </w:tc>
      </w:tr>
      <w:tr w:rsidR="00823F30" w:rsidRPr="003C0DD8" w14:paraId="79FE2FF4" w14:textId="77777777" w:rsidTr="00D9308E">
        <w:trPr>
          <w:trHeight w:val="46"/>
          <w:jc w:val="center"/>
        </w:trPr>
        <w:tc>
          <w:tcPr>
            <w:tcW w:w="2680" w:type="dxa"/>
            <w:tcBorders>
              <w:top w:val="nil"/>
              <w:left w:val="single" w:sz="12" w:space="0" w:color="auto"/>
              <w:bottom w:val="nil"/>
              <w:right w:val="nil"/>
            </w:tcBorders>
            <w:shd w:val="clear" w:color="auto" w:fill="auto"/>
            <w:vAlign w:val="center"/>
            <w:hideMark/>
          </w:tcPr>
          <w:p w14:paraId="4EC6F510" w14:textId="77777777" w:rsidR="00823F30" w:rsidRPr="003C0DD8" w:rsidRDefault="00823F30" w:rsidP="007806FA">
            <w:pPr>
              <w:jc w:val="right"/>
              <w:rPr>
                <w:rFonts w:ascii="Arial" w:hAnsi="Arial" w:cs="Arial"/>
                <w:b/>
                <w:bCs/>
                <w:sz w:val="2"/>
                <w:szCs w:val="2"/>
                <w:lang w:val="es-BO" w:eastAsia="es-ES"/>
              </w:rPr>
            </w:pPr>
            <w:r w:rsidRPr="003C0DD8">
              <w:rPr>
                <w:rFonts w:ascii="Arial" w:hAnsi="Arial" w:cs="Arial"/>
                <w:b/>
                <w:bCs/>
                <w:sz w:val="2"/>
                <w:szCs w:val="2"/>
                <w:lang w:val="es-BO" w:eastAsia="es-ES"/>
              </w:rPr>
              <w:t> </w:t>
            </w:r>
          </w:p>
        </w:tc>
        <w:tc>
          <w:tcPr>
            <w:tcW w:w="202" w:type="dxa"/>
            <w:tcBorders>
              <w:top w:val="nil"/>
              <w:left w:val="nil"/>
              <w:bottom w:val="nil"/>
              <w:right w:val="nil"/>
            </w:tcBorders>
            <w:shd w:val="clear" w:color="auto" w:fill="auto"/>
            <w:vAlign w:val="center"/>
            <w:hideMark/>
          </w:tcPr>
          <w:p w14:paraId="41B454F5" w14:textId="77777777" w:rsidR="00823F30" w:rsidRPr="003C0DD8" w:rsidRDefault="00823F30" w:rsidP="007806FA">
            <w:pPr>
              <w:jc w:val="center"/>
              <w:rPr>
                <w:rFonts w:ascii="Arial" w:hAnsi="Arial" w:cs="Arial"/>
                <w:b/>
                <w:bCs/>
                <w:sz w:val="2"/>
                <w:szCs w:val="2"/>
                <w:lang w:val="es-BO" w:eastAsia="es-ES"/>
              </w:rPr>
            </w:pPr>
          </w:p>
        </w:tc>
        <w:tc>
          <w:tcPr>
            <w:tcW w:w="302" w:type="dxa"/>
            <w:tcBorders>
              <w:top w:val="nil"/>
              <w:left w:val="nil"/>
              <w:bottom w:val="nil"/>
              <w:right w:val="nil"/>
            </w:tcBorders>
            <w:shd w:val="clear" w:color="auto" w:fill="auto"/>
            <w:vAlign w:val="center"/>
            <w:hideMark/>
          </w:tcPr>
          <w:p w14:paraId="3E2C154B" w14:textId="77777777" w:rsidR="00823F30" w:rsidRPr="003C0DD8" w:rsidRDefault="00823F30" w:rsidP="007806FA">
            <w:pPr>
              <w:rPr>
                <w:rFonts w:ascii="Arial" w:hAnsi="Arial" w:cs="Arial"/>
                <w:sz w:val="2"/>
                <w:szCs w:val="2"/>
                <w:lang w:val="es-BO" w:eastAsia="es-ES"/>
              </w:rPr>
            </w:pPr>
          </w:p>
        </w:tc>
        <w:tc>
          <w:tcPr>
            <w:tcW w:w="242" w:type="dxa"/>
            <w:tcBorders>
              <w:top w:val="nil"/>
              <w:left w:val="nil"/>
              <w:bottom w:val="nil"/>
              <w:right w:val="nil"/>
            </w:tcBorders>
            <w:shd w:val="clear" w:color="auto" w:fill="auto"/>
            <w:vAlign w:val="center"/>
            <w:hideMark/>
          </w:tcPr>
          <w:p w14:paraId="3C39B35D" w14:textId="77777777" w:rsidR="00823F30" w:rsidRPr="003C0DD8" w:rsidRDefault="00823F30" w:rsidP="007806FA">
            <w:pPr>
              <w:rPr>
                <w:rFonts w:ascii="Arial" w:hAnsi="Arial" w:cs="Arial"/>
                <w:sz w:val="2"/>
                <w:szCs w:val="2"/>
                <w:lang w:val="es-BO" w:eastAsia="es-ES"/>
              </w:rPr>
            </w:pPr>
          </w:p>
        </w:tc>
        <w:tc>
          <w:tcPr>
            <w:tcW w:w="727" w:type="dxa"/>
            <w:gridSpan w:val="3"/>
            <w:tcBorders>
              <w:top w:val="nil"/>
              <w:left w:val="nil"/>
              <w:bottom w:val="nil"/>
              <w:right w:val="nil"/>
            </w:tcBorders>
            <w:shd w:val="clear" w:color="auto" w:fill="auto"/>
            <w:vAlign w:val="center"/>
            <w:hideMark/>
          </w:tcPr>
          <w:p w14:paraId="0CA2DDD1" w14:textId="77777777" w:rsidR="00823F30" w:rsidRPr="003C0DD8" w:rsidRDefault="00823F30" w:rsidP="007806FA">
            <w:pPr>
              <w:rPr>
                <w:rFonts w:ascii="Arial" w:hAnsi="Arial" w:cs="Arial"/>
                <w:sz w:val="2"/>
                <w:szCs w:val="2"/>
                <w:lang w:val="es-BO" w:eastAsia="es-ES"/>
              </w:rPr>
            </w:pPr>
          </w:p>
        </w:tc>
        <w:tc>
          <w:tcPr>
            <w:tcW w:w="242" w:type="dxa"/>
            <w:gridSpan w:val="2"/>
            <w:tcBorders>
              <w:top w:val="nil"/>
              <w:left w:val="nil"/>
              <w:bottom w:val="nil"/>
              <w:right w:val="nil"/>
            </w:tcBorders>
            <w:shd w:val="clear" w:color="auto" w:fill="auto"/>
            <w:vAlign w:val="center"/>
            <w:hideMark/>
          </w:tcPr>
          <w:p w14:paraId="5F244509" w14:textId="77777777" w:rsidR="00823F30" w:rsidRPr="003C0DD8" w:rsidRDefault="00823F30" w:rsidP="007806FA">
            <w:pPr>
              <w:rPr>
                <w:rFonts w:ascii="Arial" w:hAnsi="Arial" w:cs="Arial"/>
                <w:sz w:val="2"/>
                <w:szCs w:val="2"/>
                <w:lang w:val="es-BO" w:eastAsia="es-ES"/>
              </w:rPr>
            </w:pPr>
          </w:p>
        </w:tc>
        <w:tc>
          <w:tcPr>
            <w:tcW w:w="728" w:type="dxa"/>
            <w:gridSpan w:val="4"/>
            <w:tcBorders>
              <w:top w:val="nil"/>
              <w:left w:val="nil"/>
              <w:bottom w:val="nil"/>
              <w:right w:val="nil"/>
            </w:tcBorders>
            <w:shd w:val="clear" w:color="auto" w:fill="auto"/>
            <w:vAlign w:val="center"/>
            <w:hideMark/>
          </w:tcPr>
          <w:p w14:paraId="0D794742" w14:textId="77777777" w:rsidR="00823F30" w:rsidRPr="003C0DD8" w:rsidRDefault="00823F30" w:rsidP="007806FA">
            <w:pPr>
              <w:rPr>
                <w:rFonts w:ascii="Arial" w:hAnsi="Arial" w:cs="Arial"/>
                <w:sz w:val="2"/>
                <w:szCs w:val="2"/>
                <w:lang w:val="es-BO" w:eastAsia="es-ES"/>
              </w:rPr>
            </w:pPr>
          </w:p>
        </w:tc>
        <w:tc>
          <w:tcPr>
            <w:tcW w:w="727" w:type="dxa"/>
            <w:gridSpan w:val="4"/>
            <w:tcBorders>
              <w:top w:val="nil"/>
              <w:left w:val="nil"/>
              <w:bottom w:val="nil"/>
              <w:right w:val="nil"/>
            </w:tcBorders>
            <w:shd w:val="clear" w:color="auto" w:fill="auto"/>
            <w:vAlign w:val="center"/>
            <w:hideMark/>
          </w:tcPr>
          <w:p w14:paraId="00AF726B" w14:textId="77777777" w:rsidR="00823F30" w:rsidRPr="003C0DD8" w:rsidRDefault="00823F30" w:rsidP="007806FA">
            <w:pPr>
              <w:rPr>
                <w:rFonts w:ascii="Arial" w:hAnsi="Arial" w:cs="Arial"/>
                <w:sz w:val="2"/>
                <w:szCs w:val="2"/>
                <w:lang w:val="es-BO" w:eastAsia="es-ES"/>
              </w:rPr>
            </w:pPr>
          </w:p>
        </w:tc>
        <w:tc>
          <w:tcPr>
            <w:tcW w:w="192" w:type="dxa"/>
            <w:tcBorders>
              <w:top w:val="nil"/>
              <w:left w:val="nil"/>
              <w:bottom w:val="nil"/>
              <w:right w:val="nil"/>
            </w:tcBorders>
            <w:shd w:val="clear" w:color="auto" w:fill="auto"/>
            <w:vAlign w:val="center"/>
            <w:hideMark/>
          </w:tcPr>
          <w:p w14:paraId="65C51244" w14:textId="77777777" w:rsidR="00823F30" w:rsidRPr="003C0DD8" w:rsidRDefault="00823F30" w:rsidP="007806FA">
            <w:pPr>
              <w:rPr>
                <w:rFonts w:ascii="Arial" w:hAnsi="Arial" w:cs="Arial"/>
                <w:sz w:val="2"/>
                <w:szCs w:val="2"/>
                <w:lang w:val="es-BO" w:eastAsia="es-ES"/>
              </w:rPr>
            </w:pPr>
          </w:p>
        </w:tc>
        <w:tc>
          <w:tcPr>
            <w:tcW w:w="465" w:type="dxa"/>
            <w:gridSpan w:val="2"/>
            <w:tcBorders>
              <w:top w:val="nil"/>
              <w:left w:val="nil"/>
              <w:bottom w:val="nil"/>
              <w:right w:val="nil"/>
            </w:tcBorders>
            <w:shd w:val="clear" w:color="auto" w:fill="auto"/>
            <w:vAlign w:val="center"/>
            <w:hideMark/>
          </w:tcPr>
          <w:p w14:paraId="545A98AA" w14:textId="77777777" w:rsidR="00823F30" w:rsidRPr="003C0DD8" w:rsidRDefault="00823F30" w:rsidP="007806FA">
            <w:pPr>
              <w:rPr>
                <w:rFonts w:ascii="Arial" w:hAnsi="Arial" w:cs="Arial"/>
                <w:sz w:val="2"/>
                <w:szCs w:val="2"/>
                <w:lang w:val="es-BO" w:eastAsia="es-ES"/>
              </w:rPr>
            </w:pPr>
          </w:p>
        </w:tc>
        <w:tc>
          <w:tcPr>
            <w:tcW w:w="243" w:type="dxa"/>
            <w:gridSpan w:val="2"/>
            <w:tcBorders>
              <w:top w:val="nil"/>
              <w:left w:val="nil"/>
              <w:bottom w:val="nil"/>
              <w:right w:val="nil"/>
            </w:tcBorders>
            <w:shd w:val="clear" w:color="auto" w:fill="auto"/>
            <w:vAlign w:val="center"/>
            <w:hideMark/>
          </w:tcPr>
          <w:p w14:paraId="329F8E85" w14:textId="77777777" w:rsidR="00823F30" w:rsidRPr="003C0DD8" w:rsidRDefault="00823F30" w:rsidP="007806FA">
            <w:pPr>
              <w:rPr>
                <w:rFonts w:ascii="Arial" w:hAnsi="Arial" w:cs="Arial"/>
                <w:sz w:val="2"/>
                <w:szCs w:val="2"/>
                <w:lang w:val="es-BO" w:eastAsia="es-ES"/>
              </w:rPr>
            </w:pPr>
          </w:p>
        </w:tc>
        <w:tc>
          <w:tcPr>
            <w:tcW w:w="727" w:type="dxa"/>
            <w:gridSpan w:val="3"/>
            <w:tcBorders>
              <w:top w:val="nil"/>
              <w:left w:val="nil"/>
              <w:bottom w:val="nil"/>
              <w:right w:val="nil"/>
            </w:tcBorders>
            <w:shd w:val="clear" w:color="auto" w:fill="auto"/>
            <w:vAlign w:val="center"/>
            <w:hideMark/>
          </w:tcPr>
          <w:p w14:paraId="2E2B5936" w14:textId="77777777" w:rsidR="00823F30" w:rsidRPr="003C0DD8" w:rsidRDefault="00823F30" w:rsidP="007806FA">
            <w:pPr>
              <w:rPr>
                <w:rFonts w:ascii="Arial" w:hAnsi="Arial" w:cs="Arial"/>
                <w:sz w:val="2"/>
                <w:szCs w:val="2"/>
                <w:lang w:val="es-BO" w:eastAsia="es-ES"/>
              </w:rPr>
            </w:pPr>
          </w:p>
        </w:tc>
        <w:tc>
          <w:tcPr>
            <w:tcW w:w="242" w:type="dxa"/>
            <w:gridSpan w:val="2"/>
            <w:tcBorders>
              <w:top w:val="nil"/>
              <w:left w:val="nil"/>
              <w:bottom w:val="nil"/>
              <w:right w:val="nil"/>
            </w:tcBorders>
            <w:shd w:val="clear" w:color="auto" w:fill="auto"/>
            <w:vAlign w:val="center"/>
            <w:hideMark/>
          </w:tcPr>
          <w:p w14:paraId="500A3EBD" w14:textId="77777777" w:rsidR="00823F30" w:rsidRPr="003C0DD8" w:rsidRDefault="00823F30" w:rsidP="007806FA">
            <w:pPr>
              <w:rPr>
                <w:rFonts w:ascii="Arial" w:hAnsi="Arial" w:cs="Arial"/>
                <w:sz w:val="2"/>
                <w:szCs w:val="2"/>
                <w:lang w:val="es-BO" w:eastAsia="es-ES"/>
              </w:rPr>
            </w:pPr>
          </w:p>
        </w:tc>
        <w:tc>
          <w:tcPr>
            <w:tcW w:w="727" w:type="dxa"/>
            <w:gridSpan w:val="3"/>
            <w:tcBorders>
              <w:top w:val="nil"/>
              <w:left w:val="nil"/>
              <w:bottom w:val="nil"/>
              <w:right w:val="nil"/>
            </w:tcBorders>
            <w:shd w:val="clear" w:color="auto" w:fill="auto"/>
            <w:vAlign w:val="center"/>
            <w:hideMark/>
          </w:tcPr>
          <w:p w14:paraId="3415B57F" w14:textId="77777777" w:rsidR="00823F30" w:rsidRPr="003C0DD8" w:rsidRDefault="00823F30" w:rsidP="007806FA">
            <w:pPr>
              <w:rPr>
                <w:rFonts w:ascii="Arial" w:hAnsi="Arial" w:cs="Arial"/>
                <w:sz w:val="2"/>
                <w:szCs w:val="2"/>
                <w:lang w:val="es-BO" w:eastAsia="es-ES"/>
              </w:rPr>
            </w:pPr>
          </w:p>
        </w:tc>
        <w:tc>
          <w:tcPr>
            <w:tcW w:w="243" w:type="dxa"/>
            <w:gridSpan w:val="2"/>
            <w:tcBorders>
              <w:top w:val="nil"/>
              <w:left w:val="nil"/>
              <w:bottom w:val="nil"/>
              <w:right w:val="nil"/>
            </w:tcBorders>
            <w:shd w:val="clear" w:color="auto" w:fill="auto"/>
            <w:vAlign w:val="center"/>
            <w:hideMark/>
          </w:tcPr>
          <w:p w14:paraId="3FE0A500" w14:textId="77777777" w:rsidR="00823F30" w:rsidRPr="003C0DD8" w:rsidRDefault="00823F30" w:rsidP="007806FA">
            <w:pPr>
              <w:rPr>
                <w:rFonts w:ascii="Arial" w:hAnsi="Arial" w:cs="Arial"/>
                <w:sz w:val="2"/>
                <w:szCs w:val="2"/>
                <w:lang w:val="es-BO" w:eastAsia="es-ES"/>
              </w:rPr>
            </w:pPr>
          </w:p>
        </w:tc>
        <w:tc>
          <w:tcPr>
            <w:tcW w:w="727" w:type="dxa"/>
            <w:gridSpan w:val="2"/>
            <w:tcBorders>
              <w:top w:val="nil"/>
              <w:left w:val="nil"/>
              <w:bottom w:val="nil"/>
              <w:right w:val="nil"/>
            </w:tcBorders>
            <w:shd w:val="clear" w:color="auto" w:fill="auto"/>
            <w:vAlign w:val="center"/>
            <w:hideMark/>
          </w:tcPr>
          <w:p w14:paraId="2826BF01" w14:textId="77777777" w:rsidR="00823F30" w:rsidRPr="003C0DD8" w:rsidRDefault="00823F30" w:rsidP="007806FA">
            <w:pPr>
              <w:rPr>
                <w:rFonts w:ascii="Arial" w:hAnsi="Arial" w:cs="Arial"/>
                <w:sz w:val="2"/>
                <w:szCs w:val="2"/>
                <w:lang w:val="es-BO" w:eastAsia="es-ES"/>
              </w:rPr>
            </w:pPr>
          </w:p>
        </w:tc>
        <w:tc>
          <w:tcPr>
            <w:tcW w:w="203" w:type="dxa"/>
            <w:gridSpan w:val="2"/>
            <w:tcBorders>
              <w:top w:val="nil"/>
              <w:left w:val="nil"/>
              <w:bottom w:val="nil"/>
              <w:right w:val="single" w:sz="12" w:space="0" w:color="auto"/>
            </w:tcBorders>
            <w:shd w:val="clear" w:color="auto" w:fill="auto"/>
            <w:vAlign w:val="center"/>
            <w:hideMark/>
          </w:tcPr>
          <w:p w14:paraId="717A4035" w14:textId="77777777" w:rsidR="00823F30" w:rsidRPr="003C0DD8" w:rsidRDefault="00823F30" w:rsidP="007806FA">
            <w:pPr>
              <w:rPr>
                <w:rFonts w:ascii="Arial" w:hAnsi="Arial" w:cs="Arial"/>
                <w:sz w:val="2"/>
                <w:szCs w:val="2"/>
                <w:lang w:val="es-BO" w:eastAsia="es-ES"/>
              </w:rPr>
            </w:pPr>
            <w:r w:rsidRPr="003C0DD8">
              <w:rPr>
                <w:rFonts w:ascii="Arial" w:hAnsi="Arial" w:cs="Arial"/>
                <w:sz w:val="2"/>
                <w:szCs w:val="2"/>
                <w:lang w:val="es-BO" w:eastAsia="es-ES"/>
              </w:rPr>
              <w:t> </w:t>
            </w:r>
          </w:p>
        </w:tc>
      </w:tr>
      <w:tr w:rsidR="00E12E8B" w:rsidRPr="003C0DD8" w14:paraId="07A18C05" w14:textId="77777777" w:rsidTr="00B55732">
        <w:trPr>
          <w:trHeight w:val="258"/>
          <w:jc w:val="center"/>
        </w:trPr>
        <w:tc>
          <w:tcPr>
            <w:tcW w:w="2680" w:type="dxa"/>
            <w:vMerge w:val="restart"/>
            <w:tcBorders>
              <w:top w:val="nil"/>
              <w:left w:val="single" w:sz="12" w:space="0" w:color="auto"/>
              <w:right w:val="nil"/>
            </w:tcBorders>
            <w:shd w:val="clear" w:color="auto" w:fill="auto"/>
            <w:vAlign w:val="center"/>
            <w:hideMark/>
          </w:tcPr>
          <w:p w14:paraId="2782A9D7" w14:textId="77777777" w:rsidR="00E12E8B" w:rsidRPr="003C0DD8" w:rsidRDefault="00E12E8B" w:rsidP="00E12E8B">
            <w:pPr>
              <w:jc w:val="right"/>
              <w:rPr>
                <w:rFonts w:ascii="Arial" w:hAnsi="Arial" w:cs="Arial"/>
                <w:b/>
                <w:bCs/>
                <w:sz w:val="16"/>
                <w:szCs w:val="16"/>
                <w:lang w:val="es-BO" w:eastAsia="es-ES"/>
              </w:rPr>
            </w:pPr>
            <w:r w:rsidRPr="003C0DD8">
              <w:rPr>
                <w:rFonts w:ascii="Arial" w:hAnsi="Arial" w:cs="Arial"/>
                <w:b/>
                <w:bCs/>
                <w:sz w:val="16"/>
                <w:szCs w:val="16"/>
                <w:lang w:val="es-BO" w:eastAsia="es-ES"/>
              </w:rPr>
              <w:t>Asociados</w:t>
            </w:r>
          </w:p>
        </w:tc>
        <w:tc>
          <w:tcPr>
            <w:tcW w:w="202" w:type="dxa"/>
            <w:tcBorders>
              <w:top w:val="nil"/>
              <w:left w:val="nil"/>
              <w:bottom w:val="nil"/>
              <w:right w:val="nil"/>
            </w:tcBorders>
            <w:shd w:val="clear" w:color="auto" w:fill="auto"/>
            <w:vAlign w:val="center"/>
            <w:hideMark/>
          </w:tcPr>
          <w:p w14:paraId="5ABA5CDE" w14:textId="77777777" w:rsidR="00E12E8B" w:rsidRPr="003C0DD8" w:rsidRDefault="00E12E8B" w:rsidP="007806FA">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302" w:type="dxa"/>
            <w:tcBorders>
              <w:top w:val="nil"/>
              <w:left w:val="nil"/>
              <w:bottom w:val="nil"/>
              <w:right w:val="nil"/>
            </w:tcBorders>
            <w:shd w:val="clear" w:color="auto" w:fill="auto"/>
            <w:vAlign w:val="center"/>
            <w:hideMark/>
          </w:tcPr>
          <w:p w14:paraId="3A89A098" w14:textId="77777777" w:rsidR="00E12E8B" w:rsidRPr="003C0DD8" w:rsidRDefault="00E12E8B" w:rsidP="007806FA">
            <w:pPr>
              <w:jc w:val="center"/>
              <w:rPr>
                <w:rFonts w:ascii="Arial" w:hAnsi="Arial" w:cs="Arial"/>
                <w:bCs/>
                <w:sz w:val="16"/>
                <w:szCs w:val="16"/>
                <w:lang w:val="es-BO" w:eastAsia="es-ES"/>
              </w:rPr>
            </w:pPr>
            <w:r w:rsidRPr="003C0DD8">
              <w:rPr>
                <w:rFonts w:ascii="Arial" w:hAnsi="Arial" w:cs="Arial"/>
                <w:bCs/>
                <w:sz w:val="16"/>
                <w:szCs w:val="16"/>
                <w:lang w:val="es-BO" w:eastAsia="es-ES"/>
              </w:rPr>
              <w:t>#</w:t>
            </w:r>
          </w:p>
        </w:tc>
        <w:tc>
          <w:tcPr>
            <w:tcW w:w="242" w:type="dxa"/>
            <w:tcBorders>
              <w:top w:val="nil"/>
              <w:left w:val="nil"/>
              <w:bottom w:val="nil"/>
              <w:right w:val="nil"/>
            </w:tcBorders>
            <w:shd w:val="clear" w:color="auto" w:fill="auto"/>
            <w:vAlign w:val="center"/>
            <w:hideMark/>
          </w:tcPr>
          <w:p w14:paraId="4CE2A8EE" w14:textId="77777777" w:rsidR="00E12E8B" w:rsidRPr="003C0DD8" w:rsidRDefault="00E12E8B" w:rsidP="007806FA">
            <w:pPr>
              <w:rPr>
                <w:rFonts w:ascii="Arial" w:hAnsi="Arial" w:cs="Arial"/>
                <w:b/>
                <w:bCs/>
                <w:sz w:val="16"/>
                <w:szCs w:val="16"/>
                <w:lang w:val="es-BO" w:eastAsia="es-ES"/>
              </w:rPr>
            </w:pPr>
          </w:p>
        </w:tc>
        <w:tc>
          <w:tcPr>
            <w:tcW w:w="1697" w:type="dxa"/>
            <w:gridSpan w:val="9"/>
            <w:tcBorders>
              <w:top w:val="nil"/>
              <w:left w:val="nil"/>
              <w:bottom w:val="nil"/>
              <w:right w:val="nil"/>
            </w:tcBorders>
            <w:shd w:val="clear" w:color="auto" w:fill="auto"/>
            <w:vAlign w:val="center"/>
            <w:hideMark/>
          </w:tcPr>
          <w:p w14:paraId="2E7797C4" w14:textId="77777777" w:rsidR="00E12E8B" w:rsidRPr="003C0DD8" w:rsidRDefault="00E12E8B" w:rsidP="007806FA">
            <w:pPr>
              <w:jc w:val="center"/>
              <w:rPr>
                <w:rFonts w:ascii="Arial" w:hAnsi="Arial" w:cs="Arial"/>
                <w:bCs/>
                <w:sz w:val="16"/>
                <w:szCs w:val="16"/>
                <w:lang w:val="es-BO" w:eastAsia="es-ES"/>
              </w:rPr>
            </w:pPr>
            <w:r w:rsidRPr="003C0DD8">
              <w:rPr>
                <w:rFonts w:ascii="Arial" w:hAnsi="Arial" w:cs="Arial"/>
                <w:bCs/>
                <w:sz w:val="16"/>
                <w:szCs w:val="16"/>
                <w:lang w:val="es-BO" w:eastAsia="es-ES"/>
              </w:rPr>
              <w:t>Nombre del Asociado</w:t>
            </w:r>
          </w:p>
        </w:tc>
        <w:tc>
          <w:tcPr>
            <w:tcW w:w="727" w:type="dxa"/>
            <w:gridSpan w:val="4"/>
            <w:tcBorders>
              <w:top w:val="nil"/>
              <w:left w:val="nil"/>
              <w:bottom w:val="nil"/>
              <w:right w:val="nil"/>
            </w:tcBorders>
            <w:shd w:val="clear" w:color="auto" w:fill="auto"/>
            <w:vAlign w:val="center"/>
            <w:hideMark/>
          </w:tcPr>
          <w:p w14:paraId="3D0603DC" w14:textId="77777777" w:rsidR="00E12E8B" w:rsidRPr="003C0DD8" w:rsidRDefault="00E12E8B" w:rsidP="007806FA">
            <w:pPr>
              <w:rPr>
                <w:rFonts w:ascii="Arial" w:hAnsi="Arial" w:cs="Arial"/>
                <w:sz w:val="16"/>
                <w:szCs w:val="16"/>
                <w:lang w:val="es-BO" w:eastAsia="es-ES"/>
              </w:rPr>
            </w:pPr>
          </w:p>
        </w:tc>
        <w:tc>
          <w:tcPr>
            <w:tcW w:w="3566" w:type="dxa"/>
            <w:gridSpan w:val="17"/>
            <w:tcBorders>
              <w:top w:val="nil"/>
              <w:left w:val="nil"/>
              <w:bottom w:val="nil"/>
              <w:right w:val="nil"/>
            </w:tcBorders>
            <w:shd w:val="clear" w:color="auto" w:fill="auto"/>
            <w:vAlign w:val="center"/>
            <w:hideMark/>
          </w:tcPr>
          <w:p w14:paraId="2ACED79B" w14:textId="77777777" w:rsidR="00E12E8B" w:rsidRPr="003C0DD8" w:rsidRDefault="00E12E8B" w:rsidP="007806FA">
            <w:pPr>
              <w:jc w:val="center"/>
              <w:rPr>
                <w:rFonts w:ascii="Arial" w:hAnsi="Arial" w:cs="Arial"/>
                <w:bCs/>
                <w:sz w:val="16"/>
                <w:szCs w:val="16"/>
                <w:lang w:val="es-BO" w:eastAsia="es-ES"/>
              </w:rPr>
            </w:pPr>
            <w:r w:rsidRPr="003C0DD8">
              <w:rPr>
                <w:rFonts w:ascii="Arial" w:hAnsi="Arial" w:cs="Arial"/>
                <w:bCs/>
                <w:sz w:val="16"/>
                <w:szCs w:val="16"/>
                <w:lang w:val="es-BO" w:eastAsia="es-ES"/>
              </w:rPr>
              <w:t>% de Participación</w:t>
            </w:r>
          </w:p>
        </w:tc>
        <w:tc>
          <w:tcPr>
            <w:tcW w:w="203" w:type="dxa"/>
            <w:gridSpan w:val="2"/>
            <w:tcBorders>
              <w:top w:val="nil"/>
              <w:left w:val="nil"/>
              <w:bottom w:val="nil"/>
              <w:right w:val="single" w:sz="12" w:space="0" w:color="auto"/>
            </w:tcBorders>
            <w:shd w:val="clear" w:color="auto" w:fill="auto"/>
            <w:vAlign w:val="center"/>
            <w:hideMark/>
          </w:tcPr>
          <w:p w14:paraId="5C321020" w14:textId="77777777" w:rsidR="00E12E8B" w:rsidRPr="003C0DD8" w:rsidRDefault="00E12E8B" w:rsidP="007806FA">
            <w:pPr>
              <w:rPr>
                <w:rFonts w:ascii="Arial" w:hAnsi="Arial" w:cs="Arial"/>
                <w:sz w:val="16"/>
                <w:szCs w:val="16"/>
                <w:lang w:val="es-BO" w:eastAsia="es-ES"/>
              </w:rPr>
            </w:pPr>
            <w:r w:rsidRPr="003C0DD8">
              <w:rPr>
                <w:rFonts w:ascii="Arial" w:hAnsi="Arial" w:cs="Arial"/>
                <w:sz w:val="16"/>
                <w:szCs w:val="16"/>
                <w:lang w:val="es-BO" w:eastAsia="es-ES"/>
              </w:rPr>
              <w:t> </w:t>
            </w:r>
          </w:p>
        </w:tc>
      </w:tr>
      <w:tr w:rsidR="00E12E8B" w:rsidRPr="003C0DD8" w14:paraId="635DBE84" w14:textId="77777777" w:rsidTr="00B55732">
        <w:trPr>
          <w:trHeight w:val="66"/>
          <w:jc w:val="center"/>
        </w:trPr>
        <w:tc>
          <w:tcPr>
            <w:tcW w:w="2680" w:type="dxa"/>
            <w:vMerge/>
            <w:tcBorders>
              <w:left w:val="single" w:sz="12" w:space="0" w:color="auto"/>
              <w:right w:val="nil"/>
            </w:tcBorders>
            <w:shd w:val="clear" w:color="auto" w:fill="auto"/>
            <w:vAlign w:val="center"/>
            <w:hideMark/>
          </w:tcPr>
          <w:p w14:paraId="5B8560F9" w14:textId="77777777" w:rsidR="00E12E8B" w:rsidRPr="003C0DD8" w:rsidRDefault="00E12E8B" w:rsidP="007806FA">
            <w:pPr>
              <w:jc w:val="right"/>
              <w:rPr>
                <w:rFonts w:ascii="Arial" w:hAnsi="Arial" w:cs="Arial"/>
                <w:b/>
                <w:bCs/>
                <w:sz w:val="2"/>
                <w:szCs w:val="2"/>
                <w:lang w:val="es-BO" w:eastAsia="es-ES"/>
              </w:rPr>
            </w:pPr>
          </w:p>
        </w:tc>
        <w:tc>
          <w:tcPr>
            <w:tcW w:w="202" w:type="dxa"/>
            <w:tcBorders>
              <w:top w:val="nil"/>
              <w:left w:val="nil"/>
              <w:bottom w:val="nil"/>
              <w:right w:val="nil"/>
            </w:tcBorders>
            <w:shd w:val="clear" w:color="auto" w:fill="auto"/>
            <w:vAlign w:val="center"/>
            <w:hideMark/>
          </w:tcPr>
          <w:p w14:paraId="26E62366" w14:textId="77777777" w:rsidR="00E12E8B" w:rsidRPr="003C0DD8" w:rsidRDefault="00E12E8B" w:rsidP="007806FA">
            <w:pPr>
              <w:jc w:val="center"/>
              <w:rPr>
                <w:rFonts w:ascii="Arial" w:hAnsi="Arial" w:cs="Arial"/>
                <w:b/>
                <w:bCs/>
                <w:sz w:val="2"/>
                <w:szCs w:val="2"/>
                <w:lang w:val="es-BO" w:eastAsia="es-ES"/>
              </w:rPr>
            </w:pPr>
          </w:p>
        </w:tc>
        <w:tc>
          <w:tcPr>
            <w:tcW w:w="302" w:type="dxa"/>
            <w:tcBorders>
              <w:top w:val="nil"/>
              <w:left w:val="nil"/>
              <w:bottom w:val="single" w:sz="8" w:space="0" w:color="auto"/>
              <w:right w:val="nil"/>
            </w:tcBorders>
            <w:shd w:val="clear" w:color="auto" w:fill="auto"/>
            <w:vAlign w:val="center"/>
            <w:hideMark/>
          </w:tcPr>
          <w:p w14:paraId="65E8CBF4" w14:textId="77777777" w:rsidR="00E12E8B" w:rsidRPr="003C0DD8" w:rsidRDefault="00E12E8B" w:rsidP="007806FA">
            <w:pP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242" w:type="dxa"/>
            <w:tcBorders>
              <w:top w:val="nil"/>
              <w:left w:val="nil"/>
              <w:bottom w:val="nil"/>
              <w:right w:val="nil"/>
            </w:tcBorders>
            <w:shd w:val="clear" w:color="auto" w:fill="auto"/>
            <w:vAlign w:val="center"/>
            <w:hideMark/>
          </w:tcPr>
          <w:p w14:paraId="2EE54FEB" w14:textId="77777777" w:rsidR="00E12E8B" w:rsidRPr="003C0DD8" w:rsidRDefault="00E12E8B" w:rsidP="007806FA">
            <w:pPr>
              <w:rPr>
                <w:rFonts w:ascii="Arial" w:hAnsi="Arial" w:cs="Arial"/>
                <w:b/>
                <w:bCs/>
                <w:sz w:val="2"/>
                <w:szCs w:val="2"/>
                <w:lang w:val="es-BO" w:eastAsia="es-ES"/>
              </w:rPr>
            </w:pPr>
          </w:p>
        </w:tc>
        <w:tc>
          <w:tcPr>
            <w:tcW w:w="727" w:type="dxa"/>
            <w:gridSpan w:val="3"/>
            <w:tcBorders>
              <w:top w:val="nil"/>
              <w:left w:val="nil"/>
              <w:bottom w:val="single" w:sz="8" w:space="0" w:color="auto"/>
              <w:right w:val="nil"/>
            </w:tcBorders>
            <w:shd w:val="clear" w:color="auto" w:fill="auto"/>
            <w:vAlign w:val="center"/>
            <w:hideMark/>
          </w:tcPr>
          <w:p w14:paraId="2E37C303" w14:textId="77777777" w:rsidR="00E12E8B" w:rsidRPr="003C0DD8" w:rsidRDefault="00E12E8B" w:rsidP="007806FA">
            <w:pP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242" w:type="dxa"/>
            <w:gridSpan w:val="2"/>
            <w:tcBorders>
              <w:top w:val="nil"/>
              <w:left w:val="nil"/>
              <w:bottom w:val="single" w:sz="8" w:space="0" w:color="auto"/>
              <w:right w:val="nil"/>
            </w:tcBorders>
            <w:shd w:val="clear" w:color="auto" w:fill="auto"/>
            <w:vAlign w:val="center"/>
            <w:hideMark/>
          </w:tcPr>
          <w:p w14:paraId="2C411F5C" w14:textId="77777777" w:rsidR="00E12E8B" w:rsidRPr="003C0DD8" w:rsidRDefault="00E12E8B" w:rsidP="007806FA">
            <w:pP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728" w:type="dxa"/>
            <w:gridSpan w:val="4"/>
            <w:tcBorders>
              <w:top w:val="nil"/>
              <w:left w:val="nil"/>
              <w:bottom w:val="single" w:sz="8" w:space="0" w:color="auto"/>
              <w:right w:val="nil"/>
            </w:tcBorders>
            <w:shd w:val="clear" w:color="auto" w:fill="auto"/>
            <w:vAlign w:val="center"/>
            <w:hideMark/>
          </w:tcPr>
          <w:p w14:paraId="595CDB05" w14:textId="77777777" w:rsidR="00E12E8B" w:rsidRPr="003C0DD8" w:rsidRDefault="00E12E8B" w:rsidP="007806FA">
            <w:pP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727" w:type="dxa"/>
            <w:gridSpan w:val="4"/>
            <w:tcBorders>
              <w:top w:val="nil"/>
              <w:left w:val="nil"/>
              <w:bottom w:val="nil"/>
              <w:right w:val="nil"/>
            </w:tcBorders>
            <w:shd w:val="clear" w:color="auto" w:fill="auto"/>
            <w:vAlign w:val="center"/>
            <w:hideMark/>
          </w:tcPr>
          <w:p w14:paraId="5A4B3D69" w14:textId="77777777" w:rsidR="00E12E8B" w:rsidRPr="003C0DD8" w:rsidRDefault="00E12E8B" w:rsidP="007806FA">
            <w:pPr>
              <w:rPr>
                <w:rFonts w:ascii="Arial" w:hAnsi="Arial" w:cs="Arial"/>
                <w:sz w:val="2"/>
                <w:szCs w:val="2"/>
                <w:lang w:val="es-BO" w:eastAsia="es-ES"/>
              </w:rPr>
            </w:pPr>
          </w:p>
        </w:tc>
        <w:tc>
          <w:tcPr>
            <w:tcW w:w="192" w:type="dxa"/>
            <w:tcBorders>
              <w:top w:val="nil"/>
              <w:left w:val="nil"/>
              <w:bottom w:val="single" w:sz="8" w:space="0" w:color="auto"/>
              <w:right w:val="nil"/>
            </w:tcBorders>
            <w:shd w:val="clear" w:color="auto" w:fill="auto"/>
            <w:vAlign w:val="center"/>
            <w:hideMark/>
          </w:tcPr>
          <w:p w14:paraId="137FC2E2" w14:textId="77777777" w:rsidR="00E12E8B" w:rsidRPr="003C0DD8" w:rsidRDefault="00E12E8B" w:rsidP="007806FA">
            <w:pP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465" w:type="dxa"/>
            <w:gridSpan w:val="2"/>
            <w:tcBorders>
              <w:top w:val="nil"/>
              <w:left w:val="nil"/>
              <w:bottom w:val="single" w:sz="8" w:space="0" w:color="auto"/>
              <w:right w:val="nil"/>
            </w:tcBorders>
            <w:shd w:val="clear" w:color="auto" w:fill="auto"/>
            <w:vAlign w:val="center"/>
            <w:hideMark/>
          </w:tcPr>
          <w:p w14:paraId="2764147F" w14:textId="77777777" w:rsidR="00E12E8B" w:rsidRPr="003C0DD8" w:rsidRDefault="00E12E8B" w:rsidP="007806FA">
            <w:pP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243" w:type="dxa"/>
            <w:gridSpan w:val="2"/>
            <w:tcBorders>
              <w:top w:val="nil"/>
              <w:left w:val="nil"/>
              <w:bottom w:val="single" w:sz="8" w:space="0" w:color="auto"/>
              <w:right w:val="nil"/>
            </w:tcBorders>
            <w:shd w:val="clear" w:color="auto" w:fill="auto"/>
            <w:vAlign w:val="center"/>
            <w:hideMark/>
          </w:tcPr>
          <w:p w14:paraId="45730F0C" w14:textId="77777777" w:rsidR="00E12E8B" w:rsidRPr="003C0DD8" w:rsidRDefault="00E12E8B" w:rsidP="007806FA">
            <w:pP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727" w:type="dxa"/>
            <w:gridSpan w:val="3"/>
            <w:tcBorders>
              <w:top w:val="nil"/>
              <w:left w:val="nil"/>
              <w:bottom w:val="single" w:sz="8" w:space="0" w:color="auto"/>
              <w:right w:val="nil"/>
            </w:tcBorders>
            <w:shd w:val="clear" w:color="auto" w:fill="auto"/>
            <w:vAlign w:val="center"/>
            <w:hideMark/>
          </w:tcPr>
          <w:p w14:paraId="6A152110" w14:textId="77777777" w:rsidR="00E12E8B" w:rsidRPr="003C0DD8" w:rsidRDefault="00E12E8B" w:rsidP="007806FA">
            <w:pP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242" w:type="dxa"/>
            <w:gridSpan w:val="2"/>
            <w:tcBorders>
              <w:top w:val="nil"/>
              <w:left w:val="nil"/>
              <w:bottom w:val="single" w:sz="8" w:space="0" w:color="auto"/>
              <w:right w:val="nil"/>
            </w:tcBorders>
            <w:shd w:val="clear" w:color="auto" w:fill="auto"/>
            <w:vAlign w:val="center"/>
            <w:hideMark/>
          </w:tcPr>
          <w:p w14:paraId="47A25D9F" w14:textId="77777777" w:rsidR="00E12E8B" w:rsidRPr="003C0DD8" w:rsidRDefault="00E12E8B" w:rsidP="007806FA">
            <w:pP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727" w:type="dxa"/>
            <w:gridSpan w:val="3"/>
            <w:tcBorders>
              <w:top w:val="nil"/>
              <w:left w:val="nil"/>
              <w:bottom w:val="single" w:sz="8" w:space="0" w:color="auto"/>
              <w:right w:val="nil"/>
            </w:tcBorders>
            <w:shd w:val="clear" w:color="auto" w:fill="auto"/>
            <w:vAlign w:val="center"/>
            <w:hideMark/>
          </w:tcPr>
          <w:p w14:paraId="3AEE6B70" w14:textId="77777777" w:rsidR="00E12E8B" w:rsidRPr="003C0DD8" w:rsidRDefault="00E12E8B" w:rsidP="007806FA">
            <w:pP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243" w:type="dxa"/>
            <w:gridSpan w:val="2"/>
            <w:tcBorders>
              <w:top w:val="nil"/>
              <w:left w:val="nil"/>
              <w:bottom w:val="single" w:sz="8" w:space="0" w:color="auto"/>
              <w:right w:val="nil"/>
            </w:tcBorders>
            <w:shd w:val="clear" w:color="auto" w:fill="auto"/>
            <w:vAlign w:val="center"/>
            <w:hideMark/>
          </w:tcPr>
          <w:p w14:paraId="679C76E2" w14:textId="77777777" w:rsidR="00E12E8B" w:rsidRPr="003C0DD8" w:rsidRDefault="00E12E8B" w:rsidP="007806FA">
            <w:pP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727" w:type="dxa"/>
            <w:gridSpan w:val="2"/>
            <w:tcBorders>
              <w:top w:val="nil"/>
              <w:left w:val="nil"/>
              <w:bottom w:val="single" w:sz="8" w:space="0" w:color="auto"/>
              <w:right w:val="nil"/>
            </w:tcBorders>
            <w:shd w:val="clear" w:color="auto" w:fill="auto"/>
            <w:vAlign w:val="center"/>
            <w:hideMark/>
          </w:tcPr>
          <w:p w14:paraId="7889BC13" w14:textId="77777777" w:rsidR="00E12E8B" w:rsidRPr="003C0DD8" w:rsidRDefault="00E12E8B" w:rsidP="007806FA">
            <w:pP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203" w:type="dxa"/>
            <w:gridSpan w:val="2"/>
            <w:tcBorders>
              <w:top w:val="nil"/>
              <w:left w:val="nil"/>
              <w:bottom w:val="nil"/>
              <w:right w:val="single" w:sz="12" w:space="0" w:color="auto"/>
            </w:tcBorders>
            <w:shd w:val="clear" w:color="auto" w:fill="auto"/>
            <w:vAlign w:val="center"/>
            <w:hideMark/>
          </w:tcPr>
          <w:p w14:paraId="57012E65" w14:textId="77777777" w:rsidR="00E12E8B" w:rsidRPr="003C0DD8" w:rsidRDefault="00E12E8B" w:rsidP="007806FA">
            <w:pPr>
              <w:rPr>
                <w:rFonts w:ascii="Arial" w:hAnsi="Arial" w:cs="Arial"/>
                <w:sz w:val="2"/>
                <w:szCs w:val="2"/>
                <w:lang w:val="es-BO" w:eastAsia="es-ES"/>
              </w:rPr>
            </w:pPr>
            <w:r w:rsidRPr="003C0DD8">
              <w:rPr>
                <w:rFonts w:ascii="Arial" w:hAnsi="Arial" w:cs="Arial"/>
                <w:sz w:val="2"/>
                <w:szCs w:val="2"/>
                <w:lang w:val="es-BO" w:eastAsia="es-ES"/>
              </w:rPr>
              <w:t> </w:t>
            </w:r>
          </w:p>
        </w:tc>
      </w:tr>
      <w:tr w:rsidR="00E12E8B" w:rsidRPr="003C0DD8" w14:paraId="1EAFAD8E" w14:textId="77777777" w:rsidTr="00B55732">
        <w:trPr>
          <w:trHeight w:val="252"/>
          <w:jc w:val="center"/>
        </w:trPr>
        <w:tc>
          <w:tcPr>
            <w:tcW w:w="2680" w:type="dxa"/>
            <w:vMerge/>
            <w:tcBorders>
              <w:left w:val="single" w:sz="12" w:space="0" w:color="auto"/>
              <w:right w:val="nil"/>
            </w:tcBorders>
            <w:shd w:val="clear" w:color="auto" w:fill="auto"/>
            <w:vAlign w:val="center"/>
            <w:hideMark/>
          </w:tcPr>
          <w:p w14:paraId="1E62C863" w14:textId="77777777" w:rsidR="00E12E8B" w:rsidRPr="003C0DD8" w:rsidRDefault="00E12E8B" w:rsidP="007806FA">
            <w:pPr>
              <w:jc w:val="right"/>
              <w:rPr>
                <w:rFonts w:ascii="Arial" w:hAnsi="Arial" w:cs="Arial"/>
                <w:b/>
                <w:bCs/>
                <w:sz w:val="16"/>
                <w:szCs w:val="16"/>
                <w:lang w:val="es-BO" w:eastAsia="es-ES"/>
              </w:rPr>
            </w:pPr>
          </w:p>
        </w:tc>
        <w:tc>
          <w:tcPr>
            <w:tcW w:w="202" w:type="dxa"/>
            <w:tcBorders>
              <w:top w:val="nil"/>
              <w:left w:val="nil"/>
              <w:bottom w:val="nil"/>
              <w:right w:val="nil"/>
            </w:tcBorders>
            <w:shd w:val="clear" w:color="auto" w:fill="auto"/>
            <w:vAlign w:val="center"/>
            <w:hideMark/>
          </w:tcPr>
          <w:p w14:paraId="4EAE5029" w14:textId="77777777" w:rsidR="00E12E8B" w:rsidRPr="003C0DD8" w:rsidRDefault="00E12E8B" w:rsidP="007806FA">
            <w:pPr>
              <w:jc w:val="center"/>
              <w:rPr>
                <w:rFonts w:ascii="Arial" w:hAnsi="Arial" w:cs="Arial"/>
                <w:b/>
                <w:bCs/>
                <w:sz w:val="16"/>
                <w:szCs w:val="16"/>
                <w:lang w:val="es-BO" w:eastAsia="es-ES"/>
              </w:rPr>
            </w:pPr>
          </w:p>
        </w:tc>
        <w:tc>
          <w:tcPr>
            <w:tcW w:w="302" w:type="dxa"/>
            <w:tcBorders>
              <w:top w:val="nil"/>
              <w:left w:val="single" w:sz="8" w:space="0" w:color="auto"/>
              <w:bottom w:val="single" w:sz="8" w:space="0" w:color="auto"/>
              <w:right w:val="single" w:sz="8" w:space="0" w:color="auto"/>
            </w:tcBorders>
            <w:shd w:val="clear" w:color="000000" w:fill="DBE5F1"/>
            <w:vAlign w:val="center"/>
            <w:hideMark/>
          </w:tcPr>
          <w:p w14:paraId="104618B4" w14:textId="77777777" w:rsidR="00E12E8B" w:rsidRPr="003C0DD8" w:rsidRDefault="00E12E8B" w:rsidP="007806FA">
            <w:pPr>
              <w:jc w:val="center"/>
              <w:rPr>
                <w:rFonts w:ascii="Arial" w:hAnsi="Arial" w:cs="Arial"/>
                <w:sz w:val="16"/>
                <w:szCs w:val="16"/>
                <w:lang w:val="es-BO" w:eastAsia="es-ES"/>
              </w:rPr>
            </w:pPr>
            <w:r w:rsidRPr="003C0DD8">
              <w:rPr>
                <w:rFonts w:ascii="Arial" w:hAnsi="Arial" w:cs="Arial"/>
                <w:sz w:val="16"/>
                <w:szCs w:val="16"/>
                <w:lang w:val="es-BO" w:eastAsia="es-ES"/>
              </w:rPr>
              <w:t>1</w:t>
            </w:r>
          </w:p>
        </w:tc>
        <w:tc>
          <w:tcPr>
            <w:tcW w:w="242" w:type="dxa"/>
            <w:tcBorders>
              <w:top w:val="nil"/>
              <w:left w:val="nil"/>
              <w:bottom w:val="nil"/>
              <w:right w:val="single" w:sz="8" w:space="0" w:color="auto"/>
            </w:tcBorders>
            <w:shd w:val="clear" w:color="auto" w:fill="auto"/>
            <w:vAlign w:val="center"/>
            <w:hideMark/>
          </w:tcPr>
          <w:p w14:paraId="6C2E62C4" w14:textId="77777777" w:rsidR="00E12E8B" w:rsidRPr="003C0DD8" w:rsidRDefault="00E12E8B" w:rsidP="007806FA">
            <w:pPr>
              <w:rPr>
                <w:rFonts w:ascii="Arial" w:hAnsi="Arial" w:cs="Arial"/>
                <w:sz w:val="16"/>
                <w:szCs w:val="16"/>
                <w:lang w:val="es-BO" w:eastAsia="es-ES"/>
              </w:rPr>
            </w:pPr>
            <w:r w:rsidRPr="003C0DD8">
              <w:rPr>
                <w:rFonts w:ascii="Arial" w:hAnsi="Arial" w:cs="Arial"/>
                <w:sz w:val="16"/>
                <w:szCs w:val="16"/>
                <w:lang w:val="es-BO" w:eastAsia="es-ES"/>
              </w:rPr>
              <w:t> </w:t>
            </w:r>
          </w:p>
        </w:tc>
        <w:tc>
          <w:tcPr>
            <w:tcW w:w="1697" w:type="dxa"/>
            <w:gridSpan w:val="9"/>
            <w:tcBorders>
              <w:top w:val="single" w:sz="8" w:space="0" w:color="auto"/>
              <w:left w:val="nil"/>
              <w:bottom w:val="single" w:sz="8" w:space="0" w:color="auto"/>
              <w:right w:val="single" w:sz="8" w:space="0" w:color="000000"/>
            </w:tcBorders>
            <w:shd w:val="clear" w:color="000000" w:fill="DBE5F1"/>
            <w:vAlign w:val="center"/>
            <w:hideMark/>
          </w:tcPr>
          <w:p w14:paraId="4A8FEDF1" w14:textId="77777777" w:rsidR="00E12E8B" w:rsidRPr="003C0DD8" w:rsidRDefault="00E12E8B" w:rsidP="007806FA">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727" w:type="dxa"/>
            <w:gridSpan w:val="4"/>
            <w:tcBorders>
              <w:top w:val="nil"/>
              <w:left w:val="nil"/>
              <w:bottom w:val="nil"/>
              <w:right w:val="single" w:sz="8" w:space="0" w:color="auto"/>
            </w:tcBorders>
            <w:shd w:val="clear" w:color="auto" w:fill="auto"/>
            <w:vAlign w:val="center"/>
            <w:hideMark/>
          </w:tcPr>
          <w:p w14:paraId="0EA81065" w14:textId="77777777" w:rsidR="00E12E8B" w:rsidRPr="003C0DD8" w:rsidRDefault="00E12E8B" w:rsidP="007806FA">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3566" w:type="dxa"/>
            <w:gridSpan w:val="17"/>
            <w:tcBorders>
              <w:top w:val="single" w:sz="8" w:space="0" w:color="auto"/>
              <w:left w:val="nil"/>
              <w:bottom w:val="single" w:sz="8" w:space="0" w:color="auto"/>
              <w:right w:val="single" w:sz="8" w:space="0" w:color="000000"/>
            </w:tcBorders>
            <w:shd w:val="clear" w:color="000000" w:fill="DBE5F1"/>
            <w:vAlign w:val="center"/>
            <w:hideMark/>
          </w:tcPr>
          <w:p w14:paraId="60899E00" w14:textId="77777777" w:rsidR="00E12E8B" w:rsidRPr="003C0DD8" w:rsidRDefault="00E12E8B" w:rsidP="007806FA">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203" w:type="dxa"/>
            <w:gridSpan w:val="2"/>
            <w:tcBorders>
              <w:top w:val="nil"/>
              <w:left w:val="nil"/>
              <w:bottom w:val="nil"/>
              <w:right w:val="single" w:sz="12" w:space="0" w:color="auto"/>
            </w:tcBorders>
            <w:shd w:val="clear" w:color="auto" w:fill="auto"/>
            <w:vAlign w:val="center"/>
            <w:hideMark/>
          </w:tcPr>
          <w:p w14:paraId="1A7F3F64" w14:textId="77777777" w:rsidR="00E12E8B" w:rsidRPr="003C0DD8" w:rsidRDefault="00E12E8B" w:rsidP="007806FA">
            <w:pPr>
              <w:rPr>
                <w:rFonts w:ascii="Arial" w:hAnsi="Arial" w:cs="Arial"/>
                <w:sz w:val="16"/>
                <w:szCs w:val="16"/>
                <w:lang w:val="es-BO" w:eastAsia="es-ES"/>
              </w:rPr>
            </w:pPr>
            <w:r w:rsidRPr="003C0DD8">
              <w:rPr>
                <w:rFonts w:ascii="Arial" w:hAnsi="Arial" w:cs="Arial"/>
                <w:sz w:val="16"/>
                <w:szCs w:val="16"/>
                <w:lang w:val="es-BO" w:eastAsia="es-ES"/>
              </w:rPr>
              <w:t> </w:t>
            </w:r>
          </w:p>
        </w:tc>
      </w:tr>
      <w:tr w:rsidR="00E12E8B" w:rsidRPr="003C0DD8" w14:paraId="0E708E60" w14:textId="77777777" w:rsidTr="00B55732">
        <w:trPr>
          <w:trHeight w:val="46"/>
          <w:jc w:val="center"/>
        </w:trPr>
        <w:tc>
          <w:tcPr>
            <w:tcW w:w="2680" w:type="dxa"/>
            <w:vMerge/>
            <w:tcBorders>
              <w:left w:val="single" w:sz="12" w:space="0" w:color="auto"/>
              <w:right w:val="nil"/>
            </w:tcBorders>
            <w:shd w:val="clear" w:color="auto" w:fill="auto"/>
            <w:vAlign w:val="center"/>
            <w:hideMark/>
          </w:tcPr>
          <w:p w14:paraId="54A1EC56" w14:textId="77777777" w:rsidR="00E12E8B" w:rsidRPr="003C0DD8" w:rsidRDefault="00E12E8B" w:rsidP="007806FA">
            <w:pPr>
              <w:jc w:val="right"/>
              <w:rPr>
                <w:rFonts w:ascii="Arial" w:hAnsi="Arial" w:cs="Arial"/>
                <w:b/>
                <w:bCs/>
                <w:sz w:val="2"/>
                <w:szCs w:val="2"/>
                <w:lang w:val="es-BO" w:eastAsia="es-ES"/>
              </w:rPr>
            </w:pPr>
          </w:p>
        </w:tc>
        <w:tc>
          <w:tcPr>
            <w:tcW w:w="202" w:type="dxa"/>
            <w:tcBorders>
              <w:top w:val="nil"/>
              <w:left w:val="nil"/>
              <w:bottom w:val="nil"/>
              <w:right w:val="nil"/>
            </w:tcBorders>
            <w:shd w:val="clear" w:color="auto" w:fill="auto"/>
            <w:vAlign w:val="center"/>
            <w:hideMark/>
          </w:tcPr>
          <w:p w14:paraId="62F49195" w14:textId="77777777" w:rsidR="00E12E8B" w:rsidRPr="003C0DD8" w:rsidRDefault="00E12E8B" w:rsidP="007806FA">
            <w:pPr>
              <w:jc w:val="center"/>
              <w:rPr>
                <w:rFonts w:ascii="Arial" w:hAnsi="Arial" w:cs="Arial"/>
                <w:b/>
                <w:bCs/>
                <w:sz w:val="2"/>
                <w:szCs w:val="2"/>
                <w:lang w:val="es-BO" w:eastAsia="es-ES"/>
              </w:rPr>
            </w:pPr>
          </w:p>
        </w:tc>
        <w:tc>
          <w:tcPr>
            <w:tcW w:w="302" w:type="dxa"/>
            <w:tcBorders>
              <w:top w:val="nil"/>
              <w:left w:val="nil"/>
              <w:bottom w:val="single" w:sz="8" w:space="0" w:color="auto"/>
              <w:right w:val="nil"/>
            </w:tcBorders>
            <w:shd w:val="clear" w:color="auto" w:fill="auto"/>
            <w:vAlign w:val="center"/>
            <w:hideMark/>
          </w:tcPr>
          <w:p w14:paraId="5B81E203" w14:textId="77777777" w:rsidR="00E12E8B" w:rsidRPr="003C0DD8" w:rsidRDefault="00E12E8B" w:rsidP="007806FA">
            <w:pPr>
              <w:jc w:val="center"/>
              <w:rPr>
                <w:rFonts w:ascii="Arial" w:hAnsi="Arial" w:cs="Arial"/>
                <w:sz w:val="2"/>
                <w:szCs w:val="2"/>
                <w:lang w:val="es-BO" w:eastAsia="es-ES"/>
              </w:rPr>
            </w:pPr>
            <w:r w:rsidRPr="003C0DD8">
              <w:rPr>
                <w:rFonts w:ascii="Arial" w:hAnsi="Arial" w:cs="Arial"/>
                <w:sz w:val="2"/>
                <w:szCs w:val="2"/>
                <w:lang w:val="es-BO" w:eastAsia="es-ES"/>
              </w:rPr>
              <w:t> </w:t>
            </w:r>
          </w:p>
        </w:tc>
        <w:tc>
          <w:tcPr>
            <w:tcW w:w="242" w:type="dxa"/>
            <w:tcBorders>
              <w:top w:val="nil"/>
              <w:left w:val="nil"/>
              <w:bottom w:val="nil"/>
              <w:right w:val="nil"/>
            </w:tcBorders>
            <w:shd w:val="clear" w:color="auto" w:fill="auto"/>
            <w:vAlign w:val="center"/>
            <w:hideMark/>
          </w:tcPr>
          <w:p w14:paraId="20C8619C" w14:textId="77777777" w:rsidR="00E12E8B" w:rsidRPr="003C0DD8" w:rsidRDefault="00E12E8B" w:rsidP="007806FA">
            <w:pPr>
              <w:rPr>
                <w:rFonts w:ascii="Arial" w:hAnsi="Arial" w:cs="Arial"/>
                <w:sz w:val="2"/>
                <w:szCs w:val="2"/>
                <w:lang w:val="es-BO" w:eastAsia="es-ES"/>
              </w:rPr>
            </w:pPr>
          </w:p>
        </w:tc>
        <w:tc>
          <w:tcPr>
            <w:tcW w:w="727" w:type="dxa"/>
            <w:gridSpan w:val="3"/>
            <w:tcBorders>
              <w:top w:val="nil"/>
              <w:left w:val="nil"/>
              <w:bottom w:val="single" w:sz="8" w:space="0" w:color="auto"/>
              <w:right w:val="nil"/>
            </w:tcBorders>
            <w:shd w:val="clear" w:color="auto" w:fill="auto"/>
            <w:vAlign w:val="center"/>
            <w:hideMark/>
          </w:tcPr>
          <w:p w14:paraId="42557351" w14:textId="77777777" w:rsidR="00E12E8B" w:rsidRPr="003C0DD8" w:rsidRDefault="00E12E8B" w:rsidP="007806FA">
            <w:pPr>
              <w:rPr>
                <w:rFonts w:ascii="Arial" w:hAnsi="Arial" w:cs="Arial"/>
                <w:sz w:val="2"/>
                <w:szCs w:val="2"/>
                <w:lang w:val="es-BO" w:eastAsia="es-ES"/>
              </w:rPr>
            </w:pPr>
            <w:r w:rsidRPr="003C0DD8">
              <w:rPr>
                <w:rFonts w:ascii="Arial" w:hAnsi="Arial" w:cs="Arial"/>
                <w:sz w:val="2"/>
                <w:szCs w:val="2"/>
                <w:lang w:val="es-BO" w:eastAsia="es-ES"/>
              </w:rPr>
              <w:t> </w:t>
            </w:r>
          </w:p>
        </w:tc>
        <w:tc>
          <w:tcPr>
            <w:tcW w:w="242" w:type="dxa"/>
            <w:gridSpan w:val="2"/>
            <w:tcBorders>
              <w:top w:val="nil"/>
              <w:left w:val="nil"/>
              <w:bottom w:val="single" w:sz="8" w:space="0" w:color="auto"/>
              <w:right w:val="nil"/>
            </w:tcBorders>
            <w:shd w:val="clear" w:color="auto" w:fill="auto"/>
            <w:vAlign w:val="center"/>
            <w:hideMark/>
          </w:tcPr>
          <w:p w14:paraId="6335B581" w14:textId="77777777" w:rsidR="00E12E8B" w:rsidRPr="003C0DD8" w:rsidRDefault="00E12E8B" w:rsidP="007806FA">
            <w:pPr>
              <w:rPr>
                <w:rFonts w:ascii="Arial" w:hAnsi="Arial" w:cs="Arial"/>
                <w:sz w:val="2"/>
                <w:szCs w:val="2"/>
                <w:lang w:val="es-BO" w:eastAsia="es-ES"/>
              </w:rPr>
            </w:pPr>
            <w:r w:rsidRPr="003C0DD8">
              <w:rPr>
                <w:rFonts w:ascii="Arial" w:hAnsi="Arial" w:cs="Arial"/>
                <w:sz w:val="2"/>
                <w:szCs w:val="2"/>
                <w:lang w:val="es-BO" w:eastAsia="es-ES"/>
              </w:rPr>
              <w:t> </w:t>
            </w:r>
          </w:p>
        </w:tc>
        <w:tc>
          <w:tcPr>
            <w:tcW w:w="728" w:type="dxa"/>
            <w:gridSpan w:val="4"/>
            <w:tcBorders>
              <w:top w:val="nil"/>
              <w:left w:val="nil"/>
              <w:bottom w:val="single" w:sz="8" w:space="0" w:color="auto"/>
              <w:right w:val="nil"/>
            </w:tcBorders>
            <w:shd w:val="clear" w:color="auto" w:fill="auto"/>
            <w:vAlign w:val="center"/>
            <w:hideMark/>
          </w:tcPr>
          <w:p w14:paraId="1E80EFDB" w14:textId="77777777" w:rsidR="00E12E8B" w:rsidRPr="003C0DD8" w:rsidRDefault="00E12E8B" w:rsidP="007806FA">
            <w:pPr>
              <w:rPr>
                <w:rFonts w:ascii="Arial" w:hAnsi="Arial" w:cs="Arial"/>
                <w:sz w:val="2"/>
                <w:szCs w:val="2"/>
                <w:lang w:val="es-BO" w:eastAsia="es-ES"/>
              </w:rPr>
            </w:pPr>
            <w:r w:rsidRPr="003C0DD8">
              <w:rPr>
                <w:rFonts w:ascii="Arial" w:hAnsi="Arial" w:cs="Arial"/>
                <w:sz w:val="2"/>
                <w:szCs w:val="2"/>
                <w:lang w:val="es-BO" w:eastAsia="es-ES"/>
              </w:rPr>
              <w:t> </w:t>
            </w:r>
          </w:p>
        </w:tc>
        <w:tc>
          <w:tcPr>
            <w:tcW w:w="727" w:type="dxa"/>
            <w:gridSpan w:val="4"/>
            <w:tcBorders>
              <w:top w:val="nil"/>
              <w:left w:val="nil"/>
              <w:bottom w:val="nil"/>
              <w:right w:val="nil"/>
            </w:tcBorders>
            <w:shd w:val="clear" w:color="auto" w:fill="auto"/>
            <w:vAlign w:val="center"/>
            <w:hideMark/>
          </w:tcPr>
          <w:p w14:paraId="537E5DCE" w14:textId="77777777" w:rsidR="00E12E8B" w:rsidRPr="003C0DD8" w:rsidRDefault="00E12E8B" w:rsidP="007806FA">
            <w:pPr>
              <w:jc w:val="center"/>
              <w:rPr>
                <w:rFonts w:ascii="Arial" w:hAnsi="Arial" w:cs="Arial"/>
                <w:sz w:val="2"/>
                <w:szCs w:val="2"/>
                <w:lang w:val="es-BO" w:eastAsia="es-ES"/>
              </w:rPr>
            </w:pPr>
          </w:p>
        </w:tc>
        <w:tc>
          <w:tcPr>
            <w:tcW w:w="192" w:type="dxa"/>
            <w:tcBorders>
              <w:top w:val="nil"/>
              <w:left w:val="nil"/>
              <w:bottom w:val="single" w:sz="8" w:space="0" w:color="auto"/>
              <w:right w:val="nil"/>
            </w:tcBorders>
            <w:shd w:val="clear" w:color="auto" w:fill="auto"/>
            <w:vAlign w:val="center"/>
            <w:hideMark/>
          </w:tcPr>
          <w:p w14:paraId="31E178FC" w14:textId="77777777" w:rsidR="00E12E8B" w:rsidRPr="003C0DD8" w:rsidRDefault="00E12E8B" w:rsidP="007806FA">
            <w:pPr>
              <w:rPr>
                <w:rFonts w:ascii="Arial" w:hAnsi="Arial" w:cs="Arial"/>
                <w:sz w:val="2"/>
                <w:szCs w:val="2"/>
                <w:lang w:val="es-BO" w:eastAsia="es-ES"/>
              </w:rPr>
            </w:pPr>
            <w:r w:rsidRPr="003C0DD8">
              <w:rPr>
                <w:rFonts w:ascii="Arial" w:hAnsi="Arial" w:cs="Arial"/>
                <w:sz w:val="2"/>
                <w:szCs w:val="2"/>
                <w:lang w:val="es-BO" w:eastAsia="es-ES"/>
              </w:rPr>
              <w:t> </w:t>
            </w:r>
          </w:p>
        </w:tc>
        <w:tc>
          <w:tcPr>
            <w:tcW w:w="465" w:type="dxa"/>
            <w:gridSpan w:val="2"/>
            <w:tcBorders>
              <w:top w:val="nil"/>
              <w:left w:val="nil"/>
              <w:bottom w:val="single" w:sz="8" w:space="0" w:color="auto"/>
              <w:right w:val="nil"/>
            </w:tcBorders>
            <w:shd w:val="clear" w:color="auto" w:fill="auto"/>
            <w:vAlign w:val="center"/>
            <w:hideMark/>
          </w:tcPr>
          <w:p w14:paraId="31EB2A86" w14:textId="77777777" w:rsidR="00E12E8B" w:rsidRPr="003C0DD8" w:rsidRDefault="00E12E8B" w:rsidP="007806FA">
            <w:pPr>
              <w:rPr>
                <w:rFonts w:ascii="Arial" w:hAnsi="Arial" w:cs="Arial"/>
                <w:sz w:val="2"/>
                <w:szCs w:val="2"/>
                <w:lang w:val="es-BO" w:eastAsia="es-ES"/>
              </w:rPr>
            </w:pPr>
            <w:r w:rsidRPr="003C0DD8">
              <w:rPr>
                <w:rFonts w:ascii="Arial" w:hAnsi="Arial" w:cs="Arial"/>
                <w:sz w:val="2"/>
                <w:szCs w:val="2"/>
                <w:lang w:val="es-BO" w:eastAsia="es-ES"/>
              </w:rPr>
              <w:t> </w:t>
            </w:r>
          </w:p>
        </w:tc>
        <w:tc>
          <w:tcPr>
            <w:tcW w:w="243" w:type="dxa"/>
            <w:gridSpan w:val="2"/>
            <w:tcBorders>
              <w:top w:val="nil"/>
              <w:left w:val="nil"/>
              <w:bottom w:val="single" w:sz="8" w:space="0" w:color="auto"/>
              <w:right w:val="nil"/>
            </w:tcBorders>
            <w:shd w:val="clear" w:color="auto" w:fill="auto"/>
            <w:vAlign w:val="center"/>
            <w:hideMark/>
          </w:tcPr>
          <w:p w14:paraId="25CB1B64" w14:textId="77777777" w:rsidR="00E12E8B" w:rsidRPr="003C0DD8" w:rsidRDefault="00E12E8B" w:rsidP="007806FA">
            <w:pPr>
              <w:rPr>
                <w:rFonts w:ascii="Arial" w:hAnsi="Arial" w:cs="Arial"/>
                <w:sz w:val="2"/>
                <w:szCs w:val="2"/>
                <w:lang w:val="es-BO" w:eastAsia="es-ES"/>
              </w:rPr>
            </w:pPr>
            <w:r w:rsidRPr="003C0DD8">
              <w:rPr>
                <w:rFonts w:ascii="Arial" w:hAnsi="Arial" w:cs="Arial"/>
                <w:sz w:val="2"/>
                <w:szCs w:val="2"/>
                <w:lang w:val="es-BO" w:eastAsia="es-ES"/>
              </w:rPr>
              <w:t> </w:t>
            </w:r>
          </w:p>
        </w:tc>
        <w:tc>
          <w:tcPr>
            <w:tcW w:w="727" w:type="dxa"/>
            <w:gridSpan w:val="3"/>
            <w:tcBorders>
              <w:top w:val="nil"/>
              <w:left w:val="nil"/>
              <w:bottom w:val="single" w:sz="8" w:space="0" w:color="auto"/>
              <w:right w:val="nil"/>
            </w:tcBorders>
            <w:shd w:val="clear" w:color="auto" w:fill="auto"/>
            <w:vAlign w:val="center"/>
            <w:hideMark/>
          </w:tcPr>
          <w:p w14:paraId="7BE69474" w14:textId="77777777" w:rsidR="00E12E8B" w:rsidRPr="003C0DD8" w:rsidRDefault="00E12E8B" w:rsidP="007806FA">
            <w:pPr>
              <w:rPr>
                <w:rFonts w:ascii="Arial" w:hAnsi="Arial" w:cs="Arial"/>
                <w:sz w:val="2"/>
                <w:szCs w:val="2"/>
                <w:lang w:val="es-BO" w:eastAsia="es-ES"/>
              </w:rPr>
            </w:pPr>
            <w:r w:rsidRPr="003C0DD8">
              <w:rPr>
                <w:rFonts w:ascii="Arial" w:hAnsi="Arial" w:cs="Arial"/>
                <w:sz w:val="2"/>
                <w:szCs w:val="2"/>
                <w:lang w:val="es-BO" w:eastAsia="es-ES"/>
              </w:rPr>
              <w:t> </w:t>
            </w:r>
          </w:p>
        </w:tc>
        <w:tc>
          <w:tcPr>
            <w:tcW w:w="242" w:type="dxa"/>
            <w:gridSpan w:val="2"/>
            <w:tcBorders>
              <w:top w:val="nil"/>
              <w:left w:val="nil"/>
              <w:bottom w:val="single" w:sz="8" w:space="0" w:color="auto"/>
              <w:right w:val="nil"/>
            </w:tcBorders>
            <w:shd w:val="clear" w:color="auto" w:fill="auto"/>
            <w:vAlign w:val="center"/>
            <w:hideMark/>
          </w:tcPr>
          <w:p w14:paraId="57DA3122" w14:textId="77777777" w:rsidR="00E12E8B" w:rsidRPr="003C0DD8" w:rsidRDefault="00E12E8B" w:rsidP="007806FA">
            <w:pPr>
              <w:rPr>
                <w:rFonts w:ascii="Arial" w:hAnsi="Arial" w:cs="Arial"/>
                <w:sz w:val="2"/>
                <w:szCs w:val="2"/>
                <w:lang w:val="es-BO" w:eastAsia="es-ES"/>
              </w:rPr>
            </w:pPr>
            <w:r w:rsidRPr="003C0DD8">
              <w:rPr>
                <w:rFonts w:ascii="Arial" w:hAnsi="Arial" w:cs="Arial"/>
                <w:sz w:val="2"/>
                <w:szCs w:val="2"/>
                <w:lang w:val="es-BO" w:eastAsia="es-ES"/>
              </w:rPr>
              <w:t> </w:t>
            </w:r>
          </w:p>
        </w:tc>
        <w:tc>
          <w:tcPr>
            <w:tcW w:w="727" w:type="dxa"/>
            <w:gridSpan w:val="3"/>
            <w:tcBorders>
              <w:top w:val="nil"/>
              <w:left w:val="nil"/>
              <w:bottom w:val="single" w:sz="8" w:space="0" w:color="auto"/>
              <w:right w:val="nil"/>
            </w:tcBorders>
            <w:shd w:val="clear" w:color="auto" w:fill="auto"/>
            <w:vAlign w:val="center"/>
            <w:hideMark/>
          </w:tcPr>
          <w:p w14:paraId="689BBD17" w14:textId="77777777" w:rsidR="00E12E8B" w:rsidRPr="003C0DD8" w:rsidRDefault="00E12E8B" w:rsidP="007806FA">
            <w:pPr>
              <w:rPr>
                <w:rFonts w:ascii="Arial" w:hAnsi="Arial" w:cs="Arial"/>
                <w:sz w:val="2"/>
                <w:szCs w:val="2"/>
                <w:lang w:val="es-BO" w:eastAsia="es-ES"/>
              </w:rPr>
            </w:pPr>
            <w:r w:rsidRPr="003C0DD8">
              <w:rPr>
                <w:rFonts w:ascii="Arial" w:hAnsi="Arial" w:cs="Arial"/>
                <w:sz w:val="2"/>
                <w:szCs w:val="2"/>
                <w:lang w:val="es-BO" w:eastAsia="es-ES"/>
              </w:rPr>
              <w:t> </w:t>
            </w:r>
          </w:p>
        </w:tc>
        <w:tc>
          <w:tcPr>
            <w:tcW w:w="243" w:type="dxa"/>
            <w:gridSpan w:val="2"/>
            <w:tcBorders>
              <w:top w:val="nil"/>
              <w:left w:val="nil"/>
              <w:bottom w:val="single" w:sz="8" w:space="0" w:color="auto"/>
              <w:right w:val="nil"/>
            </w:tcBorders>
            <w:shd w:val="clear" w:color="auto" w:fill="auto"/>
            <w:vAlign w:val="center"/>
            <w:hideMark/>
          </w:tcPr>
          <w:p w14:paraId="39B21018" w14:textId="77777777" w:rsidR="00E12E8B" w:rsidRPr="003C0DD8" w:rsidRDefault="00E12E8B" w:rsidP="007806FA">
            <w:pPr>
              <w:rPr>
                <w:rFonts w:ascii="Arial" w:hAnsi="Arial" w:cs="Arial"/>
                <w:sz w:val="2"/>
                <w:szCs w:val="2"/>
                <w:lang w:val="es-BO" w:eastAsia="es-ES"/>
              </w:rPr>
            </w:pPr>
            <w:r w:rsidRPr="003C0DD8">
              <w:rPr>
                <w:rFonts w:ascii="Arial" w:hAnsi="Arial" w:cs="Arial"/>
                <w:sz w:val="2"/>
                <w:szCs w:val="2"/>
                <w:lang w:val="es-BO" w:eastAsia="es-ES"/>
              </w:rPr>
              <w:t> </w:t>
            </w:r>
          </w:p>
        </w:tc>
        <w:tc>
          <w:tcPr>
            <w:tcW w:w="727" w:type="dxa"/>
            <w:gridSpan w:val="2"/>
            <w:tcBorders>
              <w:top w:val="nil"/>
              <w:left w:val="nil"/>
              <w:bottom w:val="single" w:sz="8" w:space="0" w:color="auto"/>
              <w:right w:val="nil"/>
            </w:tcBorders>
            <w:shd w:val="clear" w:color="auto" w:fill="auto"/>
            <w:vAlign w:val="center"/>
            <w:hideMark/>
          </w:tcPr>
          <w:p w14:paraId="7F204268" w14:textId="77777777" w:rsidR="00E12E8B" w:rsidRPr="003C0DD8" w:rsidRDefault="00E12E8B" w:rsidP="007806FA">
            <w:pPr>
              <w:rPr>
                <w:rFonts w:ascii="Arial" w:hAnsi="Arial" w:cs="Arial"/>
                <w:sz w:val="2"/>
                <w:szCs w:val="2"/>
                <w:lang w:val="es-BO" w:eastAsia="es-ES"/>
              </w:rPr>
            </w:pPr>
            <w:r w:rsidRPr="003C0DD8">
              <w:rPr>
                <w:rFonts w:ascii="Arial" w:hAnsi="Arial" w:cs="Arial"/>
                <w:sz w:val="2"/>
                <w:szCs w:val="2"/>
                <w:lang w:val="es-BO" w:eastAsia="es-ES"/>
              </w:rPr>
              <w:t> </w:t>
            </w:r>
          </w:p>
        </w:tc>
        <w:tc>
          <w:tcPr>
            <w:tcW w:w="203" w:type="dxa"/>
            <w:gridSpan w:val="2"/>
            <w:tcBorders>
              <w:top w:val="nil"/>
              <w:left w:val="nil"/>
              <w:bottom w:val="nil"/>
              <w:right w:val="single" w:sz="12" w:space="0" w:color="auto"/>
            </w:tcBorders>
            <w:shd w:val="clear" w:color="auto" w:fill="auto"/>
            <w:vAlign w:val="center"/>
            <w:hideMark/>
          </w:tcPr>
          <w:p w14:paraId="13A079E2" w14:textId="77777777" w:rsidR="00E12E8B" w:rsidRPr="003C0DD8" w:rsidRDefault="00E12E8B" w:rsidP="007806FA">
            <w:pPr>
              <w:rPr>
                <w:rFonts w:ascii="Arial" w:hAnsi="Arial" w:cs="Arial"/>
                <w:sz w:val="2"/>
                <w:szCs w:val="2"/>
                <w:lang w:val="es-BO" w:eastAsia="es-ES"/>
              </w:rPr>
            </w:pPr>
            <w:r w:rsidRPr="003C0DD8">
              <w:rPr>
                <w:rFonts w:ascii="Arial" w:hAnsi="Arial" w:cs="Arial"/>
                <w:sz w:val="2"/>
                <w:szCs w:val="2"/>
                <w:lang w:val="es-BO" w:eastAsia="es-ES"/>
              </w:rPr>
              <w:t> </w:t>
            </w:r>
          </w:p>
        </w:tc>
      </w:tr>
      <w:tr w:rsidR="00E12E8B" w:rsidRPr="003C0DD8" w14:paraId="479EFC62" w14:textId="77777777" w:rsidTr="00B55732">
        <w:trPr>
          <w:trHeight w:val="198"/>
          <w:jc w:val="center"/>
        </w:trPr>
        <w:tc>
          <w:tcPr>
            <w:tcW w:w="2680" w:type="dxa"/>
            <w:vMerge/>
            <w:tcBorders>
              <w:left w:val="single" w:sz="12" w:space="0" w:color="auto"/>
              <w:right w:val="nil"/>
            </w:tcBorders>
            <w:shd w:val="clear" w:color="auto" w:fill="auto"/>
            <w:vAlign w:val="center"/>
            <w:hideMark/>
          </w:tcPr>
          <w:p w14:paraId="0F129FFE" w14:textId="77777777" w:rsidR="00E12E8B" w:rsidRPr="003C0DD8" w:rsidRDefault="00E12E8B" w:rsidP="007806FA">
            <w:pPr>
              <w:jc w:val="right"/>
              <w:rPr>
                <w:rFonts w:ascii="Arial" w:hAnsi="Arial" w:cs="Arial"/>
                <w:b/>
                <w:bCs/>
                <w:sz w:val="16"/>
                <w:szCs w:val="16"/>
                <w:lang w:val="es-BO" w:eastAsia="es-ES"/>
              </w:rPr>
            </w:pPr>
          </w:p>
        </w:tc>
        <w:tc>
          <w:tcPr>
            <w:tcW w:w="202" w:type="dxa"/>
            <w:tcBorders>
              <w:top w:val="nil"/>
              <w:left w:val="nil"/>
              <w:bottom w:val="nil"/>
              <w:right w:val="nil"/>
            </w:tcBorders>
            <w:shd w:val="clear" w:color="auto" w:fill="auto"/>
            <w:vAlign w:val="center"/>
            <w:hideMark/>
          </w:tcPr>
          <w:p w14:paraId="58907FB4" w14:textId="77777777" w:rsidR="00E12E8B" w:rsidRPr="003C0DD8" w:rsidRDefault="00E12E8B" w:rsidP="007806FA">
            <w:pPr>
              <w:jc w:val="center"/>
              <w:rPr>
                <w:rFonts w:ascii="Arial" w:hAnsi="Arial" w:cs="Arial"/>
                <w:b/>
                <w:bCs/>
                <w:sz w:val="16"/>
                <w:szCs w:val="16"/>
                <w:lang w:val="es-BO" w:eastAsia="es-ES"/>
              </w:rPr>
            </w:pPr>
          </w:p>
        </w:tc>
        <w:tc>
          <w:tcPr>
            <w:tcW w:w="302" w:type="dxa"/>
            <w:tcBorders>
              <w:top w:val="nil"/>
              <w:left w:val="single" w:sz="8" w:space="0" w:color="auto"/>
              <w:bottom w:val="single" w:sz="8" w:space="0" w:color="auto"/>
              <w:right w:val="single" w:sz="8" w:space="0" w:color="auto"/>
            </w:tcBorders>
            <w:shd w:val="clear" w:color="000000" w:fill="DBE5F1"/>
            <w:vAlign w:val="center"/>
            <w:hideMark/>
          </w:tcPr>
          <w:p w14:paraId="3A801194" w14:textId="77777777" w:rsidR="00E12E8B" w:rsidRPr="003C0DD8" w:rsidRDefault="00E12E8B" w:rsidP="007806FA">
            <w:pPr>
              <w:jc w:val="center"/>
              <w:rPr>
                <w:rFonts w:ascii="Arial" w:hAnsi="Arial" w:cs="Arial"/>
                <w:sz w:val="16"/>
                <w:szCs w:val="16"/>
                <w:lang w:val="es-BO" w:eastAsia="es-ES"/>
              </w:rPr>
            </w:pPr>
            <w:r w:rsidRPr="003C0DD8">
              <w:rPr>
                <w:rFonts w:ascii="Arial" w:hAnsi="Arial" w:cs="Arial"/>
                <w:sz w:val="16"/>
                <w:szCs w:val="16"/>
                <w:lang w:val="es-BO" w:eastAsia="es-ES"/>
              </w:rPr>
              <w:t>2</w:t>
            </w:r>
          </w:p>
        </w:tc>
        <w:tc>
          <w:tcPr>
            <w:tcW w:w="242" w:type="dxa"/>
            <w:tcBorders>
              <w:top w:val="nil"/>
              <w:left w:val="nil"/>
              <w:bottom w:val="nil"/>
              <w:right w:val="single" w:sz="8" w:space="0" w:color="auto"/>
            </w:tcBorders>
            <w:shd w:val="clear" w:color="auto" w:fill="auto"/>
            <w:vAlign w:val="center"/>
            <w:hideMark/>
          </w:tcPr>
          <w:p w14:paraId="5E2F37E6" w14:textId="77777777" w:rsidR="00E12E8B" w:rsidRPr="003C0DD8" w:rsidRDefault="00E12E8B" w:rsidP="007806FA">
            <w:pPr>
              <w:rPr>
                <w:rFonts w:ascii="Arial" w:hAnsi="Arial" w:cs="Arial"/>
                <w:sz w:val="16"/>
                <w:szCs w:val="16"/>
                <w:lang w:val="es-BO" w:eastAsia="es-ES"/>
              </w:rPr>
            </w:pPr>
            <w:r w:rsidRPr="003C0DD8">
              <w:rPr>
                <w:rFonts w:ascii="Arial" w:hAnsi="Arial" w:cs="Arial"/>
                <w:sz w:val="16"/>
                <w:szCs w:val="16"/>
                <w:lang w:val="es-BO" w:eastAsia="es-ES"/>
              </w:rPr>
              <w:t> </w:t>
            </w:r>
          </w:p>
        </w:tc>
        <w:tc>
          <w:tcPr>
            <w:tcW w:w="1697" w:type="dxa"/>
            <w:gridSpan w:val="9"/>
            <w:tcBorders>
              <w:top w:val="single" w:sz="8" w:space="0" w:color="auto"/>
              <w:left w:val="nil"/>
              <w:bottom w:val="single" w:sz="8" w:space="0" w:color="auto"/>
              <w:right w:val="single" w:sz="8" w:space="0" w:color="000000"/>
            </w:tcBorders>
            <w:shd w:val="clear" w:color="000000" w:fill="DBE5F1"/>
            <w:vAlign w:val="center"/>
            <w:hideMark/>
          </w:tcPr>
          <w:p w14:paraId="54806A4A" w14:textId="77777777" w:rsidR="00E12E8B" w:rsidRPr="003C0DD8" w:rsidRDefault="00E12E8B" w:rsidP="007806FA">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727" w:type="dxa"/>
            <w:gridSpan w:val="4"/>
            <w:tcBorders>
              <w:top w:val="nil"/>
              <w:left w:val="nil"/>
              <w:bottom w:val="nil"/>
              <w:right w:val="single" w:sz="8" w:space="0" w:color="auto"/>
            </w:tcBorders>
            <w:shd w:val="clear" w:color="auto" w:fill="auto"/>
            <w:vAlign w:val="center"/>
            <w:hideMark/>
          </w:tcPr>
          <w:p w14:paraId="5D7A7CC3" w14:textId="77777777" w:rsidR="00E12E8B" w:rsidRPr="003C0DD8" w:rsidRDefault="00E12E8B" w:rsidP="007806FA">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3566" w:type="dxa"/>
            <w:gridSpan w:val="17"/>
            <w:tcBorders>
              <w:top w:val="single" w:sz="8" w:space="0" w:color="auto"/>
              <w:left w:val="nil"/>
              <w:bottom w:val="single" w:sz="8" w:space="0" w:color="auto"/>
              <w:right w:val="single" w:sz="8" w:space="0" w:color="000000"/>
            </w:tcBorders>
            <w:shd w:val="clear" w:color="000000" w:fill="DBE5F1"/>
            <w:vAlign w:val="center"/>
            <w:hideMark/>
          </w:tcPr>
          <w:p w14:paraId="3F11238D" w14:textId="77777777" w:rsidR="00E12E8B" w:rsidRPr="003C0DD8" w:rsidRDefault="00E12E8B" w:rsidP="007806FA">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203" w:type="dxa"/>
            <w:gridSpan w:val="2"/>
            <w:tcBorders>
              <w:top w:val="nil"/>
              <w:left w:val="nil"/>
              <w:bottom w:val="nil"/>
              <w:right w:val="single" w:sz="12" w:space="0" w:color="auto"/>
            </w:tcBorders>
            <w:shd w:val="clear" w:color="auto" w:fill="auto"/>
            <w:vAlign w:val="center"/>
            <w:hideMark/>
          </w:tcPr>
          <w:p w14:paraId="0F8DA27B" w14:textId="77777777" w:rsidR="00E12E8B" w:rsidRPr="003C0DD8" w:rsidRDefault="00E12E8B" w:rsidP="007806FA">
            <w:pPr>
              <w:rPr>
                <w:rFonts w:ascii="Arial" w:hAnsi="Arial" w:cs="Arial"/>
                <w:sz w:val="16"/>
                <w:szCs w:val="16"/>
                <w:lang w:val="es-BO" w:eastAsia="es-ES"/>
              </w:rPr>
            </w:pPr>
            <w:r w:rsidRPr="003C0DD8">
              <w:rPr>
                <w:rFonts w:ascii="Arial" w:hAnsi="Arial" w:cs="Arial"/>
                <w:sz w:val="16"/>
                <w:szCs w:val="16"/>
                <w:lang w:val="es-BO" w:eastAsia="es-ES"/>
              </w:rPr>
              <w:t> </w:t>
            </w:r>
          </w:p>
        </w:tc>
      </w:tr>
      <w:tr w:rsidR="00E12E8B" w:rsidRPr="003C0DD8" w14:paraId="7D2E6B5A" w14:textId="77777777" w:rsidTr="00B55732">
        <w:trPr>
          <w:trHeight w:val="46"/>
          <w:jc w:val="center"/>
        </w:trPr>
        <w:tc>
          <w:tcPr>
            <w:tcW w:w="2680" w:type="dxa"/>
            <w:vMerge/>
            <w:tcBorders>
              <w:left w:val="single" w:sz="12" w:space="0" w:color="auto"/>
              <w:right w:val="nil"/>
            </w:tcBorders>
            <w:shd w:val="clear" w:color="auto" w:fill="auto"/>
            <w:vAlign w:val="center"/>
            <w:hideMark/>
          </w:tcPr>
          <w:p w14:paraId="3945222E" w14:textId="77777777" w:rsidR="00E12E8B" w:rsidRPr="003C0DD8" w:rsidRDefault="00E12E8B" w:rsidP="007806FA">
            <w:pPr>
              <w:jc w:val="right"/>
              <w:rPr>
                <w:rFonts w:ascii="Arial" w:hAnsi="Arial" w:cs="Arial"/>
                <w:b/>
                <w:bCs/>
                <w:sz w:val="2"/>
                <w:szCs w:val="2"/>
                <w:lang w:val="es-BO" w:eastAsia="es-ES"/>
              </w:rPr>
            </w:pPr>
          </w:p>
        </w:tc>
        <w:tc>
          <w:tcPr>
            <w:tcW w:w="202" w:type="dxa"/>
            <w:tcBorders>
              <w:top w:val="nil"/>
              <w:left w:val="nil"/>
              <w:bottom w:val="nil"/>
              <w:right w:val="nil"/>
            </w:tcBorders>
            <w:shd w:val="clear" w:color="auto" w:fill="auto"/>
            <w:vAlign w:val="center"/>
            <w:hideMark/>
          </w:tcPr>
          <w:p w14:paraId="2C3D0BBD" w14:textId="77777777" w:rsidR="00E12E8B" w:rsidRPr="003C0DD8" w:rsidRDefault="00E12E8B" w:rsidP="007806FA">
            <w:pPr>
              <w:jc w:val="center"/>
              <w:rPr>
                <w:rFonts w:ascii="Arial" w:hAnsi="Arial" w:cs="Arial"/>
                <w:b/>
                <w:bCs/>
                <w:sz w:val="2"/>
                <w:szCs w:val="2"/>
                <w:lang w:val="es-BO" w:eastAsia="es-ES"/>
              </w:rPr>
            </w:pPr>
          </w:p>
        </w:tc>
        <w:tc>
          <w:tcPr>
            <w:tcW w:w="302" w:type="dxa"/>
            <w:tcBorders>
              <w:top w:val="nil"/>
              <w:left w:val="nil"/>
              <w:bottom w:val="single" w:sz="8" w:space="0" w:color="auto"/>
              <w:right w:val="nil"/>
            </w:tcBorders>
            <w:shd w:val="clear" w:color="auto" w:fill="auto"/>
            <w:vAlign w:val="center"/>
            <w:hideMark/>
          </w:tcPr>
          <w:p w14:paraId="3CF82102" w14:textId="77777777" w:rsidR="00E12E8B" w:rsidRPr="003C0DD8" w:rsidRDefault="00E12E8B" w:rsidP="007806FA">
            <w:pPr>
              <w:jc w:val="center"/>
              <w:rPr>
                <w:rFonts w:ascii="Arial" w:hAnsi="Arial" w:cs="Arial"/>
                <w:sz w:val="2"/>
                <w:szCs w:val="2"/>
                <w:lang w:val="es-BO" w:eastAsia="es-ES"/>
              </w:rPr>
            </w:pPr>
            <w:r w:rsidRPr="003C0DD8">
              <w:rPr>
                <w:rFonts w:ascii="Arial" w:hAnsi="Arial" w:cs="Arial"/>
                <w:sz w:val="2"/>
                <w:szCs w:val="2"/>
                <w:lang w:val="es-BO" w:eastAsia="es-ES"/>
              </w:rPr>
              <w:t> </w:t>
            </w:r>
          </w:p>
        </w:tc>
        <w:tc>
          <w:tcPr>
            <w:tcW w:w="242" w:type="dxa"/>
            <w:tcBorders>
              <w:top w:val="nil"/>
              <w:left w:val="nil"/>
              <w:bottom w:val="nil"/>
              <w:right w:val="nil"/>
            </w:tcBorders>
            <w:shd w:val="clear" w:color="auto" w:fill="auto"/>
            <w:vAlign w:val="center"/>
            <w:hideMark/>
          </w:tcPr>
          <w:p w14:paraId="16173148" w14:textId="77777777" w:rsidR="00E12E8B" w:rsidRPr="003C0DD8" w:rsidRDefault="00E12E8B" w:rsidP="007806FA">
            <w:pPr>
              <w:rPr>
                <w:rFonts w:ascii="Arial" w:hAnsi="Arial" w:cs="Arial"/>
                <w:sz w:val="2"/>
                <w:szCs w:val="2"/>
                <w:lang w:val="es-BO" w:eastAsia="es-ES"/>
              </w:rPr>
            </w:pPr>
          </w:p>
        </w:tc>
        <w:tc>
          <w:tcPr>
            <w:tcW w:w="727" w:type="dxa"/>
            <w:gridSpan w:val="3"/>
            <w:tcBorders>
              <w:top w:val="nil"/>
              <w:left w:val="nil"/>
              <w:bottom w:val="single" w:sz="8" w:space="0" w:color="auto"/>
              <w:right w:val="nil"/>
            </w:tcBorders>
            <w:shd w:val="clear" w:color="auto" w:fill="auto"/>
            <w:vAlign w:val="center"/>
            <w:hideMark/>
          </w:tcPr>
          <w:p w14:paraId="12CA4BAF" w14:textId="77777777" w:rsidR="00E12E8B" w:rsidRPr="003C0DD8" w:rsidRDefault="00E12E8B" w:rsidP="007806FA">
            <w:pPr>
              <w:rPr>
                <w:rFonts w:ascii="Arial" w:hAnsi="Arial" w:cs="Arial"/>
                <w:sz w:val="2"/>
                <w:szCs w:val="2"/>
                <w:lang w:val="es-BO" w:eastAsia="es-ES"/>
              </w:rPr>
            </w:pPr>
            <w:r w:rsidRPr="003C0DD8">
              <w:rPr>
                <w:rFonts w:ascii="Arial" w:hAnsi="Arial" w:cs="Arial"/>
                <w:sz w:val="2"/>
                <w:szCs w:val="2"/>
                <w:lang w:val="es-BO" w:eastAsia="es-ES"/>
              </w:rPr>
              <w:t> </w:t>
            </w:r>
          </w:p>
        </w:tc>
        <w:tc>
          <w:tcPr>
            <w:tcW w:w="242" w:type="dxa"/>
            <w:gridSpan w:val="2"/>
            <w:tcBorders>
              <w:top w:val="nil"/>
              <w:left w:val="nil"/>
              <w:bottom w:val="single" w:sz="8" w:space="0" w:color="auto"/>
              <w:right w:val="nil"/>
            </w:tcBorders>
            <w:shd w:val="clear" w:color="auto" w:fill="auto"/>
            <w:vAlign w:val="center"/>
            <w:hideMark/>
          </w:tcPr>
          <w:p w14:paraId="75C638B6" w14:textId="77777777" w:rsidR="00E12E8B" w:rsidRPr="003C0DD8" w:rsidRDefault="00E12E8B" w:rsidP="007806FA">
            <w:pPr>
              <w:rPr>
                <w:rFonts w:ascii="Arial" w:hAnsi="Arial" w:cs="Arial"/>
                <w:sz w:val="2"/>
                <w:szCs w:val="2"/>
                <w:lang w:val="es-BO" w:eastAsia="es-ES"/>
              </w:rPr>
            </w:pPr>
            <w:r w:rsidRPr="003C0DD8">
              <w:rPr>
                <w:rFonts w:ascii="Arial" w:hAnsi="Arial" w:cs="Arial"/>
                <w:sz w:val="2"/>
                <w:szCs w:val="2"/>
                <w:lang w:val="es-BO" w:eastAsia="es-ES"/>
              </w:rPr>
              <w:t> </w:t>
            </w:r>
          </w:p>
        </w:tc>
        <w:tc>
          <w:tcPr>
            <w:tcW w:w="728" w:type="dxa"/>
            <w:gridSpan w:val="4"/>
            <w:tcBorders>
              <w:top w:val="nil"/>
              <w:left w:val="nil"/>
              <w:bottom w:val="single" w:sz="8" w:space="0" w:color="auto"/>
              <w:right w:val="nil"/>
            </w:tcBorders>
            <w:shd w:val="clear" w:color="auto" w:fill="auto"/>
            <w:vAlign w:val="center"/>
            <w:hideMark/>
          </w:tcPr>
          <w:p w14:paraId="507A8A8A" w14:textId="77777777" w:rsidR="00E12E8B" w:rsidRPr="003C0DD8" w:rsidRDefault="00E12E8B" w:rsidP="007806FA">
            <w:pPr>
              <w:rPr>
                <w:rFonts w:ascii="Arial" w:hAnsi="Arial" w:cs="Arial"/>
                <w:sz w:val="2"/>
                <w:szCs w:val="2"/>
                <w:lang w:val="es-BO" w:eastAsia="es-ES"/>
              </w:rPr>
            </w:pPr>
            <w:r w:rsidRPr="003C0DD8">
              <w:rPr>
                <w:rFonts w:ascii="Arial" w:hAnsi="Arial" w:cs="Arial"/>
                <w:sz w:val="2"/>
                <w:szCs w:val="2"/>
                <w:lang w:val="es-BO" w:eastAsia="es-ES"/>
              </w:rPr>
              <w:t> </w:t>
            </w:r>
          </w:p>
        </w:tc>
        <w:tc>
          <w:tcPr>
            <w:tcW w:w="727" w:type="dxa"/>
            <w:gridSpan w:val="4"/>
            <w:tcBorders>
              <w:top w:val="nil"/>
              <w:left w:val="nil"/>
              <w:bottom w:val="nil"/>
              <w:right w:val="nil"/>
            </w:tcBorders>
            <w:shd w:val="clear" w:color="auto" w:fill="auto"/>
            <w:vAlign w:val="center"/>
            <w:hideMark/>
          </w:tcPr>
          <w:p w14:paraId="0821A3AE" w14:textId="77777777" w:rsidR="00E12E8B" w:rsidRPr="003C0DD8" w:rsidRDefault="00E12E8B" w:rsidP="007806FA">
            <w:pPr>
              <w:jc w:val="center"/>
              <w:rPr>
                <w:rFonts w:ascii="Arial" w:hAnsi="Arial" w:cs="Arial"/>
                <w:sz w:val="2"/>
                <w:szCs w:val="2"/>
                <w:lang w:val="es-BO" w:eastAsia="es-ES"/>
              </w:rPr>
            </w:pPr>
          </w:p>
        </w:tc>
        <w:tc>
          <w:tcPr>
            <w:tcW w:w="192" w:type="dxa"/>
            <w:tcBorders>
              <w:top w:val="nil"/>
              <w:left w:val="nil"/>
              <w:bottom w:val="single" w:sz="8" w:space="0" w:color="auto"/>
              <w:right w:val="nil"/>
            </w:tcBorders>
            <w:shd w:val="clear" w:color="auto" w:fill="auto"/>
            <w:vAlign w:val="center"/>
            <w:hideMark/>
          </w:tcPr>
          <w:p w14:paraId="0D9111FF" w14:textId="77777777" w:rsidR="00E12E8B" w:rsidRPr="003C0DD8" w:rsidRDefault="00E12E8B" w:rsidP="007806FA">
            <w:pPr>
              <w:rPr>
                <w:rFonts w:ascii="Arial" w:hAnsi="Arial" w:cs="Arial"/>
                <w:sz w:val="2"/>
                <w:szCs w:val="2"/>
                <w:lang w:val="es-BO" w:eastAsia="es-ES"/>
              </w:rPr>
            </w:pPr>
            <w:r w:rsidRPr="003C0DD8">
              <w:rPr>
                <w:rFonts w:ascii="Arial" w:hAnsi="Arial" w:cs="Arial"/>
                <w:sz w:val="2"/>
                <w:szCs w:val="2"/>
                <w:lang w:val="es-BO" w:eastAsia="es-ES"/>
              </w:rPr>
              <w:t> </w:t>
            </w:r>
          </w:p>
        </w:tc>
        <w:tc>
          <w:tcPr>
            <w:tcW w:w="465" w:type="dxa"/>
            <w:gridSpan w:val="2"/>
            <w:tcBorders>
              <w:top w:val="nil"/>
              <w:left w:val="nil"/>
              <w:bottom w:val="single" w:sz="8" w:space="0" w:color="auto"/>
              <w:right w:val="nil"/>
            </w:tcBorders>
            <w:shd w:val="clear" w:color="auto" w:fill="auto"/>
            <w:vAlign w:val="center"/>
            <w:hideMark/>
          </w:tcPr>
          <w:p w14:paraId="116C1791" w14:textId="77777777" w:rsidR="00E12E8B" w:rsidRPr="003C0DD8" w:rsidRDefault="00E12E8B" w:rsidP="007806FA">
            <w:pPr>
              <w:rPr>
                <w:rFonts w:ascii="Arial" w:hAnsi="Arial" w:cs="Arial"/>
                <w:sz w:val="2"/>
                <w:szCs w:val="2"/>
                <w:lang w:val="es-BO" w:eastAsia="es-ES"/>
              </w:rPr>
            </w:pPr>
            <w:r w:rsidRPr="003C0DD8">
              <w:rPr>
                <w:rFonts w:ascii="Arial" w:hAnsi="Arial" w:cs="Arial"/>
                <w:sz w:val="2"/>
                <w:szCs w:val="2"/>
                <w:lang w:val="es-BO" w:eastAsia="es-ES"/>
              </w:rPr>
              <w:t> </w:t>
            </w:r>
          </w:p>
        </w:tc>
        <w:tc>
          <w:tcPr>
            <w:tcW w:w="243" w:type="dxa"/>
            <w:gridSpan w:val="2"/>
            <w:tcBorders>
              <w:top w:val="nil"/>
              <w:left w:val="nil"/>
              <w:bottom w:val="single" w:sz="8" w:space="0" w:color="auto"/>
              <w:right w:val="nil"/>
            </w:tcBorders>
            <w:shd w:val="clear" w:color="auto" w:fill="auto"/>
            <w:vAlign w:val="center"/>
            <w:hideMark/>
          </w:tcPr>
          <w:p w14:paraId="7AD0C46E" w14:textId="77777777" w:rsidR="00E12E8B" w:rsidRPr="003C0DD8" w:rsidRDefault="00E12E8B" w:rsidP="007806FA">
            <w:pPr>
              <w:rPr>
                <w:rFonts w:ascii="Arial" w:hAnsi="Arial" w:cs="Arial"/>
                <w:sz w:val="2"/>
                <w:szCs w:val="2"/>
                <w:lang w:val="es-BO" w:eastAsia="es-ES"/>
              </w:rPr>
            </w:pPr>
            <w:r w:rsidRPr="003C0DD8">
              <w:rPr>
                <w:rFonts w:ascii="Arial" w:hAnsi="Arial" w:cs="Arial"/>
                <w:sz w:val="2"/>
                <w:szCs w:val="2"/>
                <w:lang w:val="es-BO" w:eastAsia="es-ES"/>
              </w:rPr>
              <w:t> </w:t>
            </w:r>
          </w:p>
        </w:tc>
        <w:tc>
          <w:tcPr>
            <w:tcW w:w="727" w:type="dxa"/>
            <w:gridSpan w:val="3"/>
            <w:tcBorders>
              <w:top w:val="nil"/>
              <w:left w:val="nil"/>
              <w:bottom w:val="single" w:sz="8" w:space="0" w:color="auto"/>
              <w:right w:val="nil"/>
            </w:tcBorders>
            <w:shd w:val="clear" w:color="auto" w:fill="auto"/>
            <w:vAlign w:val="center"/>
            <w:hideMark/>
          </w:tcPr>
          <w:p w14:paraId="360C96FD" w14:textId="77777777" w:rsidR="00E12E8B" w:rsidRPr="003C0DD8" w:rsidRDefault="00E12E8B" w:rsidP="007806FA">
            <w:pPr>
              <w:rPr>
                <w:rFonts w:ascii="Arial" w:hAnsi="Arial" w:cs="Arial"/>
                <w:sz w:val="2"/>
                <w:szCs w:val="2"/>
                <w:lang w:val="es-BO" w:eastAsia="es-ES"/>
              </w:rPr>
            </w:pPr>
            <w:r w:rsidRPr="003C0DD8">
              <w:rPr>
                <w:rFonts w:ascii="Arial" w:hAnsi="Arial" w:cs="Arial"/>
                <w:sz w:val="2"/>
                <w:szCs w:val="2"/>
                <w:lang w:val="es-BO" w:eastAsia="es-ES"/>
              </w:rPr>
              <w:t> </w:t>
            </w:r>
          </w:p>
        </w:tc>
        <w:tc>
          <w:tcPr>
            <w:tcW w:w="242" w:type="dxa"/>
            <w:gridSpan w:val="2"/>
            <w:tcBorders>
              <w:top w:val="nil"/>
              <w:left w:val="nil"/>
              <w:bottom w:val="single" w:sz="8" w:space="0" w:color="auto"/>
              <w:right w:val="nil"/>
            </w:tcBorders>
            <w:shd w:val="clear" w:color="auto" w:fill="auto"/>
            <w:vAlign w:val="center"/>
            <w:hideMark/>
          </w:tcPr>
          <w:p w14:paraId="1C093876" w14:textId="77777777" w:rsidR="00E12E8B" w:rsidRPr="003C0DD8" w:rsidRDefault="00E12E8B" w:rsidP="007806FA">
            <w:pPr>
              <w:rPr>
                <w:rFonts w:ascii="Arial" w:hAnsi="Arial" w:cs="Arial"/>
                <w:sz w:val="2"/>
                <w:szCs w:val="2"/>
                <w:lang w:val="es-BO" w:eastAsia="es-ES"/>
              </w:rPr>
            </w:pPr>
            <w:r w:rsidRPr="003C0DD8">
              <w:rPr>
                <w:rFonts w:ascii="Arial" w:hAnsi="Arial" w:cs="Arial"/>
                <w:sz w:val="2"/>
                <w:szCs w:val="2"/>
                <w:lang w:val="es-BO" w:eastAsia="es-ES"/>
              </w:rPr>
              <w:t> </w:t>
            </w:r>
          </w:p>
        </w:tc>
        <w:tc>
          <w:tcPr>
            <w:tcW w:w="727" w:type="dxa"/>
            <w:gridSpan w:val="3"/>
            <w:tcBorders>
              <w:top w:val="nil"/>
              <w:left w:val="nil"/>
              <w:bottom w:val="single" w:sz="8" w:space="0" w:color="auto"/>
              <w:right w:val="nil"/>
            </w:tcBorders>
            <w:shd w:val="clear" w:color="auto" w:fill="auto"/>
            <w:vAlign w:val="center"/>
            <w:hideMark/>
          </w:tcPr>
          <w:p w14:paraId="28C7C476" w14:textId="77777777" w:rsidR="00E12E8B" w:rsidRPr="003C0DD8" w:rsidRDefault="00E12E8B" w:rsidP="007806FA">
            <w:pPr>
              <w:rPr>
                <w:rFonts w:ascii="Arial" w:hAnsi="Arial" w:cs="Arial"/>
                <w:sz w:val="2"/>
                <w:szCs w:val="2"/>
                <w:lang w:val="es-BO" w:eastAsia="es-ES"/>
              </w:rPr>
            </w:pPr>
            <w:r w:rsidRPr="003C0DD8">
              <w:rPr>
                <w:rFonts w:ascii="Arial" w:hAnsi="Arial" w:cs="Arial"/>
                <w:sz w:val="2"/>
                <w:szCs w:val="2"/>
                <w:lang w:val="es-BO" w:eastAsia="es-ES"/>
              </w:rPr>
              <w:t> </w:t>
            </w:r>
          </w:p>
        </w:tc>
        <w:tc>
          <w:tcPr>
            <w:tcW w:w="243" w:type="dxa"/>
            <w:gridSpan w:val="2"/>
            <w:tcBorders>
              <w:top w:val="nil"/>
              <w:left w:val="nil"/>
              <w:bottom w:val="single" w:sz="8" w:space="0" w:color="auto"/>
              <w:right w:val="nil"/>
            </w:tcBorders>
            <w:shd w:val="clear" w:color="auto" w:fill="auto"/>
            <w:vAlign w:val="center"/>
            <w:hideMark/>
          </w:tcPr>
          <w:p w14:paraId="12C8A22F" w14:textId="77777777" w:rsidR="00E12E8B" w:rsidRPr="003C0DD8" w:rsidRDefault="00E12E8B" w:rsidP="007806FA">
            <w:pPr>
              <w:rPr>
                <w:rFonts w:ascii="Arial" w:hAnsi="Arial" w:cs="Arial"/>
                <w:sz w:val="2"/>
                <w:szCs w:val="2"/>
                <w:lang w:val="es-BO" w:eastAsia="es-ES"/>
              </w:rPr>
            </w:pPr>
            <w:r w:rsidRPr="003C0DD8">
              <w:rPr>
                <w:rFonts w:ascii="Arial" w:hAnsi="Arial" w:cs="Arial"/>
                <w:sz w:val="2"/>
                <w:szCs w:val="2"/>
                <w:lang w:val="es-BO" w:eastAsia="es-ES"/>
              </w:rPr>
              <w:t> </w:t>
            </w:r>
          </w:p>
        </w:tc>
        <w:tc>
          <w:tcPr>
            <w:tcW w:w="727" w:type="dxa"/>
            <w:gridSpan w:val="2"/>
            <w:tcBorders>
              <w:top w:val="nil"/>
              <w:left w:val="nil"/>
              <w:bottom w:val="single" w:sz="8" w:space="0" w:color="auto"/>
              <w:right w:val="nil"/>
            </w:tcBorders>
            <w:shd w:val="clear" w:color="auto" w:fill="auto"/>
            <w:vAlign w:val="center"/>
            <w:hideMark/>
          </w:tcPr>
          <w:p w14:paraId="3602AB35" w14:textId="77777777" w:rsidR="00E12E8B" w:rsidRPr="003C0DD8" w:rsidRDefault="00E12E8B" w:rsidP="007806FA">
            <w:pPr>
              <w:rPr>
                <w:rFonts w:ascii="Arial" w:hAnsi="Arial" w:cs="Arial"/>
                <w:sz w:val="2"/>
                <w:szCs w:val="2"/>
                <w:lang w:val="es-BO" w:eastAsia="es-ES"/>
              </w:rPr>
            </w:pPr>
            <w:r w:rsidRPr="003C0DD8">
              <w:rPr>
                <w:rFonts w:ascii="Arial" w:hAnsi="Arial" w:cs="Arial"/>
                <w:sz w:val="2"/>
                <w:szCs w:val="2"/>
                <w:lang w:val="es-BO" w:eastAsia="es-ES"/>
              </w:rPr>
              <w:t> </w:t>
            </w:r>
          </w:p>
        </w:tc>
        <w:tc>
          <w:tcPr>
            <w:tcW w:w="203" w:type="dxa"/>
            <w:gridSpan w:val="2"/>
            <w:tcBorders>
              <w:top w:val="nil"/>
              <w:left w:val="nil"/>
              <w:bottom w:val="nil"/>
              <w:right w:val="single" w:sz="12" w:space="0" w:color="auto"/>
            </w:tcBorders>
            <w:shd w:val="clear" w:color="auto" w:fill="auto"/>
            <w:vAlign w:val="center"/>
            <w:hideMark/>
          </w:tcPr>
          <w:p w14:paraId="1F6EEAB2" w14:textId="77777777" w:rsidR="00E12E8B" w:rsidRPr="003C0DD8" w:rsidRDefault="00E12E8B" w:rsidP="007806FA">
            <w:pPr>
              <w:rPr>
                <w:rFonts w:ascii="Arial" w:hAnsi="Arial" w:cs="Arial"/>
                <w:sz w:val="2"/>
                <w:szCs w:val="2"/>
                <w:lang w:val="es-BO" w:eastAsia="es-ES"/>
              </w:rPr>
            </w:pPr>
            <w:r w:rsidRPr="003C0DD8">
              <w:rPr>
                <w:rFonts w:ascii="Arial" w:hAnsi="Arial" w:cs="Arial"/>
                <w:sz w:val="2"/>
                <w:szCs w:val="2"/>
                <w:lang w:val="es-BO" w:eastAsia="es-ES"/>
              </w:rPr>
              <w:t> </w:t>
            </w:r>
          </w:p>
        </w:tc>
      </w:tr>
      <w:tr w:rsidR="00E12E8B" w:rsidRPr="003C0DD8" w14:paraId="2F582BAE" w14:textId="77777777" w:rsidTr="00B55732">
        <w:trPr>
          <w:trHeight w:val="203"/>
          <w:jc w:val="center"/>
        </w:trPr>
        <w:tc>
          <w:tcPr>
            <w:tcW w:w="2680" w:type="dxa"/>
            <w:vMerge/>
            <w:tcBorders>
              <w:left w:val="single" w:sz="12" w:space="0" w:color="auto"/>
              <w:bottom w:val="nil"/>
              <w:right w:val="nil"/>
            </w:tcBorders>
            <w:shd w:val="clear" w:color="auto" w:fill="auto"/>
            <w:vAlign w:val="center"/>
            <w:hideMark/>
          </w:tcPr>
          <w:p w14:paraId="78D960D7" w14:textId="77777777" w:rsidR="00E12E8B" w:rsidRPr="003C0DD8" w:rsidRDefault="00E12E8B" w:rsidP="007806FA">
            <w:pPr>
              <w:jc w:val="right"/>
              <w:rPr>
                <w:rFonts w:ascii="Arial" w:hAnsi="Arial" w:cs="Arial"/>
                <w:b/>
                <w:bCs/>
                <w:sz w:val="16"/>
                <w:szCs w:val="16"/>
                <w:lang w:val="es-BO" w:eastAsia="es-ES"/>
              </w:rPr>
            </w:pPr>
          </w:p>
        </w:tc>
        <w:tc>
          <w:tcPr>
            <w:tcW w:w="202" w:type="dxa"/>
            <w:tcBorders>
              <w:top w:val="nil"/>
              <w:left w:val="nil"/>
              <w:bottom w:val="nil"/>
              <w:right w:val="nil"/>
            </w:tcBorders>
            <w:shd w:val="clear" w:color="auto" w:fill="auto"/>
            <w:vAlign w:val="center"/>
            <w:hideMark/>
          </w:tcPr>
          <w:p w14:paraId="46650FC4" w14:textId="77777777" w:rsidR="00E12E8B" w:rsidRPr="003C0DD8" w:rsidRDefault="00E12E8B" w:rsidP="007806FA">
            <w:pPr>
              <w:jc w:val="center"/>
              <w:rPr>
                <w:rFonts w:ascii="Arial" w:hAnsi="Arial" w:cs="Arial"/>
                <w:b/>
                <w:bCs/>
                <w:sz w:val="16"/>
                <w:szCs w:val="16"/>
                <w:lang w:val="es-BO" w:eastAsia="es-ES"/>
              </w:rPr>
            </w:pPr>
          </w:p>
        </w:tc>
        <w:tc>
          <w:tcPr>
            <w:tcW w:w="302" w:type="dxa"/>
            <w:tcBorders>
              <w:top w:val="nil"/>
              <w:left w:val="single" w:sz="8" w:space="0" w:color="auto"/>
              <w:bottom w:val="single" w:sz="8" w:space="0" w:color="auto"/>
              <w:right w:val="single" w:sz="8" w:space="0" w:color="auto"/>
            </w:tcBorders>
            <w:shd w:val="clear" w:color="000000" w:fill="DBE5F1"/>
            <w:vAlign w:val="center"/>
            <w:hideMark/>
          </w:tcPr>
          <w:p w14:paraId="2E1AAF31" w14:textId="77777777" w:rsidR="00E12E8B" w:rsidRPr="003C0DD8" w:rsidRDefault="00E12E8B" w:rsidP="007806FA">
            <w:pPr>
              <w:jc w:val="center"/>
              <w:rPr>
                <w:rFonts w:ascii="Arial" w:hAnsi="Arial" w:cs="Arial"/>
                <w:sz w:val="16"/>
                <w:szCs w:val="16"/>
                <w:lang w:val="es-BO" w:eastAsia="es-ES"/>
              </w:rPr>
            </w:pPr>
            <w:r w:rsidRPr="003C0DD8">
              <w:rPr>
                <w:rFonts w:ascii="Arial" w:hAnsi="Arial" w:cs="Arial"/>
                <w:sz w:val="16"/>
                <w:szCs w:val="16"/>
                <w:lang w:val="es-BO" w:eastAsia="es-ES"/>
              </w:rPr>
              <w:t>3</w:t>
            </w:r>
          </w:p>
        </w:tc>
        <w:tc>
          <w:tcPr>
            <w:tcW w:w="242" w:type="dxa"/>
            <w:tcBorders>
              <w:top w:val="nil"/>
              <w:left w:val="nil"/>
              <w:bottom w:val="nil"/>
              <w:right w:val="single" w:sz="8" w:space="0" w:color="auto"/>
            </w:tcBorders>
            <w:shd w:val="clear" w:color="auto" w:fill="auto"/>
            <w:vAlign w:val="center"/>
            <w:hideMark/>
          </w:tcPr>
          <w:p w14:paraId="50BFAE3C" w14:textId="77777777" w:rsidR="00E12E8B" w:rsidRPr="003C0DD8" w:rsidRDefault="00E12E8B" w:rsidP="007806FA">
            <w:pPr>
              <w:rPr>
                <w:rFonts w:ascii="Arial" w:hAnsi="Arial" w:cs="Arial"/>
                <w:sz w:val="16"/>
                <w:szCs w:val="16"/>
                <w:lang w:val="es-BO" w:eastAsia="es-ES"/>
              </w:rPr>
            </w:pPr>
            <w:r w:rsidRPr="003C0DD8">
              <w:rPr>
                <w:rFonts w:ascii="Arial" w:hAnsi="Arial" w:cs="Arial"/>
                <w:sz w:val="16"/>
                <w:szCs w:val="16"/>
                <w:lang w:val="es-BO" w:eastAsia="es-ES"/>
              </w:rPr>
              <w:t> </w:t>
            </w:r>
          </w:p>
        </w:tc>
        <w:tc>
          <w:tcPr>
            <w:tcW w:w="1697" w:type="dxa"/>
            <w:gridSpan w:val="9"/>
            <w:tcBorders>
              <w:top w:val="single" w:sz="8" w:space="0" w:color="auto"/>
              <w:left w:val="nil"/>
              <w:bottom w:val="single" w:sz="8" w:space="0" w:color="auto"/>
              <w:right w:val="single" w:sz="8" w:space="0" w:color="000000"/>
            </w:tcBorders>
            <w:shd w:val="clear" w:color="000000" w:fill="DBE5F1"/>
            <w:vAlign w:val="center"/>
            <w:hideMark/>
          </w:tcPr>
          <w:p w14:paraId="648C1FEB" w14:textId="77777777" w:rsidR="00E12E8B" w:rsidRPr="003C0DD8" w:rsidRDefault="00E12E8B" w:rsidP="007806FA">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727" w:type="dxa"/>
            <w:gridSpan w:val="4"/>
            <w:tcBorders>
              <w:top w:val="nil"/>
              <w:left w:val="nil"/>
              <w:bottom w:val="nil"/>
              <w:right w:val="single" w:sz="8" w:space="0" w:color="auto"/>
            </w:tcBorders>
            <w:shd w:val="clear" w:color="auto" w:fill="auto"/>
            <w:vAlign w:val="center"/>
            <w:hideMark/>
          </w:tcPr>
          <w:p w14:paraId="6EB15854" w14:textId="77777777" w:rsidR="00E12E8B" w:rsidRPr="003C0DD8" w:rsidRDefault="00E12E8B" w:rsidP="007806FA">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3566" w:type="dxa"/>
            <w:gridSpan w:val="17"/>
            <w:tcBorders>
              <w:top w:val="single" w:sz="8" w:space="0" w:color="auto"/>
              <w:left w:val="nil"/>
              <w:bottom w:val="single" w:sz="8" w:space="0" w:color="auto"/>
              <w:right w:val="single" w:sz="8" w:space="0" w:color="000000"/>
            </w:tcBorders>
            <w:shd w:val="clear" w:color="000000" w:fill="DBE5F1"/>
            <w:vAlign w:val="center"/>
            <w:hideMark/>
          </w:tcPr>
          <w:p w14:paraId="2496862E" w14:textId="77777777" w:rsidR="00E12E8B" w:rsidRPr="003C0DD8" w:rsidRDefault="00E12E8B" w:rsidP="007806FA">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203" w:type="dxa"/>
            <w:gridSpan w:val="2"/>
            <w:tcBorders>
              <w:top w:val="nil"/>
              <w:left w:val="nil"/>
              <w:bottom w:val="nil"/>
              <w:right w:val="single" w:sz="12" w:space="0" w:color="auto"/>
            </w:tcBorders>
            <w:shd w:val="clear" w:color="auto" w:fill="auto"/>
            <w:vAlign w:val="center"/>
            <w:hideMark/>
          </w:tcPr>
          <w:p w14:paraId="3DA64956" w14:textId="77777777" w:rsidR="00E12E8B" w:rsidRPr="003C0DD8" w:rsidRDefault="00E12E8B" w:rsidP="007806FA">
            <w:pPr>
              <w:rPr>
                <w:rFonts w:ascii="Arial" w:hAnsi="Arial" w:cs="Arial"/>
                <w:sz w:val="16"/>
                <w:szCs w:val="16"/>
                <w:lang w:val="es-BO" w:eastAsia="es-ES"/>
              </w:rPr>
            </w:pPr>
            <w:r w:rsidRPr="003C0DD8">
              <w:rPr>
                <w:rFonts w:ascii="Arial" w:hAnsi="Arial" w:cs="Arial"/>
                <w:sz w:val="16"/>
                <w:szCs w:val="16"/>
                <w:lang w:val="es-BO" w:eastAsia="es-ES"/>
              </w:rPr>
              <w:t> </w:t>
            </w:r>
          </w:p>
        </w:tc>
      </w:tr>
      <w:tr w:rsidR="00823F30" w:rsidRPr="003C0DD8" w14:paraId="3EFCDB2A" w14:textId="77777777" w:rsidTr="00D9308E">
        <w:trPr>
          <w:trHeight w:val="46"/>
          <w:jc w:val="center"/>
        </w:trPr>
        <w:tc>
          <w:tcPr>
            <w:tcW w:w="2680" w:type="dxa"/>
            <w:tcBorders>
              <w:top w:val="nil"/>
              <w:left w:val="single" w:sz="12" w:space="0" w:color="auto"/>
              <w:bottom w:val="nil"/>
              <w:right w:val="nil"/>
            </w:tcBorders>
            <w:shd w:val="clear" w:color="auto" w:fill="auto"/>
            <w:vAlign w:val="center"/>
            <w:hideMark/>
          </w:tcPr>
          <w:p w14:paraId="649077F8" w14:textId="77777777" w:rsidR="00823F30" w:rsidRPr="003C0DD8" w:rsidRDefault="00823F30" w:rsidP="007806FA">
            <w:pPr>
              <w:jc w:val="right"/>
              <w:rPr>
                <w:rFonts w:ascii="Arial" w:hAnsi="Arial" w:cs="Arial"/>
                <w:b/>
                <w:bCs/>
                <w:sz w:val="2"/>
                <w:szCs w:val="2"/>
                <w:lang w:val="es-BO" w:eastAsia="es-ES"/>
              </w:rPr>
            </w:pPr>
            <w:r w:rsidRPr="003C0DD8">
              <w:rPr>
                <w:rFonts w:ascii="Arial" w:hAnsi="Arial" w:cs="Arial"/>
                <w:b/>
                <w:bCs/>
                <w:sz w:val="2"/>
                <w:szCs w:val="2"/>
                <w:lang w:val="es-BO" w:eastAsia="es-ES"/>
              </w:rPr>
              <w:t> </w:t>
            </w:r>
          </w:p>
        </w:tc>
        <w:tc>
          <w:tcPr>
            <w:tcW w:w="202" w:type="dxa"/>
            <w:tcBorders>
              <w:top w:val="nil"/>
              <w:left w:val="nil"/>
              <w:bottom w:val="nil"/>
              <w:right w:val="nil"/>
            </w:tcBorders>
            <w:shd w:val="clear" w:color="auto" w:fill="auto"/>
            <w:vAlign w:val="center"/>
            <w:hideMark/>
          </w:tcPr>
          <w:p w14:paraId="1557430F" w14:textId="77777777" w:rsidR="00823F30" w:rsidRPr="003C0DD8" w:rsidRDefault="00823F30" w:rsidP="007806FA">
            <w:pPr>
              <w:jc w:val="center"/>
              <w:rPr>
                <w:rFonts w:ascii="Arial" w:hAnsi="Arial" w:cs="Arial"/>
                <w:b/>
                <w:bCs/>
                <w:sz w:val="2"/>
                <w:szCs w:val="2"/>
                <w:lang w:val="es-BO" w:eastAsia="es-ES"/>
              </w:rPr>
            </w:pPr>
          </w:p>
        </w:tc>
        <w:tc>
          <w:tcPr>
            <w:tcW w:w="302" w:type="dxa"/>
            <w:tcBorders>
              <w:top w:val="nil"/>
              <w:left w:val="nil"/>
              <w:bottom w:val="nil"/>
              <w:right w:val="nil"/>
            </w:tcBorders>
            <w:shd w:val="clear" w:color="auto" w:fill="auto"/>
            <w:vAlign w:val="center"/>
            <w:hideMark/>
          </w:tcPr>
          <w:p w14:paraId="4FB44162" w14:textId="77777777" w:rsidR="00823F30" w:rsidRPr="003C0DD8" w:rsidRDefault="00823F30" w:rsidP="007806FA">
            <w:pPr>
              <w:rPr>
                <w:rFonts w:ascii="Arial" w:hAnsi="Arial" w:cs="Arial"/>
                <w:sz w:val="2"/>
                <w:szCs w:val="2"/>
                <w:lang w:val="es-BO" w:eastAsia="es-ES"/>
              </w:rPr>
            </w:pPr>
          </w:p>
        </w:tc>
        <w:tc>
          <w:tcPr>
            <w:tcW w:w="242" w:type="dxa"/>
            <w:tcBorders>
              <w:top w:val="nil"/>
              <w:left w:val="nil"/>
              <w:bottom w:val="nil"/>
              <w:right w:val="nil"/>
            </w:tcBorders>
            <w:shd w:val="clear" w:color="auto" w:fill="auto"/>
            <w:vAlign w:val="center"/>
            <w:hideMark/>
          </w:tcPr>
          <w:p w14:paraId="513D2983" w14:textId="77777777" w:rsidR="00823F30" w:rsidRPr="003C0DD8" w:rsidRDefault="00823F30" w:rsidP="007806FA">
            <w:pPr>
              <w:rPr>
                <w:rFonts w:ascii="Arial" w:hAnsi="Arial" w:cs="Arial"/>
                <w:sz w:val="2"/>
                <w:szCs w:val="2"/>
                <w:lang w:val="es-BO" w:eastAsia="es-ES"/>
              </w:rPr>
            </w:pPr>
          </w:p>
        </w:tc>
        <w:tc>
          <w:tcPr>
            <w:tcW w:w="727" w:type="dxa"/>
            <w:gridSpan w:val="3"/>
            <w:tcBorders>
              <w:top w:val="nil"/>
              <w:left w:val="nil"/>
              <w:bottom w:val="nil"/>
              <w:right w:val="nil"/>
            </w:tcBorders>
            <w:shd w:val="clear" w:color="auto" w:fill="auto"/>
            <w:vAlign w:val="center"/>
            <w:hideMark/>
          </w:tcPr>
          <w:p w14:paraId="326E696C" w14:textId="77777777" w:rsidR="00823F30" w:rsidRPr="003C0DD8" w:rsidRDefault="00823F30" w:rsidP="007806FA">
            <w:pPr>
              <w:rPr>
                <w:rFonts w:ascii="Arial" w:hAnsi="Arial" w:cs="Arial"/>
                <w:sz w:val="2"/>
                <w:szCs w:val="2"/>
                <w:lang w:val="es-BO" w:eastAsia="es-ES"/>
              </w:rPr>
            </w:pPr>
            <w:r w:rsidRPr="003C0DD8">
              <w:rPr>
                <w:rFonts w:ascii="Arial" w:hAnsi="Arial" w:cs="Arial"/>
                <w:sz w:val="2"/>
                <w:szCs w:val="2"/>
                <w:lang w:val="es-BO" w:eastAsia="es-ES"/>
              </w:rPr>
              <w:t> </w:t>
            </w:r>
          </w:p>
        </w:tc>
        <w:tc>
          <w:tcPr>
            <w:tcW w:w="242" w:type="dxa"/>
            <w:gridSpan w:val="2"/>
            <w:tcBorders>
              <w:top w:val="nil"/>
              <w:left w:val="nil"/>
              <w:bottom w:val="nil"/>
              <w:right w:val="nil"/>
            </w:tcBorders>
            <w:shd w:val="clear" w:color="auto" w:fill="auto"/>
            <w:vAlign w:val="center"/>
            <w:hideMark/>
          </w:tcPr>
          <w:p w14:paraId="50CF1E1D" w14:textId="77777777" w:rsidR="00823F30" w:rsidRPr="003C0DD8" w:rsidRDefault="00823F30" w:rsidP="007806FA">
            <w:pPr>
              <w:rPr>
                <w:rFonts w:ascii="Arial" w:hAnsi="Arial" w:cs="Arial"/>
                <w:sz w:val="2"/>
                <w:szCs w:val="2"/>
                <w:lang w:val="es-BO" w:eastAsia="es-ES"/>
              </w:rPr>
            </w:pPr>
            <w:r w:rsidRPr="003C0DD8">
              <w:rPr>
                <w:rFonts w:ascii="Arial" w:hAnsi="Arial" w:cs="Arial"/>
                <w:sz w:val="2"/>
                <w:szCs w:val="2"/>
                <w:lang w:val="es-BO" w:eastAsia="es-ES"/>
              </w:rPr>
              <w:t> </w:t>
            </w:r>
          </w:p>
        </w:tc>
        <w:tc>
          <w:tcPr>
            <w:tcW w:w="728" w:type="dxa"/>
            <w:gridSpan w:val="4"/>
            <w:tcBorders>
              <w:top w:val="nil"/>
              <w:left w:val="nil"/>
              <w:bottom w:val="nil"/>
              <w:right w:val="nil"/>
            </w:tcBorders>
            <w:shd w:val="clear" w:color="auto" w:fill="auto"/>
            <w:vAlign w:val="center"/>
            <w:hideMark/>
          </w:tcPr>
          <w:p w14:paraId="34C31C1F" w14:textId="77777777" w:rsidR="00823F30" w:rsidRPr="003C0DD8" w:rsidRDefault="00823F30" w:rsidP="007806FA">
            <w:pPr>
              <w:rPr>
                <w:rFonts w:ascii="Arial" w:hAnsi="Arial" w:cs="Arial"/>
                <w:sz w:val="2"/>
                <w:szCs w:val="2"/>
                <w:lang w:val="es-BO" w:eastAsia="es-ES"/>
              </w:rPr>
            </w:pPr>
            <w:r w:rsidRPr="003C0DD8">
              <w:rPr>
                <w:rFonts w:ascii="Arial" w:hAnsi="Arial" w:cs="Arial"/>
                <w:sz w:val="2"/>
                <w:szCs w:val="2"/>
                <w:lang w:val="es-BO" w:eastAsia="es-ES"/>
              </w:rPr>
              <w:t> </w:t>
            </w:r>
          </w:p>
        </w:tc>
        <w:tc>
          <w:tcPr>
            <w:tcW w:w="727" w:type="dxa"/>
            <w:gridSpan w:val="4"/>
            <w:tcBorders>
              <w:top w:val="nil"/>
              <w:left w:val="nil"/>
              <w:bottom w:val="nil"/>
              <w:right w:val="nil"/>
            </w:tcBorders>
            <w:shd w:val="clear" w:color="auto" w:fill="auto"/>
            <w:vAlign w:val="center"/>
            <w:hideMark/>
          </w:tcPr>
          <w:p w14:paraId="3C1AA615" w14:textId="77777777" w:rsidR="00823F30" w:rsidRPr="003C0DD8" w:rsidRDefault="00823F30" w:rsidP="007806FA">
            <w:pPr>
              <w:jc w:val="center"/>
              <w:rPr>
                <w:rFonts w:ascii="Arial" w:hAnsi="Arial" w:cs="Arial"/>
                <w:sz w:val="2"/>
                <w:szCs w:val="2"/>
                <w:lang w:val="es-BO" w:eastAsia="es-ES"/>
              </w:rPr>
            </w:pPr>
          </w:p>
        </w:tc>
        <w:tc>
          <w:tcPr>
            <w:tcW w:w="192" w:type="dxa"/>
            <w:tcBorders>
              <w:top w:val="nil"/>
              <w:left w:val="nil"/>
              <w:bottom w:val="nil"/>
              <w:right w:val="nil"/>
            </w:tcBorders>
            <w:shd w:val="clear" w:color="auto" w:fill="auto"/>
            <w:vAlign w:val="center"/>
            <w:hideMark/>
          </w:tcPr>
          <w:p w14:paraId="65623EC8" w14:textId="77777777" w:rsidR="00823F30" w:rsidRPr="003C0DD8" w:rsidRDefault="00823F30" w:rsidP="007806FA">
            <w:pPr>
              <w:rPr>
                <w:rFonts w:ascii="Arial" w:hAnsi="Arial" w:cs="Arial"/>
                <w:sz w:val="2"/>
                <w:szCs w:val="2"/>
                <w:lang w:val="es-BO" w:eastAsia="es-ES"/>
              </w:rPr>
            </w:pPr>
            <w:r w:rsidRPr="003C0DD8">
              <w:rPr>
                <w:rFonts w:ascii="Arial" w:hAnsi="Arial" w:cs="Arial"/>
                <w:sz w:val="2"/>
                <w:szCs w:val="2"/>
                <w:lang w:val="es-BO" w:eastAsia="es-ES"/>
              </w:rPr>
              <w:t> </w:t>
            </w:r>
          </w:p>
        </w:tc>
        <w:tc>
          <w:tcPr>
            <w:tcW w:w="465" w:type="dxa"/>
            <w:gridSpan w:val="2"/>
            <w:tcBorders>
              <w:top w:val="nil"/>
              <w:left w:val="nil"/>
              <w:bottom w:val="nil"/>
              <w:right w:val="nil"/>
            </w:tcBorders>
            <w:shd w:val="clear" w:color="auto" w:fill="auto"/>
            <w:vAlign w:val="center"/>
            <w:hideMark/>
          </w:tcPr>
          <w:p w14:paraId="050F5F9E" w14:textId="77777777" w:rsidR="00823F30" w:rsidRPr="003C0DD8" w:rsidRDefault="00823F30" w:rsidP="007806FA">
            <w:pPr>
              <w:rPr>
                <w:rFonts w:ascii="Arial" w:hAnsi="Arial" w:cs="Arial"/>
                <w:sz w:val="2"/>
                <w:szCs w:val="2"/>
                <w:lang w:val="es-BO" w:eastAsia="es-ES"/>
              </w:rPr>
            </w:pPr>
            <w:r w:rsidRPr="003C0DD8">
              <w:rPr>
                <w:rFonts w:ascii="Arial" w:hAnsi="Arial" w:cs="Arial"/>
                <w:sz w:val="2"/>
                <w:szCs w:val="2"/>
                <w:lang w:val="es-BO" w:eastAsia="es-ES"/>
              </w:rPr>
              <w:t> </w:t>
            </w:r>
          </w:p>
        </w:tc>
        <w:tc>
          <w:tcPr>
            <w:tcW w:w="243" w:type="dxa"/>
            <w:gridSpan w:val="2"/>
            <w:tcBorders>
              <w:top w:val="nil"/>
              <w:left w:val="nil"/>
              <w:bottom w:val="nil"/>
              <w:right w:val="nil"/>
            </w:tcBorders>
            <w:shd w:val="clear" w:color="auto" w:fill="auto"/>
            <w:vAlign w:val="center"/>
            <w:hideMark/>
          </w:tcPr>
          <w:p w14:paraId="39D3E586" w14:textId="77777777" w:rsidR="00823F30" w:rsidRPr="003C0DD8" w:rsidRDefault="00823F30" w:rsidP="007806FA">
            <w:pPr>
              <w:rPr>
                <w:rFonts w:ascii="Arial" w:hAnsi="Arial" w:cs="Arial"/>
                <w:sz w:val="2"/>
                <w:szCs w:val="2"/>
                <w:lang w:val="es-BO" w:eastAsia="es-ES"/>
              </w:rPr>
            </w:pPr>
            <w:r w:rsidRPr="003C0DD8">
              <w:rPr>
                <w:rFonts w:ascii="Arial" w:hAnsi="Arial" w:cs="Arial"/>
                <w:sz w:val="2"/>
                <w:szCs w:val="2"/>
                <w:lang w:val="es-BO" w:eastAsia="es-ES"/>
              </w:rPr>
              <w:t> </w:t>
            </w:r>
          </w:p>
        </w:tc>
        <w:tc>
          <w:tcPr>
            <w:tcW w:w="727" w:type="dxa"/>
            <w:gridSpan w:val="3"/>
            <w:tcBorders>
              <w:top w:val="nil"/>
              <w:left w:val="nil"/>
              <w:bottom w:val="nil"/>
              <w:right w:val="nil"/>
            </w:tcBorders>
            <w:shd w:val="clear" w:color="auto" w:fill="auto"/>
            <w:vAlign w:val="center"/>
            <w:hideMark/>
          </w:tcPr>
          <w:p w14:paraId="11191734" w14:textId="77777777" w:rsidR="00823F30" w:rsidRPr="003C0DD8" w:rsidRDefault="00823F30" w:rsidP="007806FA">
            <w:pPr>
              <w:rPr>
                <w:rFonts w:ascii="Arial" w:hAnsi="Arial" w:cs="Arial"/>
                <w:sz w:val="2"/>
                <w:szCs w:val="2"/>
                <w:lang w:val="es-BO" w:eastAsia="es-ES"/>
              </w:rPr>
            </w:pPr>
            <w:r w:rsidRPr="003C0DD8">
              <w:rPr>
                <w:rFonts w:ascii="Arial" w:hAnsi="Arial" w:cs="Arial"/>
                <w:sz w:val="2"/>
                <w:szCs w:val="2"/>
                <w:lang w:val="es-BO" w:eastAsia="es-ES"/>
              </w:rPr>
              <w:t> </w:t>
            </w:r>
          </w:p>
        </w:tc>
        <w:tc>
          <w:tcPr>
            <w:tcW w:w="242" w:type="dxa"/>
            <w:gridSpan w:val="2"/>
            <w:tcBorders>
              <w:top w:val="nil"/>
              <w:left w:val="nil"/>
              <w:bottom w:val="nil"/>
              <w:right w:val="nil"/>
            </w:tcBorders>
            <w:shd w:val="clear" w:color="auto" w:fill="auto"/>
            <w:vAlign w:val="center"/>
            <w:hideMark/>
          </w:tcPr>
          <w:p w14:paraId="0A9BF159" w14:textId="77777777" w:rsidR="00823F30" w:rsidRPr="003C0DD8" w:rsidRDefault="00823F30" w:rsidP="007806FA">
            <w:pPr>
              <w:rPr>
                <w:rFonts w:ascii="Arial" w:hAnsi="Arial" w:cs="Arial"/>
                <w:sz w:val="2"/>
                <w:szCs w:val="2"/>
                <w:lang w:val="es-BO" w:eastAsia="es-ES"/>
              </w:rPr>
            </w:pPr>
            <w:r w:rsidRPr="003C0DD8">
              <w:rPr>
                <w:rFonts w:ascii="Arial" w:hAnsi="Arial" w:cs="Arial"/>
                <w:sz w:val="2"/>
                <w:szCs w:val="2"/>
                <w:lang w:val="es-BO" w:eastAsia="es-ES"/>
              </w:rPr>
              <w:t> </w:t>
            </w:r>
          </w:p>
        </w:tc>
        <w:tc>
          <w:tcPr>
            <w:tcW w:w="727" w:type="dxa"/>
            <w:gridSpan w:val="3"/>
            <w:tcBorders>
              <w:top w:val="nil"/>
              <w:left w:val="nil"/>
              <w:bottom w:val="nil"/>
              <w:right w:val="nil"/>
            </w:tcBorders>
            <w:shd w:val="clear" w:color="auto" w:fill="auto"/>
            <w:vAlign w:val="center"/>
            <w:hideMark/>
          </w:tcPr>
          <w:p w14:paraId="1B869370" w14:textId="77777777" w:rsidR="00823F30" w:rsidRPr="003C0DD8" w:rsidRDefault="00823F30" w:rsidP="007806FA">
            <w:pPr>
              <w:rPr>
                <w:rFonts w:ascii="Arial" w:hAnsi="Arial" w:cs="Arial"/>
                <w:sz w:val="2"/>
                <w:szCs w:val="2"/>
                <w:lang w:val="es-BO" w:eastAsia="es-ES"/>
              </w:rPr>
            </w:pPr>
            <w:r w:rsidRPr="003C0DD8">
              <w:rPr>
                <w:rFonts w:ascii="Arial" w:hAnsi="Arial" w:cs="Arial"/>
                <w:sz w:val="2"/>
                <w:szCs w:val="2"/>
                <w:lang w:val="es-BO" w:eastAsia="es-ES"/>
              </w:rPr>
              <w:t> </w:t>
            </w:r>
          </w:p>
        </w:tc>
        <w:tc>
          <w:tcPr>
            <w:tcW w:w="243" w:type="dxa"/>
            <w:gridSpan w:val="2"/>
            <w:tcBorders>
              <w:top w:val="nil"/>
              <w:left w:val="nil"/>
              <w:bottom w:val="nil"/>
              <w:right w:val="nil"/>
            </w:tcBorders>
            <w:shd w:val="clear" w:color="auto" w:fill="auto"/>
            <w:vAlign w:val="center"/>
            <w:hideMark/>
          </w:tcPr>
          <w:p w14:paraId="14D2FAB2" w14:textId="77777777" w:rsidR="00823F30" w:rsidRPr="003C0DD8" w:rsidRDefault="00823F30" w:rsidP="007806FA">
            <w:pPr>
              <w:rPr>
                <w:rFonts w:ascii="Arial" w:hAnsi="Arial" w:cs="Arial"/>
                <w:sz w:val="2"/>
                <w:szCs w:val="2"/>
                <w:lang w:val="es-BO" w:eastAsia="es-ES"/>
              </w:rPr>
            </w:pPr>
            <w:r w:rsidRPr="003C0DD8">
              <w:rPr>
                <w:rFonts w:ascii="Arial" w:hAnsi="Arial" w:cs="Arial"/>
                <w:sz w:val="2"/>
                <w:szCs w:val="2"/>
                <w:lang w:val="es-BO" w:eastAsia="es-ES"/>
              </w:rPr>
              <w:t> </w:t>
            </w:r>
          </w:p>
        </w:tc>
        <w:tc>
          <w:tcPr>
            <w:tcW w:w="727" w:type="dxa"/>
            <w:gridSpan w:val="2"/>
            <w:tcBorders>
              <w:top w:val="nil"/>
              <w:left w:val="nil"/>
              <w:bottom w:val="nil"/>
              <w:right w:val="nil"/>
            </w:tcBorders>
            <w:shd w:val="clear" w:color="auto" w:fill="auto"/>
            <w:vAlign w:val="center"/>
            <w:hideMark/>
          </w:tcPr>
          <w:p w14:paraId="7CE82B51" w14:textId="77777777" w:rsidR="00823F30" w:rsidRPr="003C0DD8" w:rsidRDefault="00823F30" w:rsidP="007806FA">
            <w:pPr>
              <w:rPr>
                <w:rFonts w:ascii="Arial" w:hAnsi="Arial" w:cs="Arial"/>
                <w:sz w:val="2"/>
                <w:szCs w:val="2"/>
                <w:lang w:val="es-BO" w:eastAsia="es-ES"/>
              </w:rPr>
            </w:pPr>
            <w:r w:rsidRPr="003C0DD8">
              <w:rPr>
                <w:rFonts w:ascii="Arial" w:hAnsi="Arial" w:cs="Arial"/>
                <w:sz w:val="2"/>
                <w:szCs w:val="2"/>
                <w:lang w:val="es-BO" w:eastAsia="es-ES"/>
              </w:rPr>
              <w:t> </w:t>
            </w:r>
          </w:p>
        </w:tc>
        <w:tc>
          <w:tcPr>
            <w:tcW w:w="203" w:type="dxa"/>
            <w:gridSpan w:val="2"/>
            <w:tcBorders>
              <w:top w:val="nil"/>
              <w:left w:val="nil"/>
              <w:bottom w:val="nil"/>
              <w:right w:val="single" w:sz="12" w:space="0" w:color="auto"/>
            </w:tcBorders>
            <w:shd w:val="clear" w:color="auto" w:fill="auto"/>
            <w:vAlign w:val="center"/>
            <w:hideMark/>
          </w:tcPr>
          <w:p w14:paraId="71D2CC84" w14:textId="77777777" w:rsidR="00823F30" w:rsidRPr="003C0DD8" w:rsidRDefault="00823F30" w:rsidP="007806FA">
            <w:pPr>
              <w:rPr>
                <w:rFonts w:ascii="Arial" w:hAnsi="Arial" w:cs="Arial"/>
                <w:sz w:val="2"/>
                <w:szCs w:val="2"/>
                <w:lang w:val="es-BO" w:eastAsia="es-ES"/>
              </w:rPr>
            </w:pPr>
            <w:r w:rsidRPr="003C0DD8">
              <w:rPr>
                <w:rFonts w:ascii="Arial" w:hAnsi="Arial" w:cs="Arial"/>
                <w:sz w:val="2"/>
                <w:szCs w:val="2"/>
                <w:lang w:val="es-BO" w:eastAsia="es-ES"/>
              </w:rPr>
              <w:t> </w:t>
            </w:r>
          </w:p>
        </w:tc>
      </w:tr>
      <w:tr w:rsidR="00823F30" w:rsidRPr="003C0DD8" w14:paraId="1278EB0F" w14:textId="77777777" w:rsidTr="00D9308E">
        <w:trPr>
          <w:trHeight w:val="79"/>
          <w:jc w:val="center"/>
        </w:trPr>
        <w:tc>
          <w:tcPr>
            <w:tcW w:w="2680" w:type="dxa"/>
            <w:tcBorders>
              <w:top w:val="nil"/>
              <w:left w:val="single" w:sz="12" w:space="0" w:color="auto"/>
              <w:bottom w:val="nil"/>
              <w:right w:val="nil"/>
            </w:tcBorders>
            <w:shd w:val="clear" w:color="auto" w:fill="auto"/>
            <w:vAlign w:val="center"/>
            <w:hideMark/>
          </w:tcPr>
          <w:p w14:paraId="0570B3CD" w14:textId="77777777" w:rsidR="00823F30" w:rsidRPr="003C0DD8" w:rsidRDefault="00823F30" w:rsidP="007806FA">
            <w:pPr>
              <w:jc w:val="right"/>
              <w:rPr>
                <w:rFonts w:ascii="Arial" w:hAnsi="Arial" w:cs="Arial"/>
                <w:b/>
                <w:bCs/>
                <w:sz w:val="16"/>
                <w:szCs w:val="16"/>
                <w:lang w:val="es-BO" w:eastAsia="es-ES"/>
              </w:rPr>
            </w:pPr>
            <w:r w:rsidRPr="003C0DD8">
              <w:rPr>
                <w:rFonts w:ascii="Arial" w:hAnsi="Arial" w:cs="Arial"/>
                <w:b/>
                <w:bCs/>
                <w:sz w:val="16"/>
                <w:szCs w:val="16"/>
                <w:lang w:val="es-BO" w:eastAsia="es-ES"/>
              </w:rPr>
              <w:t> </w:t>
            </w:r>
          </w:p>
        </w:tc>
        <w:tc>
          <w:tcPr>
            <w:tcW w:w="202" w:type="dxa"/>
            <w:tcBorders>
              <w:top w:val="nil"/>
              <w:left w:val="nil"/>
              <w:bottom w:val="nil"/>
              <w:right w:val="nil"/>
            </w:tcBorders>
            <w:shd w:val="clear" w:color="auto" w:fill="auto"/>
            <w:vAlign w:val="center"/>
            <w:hideMark/>
          </w:tcPr>
          <w:p w14:paraId="4FAE7545" w14:textId="77777777" w:rsidR="00823F30" w:rsidRPr="003C0DD8" w:rsidRDefault="00823F30" w:rsidP="007806FA">
            <w:pPr>
              <w:jc w:val="center"/>
              <w:rPr>
                <w:rFonts w:ascii="Arial" w:hAnsi="Arial" w:cs="Arial"/>
                <w:b/>
                <w:bCs/>
                <w:sz w:val="16"/>
                <w:szCs w:val="16"/>
                <w:lang w:val="es-BO" w:eastAsia="es-ES"/>
              </w:rPr>
            </w:pPr>
          </w:p>
        </w:tc>
        <w:tc>
          <w:tcPr>
            <w:tcW w:w="1271" w:type="dxa"/>
            <w:gridSpan w:val="5"/>
            <w:vMerge w:val="restart"/>
            <w:tcBorders>
              <w:top w:val="nil"/>
              <w:left w:val="nil"/>
              <w:bottom w:val="single" w:sz="8" w:space="0" w:color="000000"/>
              <w:right w:val="nil"/>
            </w:tcBorders>
            <w:shd w:val="clear" w:color="auto" w:fill="auto"/>
            <w:vAlign w:val="center"/>
            <w:hideMark/>
          </w:tcPr>
          <w:p w14:paraId="72D5C1F0" w14:textId="77777777" w:rsidR="00823F30" w:rsidRPr="003C0DD8" w:rsidRDefault="00823F30" w:rsidP="007806FA">
            <w:pPr>
              <w:jc w:val="center"/>
              <w:rPr>
                <w:rFonts w:ascii="Arial" w:hAnsi="Arial" w:cs="Arial"/>
                <w:i/>
                <w:iCs/>
                <w:sz w:val="16"/>
                <w:szCs w:val="16"/>
                <w:lang w:val="es-BO" w:eastAsia="es-ES"/>
              </w:rPr>
            </w:pPr>
            <w:r w:rsidRPr="003C0DD8">
              <w:rPr>
                <w:rFonts w:ascii="Arial" w:hAnsi="Arial" w:cs="Arial"/>
                <w:i/>
                <w:iCs/>
                <w:sz w:val="16"/>
                <w:szCs w:val="16"/>
                <w:lang w:val="es-BO" w:eastAsia="es-ES"/>
              </w:rPr>
              <w:t>Número de Testimonio</w:t>
            </w:r>
          </w:p>
        </w:tc>
        <w:tc>
          <w:tcPr>
            <w:tcW w:w="242" w:type="dxa"/>
            <w:gridSpan w:val="2"/>
            <w:tcBorders>
              <w:top w:val="nil"/>
              <w:left w:val="nil"/>
              <w:bottom w:val="nil"/>
              <w:right w:val="nil"/>
            </w:tcBorders>
            <w:shd w:val="clear" w:color="auto" w:fill="auto"/>
            <w:vAlign w:val="center"/>
            <w:hideMark/>
          </w:tcPr>
          <w:p w14:paraId="0D7E0748" w14:textId="77777777" w:rsidR="00823F30" w:rsidRPr="003C0DD8" w:rsidRDefault="00823F30" w:rsidP="007806FA">
            <w:pPr>
              <w:jc w:val="center"/>
              <w:rPr>
                <w:rFonts w:ascii="Arial" w:hAnsi="Arial" w:cs="Arial"/>
                <w:i/>
                <w:iCs/>
                <w:sz w:val="16"/>
                <w:szCs w:val="16"/>
                <w:lang w:val="es-BO" w:eastAsia="es-ES"/>
              </w:rPr>
            </w:pPr>
          </w:p>
        </w:tc>
        <w:tc>
          <w:tcPr>
            <w:tcW w:w="1647" w:type="dxa"/>
            <w:gridSpan w:val="9"/>
            <w:vMerge w:val="restart"/>
            <w:tcBorders>
              <w:top w:val="nil"/>
              <w:left w:val="nil"/>
              <w:bottom w:val="nil"/>
              <w:right w:val="nil"/>
            </w:tcBorders>
            <w:shd w:val="clear" w:color="auto" w:fill="auto"/>
            <w:vAlign w:val="center"/>
            <w:hideMark/>
          </w:tcPr>
          <w:p w14:paraId="36EA08A2" w14:textId="77777777" w:rsidR="00823F30" w:rsidRPr="003C0DD8" w:rsidRDefault="00823F30" w:rsidP="007806FA">
            <w:pPr>
              <w:jc w:val="center"/>
              <w:rPr>
                <w:rFonts w:ascii="Arial" w:hAnsi="Arial" w:cs="Arial"/>
                <w:i/>
                <w:iCs/>
                <w:sz w:val="16"/>
                <w:szCs w:val="16"/>
                <w:lang w:val="es-BO" w:eastAsia="es-ES"/>
              </w:rPr>
            </w:pPr>
            <w:r w:rsidRPr="003C0DD8">
              <w:rPr>
                <w:rFonts w:ascii="Arial" w:hAnsi="Arial" w:cs="Arial"/>
                <w:i/>
                <w:iCs/>
                <w:sz w:val="16"/>
                <w:szCs w:val="16"/>
                <w:lang w:val="es-BO" w:eastAsia="es-ES"/>
              </w:rPr>
              <w:t xml:space="preserve">Lugar </w:t>
            </w:r>
          </w:p>
        </w:tc>
        <w:tc>
          <w:tcPr>
            <w:tcW w:w="465" w:type="dxa"/>
            <w:gridSpan w:val="2"/>
            <w:tcBorders>
              <w:top w:val="nil"/>
              <w:left w:val="nil"/>
              <w:bottom w:val="nil"/>
              <w:right w:val="nil"/>
            </w:tcBorders>
            <w:shd w:val="clear" w:color="auto" w:fill="auto"/>
            <w:vAlign w:val="center"/>
            <w:hideMark/>
          </w:tcPr>
          <w:p w14:paraId="4B5A0086" w14:textId="77777777" w:rsidR="00823F30" w:rsidRPr="003C0DD8" w:rsidRDefault="00823F30" w:rsidP="007806FA">
            <w:pPr>
              <w:jc w:val="center"/>
              <w:rPr>
                <w:rFonts w:ascii="Arial" w:hAnsi="Arial" w:cs="Arial"/>
                <w:i/>
                <w:iCs/>
                <w:sz w:val="16"/>
                <w:szCs w:val="16"/>
                <w:lang w:val="es-BO" w:eastAsia="es-ES"/>
              </w:rPr>
            </w:pPr>
          </w:p>
        </w:tc>
        <w:tc>
          <w:tcPr>
            <w:tcW w:w="243" w:type="dxa"/>
            <w:gridSpan w:val="2"/>
            <w:tcBorders>
              <w:top w:val="nil"/>
              <w:left w:val="nil"/>
              <w:bottom w:val="nil"/>
              <w:right w:val="nil"/>
            </w:tcBorders>
            <w:shd w:val="clear" w:color="auto" w:fill="auto"/>
            <w:vAlign w:val="center"/>
            <w:hideMark/>
          </w:tcPr>
          <w:p w14:paraId="56D2EE11" w14:textId="77777777" w:rsidR="00823F30" w:rsidRPr="003C0DD8" w:rsidRDefault="00823F30" w:rsidP="007806FA">
            <w:pPr>
              <w:rPr>
                <w:rFonts w:ascii="Arial" w:hAnsi="Arial" w:cs="Arial"/>
                <w:sz w:val="16"/>
                <w:szCs w:val="16"/>
                <w:lang w:val="es-BO" w:eastAsia="es-ES"/>
              </w:rPr>
            </w:pPr>
          </w:p>
        </w:tc>
        <w:tc>
          <w:tcPr>
            <w:tcW w:w="2666" w:type="dxa"/>
            <w:gridSpan w:val="12"/>
            <w:tcBorders>
              <w:top w:val="nil"/>
              <w:left w:val="nil"/>
              <w:bottom w:val="nil"/>
              <w:right w:val="nil"/>
            </w:tcBorders>
            <w:shd w:val="clear" w:color="auto" w:fill="auto"/>
            <w:vAlign w:val="center"/>
            <w:hideMark/>
          </w:tcPr>
          <w:p w14:paraId="7503F6C3" w14:textId="77777777" w:rsidR="00823F30" w:rsidRPr="003C0DD8" w:rsidRDefault="00823F30" w:rsidP="0001569A">
            <w:pPr>
              <w:jc w:val="center"/>
              <w:rPr>
                <w:rFonts w:ascii="Arial" w:hAnsi="Arial" w:cs="Arial"/>
                <w:i/>
                <w:iCs/>
                <w:sz w:val="16"/>
                <w:szCs w:val="16"/>
                <w:lang w:val="es-BO" w:eastAsia="es-ES"/>
              </w:rPr>
            </w:pPr>
            <w:r w:rsidRPr="003C0DD8">
              <w:rPr>
                <w:rFonts w:ascii="Arial" w:hAnsi="Arial" w:cs="Arial"/>
                <w:i/>
                <w:iCs/>
                <w:sz w:val="16"/>
                <w:szCs w:val="16"/>
                <w:lang w:val="es-BO" w:eastAsia="es-ES"/>
              </w:rPr>
              <w:t>Fecha</w:t>
            </w:r>
            <w:r w:rsidR="002077C8" w:rsidRPr="003C0DD8">
              <w:rPr>
                <w:rFonts w:ascii="Arial" w:hAnsi="Arial" w:cs="Arial"/>
                <w:i/>
                <w:iCs/>
                <w:sz w:val="16"/>
                <w:szCs w:val="16"/>
                <w:lang w:val="es-BO" w:eastAsia="es-ES"/>
              </w:rPr>
              <w:t xml:space="preserve"> de </w:t>
            </w:r>
            <w:r w:rsidR="0001569A" w:rsidRPr="003C0DD8">
              <w:rPr>
                <w:rFonts w:ascii="Arial" w:hAnsi="Arial" w:cs="Arial"/>
                <w:i/>
                <w:iCs/>
                <w:sz w:val="16"/>
                <w:szCs w:val="16"/>
                <w:lang w:val="es-BO" w:eastAsia="es-ES"/>
              </w:rPr>
              <w:t>Inscripción</w:t>
            </w:r>
          </w:p>
        </w:tc>
        <w:tc>
          <w:tcPr>
            <w:tcW w:w="203" w:type="dxa"/>
            <w:gridSpan w:val="2"/>
            <w:tcBorders>
              <w:top w:val="nil"/>
              <w:left w:val="nil"/>
              <w:bottom w:val="nil"/>
              <w:right w:val="single" w:sz="12" w:space="0" w:color="auto"/>
            </w:tcBorders>
            <w:shd w:val="clear" w:color="auto" w:fill="auto"/>
            <w:vAlign w:val="center"/>
            <w:hideMark/>
          </w:tcPr>
          <w:p w14:paraId="341E88F5" w14:textId="77777777" w:rsidR="00823F30" w:rsidRPr="003C0DD8" w:rsidRDefault="00823F30" w:rsidP="007806FA">
            <w:pPr>
              <w:rPr>
                <w:rFonts w:ascii="Arial" w:hAnsi="Arial" w:cs="Arial"/>
                <w:sz w:val="16"/>
                <w:szCs w:val="16"/>
                <w:lang w:val="es-BO" w:eastAsia="es-ES"/>
              </w:rPr>
            </w:pPr>
            <w:r w:rsidRPr="003C0DD8">
              <w:rPr>
                <w:rFonts w:ascii="Arial" w:hAnsi="Arial" w:cs="Arial"/>
                <w:sz w:val="16"/>
                <w:szCs w:val="16"/>
                <w:lang w:val="es-BO" w:eastAsia="es-ES"/>
              </w:rPr>
              <w:t> </w:t>
            </w:r>
          </w:p>
        </w:tc>
      </w:tr>
      <w:tr w:rsidR="00823F30" w:rsidRPr="003C0DD8" w14:paraId="5CE39953" w14:textId="77777777" w:rsidTr="00D9308E">
        <w:trPr>
          <w:trHeight w:val="54"/>
          <w:jc w:val="center"/>
        </w:trPr>
        <w:tc>
          <w:tcPr>
            <w:tcW w:w="2680" w:type="dxa"/>
            <w:tcBorders>
              <w:top w:val="nil"/>
              <w:left w:val="single" w:sz="12" w:space="0" w:color="auto"/>
              <w:bottom w:val="nil"/>
              <w:right w:val="nil"/>
            </w:tcBorders>
            <w:shd w:val="clear" w:color="auto" w:fill="auto"/>
            <w:vAlign w:val="center"/>
            <w:hideMark/>
          </w:tcPr>
          <w:p w14:paraId="43DE5FF0" w14:textId="77777777" w:rsidR="00823F30" w:rsidRPr="003C0DD8" w:rsidRDefault="00823F30" w:rsidP="007806FA">
            <w:pPr>
              <w:jc w:val="right"/>
              <w:rPr>
                <w:rFonts w:ascii="Arial" w:hAnsi="Arial" w:cs="Arial"/>
                <w:b/>
                <w:bCs/>
                <w:sz w:val="16"/>
                <w:szCs w:val="16"/>
                <w:lang w:val="es-BO" w:eastAsia="es-ES"/>
              </w:rPr>
            </w:pPr>
            <w:r w:rsidRPr="003C0DD8">
              <w:rPr>
                <w:rFonts w:ascii="Arial" w:hAnsi="Arial" w:cs="Arial"/>
                <w:b/>
                <w:bCs/>
                <w:sz w:val="16"/>
                <w:szCs w:val="16"/>
                <w:lang w:val="es-BO" w:eastAsia="es-ES"/>
              </w:rPr>
              <w:t> </w:t>
            </w:r>
          </w:p>
        </w:tc>
        <w:tc>
          <w:tcPr>
            <w:tcW w:w="202" w:type="dxa"/>
            <w:tcBorders>
              <w:top w:val="nil"/>
              <w:left w:val="nil"/>
              <w:bottom w:val="nil"/>
              <w:right w:val="nil"/>
            </w:tcBorders>
            <w:shd w:val="clear" w:color="auto" w:fill="auto"/>
            <w:vAlign w:val="center"/>
            <w:hideMark/>
          </w:tcPr>
          <w:p w14:paraId="45134A96" w14:textId="77777777" w:rsidR="00823F30" w:rsidRPr="003C0DD8" w:rsidRDefault="00823F30" w:rsidP="007806FA">
            <w:pPr>
              <w:jc w:val="center"/>
              <w:rPr>
                <w:rFonts w:ascii="Arial" w:hAnsi="Arial" w:cs="Arial"/>
                <w:b/>
                <w:bCs/>
                <w:sz w:val="16"/>
                <w:szCs w:val="16"/>
                <w:lang w:val="es-BO" w:eastAsia="es-ES"/>
              </w:rPr>
            </w:pPr>
          </w:p>
        </w:tc>
        <w:tc>
          <w:tcPr>
            <w:tcW w:w="1271" w:type="dxa"/>
            <w:gridSpan w:val="5"/>
            <w:vMerge/>
            <w:tcBorders>
              <w:top w:val="nil"/>
              <w:left w:val="nil"/>
              <w:bottom w:val="nil"/>
              <w:right w:val="nil"/>
            </w:tcBorders>
            <w:vAlign w:val="center"/>
            <w:hideMark/>
          </w:tcPr>
          <w:p w14:paraId="10213283" w14:textId="77777777" w:rsidR="00823F30" w:rsidRPr="003C0DD8" w:rsidRDefault="00823F30" w:rsidP="007806FA">
            <w:pPr>
              <w:rPr>
                <w:rFonts w:ascii="Arial" w:hAnsi="Arial" w:cs="Arial"/>
                <w:i/>
                <w:iCs/>
                <w:sz w:val="16"/>
                <w:szCs w:val="16"/>
                <w:lang w:val="es-BO" w:eastAsia="es-ES"/>
              </w:rPr>
            </w:pPr>
          </w:p>
        </w:tc>
        <w:tc>
          <w:tcPr>
            <w:tcW w:w="242" w:type="dxa"/>
            <w:gridSpan w:val="2"/>
            <w:tcBorders>
              <w:top w:val="nil"/>
              <w:left w:val="nil"/>
              <w:bottom w:val="nil"/>
              <w:right w:val="nil"/>
            </w:tcBorders>
            <w:shd w:val="clear" w:color="auto" w:fill="auto"/>
            <w:vAlign w:val="center"/>
            <w:hideMark/>
          </w:tcPr>
          <w:p w14:paraId="649B9325" w14:textId="77777777" w:rsidR="00823F30" w:rsidRPr="003C0DD8" w:rsidRDefault="00823F30" w:rsidP="007806FA">
            <w:pPr>
              <w:rPr>
                <w:rFonts w:ascii="Arial" w:hAnsi="Arial" w:cs="Arial"/>
                <w:sz w:val="16"/>
                <w:szCs w:val="16"/>
                <w:lang w:val="es-BO" w:eastAsia="es-ES"/>
              </w:rPr>
            </w:pPr>
          </w:p>
        </w:tc>
        <w:tc>
          <w:tcPr>
            <w:tcW w:w="1647" w:type="dxa"/>
            <w:gridSpan w:val="9"/>
            <w:vMerge/>
            <w:tcBorders>
              <w:top w:val="nil"/>
              <w:left w:val="nil"/>
              <w:bottom w:val="nil"/>
              <w:right w:val="nil"/>
            </w:tcBorders>
            <w:vAlign w:val="center"/>
            <w:hideMark/>
          </w:tcPr>
          <w:p w14:paraId="3F68DE30" w14:textId="77777777" w:rsidR="00823F30" w:rsidRPr="003C0DD8" w:rsidRDefault="00823F30" w:rsidP="007806FA">
            <w:pPr>
              <w:rPr>
                <w:rFonts w:ascii="Arial" w:hAnsi="Arial" w:cs="Arial"/>
                <w:i/>
                <w:iCs/>
                <w:sz w:val="16"/>
                <w:szCs w:val="16"/>
                <w:lang w:val="es-BO" w:eastAsia="es-ES"/>
              </w:rPr>
            </w:pPr>
          </w:p>
        </w:tc>
        <w:tc>
          <w:tcPr>
            <w:tcW w:w="465" w:type="dxa"/>
            <w:gridSpan w:val="2"/>
            <w:tcBorders>
              <w:top w:val="nil"/>
              <w:left w:val="nil"/>
              <w:bottom w:val="nil"/>
              <w:right w:val="nil"/>
            </w:tcBorders>
            <w:shd w:val="clear" w:color="auto" w:fill="auto"/>
            <w:vAlign w:val="center"/>
            <w:hideMark/>
          </w:tcPr>
          <w:p w14:paraId="3520B8EC" w14:textId="77777777" w:rsidR="00823F30" w:rsidRPr="003C0DD8" w:rsidRDefault="00823F30" w:rsidP="007806FA">
            <w:pPr>
              <w:jc w:val="center"/>
              <w:rPr>
                <w:rFonts w:ascii="Arial" w:hAnsi="Arial" w:cs="Arial"/>
                <w:i/>
                <w:iCs/>
                <w:sz w:val="16"/>
                <w:szCs w:val="16"/>
                <w:lang w:val="es-BO" w:eastAsia="es-ES"/>
              </w:rPr>
            </w:pPr>
          </w:p>
        </w:tc>
        <w:tc>
          <w:tcPr>
            <w:tcW w:w="243" w:type="dxa"/>
            <w:gridSpan w:val="2"/>
            <w:tcBorders>
              <w:top w:val="nil"/>
              <w:left w:val="nil"/>
              <w:bottom w:val="nil"/>
              <w:right w:val="nil"/>
            </w:tcBorders>
            <w:shd w:val="clear" w:color="auto" w:fill="auto"/>
            <w:vAlign w:val="center"/>
            <w:hideMark/>
          </w:tcPr>
          <w:p w14:paraId="4362F546" w14:textId="77777777" w:rsidR="00823F30" w:rsidRPr="003C0DD8" w:rsidRDefault="00823F30" w:rsidP="007806FA">
            <w:pPr>
              <w:rPr>
                <w:rFonts w:ascii="Arial" w:hAnsi="Arial" w:cs="Arial"/>
                <w:sz w:val="16"/>
                <w:szCs w:val="16"/>
                <w:lang w:val="es-BO" w:eastAsia="es-ES"/>
              </w:rPr>
            </w:pPr>
          </w:p>
        </w:tc>
        <w:tc>
          <w:tcPr>
            <w:tcW w:w="727" w:type="dxa"/>
            <w:gridSpan w:val="3"/>
            <w:tcBorders>
              <w:top w:val="nil"/>
              <w:left w:val="nil"/>
              <w:bottom w:val="single" w:sz="8" w:space="0" w:color="auto"/>
              <w:right w:val="nil"/>
            </w:tcBorders>
            <w:shd w:val="clear" w:color="auto" w:fill="auto"/>
            <w:vAlign w:val="center"/>
            <w:hideMark/>
          </w:tcPr>
          <w:p w14:paraId="46685978" w14:textId="77777777" w:rsidR="00823F30" w:rsidRPr="003C0DD8" w:rsidRDefault="00823F30" w:rsidP="007806FA">
            <w:pPr>
              <w:jc w:val="center"/>
              <w:rPr>
                <w:rFonts w:ascii="Arial" w:hAnsi="Arial" w:cs="Arial"/>
                <w:i/>
                <w:iCs/>
                <w:sz w:val="16"/>
                <w:szCs w:val="16"/>
                <w:lang w:val="es-BO" w:eastAsia="es-ES"/>
              </w:rPr>
            </w:pPr>
            <w:r w:rsidRPr="003C0DD8">
              <w:rPr>
                <w:rFonts w:ascii="Arial" w:hAnsi="Arial" w:cs="Arial"/>
                <w:i/>
                <w:iCs/>
                <w:sz w:val="16"/>
                <w:szCs w:val="16"/>
                <w:lang w:val="es-BO" w:eastAsia="es-ES"/>
              </w:rPr>
              <w:t>(Día</w:t>
            </w:r>
          </w:p>
        </w:tc>
        <w:tc>
          <w:tcPr>
            <w:tcW w:w="242" w:type="dxa"/>
            <w:gridSpan w:val="2"/>
            <w:tcBorders>
              <w:top w:val="nil"/>
              <w:left w:val="nil"/>
              <w:bottom w:val="nil"/>
              <w:right w:val="nil"/>
            </w:tcBorders>
            <w:shd w:val="clear" w:color="auto" w:fill="auto"/>
            <w:vAlign w:val="center"/>
            <w:hideMark/>
          </w:tcPr>
          <w:p w14:paraId="2C3D1EAC" w14:textId="77777777" w:rsidR="00823F30" w:rsidRPr="003C0DD8" w:rsidRDefault="00823F30" w:rsidP="007806FA">
            <w:pPr>
              <w:jc w:val="center"/>
              <w:rPr>
                <w:rFonts w:ascii="Arial" w:hAnsi="Arial" w:cs="Arial"/>
                <w:i/>
                <w:iCs/>
                <w:sz w:val="16"/>
                <w:szCs w:val="16"/>
                <w:lang w:val="es-BO" w:eastAsia="es-ES"/>
              </w:rPr>
            </w:pPr>
          </w:p>
        </w:tc>
        <w:tc>
          <w:tcPr>
            <w:tcW w:w="727" w:type="dxa"/>
            <w:gridSpan w:val="3"/>
            <w:tcBorders>
              <w:top w:val="nil"/>
              <w:left w:val="nil"/>
              <w:bottom w:val="single" w:sz="8" w:space="0" w:color="auto"/>
              <w:right w:val="nil"/>
            </w:tcBorders>
            <w:shd w:val="clear" w:color="auto" w:fill="auto"/>
            <w:vAlign w:val="center"/>
            <w:hideMark/>
          </w:tcPr>
          <w:p w14:paraId="3FCE6A4D" w14:textId="77777777" w:rsidR="00823F30" w:rsidRPr="003C0DD8" w:rsidRDefault="00823F30" w:rsidP="007806FA">
            <w:pPr>
              <w:jc w:val="center"/>
              <w:rPr>
                <w:rFonts w:ascii="Arial" w:hAnsi="Arial" w:cs="Arial"/>
                <w:i/>
                <w:iCs/>
                <w:sz w:val="16"/>
                <w:szCs w:val="16"/>
                <w:lang w:val="es-BO" w:eastAsia="es-ES"/>
              </w:rPr>
            </w:pPr>
            <w:r w:rsidRPr="003C0DD8">
              <w:rPr>
                <w:rFonts w:ascii="Arial" w:hAnsi="Arial" w:cs="Arial"/>
                <w:i/>
                <w:iCs/>
                <w:sz w:val="16"/>
                <w:szCs w:val="16"/>
                <w:lang w:val="es-BO" w:eastAsia="es-ES"/>
              </w:rPr>
              <w:t>mes</w:t>
            </w:r>
          </w:p>
        </w:tc>
        <w:tc>
          <w:tcPr>
            <w:tcW w:w="243" w:type="dxa"/>
            <w:gridSpan w:val="2"/>
            <w:tcBorders>
              <w:top w:val="nil"/>
              <w:left w:val="nil"/>
              <w:bottom w:val="nil"/>
              <w:right w:val="nil"/>
            </w:tcBorders>
            <w:shd w:val="clear" w:color="auto" w:fill="auto"/>
            <w:vAlign w:val="center"/>
            <w:hideMark/>
          </w:tcPr>
          <w:p w14:paraId="6CD0E031" w14:textId="77777777" w:rsidR="00823F30" w:rsidRPr="003C0DD8" w:rsidRDefault="00823F30" w:rsidP="007806FA">
            <w:pPr>
              <w:jc w:val="center"/>
              <w:rPr>
                <w:rFonts w:ascii="Arial" w:hAnsi="Arial" w:cs="Arial"/>
                <w:i/>
                <w:iCs/>
                <w:sz w:val="16"/>
                <w:szCs w:val="16"/>
                <w:lang w:val="es-BO" w:eastAsia="es-ES"/>
              </w:rPr>
            </w:pPr>
          </w:p>
        </w:tc>
        <w:tc>
          <w:tcPr>
            <w:tcW w:w="727" w:type="dxa"/>
            <w:gridSpan w:val="2"/>
            <w:tcBorders>
              <w:top w:val="nil"/>
              <w:left w:val="nil"/>
              <w:bottom w:val="single" w:sz="8" w:space="0" w:color="auto"/>
              <w:right w:val="nil"/>
            </w:tcBorders>
            <w:shd w:val="clear" w:color="auto" w:fill="auto"/>
            <w:vAlign w:val="center"/>
            <w:hideMark/>
          </w:tcPr>
          <w:p w14:paraId="243597F0" w14:textId="77777777" w:rsidR="00823F30" w:rsidRPr="003C0DD8" w:rsidRDefault="00823F30" w:rsidP="007806FA">
            <w:pPr>
              <w:jc w:val="center"/>
              <w:rPr>
                <w:rFonts w:ascii="Arial" w:hAnsi="Arial" w:cs="Arial"/>
                <w:i/>
                <w:iCs/>
                <w:sz w:val="16"/>
                <w:szCs w:val="16"/>
                <w:lang w:val="es-BO" w:eastAsia="es-ES"/>
              </w:rPr>
            </w:pPr>
            <w:r w:rsidRPr="003C0DD8">
              <w:rPr>
                <w:rFonts w:ascii="Arial" w:hAnsi="Arial" w:cs="Arial"/>
                <w:i/>
                <w:iCs/>
                <w:sz w:val="16"/>
                <w:szCs w:val="16"/>
                <w:lang w:val="es-BO" w:eastAsia="es-ES"/>
              </w:rPr>
              <w:t>Año)</w:t>
            </w:r>
          </w:p>
        </w:tc>
        <w:tc>
          <w:tcPr>
            <w:tcW w:w="203" w:type="dxa"/>
            <w:gridSpan w:val="2"/>
            <w:tcBorders>
              <w:top w:val="nil"/>
              <w:left w:val="nil"/>
              <w:bottom w:val="nil"/>
              <w:right w:val="single" w:sz="12" w:space="0" w:color="auto"/>
            </w:tcBorders>
            <w:shd w:val="clear" w:color="auto" w:fill="auto"/>
            <w:vAlign w:val="center"/>
            <w:hideMark/>
          </w:tcPr>
          <w:p w14:paraId="37128776" w14:textId="77777777" w:rsidR="00823F30" w:rsidRPr="003C0DD8" w:rsidRDefault="00823F30" w:rsidP="007806FA">
            <w:pPr>
              <w:rPr>
                <w:rFonts w:ascii="Arial" w:hAnsi="Arial" w:cs="Arial"/>
                <w:b/>
                <w:sz w:val="16"/>
                <w:szCs w:val="16"/>
                <w:lang w:val="es-BO" w:eastAsia="es-ES"/>
              </w:rPr>
            </w:pPr>
            <w:r w:rsidRPr="003C0DD8">
              <w:rPr>
                <w:rFonts w:ascii="Arial" w:hAnsi="Arial" w:cs="Arial"/>
                <w:b/>
                <w:sz w:val="16"/>
                <w:szCs w:val="16"/>
                <w:lang w:val="es-BO" w:eastAsia="es-ES"/>
              </w:rPr>
              <w:t> </w:t>
            </w:r>
          </w:p>
        </w:tc>
      </w:tr>
      <w:tr w:rsidR="00823F30" w:rsidRPr="003C0DD8" w14:paraId="7B730A6B" w14:textId="77777777" w:rsidTr="00D9308E">
        <w:trPr>
          <w:trHeight w:val="242"/>
          <w:jc w:val="center"/>
        </w:trPr>
        <w:tc>
          <w:tcPr>
            <w:tcW w:w="2680" w:type="dxa"/>
            <w:tcBorders>
              <w:top w:val="nil"/>
              <w:left w:val="single" w:sz="12" w:space="0" w:color="auto"/>
              <w:bottom w:val="nil"/>
              <w:right w:val="nil"/>
            </w:tcBorders>
            <w:shd w:val="clear" w:color="auto" w:fill="auto"/>
            <w:vAlign w:val="center"/>
            <w:hideMark/>
          </w:tcPr>
          <w:p w14:paraId="227DEEBA" w14:textId="77777777" w:rsidR="00823F30" w:rsidRPr="003C0DD8" w:rsidRDefault="00823F30" w:rsidP="007806FA">
            <w:pPr>
              <w:jc w:val="right"/>
              <w:rPr>
                <w:rFonts w:ascii="Arial" w:hAnsi="Arial" w:cs="Arial"/>
                <w:b/>
                <w:bCs/>
                <w:sz w:val="16"/>
                <w:szCs w:val="16"/>
                <w:lang w:val="es-BO" w:eastAsia="es-ES"/>
              </w:rPr>
            </w:pPr>
            <w:r w:rsidRPr="003C0DD8">
              <w:rPr>
                <w:rFonts w:ascii="Arial" w:hAnsi="Arial" w:cs="Arial"/>
                <w:b/>
                <w:bCs/>
                <w:sz w:val="16"/>
                <w:szCs w:val="16"/>
                <w:lang w:val="es-BO" w:eastAsia="es-ES"/>
              </w:rPr>
              <w:t>Testimonio de contrato</w:t>
            </w:r>
          </w:p>
        </w:tc>
        <w:tc>
          <w:tcPr>
            <w:tcW w:w="202" w:type="dxa"/>
            <w:tcBorders>
              <w:top w:val="nil"/>
              <w:left w:val="nil"/>
              <w:bottom w:val="nil"/>
              <w:right w:val="nil"/>
            </w:tcBorders>
            <w:shd w:val="clear" w:color="auto" w:fill="auto"/>
            <w:vAlign w:val="center"/>
            <w:hideMark/>
          </w:tcPr>
          <w:p w14:paraId="543C2CC9" w14:textId="77777777" w:rsidR="00823F30" w:rsidRPr="003C0DD8" w:rsidRDefault="00823F30" w:rsidP="007806FA">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1271" w:type="dxa"/>
            <w:gridSpan w:val="5"/>
            <w:tcBorders>
              <w:top w:val="single" w:sz="8" w:space="0" w:color="auto"/>
              <w:left w:val="single" w:sz="8" w:space="0" w:color="auto"/>
              <w:bottom w:val="single" w:sz="8" w:space="0" w:color="auto"/>
              <w:right w:val="single" w:sz="8" w:space="0" w:color="000000"/>
            </w:tcBorders>
            <w:shd w:val="clear" w:color="000000" w:fill="DBE5F1"/>
            <w:vAlign w:val="center"/>
            <w:hideMark/>
          </w:tcPr>
          <w:p w14:paraId="238F0558" w14:textId="77777777" w:rsidR="00823F30" w:rsidRPr="003C0DD8" w:rsidRDefault="00823F30" w:rsidP="007806FA">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242" w:type="dxa"/>
            <w:gridSpan w:val="2"/>
            <w:tcBorders>
              <w:top w:val="nil"/>
              <w:left w:val="nil"/>
              <w:bottom w:val="nil"/>
              <w:right w:val="single" w:sz="8" w:space="0" w:color="auto"/>
            </w:tcBorders>
            <w:shd w:val="clear" w:color="auto" w:fill="auto"/>
            <w:vAlign w:val="center"/>
            <w:hideMark/>
          </w:tcPr>
          <w:p w14:paraId="40CCD124" w14:textId="77777777" w:rsidR="00823F30" w:rsidRPr="003C0DD8" w:rsidRDefault="00823F30" w:rsidP="007806FA">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2112" w:type="dxa"/>
            <w:gridSpan w:val="11"/>
            <w:tcBorders>
              <w:top w:val="single" w:sz="8" w:space="0" w:color="auto"/>
              <w:left w:val="nil"/>
              <w:bottom w:val="single" w:sz="8" w:space="0" w:color="auto"/>
              <w:right w:val="single" w:sz="8" w:space="0" w:color="000000"/>
            </w:tcBorders>
            <w:shd w:val="clear" w:color="000000" w:fill="DBE5F1"/>
            <w:vAlign w:val="center"/>
            <w:hideMark/>
          </w:tcPr>
          <w:p w14:paraId="0C80398F" w14:textId="77777777" w:rsidR="00823F30" w:rsidRPr="003C0DD8" w:rsidRDefault="00823F30" w:rsidP="007806FA">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243" w:type="dxa"/>
            <w:gridSpan w:val="2"/>
            <w:tcBorders>
              <w:top w:val="nil"/>
              <w:left w:val="nil"/>
              <w:bottom w:val="nil"/>
              <w:right w:val="single" w:sz="8" w:space="0" w:color="auto"/>
            </w:tcBorders>
            <w:shd w:val="clear" w:color="auto" w:fill="auto"/>
            <w:vAlign w:val="center"/>
            <w:hideMark/>
          </w:tcPr>
          <w:p w14:paraId="2E2CD082" w14:textId="77777777" w:rsidR="00823F30" w:rsidRPr="003C0DD8" w:rsidRDefault="00823F30" w:rsidP="007806FA">
            <w:pPr>
              <w:rPr>
                <w:rFonts w:ascii="Arial" w:hAnsi="Arial" w:cs="Arial"/>
                <w:sz w:val="16"/>
                <w:szCs w:val="16"/>
                <w:lang w:val="es-BO" w:eastAsia="es-ES"/>
              </w:rPr>
            </w:pPr>
            <w:r w:rsidRPr="003C0DD8">
              <w:rPr>
                <w:rFonts w:ascii="Arial" w:hAnsi="Arial" w:cs="Arial"/>
                <w:sz w:val="16"/>
                <w:szCs w:val="16"/>
                <w:lang w:val="es-BO" w:eastAsia="es-ES"/>
              </w:rPr>
              <w:t> </w:t>
            </w:r>
          </w:p>
        </w:tc>
        <w:tc>
          <w:tcPr>
            <w:tcW w:w="727" w:type="dxa"/>
            <w:gridSpan w:val="3"/>
            <w:tcBorders>
              <w:top w:val="nil"/>
              <w:left w:val="nil"/>
              <w:bottom w:val="single" w:sz="8" w:space="0" w:color="auto"/>
              <w:right w:val="single" w:sz="8" w:space="0" w:color="auto"/>
            </w:tcBorders>
            <w:shd w:val="clear" w:color="000000" w:fill="DBE5F1"/>
            <w:vAlign w:val="center"/>
            <w:hideMark/>
          </w:tcPr>
          <w:p w14:paraId="0847CF7D" w14:textId="77777777" w:rsidR="00823F30" w:rsidRPr="003C0DD8" w:rsidRDefault="00823F30" w:rsidP="007806FA">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242" w:type="dxa"/>
            <w:gridSpan w:val="2"/>
            <w:tcBorders>
              <w:top w:val="nil"/>
              <w:left w:val="nil"/>
              <w:bottom w:val="nil"/>
              <w:right w:val="single" w:sz="8" w:space="0" w:color="auto"/>
            </w:tcBorders>
            <w:shd w:val="clear" w:color="auto" w:fill="auto"/>
            <w:vAlign w:val="center"/>
            <w:hideMark/>
          </w:tcPr>
          <w:p w14:paraId="45EFB418" w14:textId="77777777" w:rsidR="00823F30" w:rsidRPr="003C0DD8" w:rsidRDefault="00823F30" w:rsidP="007806FA">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727" w:type="dxa"/>
            <w:gridSpan w:val="3"/>
            <w:tcBorders>
              <w:top w:val="nil"/>
              <w:left w:val="nil"/>
              <w:bottom w:val="single" w:sz="8" w:space="0" w:color="auto"/>
              <w:right w:val="single" w:sz="8" w:space="0" w:color="auto"/>
            </w:tcBorders>
            <w:shd w:val="clear" w:color="000000" w:fill="DBE5F1"/>
            <w:vAlign w:val="center"/>
            <w:hideMark/>
          </w:tcPr>
          <w:p w14:paraId="17DCD3B7" w14:textId="77777777" w:rsidR="00823F30" w:rsidRPr="003C0DD8" w:rsidRDefault="00823F30" w:rsidP="007806FA">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243" w:type="dxa"/>
            <w:gridSpan w:val="2"/>
            <w:tcBorders>
              <w:top w:val="nil"/>
              <w:left w:val="nil"/>
              <w:bottom w:val="nil"/>
              <w:right w:val="single" w:sz="8" w:space="0" w:color="auto"/>
            </w:tcBorders>
            <w:shd w:val="clear" w:color="auto" w:fill="auto"/>
            <w:vAlign w:val="center"/>
            <w:hideMark/>
          </w:tcPr>
          <w:p w14:paraId="0DB2C28A" w14:textId="77777777" w:rsidR="00823F30" w:rsidRPr="003C0DD8" w:rsidRDefault="00823F30" w:rsidP="007806FA">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727" w:type="dxa"/>
            <w:gridSpan w:val="2"/>
            <w:tcBorders>
              <w:top w:val="nil"/>
              <w:left w:val="nil"/>
              <w:bottom w:val="single" w:sz="8" w:space="0" w:color="auto"/>
              <w:right w:val="single" w:sz="8" w:space="0" w:color="auto"/>
            </w:tcBorders>
            <w:shd w:val="clear" w:color="000000" w:fill="DBE5F1"/>
            <w:vAlign w:val="center"/>
            <w:hideMark/>
          </w:tcPr>
          <w:p w14:paraId="1DDDDE4F" w14:textId="77777777" w:rsidR="00823F30" w:rsidRPr="003C0DD8" w:rsidRDefault="00823F30" w:rsidP="007806FA">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203" w:type="dxa"/>
            <w:gridSpan w:val="2"/>
            <w:tcBorders>
              <w:top w:val="nil"/>
              <w:left w:val="nil"/>
              <w:bottom w:val="nil"/>
              <w:right w:val="single" w:sz="12" w:space="0" w:color="auto"/>
            </w:tcBorders>
            <w:shd w:val="clear" w:color="auto" w:fill="auto"/>
            <w:vAlign w:val="center"/>
            <w:hideMark/>
          </w:tcPr>
          <w:p w14:paraId="63A63CB0" w14:textId="77777777" w:rsidR="00823F30" w:rsidRPr="003C0DD8" w:rsidRDefault="00823F30" w:rsidP="007806FA">
            <w:pPr>
              <w:rPr>
                <w:rFonts w:ascii="Arial" w:hAnsi="Arial" w:cs="Arial"/>
                <w:sz w:val="16"/>
                <w:szCs w:val="16"/>
                <w:lang w:val="es-BO" w:eastAsia="es-ES"/>
              </w:rPr>
            </w:pPr>
            <w:r w:rsidRPr="003C0DD8">
              <w:rPr>
                <w:rFonts w:ascii="Arial" w:hAnsi="Arial" w:cs="Arial"/>
                <w:sz w:val="16"/>
                <w:szCs w:val="16"/>
                <w:lang w:val="es-BO" w:eastAsia="es-ES"/>
              </w:rPr>
              <w:t> </w:t>
            </w:r>
          </w:p>
        </w:tc>
      </w:tr>
      <w:tr w:rsidR="00823F30" w:rsidRPr="003C0DD8" w14:paraId="3B6F82AA" w14:textId="77777777" w:rsidTr="00D9308E">
        <w:trPr>
          <w:trHeight w:val="46"/>
          <w:jc w:val="center"/>
        </w:trPr>
        <w:tc>
          <w:tcPr>
            <w:tcW w:w="2680" w:type="dxa"/>
            <w:tcBorders>
              <w:top w:val="nil"/>
              <w:left w:val="single" w:sz="12" w:space="0" w:color="auto"/>
              <w:bottom w:val="nil"/>
              <w:right w:val="nil"/>
            </w:tcBorders>
            <w:shd w:val="clear" w:color="auto" w:fill="auto"/>
            <w:vAlign w:val="center"/>
            <w:hideMark/>
          </w:tcPr>
          <w:p w14:paraId="0763ACF3" w14:textId="77777777" w:rsidR="00823F30" w:rsidRPr="003C0DD8" w:rsidRDefault="00823F30" w:rsidP="007806FA">
            <w:pPr>
              <w:jc w:val="right"/>
              <w:rPr>
                <w:rFonts w:ascii="Arial" w:hAnsi="Arial" w:cs="Arial"/>
                <w:b/>
                <w:bCs/>
                <w:sz w:val="2"/>
                <w:szCs w:val="2"/>
                <w:lang w:val="es-BO" w:eastAsia="es-ES"/>
              </w:rPr>
            </w:pPr>
            <w:r w:rsidRPr="003C0DD8">
              <w:rPr>
                <w:rFonts w:ascii="Arial" w:hAnsi="Arial" w:cs="Arial"/>
                <w:b/>
                <w:bCs/>
                <w:sz w:val="2"/>
                <w:szCs w:val="2"/>
                <w:lang w:val="es-BO" w:eastAsia="es-ES"/>
              </w:rPr>
              <w:t> </w:t>
            </w:r>
          </w:p>
        </w:tc>
        <w:tc>
          <w:tcPr>
            <w:tcW w:w="202" w:type="dxa"/>
            <w:tcBorders>
              <w:top w:val="nil"/>
              <w:left w:val="nil"/>
              <w:bottom w:val="nil"/>
              <w:right w:val="nil"/>
            </w:tcBorders>
            <w:shd w:val="clear" w:color="auto" w:fill="auto"/>
            <w:vAlign w:val="center"/>
            <w:hideMark/>
          </w:tcPr>
          <w:p w14:paraId="15EEA658" w14:textId="77777777" w:rsidR="00823F30" w:rsidRPr="003C0DD8" w:rsidRDefault="00823F30" w:rsidP="007806FA">
            <w:pPr>
              <w:jc w:val="center"/>
              <w:rPr>
                <w:rFonts w:ascii="Arial" w:hAnsi="Arial" w:cs="Arial"/>
                <w:b/>
                <w:bCs/>
                <w:sz w:val="2"/>
                <w:szCs w:val="2"/>
                <w:lang w:val="es-BO" w:eastAsia="es-ES"/>
              </w:rPr>
            </w:pPr>
          </w:p>
        </w:tc>
        <w:tc>
          <w:tcPr>
            <w:tcW w:w="302" w:type="dxa"/>
            <w:tcBorders>
              <w:top w:val="nil"/>
              <w:left w:val="nil"/>
              <w:bottom w:val="nil"/>
              <w:right w:val="nil"/>
            </w:tcBorders>
            <w:shd w:val="clear" w:color="auto" w:fill="auto"/>
            <w:vAlign w:val="center"/>
            <w:hideMark/>
          </w:tcPr>
          <w:p w14:paraId="7F703D0E" w14:textId="77777777" w:rsidR="00823F30" w:rsidRPr="003C0DD8" w:rsidRDefault="00823F30" w:rsidP="007806FA">
            <w:pPr>
              <w:rPr>
                <w:rFonts w:ascii="Arial" w:hAnsi="Arial" w:cs="Arial"/>
                <w:sz w:val="2"/>
                <w:szCs w:val="2"/>
                <w:lang w:val="es-BO" w:eastAsia="es-ES"/>
              </w:rPr>
            </w:pPr>
          </w:p>
        </w:tc>
        <w:tc>
          <w:tcPr>
            <w:tcW w:w="242" w:type="dxa"/>
            <w:tcBorders>
              <w:top w:val="nil"/>
              <w:left w:val="nil"/>
              <w:bottom w:val="nil"/>
              <w:right w:val="nil"/>
            </w:tcBorders>
            <w:shd w:val="clear" w:color="auto" w:fill="auto"/>
            <w:vAlign w:val="center"/>
            <w:hideMark/>
          </w:tcPr>
          <w:p w14:paraId="0FE3400B" w14:textId="77777777" w:rsidR="00823F30" w:rsidRPr="003C0DD8" w:rsidRDefault="00823F30" w:rsidP="007806FA">
            <w:pPr>
              <w:rPr>
                <w:rFonts w:ascii="Arial" w:hAnsi="Arial" w:cs="Arial"/>
                <w:sz w:val="2"/>
                <w:szCs w:val="2"/>
                <w:lang w:val="es-BO" w:eastAsia="es-ES"/>
              </w:rPr>
            </w:pPr>
          </w:p>
        </w:tc>
        <w:tc>
          <w:tcPr>
            <w:tcW w:w="727" w:type="dxa"/>
            <w:gridSpan w:val="3"/>
            <w:tcBorders>
              <w:top w:val="nil"/>
              <w:left w:val="nil"/>
              <w:bottom w:val="nil"/>
              <w:right w:val="nil"/>
            </w:tcBorders>
            <w:shd w:val="clear" w:color="auto" w:fill="auto"/>
            <w:vAlign w:val="center"/>
            <w:hideMark/>
          </w:tcPr>
          <w:p w14:paraId="1C1CA683" w14:textId="77777777" w:rsidR="00823F30" w:rsidRPr="003C0DD8" w:rsidRDefault="00823F30" w:rsidP="007806FA">
            <w:pPr>
              <w:rPr>
                <w:rFonts w:ascii="Arial" w:hAnsi="Arial" w:cs="Arial"/>
                <w:sz w:val="2"/>
                <w:szCs w:val="2"/>
                <w:lang w:val="es-BO" w:eastAsia="es-ES"/>
              </w:rPr>
            </w:pPr>
          </w:p>
        </w:tc>
        <w:tc>
          <w:tcPr>
            <w:tcW w:w="242" w:type="dxa"/>
            <w:gridSpan w:val="2"/>
            <w:tcBorders>
              <w:top w:val="nil"/>
              <w:left w:val="nil"/>
              <w:bottom w:val="nil"/>
              <w:right w:val="nil"/>
            </w:tcBorders>
            <w:shd w:val="clear" w:color="auto" w:fill="auto"/>
            <w:vAlign w:val="center"/>
            <w:hideMark/>
          </w:tcPr>
          <w:p w14:paraId="122CB221" w14:textId="77777777" w:rsidR="00823F30" w:rsidRPr="003C0DD8" w:rsidRDefault="00823F30" w:rsidP="007806FA">
            <w:pPr>
              <w:rPr>
                <w:rFonts w:ascii="Arial" w:hAnsi="Arial" w:cs="Arial"/>
                <w:sz w:val="2"/>
                <w:szCs w:val="2"/>
                <w:lang w:val="es-BO" w:eastAsia="es-ES"/>
              </w:rPr>
            </w:pPr>
          </w:p>
        </w:tc>
        <w:tc>
          <w:tcPr>
            <w:tcW w:w="728" w:type="dxa"/>
            <w:gridSpan w:val="4"/>
            <w:tcBorders>
              <w:top w:val="nil"/>
              <w:left w:val="nil"/>
              <w:bottom w:val="nil"/>
              <w:right w:val="nil"/>
            </w:tcBorders>
            <w:shd w:val="clear" w:color="auto" w:fill="auto"/>
            <w:vAlign w:val="center"/>
            <w:hideMark/>
          </w:tcPr>
          <w:p w14:paraId="57BA5ADA" w14:textId="77777777" w:rsidR="00823F30" w:rsidRPr="003C0DD8" w:rsidRDefault="00823F30" w:rsidP="007806FA">
            <w:pPr>
              <w:rPr>
                <w:rFonts w:ascii="Arial" w:hAnsi="Arial" w:cs="Arial"/>
                <w:sz w:val="2"/>
                <w:szCs w:val="2"/>
                <w:lang w:val="es-BO" w:eastAsia="es-ES"/>
              </w:rPr>
            </w:pPr>
          </w:p>
        </w:tc>
        <w:tc>
          <w:tcPr>
            <w:tcW w:w="727" w:type="dxa"/>
            <w:gridSpan w:val="4"/>
            <w:tcBorders>
              <w:top w:val="nil"/>
              <w:left w:val="nil"/>
              <w:bottom w:val="nil"/>
              <w:right w:val="nil"/>
            </w:tcBorders>
            <w:shd w:val="clear" w:color="auto" w:fill="auto"/>
            <w:vAlign w:val="center"/>
            <w:hideMark/>
          </w:tcPr>
          <w:p w14:paraId="233C463F" w14:textId="77777777" w:rsidR="00823F30" w:rsidRPr="003C0DD8" w:rsidRDefault="00823F30" w:rsidP="007806FA">
            <w:pPr>
              <w:rPr>
                <w:rFonts w:ascii="Arial" w:hAnsi="Arial" w:cs="Arial"/>
                <w:sz w:val="2"/>
                <w:szCs w:val="2"/>
                <w:lang w:val="es-BO" w:eastAsia="es-ES"/>
              </w:rPr>
            </w:pPr>
          </w:p>
        </w:tc>
        <w:tc>
          <w:tcPr>
            <w:tcW w:w="192" w:type="dxa"/>
            <w:tcBorders>
              <w:top w:val="nil"/>
              <w:left w:val="nil"/>
              <w:bottom w:val="nil"/>
              <w:right w:val="nil"/>
            </w:tcBorders>
            <w:shd w:val="clear" w:color="auto" w:fill="auto"/>
            <w:vAlign w:val="center"/>
            <w:hideMark/>
          </w:tcPr>
          <w:p w14:paraId="5A5FABB0" w14:textId="77777777" w:rsidR="00823F30" w:rsidRPr="003C0DD8" w:rsidRDefault="00823F30" w:rsidP="007806FA">
            <w:pPr>
              <w:rPr>
                <w:rFonts w:ascii="Arial" w:hAnsi="Arial" w:cs="Arial"/>
                <w:sz w:val="2"/>
                <w:szCs w:val="2"/>
                <w:lang w:val="es-BO" w:eastAsia="es-ES"/>
              </w:rPr>
            </w:pPr>
          </w:p>
        </w:tc>
        <w:tc>
          <w:tcPr>
            <w:tcW w:w="465" w:type="dxa"/>
            <w:gridSpan w:val="2"/>
            <w:tcBorders>
              <w:top w:val="nil"/>
              <w:left w:val="nil"/>
              <w:bottom w:val="nil"/>
              <w:right w:val="nil"/>
            </w:tcBorders>
            <w:shd w:val="clear" w:color="auto" w:fill="auto"/>
            <w:vAlign w:val="center"/>
            <w:hideMark/>
          </w:tcPr>
          <w:p w14:paraId="234A5FBF" w14:textId="77777777" w:rsidR="00823F30" w:rsidRPr="003C0DD8" w:rsidRDefault="00823F30" w:rsidP="007806FA">
            <w:pPr>
              <w:rPr>
                <w:rFonts w:ascii="Arial" w:hAnsi="Arial" w:cs="Arial"/>
                <w:sz w:val="2"/>
                <w:szCs w:val="2"/>
                <w:lang w:val="es-BO" w:eastAsia="es-ES"/>
              </w:rPr>
            </w:pPr>
          </w:p>
        </w:tc>
        <w:tc>
          <w:tcPr>
            <w:tcW w:w="243" w:type="dxa"/>
            <w:gridSpan w:val="2"/>
            <w:tcBorders>
              <w:top w:val="nil"/>
              <w:left w:val="nil"/>
              <w:bottom w:val="nil"/>
              <w:right w:val="nil"/>
            </w:tcBorders>
            <w:shd w:val="clear" w:color="auto" w:fill="auto"/>
            <w:vAlign w:val="center"/>
            <w:hideMark/>
          </w:tcPr>
          <w:p w14:paraId="7747EFEF" w14:textId="77777777" w:rsidR="00823F30" w:rsidRPr="003C0DD8" w:rsidRDefault="00823F30" w:rsidP="007806FA">
            <w:pPr>
              <w:rPr>
                <w:rFonts w:ascii="Arial" w:hAnsi="Arial" w:cs="Arial"/>
                <w:sz w:val="2"/>
                <w:szCs w:val="2"/>
                <w:lang w:val="es-BO" w:eastAsia="es-ES"/>
              </w:rPr>
            </w:pPr>
          </w:p>
        </w:tc>
        <w:tc>
          <w:tcPr>
            <w:tcW w:w="727" w:type="dxa"/>
            <w:gridSpan w:val="3"/>
            <w:tcBorders>
              <w:top w:val="nil"/>
              <w:left w:val="nil"/>
              <w:bottom w:val="nil"/>
              <w:right w:val="nil"/>
            </w:tcBorders>
            <w:shd w:val="clear" w:color="auto" w:fill="auto"/>
            <w:vAlign w:val="center"/>
            <w:hideMark/>
          </w:tcPr>
          <w:p w14:paraId="1DCCA3F4" w14:textId="77777777" w:rsidR="00823F30" w:rsidRPr="003C0DD8" w:rsidRDefault="00823F30" w:rsidP="007806FA">
            <w:pPr>
              <w:rPr>
                <w:rFonts w:ascii="Arial" w:hAnsi="Arial" w:cs="Arial"/>
                <w:sz w:val="2"/>
                <w:szCs w:val="2"/>
                <w:lang w:val="es-BO" w:eastAsia="es-ES"/>
              </w:rPr>
            </w:pPr>
          </w:p>
        </w:tc>
        <w:tc>
          <w:tcPr>
            <w:tcW w:w="242" w:type="dxa"/>
            <w:gridSpan w:val="2"/>
            <w:tcBorders>
              <w:top w:val="nil"/>
              <w:left w:val="nil"/>
              <w:bottom w:val="nil"/>
              <w:right w:val="nil"/>
            </w:tcBorders>
            <w:shd w:val="clear" w:color="auto" w:fill="auto"/>
            <w:vAlign w:val="center"/>
            <w:hideMark/>
          </w:tcPr>
          <w:p w14:paraId="4EBA927E" w14:textId="77777777" w:rsidR="00823F30" w:rsidRPr="003C0DD8" w:rsidRDefault="00823F30" w:rsidP="007806FA">
            <w:pPr>
              <w:rPr>
                <w:rFonts w:ascii="Arial" w:hAnsi="Arial" w:cs="Arial"/>
                <w:sz w:val="2"/>
                <w:szCs w:val="2"/>
                <w:lang w:val="es-BO" w:eastAsia="es-ES"/>
              </w:rPr>
            </w:pPr>
          </w:p>
        </w:tc>
        <w:tc>
          <w:tcPr>
            <w:tcW w:w="727" w:type="dxa"/>
            <w:gridSpan w:val="3"/>
            <w:tcBorders>
              <w:top w:val="nil"/>
              <w:left w:val="nil"/>
              <w:bottom w:val="nil"/>
              <w:right w:val="nil"/>
            </w:tcBorders>
            <w:shd w:val="clear" w:color="auto" w:fill="auto"/>
            <w:vAlign w:val="center"/>
            <w:hideMark/>
          </w:tcPr>
          <w:p w14:paraId="6692D738" w14:textId="77777777" w:rsidR="00823F30" w:rsidRPr="003C0DD8" w:rsidRDefault="00823F30" w:rsidP="007806FA">
            <w:pPr>
              <w:rPr>
                <w:rFonts w:ascii="Arial" w:hAnsi="Arial" w:cs="Arial"/>
                <w:sz w:val="2"/>
                <w:szCs w:val="2"/>
                <w:lang w:val="es-BO" w:eastAsia="es-ES"/>
              </w:rPr>
            </w:pPr>
          </w:p>
        </w:tc>
        <w:tc>
          <w:tcPr>
            <w:tcW w:w="243" w:type="dxa"/>
            <w:gridSpan w:val="2"/>
            <w:tcBorders>
              <w:top w:val="nil"/>
              <w:left w:val="nil"/>
              <w:bottom w:val="nil"/>
              <w:right w:val="nil"/>
            </w:tcBorders>
            <w:shd w:val="clear" w:color="auto" w:fill="auto"/>
            <w:vAlign w:val="center"/>
            <w:hideMark/>
          </w:tcPr>
          <w:p w14:paraId="2A576B51" w14:textId="77777777" w:rsidR="00823F30" w:rsidRPr="003C0DD8" w:rsidRDefault="00823F30" w:rsidP="007806FA">
            <w:pPr>
              <w:rPr>
                <w:rFonts w:ascii="Arial" w:hAnsi="Arial" w:cs="Arial"/>
                <w:sz w:val="2"/>
                <w:szCs w:val="2"/>
                <w:lang w:val="es-BO" w:eastAsia="es-ES"/>
              </w:rPr>
            </w:pPr>
          </w:p>
        </w:tc>
        <w:tc>
          <w:tcPr>
            <w:tcW w:w="727" w:type="dxa"/>
            <w:gridSpan w:val="2"/>
            <w:tcBorders>
              <w:top w:val="nil"/>
              <w:left w:val="nil"/>
              <w:bottom w:val="nil"/>
              <w:right w:val="nil"/>
            </w:tcBorders>
            <w:shd w:val="clear" w:color="auto" w:fill="auto"/>
            <w:vAlign w:val="center"/>
            <w:hideMark/>
          </w:tcPr>
          <w:p w14:paraId="76BCD272" w14:textId="77777777" w:rsidR="00823F30" w:rsidRPr="003C0DD8" w:rsidRDefault="00823F30" w:rsidP="007806FA">
            <w:pPr>
              <w:rPr>
                <w:rFonts w:ascii="Arial" w:hAnsi="Arial" w:cs="Arial"/>
                <w:sz w:val="2"/>
                <w:szCs w:val="2"/>
                <w:lang w:val="es-BO" w:eastAsia="es-ES"/>
              </w:rPr>
            </w:pPr>
          </w:p>
        </w:tc>
        <w:tc>
          <w:tcPr>
            <w:tcW w:w="203" w:type="dxa"/>
            <w:gridSpan w:val="2"/>
            <w:tcBorders>
              <w:top w:val="nil"/>
              <w:left w:val="nil"/>
              <w:bottom w:val="nil"/>
              <w:right w:val="single" w:sz="12" w:space="0" w:color="auto"/>
            </w:tcBorders>
            <w:shd w:val="clear" w:color="auto" w:fill="auto"/>
            <w:vAlign w:val="center"/>
            <w:hideMark/>
          </w:tcPr>
          <w:p w14:paraId="44E25F51" w14:textId="77777777" w:rsidR="00823F30" w:rsidRPr="003C0DD8" w:rsidRDefault="00823F30" w:rsidP="007806FA">
            <w:pPr>
              <w:rPr>
                <w:rFonts w:ascii="Arial" w:hAnsi="Arial" w:cs="Arial"/>
                <w:sz w:val="2"/>
                <w:szCs w:val="2"/>
                <w:lang w:val="es-BO" w:eastAsia="es-ES"/>
              </w:rPr>
            </w:pPr>
            <w:r w:rsidRPr="003C0DD8">
              <w:rPr>
                <w:rFonts w:ascii="Arial" w:hAnsi="Arial" w:cs="Arial"/>
                <w:sz w:val="2"/>
                <w:szCs w:val="2"/>
                <w:lang w:val="es-BO" w:eastAsia="es-ES"/>
              </w:rPr>
              <w:t> </w:t>
            </w:r>
          </w:p>
        </w:tc>
      </w:tr>
      <w:tr w:rsidR="00823F30" w:rsidRPr="003C0DD8" w14:paraId="78E6B669" w14:textId="77777777" w:rsidTr="00D9308E">
        <w:trPr>
          <w:trHeight w:val="202"/>
          <w:jc w:val="center"/>
        </w:trPr>
        <w:tc>
          <w:tcPr>
            <w:tcW w:w="2680" w:type="dxa"/>
            <w:tcBorders>
              <w:top w:val="nil"/>
              <w:left w:val="single" w:sz="12" w:space="0" w:color="auto"/>
              <w:bottom w:val="nil"/>
              <w:right w:val="nil"/>
            </w:tcBorders>
            <w:shd w:val="clear" w:color="auto" w:fill="auto"/>
            <w:vAlign w:val="center"/>
            <w:hideMark/>
          </w:tcPr>
          <w:p w14:paraId="3FF47E3D" w14:textId="77777777" w:rsidR="00823F30" w:rsidRPr="003C0DD8" w:rsidRDefault="00823F30" w:rsidP="007806FA">
            <w:pPr>
              <w:jc w:val="right"/>
              <w:rPr>
                <w:rFonts w:ascii="Arial" w:hAnsi="Arial" w:cs="Arial"/>
                <w:b/>
                <w:bCs/>
                <w:sz w:val="16"/>
                <w:szCs w:val="16"/>
                <w:lang w:val="es-BO" w:eastAsia="es-ES"/>
              </w:rPr>
            </w:pPr>
            <w:r w:rsidRPr="003C0DD8">
              <w:rPr>
                <w:rFonts w:ascii="Arial" w:hAnsi="Arial" w:cs="Arial"/>
                <w:b/>
                <w:bCs/>
                <w:sz w:val="16"/>
                <w:szCs w:val="16"/>
                <w:lang w:val="es-BO" w:eastAsia="es-ES"/>
              </w:rPr>
              <w:t>Nombre de la Empresa Líder</w:t>
            </w:r>
          </w:p>
        </w:tc>
        <w:tc>
          <w:tcPr>
            <w:tcW w:w="202" w:type="dxa"/>
            <w:tcBorders>
              <w:top w:val="nil"/>
              <w:left w:val="nil"/>
              <w:bottom w:val="nil"/>
              <w:right w:val="nil"/>
            </w:tcBorders>
            <w:shd w:val="clear" w:color="auto" w:fill="auto"/>
            <w:vAlign w:val="center"/>
            <w:hideMark/>
          </w:tcPr>
          <w:p w14:paraId="219BB2C5" w14:textId="77777777" w:rsidR="00823F30" w:rsidRPr="003C0DD8" w:rsidRDefault="00823F30" w:rsidP="007806FA">
            <w:pP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5564" w:type="dxa"/>
            <w:gridSpan w:val="28"/>
            <w:tcBorders>
              <w:top w:val="single" w:sz="8" w:space="0" w:color="auto"/>
              <w:left w:val="single" w:sz="8" w:space="0" w:color="auto"/>
              <w:bottom w:val="single" w:sz="8" w:space="0" w:color="auto"/>
              <w:right w:val="single" w:sz="8" w:space="0" w:color="000000"/>
            </w:tcBorders>
            <w:shd w:val="clear" w:color="000000" w:fill="DBE5F1"/>
            <w:vAlign w:val="center"/>
            <w:hideMark/>
          </w:tcPr>
          <w:p w14:paraId="6D25E36A" w14:textId="77777777" w:rsidR="00823F30" w:rsidRPr="003C0DD8" w:rsidRDefault="00823F30" w:rsidP="007806FA">
            <w:pPr>
              <w:rPr>
                <w:rFonts w:ascii="Arial" w:hAnsi="Arial" w:cs="Arial"/>
                <w:sz w:val="16"/>
                <w:szCs w:val="16"/>
                <w:lang w:val="es-BO" w:eastAsia="es-ES"/>
              </w:rPr>
            </w:pPr>
            <w:r w:rsidRPr="003C0DD8">
              <w:rPr>
                <w:rFonts w:ascii="Arial" w:hAnsi="Arial" w:cs="Arial"/>
                <w:sz w:val="16"/>
                <w:szCs w:val="16"/>
                <w:lang w:val="es-BO" w:eastAsia="es-ES"/>
              </w:rPr>
              <w:t> </w:t>
            </w:r>
          </w:p>
        </w:tc>
        <w:tc>
          <w:tcPr>
            <w:tcW w:w="243" w:type="dxa"/>
            <w:gridSpan w:val="2"/>
            <w:tcBorders>
              <w:top w:val="nil"/>
              <w:left w:val="nil"/>
              <w:bottom w:val="nil"/>
              <w:right w:val="nil"/>
            </w:tcBorders>
            <w:shd w:val="clear" w:color="auto" w:fill="auto"/>
            <w:vAlign w:val="center"/>
            <w:hideMark/>
          </w:tcPr>
          <w:p w14:paraId="61924E05" w14:textId="77777777" w:rsidR="00823F30" w:rsidRPr="003C0DD8" w:rsidRDefault="00823F30" w:rsidP="007806FA">
            <w:pPr>
              <w:rPr>
                <w:rFonts w:ascii="Arial" w:hAnsi="Arial" w:cs="Arial"/>
                <w:sz w:val="16"/>
                <w:szCs w:val="16"/>
                <w:lang w:val="es-BO" w:eastAsia="es-ES"/>
              </w:rPr>
            </w:pPr>
          </w:p>
        </w:tc>
        <w:tc>
          <w:tcPr>
            <w:tcW w:w="727" w:type="dxa"/>
            <w:gridSpan w:val="2"/>
            <w:tcBorders>
              <w:top w:val="nil"/>
              <w:left w:val="nil"/>
              <w:bottom w:val="nil"/>
              <w:right w:val="nil"/>
            </w:tcBorders>
            <w:shd w:val="clear" w:color="auto" w:fill="auto"/>
            <w:vAlign w:val="center"/>
            <w:hideMark/>
          </w:tcPr>
          <w:p w14:paraId="44C8010A" w14:textId="77777777" w:rsidR="00823F30" w:rsidRPr="003C0DD8" w:rsidRDefault="00823F30" w:rsidP="007806FA">
            <w:pPr>
              <w:rPr>
                <w:rFonts w:ascii="Arial" w:hAnsi="Arial" w:cs="Arial"/>
                <w:sz w:val="16"/>
                <w:szCs w:val="16"/>
                <w:lang w:val="es-BO" w:eastAsia="es-ES"/>
              </w:rPr>
            </w:pPr>
          </w:p>
        </w:tc>
        <w:tc>
          <w:tcPr>
            <w:tcW w:w="203" w:type="dxa"/>
            <w:gridSpan w:val="2"/>
            <w:tcBorders>
              <w:top w:val="nil"/>
              <w:left w:val="nil"/>
              <w:bottom w:val="nil"/>
              <w:right w:val="single" w:sz="12" w:space="0" w:color="auto"/>
            </w:tcBorders>
            <w:shd w:val="clear" w:color="auto" w:fill="auto"/>
            <w:vAlign w:val="center"/>
            <w:hideMark/>
          </w:tcPr>
          <w:p w14:paraId="47DCB3B3" w14:textId="77777777" w:rsidR="00823F30" w:rsidRPr="003C0DD8" w:rsidRDefault="00823F30" w:rsidP="007806FA">
            <w:pPr>
              <w:rPr>
                <w:rFonts w:ascii="Arial" w:hAnsi="Arial" w:cs="Arial"/>
                <w:sz w:val="16"/>
                <w:szCs w:val="16"/>
                <w:lang w:val="es-BO" w:eastAsia="es-ES"/>
              </w:rPr>
            </w:pPr>
            <w:r w:rsidRPr="003C0DD8">
              <w:rPr>
                <w:rFonts w:ascii="Arial" w:hAnsi="Arial" w:cs="Arial"/>
                <w:sz w:val="16"/>
                <w:szCs w:val="16"/>
                <w:lang w:val="es-BO" w:eastAsia="es-ES"/>
              </w:rPr>
              <w:t> </w:t>
            </w:r>
          </w:p>
        </w:tc>
      </w:tr>
      <w:tr w:rsidR="00823F30" w:rsidRPr="003C0DD8" w14:paraId="3EBDA0B5" w14:textId="77777777" w:rsidTr="00D9308E">
        <w:trPr>
          <w:trHeight w:val="46"/>
          <w:jc w:val="center"/>
        </w:trPr>
        <w:tc>
          <w:tcPr>
            <w:tcW w:w="2680" w:type="dxa"/>
            <w:tcBorders>
              <w:top w:val="nil"/>
              <w:left w:val="single" w:sz="12" w:space="0" w:color="auto"/>
              <w:bottom w:val="nil"/>
              <w:right w:val="nil"/>
            </w:tcBorders>
            <w:shd w:val="clear" w:color="auto" w:fill="auto"/>
            <w:vAlign w:val="center"/>
            <w:hideMark/>
          </w:tcPr>
          <w:p w14:paraId="45F0D8EC" w14:textId="77777777" w:rsidR="00823F30" w:rsidRPr="003C0DD8" w:rsidRDefault="00823F30" w:rsidP="007806FA">
            <w:pPr>
              <w:jc w:val="right"/>
              <w:rPr>
                <w:rFonts w:ascii="Arial" w:hAnsi="Arial" w:cs="Arial"/>
                <w:b/>
                <w:bCs/>
                <w:sz w:val="2"/>
                <w:szCs w:val="2"/>
                <w:lang w:val="es-BO" w:eastAsia="es-ES"/>
              </w:rPr>
            </w:pPr>
            <w:r w:rsidRPr="003C0DD8">
              <w:rPr>
                <w:rFonts w:ascii="Arial" w:hAnsi="Arial" w:cs="Arial"/>
                <w:b/>
                <w:bCs/>
                <w:sz w:val="2"/>
                <w:szCs w:val="2"/>
                <w:lang w:val="es-BO" w:eastAsia="es-ES"/>
              </w:rPr>
              <w:t> </w:t>
            </w:r>
          </w:p>
        </w:tc>
        <w:tc>
          <w:tcPr>
            <w:tcW w:w="202" w:type="dxa"/>
            <w:tcBorders>
              <w:top w:val="nil"/>
              <w:left w:val="nil"/>
              <w:bottom w:val="nil"/>
              <w:right w:val="nil"/>
            </w:tcBorders>
            <w:shd w:val="clear" w:color="auto" w:fill="auto"/>
            <w:vAlign w:val="center"/>
            <w:hideMark/>
          </w:tcPr>
          <w:p w14:paraId="43BEBC76" w14:textId="77777777" w:rsidR="00823F30" w:rsidRPr="003C0DD8" w:rsidRDefault="00823F30" w:rsidP="007806FA">
            <w:pPr>
              <w:rPr>
                <w:rFonts w:ascii="Arial" w:hAnsi="Arial" w:cs="Arial"/>
                <w:b/>
                <w:bCs/>
                <w:sz w:val="2"/>
                <w:szCs w:val="2"/>
                <w:lang w:val="es-BO" w:eastAsia="es-ES"/>
              </w:rPr>
            </w:pPr>
          </w:p>
        </w:tc>
        <w:tc>
          <w:tcPr>
            <w:tcW w:w="302" w:type="dxa"/>
            <w:tcBorders>
              <w:top w:val="nil"/>
              <w:left w:val="nil"/>
              <w:bottom w:val="nil"/>
              <w:right w:val="nil"/>
            </w:tcBorders>
            <w:shd w:val="clear" w:color="auto" w:fill="auto"/>
            <w:vAlign w:val="center"/>
            <w:hideMark/>
          </w:tcPr>
          <w:p w14:paraId="0750D5D5" w14:textId="77777777" w:rsidR="00823F30" w:rsidRPr="003C0DD8" w:rsidRDefault="00823F30" w:rsidP="007806FA">
            <w:pPr>
              <w:rPr>
                <w:rFonts w:ascii="Arial" w:hAnsi="Arial" w:cs="Arial"/>
                <w:sz w:val="2"/>
                <w:szCs w:val="2"/>
                <w:lang w:val="es-BO" w:eastAsia="es-ES"/>
              </w:rPr>
            </w:pPr>
          </w:p>
        </w:tc>
        <w:tc>
          <w:tcPr>
            <w:tcW w:w="242" w:type="dxa"/>
            <w:tcBorders>
              <w:top w:val="nil"/>
              <w:left w:val="nil"/>
              <w:bottom w:val="nil"/>
              <w:right w:val="nil"/>
            </w:tcBorders>
            <w:shd w:val="clear" w:color="auto" w:fill="auto"/>
            <w:vAlign w:val="center"/>
            <w:hideMark/>
          </w:tcPr>
          <w:p w14:paraId="4328137C" w14:textId="77777777" w:rsidR="00823F30" w:rsidRPr="003C0DD8" w:rsidRDefault="00823F30" w:rsidP="007806FA">
            <w:pPr>
              <w:rPr>
                <w:rFonts w:ascii="Arial" w:hAnsi="Arial" w:cs="Arial"/>
                <w:sz w:val="2"/>
                <w:szCs w:val="2"/>
                <w:lang w:val="es-BO" w:eastAsia="es-ES"/>
              </w:rPr>
            </w:pPr>
          </w:p>
        </w:tc>
        <w:tc>
          <w:tcPr>
            <w:tcW w:w="727" w:type="dxa"/>
            <w:gridSpan w:val="3"/>
            <w:tcBorders>
              <w:top w:val="nil"/>
              <w:left w:val="nil"/>
              <w:bottom w:val="nil"/>
              <w:right w:val="nil"/>
            </w:tcBorders>
            <w:shd w:val="clear" w:color="auto" w:fill="auto"/>
            <w:vAlign w:val="center"/>
            <w:hideMark/>
          </w:tcPr>
          <w:p w14:paraId="73806458" w14:textId="77777777" w:rsidR="00823F30" w:rsidRPr="003C0DD8" w:rsidRDefault="00823F30" w:rsidP="007806FA">
            <w:pPr>
              <w:rPr>
                <w:rFonts w:ascii="Arial" w:hAnsi="Arial" w:cs="Arial"/>
                <w:sz w:val="2"/>
                <w:szCs w:val="2"/>
                <w:lang w:val="es-BO" w:eastAsia="es-ES"/>
              </w:rPr>
            </w:pPr>
          </w:p>
        </w:tc>
        <w:tc>
          <w:tcPr>
            <w:tcW w:w="242" w:type="dxa"/>
            <w:gridSpan w:val="2"/>
            <w:tcBorders>
              <w:top w:val="nil"/>
              <w:left w:val="nil"/>
              <w:bottom w:val="nil"/>
              <w:right w:val="nil"/>
            </w:tcBorders>
            <w:shd w:val="clear" w:color="auto" w:fill="auto"/>
            <w:vAlign w:val="center"/>
            <w:hideMark/>
          </w:tcPr>
          <w:p w14:paraId="1F967E2E" w14:textId="77777777" w:rsidR="00823F30" w:rsidRPr="003C0DD8" w:rsidRDefault="00823F30" w:rsidP="007806FA">
            <w:pPr>
              <w:rPr>
                <w:rFonts w:ascii="Arial" w:hAnsi="Arial" w:cs="Arial"/>
                <w:sz w:val="2"/>
                <w:szCs w:val="2"/>
                <w:lang w:val="es-BO" w:eastAsia="es-ES"/>
              </w:rPr>
            </w:pPr>
          </w:p>
        </w:tc>
        <w:tc>
          <w:tcPr>
            <w:tcW w:w="728" w:type="dxa"/>
            <w:gridSpan w:val="4"/>
            <w:tcBorders>
              <w:top w:val="nil"/>
              <w:left w:val="nil"/>
              <w:bottom w:val="nil"/>
              <w:right w:val="nil"/>
            </w:tcBorders>
            <w:shd w:val="clear" w:color="auto" w:fill="auto"/>
            <w:vAlign w:val="center"/>
            <w:hideMark/>
          </w:tcPr>
          <w:p w14:paraId="6B736813" w14:textId="77777777" w:rsidR="00823F30" w:rsidRPr="003C0DD8" w:rsidRDefault="00823F30" w:rsidP="007806FA">
            <w:pPr>
              <w:rPr>
                <w:rFonts w:ascii="Arial" w:hAnsi="Arial" w:cs="Arial"/>
                <w:sz w:val="2"/>
                <w:szCs w:val="2"/>
                <w:lang w:val="es-BO" w:eastAsia="es-ES"/>
              </w:rPr>
            </w:pPr>
          </w:p>
        </w:tc>
        <w:tc>
          <w:tcPr>
            <w:tcW w:w="727" w:type="dxa"/>
            <w:gridSpan w:val="4"/>
            <w:tcBorders>
              <w:top w:val="nil"/>
              <w:left w:val="nil"/>
              <w:bottom w:val="nil"/>
              <w:right w:val="nil"/>
            </w:tcBorders>
            <w:shd w:val="clear" w:color="auto" w:fill="auto"/>
            <w:vAlign w:val="center"/>
            <w:hideMark/>
          </w:tcPr>
          <w:p w14:paraId="456C980A" w14:textId="77777777" w:rsidR="00823F30" w:rsidRPr="003C0DD8" w:rsidRDefault="00823F30" w:rsidP="007806FA">
            <w:pPr>
              <w:rPr>
                <w:rFonts w:ascii="Arial" w:hAnsi="Arial" w:cs="Arial"/>
                <w:sz w:val="2"/>
                <w:szCs w:val="2"/>
                <w:lang w:val="es-BO" w:eastAsia="es-ES"/>
              </w:rPr>
            </w:pPr>
          </w:p>
        </w:tc>
        <w:tc>
          <w:tcPr>
            <w:tcW w:w="192" w:type="dxa"/>
            <w:tcBorders>
              <w:top w:val="nil"/>
              <w:left w:val="nil"/>
              <w:bottom w:val="nil"/>
              <w:right w:val="nil"/>
            </w:tcBorders>
            <w:shd w:val="clear" w:color="auto" w:fill="auto"/>
            <w:vAlign w:val="center"/>
            <w:hideMark/>
          </w:tcPr>
          <w:p w14:paraId="72118A47" w14:textId="77777777" w:rsidR="00823F30" w:rsidRPr="003C0DD8" w:rsidRDefault="00823F30" w:rsidP="007806FA">
            <w:pPr>
              <w:rPr>
                <w:rFonts w:ascii="Arial" w:hAnsi="Arial" w:cs="Arial"/>
                <w:sz w:val="2"/>
                <w:szCs w:val="2"/>
                <w:lang w:val="es-BO" w:eastAsia="es-ES"/>
              </w:rPr>
            </w:pPr>
          </w:p>
        </w:tc>
        <w:tc>
          <w:tcPr>
            <w:tcW w:w="465" w:type="dxa"/>
            <w:gridSpan w:val="2"/>
            <w:tcBorders>
              <w:top w:val="nil"/>
              <w:left w:val="nil"/>
              <w:bottom w:val="nil"/>
              <w:right w:val="nil"/>
            </w:tcBorders>
            <w:shd w:val="clear" w:color="auto" w:fill="auto"/>
            <w:vAlign w:val="center"/>
            <w:hideMark/>
          </w:tcPr>
          <w:p w14:paraId="25F2AD0C" w14:textId="77777777" w:rsidR="00823F30" w:rsidRPr="003C0DD8" w:rsidRDefault="00823F30" w:rsidP="007806FA">
            <w:pPr>
              <w:rPr>
                <w:rFonts w:ascii="Arial" w:hAnsi="Arial" w:cs="Arial"/>
                <w:sz w:val="2"/>
                <w:szCs w:val="2"/>
                <w:lang w:val="es-BO" w:eastAsia="es-ES"/>
              </w:rPr>
            </w:pPr>
          </w:p>
        </w:tc>
        <w:tc>
          <w:tcPr>
            <w:tcW w:w="243" w:type="dxa"/>
            <w:gridSpan w:val="2"/>
            <w:tcBorders>
              <w:top w:val="nil"/>
              <w:left w:val="nil"/>
              <w:bottom w:val="nil"/>
              <w:right w:val="nil"/>
            </w:tcBorders>
            <w:shd w:val="clear" w:color="auto" w:fill="auto"/>
            <w:vAlign w:val="center"/>
            <w:hideMark/>
          </w:tcPr>
          <w:p w14:paraId="69E56486" w14:textId="77777777" w:rsidR="00823F30" w:rsidRPr="003C0DD8" w:rsidRDefault="00823F30" w:rsidP="007806FA">
            <w:pPr>
              <w:rPr>
                <w:rFonts w:ascii="Arial" w:hAnsi="Arial" w:cs="Arial"/>
                <w:sz w:val="2"/>
                <w:szCs w:val="2"/>
                <w:lang w:val="es-BO" w:eastAsia="es-ES"/>
              </w:rPr>
            </w:pPr>
          </w:p>
        </w:tc>
        <w:tc>
          <w:tcPr>
            <w:tcW w:w="727" w:type="dxa"/>
            <w:gridSpan w:val="3"/>
            <w:tcBorders>
              <w:top w:val="nil"/>
              <w:left w:val="nil"/>
              <w:bottom w:val="nil"/>
              <w:right w:val="nil"/>
            </w:tcBorders>
            <w:shd w:val="clear" w:color="auto" w:fill="auto"/>
            <w:vAlign w:val="center"/>
            <w:hideMark/>
          </w:tcPr>
          <w:p w14:paraId="204E473E" w14:textId="77777777" w:rsidR="00823F30" w:rsidRPr="003C0DD8" w:rsidRDefault="00823F30" w:rsidP="007806FA">
            <w:pPr>
              <w:rPr>
                <w:rFonts w:ascii="Arial" w:hAnsi="Arial" w:cs="Arial"/>
                <w:sz w:val="2"/>
                <w:szCs w:val="2"/>
                <w:lang w:val="es-BO" w:eastAsia="es-ES"/>
              </w:rPr>
            </w:pPr>
          </w:p>
        </w:tc>
        <w:tc>
          <w:tcPr>
            <w:tcW w:w="242" w:type="dxa"/>
            <w:gridSpan w:val="2"/>
            <w:tcBorders>
              <w:top w:val="nil"/>
              <w:left w:val="nil"/>
              <w:bottom w:val="nil"/>
              <w:right w:val="nil"/>
            </w:tcBorders>
            <w:shd w:val="clear" w:color="auto" w:fill="auto"/>
            <w:vAlign w:val="center"/>
            <w:hideMark/>
          </w:tcPr>
          <w:p w14:paraId="760FD1D6" w14:textId="77777777" w:rsidR="00823F30" w:rsidRPr="003C0DD8" w:rsidRDefault="00823F30" w:rsidP="007806FA">
            <w:pPr>
              <w:rPr>
                <w:rFonts w:ascii="Arial" w:hAnsi="Arial" w:cs="Arial"/>
                <w:sz w:val="2"/>
                <w:szCs w:val="2"/>
                <w:lang w:val="es-BO" w:eastAsia="es-ES"/>
              </w:rPr>
            </w:pPr>
          </w:p>
        </w:tc>
        <w:tc>
          <w:tcPr>
            <w:tcW w:w="727" w:type="dxa"/>
            <w:gridSpan w:val="3"/>
            <w:tcBorders>
              <w:top w:val="nil"/>
              <w:left w:val="nil"/>
              <w:bottom w:val="nil"/>
              <w:right w:val="nil"/>
            </w:tcBorders>
            <w:shd w:val="clear" w:color="auto" w:fill="auto"/>
            <w:vAlign w:val="center"/>
            <w:hideMark/>
          </w:tcPr>
          <w:p w14:paraId="57F20769" w14:textId="77777777" w:rsidR="00823F30" w:rsidRPr="003C0DD8" w:rsidRDefault="00823F30" w:rsidP="007806FA">
            <w:pPr>
              <w:rPr>
                <w:rFonts w:ascii="Arial" w:hAnsi="Arial" w:cs="Arial"/>
                <w:sz w:val="2"/>
                <w:szCs w:val="2"/>
                <w:lang w:val="es-BO" w:eastAsia="es-ES"/>
              </w:rPr>
            </w:pPr>
          </w:p>
        </w:tc>
        <w:tc>
          <w:tcPr>
            <w:tcW w:w="243" w:type="dxa"/>
            <w:gridSpan w:val="2"/>
            <w:tcBorders>
              <w:top w:val="nil"/>
              <w:left w:val="nil"/>
              <w:bottom w:val="nil"/>
              <w:right w:val="nil"/>
            </w:tcBorders>
            <w:shd w:val="clear" w:color="auto" w:fill="auto"/>
            <w:vAlign w:val="center"/>
            <w:hideMark/>
          </w:tcPr>
          <w:p w14:paraId="7B132CF8" w14:textId="77777777" w:rsidR="00823F30" w:rsidRPr="003C0DD8" w:rsidRDefault="00823F30" w:rsidP="007806FA">
            <w:pPr>
              <w:rPr>
                <w:rFonts w:ascii="Arial" w:hAnsi="Arial" w:cs="Arial"/>
                <w:sz w:val="2"/>
                <w:szCs w:val="2"/>
                <w:lang w:val="es-BO" w:eastAsia="es-ES"/>
              </w:rPr>
            </w:pPr>
          </w:p>
        </w:tc>
        <w:tc>
          <w:tcPr>
            <w:tcW w:w="727" w:type="dxa"/>
            <w:gridSpan w:val="2"/>
            <w:tcBorders>
              <w:top w:val="nil"/>
              <w:left w:val="nil"/>
              <w:bottom w:val="nil"/>
              <w:right w:val="nil"/>
            </w:tcBorders>
            <w:shd w:val="clear" w:color="auto" w:fill="auto"/>
            <w:vAlign w:val="center"/>
            <w:hideMark/>
          </w:tcPr>
          <w:p w14:paraId="29B12087" w14:textId="77777777" w:rsidR="00823F30" w:rsidRPr="003C0DD8" w:rsidRDefault="00823F30" w:rsidP="007806FA">
            <w:pPr>
              <w:rPr>
                <w:rFonts w:ascii="Arial" w:hAnsi="Arial" w:cs="Arial"/>
                <w:sz w:val="2"/>
                <w:szCs w:val="2"/>
                <w:lang w:val="es-BO" w:eastAsia="es-ES"/>
              </w:rPr>
            </w:pPr>
          </w:p>
        </w:tc>
        <w:tc>
          <w:tcPr>
            <w:tcW w:w="203" w:type="dxa"/>
            <w:gridSpan w:val="2"/>
            <w:tcBorders>
              <w:top w:val="nil"/>
              <w:left w:val="nil"/>
              <w:bottom w:val="nil"/>
              <w:right w:val="single" w:sz="12" w:space="0" w:color="auto"/>
            </w:tcBorders>
            <w:shd w:val="clear" w:color="auto" w:fill="auto"/>
            <w:vAlign w:val="center"/>
            <w:hideMark/>
          </w:tcPr>
          <w:p w14:paraId="0B39AD65" w14:textId="77777777" w:rsidR="00823F30" w:rsidRPr="003C0DD8" w:rsidRDefault="00823F30" w:rsidP="007806FA">
            <w:pPr>
              <w:rPr>
                <w:rFonts w:ascii="Arial" w:hAnsi="Arial" w:cs="Arial"/>
                <w:sz w:val="2"/>
                <w:szCs w:val="2"/>
                <w:lang w:val="es-BO" w:eastAsia="es-ES"/>
              </w:rPr>
            </w:pPr>
            <w:r w:rsidRPr="003C0DD8">
              <w:rPr>
                <w:rFonts w:ascii="Arial" w:hAnsi="Arial" w:cs="Arial"/>
                <w:sz w:val="2"/>
                <w:szCs w:val="2"/>
                <w:lang w:val="es-BO" w:eastAsia="es-ES"/>
              </w:rPr>
              <w:t> </w:t>
            </w:r>
          </w:p>
        </w:tc>
      </w:tr>
      <w:tr w:rsidR="00823F30" w:rsidRPr="003C0DD8" w14:paraId="0814FFBE" w14:textId="77777777" w:rsidTr="00671EDA">
        <w:trPr>
          <w:trHeight w:val="397"/>
          <w:jc w:val="center"/>
        </w:trPr>
        <w:tc>
          <w:tcPr>
            <w:tcW w:w="9619" w:type="dxa"/>
            <w:gridSpan w:val="36"/>
            <w:tcBorders>
              <w:top w:val="single" w:sz="8" w:space="0" w:color="auto"/>
              <w:left w:val="single" w:sz="12" w:space="0" w:color="auto"/>
              <w:bottom w:val="single" w:sz="8" w:space="0" w:color="auto"/>
              <w:right w:val="single" w:sz="12" w:space="0" w:color="auto"/>
            </w:tcBorders>
            <w:shd w:val="clear" w:color="auto" w:fill="0F243E" w:themeFill="text2" w:themeFillShade="80"/>
            <w:vAlign w:val="center"/>
            <w:hideMark/>
          </w:tcPr>
          <w:p w14:paraId="0BCB0F42" w14:textId="77777777" w:rsidR="00823F30" w:rsidRPr="003C0DD8" w:rsidRDefault="00823F30" w:rsidP="00DA03F5">
            <w:pPr>
              <w:pStyle w:val="Prrafodelista"/>
              <w:numPr>
                <w:ilvl w:val="0"/>
                <w:numId w:val="30"/>
              </w:numPr>
              <w:ind w:left="341" w:hanging="284"/>
              <w:rPr>
                <w:rFonts w:ascii="Arial" w:hAnsi="Arial" w:cs="Arial"/>
                <w:b/>
                <w:bCs/>
                <w:sz w:val="16"/>
                <w:szCs w:val="16"/>
                <w:lang w:val="es-BO" w:eastAsia="es-ES"/>
              </w:rPr>
            </w:pPr>
            <w:r w:rsidRPr="003C0DD8">
              <w:rPr>
                <w:rFonts w:ascii="Arial" w:hAnsi="Arial" w:cs="Arial"/>
                <w:b/>
                <w:bCs/>
                <w:sz w:val="18"/>
                <w:szCs w:val="16"/>
                <w:lang w:val="es-BO"/>
              </w:rPr>
              <w:t xml:space="preserve">DATOS DE CONTACTO DE LA EMPRESA </w:t>
            </w:r>
            <w:r w:rsidR="00671EDA" w:rsidRPr="003C0DD8">
              <w:rPr>
                <w:rFonts w:ascii="Arial" w:hAnsi="Arial" w:cs="Arial"/>
                <w:b/>
                <w:bCs/>
                <w:sz w:val="18"/>
                <w:szCs w:val="16"/>
                <w:lang w:val="es-BO"/>
              </w:rPr>
              <w:t>LÍDER</w:t>
            </w:r>
          </w:p>
        </w:tc>
      </w:tr>
      <w:tr w:rsidR="00823F30" w:rsidRPr="003C0DD8" w14:paraId="4A94B8BF" w14:textId="77777777" w:rsidTr="00D9308E">
        <w:trPr>
          <w:trHeight w:val="54"/>
          <w:jc w:val="center"/>
        </w:trPr>
        <w:tc>
          <w:tcPr>
            <w:tcW w:w="2680" w:type="dxa"/>
            <w:tcBorders>
              <w:top w:val="nil"/>
              <w:left w:val="single" w:sz="12" w:space="0" w:color="auto"/>
              <w:bottom w:val="nil"/>
              <w:right w:val="nil"/>
            </w:tcBorders>
            <w:shd w:val="clear" w:color="auto" w:fill="auto"/>
            <w:vAlign w:val="center"/>
            <w:hideMark/>
          </w:tcPr>
          <w:p w14:paraId="28A3C84F" w14:textId="77777777" w:rsidR="00823F30" w:rsidRPr="003C0DD8" w:rsidRDefault="00823F30" w:rsidP="007806FA">
            <w:pPr>
              <w:jc w:val="right"/>
              <w:rPr>
                <w:rFonts w:ascii="Arial" w:hAnsi="Arial" w:cs="Arial"/>
                <w:sz w:val="2"/>
                <w:szCs w:val="2"/>
                <w:lang w:val="es-BO" w:eastAsia="es-ES"/>
              </w:rPr>
            </w:pPr>
            <w:r w:rsidRPr="003C0DD8">
              <w:rPr>
                <w:rFonts w:ascii="Arial" w:hAnsi="Arial" w:cs="Arial"/>
                <w:sz w:val="2"/>
                <w:szCs w:val="2"/>
                <w:lang w:val="es-BO" w:eastAsia="es-ES"/>
              </w:rPr>
              <w:t> </w:t>
            </w:r>
          </w:p>
        </w:tc>
        <w:tc>
          <w:tcPr>
            <w:tcW w:w="202" w:type="dxa"/>
            <w:tcBorders>
              <w:top w:val="nil"/>
              <w:left w:val="nil"/>
              <w:bottom w:val="nil"/>
              <w:right w:val="nil"/>
            </w:tcBorders>
            <w:shd w:val="clear" w:color="auto" w:fill="auto"/>
            <w:vAlign w:val="center"/>
            <w:hideMark/>
          </w:tcPr>
          <w:p w14:paraId="2E483F97" w14:textId="77777777" w:rsidR="00823F30" w:rsidRPr="003C0DD8" w:rsidRDefault="00823F30" w:rsidP="007806FA">
            <w:pPr>
              <w:jc w:val="center"/>
              <w:rPr>
                <w:rFonts w:ascii="Arial" w:hAnsi="Arial" w:cs="Arial"/>
                <w:b/>
                <w:bCs/>
                <w:sz w:val="2"/>
                <w:szCs w:val="2"/>
                <w:lang w:val="es-BO" w:eastAsia="es-ES"/>
              </w:rPr>
            </w:pPr>
          </w:p>
        </w:tc>
        <w:tc>
          <w:tcPr>
            <w:tcW w:w="302" w:type="dxa"/>
            <w:tcBorders>
              <w:top w:val="nil"/>
              <w:left w:val="nil"/>
              <w:bottom w:val="nil"/>
              <w:right w:val="nil"/>
            </w:tcBorders>
            <w:shd w:val="clear" w:color="auto" w:fill="auto"/>
            <w:vAlign w:val="center"/>
            <w:hideMark/>
          </w:tcPr>
          <w:p w14:paraId="24BC42DF" w14:textId="77777777" w:rsidR="00823F30" w:rsidRPr="003C0DD8" w:rsidRDefault="00823F30" w:rsidP="007806FA">
            <w:pPr>
              <w:rPr>
                <w:rFonts w:ascii="Arial" w:hAnsi="Arial" w:cs="Arial"/>
                <w:b/>
                <w:bCs/>
                <w:sz w:val="2"/>
                <w:szCs w:val="2"/>
                <w:lang w:val="es-BO" w:eastAsia="es-ES"/>
              </w:rPr>
            </w:pPr>
          </w:p>
        </w:tc>
        <w:tc>
          <w:tcPr>
            <w:tcW w:w="242" w:type="dxa"/>
            <w:tcBorders>
              <w:top w:val="nil"/>
              <w:left w:val="nil"/>
              <w:bottom w:val="nil"/>
              <w:right w:val="nil"/>
            </w:tcBorders>
            <w:shd w:val="clear" w:color="auto" w:fill="auto"/>
            <w:vAlign w:val="center"/>
            <w:hideMark/>
          </w:tcPr>
          <w:p w14:paraId="655E35A2" w14:textId="77777777" w:rsidR="00823F30" w:rsidRPr="003C0DD8" w:rsidRDefault="00823F30" w:rsidP="007806FA">
            <w:pPr>
              <w:rPr>
                <w:rFonts w:ascii="Arial" w:hAnsi="Arial" w:cs="Arial"/>
                <w:b/>
                <w:bCs/>
                <w:sz w:val="2"/>
                <w:szCs w:val="2"/>
                <w:lang w:val="es-BO" w:eastAsia="es-ES"/>
              </w:rPr>
            </w:pPr>
          </w:p>
        </w:tc>
        <w:tc>
          <w:tcPr>
            <w:tcW w:w="727" w:type="dxa"/>
            <w:gridSpan w:val="3"/>
            <w:tcBorders>
              <w:top w:val="nil"/>
              <w:left w:val="nil"/>
              <w:bottom w:val="nil"/>
              <w:right w:val="nil"/>
            </w:tcBorders>
            <w:shd w:val="clear" w:color="auto" w:fill="auto"/>
            <w:vAlign w:val="center"/>
            <w:hideMark/>
          </w:tcPr>
          <w:p w14:paraId="6A3C72C6" w14:textId="77777777" w:rsidR="00823F30" w:rsidRPr="003C0DD8" w:rsidRDefault="00823F30" w:rsidP="007806FA">
            <w:pPr>
              <w:rPr>
                <w:rFonts w:ascii="Arial" w:hAnsi="Arial" w:cs="Arial"/>
                <w:b/>
                <w:bCs/>
                <w:sz w:val="2"/>
                <w:szCs w:val="2"/>
                <w:lang w:val="es-BO" w:eastAsia="es-ES"/>
              </w:rPr>
            </w:pPr>
          </w:p>
        </w:tc>
        <w:tc>
          <w:tcPr>
            <w:tcW w:w="242" w:type="dxa"/>
            <w:gridSpan w:val="2"/>
            <w:tcBorders>
              <w:top w:val="nil"/>
              <w:left w:val="nil"/>
              <w:bottom w:val="nil"/>
              <w:right w:val="nil"/>
            </w:tcBorders>
            <w:shd w:val="clear" w:color="auto" w:fill="auto"/>
            <w:vAlign w:val="center"/>
            <w:hideMark/>
          </w:tcPr>
          <w:p w14:paraId="2C0BF77D" w14:textId="77777777" w:rsidR="00823F30" w:rsidRPr="003C0DD8" w:rsidRDefault="00823F30" w:rsidP="007806FA">
            <w:pPr>
              <w:rPr>
                <w:rFonts w:ascii="Arial" w:hAnsi="Arial" w:cs="Arial"/>
                <w:b/>
                <w:bCs/>
                <w:sz w:val="2"/>
                <w:szCs w:val="2"/>
                <w:lang w:val="es-BO" w:eastAsia="es-ES"/>
              </w:rPr>
            </w:pPr>
          </w:p>
        </w:tc>
        <w:tc>
          <w:tcPr>
            <w:tcW w:w="728" w:type="dxa"/>
            <w:gridSpan w:val="4"/>
            <w:tcBorders>
              <w:top w:val="nil"/>
              <w:left w:val="nil"/>
              <w:bottom w:val="nil"/>
              <w:right w:val="nil"/>
            </w:tcBorders>
            <w:shd w:val="clear" w:color="auto" w:fill="auto"/>
            <w:noWrap/>
            <w:vAlign w:val="center"/>
            <w:hideMark/>
          </w:tcPr>
          <w:p w14:paraId="62223CEA" w14:textId="77777777" w:rsidR="00823F30" w:rsidRPr="003C0DD8" w:rsidRDefault="00823F30" w:rsidP="007806FA">
            <w:pPr>
              <w:rPr>
                <w:rFonts w:ascii="Arial" w:hAnsi="Arial" w:cs="Arial"/>
                <w:sz w:val="2"/>
                <w:szCs w:val="2"/>
                <w:lang w:val="es-BO" w:eastAsia="es-ES"/>
              </w:rPr>
            </w:pPr>
          </w:p>
        </w:tc>
        <w:tc>
          <w:tcPr>
            <w:tcW w:w="727" w:type="dxa"/>
            <w:gridSpan w:val="4"/>
            <w:tcBorders>
              <w:top w:val="nil"/>
              <w:left w:val="nil"/>
              <w:bottom w:val="nil"/>
              <w:right w:val="nil"/>
            </w:tcBorders>
            <w:shd w:val="clear" w:color="auto" w:fill="auto"/>
            <w:noWrap/>
            <w:vAlign w:val="center"/>
            <w:hideMark/>
          </w:tcPr>
          <w:p w14:paraId="5687DA49" w14:textId="77777777" w:rsidR="00823F30" w:rsidRPr="003C0DD8" w:rsidRDefault="00823F30" w:rsidP="007806FA">
            <w:pPr>
              <w:rPr>
                <w:rFonts w:ascii="Arial" w:hAnsi="Arial" w:cs="Arial"/>
                <w:sz w:val="2"/>
                <w:szCs w:val="2"/>
                <w:lang w:val="es-BO" w:eastAsia="es-ES"/>
              </w:rPr>
            </w:pPr>
          </w:p>
        </w:tc>
        <w:tc>
          <w:tcPr>
            <w:tcW w:w="192" w:type="dxa"/>
            <w:tcBorders>
              <w:top w:val="nil"/>
              <w:left w:val="nil"/>
              <w:bottom w:val="nil"/>
              <w:right w:val="nil"/>
            </w:tcBorders>
            <w:shd w:val="clear" w:color="auto" w:fill="auto"/>
            <w:noWrap/>
            <w:vAlign w:val="center"/>
            <w:hideMark/>
          </w:tcPr>
          <w:p w14:paraId="34CE1755" w14:textId="77777777" w:rsidR="00823F30" w:rsidRPr="003C0DD8" w:rsidRDefault="00823F30" w:rsidP="007806FA">
            <w:pPr>
              <w:rPr>
                <w:rFonts w:ascii="Arial" w:hAnsi="Arial" w:cs="Arial"/>
                <w:sz w:val="2"/>
                <w:szCs w:val="2"/>
                <w:lang w:val="es-BO" w:eastAsia="es-ES"/>
              </w:rPr>
            </w:pPr>
          </w:p>
        </w:tc>
        <w:tc>
          <w:tcPr>
            <w:tcW w:w="465" w:type="dxa"/>
            <w:gridSpan w:val="2"/>
            <w:tcBorders>
              <w:top w:val="nil"/>
              <w:left w:val="nil"/>
              <w:bottom w:val="nil"/>
              <w:right w:val="nil"/>
            </w:tcBorders>
            <w:shd w:val="clear" w:color="auto" w:fill="auto"/>
            <w:noWrap/>
            <w:vAlign w:val="center"/>
            <w:hideMark/>
          </w:tcPr>
          <w:p w14:paraId="6161F889" w14:textId="77777777" w:rsidR="00823F30" w:rsidRPr="003C0DD8" w:rsidRDefault="00823F30" w:rsidP="007806FA">
            <w:pPr>
              <w:rPr>
                <w:rFonts w:ascii="Arial" w:hAnsi="Arial" w:cs="Arial"/>
                <w:sz w:val="2"/>
                <w:szCs w:val="2"/>
                <w:lang w:val="es-BO" w:eastAsia="es-ES"/>
              </w:rPr>
            </w:pPr>
          </w:p>
        </w:tc>
        <w:tc>
          <w:tcPr>
            <w:tcW w:w="243" w:type="dxa"/>
            <w:gridSpan w:val="2"/>
            <w:tcBorders>
              <w:top w:val="nil"/>
              <w:left w:val="nil"/>
              <w:bottom w:val="nil"/>
              <w:right w:val="nil"/>
            </w:tcBorders>
            <w:shd w:val="clear" w:color="auto" w:fill="auto"/>
            <w:noWrap/>
            <w:vAlign w:val="center"/>
            <w:hideMark/>
          </w:tcPr>
          <w:p w14:paraId="068885C0" w14:textId="77777777" w:rsidR="00823F30" w:rsidRPr="003C0DD8" w:rsidRDefault="00823F30" w:rsidP="007806FA">
            <w:pPr>
              <w:rPr>
                <w:rFonts w:ascii="Arial" w:hAnsi="Arial" w:cs="Arial"/>
                <w:sz w:val="2"/>
                <w:szCs w:val="2"/>
                <w:lang w:val="es-BO" w:eastAsia="es-ES"/>
              </w:rPr>
            </w:pPr>
          </w:p>
        </w:tc>
        <w:tc>
          <w:tcPr>
            <w:tcW w:w="727" w:type="dxa"/>
            <w:gridSpan w:val="3"/>
            <w:tcBorders>
              <w:top w:val="nil"/>
              <w:left w:val="nil"/>
              <w:bottom w:val="single" w:sz="4" w:space="0" w:color="auto"/>
              <w:right w:val="nil"/>
            </w:tcBorders>
            <w:shd w:val="clear" w:color="auto" w:fill="auto"/>
            <w:noWrap/>
            <w:vAlign w:val="center"/>
            <w:hideMark/>
          </w:tcPr>
          <w:p w14:paraId="3E7FD265" w14:textId="77777777" w:rsidR="00823F30" w:rsidRPr="003C0DD8" w:rsidRDefault="00823F30" w:rsidP="007806FA">
            <w:pPr>
              <w:rPr>
                <w:rFonts w:ascii="Arial" w:hAnsi="Arial" w:cs="Arial"/>
                <w:sz w:val="2"/>
                <w:szCs w:val="2"/>
                <w:lang w:val="es-BO" w:eastAsia="es-ES"/>
              </w:rPr>
            </w:pPr>
          </w:p>
        </w:tc>
        <w:tc>
          <w:tcPr>
            <w:tcW w:w="242" w:type="dxa"/>
            <w:gridSpan w:val="2"/>
            <w:tcBorders>
              <w:top w:val="nil"/>
              <w:left w:val="nil"/>
              <w:bottom w:val="single" w:sz="4" w:space="0" w:color="auto"/>
              <w:right w:val="nil"/>
            </w:tcBorders>
            <w:shd w:val="clear" w:color="auto" w:fill="auto"/>
            <w:noWrap/>
            <w:vAlign w:val="center"/>
            <w:hideMark/>
          </w:tcPr>
          <w:p w14:paraId="48B736A5" w14:textId="77777777" w:rsidR="00823F30" w:rsidRPr="003C0DD8" w:rsidRDefault="00823F30" w:rsidP="007806FA">
            <w:pPr>
              <w:rPr>
                <w:rFonts w:ascii="Arial" w:hAnsi="Arial" w:cs="Arial"/>
                <w:sz w:val="2"/>
                <w:szCs w:val="2"/>
                <w:lang w:val="es-BO" w:eastAsia="es-ES"/>
              </w:rPr>
            </w:pPr>
          </w:p>
        </w:tc>
        <w:tc>
          <w:tcPr>
            <w:tcW w:w="727" w:type="dxa"/>
            <w:gridSpan w:val="3"/>
            <w:tcBorders>
              <w:top w:val="nil"/>
              <w:left w:val="nil"/>
              <w:bottom w:val="single" w:sz="4" w:space="0" w:color="auto"/>
              <w:right w:val="nil"/>
            </w:tcBorders>
            <w:shd w:val="clear" w:color="auto" w:fill="auto"/>
            <w:noWrap/>
            <w:vAlign w:val="center"/>
            <w:hideMark/>
          </w:tcPr>
          <w:p w14:paraId="37B83C7F" w14:textId="77777777" w:rsidR="00823F30" w:rsidRPr="003C0DD8" w:rsidRDefault="00823F30" w:rsidP="007806FA">
            <w:pPr>
              <w:rPr>
                <w:rFonts w:ascii="Arial" w:hAnsi="Arial" w:cs="Arial"/>
                <w:sz w:val="2"/>
                <w:szCs w:val="2"/>
                <w:lang w:val="es-BO" w:eastAsia="es-ES"/>
              </w:rPr>
            </w:pPr>
          </w:p>
        </w:tc>
        <w:tc>
          <w:tcPr>
            <w:tcW w:w="243" w:type="dxa"/>
            <w:gridSpan w:val="2"/>
            <w:tcBorders>
              <w:top w:val="nil"/>
              <w:left w:val="nil"/>
              <w:bottom w:val="single" w:sz="4" w:space="0" w:color="auto"/>
              <w:right w:val="nil"/>
            </w:tcBorders>
            <w:shd w:val="clear" w:color="auto" w:fill="auto"/>
            <w:noWrap/>
            <w:vAlign w:val="center"/>
            <w:hideMark/>
          </w:tcPr>
          <w:p w14:paraId="31F5A4D6" w14:textId="77777777" w:rsidR="00823F30" w:rsidRPr="003C0DD8" w:rsidRDefault="00823F30" w:rsidP="007806FA">
            <w:pPr>
              <w:rPr>
                <w:rFonts w:ascii="Arial" w:hAnsi="Arial" w:cs="Arial"/>
                <w:sz w:val="2"/>
                <w:szCs w:val="2"/>
                <w:lang w:val="es-BO" w:eastAsia="es-ES"/>
              </w:rPr>
            </w:pPr>
          </w:p>
        </w:tc>
        <w:tc>
          <w:tcPr>
            <w:tcW w:w="727" w:type="dxa"/>
            <w:gridSpan w:val="2"/>
            <w:tcBorders>
              <w:top w:val="nil"/>
              <w:left w:val="nil"/>
              <w:bottom w:val="single" w:sz="4" w:space="0" w:color="auto"/>
              <w:right w:val="nil"/>
            </w:tcBorders>
            <w:shd w:val="clear" w:color="auto" w:fill="auto"/>
            <w:noWrap/>
            <w:vAlign w:val="center"/>
            <w:hideMark/>
          </w:tcPr>
          <w:p w14:paraId="37C17145" w14:textId="77777777" w:rsidR="00823F30" w:rsidRPr="003C0DD8" w:rsidRDefault="00823F30" w:rsidP="007806FA">
            <w:pPr>
              <w:rPr>
                <w:rFonts w:ascii="Arial" w:hAnsi="Arial" w:cs="Arial"/>
                <w:sz w:val="2"/>
                <w:szCs w:val="2"/>
                <w:lang w:val="es-BO" w:eastAsia="es-ES"/>
              </w:rPr>
            </w:pPr>
          </w:p>
        </w:tc>
        <w:tc>
          <w:tcPr>
            <w:tcW w:w="203" w:type="dxa"/>
            <w:gridSpan w:val="2"/>
            <w:tcBorders>
              <w:top w:val="nil"/>
              <w:left w:val="nil"/>
              <w:bottom w:val="nil"/>
              <w:right w:val="single" w:sz="12" w:space="0" w:color="auto"/>
            </w:tcBorders>
            <w:shd w:val="clear" w:color="auto" w:fill="auto"/>
            <w:noWrap/>
            <w:vAlign w:val="center"/>
            <w:hideMark/>
          </w:tcPr>
          <w:p w14:paraId="13234181" w14:textId="77777777" w:rsidR="00823F30" w:rsidRPr="003C0DD8" w:rsidRDefault="00823F30" w:rsidP="007806FA">
            <w:pPr>
              <w:rPr>
                <w:rFonts w:ascii="Arial" w:hAnsi="Arial" w:cs="Arial"/>
                <w:sz w:val="2"/>
                <w:szCs w:val="2"/>
                <w:lang w:val="es-BO" w:eastAsia="es-ES"/>
              </w:rPr>
            </w:pPr>
            <w:r w:rsidRPr="003C0DD8">
              <w:rPr>
                <w:rFonts w:ascii="Arial" w:hAnsi="Arial" w:cs="Arial"/>
                <w:sz w:val="2"/>
                <w:szCs w:val="2"/>
                <w:lang w:val="es-BO" w:eastAsia="es-ES"/>
              </w:rPr>
              <w:t> </w:t>
            </w:r>
          </w:p>
        </w:tc>
      </w:tr>
      <w:tr w:rsidR="00823F30" w:rsidRPr="003C0DD8" w14:paraId="6B43A5D9" w14:textId="77777777" w:rsidTr="00D9308E">
        <w:trPr>
          <w:trHeight w:val="313"/>
          <w:jc w:val="center"/>
        </w:trPr>
        <w:tc>
          <w:tcPr>
            <w:tcW w:w="2680" w:type="dxa"/>
            <w:tcBorders>
              <w:top w:val="nil"/>
              <w:left w:val="single" w:sz="12" w:space="0" w:color="auto"/>
              <w:bottom w:val="nil"/>
              <w:right w:val="nil"/>
            </w:tcBorders>
            <w:shd w:val="clear" w:color="auto" w:fill="auto"/>
            <w:vAlign w:val="center"/>
            <w:hideMark/>
          </w:tcPr>
          <w:p w14:paraId="46804AC8" w14:textId="77777777" w:rsidR="00823F30" w:rsidRPr="003C0DD8" w:rsidRDefault="00823F30" w:rsidP="007806FA">
            <w:pPr>
              <w:jc w:val="right"/>
              <w:rPr>
                <w:rFonts w:ascii="Arial" w:hAnsi="Arial" w:cs="Arial"/>
                <w:b/>
                <w:bCs/>
                <w:sz w:val="16"/>
                <w:szCs w:val="16"/>
                <w:lang w:val="es-BO" w:eastAsia="es-ES"/>
              </w:rPr>
            </w:pPr>
            <w:r w:rsidRPr="003C0DD8">
              <w:rPr>
                <w:rFonts w:ascii="Arial" w:hAnsi="Arial" w:cs="Arial"/>
                <w:b/>
                <w:bCs/>
                <w:sz w:val="16"/>
                <w:szCs w:val="16"/>
                <w:lang w:val="es-BO" w:eastAsia="es-ES"/>
              </w:rPr>
              <w:t>País</w:t>
            </w:r>
          </w:p>
        </w:tc>
        <w:tc>
          <w:tcPr>
            <w:tcW w:w="202" w:type="dxa"/>
            <w:tcBorders>
              <w:top w:val="nil"/>
              <w:left w:val="nil"/>
              <w:bottom w:val="nil"/>
              <w:right w:val="nil"/>
            </w:tcBorders>
            <w:shd w:val="clear" w:color="auto" w:fill="auto"/>
            <w:vAlign w:val="center"/>
            <w:hideMark/>
          </w:tcPr>
          <w:p w14:paraId="42C1BADD" w14:textId="77777777" w:rsidR="00823F30" w:rsidRPr="003C0DD8" w:rsidRDefault="00823F30" w:rsidP="007806FA">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2241" w:type="dxa"/>
            <w:gridSpan w:val="11"/>
            <w:tcBorders>
              <w:top w:val="single" w:sz="8" w:space="0" w:color="auto"/>
              <w:left w:val="single" w:sz="8" w:space="0" w:color="auto"/>
              <w:bottom w:val="single" w:sz="8" w:space="0" w:color="auto"/>
              <w:right w:val="single" w:sz="8" w:space="0" w:color="000000"/>
            </w:tcBorders>
            <w:shd w:val="clear" w:color="000000" w:fill="DBE5F1"/>
            <w:vAlign w:val="center"/>
            <w:hideMark/>
          </w:tcPr>
          <w:p w14:paraId="1D2A92D1" w14:textId="77777777" w:rsidR="00823F30" w:rsidRPr="003C0DD8" w:rsidRDefault="00823F30" w:rsidP="007806FA">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727" w:type="dxa"/>
            <w:gridSpan w:val="4"/>
            <w:tcBorders>
              <w:top w:val="nil"/>
              <w:left w:val="nil"/>
              <w:bottom w:val="nil"/>
              <w:right w:val="nil"/>
            </w:tcBorders>
            <w:shd w:val="clear" w:color="auto" w:fill="auto"/>
            <w:noWrap/>
            <w:vAlign w:val="center"/>
            <w:hideMark/>
          </w:tcPr>
          <w:p w14:paraId="054F304D" w14:textId="77777777" w:rsidR="00823F30" w:rsidRPr="003C0DD8" w:rsidRDefault="00823F30" w:rsidP="007806FA">
            <w:pPr>
              <w:rPr>
                <w:rFonts w:ascii="Arial" w:hAnsi="Arial" w:cs="Arial"/>
                <w:sz w:val="16"/>
                <w:szCs w:val="16"/>
                <w:lang w:val="es-BO" w:eastAsia="es-ES"/>
              </w:rPr>
            </w:pPr>
          </w:p>
        </w:tc>
        <w:tc>
          <w:tcPr>
            <w:tcW w:w="900" w:type="dxa"/>
            <w:gridSpan w:val="5"/>
            <w:tcBorders>
              <w:top w:val="nil"/>
              <w:left w:val="nil"/>
              <w:bottom w:val="nil"/>
              <w:right w:val="single" w:sz="4" w:space="0" w:color="auto"/>
            </w:tcBorders>
            <w:shd w:val="clear" w:color="auto" w:fill="auto"/>
            <w:noWrap/>
            <w:vAlign w:val="center"/>
            <w:hideMark/>
          </w:tcPr>
          <w:p w14:paraId="49FC9B51" w14:textId="77777777" w:rsidR="00823F30" w:rsidRPr="003C0DD8" w:rsidRDefault="00823F30" w:rsidP="007806FA">
            <w:pPr>
              <w:rPr>
                <w:rFonts w:ascii="Arial" w:hAnsi="Arial" w:cs="Arial"/>
                <w:sz w:val="16"/>
                <w:szCs w:val="16"/>
                <w:lang w:val="es-BO" w:eastAsia="es-ES"/>
              </w:rPr>
            </w:pPr>
            <w:r w:rsidRPr="003C0DD8">
              <w:rPr>
                <w:rFonts w:ascii="Arial" w:hAnsi="Arial" w:cs="Arial"/>
                <w:b/>
                <w:bCs/>
                <w:sz w:val="16"/>
                <w:szCs w:val="16"/>
                <w:lang w:val="es-BO" w:eastAsia="es-ES"/>
              </w:rPr>
              <w:t>Ciudad :</w:t>
            </w:r>
          </w:p>
        </w:tc>
        <w:tc>
          <w:tcPr>
            <w:tcW w:w="2666" w:type="dxa"/>
            <w:gridSpan w:val="12"/>
            <w:tcBorders>
              <w:top w:val="single" w:sz="4" w:space="0" w:color="auto"/>
              <w:left w:val="single" w:sz="4" w:space="0" w:color="auto"/>
              <w:bottom w:val="single" w:sz="4" w:space="0" w:color="auto"/>
              <w:right w:val="single" w:sz="4" w:space="0" w:color="auto"/>
            </w:tcBorders>
            <w:shd w:val="clear" w:color="auto" w:fill="DBE5F1"/>
            <w:noWrap/>
            <w:vAlign w:val="center"/>
            <w:hideMark/>
          </w:tcPr>
          <w:p w14:paraId="7ADF45BE" w14:textId="77777777" w:rsidR="00823F30" w:rsidRPr="003C0DD8" w:rsidRDefault="00823F30" w:rsidP="007806FA">
            <w:pPr>
              <w:rPr>
                <w:rFonts w:ascii="Arial" w:hAnsi="Arial" w:cs="Arial"/>
                <w:sz w:val="16"/>
                <w:szCs w:val="16"/>
                <w:lang w:val="es-BO" w:eastAsia="es-ES"/>
              </w:rPr>
            </w:pPr>
          </w:p>
        </w:tc>
        <w:tc>
          <w:tcPr>
            <w:tcW w:w="203" w:type="dxa"/>
            <w:gridSpan w:val="2"/>
            <w:tcBorders>
              <w:top w:val="nil"/>
              <w:left w:val="single" w:sz="4" w:space="0" w:color="auto"/>
              <w:bottom w:val="nil"/>
              <w:right w:val="single" w:sz="12" w:space="0" w:color="auto"/>
            </w:tcBorders>
            <w:shd w:val="clear" w:color="auto" w:fill="auto"/>
            <w:noWrap/>
            <w:vAlign w:val="center"/>
            <w:hideMark/>
          </w:tcPr>
          <w:p w14:paraId="628389A0" w14:textId="77777777" w:rsidR="00823F30" w:rsidRPr="003C0DD8" w:rsidRDefault="00823F30" w:rsidP="007806FA">
            <w:pPr>
              <w:rPr>
                <w:rFonts w:ascii="Arial" w:hAnsi="Arial" w:cs="Arial"/>
                <w:sz w:val="16"/>
                <w:szCs w:val="16"/>
                <w:lang w:val="es-BO" w:eastAsia="es-ES"/>
              </w:rPr>
            </w:pPr>
            <w:r w:rsidRPr="003C0DD8">
              <w:rPr>
                <w:rFonts w:ascii="Arial" w:hAnsi="Arial" w:cs="Arial"/>
                <w:sz w:val="16"/>
                <w:szCs w:val="16"/>
                <w:lang w:val="es-BO" w:eastAsia="es-ES"/>
              </w:rPr>
              <w:t> </w:t>
            </w:r>
          </w:p>
        </w:tc>
      </w:tr>
      <w:tr w:rsidR="00823F30" w:rsidRPr="003C0DD8" w14:paraId="1C415351" w14:textId="77777777" w:rsidTr="00D9308E">
        <w:trPr>
          <w:trHeight w:val="54"/>
          <w:jc w:val="center"/>
        </w:trPr>
        <w:tc>
          <w:tcPr>
            <w:tcW w:w="2680" w:type="dxa"/>
            <w:tcBorders>
              <w:top w:val="nil"/>
              <w:left w:val="single" w:sz="12" w:space="0" w:color="auto"/>
              <w:bottom w:val="nil"/>
              <w:right w:val="nil"/>
            </w:tcBorders>
            <w:shd w:val="clear" w:color="auto" w:fill="auto"/>
            <w:vAlign w:val="center"/>
            <w:hideMark/>
          </w:tcPr>
          <w:p w14:paraId="1D3E7729" w14:textId="77777777" w:rsidR="00823F30" w:rsidRPr="003C0DD8" w:rsidRDefault="00823F30" w:rsidP="007806FA">
            <w:pPr>
              <w:jc w:val="right"/>
              <w:rPr>
                <w:rFonts w:ascii="Arial" w:hAnsi="Arial" w:cs="Arial"/>
                <w:b/>
                <w:bCs/>
                <w:sz w:val="2"/>
                <w:szCs w:val="2"/>
                <w:lang w:val="es-BO" w:eastAsia="es-ES"/>
              </w:rPr>
            </w:pPr>
            <w:r w:rsidRPr="003C0DD8">
              <w:rPr>
                <w:rFonts w:ascii="Arial" w:hAnsi="Arial" w:cs="Arial"/>
                <w:b/>
                <w:bCs/>
                <w:sz w:val="2"/>
                <w:szCs w:val="2"/>
                <w:lang w:val="es-BO" w:eastAsia="es-ES"/>
              </w:rPr>
              <w:t> </w:t>
            </w:r>
          </w:p>
        </w:tc>
        <w:tc>
          <w:tcPr>
            <w:tcW w:w="202" w:type="dxa"/>
            <w:tcBorders>
              <w:top w:val="nil"/>
              <w:left w:val="nil"/>
              <w:bottom w:val="nil"/>
              <w:right w:val="nil"/>
            </w:tcBorders>
            <w:shd w:val="clear" w:color="auto" w:fill="auto"/>
            <w:vAlign w:val="center"/>
            <w:hideMark/>
          </w:tcPr>
          <w:p w14:paraId="006E2728" w14:textId="77777777" w:rsidR="00823F30" w:rsidRPr="003C0DD8" w:rsidRDefault="00823F30" w:rsidP="007806FA">
            <w:pPr>
              <w:jc w:val="center"/>
              <w:rPr>
                <w:rFonts w:ascii="Arial" w:hAnsi="Arial" w:cs="Arial"/>
                <w:b/>
                <w:bCs/>
                <w:sz w:val="2"/>
                <w:szCs w:val="2"/>
                <w:lang w:val="es-BO" w:eastAsia="es-ES"/>
              </w:rPr>
            </w:pPr>
          </w:p>
        </w:tc>
        <w:tc>
          <w:tcPr>
            <w:tcW w:w="302" w:type="dxa"/>
            <w:tcBorders>
              <w:top w:val="nil"/>
              <w:left w:val="nil"/>
              <w:bottom w:val="nil"/>
              <w:right w:val="nil"/>
            </w:tcBorders>
            <w:shd w:val="clear" w:color="auto" w:fill="auto"/>
            <w:vAlign w:val="center"/>
            <w:hideMark/>
          </w:tcPr>
          <w:p w14:paraId="1CE0D30B" w14:textId="77777777" w:rsidR="00823F30" w:rsidRPr="003C0DD8" w:rsidRDefault="00823F30" w:rsidP="007806FA">
            <w:pPr>
              <w:rPr>
                <w:rFonts w:ascii="Arial" w:hAnsi="Arial" w:cs="Arial"/>
                <w:sz w:val="2"/>
                <w:szCs w:val="2"/>
                <w:lang w:val="es-BO" w:eastAsia="es-ES"/>
              </w:rPr>
            </w:pPr>
          </w:p>
        </w:tc>
        <w:tc>
          <w:tcPr>
            <w:tcW w:w="242" w:type="dxa"/>
            <w:tcBorders>
              <w:top w:val="nil"/>
              <w:left w:val="nil"/>
              <w:bottom w:val="nil"/>
              <w:right w:val="nil"/>
            </w:tcBorders>
            <w:shd w:val="clear" w:color="auto" w:fill="auto"/>
            <w:vAlign w:val="center"/>
            <w:hideMark/>
          </w:tcPr>
          <w:p w14:paraId="780D1899" w14:textId="77777777" w:rsidR="00823F30" w:rsidRPr="003C0DD8" w:rsidRDefault="00823F30" w:rsidP="007806FA">
            <w:pPr>
              <w:rPr>
                <w:rFonts w:ascii="Arial" w:hAnsi="Arial" w:cs="Arial"/>
                <w:sz w:val="2"/>
                <w:szCs w:val="2"/>
                <w:lang w:val="es-BO" w:eastAsia="es-ES"/>
              </w:rPr>
            </w:pPr>
          </w:p>
        </w:tc>
        <w:tc>
          <w:tcPr>
            <w:tcW w:w="727" w:type="dxa"/>
            <w:gridSpan w:val="3"/>
            <w:tcBorders>
              <w:top w:val="nil"/>
              <w:left w:val="nil"/>
              <w:bottom w:val="nil"/>
              <w:right w:val="nil"/>
            </w:tcBorders>
            <w:shd w:val="clear" w:color="auto" w:fill="auto"/>
            <w:vAlign w:val="center"/>
            <w:hideMark/>
          </w:tcPr>
          <w:p w14:paraId="2975957D" w14:textId="77777777" w:rsidR="00823F30" w:rsidRPr="003C0DD8" w:rsidRDefault="00823F30" w:rsidP="007806FA">
            <w:pPr>
              <w:rPr>
                <w:rFonts w:ascii="Arial" w:hAnsi="Arial" w:cs="Arial"/>
                <w:sz w:val="2"/>
                <w:szCs w:val="2"/>
                <w:lang w:val="es-BO" w:eastAsia="es-ES"/>
              </w:rPr>
            </w:pPr>
          </w:p>
        </w:tc>
        <w:tc>
          <w:tcPr>
            <w:tcW w:w="242" w:type="dxa"/>
            <w:gridSpan w:val="2"/>
            <w:tcBorders>
              <w:top w:val="nil"/>
              <w:left w:val="nil"/>
              <w:bottom w:val="nil"/>
              <w:right w:val="nil"/>
            </w:tcBorders>
            <w:shd w:val="clear" w:color="auto" w:fill="auto"/>
            <w:vAlign w:val="center"/>
            <w:hideMark/>
          </w:tcPr>
          <w:p w14:paraId="1EF4ADDC" w14:textId="77777777" w:rsidR="00823F30" w:rsidRPr="003C0DD8" w:rsidRDefault="00823F30" w:rsidP="007806FA">
            <w:pPr>
              <w:rPr>
                <w:rFonts w:ascii="Arial" w:hAnsi="Arial" w:cs="Arial"/>
                <w:sz w:val="2"/>
                <w:szCs w:val="2"/>
                <w:lang w:val="es-BO" w:eastAsia="es-ES"/>
              </w:rPr>
            </w:pPr>
          </w:p>
        </w:tc>
        <w:tc>
          <w:tcPr>
            <w:tcW w:w="728" w:type="dxa"/>
            <w:gridSpan w:val="4"/>
            <w:tcBorders>
              <w:top w:val="nil"/>
              <w:left w:val="nil"/>
              <w:bottom w:val="nil"/>
              <w:right w:val="nil"/>
            </w:tcBorders>
            <w:shd w:val="clear" w:color="auto" w:fill="auto"/>
            <w:noWrap/>
            <w:vAlign w:val="center"/>
            <w:hideMark/>
          </w:tcPr>
          <w:p w14:paraId="2BBE9568" w14:textId="77777777" w:rsidR="00823F30" w:rsidRPr="003C0DD8" w:rsidRDefault="00823F30" w:rsidP="007806FA">
            <w:pPr>
              <w:rPr>
                <w:rFonts w:ascii="Arial" w:hAnsi="Arial" w:cs="Arial"/>
                <w:sz w:val="2"/>
                <w:szCs w:val="2"/>
                <w:lang w:val="es-BO" w:eastAsia="es-ES"/>
              </w:rPr>
            </w:pPr>
          </w:p>
        </w:tc>
        <w:tc>
          <w:tcPr>
            <w:tcW w:w="727" w:type="dxa"/>
            <w:gridSpan w:val="4"/>
            <w:tcBorders>
              <w:top w:val="nil"/>
              <w:left w:val="nil"/>
              <w:bottom w:val="nil"/>
              <w:right w:val="nil"/>
            </w:tcBorders>
            <w:shd w:val="clear" w:color="auto" w:fill="auto"/>
            <w:noWrap/>
            <w:vAlign w:val="center"/>
            <w:hideMark/>
          </w:tcPr>
          <w:p w14:paraId="4976915F" w14:textId="77777777" w:rsidR="00823F30" w:rsidRPr="003C0DD8" w:rsidRDefault="00823F30" w:rsidP="007806FA">
            <w:pPr>
              <w:rPr>
                <w:rFonts w:ascii="Arial" w:hAnsi="Arial" w:cs="Arial"/>
                <w:sz w:val="2"/>
                <w:szCs w:val="2"/>
                <w:lang w:val="es-BO" w:eastAsia="es-ES"/>
              </w:rPr>
            </w:pPr>
          </w:p>
        </w:tc>
        <w:tc>
          <w:tcPr>
            <w:tcW w:w="192" w:type="dxa"/>
            <w:tcBorders>
              <w:top w:val="nil"/>
              <w:left w:val="nil"/>
              <w:bottom w:val="nil"/>
              <w:right w:val="nil"/>
            </w:tcBorders>
            <w:shd w:val="clear" w:color="auto" w:fill="auto"/>
            <w:noWrap/>
            <w:vAlign w:val="center"/>
            <w:hideMark/>
          </w:tcPr>
          <w:p w14:paraId="64B3B423" w14:textId="77777777" w:rsidR="00823F30" w:rsidRPr="003C0DD8" w:rsidRDefault="00823F30" w:rsidP="007806FA">
            <w:pPr>
              <w:rPr>
                <w:rFonts w:ascii="Arial" w:hAnsi="Arial" w:cs="Arial"/>
                <w:sz w:val="2"/>
                <w:szCs w:val="2"/>
                <w:lang w:val="es-BO" w:eastAsia="es-ES"/>
              </w:rPr>
            </w:pPr>
          </w:p>
        </w:tc>
        <w:tc>
          <w:tcPr>
            <w:tcW w:w="465" w:type="dxa"/>
            <w:gridSpan w:val="2"/>
            <w:tcBorders>
              <w:top w:val="nil"/>
              <w:left w:val="nil"/>
              <w:bottom w:val="nil"/>
              <w:right w:val="nil"/>
            </w:tcBorders>
            <w:shd w:val="clear" w:color="auto" w:fill="auto"/>
            <w:noWrap/>
            <w:vAlign w:val="center"/>
            <w:hideMark/>
          </w:tcPr>
          <w:p w14:paraId="5D129F9E" w14:textId="77777777" w:rsidR="00823F30" w:rsidRPr="003C0DD8" w:rsidRDefault="00823F30" w:rsidP="007806FA">
            <w:pPr>
              <w:rPr>
                <w:rFonts w:ascii="Arial" w:hAnsi="Arial" w:cs="Arial"/>
                <w:sz w:val="2"/>
                <w:szCs w:val="2"/>
                <w:lang w:val="es-BO" w:eastAsia="es-ES"/>
              </w:rPr>
            </w:pPr>
          </w:p>
        </w:tc>
        <w:tc>
          <w:tcPr>
            <w:tcW w:w="243" w:type="dxa"/>
            <w:gridSpan w:val="2"/>
            <w:tcBorders>
              <w:top w:val="nil"/>
              <w:left w:val="nil"/>
              <w:bottom w:val="nil"/>
              <w:right w:val="nil"/>
            </w:tcBorders>
            <w:shd w:val="clear" w:color="auto" w:fill="auto"/>
            <w:noWrap/>
            <w:vAlign w:val="center"/>
            <w:hideMark/>
          </w:tcPr>
          <w:p w14:paraId="2E8268BC" w14:textId="77777777" w:rsidR="00823F30" w:rsidRPr="003C0DD8" w:rsidRDefault="00823F30" w:rsidP="007806FA">
            <w:pPr>
              <w:rPr>
                <w:rFonts w:ascii="Arial" w:hAnsi="Arial" w:cs="Arial"/>
                <w:sz w:val="2"/>
                <w:szCs w:val="2"/>
                <w:lang w:val="es-BO" w:eastAsia="es-ES"/>
              </w:rPr>
            </w:pPr>
          </w:p>
        </w:tc>
        <w:tc>
          <w:tcPr>
            <w:tcW w:w="727" w:type="dxa"/>
            <w:gridSpan w:val="3"/>
            <w:tcBorders>
              <w:top w:val="nil"/>
              <w:left w:val="nil"/>
              <w:bottom w:val="nil"/>
              <w:right w:val="nil"/>
            </w:tcBorders>
            <w:shd w:val="clear" w:color="auto" w:fill="auto"/>
            <w:noWrap/>
            <w:vAlign w:val="center"/>
            <w:hideMark/>
          </w:tcPr>
          <w:p w14:paraId="5BF8C332" w14:textId="77777777" w:rsidR="00823F30" w:rsidRPr="003C0DD8" w:rsidRDefault="00823F30" w:rsidP="007806FA">
            <w:pPr>
              <w:rPr>
                <w:rFonts w:ascii="Arial" w:hAnsi="Arial" w:cs="Arial"/>
                <w:sz w:val="2"/>
                <w:szCs w:val="2"/>
                <w:lang w:val="es-BO" w:eastAsia="es-ES"/>
              </w:rPr>
            </w:pPr>
          </w:p>
        </w:tc>
        <w:tc>
          <w:tcPr>
            <w:tcW w:w="242" w:type="dxa"/>
            <w:gridSpan w:val="2"/>
            <w:tcBorders>
              <w:top w:val="nil"/>
              <w:left w:val="nil"/>
              <w:bottom w:val="nil"/>
              <w:right w:val="nil"/>
            </w:tcBorders>
            <w:shd w:val="clear" w:color="auto" w:fill="auto"/>
            <w:noWrap/>
            <w:vAlign w:val="center"/>
            <w:hideMark/>
          </w:tcPr>
          <w:p w14:paraId="71653944" w14:textId="77777777" w:rsidR="00823F30" w:rsidRPr="003C0DD8" w:rsidRDefault="00823F30" w:rsidP="007806FA">
            <w:pPr>
              <w:rPr>
                <w:rFonts w:ascii="Arial" w:hAnsi="Arial" w:cs="Arial"/>
                <w:sz w:val="2"/>
                <w:szCs w:val="2"/>
                <w:lang w:val="es-BO" w:eastAsia="es-ES"/>
              </w:rPr>
            </w:pPr>
          </w:p>
        </w:tc>
        <w:tc>
          <w:tcPr>
            <w:tcW w:w="727" w:type="dxa"/>
            <w:gridSpan w:val="3"/>
            <w:tcBorders>
              <w:top w:val="nil"/>
              <w:left w:val="nil"/>
              <w:bottom w:val="nil"/>
              <w:right w:val="nil"/>
            </w:tcBorders>
            <w:shd w:val="clear" w:color="auto" w:fill="auto"/>
            <w:noWrap/>
            <w:vAlign w:val="center"/>
            <w:hideMark/>
          </w:tcPr>
          <w:p w14:paraId="5352D951" w14:textId="77777777" w:rsidR="00823F30" w:rsidRPr="003C0DD8" w:rsidRDefault="00823F30" w:rsidP="007806FA">
            <w:pPr>
              <w:rPr>
                <w:rFonts w:ascii="Arial" w:hAnsi="Arial" w:cs="Arial"/>
                <w:sz w:val="2"/>
                <w:szCs w:val="2"/>
                <w:lang w:val="es-BO" w:eastAsia="es-ES"/>
              </w:rPr>
            </w:pPr>
          </w:p>
        </w:tc>
        <w:tc>
          <w:tcPr>
            <w:tcW w:w="243" w:type="dxa"/>
            <w:gridSpan w:val="2"/>
            <w:tcBorders>
              <w:top w:val="nil"/>
              <w:left w:val="nil"/>
              <w:bottom w:val="nil"/>
              <w:right w:val="nil"/>
            </w:tcBorders>
            <w:shd w:val="clear" w:color="auto" w:fill="auto"/>
            <w:noWrap/>
            <w:vAlign w:val="center"/>
            <w:hideMark/>
          </w:tcPr>
          <w:p w14:paraId="2C67DCC2" w14:textId="77777777" w:rsidR="00823F30" w:rsidRPr="003C0DD8" w:rsidRDefault="00823F30" w:rsidP="007806FA">
            <w:pPr>
              <w:rPr>
                <w:rFonts w:ascii="Arial" w:hAnsi="Arial" w:cs="Arial"/>
                <w:sz w:val="2"/>
                <w:szCs w:val="2"/>
                <w:lang w:val="es-BO" w:eastAsia="es-ES"/>
              </w:rPr>
            </w:pPr>
          </w:p>
        </w:tc>
        <w:tc>
          <w:tcPr>
            <w:tcW w:w="727" w:type="dxa"/>
            <w:gridSpan w:val="2"/>
            <w:tcBorders>
              <w:top w:val="nil"/>
              <w:left w:val="nil"/>
              <w:bottom w:val="nil"/>
              <w:right w:val="nil"/>
            </w:tcBorders>
            <w:shd w:val="clear" w:color="auto" w:fill="auto"/>
            <w:noWrap/>
            <w:vAlign w:val="center"/>
            <w:hideMark/>
          </w:tcPr>
          <w:p w14:paraId="278CBA45" w14:textId="77777777" w:rsidR="00823F30" w:rsidRPr="003C0DD8" w:rsidRDefault="00823F30" w:rsidP="007806FA">
            <w:pPr>
              <w:rPr>
                <w:rFonts w:ascii="Arial" w:hAnsi="Arial" w:cs="Arial"/>
                <w:sz w:val="2"/>
                <w:szCs w:val="2"/>
                <w:lang w:val="es-BO" w:eastAsia="es-ES"/>
              </w:rPr>
            </w:pPr>
          </w:p>
        </w:tc>
        <w:tc>
          <w:tcPr>
            <w:tcW w:w="203" w:type="dxa"/>
            <w:gridSpan w:val="2"/>
            <w:tcBorders>
              <w:top w:val="nil"/>
              <w:left w:val="nil"/>
              <w:bottom w:val="nil"/>
              <w:right w:val="single" w:sz="12" w:space="0" w:color="auto"/>
            </w:tcBorders>
            <w:shd w:val="clear" w:color="auto" w:fill="auto"/>
            <w:noWrap/>
            <w:vAlign w:val="center"/>
            <w:hideMark/>
          </w:tcPr>
          <w:p w14:paraId="5CD2C0F5" w14:textId="77777777" w:rsidR="00823F30" w:rsidRPr="003C0DD8" w:rsidRDefault="00823F30" w:rsidP="007806FA">
            <w:pPr>
              <w:rPr>
                <w:rFonts w:ascii="Arial" w:hAnsi="Arial" w:cs="Arial"/>
                <w:sz w:val="2"/>
                <w:szCs w:val="2"/>
                <w:lang w:val="es-BO" w:eastAsia="es-ES"/>
              </w:rPr>
            </w:pPr>
            <w:r w:rsidRPr="003C0DD8">
              <w:rPr>
                <w:rFonts w:ascii="Arial" w:hAnsi="Arial" w:cs="Arial"/>
                <w:sz w:val="2"/>
                <w:szCs w:val="2"/>
                <w:lang w:val="es-BO" w:eastAsia="es-ES"/>
              </w:rPr>
              <w:t> </w:t>
            </w:r>
          </w:p>
        </w:tc>
      </w:tr>
      <w:tr w:rsidR="00823F30" w:rsidRPr="003C0DD8" w14:paraId="1D33ECC2" w14:textId="77777777" w:rsidTr="00D9308E">
        <w:trPr>
          <w:trHeight w:val="313"/>
          <w:jc w:val="center"/>
        </w:trPr>
        <w:tc>
          <w:tcPr>
            <w:tcW w:w="2680" w:type="dxa"/>
            <w:tcBorders>
              <w:top w:val="nil"/>
              <w:left w:val="single" w:sz="12" w:space="0" w:color="auto"/>
              <w:bottom w:val="nil"/>
              <w:right w:val="nil"/>
            </w:tcBorders>
            <w:shd w:val="clear" w:color="auto" w:fill="auto"/>
            <w:vAlign w:val="center"/>
            <w:hideMark/>
          </w:tcPr>
          <w:p w14:paraId="11261BE0" w14:textId="77777777" w:rsidR="00823F30" w:rsidRPr="003C0DD8" w:rsidRDefault="00823F30" w:rsidP="007806FA">
            <w:pPr>
              <w:jc w:val="right"/>
              <w:rPr>
                <w:rFonts w:ascii="Arial" w:hAnsi="Arial" w:cs="Arial"/>
                <w:b/>
                <w:bCs/>
                <w:sz w:val="16"/>
                <w:szCs w:val="16"/>
                <w:lang w:val="es-BO" w:eastAsia="es-ES"/>
              </w:rPr>
            </w:pPr>
            <w:r w:rsidRPr="003C0DD8">
              <w:rPr>
                <w:rFonts w:ascii="Arial" w:hAnsi="Arial" w:cs="Arial"/>
                <w:b/>
                <w:bCs/>
                <w:sz w:val="16"/>
                <w:szCs w:val="16"/>
                <w:lang w:val="es-BO" w:eastAsia="es-ES"/>
              </w:rPr>
              <w:t>Dirección Principal</w:t>
            </w:r>
          </w:p>
        </w:tc>
        <w:tc>
          <w:tcPr>
            <w:tcW w:w="202" w:type="dxa"/>
            <w:tcBorders>
              <w:top w:val="nil"/>
              <w:left w:val="nil"/>
              <w:bottom w:val="nil"/>
              <w:right w:val="nil"/>
            </w:tcBorders>
            <w:shd w:val="clear" w:color="auto" w:fill="auto"/>
            <w:vAlign w:val="center"/>
            <w:hideMark/>
          </w:tcPr>
          <w:p w14:paraId="7E0824DB" w14:textId="77777777" w:rsidR="00823F30" w:rsidRPr="003C0DD8" w:rsidRDefault="00823F30" w:rsidP="007806FA">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6534" w:type="dxa"/>
            <w:gridSpan w:val="32"/>
            <w:tcBorders>
              <w:top w:val="single" w:sz="8" w:space="0" w:color="auto"/>
              <w:left w:val="single" w:sz="8" w:space="0" w:color="auto"/>
              <w:bottom w:val="single" w:sz="8" w:space="0" w:color="auto"/>
              <w:right w:val="single" w:sz="8" w:space="0" w:color="000000"/>
            </w:tcBorders>
            <w:shd w:val="clear" w:color="000000" w:fill="DBE5F1"/>
            <w:vAlign w:val="center"/>
            <w:hideMark/>
          </w:tcPr>
          <w:p w14:paraId="197AE683" w14:textId="77777777" w:rsidR="00823F30" w:rsidRPr="003C0DD8" w:rsidRDefault="00823F30" w:rsidP="007806FA">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203" w:type="dxa"/>
            <w:gridSpan w:val="2"/>
            <w:tcBorders>
              <w:top w:val="nil"/>
              <w:left w:val="nil"/>
              <w:bottom w:val="nil"/>
              <w:right w:val="single" w:sz="12" w:space="0" w:color="auto"/>
            </w:tcBorders>
            <w:shd w:val="clear" w:color="auto" w:fill="auto"/>
            <w:noWrap/>
            <w:vAlign w:val="center"/>
            <w:hideMark/>
          </w:tcPr>
          <w:p w14:paraId="1AE9FA4C" w14:textId="77777777" w:rsidR="00823F30" w:rsidRPr="003C0DD8" w:rsidRDefault="00823F30" w:rsidP="007806FA">
            <w:pPr>
              <w:rPr>
                <w:rFonts w:ascii="Arial" w:hAnsi="Arial" w:cs="Arial"/>
                <w:sz w:val="16"/>
                <w:szCs w:val="16"/>
                <w:lang w:val="es-BO" w:eastAsia="es-ES"/>
              </w:rPr>
            </w:pPr>
            <w:r w:rsidRPr="003C0DD8">
              <w:rPr>
                <w:rFonts w:ascii="Arial" w:hAnsi="Arial" w:cs="Arial"/>
                <w:sz w:val="16"/>
                <w:szCs w:val="16"/>
                <w:lang w:val="es-BO" w:eastAsia="es-ES"/>
              </w:rPr>
              <w:t> </w:t>
            </w:r>
          </w:p>
        </w:tc>
      </w:tr>
      <w:tr w:rsidR="00823F30" w:rsidRPr="003C0DD8" w14:paraId="7E6DA535" w14:textId="77777777" w:rsidTr="00D9308E">
        <w:trPr>
          <w:trHeight w:val="54"/>
          <w:jc w:val="center"/>
        </w:trPr>
        <w:tc>
          <w:tcPr>
            <w:tcW w:w="2680" w:type="dxa"/>
            <w:tcBorders>
              <w:top w:val="nil"/>
              <w:left w:val="single" w:sz="12" w:space="0" w:color="auto"/>
              <w:bottom w:val="nil"/>
              <w:right w:val="nil"/>
            </w:tcBorders>
            <w:shd w:val="clear" w:color="auto" w:fill="auto"/>
            <w:vAlign w:val="center"/>
            <w:hideMark/>
          </w:tcPr>
          <w:p w14:paraId="6C0E9C53" w14:textId="77777777" w:rsidR="00823F30" w:rsidRPr="003C0DD8" w:rsidRDefault="00823F30" w:rsidP="007806FA">
            <w:pPr>
              <w:jc w:val="right"/>
              <w:rPr>
                <w:rFonts w:ascii="Arial" w:hAnsi="Arial" w:cs="Arial"/>
                <w:b/>
                <w:bCs/>
                <w:sz w:val="2"/>
                <w:szCs w:val="2"/>
                <w:lang w:val="es-BO" w:eastAsia="es-ES"/>
              </w:rPr>
            </w:pPr>
            <w:r w:rsidRPr="003C0DD8">
              <w:rPr>
                <w:rFonts w:ascii="Arial" w:hAnsi="Arial" w:cs="Arial"/>
                <w:b/>
                <w:bCs/>
                <w:sz w:val="2"/>
                <w:szCs w:val="2"/>
                <w:lang w:val="es-BO" w:eastAsia="es-ES"/>
              </w:rPr>
              <w:t> </w:t>
            </w:r>
          </w:p>
        </w:tc>
        <w:tc>
          <w:tcPr>
            <w:tcW w:w="202" w:type="dxa"/>
            <w:tcBorders>
              <w:top w:val="nil"/>
              <w:left w:val="nil"/>
              <w:bottom w:val="nil"/>
              <w:right w:val="nil"/>
            </w:tcBorders>
            <w:shd w:val="clear" w:color="auto" w:fill="auto"/>
            <w:vAlign w:val="center"/>
            <w:hideMark/>
          </w:tcPr>
          <w:p w14:paraId="079011CB" w14:textId="77777777" w:rsidR="00823F30" w:rsidRPr="003C0DD8" w:rsidRDefault="00823F30" w:rsidP="007806FA">
            <w:pPr>
              <w:jc w:val="center"/>
              <w:rPr>
                <w:rFonts w:ascii="Arial" w:hAnsi="Arial" w:cs="Arial"/>
                <w:b/>
                <w:bCs/>
                <w:sz w:val="2"/>
                <w:szCs w:val="2"/>
                <w:lang w:val="es-BO" w:eastAsia="es-ES"/>
              </w:rPr>
            </w:pPr>
          </w:p>
        </w:tc>
        <w:tc>
          <w:tcPr>
            <w:tcW w:w="302" w:type="dxa"/>
            <w:tcBorders>
              <w:top w:val="nil"/>
              <w:left w:val="nil"/>
              <w:bottom w:val="nil"/>
              <w:right w:val="nil"/>
            </w:tcBorders>
            <w:shd w:val="clear" w:color="auto" w:fill="auto"/>
            <w:vAlign w:val="center"/>
            <w:hideMark/>
          </w:tcPr>
          <w:p w14:paraId="3D07531E" w14:textId="77777777" w:rsidR="00823F30" w:rsidRPr="003C0DD8" w:rsidRDefault="00823F30" w:rsidP="007806FA">
            <w:pPr>
              <w:rPr>
                <w:rFonts w:ascii="Arial" w:hAnsi="Arial" w:cs="Arial"/>
                <w:sz w:val="2"/>
                <w:szCs w:val="2"/>
                <w:lang w:val="es-BO" w:eastAsia="es-ES"/>
              </w:rPr>
            </w:pPr>
          </w:p>
        </w:tc>
        <w:tc>
          <w:tcPr>
            <w:tcW w:w="242" w:type="dxa"/>
            <w:tcBorders>
              <w:top w:val="nil"/>
              <w:left w:val="nil"/>
              <w:bottom w:val="nil"/>
              <w:right w:val="nil"/>
            </w:tcBorders>
            <w:shd w:val="clear" w:color="auto" w:fill="auto"/>
            <w:vAlign w:val="center"/>
            <w:hideMark/>
          </w:tcPr>
          <w:p w14:paraId="5D0C6C7B" w14:textId="77777777" w:rsidR="00823F30" w:rsidRPr="003C0DD8" w:rsidRDefault="00823F30" w:rsidP="007806FA">
            <w:pPr>
              <w:rPr>
                <w:rFonts w:ascii="Arial" w:hAnsi="Arial" w:cs="Arial"/>
                <w:sz w:val="2"/>
                <w:szCs w:val="2"/>
                <w:lang w:val="es-BO" w:eastAsia="es-ES"/>
              </w:rPr>
            </w:pPr>
          </w:p>
        </w:tc>
        <w:tc>
          <w:tcPr>
            <w:tcW w:w="727" w:type="dxa"/>
            <w:gridSpan w:val="3"/>
            <w:tcBorders>
              <w:top w:val="nil"/>
              <w:left w:val="nil"/>
              <w:bottom w:val="nil"/>
              <w:right w:val="nil"/>
            </w:tcBorders>
            <w:shd w:val="clear" w:color="auto" w:fill="auto"/>
            <w:vAlign w:val="center"/>
            <w:hideMark/>
          </w:tcPr>
          <w:p w14:paraId="40AA8892" w14:textId="77777777" w:rsidR="00823F30" w:rsidRPr="003C0DD8" w:rsidRDefault="00823F30" w:rsidP="007806FA">
            <w:pPr>
              <w:rPr>
                <w:rFonts w:ascii="Arial" w:hAnsi="Arial" w:cs="Arial"/>
                <w:sz w:val="2"/>
                <w:szCs w:val="2"/>
                <w:lang w:val="es-BO" w:eastAsia="es-ES"/>
              </w:rPr>
            </w:pPr>
          </w:p>
        </w:tc>
        <w:tc>
          <w:tcPr>
            <w:tcW w:w="242" w:type="dxa"/>
            <w:gridSpan w:val="2"/>
            <w:tcBorders>
              <w:top w:val="nil"/>
              <w:left w:val="nil"/>
              <w:bottom w:val="nil"/>
              <w:right w:val="nil"/>
            </w:tcBorders>
            <w:shd w:val="clear" w:color="auto" w:fill="auto"/>
            <w:vAlign w:val="center"/>
            <w:hideMark/>
          </w:tcPr>
          <w:p w14:paraId="6946135E" w14:textId="77777777" w:rsidR="00823F30" w:rsidRPr="003C0DD8" w:rsidRDefault="00823F30" w:rsidP="007806FA">
            <w:pPr>
              <w:rPr>
                <w:rFonts w:ascii="Arial" w:hAnsi="Arial" w:cs="Arial"/>
                <w:sz w:val="2"/>
                <w:szCs w:val="2"/>
                <w:lang w:val="es-BO" w:eastAsia="es-ES"/>
              </w:rPr>
            </w:pPr>
          </w:p>
        </w:tc>
        <w:tc>
          <w:tcPr>
            <w:tcW w:w="728" w:type="dxa"/>
            <w:gridSpan w:val="4"/>
            <w:tcBorders>
              <w:top w:val="nil"/>
              <w:left w:val="nil"/>
              <w:bottom w:val="nil"/>
              <w:right w:val="nil"/>
            </w:tcBorders>
            <w:shd w:val="clear" w:color="auto" w:fill="auto"/>
            <w:noWrap/>
            <w:vAlign w:val="center"/>
            <w:hideMark/>
          </w:tcPr>
          <w:p w14:paraId="4061DE2E" w14:textId="77777777" w:rsidR="00823F30" w:rsidRPr="003C0DD8" w:rsidRDefault="00823F30" w:rsidP="007806FA">
            <w:pPr>
              <w:rPr>
                <w:rFonts w:ascii="Arial" w:hAnsi="Arial" w:cs="Arial"/>
                <w:sz w:val="2"/>
                <w:szCs w:val="2"/>
                <w:lang w:val="es-BO" w:eastAsia="es-ES"/>
              </w:rPr>
            </w:pPr>
          </w:p>
        </w:tc>
        <w:tc>
          <w:tcPr>
            <w:tcW w:w="727" w:type="dxa"/>
            <w:gridSpan w:val="4"/>
            <w:tcBorders>
              <w:top w:val="nil"/>
              <w:left w:val="nil"/>
              <w:bottom w:val="nil"/>
              <w:right w:val="nil"/>
            </w:tcBorders>
            <w:shd w:val="clear" w:color="auto" w:fill="auto"/>
            <w:noWrap/>
            <w:vAlign w:val="center"/>
            <w:hideMark/>
          </w:tcPr>
          <w:p w14:paraId="05956D2C" w14:textId="77777777" w:rsidR="00823F30" w:rsidRPr="003C0DD8" w:rsidRDefault="00823F30" w:rsidP="007806FA">
            <w:pPr>
              <w:rPr>
                <w:rFonts w:ascii="Arial" w:hAnsi="Arial" w:cs="Arial"/>
                <w:sz w:val="2"/>
                <w:szCs w:val="2"/>
                <w:lang w:val="es-BO" w:eastAsia="es-ES"/>
              </w:rPr>
            </w:pPr>
          </w:p>
        </w:tc>
        <w:tc>
          <w:tcPr>
            <w:tcW w:w="192" w:type="dxa"/>
            <w:tcBorders>
              <w:top w:val="nil"/>
              <w:left w:val="nil"/>
              <w:bottom w:val="nil"/>
              <w:right w:val="nil"/>
            </w:tcBorders>
            <w:shd w:val="clear" w:color="auto" w:fill="auto"/>
            <w:noWrap/>
            <w:vAlign w:val="center"/>
            <w:hideMark/>
          </w:tcPr>
          <w:p w14:paraId="5089D805" w14:textId="77777777" w:rsidR="00823F30" w:rsidRPr="003C0DD8" w:rsidRDefault="00823F30" w:rsidP="007806FA">
            <w:pPr>
              <w:rPr>
                <w:rFonts w:ascii="Arial" w:hAnsi="Arial" w:cs="Arial"/>
                <w:sz w:val="2"/>
                <w:szCs w:val="2"/>
                <w:lang w:val="es-BO" w:eastAsia="es-ES"/>
              </w:rPr>
            </w:pPr>
          </w:p>
        </w:tc>
        <w:tc>
          <w:tcPr>
            <w:tcW w:w="465" w:type="dxa"/>
            <w:gridSpan w:val="2"/>
            <w:tcBorders>
              <w:top w:val="nil"/>
              <w:left w:val="nil"/>
              <w:bottom w:val="nil"/>
              <w:right w:val="nil"/>
            </w:tcBorders>
            <w:shd w:val="clear" w:color="auto" w:fill="auto"/>
            <w:noWrap/>
            <w:vAlign w:val="center"/>
            <w:hideMark/>
          </w:tcPr>
          <w:p w14:paraId="53312A02" w14:textId="77777777" w:rsidR="00823F30" w:rsidRPr="003C0DD8" w:rsidRDefault="00823F30" w:rsidP="007806FA">
            <w:pPr>
              <w:rPr>
                <w:rFonts w:ascii="Arial" w:hAnsi="Arial" w:cs="Arial"/>
                <w:sz w:val="2"/>
                <w:szCs w:val="2"/>
                <w:lang w:val="es-BO" w:eastAsia="es-ES"/>
              </w:rPr>
            </w:pPr>
          </w:p>
        </w:tc>
        <w:tc>
          <w:tcPr>
            <w:tcW w:w="243" w:type="dxa"/>
            <w:gridSpan w:val="2"/>
            <w:tcBorders>
              <w:top w:val="nil"/>
              <w:left w:val="nil"/>
              <w:bottom w:val="single" w:sz="4" w:space="0" w:color="auto"/>
              <w:right w:val="nil"/>
            </w:tcBorders>
            <w:shd w:val="clear" w:color="auto" w:fill="auto"/>
            <w:noWrap/>
            <w:vAlign w:val="center"/>
            <w:hideMark/>
          </w:tcPr>
          <w:p w14:paraId="202561AD" w14:textId="77777777" w:rsidR="00823F30" w:rsidRPr="003C0DD8" w:rsidRDefault="00823F30" w:rsidP="007806FA">
            <w:pPr>
              <w:rPr>
                <w:rFonts w:ascii="Arial" w:hAnsi="Arial" w:cs="Arial"/>
                <w:sz w:val="2"/>
                <w:szCs w:val="2"/>
                <w:lang w:val="es-BO" w:eastAsia="es-ES"/>
              </w:rPr>
            </w:pPr>
          </w:p>
        </w:tc>
        <w:tc>
          <w:tcPr>
            <w:tcW w:w="727" w:type="dxa"/>
            <w:gridSpan w:val="3"/>
            <w:tcBorders>
              <w:top w:val="nil"/>
              <w:left w:val="nil"/>
              <w:bottom w:val="single" w:sz="4" w:space="0" w:color="auto"/>
              <w:right w:val="nil"/>
            </w:tcBorders>
            <w:shd w:val="clear" w:color="auto" w:fill="auto"/>
            <w:noWrap/>
            <w:vAlign w:val="center"/>
            <w:hideMark/>
          </w:tcPr>
          <w:p w14:paraId="5520E03F" w14:textId="77777777" w:rsidR="00823F30" w:rsidRPr="003C0DD8" w:rsidRDefault="00823F30" w:rsidP="007806FA">
            <w:pPr>
              <w:rPr>
                <w:rFonts w:ascii="Arial" w:hAnsi="Arial" w:cs="Arial"/>
                <w:sz w:val="2"/>
                <w:szCs w:val="2"/>
                <w:lang w:val="es-BO" w:eastAsia="es-ES"/>
              </w:rPr>
            </w:pPr>
          </w:p>
        </w:tc>
        <w:tc>
          <w:tcPr>
            <w:tcW w:w="242" w:type="dxa"/>
            <w:gridSpan w:val="2"/>
            <w:tcBorders>
              <w:top w:val="nil"/>
              <w:left w:val="nil"/>
              <w:bottom w:val="single" w:sz="4" w:space="0" w:color="auto"/>
              <w:right w:val="nil"/>
            </w:tcBorders>
            <w:shd w:val="clear" w:color="auto" w:fill="auto"/>
            <w:noWrap/>
            <w:vAlign w:val="center"/>
            <w:hideMark/>
          </w:tcPr>
          <w:p w14:paraId="6947A5C7" w14:textId="77777777" w:rsidR="00823F30" w:rsidRPr="003C0DD8" w:rsidRDefault="00823F30" w:rsidP="007806FA">
            <w:pPr>
              <w:rPr>
                <w:rFonts w:ascii="Arial" w:hAnsi="Arial" w:cs="Arial"/>
                <w:sz w:val="2"/>
                <w:szCs w:val="2"/>
                <w:lang w:val="es-BO" w:eastAsia="es-ES"/>
              </w:rPr>
            </w:pPr>
          </w:p>
        </w:tc>
        <w:tc>
          <w:tcPr>
            <w:tcW w:w="727" w:type="dxa"/>
            <w:gridSpan w:val="3"/>
            <w:tcBorders>
              <w:top w:val="nil"/>
              <w:left w:val="nil"/>
              <w:bottom w:val="single" w:sz="4" w:space="0" w:color="auto"/>
              <w:right w:val="nil"/>
            </w:tcBorders>
            <w:shd w:val="clear" w:color="auto" w:fill="auto"/>
            <w:noWrap/>
            <w:vAlign w:val="center"/>
            <w:hideMark/>
          </w:tcPr>
          <w:p w14:paraId="7CAFBBC6" w14:textId="77777777" w:rsidR="00823F30" w:rsidRPr="003C0DD8" w:rsidRDefault="00823F30" w:rsidP="007806FA">
            <w:pPr>
              <w:rPr>
                <w:rFonts w:ascii="Arial" w:hAnsi="Arial" w:cs="Arial"/>
                <w:sz w:val="2"/>
                <w:szCs w:val="2"/>
                <w:lang w:val="es-BO" w:eastAsia="es-ES"/>
              </w:rPr>
            </w:pPr>
          </w:p>
        </w:tc>
        <w:tc>
          <w:tcPr>
            <w:tcW w:w="243" w:type="dxa"/>
            <w:gridSpan w:val="2"/>
            <w:tcBorders>
              <w:top w:val="nil"/>
              <w:left w:val="nil"/>
              <w:bottom w:val="single" w:sz="4" w:space="0" w:color="auto"/>
              <w:right w:val="nil"/>
            </w:tcBorders>
            <w:shd w:val="clear" w:color="auto" w:fill="auto"/>
            <w:noWrap/>
            <w:vAlign w:val="center"/>
            <w:hideMark/>
          </w:tcPr>
          <w:p w14:paraId="7CC39E20" w14:textId="77777777" w:rsidR="00823F30" w:rsidRPr="003C0DD8" w:rsidRDefault="00823F30" w:rsidP="007806FA">
            <w:pPr>
              <w:rPr>
                <w:rFonts w:ascii="Arial" w:hAnsi="Arial" w:cs="Arial"/>
                <w:sz w:val="2"/>
                <w:szCs w:val="2"/>
                <w:lang w:val="es-BO" w:eastAsia="es-ES"/>
              </w:rPr>
            </w:pPr>
          </w:p>
        </w:tc>
        <w:tc>
          <w:tcPr>
            <w:tcW w:w="727" w:type="dxa"/>
            <w:gridSpan w:val="2"/>
            <w:tcBorders>
              <w:top w:val="nil"/>
              <w:left w:val="nil"/>
              <w:bottom w:val="single" w:sz="4" w:space="0" w:color="auto"/>
              <w:right w:val="nil"/>
            </w:tcBorders>
            <w:shd w:val="clear" w:color="auto" w:fill="auto"/>
            <w:noWrap/>
            <w:vAlign w:val="center"/>
            <w:hideMark/>
          </w:tcPr>
          <w:p w14:paraId="779633EC" w14:textId="77777777" w:rsidR="00823F30" w:rsidRPr="003C0DD8" w:rsidRDefault="00823F30" w:rsidP="007806FA">
            <w:pPr>
              <w:rPr>
                <w:rFonts w:ascii="Arial" w:hAnsi="Arial" w:cs="Arial"/>
                <w:sz w:val="2"/>
                <w:szCs w:val="2"/>
                <w:lang w:val="es-BO" w:eastAsia="es-ES"/>
              </w:rPr>
            </w:pPr>
          </w:p>
        </w:tc>
        <w:tc>
          <w:tcPr>
            <w:tcW w:w="203" w:type="dxa"/>
            <w:gridSpan w:val="2"/>
            <w:tcBorders>
              <w:top w:val="nil"/>
              <w:left w:val="nil"/>
              <w:bottom w:val="nil"/>
              <w:right w:val="single" w:sz="12" w:space="0" w:color="auto"/>
            </w:tcBorders>
            <w:shd w:val="clear" w:color="auto" w:fill="auto"/>
            <w:noWrap/>
            <w:vAlign w:val="center"/>
            <w:hideMark/>
          </w:tcPr>
          <w:p w14:paraId="5852E024" w14:textId="77777777" w:rsidR="00823F30" w:rsidRPr="003C0DD8" w:rsidRDefault="00823F30" w:rsidP="007806FA">
            <w:pPr>
              <w:rPr>
                <w:rFonts w:ascii="Arial" w:hAnsi="Arial" w:cs="Arial"/>
                <w:sz w:val="2"/>
                <w:szCs w:val="2"/>
                <w:lang w:val="es-BO" w:eastAsia="es-ES"/>
              </w:rPr>
            </w:pPr>
            <w:r w:rsidRPr="003C0DD8">
              <w:rPr>
                <w:rFonts w:ascii="Arial" w:hAnsi="Arial" w:cs="Arial"/>
                <w:sz w:val="2"/>
                <w:szCs w:val="2"/>
                <w:lang w:val="es-BO" w:eastAsia="es-ES"/>
              </w:rPr>
              <w:t> </w:t>
            </w:r>
          </w:p>
        </w:tc>
      </w:tr>
      <w:tr w:rsidR="00823F30" w:rsidRPr="003C0DD8" w14:paraId="1869E58C" w14:textId="77777777" w:rsidTr="00D9308E">
        <w:trPr>
          <w:trHeight w:val="313"/>
          <w:jc w:val="center"/>
        </w:trPr>
        <w:tc>
          <w:tcPr>
            <w:tcW w:w="2680" w:type="dxa"/>
            <w:tcBorders>
              <w:top w:val="nil"/>
              <w:left w:val="single" w:sz="12" w:space="0" w:color="auto"/>
              <w:bottom w:val="nil"/>
              <w:right w:val="nil"/>
            </w:tcBorders>
            <w:shd w:val="clear" w:color="auto" w:fill="auto"/>
            <w:vAlign w:val="center"/>
            <w:hideMark/>
          </w:tcPr>
          <w:p w14:paraId="4F67E42E" w14:textId="77777777" w:rsidR="00823F30" w:rsidRPr="003C0DD8" w:rsidRDefault="00823F30" w:rsidP="007806FA">
            <w:pPr>
              <w:jc w:val="right"/>
              <w:rPr>
                <w:rFonts w:ascii="Arial" w:hAnsi="Arial" w:cs="Arial"/>
                <w:b/>
                <w:bCs/>
                <w:sz w:val="16"/>
                <w:szCs w:val="16"/>
                <w:lang w:val="es-BO" w:eastAsia="es-ES"/>
              </w:rPr>
            </w:pPr>
            <w:r w:rsidRPr="003C0DD8">
              <w:rPr>
                <w:rFonts w:ascii="Arial" w:hAnsi="Arial" w:cs="Arial"/>
                <w:b/>
                <w:bCs/>
                <w:sz w:val="16"/>
                <w:szCs w:val="16"/>
                <w:lang w:val="es-BO" w:eastAsia="es-ES"/>
              </w:rPr>
              <w:t>Teléfonos</w:t>
            </w:r>
          </w:p>
        </w:tc>
        <w:tc>
          <w:tcPr>
            <w:tcW w:w="202" w:type="dxa"/>
            <w:tcBorders>
              <w:top w:val="nil"/>
              <w:left w:val="nil"/>
              <w:bottom w:val="nil"/>
              <w:right w:val="nil"/>
            </w:tcBorders>
            <w:shd w:val="clear" w:color="auto" w:fill="auto"/>
            <w:vAlign w:val="center"/>
            <w:hideMark/>
          </w:tcPr>
          <w:p w14:paraId="5FA99159" w14:textId="77777777" w:rsidR="00823F30" w:rsidRPr="003C0DD8" w:rsidRDefault="00823F30" w:rsidP="007806FA">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2241" w:type="dxa"/>
            <w:gridSpan w:val="11"/>
            <w:tcBorders>
              <w:top w:val="single" w:sz="8" w:space="0" w:color="auto"/>
              <w:left w:val="single" w:sz="8" w:space="0" w:color="auto"/>
              <w:bottom w:val="single" w:sz="8" w:space="0" w:color="auto"/>
              <w:right w:val="single" w:sz="8" w:space="0" w:color="000000"/>
            </w:tcBorders>
            <w:shd w:val="clear" w:color="000000" w:fill="DBE5F1"/>
            <w:vAlign w:val="center"/>
            <w:hideMark/>
          </w:tcPr>
          <w:p w14:paraId="0739FEF8" w14:textId="77777777" w:rsidR="00823F30" w:rsidRPr="003C0DD8" w:rsidRDefault="00823F30" w:rsidP="007806FA">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727" w:type="dxa"/>
            <w:gridSpan w:val="4"/>
            <w:tcBorders>
              <w:top w:val="nil"/>
              <w:left w:val="nil"/>
              <w:bottom w:val="nil"/>
              <w:right w:val="nil"/>
            </w:tcBorders>
            <w:shd w:val="clear" w:color="auto" w:fill="auto"/>
            <w:noWrap/>
            <w:vAlign w:val="center"/>
            <w:hideMark/>
          </w:tcPr>
          <w:p w14:paraId="56F71854" w14:textId="77777777" w:rsidR="00823F30" w:rsidRPr="003C0DD8" w:rsidRDefault="00823F30" w:rsidP="007806FA">
            <w:pPr>
              <w:rPr>
                <w:rFonts w:ascii="Arial" w:hAnsi="Arial" w:cs="Arial"/>
                <w:sz w:val="16"/>
                <w:szCs w:val="16"/>
                <w:lang w:val="es-BO" w:eastAsia="es-ES"/>
              </w:rPr>
            </w:pPr>
          </w:p>
        </w:tc>
        <w:tc>
          <w:tcPr>
            <w:tcW w:w="657" w:type="dxa"/>
            <w:gridSpan w:val="3"/>
            <w:tcBorders>
              <w:top w:val="nil"/>
              <w:left w:val="nil"/>
              <w:bottom w:val="nil"/>
              <w:right w:val="single" w:sz="4" w:space="0" w:color="auto"/>
            </w:tcBorders>
            <w:shd w:val="clear" w:color="auto" w:fill="auto"/>
            <w:noWrap/>
            <w:vAlign w:val="center"/>
            <w:hideMark/>
          </w:tcPr>
          <w:p w14:paraId="606D3D1C" w14:textId="77777777" w:rsidR="00823F30" w:rsidRPr="003C0DD8" w:rsidRDefault="00823F30" w:rsidP="007806FA">
            <w:pPr>
              <w:rPr>
                <w:rFonts w:ascii="Arial" w:hAnsi="Arial" w:cs="Arial"/>
                <w:sz w:val="16"/>
                <w:szCs w:val="16"/>
                <w:lang w:val="es-BO" w:eastAsia="es-ES"/>
              </w:rPr>
            </w:pPr>
            <w:r w:rsidRPr="003C0DD8">
              <w:rPr>
                <w:rFonts w:ascii="Arial" w:hAnsi="Arial" w:cs="Arial"/>
                <w:b/>
                <w:bCs/>
                <w:sz w:val="16"/>
                <w:szCs w:val="16"/>
                <w:lang w:val="es-BO" w:eastAsia="es-ES"/>
              </w:rPr>
              <w:t>Fax :</w:t>
            </w:r>
          </w:p>
        </w:tc>
        <w:tc>
          <w:tcPr>
            <w:tcW w:w="2909" w:type="dxa"/>
            <w:gridSpan w:val="14"/>
            <w:tcBorders>
              <w:top w:val="single" w:sz="4" w:space="0" w:color="auto"/>
              <w:left w:val="single" w:sz="4" w:space="0" w:color="auto"/>
              <w:bottom w:val="single" w:sz="4" w:space="0" w:color="auto"/>
              <w:right w:val="single" w:sz="4" w:space="0" w:color="auto"/>
            </w:tcBorders>
            <w:shd w:val="clear" w:color="auto" w:fill="DBE5F1"/>
            <w:noWrap/>
            <w:vAlign w:val="center"/>
            <w:hideMark/>
          </w:tcPr>
          <w:p w14:paraId="59CE38E8" w14:textId="77777777" w:rsidR="00823F30" w:rsidRPr="003C0DD8" w:rsidRDefault="00823F30" w:rsidP="007806FA">
            <w:pPr>
              <w:rPr>
                <w:rFonts w:ascii="Arial" w:hAnsi="Arial" w:cs="Arial"/>
                <w:sz w:val="16"/>
                <w:szCs w:val="16"/>
                <w:lang w:val="es-BO" w:eastAsia="es-ES"/>
              </w:rPr>
            </w:pPr>
          </w:p>
        </w:tc>
        <w:tc>
          <w:tcPr>
            <w:tcW w:w="203" w:type="dxa"/>
            <w:gridSpan w:val="2"/>
            <w:tcBorders>
              <w:top w:val="nil"/>
              <w:left w:val="single" w:sz="4" w:space="0" w:color="auto"/>
              <w:bottom w:val="nil"/>
              <w:right w:val="single" w:sz="12" w:space="0" w:color="auto"/>
            </w:tcBorders>
            <w:shd w:val="clear" w:color="auto" w:fill="auto"/>
            <w:noWrap/>
            <w:vAlign w:val="center"/>
            <w:hideMark/>
          </w:tcPr>
          <w:p w14:paraId="5769FF09" w14:textId="77777777" w:rsidR="00823F30" w:rsidRPr="003C0DD8" w:rsidRDefault="00823F30" w:rsidP="007806FA">
            <w:pPr>
              <w:rPr>
                <w:rFonts w:ascii="Arial" w:hAnsi="Arial" w:cs="Arial"/>
                <w:sz w:val="16"/>
                <w:szCs w:val="16"/>
                <w:lang w:val="es-BO" w:eastAsia="es-ES"/>
              </w:rPr>
            </w:pPr>
            <w:r w:rsidRPr="003C0DD8">
              <w:rPr>
                <w:rFonts w:ascii="Arial" w:hAnsi="Arial" w:cs="Arial"/>
                <w:sz w:val="16"/>
                <w:szCs w:val="16"/>
                <w:lang w:val="es-BO" w:eastAsia="es-ES"/>
              </w:rPr>
              <w:t> </w:t>
            </w:r>
          </w:p>
        </w:tc>
      </w:tr>
      <w:tr w:rsidR="00823F30" w:rsidRPr="003C0DD8" w14:paraId="39973364" w14:textId="77777777" w:rsidTr="00D9308E">
        <w:trPr>
          <w:trHeight w:val="54"/>
          <w:jc w:val="center"/>
        </w:trPr>
        <w:tc>
          <w:tcPr>
            <w:tcW w:w="2680" w:type="dxa"/>
            <w:tcBorders>
              <w:top w:val="nil"/>
              <w:left w:val="single" w:sz="12" w:space="0" w:color="auto"/>
              <w:bottom w:val="nil"/>
              <w:right w:val="nil"/>
            </w:tcBorders>
            <w:shd w:val="clear" w:color="auto" w:fill="auto"/>
            <w:vAlign w:val="center"/>
            <w:hideMark/>
          </w:tcPr>
          <w:p w14:paraId="3197E734" w14:textId="77777777" w:rsidR="00823F30" w:rsidRPr="003C0DD8" w:rsidRDefault="00823F30" w:rsidP="007806FA">
            <w:pPr>
              <w:jc w:val="right"/>
              <w:rPr>
                <w:rFonts w:ascii="Arial" w:hAnsi="Arial" w:cs="Arial"/>
                <w:b/>
                <w:bCs/>
                <w:sz w:val="2"/>
                <w:szCs w:val="2"/>
                <w:lang w:val="es-BO" w:eastAsia="es-ES"/>
              </w:rPr>
            </w:pPr>
            <w:r w:rsidRPr="003C0DD8">
              <w:rPr>
                <w:rFonts w:ascii="Arial" w:hAnsi="Arial" w:cs="Arial"/>
                <w:b/>
                <w:bCs/>
                <w:sz w:val="2"/>
                <w:szCs w:val="2"/>
                <w:lang w:val="es-BO" w:eastAsia="es-ES"/>
              </w:rPr>
              <w:t> </w:t>
            </w:r>
          </w:p>
        </w:tc>
        <w:tc>
          <w:tcPr>
            <w:tcW w:w="202" w:type="dxa"/>
            <w:tcBorders>
              <w:top w:val="nil"/>
              <w:left w:val="nil"/>
              <w:bottom w:val="nil"/>
              <w:right w:val="nil"/>
            </w:tcBorders>
            <w:shd w:val="clear" w:color="auto" w:fill="auto"/>
            <w:vAlign w:val="center"/>
            <w:hideMark/>
          </w:tcPr>
          <w:p w14:paraId="2B8D8A56" w14:textId="77777777" w:rsidR="00823F30" w:rsidRPr="003C0DD8" w:rsidRDefault="00823F30" w:rsidP="007806FA">
            <w:pPr>
              <w:jc w:val="center"/>
              <w:rPr>
                <w:rFonts w:ascii="Arial" w:hAnsi="Arial" w:cs="Arial"/>
                <w:b/>
                <w:bCs/>
                <w:sz w:val="2"/>
                <w:szCs w:val="2"/>
                <w:lang w:val="es-BO" w:eastAsia="es-ES"/>
              </w:rPr>
            </w:pPr>
          </w:p>
        </w:tc>
        <w:tc>
          <w:tcPr>
            <w:tcW w:w="302" w:type="dxa"/>
            <w:tcBorders>
              <w:top w:val="nil"/>
              <w:left w:val="nil"/>
              <w:bottom w:val="nil"/>
              <w:right w:val="nil"/>
            </w:tcBorders>
            <w:shd w:val="clear" w:color="auto" w:fill="auto"/>
            <w:vAlign w:val="center"/>
            <w:hideMark/>
          </w:tcPr>
          <w:p w14:paraId="7000D3EA" w14:textId="77777777" w:rsidR="00823F30" w:rsidRPr="003C0DD8" w:rsidRDefault="00823F30" w:rsidP="007806FA">
            <w:pPr>
              <w:rPr>
                <w:rFonts w:ascii="Arial" w:hAnsi="Arial" w:cs="Arial"/>
                <w:sz w:val="2"/>
                <w:szCs w:val="2"/>
                <w:lang w:val="es-BO" w:eastAsia="es-ES"/>
              </w:rPr>
            </w:pPr>
          </w:p>
        </w:tc>
        <w:tc>
          <w:tcPr>
            <w:tcW w:w="242" w:type="dxa"/>
            <w:tcBorders>
              <w:top w:val="nil"/>
              <w:left w:val="nil"/>
              <w:bottom w:val="nil"/>
              <w:right w:val="nil"/>
            </w:tcBorders>
            <w:shd w:val="clear" w:color="auto" w:fill="auto"/>
            <w:vAlign w:val="center"/>
            <w:hideMark/>
          </w:tcPr>
          <w:p w14:paraId="6ACEAD91" w14:textId="77777777" w:rsidR="00823F30" w:rsidRPr="003C0DD8" w:rsidRDefault="00823F30" w:rsidP="007806FA">
            <w:pPr>
              <w:rPr>
                <w:rFonts w:ascii="Arial" w:hAnsi="Arial" w:cs="Arial"/>
                <w:sz w:val="2"/>
                <w:szCs w:val="2"/>
                <w:lang w:val="es-BO" w:eastAsia="es-ES"/>
              </w:rPr>
            </w:pPr>
          </w:p>
        </w:tc>
        <w:tc>
          <w:tcPr>
            <w:tcW w:w="727" w:type="dxa"/>
            <w:gridSpan w:val="3"/>
            <w:tcBorders>
              <w:top w:val="nil"/>
              <w:left w:val="nil"/>
              <w:bottom w:val="nil"/>
              <w:right w:val="nil"/>
            </w:tcBorders>
            <w:shd w:val="clear" w:color="auto" w:fill="auto"/>
            <w:vAlign w:val="center"/>
            <w:hideMark/>
          </w:tcPr>
          <w:p w14:paraId="15E593BB" w14:textId="77777777" w:rsidR="00823F30" w:rsidRPr="003C0DD8" w:rsidRDefault="00823F30" w:rsidP="007806FA">
            <w:pPr>
              <w:rPr>
                <w:rFonts w:ascii="Arial" w:hAnsi="Arial" w:cs="Arial"/>
                <w:sz w:val="2"/>
                <w:szCs w:val="2"/>
                <w:lang w:val="es-BO" w:eastAsia="es-ES"/>
              </w:rPr>
            </w:pPr>
          </w:p>
        </w:tc>
        <w:tc>
          <w:tcPr>
            <w:tcW w:w="242" w:type="dxa"/>
            <w:gridSpan w:val="2"/>
            <w:tcBorders>
              <w:top w:val="nil"/>
              <w:left w:val="nil"/>
              <w:bottom w:val="nil"/>
              <w:right w:val="nil"/>
            </w:tcBorders>
            <w:shd w:val="clear" w:color="auto" w:fill="auto"/>
            <w:vAlign w:val="center"/>
            <w:hideMark/>
          </w:tcPr>
          <w:p w14:paraId="236130BF" w14:textId="77777777" w:rsidR="00823F30" w:rsidRPr="003C0DD8" w:rsidRDefault="00823F30" w:rsidP="007806FA">
            <w:pPr>
              <w:rPr>
                <w:rFonts w:ascii="Arial" w:hAnsi="Arial" w:cs="Arial"/>
                <w:sz w:val="2"/>
                <w:szCs w:val="2"/>
                <w:lang w:val="es-BO" w:eastAsia="es-ES"/>
              </w:rPr>
            </w:pPr>
          </w:p>
        </w:tc>
        <w:tc>
          <w:tcPr>
            <w:tcW w:w="728" w:type="dxa"/>
            <w:gridSpan w:val="4"/>
            <w:tcBorders>
              <w:top w:val="nil"/>
              <w:left w:val="nil"/>
              <w:bottom w:val="nil"/>
              <w:right w:val="nil"/>
            </w:tcBorders>
            <w:shd w:val="clear" w:color="auto" w:fill="auto"/>
            <w:noWrap/>
            <w:vAlign w:val="center"/>
            <w:hideMark/>
          </w:tcPr>
          <w:p w14:paraId="6297D19F" w14:textId="77777777" w:rsidR="00823F30" w:rsidRPr="003C0DD8" w:rsidRDefault="00823F30" w:rsidP="007806FA">
            <w:pPr>
              <w:rPr>
                <w:rFonts w:ascii="Arial" w:hAnsi="Arial" w:cs="Arial"/>
                <w:sz w:val="2"/>
                <w:szCs w:val="2"/>
                <w:lang w:val="es-BO" w:eastAsia="es-ES"/>
              </w:rPr>
            </w:pPr>
          </w:p>
        </w:tc>
        <w:tc>
          <w:tcPr>
            <w:tcW w:w="727" w:type="dxa"/>
            <w:gridSpan w:val="4"/>
            <w:tcBorders>
              <w:top w:val="nil"/>
              <w:left w:val="nil"/>
              <w:bottom w:val="nil"/>
              <w:right w:val="nil"/>
            </w:tcBorders>
            <w:shd w:val="clear" w:color="auto" w:fill="auto"/>
            <w:noWrap/>
            <w:vAlign w:val="center"/>
            <w:hideMark/>
          </w:tcPr>
          <w:p w14:paraId="7551B07A" w14:textId="77777777" w:rsidR="00823F30" w:rsidRPr="003C0DD8" w:rsidRDefault="00823F30" w:rsidP="007806FA">
            <w:pPr>
              <w:rPr>
                <w:rFonts w:ascii="Arial" w:hAnsi="Arial" w:cs="Arial"/>
                <w:sz w:val="2"/>
                <w:szCs w:val="2"/>
                <w:lang w:val="es-BO" w:eastAsia="es-ES"/>
              </w:rPr>
            </w:pPr>
          </w:p>
        </w:tc>
        <w:tc>
          <w:tcPr>
            <w:tcW w:w="192" w:type="dxa"/>
            <w:tcBorders>
              <w:top w:val="nil"/>
              <w:left w:val="nil"/>
              <w:bottom w:val="nil"/>
              <w:right w:val="nil"/>
            </w:tcBorders>
            <w:shd w:val="clear" w:color="auto" w:fill="auto"/>
            <w:noWrap/>
            <w:vAlign w:val="center"/>
            <w:hideMark/>
          </w:tcPr>
          <w:p w14:paraId="59EC31DA" w14:textId="77777777" w:rsidR="00823F30" w:rsidRPr="003C0DD8" w:rsidRDefault="00823F30" w:rsidP="007806FA">
            <w:pPr>
              <w:rPr>
                <w:rFonts w:ascii="Arial" w:hAnsi="Arial" w:cs="Arial"/>
                <w:sz w:val="2"/>
                <w:szCs w:val="2"/>
                <w:lang w:val="es-BO" w:eastAsia="es-ES"/>
              </w:rPr>
            </w:pPr>
          </w:p>
        </w:tc>
        <w:tc>
          <w:tcPr>
            <w:tcW w:w="465" w:type="dxa"/>
            <w:gridSpan w:val="2"/>
            <w:tcBorders>
              <w:top w:val="nil"/>
              <w:left w:val="nil"/>
              <w:bottom w:val="nil"/>
              <w:right w:val="nil"/>
            </w:tcBorders>
            <w:shd w:val="clear" w:color="auto" w:fill="auto"/>
            <w:noWrap/>
            <w:vAlign w:val="center"/>
            <w:hideMark/>
          </w:tcPr>
          <w:p w14:paraId="55416A03" w14:textId="77777777" w:rsidR="00823F30" w:rsidRPr="003C0DD8" w:rsidRDefault="00823F30" w:rsidP="007806FA">
            <w:pPr>
              <w:rPr>
                <w:rFonts w:ascii="Arial" w:hAnsi="Arial" w:cs="Arial"/>
                <w:sz w:val="2"/>
                <w:szCs w:val="2"/>
                <w:lang w:val="es-BO" w:eastAsia="es-ES"/>
              </w:rPr>
            </w:pPr>
          </w:p>
        </w:tc>
        <w:tc>
          <w:tcPr>
            <w:tcW w:w="243" w:type="dxa"/>
            <w:gridSpan w:val="2"/>
            <w:tcBorders>
              <w:top w:val="nil"/>
              <w:left w:val="nil"/>
              <w:bottom w:val="nil"/>
              <w:right w:val="nil"/>
            </w:tcBorders>
            <w:shd w:val="clear" w:color="auto" w:fill="auto"/>
            <w:noWrap/>
            <w:vAlign w:val="center"/>
            <w:hideMark/>
          </w:tcPr>
          <w:p w14:paraId="498CCB8F" w14:textId="77777777" w:rsidR="00823F30" w:rsidRPr="003C0DD8" w:rsidRDefault="00823F30" w:rsidP="007806FA">
            <w:pPr>
              <w:rPr>
                <w:rFonts w:ascii="Arial" w:hAnsi="Arial" w:cs="Arial"/>
                <w:sz w:val="2"/>
                <w:szCs w:val="2"/>
                <w:lang w:val="es-BO" w:eastAsia="es-ES"/>
              </w:rPr>
            </w:pPr>
          </w:p>
        </w:tc>
        <w:tc>
          <w:tcPr>
            <w:tcW w:w="727" w:type="dxa"/>
            <w:gridSpan w:val="3"/>
            <w:tcBorders>
              <w:top w:val="nil"/>
              <w:left w:val="nil"/>
              <w:bottom w:val="nil"/>
              <w:right w:val="nil"/>
            </w:tcBorders>
            <w:shd w:val="clear" w:color="auto" w:fill="auto"/>
            <w:noWrap/>
            <w:vAlign w:val="center"/>
            <w:hideMark/>
          </w:tcPr>
          <w:p w14:paraId="3969F7F4" w14:textId="77777777" w:rsidR="00823F30" w:rsidRPr="003C0DD8" w:rsidRDefault="00823F30" w:rsidP="007806FA">
            <w:pPr>
              <w:rPr>
                <w:rFonts w:ascii="Arial" w:hAnsi="Arial" w:cs="Arial"/>
                <w:sz w:val="2"/>
                <w:szCs w:val="2"/>
                <w:lang w:val="es-BO" w:eastAsia="es-ES"/>
              </w:rPr>
            </w:pPr>
          </w:p>
        </w:tc>
        <w:tc>
          <w:tcPr>
            <w:tcW w:w="242" w:type="dxa"/>
            <w:gridSpan w:val="2"/>
            <w:tcBorders>
              <w:top w:val="nil"/>
              <w:left w:val="nil"/>
              <w:bottom w:val="nil"/>
              <w:right w:val="nil"/>
            </w:tcBorders>
            <w:shd w:val="clear" w:color="auto" w:fill="auto"/>
            <w:noWrap/>
            <w:vAlign w:val="center"/>
            <w:hideMark/>
          </w:tcPr>
          <w:p w14:paraId="315A1EAA" w14:textId="77777777" w:rsidR="00823F30" w:rsidRPr="003C0DD8" w:rsidRDefault="00823F30" w:rsidP="007806FA">
            <w:pPr>
              <w:rPr>
                <w:rFonts w:ascii="Arial" w:hAnsi="Arial" w:cs="Arial"/>
                <w:sz w:val="2"/>
                <w:szCs w:val="2"/>
                <w:lang w:val="es-BO" w:eastAsia="es-ES"/>
              </w:rPr>
            </w:pPr>
          </w:p>
        </w:tc>
        <w:tc>
          <w:tcPr>
            <w:tcW w:w="727" w:type="dxa"/>
            <w:gridSpan w:val="3"/>
            <w:tcBorders>
              <w:top w:val="nil"/>
              <w:left w:val="nil"/>
              <w:bottom w:val="nil"/>
              <w:right w:val="nil"/>
            </w:tcBorders>
            <w:shd w:val="clear" w:color="auto" w:fill="auto"/>
            <w:noWrap/>
            <w:vAlign w:val="center"/>
            <w:hideMark/>
          </w:tcPr>
          <w:p w14:paraId="69571D1F" w14:textId="77777777" w:rsidR="00823F30" w:rsidRPr="003C0DD8" w:rsidRDefault="00823F30" w:rsidP="007806FA">
            <w:pPr>
              <w:rPr>
                <w:rFonts w:ascii="Arial" w:hAnsi="Arial" w:cs="Arial"/>
                <w:sz w:val="2"/>
                <w:szCs w:val="2"/>
                <w:lang w:val="es-BO" w:eastAsia="es-ES"/>
              </w:rPr>
            </w:pPr>
          </w:p>
        </w:tc>
        <w:tc>
          <w:tcPr>
            <w:tcW w:w="243" w:type="dxa"/>
            <w:gridSpan w:val="2"/>
            <w:tcBorders>
              <w:top w:val="nil"/>
              <w:left w:val="nil"/>
              <w:bottom w:val="nil"/>
              <w:right w:val="nil"/>
            </w:tcBorders>
            <w:shd w:val="clear" w:color="auto" w:fill="auto"/>
            <w:noWrap/>
            <w:vAlign w:val="center"/>
            <w:hideMark/>
          </w:tcPr>
          <w:p w14:paraId="4E052566" w14:textId="77777777" w:rsidR="00823F30" w:rsidRPr="003C0DD8" w:rsidRDefault="00823F30" w:rsidP="007806FA">
            <w:pPr>
              <w:rPr>
                <w:rFonts w:ascii="Arial" w:hAnsi="Arial" w:cs="Arial"/>
                <w:sz w:val="2"/>
                <w:szCs w:val="2"/>
                <w:lang w:val="es-BO" w:eastAsia="es-ES"/>
              </w:rPr>
            </w:pPr>
          </w:p>
        </w:tc>
        <w:tc>
          <w:tcPr>
            <w:tcW w:w="727" w:type="dxa"/>
            <w:gridSpan w:val="2"/>
            <w:tcBorders>
              <w:top w:val="nil"/>
              <w:left w:val="nil"/>
              <w:bottom w:val="nil"/>
              <w:right w:val="nil"/>
            </w:tcBorders>
            <w:shd w:val="clear" w:color="auto" w:fill="auto"/>
            <w:noWrap/>
            <w:vAlign w:val="center"/>
            <w:hideMark/>
          </w:tcPr>
          <w:p w14:paraId="36788C8D" w14:textId="77777777" w:rsidR="00823F30" w:rsidRPr="003C0DD8" w:rsidRDefault="00823F30" w:rsidP="007806FA">
            <w:pPr>
              <w:rPr>
                <w:rFonts w:ascii="Arial" w:hAnsi="Arial" w:cs="Arial"/>
                <w:sz w:val="2"/>
                <w:szCs w:val="2"/>
                <w:lang w:val="es-BO" w:eastAsia="es-ES"/>
              </w:rPr>
            </w:pPr>
          </w:p>
        </w:tc>
        <w:tc>
          <w:tcPr>
            <w:tcW w:w="203" w:type="dxa"/>
            <w:gridSpan w:val="2"/>
            <w:tcBorders>
              <w:top w:val="nil"/>
              <w:left w:val="nil"/>
              <w:bottom w:val="nil"/>
              <w:right w:val="single" w:sz="12" w:space="0" w:color="auto"/>
            </w:tcBorders>
            <w:shd w:val="clear" w:color="auto" w:fill="auto"/>
            <w:noWrap/>
            <w:vAlign w:val="center"/>
            <w:hideMark/>
          </w:tcPr>
          <w:p w14:paraId="49B4D689" w14:textId="77777777" w:rsidR="00823F30" w:rsidRPr="003C0DD8" w:rsidRDefault="00823F30" w:rsidP="007806FA">
            <w:pPr>
              <w:rPr>
                <w:rFonts w:ascii="Arial" w:hAnsi="Arial" w:cs="Arial"/>
                <w:sz w:val="2"/>
                <w:szCs w:val="2"/>
                <w:lang w:val="es-BO" w:eastAsia="es-ES"/>
              </w:rPr>
            </w:pPr>
            <w:r w:rsidRPr="003C0DD8">
              <w:rPr>
                <w:rFonts w:ascii="Arial" w:hAnsi="Arial" w:cs="Arial"/>
                <w:sz w:val="2"/>
                <w:szCs w:val="2"/>
                <w:lang w:val="es-BO" w:eastAsia="es-ES"/>
              </w:rPr>
              <w:t> </w:t>
            </w:r>
          </w:p>
        </w:tc>
      </w:tr>
      <w:tr w:rsidR="00823F30" w:rsidRPr="003C0DD8" w14:paraId="490FBAA7" w14:textId="77777777" w:rsidTr="00D9308E">
        <w:trPr>
          <w:trHeight w:val="54"/>
          <w:jc w:val="center"/>
        </w:trPr>
        <w:tc>
          <w:tcPr>
            <w:tcW w:w="2680" w:type="dxa"/>
            <w:tcBorders>
              <w:top w:val="nil"/>
              <w:left w:val="single" w:sz="12" w:space="0" w:color="auto"/>
              <w:bottom w:val="nil"/>
              <w:right w:val="nil"/>
            </w:tcBorders>
            <w:shd w:val="clear" w:color="auto" w:fill="auto"/>
            <w:vAlign w:val="center"/>
            <w:hideMark/>
          </w:tcPr>
          <w:p w14:paraId="789B5333" w14:textId="77777777" w:rsidR="00823F30" w:rsidRPr="003C0DD8" w:rsidRDefault="00823F30" w:rsidP="007806FA">
            <w:pPr>
              <w:jc w:val="right"/>
              <w:rPr>
                <w:rFonts w:ascii="Arial" w:hAnsi="Arial" w:cs="Arial"/>
                <w:b/>
                <w:bCs/>
                <w:sz w:val="2"/>
                <w:szCs w:val="2"/>
                <w:lang w:val="es-BO" w:eastAsia="es-ES"/>
              </w:rPr>
            </w:pPr>
            <w:r w:rsidRPr="003C0DD8">
              <w:rPr>
                <w:rFonts w:ascii="Arial" w:hAnsi="Arial" w:cs="Arial"/>
                <w:b/>
                <w:bCs/>
                <w:sz w:val="2"/>
                <w:szCs w:val="2"/>
                <w:lang w:val="es-BO" w:eastAsia="es-ES"/>
              </w:rPr>
              <w:t> </w:t>
            </w:r>
          </w:p>
        </w:tc>
        <w:tc>
          <w:tcPr>
            <w:tcW w:w="202" w:type="dxa"/>
            <w:tcBorders>
              <w:top w:val="nil"/>
              <w:left w:val="nil"/>
              <w:bottom w:val="nil"/>
              <w:right w:val="nil"/>
            </w:tcBorders>
            <w:shd w:val="clear" w:color="auto" w:fill="auto"/>
            <w:vAlign w:val="center"/>
            <w:hideMark/>
          </w:tcPr>
          <w:p w14:paraId="79D3BD7D" w14:textId="77777777" w:rsidR="00823F30" w:rsidRPr="003C0DD8" w:rsidRDefault="00823F30" w:rsidP="007806FA">
            <w:pPr>
              <w:jc w:val="center"/>
              <w:rPr>
                <w:rFonts w:ascii="Arial" w:hAnsi="Arial" w:cs="Arial"/>
                <w:b/>
                <w:bCs/>
                <w:sz w:val="2"/>
                <w:szCs w:val="2"/>
                <w:lang w:val="es-BO" w:eastAsia="es-ES"/>
              </w:rPr>
            </w:pPr>
          </w:p>
        </w:tc>
        <w:tc>
          <w:tcPr>
            <w:tcW w:w="302" w:type="dxa"/>
            <w:tcBorders>
              <w:top w:val="nil"/>
              <w:left w:val="nil"/>
              <w:bottom w:val="nil"/>
              <w:right w:val="nil"/>
            </w:tcBorders>
            <w:shd w:val="clear" w:color="auto" w:fill="auto"/>
            <w:vAlign w:val="center"/>
            <w:hideMark/>
          </w:tcPr>
          <w:p w14:paraId="4B196F40" w14:textId="77777777" w:rsidR="00823F30" w:rsidRPr="003C0DD8" w:rsidRDefault="00823F30" w:rsidP="007806FA">
            <w:pPr>
              <w:rPr>
                <w:rFonts w:ascii="Arial" w:hAnsi="Arial" w:cs="Arial"/>
                <w:sz w:val="2"/>
                <w:szCs w:val="2"/>
                <w:lang w:val="es-BO" w:eastAsia="es-ES"/>
              </w:rPr>
            </w:pPr>
          </w:p>
        </w:tc>
        <w:tc>
          <w:tcPr>
            <w:tcW w:w="242" w:type="dxa"/>
            <w:tcBorders>
              <w:top w:val="nil"/>
              <w:left w:val="nil"/>
              <w:bottom w:val="nil"/>
              <w:right w:val="nil"/>
            </w:tcBorders>
            <w:shd w:val="clear" w:color="auto" w:fill="auto"/>
            <w:vAlign w:val="center"/>
            <w:hideMark/>
          </w:tcPr>
          <w:p w14:paraId="29CDDA6B" w14:textId="77777777" w:rsidR="00823F30" w:rsidRPr="003C0DD8" w:rsidRDefault="00823F30" w:rsidP="007806FA">
            <w:pPr>
              <w:rPr>
                <w:rFonts w:ascii="Arial" w:hAnsi="Arial" w:cs="Arial"/>
                <w:sz w:val="2"/>
                <w:szCs w:val="2"/>
                <w:lang w:val="es-BO" w:eastAsia="es-ES"/>
              </w:rPr>
            </w:pPr>
          </w:p>
        </w:tc>
        <w:tc>
          <w:tcPr>
            <w:tcW w:w="727" w:type="dxa"/>
            <w:gridSpan w:val="3"/>
            <w:tcBorders>
              <w:top w:val="nil"/>
              <w:left w:val="nil"/>
              <w:bottom w:val="nil"/>
              <w:right w:val="nil"/>
            </w:tcBorders>
            <w:shd w:val="clear" w:color="auto" w:fill="auto"/>
            <w:vAlign w:val="center"/>
            <w:hideMark/>
          </w:tcPr>
          <w:p w14:paraId="5941117D" w14:textId="77777777" w:rsidR="00823F30" w:rsidRPr="003C0DD8" w:rsidRDefault="00823F30" w:rsidP="007806FA">
            <w:pPr>
              <w:rPr>
                <w:rFonts w:ascii="Arial" w:hAnsi="Arial" w:cs="Arial"/>
                <w:sz w:val="2"/>
                <w:szCs w:val="2"/>
                <w:lang w:val="es-BO" w:eastAsia="es-ES"/>
              </w:rPr>
            </w:pPr>
          </w:p>
        </w:tc>
        <w:tc>
          <w:tcPr>
            <w:tcW w:w="242" w:type="dxa"/>
            <w:gridSpan w:val="2"/>
            <w:tcBorders>
              <w:top w:val="nil"/>
              <w:left w:val="nil"/>
              <w:bottom w:val="nil"/>
              <w:right w:val="nil"/>
            </w:tcBorders>
            <w:shd w:val="clear" w:color="auto" w:fill="auto"/>
            <w:vAlign w:val="center"/>
            <w:hideMark/>
          </w:tcPr>
          <w:p w14:paraId="3048C15A" w14:textId="77777777" w:rsidR="00823F30" w:rsidRPr="003C0DD8" w:rsidRDefault="00823F30" w:rsidP="007806FA">
            <w:pPr>
              <w:rPr>
                <w:rFonts w:ascii="Arial" w:hAnsi="Arial" w:cs="Arial"/>
                <w:sz w:val="2"/>
                <w:szCs w:val="2"/>
                <w:lang w:val="es-BO" w:eastAsia="es-ES"/>
              </w:rPr>
            </w:pPr>
          </w:p>
        </w:tc>
        <w:tc>
          <w:tcPr>
            <w:tcW w:w="728" w:type="dxa"/>
            <w:gridSpan w:val="4"/>
            <w:tcBorders>
              <w:top w:val="nil"/>
              <w:left w:val="nil"/>
              <w:bottom w:val="nil"/>
              <w:right w:val="nil"/>
            </w:tcBorders>
            <w:shd w:val="clear" w:color="auto" w:fill="auto"/>
            <w:noWrap/>
            <w:vAlign w:val="center"/>
            <w:hideMark/>
          </w:tcPr>
          <w:p w14:paraId="722E6479" w14:textId="77777777" w:rsidR="00823F30" w:rsidRPr="003C0DD8" w:rsidRDefault="00823F30" w:rsidP="007806FA">
            <w:pPr>
              <w:rPr>
                <w:rFonts w:ascii="Arial" w:hAnsi="Arial" w:cs="Arial"/>
                <w:sz w:val="2"/>
                <w:szCs w:val="2"/>
                <w:lang w:val="es-BO" w:eastAsia="es-ES"/>
              </w:rPr>
            </w:pPr>
          </w:p>
        </w:tc>
        <w:tc>
          <w:tcPr>
            <w:tcW w:w="727" w:type="dxa"/>
            <w:gridSpan w:val="4"/>
            <w:tcBorders>
              <w:top w:val="nil"/>
              <w:left w:val="nil"/>
              <w:bottom w:val="nil"/>
              <w:right w:val="nil"/>
            </w:tcBorders>
            <w:shd w:val="clear" w:color="auto" w:fill="auto"/>
            <w:noWrap/>
            <w:vAlign w:val="center"/>
            <w:hideMark/>
          </w:tcPr>
          <w:p w14:paraId="78D15A6F" w14:textId="77777777" w:rsidR="00823F30" w:rsidRPr="003C0DD8" w:rsidRDefault="00823F30" w:rsidP="007806FA">
            <w:pPr>
              <w:rPr>
                <w:rFonts w:ascii="Arial" w:hAnsi="Arial" w:cs="Arial"/>
                <w:sz w:val="2"/>
                <w:szCs w:val="2"/>
                <w:lang w:val="es-BO" w:eastAsia="es-ES"/>
              </w:rPr>
            </w:pPr>
          </w:p>
        </w:tc>
        <w:tc>
          <w:tcPr>
            <w:tcW w:w="192" w:type="dxa"/>
            <w:tcBorders>
              <w:top w:val="nil"/>
              <w:left w:val="nil"/>
              <w:bottom w:val="nil"/>
              <w:right w:val="nil"/>
            </w:tcBorders>
            <w:shd w:val="clear" w:color="auto" w:fill="auto"/>
            <w:noWrap/>
            <w:vAlign w:val="center"/>
            <w:hideMark/>
          </w:tcPr>
          <w:p w14:paraId="1287447F" w14:textId="77777777" w:rsidR="00823F30" w:rsidRPr="003C0DD8" w:rsidRDefault="00823F30" w:rsidP="007806FA">
            <w:pPr>
              <w:rPr>
                <w:rFonts w:ascii="Arial" w:hAnsi="Arial" w:cs="Arial"/>
                <w:sz w:val="2"/>
                <w:szCs w:val="2"/>
                <w:lang w:val="es-BO" w:eastAsia="es-ES"/>
              </w:rPr>
            </w:pPr>
          </w:p>
        </w:tc>
        <w:tc>
          <w:tcPr>
            <w:tcW w:w="465" w:type="dxa"/>
            <w:gridSpan w:val="2"/>
            <w:tcBorders>
              <w:top w:val="nil"/>
              <w:left w:val="nil"/>
              <w:bottom w:val="nil"/>
              <w:right w:val="nil"/>
            </w:tcBorders>
            <w:shd w:val="clear" w:color="auto" w:fill="auto"/>
            <w:noWrap/>
            <w:vAlign w:val="center"/>
            <w:hideMark/>
          </w:tcPr>
          <w:p w14:paraId="6A5B6C77" w14:textId="77777777" w:rsidR="00823F30" w:rsidRPr="003C0DD8" w:rsidRDefault="00823F30" w:rsidP="007806FA">
            <w:pPr>
              <w:rPr>
                <w:rFonts w:ascii="Arial" w:hAnsi="Arial" w:cs="Arial"/>
                <w:sz w:val="2"/>
                <w:szCs w:val="2"/>
                <w:lang w:val="es-BO" w:eastAsia="es-ES"/>
              </w:rPr>
            </w:pPr>
          </w:p>
        </w:tc>
        <w:tc>
          <w:tcPr>
            <w:tcW w:w="243" w:type="dxa"/>
            <w:gridSpan w:val="2"/>
            <w:tcBorders>
              <w:top w:val="nil"/>
              <w:left w:val="nil"/>
              <w:bottom w:val="nil"/>
              <w:right w:val="nil"/>
            </w:tcBorders>
            <w:shd w:val="clear" w:color="auto" w:fill="auto"/>
            <w:noWrap/>
            <w:vAlign w:val="center"/>
            <w:hideMark/>
          </w:tcPr>
          <w:p w14:paraId="505CF123" w14:textId="77777777" w:rsidR="00823F30" w:rsidRPr="003C0DD8" w:rsidRDefault="00823F30" w:rsidP="007806FA">
            <w:pPr>
              <w:rPr>
                <w:rFonts w:ascii="Arial" w:hAnsi="Arial" w:cs="Arial"/>
                <w:sz w:val="2"/>
                <w:szCs w:val="2"/>
                <w:lang w:val="es-BO" w:eastAsia="es-ES"/>
              </w:rPr>
            </w:pPr>
          </w:p>
        </w:tc>
        <w:tc>
          <w:tcPr>
            <w:tcW w:w="727" w:type="dxa"/>
            <w:gridSpan w:val="3"/>
            <w:tcBorders>
              <w:top w:val="nil"/>
              <w:left w:val="nil"/>
              <w:bottom w:val="nil"/>
              <w:right w:val="nil"/>
            </w:tcBorders>
            <w:shd w:val="clear" w:color="auto" w:fill="auto"/>
            <w:noWrap/>
            <w:vAlign w:val="center"/>
            <w:hideMark/>
          </w:tcPr>
          <w:p w14:paraId="189BB8BD" w14:textId="77777777" w:rsidR="00823F30" w:rsidRPr="003C0DD8" w:rsidRDefault="00823F30" w:rsidP="007806FA">
            <w:pPr>
              <w:rPr>
                <w:rFonts w:ascii="Arial" w:hAnsi="Arial" w:cs="Arial"/>
                <w:sz w:val="2"/>
                <w:szCs w:val="2"/>
                <w:lang w:val="es-BO" w:eastAsia="es-ES"/>
              </w:rPr>
            </w:pPr>
          </w:p>
        </w:tc>
        <w:tc>
          <w:tcPr>
            <w:tcW w:w="242" w:type="dxa"/>
            <w:gridSpan w:val="2"/>
            <w:tcBorders>
              <w:top w:val="nil"/>
              <w:left w:val="nil"/>
              <w:bottom w:val="nil"/>
              <w:right w:val="nil"/>
            </w:tcBorders>
            <w:shd w:val="clear" w:color="auto" w:fill="auto"/>
            <w:noWrap/>
            <w:vAlign w:val="center"/>
            <w:hideMark/>
          </w:tcPr>
          <w:p w14:paraId="290AE927" w14:textId="77777777" w:rsidR="00823F30" w:rsidRPr="003C0DD8" w:rsidRDefault="00823F30" w:rsidP="007806FA">
            <w:pPr>
              <w:rPr>
                <w:rFonts w:ascii="Arial" w:hAnsi="Arial" w:cs="Arial"/>
                <w:sz w:val="2"/>
                <w:szCs w:val="2"/>
                <w:lang w:val="es-BO" w:eastAsia="es-ES"/>
              </w:rPr>
            </w:pPr>
          </w:p>
        </w:tc>
        <w:tc>
          <w:tcPr>
            <w:tcW w:w="727" w:type="dxa"/>
            <w:gridSpan w:val="3"/>
            <w:tcBorders>
              <w:top w:val="nil"/>
              <w:left w:val="nil"/>
              <w:bottom w:val="nil"/>
              <w:right w:val="nil"/>
            </w:tcBorders>
            <w:shd w:val="clear" w:color="auto" w:fill="auto"/>
            <w:noWrap/>
            <w:vAlign w:val="center"/>
            <w:hideMark/>
          </w:tcPr>
          <w:p w14:paraId="229F4361" w14:textId="77777777" w:rsidR="00823F30" w:rsidRPr="003C0DD8" w:rsidRDefault="00823F30" w:rsidP="007806FA">
            <w:pPr>
              <w:rPr>
                <w:rFonts w:ascii="Arial" w:hAnsi="Arial" w:cs="Arial"/>
                <w:sz w:val="2"/>
                <w:szCs w:val="2"/>
                <w:lang w:val="es-BO" w:eastAsia="es-ES"/>
              </w:rPr>
            </w:pPr>
          </w:p>
        </w:tc>
        <w:tc>
          <w:tcPr>
            <w:tcW w:w="243" w:type="dxa"/>
            <w:gridSpan w:val="2"/>
            <w:tcBorders>
              <w:top w:val="nil"/>
              <w:left w:val="nil"/>
              <w:bottom w:val="nil"/>
              <w:right w:val="nil"/>
            </w:tcBorders>
            <w:shd w:val="clear" w:color="auto" w:fill="auto"/>
            <w:noWrap/>
            <w:vAlign w:val="center"/>
            <w:hideMark/>
          </w:tcPr>
          <w:p w14:paraId="52E89B48" w14:textId="77777777" w:rsidR="00823F30" w:rsidRPr="003C0DD8" w:rsidRDefault="00823F30" w:rsidP="007806FA">
            <w:pPr>
              <w:rPr>
                <w:rFonts w:ascii="Arial" w:hAnsi="Arial" w:cs="Arial"/>
                <w:sz w:val="2"/>
                <w:szCs w:val="2"/>
                <w:lang w:val="es-BO" w:eastAsia="es-ES"/>
              </w:rPr>
            </w:pPr>
          </w:p>
        </w:tc>
        <w:tc>
          <w:tcPr>
            <w:tcW w:w="727" w:type="dxa"/>
            <w:gridSpan w:val="2"/>
            <w:tcBorders>
              <w:top w:val="nil"/>
              <w:left w:val="nil"/>
              <w:bottom w:val="nil"/>
              <w:right w:val="nil"/>
            </w:tcBorders>
            <w:shd w:val="clear" w:color="auto" w:fill="auto"/>
            <w:noWrap/>
            <w:vAlign w:val="center"/>
            <w:hideMark/>
          </w:tcPr>
          <w:p w14:paraId="4099F817" w14:textId="77777777" w:rsidR="00823F30" w:rsidRPr="003C0DD8" w:rsidRDefault="00823F30" w:rsidP="007806FA">
            <w:pPr>
              <w:rPr>
                <w:rFonts w:ascii="Arial" w:hAnsi="Arial" w:cs="Arial"/>
                <w:sz w:val="2"/>
                <w:szCs w:val="2"/>
                <w:lang w:val="es-BO" w:eastAsia="es-ES"/>
              </w:rPr>
            </w:pPr>
          </w:p>
        </w:tc>
        <w:tc>
          <w:tcPr>
            <w:tcW w:w="203" w:type="dxa"/>
            <w:gridSpan w:val="2"/>
            <w:tcBorders>
              <w:top w:val="nil"/>
              <w:left w:val="nil"/>
              <w:bottom w:val="nil"/>
              <w:right w:val="single" w:sz="12" w:space="0" w:color="auto"/>
            </w:tcBorders>
            <w:shd w:val="clear" w:color="auto" w:fill="auto"/>
            <w:noWrap/>
            <w:vAlign w:val="center"/>
            <w:hideMark/>
          </w:tcPr>
          <w:p w14:paraId="6DCF6983" w14:textId="77777777" w:rsidR="00823F30" w:rsidRPr="003C0DD8" w:rsidRDefault="00823F30" w:rsidP="007806FA">
            <w:pPr>
              <w:rPr>
                <w:rFonts w:ascii="Arial" w:hAnsi="Arial" w:cs="Arial"/>
                <w:sz w:val="2"/>
                <w:szCs w:val="2"/>
                <w:lang w:val="es-BO" w:eastAsia="es-ES"/>
              </w:rPr>
            </w:pPr>
            <w:r w:rsidRPr="003C0DD8">
              <w:rPr>
                <w:rFonts w:ascii="Arial" w:hAnsi="Arial" w:cs="Arial"/>
                <w:sz w:val="2"/>
                <w:szCs w:val="2"/>
                <w:lang w:val="es-BO" w:eastAsia="es-ES"/>
              </w:rPr>
              <w:t> </w:t>
            </w:r>
          </w:p>
        </w:tc>
      </w:tr>
      <w:tr w:rsidR="00823F30" w:rsidRPr="003C0DD8" w14:paraId="75D89376" w14:textId="77777777" w:rsidTr="00D9308E">
        <w:trPr>
          <w:trHeight w:val="313"/>
          <w:jc w:val="center"/>
        </w:trPr>
        <w:tc>
          <w:tcPr>
            <w:tcW w:w="2680" w:type="dxa"/>
            <w:tcBorders>
              <w:top w:val="nil"/>
              <w:left w:val="single" w:sz="12" w:space="0" w:color="auto"/>
              <w:bottom w:val="nil"/>
              <w:right w:val="nil"/>
            </w:tcBorders>
            <w:shd w:val="clear" w:color="auto" w:fill="auto"/>
            <w:vAlign w:val="center"/>
            <w:hideMark/>
          </w:tcPr>
          <w:p w14:paraId="7B788071" w14:textId="77777777" w:rsidR="00823F30" w:rsidRPr="003C0DD8" w:rsidRDefault="00823F30" w:rsidP="007806FA">
            <w:pPr>
              <w:jc w:val="right"/>
              <w:rPr>
                <w:rFonts w:ascii="Arial" w:hAnsi="Arial" w:cs="Arial"/>
                <w:b/>
                <w:bCs/>
                <w:sz w:val="16"/>
                <w:szCs w:val="16"/>
                <w:lang w:val="es-BO" w:eastAsia="es-ES"/>
              </w:rPr>
            </w:pPr>
            <w:r w:rsidRPr="003C0DD8">
              <w:rPr>
                <w:rFonts w:ascii="Arial" w:hAnsi="Arial" w:cs="Arial"/>
                <w:b/>
                <w:bCs/>
                <w:sz w:val="16"/>
                <w:szCs w:val="16"/>
                <w:lang w:val="es-BO" w:eastAsia="es-ES"/>
              </w:rPr>
              <w:t>Correo electrónico</w:t>
            </w:r>
          </w:p>
        </w:tc>
        <w:tc>
          <w:tcPr>
            <w:tcW w:w="202" w:type="dxa"/>
            <w:tcBorders>
              <w:top w:val="nil"/>
              <w:left w:val="nil"/>
              <w:bottom w:val="nil"/>
              <w:right w:val="nil"/>
            </w:tcBorders>
            <w:shd w:val="clear" w:color="auto" w:fill="auto"/>
            <w:vAlign w:val="center"/>
            <w:hideMark/>
          </w:tcPr>
          <w:p w14:paraId="58E45ED8" w14:textId="77777777" w:rsidR="00823F30" w:rsidRPr="003C0DD8" w:rsidRDefault="00823F30" w:rsidP="007806FA">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6534" w:type="dxa"/>
            <w:gridSpan w:val="32"/>
            <w:tcBorders>
              <w:top w:val="single" w:sz="8" w:space="0" w:color="auto"/>
              <w:left w:val="single" w:sz="8" w:space="0" w:color="auto"/>
              <w:bottom w:val="single" w:sz="8" w:space="0" w:color="auto"/>
              <w:right w:val="single" w:sz="8" w:space="0" w:color="000000"/>
            </w:tcBorders>
            <w:shd w:val="clear" w:color="000000" w:fill="DBE5F1"/>
            <w:vAlign w:val="center"/>
            <w:hideMark/>
          </w:tcPr>
          <w:p w14:paraId="4C175E9B" w14:textId="77777777" w:rsidR="00823F30" w:rsidRPr="003C0DD8" w:rsidRDefault="00823F30" w:rsidP="007806FA">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203" w:type="dxa"/>
            <w:gridSpan w:val="2"/>
            <w:tcBorders>
              <w:top w:val="nil"/>
              <w:left w:val="nil"/>
              <w:bottom w:val="nil"/>
              <w:right w:val="single" w:sz="12" w:space="0" w:color="auto"/>
            </w:tcBorders>
            <w:shd w:val="clear" w:color="auto" w:fill="auto"/>
            <w:noWrap/>
            <w:vAlign w:val="center"/>
            <w:hideMark/>
          </w:tcPr>
          <w:p w14:paraId="37954DDB" w14:textId="77777777" w:rsidR="00823F30" w:rsidRPr="003C0DD8" w:rsidRDefault="00823F30" w:rsidP="007806FA">
            <w:pPr>
              <w:rPr>
                <w:rFonts w:ascii="Arial" w:hAnsi="Arial" w:cs="Arial"/>
                <w:sz w:val="16"/>
                <w:szCs w:val="16"/>
                <w:lang w:val="es-BO" w:eastAsia="es-ES"/>
              </w:rPr>
            </w:pPr>
            <w:r w:rsidRPr="003C0DD8">
              <w:rPr>
                <w:rFonts w:ascii="Arial" w:hAnsi="Arial" w:cs="Arial"/>
                <w:sz w:val="16"/>
                <w:szCs w:val="16"/>
                <w:lang w:val="es-BO" w:eastAsia="es-ES"/>
              </w:rPr>
              <w:t> </w:t>
            </w:r>
          </w:p>
        </w:tc>
      </w:tr>
      <w:tr w:rsidR="00823F30" w:rsidRPr="003C0DD8" w14:paraId="09BA840A" w14:textId="77777777" w:rsidTr="00D9308E">
        <w:trPr>
          <w:trHeight w:val="54"/>
          <w:jc w:val="center"/>
        </w:trPr>
        <w:tc>
          <w:tcPr>
            <w:tcW w:w="2680" w:type="dxa"/>
            <w:tcBorders>
              <w:top w:val="nil"/>
              <w:left w:val="single" w:sz="12" w:space="0" w:color="auto"/>
              <w:bottom w:val="single" w:sz="8" w:space="0" w:color="auto"/>
              <w:right w:val="nil"/>
            </w:tcBorders>
            <w:shd w:val="clear" w:color="auto" w:fill="auto"/>
            <w:vAlign w:val="center"/>
            <w:hideMark/>
          </w:tcPr>
          <w:p w14:paraId="109E0BF5" w14:textId="77777777" w:rsidR="00823F30" w:rsidRPr="003C0DD8" w:rsidRDefault="00823F30" w:rsidP="007806FA">
            <w:pPr>
              <w:jc w:val="right"/>
              <w:rPr>
                <w:rFonts w:ascii="Arial" w:hAnsi="Arial" w:cs="Arial"/>
                <w:b/>
                <w:bCs/>
                <w:sz w:val="2"/>
                <w:szCs w:val="2"/>
                <w:lang w:val="es-BO" w:eastAsia="es-ES"/>
              </w:rPr>
            </w:pPr>
            <w:r w:rsidRPr="003C0DD8">
              <w:rPr>
                <w:rFonts w:ascii="Arial" w:hAnsi="Arial" w:cs="Arial"/>
                <w:b/>
                <w:bCs/>
                <w:sz w:val="2"/>
                <w:szCs w:val="2"/>
                <w:lang w:val="es-BO" w:eastAsia="es-ES"/>
              </w:rPr>
              <w:t> </w:t>
            </w:r>
          </w:p>
        </w:tc>
        <w:tc>
          <w:tcPr>
            <w:tcW w:w="202" w:type="dxa"/>
            <w:tcBorders>
              <w:top w:val="nil"/>
              <w:left w:val="nil"/>
              <w:bottom w:val="single" w:sz="8" w:space="0" w:color="auto"/>
              <w:right w:val="nil"/>
            </w:tcBorders>
            <w:shd w:val="clear" w:color="auto" w:fill="auto"/>
            <w:vAlign w:val="center"/>
            <w:hideMark/>
          </w:tcPr>
          <w:p w14:paraId="1A3D73AC" w14:textId="77777777" w:rsidR="00823F30" w:rsidRPr="003C0DD8" w:rsidRDefault="00823F30" w:rsidP="007806FA">
            <w:pPr>
              <w:jc w:val="cente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302" w:type="dxa"/>
            <w:tcBorders>
              <w:top w:val="nil"/>
              <w:left w:val="nil"/>
              <w:bottom w:val="single" w:sz="8" w:space="0" w:color="auto"/>
              <w:right w:val="nil"/>
            </w:tcBorders>
            <w:shd w:val="clear" w:color="auto" w:fill="auto"/>
            <w:vAlign w:val="center"/>
            <w:hideMark/>
          </w:tcPr>
          <w:p w14:paraId="428B53C4" w14:textId="77777777" w:rsidR="00823F30" w:rsidRPr="003C0DD8" w:rsidRDefault="00823F30" w:rsidP="007806FA">
            <w:pPr>
              <w:rPr>
                <w:rFonts w:ascii="Arial" w:hAnsi="Arial" w:cs="Arial"/>
                <w:sz w:val="2"/>
                <w:szCs w:val="2"/>
                <w:lang w:val="es-BO" w:eastAsia="es-ES"/>
              </w:rPr>
            </w:pPr>
            <w:r w:rsidRPr="003C0DD8">
              <w:rPr>
                <w:rFonts w:ascii="Arial" w:hAnsi="Arial" w:cs="Arial"/>
                <w:sz w:val="2"/>
                <w:szCs w:val="2"/>
                <w:lang w:val="es-BO" w:eastAsia="es-ES"/>
              </w:rPr>
              <w:t> </w:t>
            </w:r>
          </w:p>
        </w:tc>
        <w:tc>
          <w:tcPr>
            <w:tcW w:w="242" w:type="dxa"/>
            <w:tcBorders>
              <w:top w:val="nil"/>
              <w:left w:val="nil"/>
              <w:bottom w:val="single" w:sz="8" w:space="0" w:color="auto"/>
              <w:right w:val="nil"/>
            </w:tcBorders>
            <w:shd w:val="clear" w:color="auto" w:fill="auto"/>
            <w:vAlign w:val="center"/>
            <w:hideMark/>
          </w:tcPr>
          <w:p w14:paraId="76196E93" w14:textId="77777777" w:rsidR="00823F30" w:rsidRPr="003C0DD8" w:rsidRDefault="00823F30" w:rsidP="007806FA">
            <w:pPr>
              <w:rPr>
                <w:rFonts w:ascii="Arial" w:hAnsi="Arial" w:cs="Arial"/>
                <w:sz w:val="2"/>
                <w:szCs w:val="2"/>
                <w:lang w:val="es-BO" w:eastAsia="es-ES"/>
              </w:rPr>
            </w:pPr>
            <w:r w:rsidRPr="003C0DD8">
              <w:rPr>
                <w:rFonts w:ascii="Arial" w:hAnsi="Arial" w:cs="Arial"/>
                <w:sz w:val="2"/>
                <w:szCs w:val="2"/>
                <w:lang w:val="es-BO" w:eastAsia="es-ES"/>
              </w:rPr>
              <w:t> </w:t>
            </w:r>
          </w:p>
        </w:tc>
        <w:tc>
          <w:tcPr>
            <w:tcW w:w="727" w:type="dxa"/>
            <w:gridSpan w:val="3"/>
            <w:tcBorders>
              <w:top w:val="nil"/>
              <w:left w:val="nil"/>
              <w:bottom w:val="single" w:sz="8" w:space="0" w:color="auto"/>
              <w:right w:val="nil"/>
            </w:tcBorders>
            <w:shd w:val="clear" w:color="auto" w:fill="auto"/>
            <w:vAlign w:val="center"/>
            <w:hideMark/>
          </w:tcPr>
          <w:p w14:paraId="48B3FE94" w14:textId="77777777" w:rsidR="00823F30" w:rsidRPr="003C0DD8" w:rsidRDefault="00823F30" w:rsidP="007806FA">
            <w:pPr>
              <w:rPr>
                <w:rFonts w:ascii="Arial" w:hAnsi="Arial" w:cs="Arial"/>
                <w:sz w:val="2"/>
                <w:szCs w:val="2"/>
                <w:lang w:val="es-BO" w:eastAsia="es-ES"/>
              </w:rPr>
            </w:pPr>
            <w:r w:rsidRPr="003C0DD8">
              <w:rPr>
                <w:rFonts w:ascii="Arial" w:hAnsi="Arial" w:cs="Arial"/>
                <w:sz w:val="2"/>
                <w:szCs w:val="2"/>
                <w:lang w:val="es-BO" w:eastAsia="es-ES"/>
              </w:rPr>
              <w:t> </w:t>
            </w:r>
          </w:p>
        </w:tc>
        <w:tc>
          <w:tcPr>
            <w:tcW w:w="242" w:type="dxa"/>
            <w:gridSpan w:val="2"/>
            <w:tcBorders>
              <w:top w:val="nil"/>
              <w:left w:val="nil"/>
              <w:bottom w:val="single" w:sz="8" w:space="0" w:color="auto"/>
              <w:right w:val="nil"/>
            </w:tcBorders>
            <w:shd w:val="clear" w:color="auto" w:fill="auto"/>
            <w:vAlign w:val="center"/>
            <w:hideMark/>
          </w:tcPr>
          <w:p w14:paraId="3C3A534D" w14:textId="77777777" w:rsidR="00823F30" w:rsidRPr="003C0DD8" w:rsidRDefault="00823F30" w:rsidP="007806FA">
            <w:pPr>
              <w:rPr>
                <w:rFonts w:ascii="Arial" w:hAnsi="Arial" w:cs="Arial"/>
                <w:sz w:val="2"/>
                <w:szCs w:val="2"/>
                <w:lang w:val="es-BO" w:eastAsia="es-ES"/>
              </w:rPr>
            </w:pPr>
            <w:r w:rsidRPr="003C0DD8">
              <w:rPr>
                <w:rFonts w:ascii="Arial" w:hAnsi="Arial" w:cs="Arial"/>
                <w:sz w:val="2"/>
                <w:szCs w:val="2"/>
                <w:lang w:val="es-BO" w:eastAsia="es-ES"/>
              </w:rPr>
              <w:t> </w:t>
            </w:r>
          </w:p>
        </w:tc>
        <w:tc>
          <w:tcPr>
            <w:tcW w:w="728" w:type="dxa"/>
            <w:gridSpan w:val="4"/>
            <w:tcBorders>
              <w:top w:val="nil"/>
              <w:left w:val="nil"/>
              <w:bottom w:val="single" w:sz="8" w:space="0" w:color="auto"/>
              <w:right w:val="nil"/>
            </w:tcBorders>
            <w:shd w:val="clear" w:color="auto" w:fill="auto"/>
            <w:noWrap/>
            <w:vAlign w:val="center"/>
            <w:hideMark/>
          </w:tcPr>
          <w:p w14:paraId="249A7B27" w14:textId="77777777" w:rsidR="00823F30" w:rsidRPr="003C0DD8" w:rsidRDefault="00823F30" w:rsidP="007806FA">
            <w:pPr>
              <w:rPr>
                <w:rFonts w:ascii="Arial" w:hAnsi="Arial" w:cs="Arial"/>
                <w:sz w:val="2"/>
                <w:szCs w:val="2"/>
                <w:lang w:val="es-BO" w:eastAsia="es-ES"/>
              </w:rPr>
            </w:pPr>
            <w:r w:rsidRPr="003C0DD8">
              <w:rPr>
                <w:rFonts w:ascii="Arial" w:hAnsi="Arial" w:cs="Arial"/>
                <w:sz w:val="2"/>
                <w:szCs w:val="2"/>
                <w:lang w:val="es-BO" w:eastAsia="es-ES"/>
              </w:rPr>
              <w:t> </w:t>
            </w:r>
          </w:p>
        </w:tc>
        <w:tc>
          <w:tcPr>
            <w:tcW w:w="727" w:type="dxa"/>
            <w:gridSpan w:val="4"/>
            <w:tcBorders>
              <w:top w:val="nil"/>
              <w:left w:val="nil"/>
              <w:bottom w:val="single" w:sz="8" w:space="0" w:color="auto"/>
              <w:right w:val="nil"/>
            </w:tcBorders>
            <w:shd w:val="clear" w:color="auto" w:fill="auto"/>
            <w:noWrap/>
            <w:vAlign w:val="center"/>
            <w:hideMark/>
          </w:tcPr>
          <w:p w14:paraId="55735A43" w14:textId="77777777" w:rsidR="00823F30" w:rsidRPr="003C0DD8" w:rsidRDefault="00823F30" w:rsidP="007806FA">
            <w:pPr>
              <w:rPr>
                <w:rFonts w:ascii="Arial" w:hAnsi="Arial" w:cs="Arial"/>
                <w:sz w:val="2"/>
                <w:szCs w:val="2"/>
                <w:lang w:val="es-BO" w:eastAsia="es-ES"/>
              </w:rPr>
            </w:pPr>
            <w:r w:rsidRPr="003C0DD8">
              <w:rPr>
                <w:rFonts w:ascii="Arial" w:hAnsi="Arial" w:cs="Arial"/>
                <w:sz w:val="2"/>
                <w:szCs w:val="2"/>
                <w:lang w:val="es-BO" w:eastAsia="es-ES"/>
              </w:rPr>
              <w:t> </w:t>
            </w:r>
          </w:p>
        </w:tc>
        <w:tc>
          <w:tcPr>
            <w:tcW w:w="192" w:type="dxa"/>
            <w:tcBorders>
              <w:top w:val="nil"/>
              <w:left w:val="nil"/>
              <w:bottom w:val="single" w:sz="8" w:space="0" w:color="auto"/>
              <w:right w:val="nil"/>
            </w:tcBorders>
            <w:shd w:val="clear" w:color="auto" w:fill="auto"/>
            <w:noWrap/>
            <w:vAlign w:val="center"/>
            <w:hideMark/>
          </w:tcPr>
          <w:p w14:paraId="455AA70A" w14:textId="77777777" w:rsidR="00823F30" w:rsidRPr="003C0DD8" w:rsidRDefault="00823F30" w:rsidP="007806FA">
            <w:pPr>
              <w:rPr>
                <w:rFonts w:ascii="Arial" w:hAnsi="Arial" w:cs="Arial"/>
                <w:sz w:val="2"/>
                <w:szCs w:val="2"/>
                <w:lang w:val="es-BO" w:eastAsia="es-ES"/>
              </w:rPr>
            </w:pPr>
            <w:r w:rsidRPr="003C0DD8">
              <w:rPr>
                <w:rFonts w:ascii="Arial" w:hAnsi="Arial" w:cs="Arial"/>
                <w:sz w:val="2"/>
                <w:szCs w:val="2"/>
                <w:lang w:val="es-BO" w:eastAsia="es-ES"/>
              </w:rPr>
              <w:t> </w:t>
            </w:r>
          </w:p>
        </w:tc>
        <w:tc>
          <w:tcPr>
            <w:tcW w:w="465" w:type="dxa"/>
            <w:gridSpan w:val="2"/>
            <w:tcBorders>
              <w:top w:val="nil"/>
              <w:left w:val="nil"/>
              <w:bottom w:val="single" w:sz="8" w:space="0" w:color="auto"/>
              <w:right w:val="nil"/>
            </w:tcBorders>
            <w:shd w:val="clear" w:color="auto" w:fill="auto"/>
            <w:noWrap/>
            <w:vAlign w:val="center"/>
            <w:hideMark/>
          </w:tcPr>
          <w:p w14:paraId="41C6F749" w14:textId="77777777" w:rsidR="00823F30" w:rsidRPr="003C0DD8" w:rsidRDefault="00823F30" w:rsidP="007806FA">
            <w:pPr>
              <w:rPr>
                <w:rFonts w:ascii="Arial" w:hAnsi="Arial" w:cs="Arial"/>
                <w:sz w:val="2"/>
                <w:szCs w:val="2"/>
                <w:lang w:val="es-BO" w:eastAsia="es-ES"/>
              </w:rPr>
            </w:pPr>
            <w:r w:rsidRPr="003C0DD8">
              <w:rPr>
                <w:rFonts w:ascii="Arial" w:hAnsi="Arial" w:cs="Arial"/>
                <w:sz w:val="2"/>
                <w:szCs w:val="2"/>
                <w:lang w:val="es-BO" w:eastAsia="es-ES"/>
              </w:rPr>
              <w:t> </w:t>
            </w:r>
          </w:p>
        </w:tc>
        <w:tc>
          <w:tcPr>
            <w:tcW w:w="243" w:type="dxa"/>
            <w:gridSpan w:val="2"/>
            <w:tcBorders>
              <w:top w:val="nil"/>
              <w:left w:val="nil"/>
              <w:bottom w:val="single" w:sz="8" w:space="0" w:color="auto"/>
              <w:right w:val="nil"/>
            </w:tcBorders>
            <w:shd w:val="clear" w:color="auto" w:fill="auto"/>
            <w:noWrap/>
            <w:vAlign w:val="center"/>
            <w:hideMark/>
          </w:tcPr>
          <w:p w14:paraId="09097E65" w14:textId="77777777" w:rsidR="00823F30" w:rsidRPr="003C0DD8" w:rsidRDefault="00823F30" w:rsidP="007806FA">
            <w:pPr>
              <w:rPr>
                <w:rFonts w:ascii="Arial" w:hAnsi="Arial" w:cs="Arial"/>
                <w:sz w:val="2"/>
                <w:szCs w:val="2"/>
                <w:lang w:val="es-BO" w:eastAsia="es-ES"/>
              </w:rPr>
            </w:pPr>
            <w:r w:rsidRPr="003C0DD8">
              <w:rPr>
                <w:rFonts w:ascii="Arial" w:hAnsi="Arial" w:cs="Arial"/>
                <w:sz w:val="2"/>
                <w:szCs w:val="2"/>
                <w:lang w:val="es-BO" w:eastAsia="es-ES"/>
              </w:rPr>
              <w:t> </w:t>
            </w:r>
          </w:p>
        </w:tc>
        <w:tc>
          <w:tcPr>
            <w:tcW w:w="727" w:type="dxa"/>
            <w:gridSpan w:val="3"/>
            <w:tcBorders>
              <w:top w:val="nil"/>
              <w:left w:val="nil"/>
              <w:bottom w:val="single" w:sz="8" w:space="0" w:color="auto"/>
              <w:right w:val="nil"/>
            </w:tcBorders>
            <w:shd w:val="clear" w:color="auto" w:fill="auto"/>
            <w:noWrap/>
            <w:vAlign w:val="center"/>
            <w:hideMark/>
          </w:tcPr>
          <w:p w14:paraId="4C42981F" w14:textId="77777777" w:rsidR="00823F30" w:rsidRPr="003C0DD8" w:rsidRDefault="00823F30" w:rsidP="007806FA">
            <w:pPr>
              <w:rPr>
                <w:rFonts w:ascii="Arial" w:hAnsi="Arial" w:cs="Arial"/>
                <w:sz w:val="2"/>
                <w:szCs w:val="2"/>
                <w:lang w:val="es-BO" w:eastAsia="es-ES"/>
              </w:rPr>
            </w:pPr>
            <w:r w:rsidRPr="003C0DD8">
              <w:rPr>
                <w:rFonts w:ascii="Arial" w:hAnsi="Arial" w:cs="Arial"/>
                <w:sz w:val="2"/>
                <w:szCs w:val="2"/>
                <w:lang w:val="es-BO" w:eastAsia="es-ES"/>
              </w:rPr>
              <w:t> </w:t>
            </w:r>
          </w:p>
        </w:tc>
        <w:tc>
          <w:tcPr>
            <w:tcW w:w="242" w:type="dxa"/>
            <w:gridSpan w:val="2"/>
            <w:tcBorders>
              <w:top w:val="nil"/>
              <w:left w:val="nil"/>
              <w:bottom w:val="single" w:sz="8" w:space="0" w:color="auto"/>
              <w:right w:val="nil"/>
            </w:tcBorders>
            <w:shd w:val="clear" w:color="auto" w:fill="auto"/>
            <w:noWrap/>
            <w:vAlign w:val="center"/>
            <w:hideMark/>
          </w:tcPr>
          <w:p w14:paraId="31D2B647" w14:textId="77777777" w:rsidR="00823F30" w:rsidRPr="003C0DD8" w:rsidRDefault="00823F30" w:rsidP="007806FA">
            <w:pPr>
              <w:rPr>
                <w:rFonts w:ascii="Arial" w:hAnsi="Arial" w:cs="Arial"/>
                <w:sz w:val="2"/>
                <w:szCs w:val="2"/>
                <w:lang w:val="es-BO" w:eastAsia="es-ES"/>
              </w:rPr>
            </w:pPr>
            <w:r w:rsidRPr="003C0DD8">
              <w:rPr>
                <w:rFonts w:ascii="Arial" w:hAnsi="Arial" w:cs="Arial"/>
                <w:sz w:val="2"/>
                <w:szCs w:val="2"/>
                <w:lang w:val="es-BO" w:eastAsia="es-ES"/>
              </w:rPr>
              <w:t> </w:t>
            </w:r>
          </w:p>
        </w:tc>
        <w:tc>
          <w:tcPr>
            <w:tcW w:w="727" w:type="dxa"/>
            <w:gridSpan w:val="3"/>
            <w:tcBorders>
              <w:top w:val="nil"/>
              <w:left w:val="nil"/>
              <w:bottom w:val="single" w:sz="8" w:space="0" w:color="auto"/>
              <w:right w:val="nil"/>
            </w:tcBorders>
            <w:shd w:val="clear" w:color="auto" w:fill="auto"/>
            <w:noWrap/>
            <w:vAlign w:val="center"/>
            <w:hideMark/>
          </w:tcPr>
          <w:p w14:paraId="7BA79389" w14:textId="77777777" w:rsidR="00823F30" w:rsidRPr="003C0DD8" w:rsidRDefault="00823F30" w:rsidP="007806FA">
            <w:pPr>
              <w:rPr>
                <w:rFonts w:ascii="Arial" w:hAnsi="Arial" w:cs="Arial"/>
                <w:sz w:val="2"/>
                <w:szCs w:val="2"/>
                <w:lang w:val="es-BO" w:eastAsia="es-ES"/>
              </w:rPr>
            </w:pPr>
            <w:r w:rsidRPr="003C0DD8">
              <w:rPr>
                <w:rFonts w:ascii="Arial" w:hAnsi="Arial" w:cs="Arial"/>
                <w:sz w:val="2"/>
                <w:szCs w:val="2"/>
                <w:lang w:val="es-BO" w:eastAsia="es-ES"/>
              </w:rPr>
              <w:t> </w:t>
            </w:r>
          </w:p>
        </w:tc>
        <w:tc>
          <w:tcPr>
            <w:tcW w:w="243" w:type="dxa"/>
            <w:gridSpan w:val="2"/>
            <w:tcBorders>
              <w:top w:val="nil"/>
              <w:left w:val="nil"/>
              <w:bottom w:val="single" w:sz="8" w:space="0" w:color="auto"/>
              <w:right w:val="nil"/>
            </w:tcBorders>
            <w:shd w:val="clear" w:color="auto" w:fill="auto"/>
            <w:noWrap/>
            <w:vAlign w:val="center"/>
            <w:hideMark/>
          </w:tcPr>
          <w:p w14:paraId="66D3F57D" w14:textId="77777777" w:rsidR="00823F30" w:rsidRPr="003C0DD8" w:rsidRDefault="00823F30" w:rsidP="007806FA">
            <w:pPr>
              <w:rPr>
                <w:rFonts w:ascii="Arial" w:hAnsi="Arial" w:cs="Arial"/>
                <w:sz w:val="2"/>
                <w:szCs w:val="2"/>
                <w:lang w:val="es-BO" w:eastAsia="es-ES"/>
              </w:rPr>
            </w:pPr>
            <w:r w:rsidRPr="003C0DD8">
              <w:rPr>
                <w:rFonts w:ascii="Arial" w:hAnsi="Arial" w:cs="Arial"/>
                <w:sz w:val="2"/>
                <w:szCs w:val="2"/>
                <w:lang w:val="es-BO" w:eastAsia="es-ES"/>
              </w:rPr>
              <w:t> </w:t>
            </w:r>
          </w:p>
        </w:tc>
        <w:tc>
          <w:tcPr>
            <w:tcW w:w="727" w:type="dxa"/>
            <w:gridSpan w:val="2"/>
            <w:tcBorders>
              <w:top w:val="nil"/>
              <w:left w:val="nil"/>
              <w:bottom w:val="single" w:sz="8" w:space="0" w:color="auto"/>
              <w:right w:val="nil"/>
            </w:tcBorders>
            <w:shd w:val="clear" w:color="auto" w:fill="auto"/>
            <w:noWrap/>
            <w:vAlign w:val="center"/>
            <w:hideMark/>
          </w:tcPr>
          <w:p w14:paraId="6C7DAD06" w14:textId="77777777" w:rsidR="00823F30" w:rsidRPr="003C0DD8" w:rsidRDefault="00823F30" w:rsidP="007806FA">
            <w:pPr>
              <w:rPr>
                <w:rFonts w:ascii="Arial" w:hAnsi="Arial" w:cs="Arial"/>
                <w:sz w:val="2"/>
                <w:szCs w:val="2"/>
                <w:lang w:val="es-BO" w:eastAsia="es-ES"/>
              </w:rPr>
            </w:pPr>
            <w:r w:rsidRPr="003C0DD8">
              <w:rPr>
                <w:rFonts w:ascii="Arial" w:hAnsi="Arial" w:cs="Arial"/>
                <w:sz w:val="2"/>
                <w:szCs w:val="2"/>
                <w:lang w:val="es-BO" w:eastAsia="es-ES"/>
              </w:rPr>
              <w:t> </w:t>
            </w:r>
          </w:p>
        </w:tc>
        <w:tc>
          <w:tcPr>
            <w:tcW w:w="203" w:type="dxa"/>
            <w:gridSpan w:val="2"/>
            <w:tcBorders>
              <w:top w:val="nil"/>
              <w:left w:val="nil"/>
              <w:bottom w:val="single" w:sz="8" w:space="0" w:color="auto"/>
              <w:right w:val="single" w:sz="12" w:space="0" w:color="auto"/>
            </w:tcBorders>
            <w:shd w:val="clear" w:color="auto" w:fill="auto"/>
            <w:noWrap/>
            <w:vAlign w:val="center"/>
            <w:hideMark/>
          </w:tcPr>
          <w:p w14:paraId="2C63BF9C" w14:textId="77777777" w:rsidR="00823F30" w:rsidRPr="003C0DD8" w:rsidRDefault="00823F30" w:rsidP="007806FA">
            <w:pPr>
              <w:rPr>
                <w:rFonts w:ascii="Arial" w:hAnsi="Arial" w:cs="Arial"/>
                <w:sz w:val="2"/>
                <w:szCs w:val="2"/>
                <w:lang w:val="es-BO" w:eastAsia="es-ES"/>
              </w:rPr>
            </w:pPr>
            <w:r w:rsidRPr="003C0DD8">
              <w:rPr>
                <w:rFonts w:ascii="Arial" w:hAnsi="Arial" w:cs="Arial"/>
                <w:sz w:val="2"/>
                <w:szCs w:val="2"/>
                <w:lang w:val="es-BO" w:eastAsia="es-ES"/>
              </w:rPr>
              <w:t> </w:t>
            </w:r>
          </w:p>
        </w:tc>
      </w:tr>
      <w:tr w:rsidR="00823F30" w:rsidRPr="003C0DD8" w14:paraId="5DDC4CE7" w14:textId="77777777" w:rsidTr="00671EDA">
        <w:trPr>
          <w:trHeight w:val="397"/>
          <w:jc w:val="center"/>
        </w:trPr>
        <w:tc>
          <w:tcPr>
            <w:tcW w:w="9619" w:type="dxa"/>
            <w:gridSpan w:val="36"/>
            <w:tcBorders>
              <w:top w:val="single" w:sz="12" w:space="0" w:color="auto"/>
              <w:left w:val="single" w:sz="12" w:space="0" w:color="auto"/>
              <w:bottom w:val="single" w:sz="8" w:space="0" w:color="auto"/>
              <w:right w:val="single" w:sz="12" w:space="0" w:color="auto"/>
            </w:tcBorders>
            <w:shd w:val="clear" w:color="auto" w:fill="0F243E" w:themeFill="text2" w:themeFillShade="80"/>
            <w:vAlign w:val="center"/>
            <w:hideMark/>
          </w:tcPr>
          <w:p w14:paraId="5368283B" w14:textId="77777777" w:rsidR="00823F30" w:rsidRPr="003C0DD8" w:rsidRDefault="00823F30" w:rsidP="00DA03F5">
            <w:pPr>
              <w:pStyle w:val="Prrafodelista"/>
              <w:numPr>
                <w:ilvl w:val="0"/>
                <w:numId w:val="30"/>
              </w:numPr>
              <w:ind w:left="341" w:hanging="284"/>
              <w:rPr>
                <w:rFonts w:ascii="Arial" w:hAnsi="Arial" w:cs="Arial"/>
                <w:b/>
                <w:bCs/>
                <w:sz w:val="16"/>
                <w:szCs w:val="16"/>
                <w:lang w:val="es-BO" w:eastAsia="es-ES"/>
              </w:rPr>
            </w:pPr>
            <w:r w:rsidRPr="003C0DD8">
              <w:rPr>
                <w:rFonts w:ascii="Arial" w:hAnsi="Arial" w:cs="Arial"/>
                <w:b/>
                <w:bCs/>
                <w:sz w:val="18"/>
                <w:szCs w:val="16"/>
                <w:lang w:val="es-BO"/>
              </w:rPr>
              <w:t>INFORMACIÓN DEL REPRESENTANTE LEGAL DE LA ASOCIACIÓN ACCIDENTAL</w:t>
            </w:r>
          </w:p>
        </w:tc>
      </w:tr>
      <w:tr w:rsidR="00823F30" w:rsidRPr="003C0DD8" w14:paraId="5C43B56F" w14:textId="77777777" w:rsidTr="00D9308E">
        <w:trPr>
          <w:trHeight w:val="46"/>
          <w:jc w:val="center"/>
        </w:trPr>
        <w:tc>
          <w:tcPr>
            <w:tcW w:w="2680" w:type="dxa"/>
            <w:tcBorders>
              <w:top w:val="nil"/>
              <w:left w:val="single" w:sz="12" w:space="0" w:color="auto"/>
              <w:bottom w:val="nil"/>
              <w:right w:val="nil"/>
            </w:tcBorders>
            <w:shd w:val="clear" w:color="auto" w:fill="auto"/>
            <w:vAlign w:val="center"/>
            <w:hideMark/>
          </w:tcPr>
          <w:p w14:paraId="677F2237" w14:textId="77777777" w:rsidR="00823F30" w:rsidRPr="003C0DD8" w:rsidRDefault="00823F30" w:rsidP="007806FA">
            <w:pPr>
              <w:jc w:val="right"/>
              <w:rPr>
                <w:rFonts w:ascii="Arial" w:hAnsi="Arial" w:cs="Arial"/>
                <w:sz w:val="2"/>
                <w:szCs w:val="2"/>
                <w:lang w:val="es-BO" w:eastAsia="es-ES"/>
              </w:rPr>
            </w:pPr>
            <w:r w:rsidRPr="003C0DD8">
              <w:rPr>
                <w:rFonts w:ascii="Arial" w:hAnsi="Arial" w:cs="Arial"/>
                <w:sz w:val="2"/>
                <w:szCs w:val="2"/>
                <w:lang w:val="es-BO" w:eastAsia="es-ES"/>
              </w:rPr>
              <w:t> </w:t>
            </w:r>
          </w:p>
        </w:tc>
        <w:tc>
          <w:tcPr>
            <w:tcW w:w="202" w:type="dxa"/>
            <w:tcBorders>
              <w:top w:val="nil"/>
              <w:left w:val="nil"/>
              <w:bottom w:val="nil"/>
              <w:right w:val="nil"/>
            </w:tcBorders>
            <w:shd w:val="clear" w:color="auto" w:fill="auto"/>
            <w:vAlign w:val="center"/>
            <w:hideMark/>
          </w:tcPr>
          <w:p w14:paraId="13509231" w14:textId="77777777" w:rsidR="00823F30" w:rsidRPr="003C0DD8" w:rsidRDefault="00823F30" w:rsidP="007806FA">
            <w:pPr>
              <w:jc w:val="center"/>
              <w:rPr>
                <w:rFonts w:ascii="Arial" w:hAnsi="Arial" w:cs="Arial"/>
                <w:b/>
                <w:bCs/>
                <w:sz w:val="2"/>
                <w:szCs w:val="2"/>
                <w:lang w:val="es-BO" w:eastAsia="es-ES"/>
              </w:rPr>
            </w:pPr>
          </w:p>
        </w:tc>
        <w:tc>
          <w:tcPr>
            <w:tcW w:w="302" w:type="dxa"/>
            <w:tcBorders>
              <w:top w:val="nil"/>
              <w:left w:val="nil"/>
              <w:bottom w:val="nil"/>
              <w:right w:val="nil"/>
            </w:tcBorders>
            <w:shd w:val="clear" w:color="auto" w:fill="auto"/>
            <w:vAlign w:val="center"/>
            <w:hideMark/>
          </w:tcPr>
          <w:p w14:paraId="15051F18" w14:textId="77777777" w:rsidR="00823F30" w:rsidRPr="003C0DD8" w:rsidRDefault="00823F30" w:rsidP="007806FA">
            <w:pP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242" w:type="dxa"/>
            <w:tcBorders>
              <w:top w:val="nil"/>
              <w:left w:val="nil"/>
              <w:bottom w:val="nil"/>
              <w:right w:val="nil"/>
            </w:tcBorders>
            <w:shd w:val="clear" w:color="auto" w:fill="auto"/>
            <w:vAlign w:val="center"/>
            <w:hideMark/>
          </w:tcPr>
          <w:p w14:paraId="0086A587" w14:textId="77777777" w:rsidR="00823F30" w:rsidRPr="003C0DD8" w:rsidRDefault="00823F30" w:rsidP="007806FA">
            <w:pP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727" w:type="dxa"/>
            <w:gridSpan w:val="3"/>
            <w:tcBorders>
              <w:top w:val="nil"/>
              <w:left w:val="nil"/>
              <w:bottom w:val="nil"/>
              <w:right w:val="nil"/>
            </w:tcBorders>
            <w:shd w:val="clear" w:color="auto" w:fill="auto"/>
            <w:vAlign w:val="center"/>
            <w:hideMark/>
          </w:tcPr>
          <w:p w14:paraId="4888DC4C" w14:textId="77777777" w:rsidR="00823F30" w:rsidRPr="003C0DD8" w:rsidRDefault="00823F30" w:rsidP="007806FA">
            <w:pP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242" w:type="dxa"/>
            <w:gridSpan w:val="2"/>
            <w:tcBorders>
              <w:top w:val="nil"/>
              <w:left w:val="nil"/>
              <w:bottom w:val="nil"/>
              <w:right w:val="nil"/>
            </w:tcBorders>
            <w:shd w:val="clear" w:color="auto" w:fill="auto"/>
            <w:vAlign w:val="center"/>
            <w:hideMark/>
          </w:tcPr>
          <w:p w14:paraId="4578288D" w14:textId="77777777" w:rsidR="00823F30" w:rsidRPr="003C0DD8" w:rsidRDefault="00823F30" w:rsidP="007806FA">
            <w:pP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728" w:type="dxa"/>
            <w:gridSpan w:val="4"/>
            <w:tcBorders>
              <w:top w:val="nil"/>
              <w:left w:val="nil"/>
              <w:bottom w:val="nil"/>
              <w:right w:val="nil"/>
            </w:tcBorders>
            <w:shd w:val="clear" w:color="auto" w:fill="auto"/>
            <w:vAlign w:val="center"/>
            <w:hideMark/>
          </w:tcPr>
          <w:p w14:paraId="2DB87F77" w14:textId="77777777" w:rsidR="00823F30" w:rsidRPr="003C0DD8" w:rsidRDefault="00823F30" w:rsidP="007806FA">
            <w:pP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727" w:type="dxa"/>
            <w:gridSpan w:val="4"/>
            <w:tcBorders>
              <w:top w:val="nil"/>
              <w:left w:val="nil"/>
              <w:bottom w:val="nil"/>
              <w:right w:val="nil"/>
            </w:tcBorders>
            <w:shd w:val="clear" w:color="auto" w:fill="auto"/>
            <w:vAlign w:val="center"/>
            <w:hideMark/>
          </w:tcPr>
          <w:p w14:paraId="19FED4B2" w14:textId="77777777" w:rsidR="00823F30" w:rsidRPr="003C0DD8" w:rsidRDefault="00823F30" w:rsidP="007806FA">
            <w:pP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192" w:type="dxa"/>
            <w:tcBorders>
              <w:top w:val="nil"/>
              <w:left w:val="nil"/>
              <w:bottom w:val="nil"/>
              <w:right w:val="nil"/>
            </w:tcBorders>
            <w:shd w:val="clear" w:color="auto" w:fill="auto"/>
            <w:vAlign w:val="center"/>
            <w:hideMark/>
          </w:tcPr>
          <w:p w14:paraId="603269AF" w14:textId="77777777" w:rsidR="00823F30" w:rsidRPr="003C0DD8" w:rsidRDefault="00823F30" w:rsidP="007806FA">
            <w:pP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465" w:type="dxa"/>
            <w:gridSpan w:val="2"/>
            <w:tcBorders>
              <w:top w:val="nil"/>
              <w:left w:val="nil"/>
              <w:bottom w:val="nil"/>
              <w:right w:val="nil"/>
            </w:tcBorders>
            <w:shd w:val="clear" w:color="auto" w:fill="auto"/>
            <w:vAlign w:val="center"/>
            <w:hideMark/>
          </w:tcPr>
          <w:p w14:paraId="090D412F" w14:textId="77777777" w:rsidR="00823F30" w:rsidRPr="003C0DD8" w:rsidRDefault="00823F30" w:rsidP="007806FA">
            <w:pP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243" w:type="dxa"/>
            <w:gridSpan w:val="2"/>
            <w:tcBorders>
              <w:top w:val="nil"/>
              <w:left w:val="nil"/>
              <w:bottom w:val="nil"/>
              <w:right w:val="nil"/>
            </w:tcBorders>
            <w:shd w:val="clear" w:color="auto" w:fill="auto"/>
            <w:vAlign w:val="center"/>
            <w:hideMark/>
          </w:tcPr>
          <w:p w14:paraId="5C8A5D0C" w14:textId="77777777" w:rsidR="00823F30" w:rsidRPr="003C0DD8" w:rsidRDefault="00823F30" w:rsidP="007806FA">
            <w:pP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727" w:type="dxa"/>
            <w:gridSpan w:val="3"/>
            <w:tcBorders>
              <w:top w:val="nil"/>
              <w:left w:val="nil"/>
              <w:bottom w:val="nil"/>
              <w:right w:val="nil"/>
            </w:tcBorders>
            <w:shd w:val="clear" w:color="auto" w:fill="auto"/>
            <w:vAlign w:val="center"/>
            <w:hideMark/>
          </w:tcPr>
          <w:p w14:paraId="43207F4F" w14:textId="77777777" w:rsidR="00823F30" w:rsidRPr="003C0DD8" w:rsidRDefault="00823F30" w:rsidP="007806FA">
            <w:pP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242" w:type="dxa"/>
            <w:gridSpan w:val="2"/>
            <w:tcBorders>
              <w:top w:val="nil"/>
              <w:left w:val="nil"/>
              <w:bottom w:val="nil"/>
              <w:right w:val="nil"/>
            </w:tcBorders>
            <w:shd w:val="clear" w:color="auto" w:fill="auto"/>
            <w:vAlign w:val="center"/>
            <w:hideMark/>
          </w:tcPr>
          <w:p w14:paraId="50C0CD65" w14:textId="77777777" w:rsidR="00823F30" w:rsidRPr="003C0DD8" w:rsidRDefault="00823F30" w:rsidP="007806FA">
            <w:pP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727" w:type="dxa"/>
            <w:gridSpan w:val="3"/>
            <w:tcBorders>
              <w:top w:val="nil"/>
              <w:left w:val="nil"/>
              <w:bottom w:val="nil"/>
              <w:right w:val="nil"/>
            </w:tcBorders>
            <w:shd w:val="clear" w:color="auto" w:fill="auto"/>
            <w:vAlign w:val="center"/>
            <w:hideMark/>
          </w:tcPr>
          <w:p w14:paraId="0F94716A" w14:textId="77777777" w:rsidR="00823F30" w:rsidRPr="003C0DD8" w:rsidRDefault="00823F30" w:rsidP="007806FA">
            <w:pP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243" w:type="dxa"/>
            <w:gridSpan w:val="2"/>
            <w:tcBorders>
              <w:top w:val="nil"/>
              <w:left w:val="nil"/>
              <w:bottom w:val="nil"/>
              <w:right w:val="nil"/>
            </w:tcBorders>
            <w:shd w:val="clear" w:color="auto" w:fill="auto"/>
            <w:vAlign w:val="center"/>
            <w:hideMark/>
          </w:tcPr>
          <w:p w14:paraId="4CCF9B31" w14:textId="77777777" w:rsidR="00823F30" w:rsidRPr="003C0DD8" w:rsidRDefault="00823F30" w:rsidP="007806FA">
            <w:pP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727" w:type="dxa"/>
            <w:gridSpan w:val="2"/>
            <w:tcBorders>
              <w:top w:val="nil"/>
              <w:left w:val="nil"/>
              <w:bottom w:val="nil"/>
              <w:right w:val="nil"/>
            </w:tcBorders>
            <w:shd w:val="clear" w:color="auto" w:fill="auto"/>
            <w:vAlign w:val="center"/>
            <w:hideMark/>
          </w:tcPr>
          <w:p w14:paraId="53817CAB" w14:textId="77777777" w:rsidR="00823F30" w:rsidRPr="003C0DD8" w:rsidRDefault="00823F30" w:rsidP="007806FA">
            <w:pP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203" w:type="dxa"/>
            <w:gridSpan w:val="2"/>
            <w:tcBorders>
              <w:top w:val="nil"/>
              <w:left w:val="nil"/>
              <w:bottom w:val="nil"/>
              <w:right w:val="single" w:sz="12" w:space="0" w:color="auto"/>
            </w:tcBorders>
            <w:shd w:val="clear" w:color="auto" w:fill="auto"/>
            <w:vAlign w:val="center"/>
            <w:hideMark/>
          </w:tcPr>
          <w:p w14:paraId="29988C1B" w14:textId="77777777" w:rsidR="00823F30" w:rsidRPr="003C0DD8" w:rsidRDefault="00823F30" w:rsidP="007806FA">
            <w:pPr>
              <w:rPr>
                <w:rFonts w:ascii="Arial" w:hAnsi="Arial" w:cs="Arial"/>
                <w:b/>
                <w:bCs/>
                <w:sz w:val="2"/>
                <w:szCs w:val="2"/>
                <w:lang w:val="es-BO" w:eastAsia="es-ES"/>
              </w:rPr>
            </w:pPr>
            <w:r w:rsidRPr="003C0DD8">
              <w:rPr>
                <w:rFonts w:ascii="Arial" w:hAnsi="Arial" w:cs="Arial"/>
                <w:b/>
                <w:bCs/>
                <w:sz w:val="2"/>
                <w:szCs w:val="2"/>
                <w:lang w:val="es-BO" w:eastAsia="es-ES"/>
              </w:rPr>
              <w:t> </w:t>
            </w:r>
          </w:p>
        </w:tc>
      </w:tr>
      <w:tr w:rsidR="00823F30" w:rsidRPr="003C0DD8" w14:paraId="25DD413E" w14:textId="77777777" w:rsidTr="00D9308E">
        <w:trPr>
          <w:trHeight w:val="73"/>
          <w:jc w:val="center"/>
        </w:trPr>
        <w:tc>
          <w:tcPr>
            <w:tcW w:w="2680" w:type="dxa"/>
            <w:tcBorders>
              <w:top w:val="nil"/>
              <w:left w:val="single" w:sz="12" w:space="0" w:color="auto"/>
              <w:bottom w:val="nil"/>
              <w:right w:val="nil"/>
            </w:tcBorders>
            <w:shd w:val="clear" w:color="auto" w:fill="auto"/>
            <w:vAlign w:val="center"/>
            <w:hideMark/>
          </w:tcPr>
          <w:p w14:paraId="2C94440F" w14:textId="77777777" w:rsidR="00823F30" w:rsidRPr="003C0DD8" w:rsidRDefault="00823F30" w:rsidP="007806FA">
            <w:pPr>
              <w:jc w:val="right"/>
              <w:rPr>
                <w:rFonts w:ascii="Arial" w:hAnsi="Arial" w:cs="Arial"/>
                <w:b/>
                <w:bCs/>
                <w:sz w:val="16"/>
                <w:szCs w:val="16"/>
                <w:lang w:val="es-BO" w:eastAsia="es-ES"/>
              </w:rPr>
            </w:pPr>
            <w:r w:rsidRPr="003C0DD8">
              <w:rPr>
                <w:rFonts w:ascii="Arial" w:hAnsi="Arial" w:cs="Arial"/>
                <w:b/>
                <w:bCs/>
                <w:sz w:val="16"/>
                <w:szCs w:val="16"/>
                <w:lang w:val="es-BO" w:eastAsia="es-ES"/>
              </w:rPr>
              <w:t> </w:t>
            </w:r>
          </w:p>
        </w:tc>
        <w:tc>
          <w:tcPr>
            <w:tcW w:w="202" w:type="dxa"/>
            <w:tcBorders>
              <w:top w:val="nil"/>
              <w:left w:val="nil"/>
              <w:bottom w:val="nil"/>
              <w:right w:val="nil"/>
            </w:tcBorders>
            <w:shd w:val="clear" w:color="auto" w:fill="auto"/>
            <w:vAlign w:val="center"/>
            <w:hideMark/>
          </w:tcPr>
          <w:p w14:paraId="4F03BA08" w14:textId="77777777" w:rsidR="00823F30" w:rsidRPr="003C0DD8" w:rsidRDefault="00823F30" w:rsidP="007806FA">
            <w:pPr>
              <w:jc w:val="center"/>
              <w:rPr>
                <w:rFonts w:ascii="Arial" w:hAnsi="Arial" w:cs="Arial"/>
                <w:b/>
                <w:bCs/>
                <w:sz w:val="16"/>
                <w:szCs w:val="16"/>
                <w:lang w:val="es-BO" w:eastAsia="es-ES"/>
              </w:rPr>
            </w:pPr>
          </w:p>
        </w:tc>
        <w:tc>
          <w:tcPr>
            <w:tcW w:w="1271" w:type="dxa"/>
            <w:gridSpan w:val="5"/>
            <w:tcBorders>
              <w:top w:val="nil"/>
              <w:left w:val="nil"/>
              <w:bottom w:val="nil"/>
              <w:right w:val="nil"/>
            </w:tcBorders>
            <w:shd w:val="clear" w:color="auto" w:fill="auto"/>
            <w:vAlign w:val="center"/>
            <w:hideMark/>
          </w:tcPr>
          <w:p w14:paraId="5D04A2CA" w14:textId="77777777" w:rsidR="00823F30" w:rsidRPr="003C0DD8" w:rsidRDefault="00823F30" w:rsidP="007806FA">
            <w:pPr>
              <w:jc w:val="center"/>
              <w:rPr>
                <w:rFonts w:ascii="Arial" w:hAnsi="Arial" w:cs="Arial"/>
                <w:i/>
                <w:iCs/>
                <w:sz w:val="16"/>
                <w:szCs w:val="16"/>
                <w:lang w:val="es-BO" w:eastAsia="es-ES"/>
              </w:rPr>
            </w:pPr>
            <w:r w:rsidRPr="003C0DD8">
              <w:rPr>
                <w:rFonts w:ascii="Arial" w:hAnsi="Arial" w:cs="Arial"/>
                <w:i/>
                <w:iCs/>
                <w:sz w:val="16"/>
                <w:szCs w:val="16"/>
                <w:lang w:val="es-BO" w:eastAsia="es-ES"/>
              </w:rPr>
              <w:t>Paterno</w:t>
            </w:r>
          </w:p>
        </w:tc>
        <w:tc>
          <w:tcPr>
            <w:tcW w:w="242" w:type="dxa"/>
            <w:gridSpan w:val="2"/>
            <w:tcBorders>
              <w:top w:val="nil"/>
              <w:left w:val="nil"/>
              <w:bottom w:val="nil"/>
              <w:right w:val="nil"/>
            </w:tcBorders>
            <w:shd w:val="clear" w:color="auto" w:fill="auto"/>
            <w:vAlign w:val="center"/>
            <w:hideMark/>
          </w:tcPr>
          <w:p w14:paraId="15E61014" w14:textId="77777777" w:rsidR="00823F30" w:rsidRPr="003C0DD8" w:rsidRDefault="00823F30" w:rsidP="007806FA">
            <w:pPr>
              <w:rPr>
                <w:rFonts w:ascii="Arial" w:hAnsi="Arial" w:cs="Arial"/>
                <w:i/>
                <w:iCs/>
                <w:sz w:val="16"/>
                <w:szCs w:val="16"/>
                <w:lang w:val="es-BO" w:eastAsia="es-ES"/>
              </w:rPr>
            </w:pPr>
          </w:p>
        </w:tc>
        <w:tc>
          <w:tcPr>
            <w:tcW w:w="1455" w:type="dxa"/>
            <w:gridSpan w:val="8"/>
            <w:tcBorders>
              <w:top w:val="nil"/>
              <w:left w:val="nil"/>
              <w:bottom w:val="nil"/>
              <w:right w:val="nil"/>
            </w:tcBorders>
            <w:shd w:val="clear" w:color="auto" w:fill="auto"/>
            <w:vAlign w:val="center"/>
            <w:hideMark/>
          </w:tcPr>
          <w:p w14:paraId="360389EF" w14:textId="77777777" w:rsidR="00823F30" w:rsidRPr="003C0DD8" w:rsidRDefault="00823F30" w:rsidP="007806FA">
            <w:pPr>
              <w:jc w:val="center"/>
              <w:rPr>
                <w:rFonts w:ascii="Arial" w:hAnsi="Arial" w:cs="Arial"/>
                <w:i/>
                <w:iCs/>
                <w:sz w:val="16"/>
                <w:szCs w:val="16"/>
                <w:lang w:val="es-BO" w:eastAsia="es-ES"/>
              </w:rPr>
            </w:pPr>
            <w:r w:rsidRPr="003C0DD8">
              <w:rPr>
                <w:rFonts w:ascii="Arial" w:hAnsi="Arial" w:cs="Arial"/>
                <w:i/>
                <w:iCs/>
                <w:sz w:val="16"/>
                <w:szCs w:val="16"/>
                <w:lang w:val="es-BO" w:eastAsia="es-ES"/>
              </w:rPr>
              <w:t>Materno</w:t>
            </w:r>
          </w:p>
        </w:tc>
        <w:tc>
          <w:tcPr>
            <w:tcW w:w="192" w:type="dxa"/>
            <w:tcBorders>
              <w:top w:val="nil"/>
              <w:left w:val="nil"/>
              <w:bottom w:val="nil"/>
              <w:right w:val="nil"/>
            </w:tcBorders>
            <w:shd w:val="clear" w:color="auto" w:fill="auto"/>
            <w:noWrap/>
            <w:vAlign w:val="center"/>
            <w:hideMark/>
          </w:tcPr>
          <w:p w14:paraId="40CF7848" w14:textId="77777777" w:rsidR="00823F30" w:rsidRPr="003C0DD8" w:rsidRDefault="00823F30" w:rsidP="007806FA">
            <w:pPr>
              <w:rPr>
                <w:rFonts w:ascii="Arial" w:hAnsi="Arial" w:cs="Arial"/>
                <w:sz w:val="16"/>
                <w:szCs w:val="16"/>
                <w:lang w:val="es-BO" w:eastAsia="es-ES"/>
              </w:rPr>
            </w:pPr>
          </w:p>
        </w:tc>
        <w:tc>
          <w:tcPr>
            <w:tcW w:w="3374" w:type="dxa"/>
            <w:gridSpan w:val="16"/>
            <w:tcBorders>
              <w:top w:val="nil"/>
              <w:left w:val="nil"/>
              <w:bottom w:val="nil"/>
              <w:right w:val="nil"/>
            </w:tcBorders>
            <w:shd w:val="clear" w:color="auto" w:fill="auto"/>
            <w:vAlign w:val="center"/>
            <w:hideMark/>
          </w:tcPr>
          <w:p w14:paraId="72462F8E" w14:textId="77777777" w:rsidR="00823F30" w:rsidRPr="003C0DD8" w:rsidRDefault="00823F30" w:rsidP="007806FA">
            <w:pPr>
              <w:jc w:val="center"/>
              <w:rPr>
                <w:rFonts w:ascii="Arial" w:hAnsi="Arial" w:cs="Arial"/>
                <w:i/>
                <w:iCs/>
                <w:sz w:val="16"/>
                <w:szCs w:val="16"/>
                <w:lang w:val="es-BO" w:eastAsia="es-ES"/>
              </w:rPr>
            </w:pPr>
            <w:r w:rsidRPr="003C0DD8">
              <w:rPr>
                <w:rFonts w:ascii="Arial" w:hAnsi="Arial" w:cs="Arial"/>
                <w:i/>
                <w:iCs/>
                <w:sz w:val="16"/>
                <w:szCs w:val="16"/>
                <w:lang w:val="es-BO" w:eastAsia="es-ES"/>
              </w:rPr>
              <w:t>Nombre(s)</w:t>
            </w:r>
          </w:p>
        </w:tc>
        <w:tc>
          <w:tcPr>
            <w:tcW w:w="203" w:type="dxa"/>
            <w:gridSpan w:val="2"/>
            <w:tcBorders>
              <w:top w:val="nil"/>
              <w:left w:val="nil"/>
              <w:bottom w:val="nil"/>
              <w:right w:val="single" w:sz="12" w:space="0" w:color="auto"/>
            </w:tcBorders>
            <w:shd w:val="clear" w:color="auto" w:fill="auto"/>
            <w:vAlign w:val="center"/>
            <w:hideMark/>
          </w:tcPr>
          <w:p w14:paraId="099B4CC8" w14:textId="77777777" w:rsidR="00823F30" w:rsidRPr="003C0DD8" w:rsidRDefault="00823F30" w:rsidP="007806FA">
            <w:pPr>
              <w:rPr>
                <w:rFonts w:ascii="Arial" w:hAnsi="Arial" w:cs="Arial"/>
                <w:sz w:val="16"/>
                <w:szCs w:val="16"/>
                <w:lang w:val="es-BO" w:eastAsia="es-ES"/>
              </w:rPr>
            </w:pPr>
            <w:r w:rsidRPr="003C0DD8">
              <w:rPr>
                <w:rFonts w:ascii="Arial" w:hAnsi="Arial" w:cs="Arial"/>
                <w:sz w:val="16"/>
                <w:szCs w:val="16"/>
                <w:lang w:val="es-BO" w:eastAsia="es-ES"/>
              </w:rPr>
              <w:t> </w:t>
            </w:r>
          </w:p>
        </w:tc>
      </w:tr>
      <w:tr w:rsidR="00823F30" w:rsidRPr="003C0DD8" w14:paraId="7695A1AF" w14:textId="77777777" w:rsidTr="00D9308E">
        <w:trPr>
          <w:trHeight w:val="264"/>
          <w:jc w:val="center"/>
        </w:trPr>
        <w:tc>
          <w:tcPr>
            <w:tcW w:w="2680" w:type="dxa"/>
            <w:tcBorders>
              <w:top w:val="nil"/>
              <w:left w:val="single" w:sz="12" w:space="0" w:color="auto"/>
              <w:bottom w:val="nil"/>
              <w:right w:val="nil"/>
            </w:tcBorders>
            <w:shd w:val="clear" w:color="auto" w:fill="auto"/>
            <w:vAlign w:val="center"/>
            <w:hideMark/>
          </w:tcPr>
          <w:p w14:paraId="341C9DEC" w14:textId="77777777" w:rsidR="00823F30" w:rsidRPr="003C0DD8" w:rsidRDefault="00823F30" w:rsidP="007806FA">
            <w:pPr>
              <w:jc w:val="right"/>
              <w:rPr>
                <w:rFonts w:ascii="Arial" w:hAnsi="Arial" w:cs="Arial"/>
                <w:b/>
                <w:bCs/>
                <w:sz w:val="16"/>
                <w:szCs w:val="16"/>
                <w:lang w:val="es-BO" w:eastAsia="es-ES"/>
              </w:rPr>
            </w:pPr>
            <w:r w:rsidRPr="003C0DD8">
              <w:rPr>
                <w:rFonts w:ascii="Arial" w:hAnsi="Arial" w:cs="Arial"/>
                <w:b/>
                <w:bCs/>
                <w:sz w:val="16"/>
                <w:szCs w:val="16"/>
                <w:lang w:val="es-BO" w:eastAsia="es-ES"/>
              </w:rPr>
              <w:t>Nombre del representante legal</w:t>
            </w:r>
          </w:p>
        </w:tc>
        <w:tc>
          <w:tcPr>
            <w:tcW w:w="202" w:type="dxa"/>
            <w:tcBorders>
              <w:top w:val="nil"/>
              <w:left w:val="nil"/>
              <w:bottom w:val="nil"/>
              <w:right w:val="nil"/>
            </w:tcBorders>
            <w:shd w:val="clear" w:color="auto" w:fill="auto"/>
            <w:vAlign w:val="center"/>
            <w:hideMark/>
          </w:tcPr>
          <w:p w14:paraId="48E33BA1" w14:textId="77777777" w:rsidR="00823F30" w:rsidRPr="003C0DD8" w:rsidRDefault="00823F30" w:rsidP="007806FA">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1271" w:type="dxa"/>
            <w:gridSpan w:val="5"/>
            <w:tcBorders>
              <w:top w:val="single" w:sz="8" w:space="0" w:color="auto"/>
              <w:left w:val="single" w:sz="8" w:space="0" w:color="auto"/>
              <w:bottom w:val="single" w:sz="8" w:space="0" w:color="auto"/>
              <w:right w:val="single" w:sz="8" w:space="0" w:color="000000"/>
            </w:tcBorders>
            <w:shd w:val="clear" w:color="000000" w:fill="DBE5F1"/>
            <w:vAlign w:val="center"/>
            <w:hideMark/>
          </w:tcPr>
          <w:p w14:paraId="5073619C" w14:textId="77777777" w:rsidR="00823F30" w:rsidRPr="003C0DD8" w:rsidRDefault="00823F30" w:rsidP="007806FA">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242" w:type="dxa"/>
            <w:gridSpan w:val="2"/>
            <w:tcBorders>
              <w:top w:val="nil"/>
              <w:left w:val="nil"/>
              <w:bottom w:val="nil"/>
              <w:right w:val="nil"/>
            </w:tcBorders>
            <w:shd w:val="clear" w:color="auto" w:fill="auto"/>
            <w:vAlign w:val="center"/>
            <w:hideMark/>
          </w:tcPr>
          <w:p w14:paraId="75747A81" w14:textId="77777777" w:rsidR="00823F30" w:rsidRPr="003C0DD8" w:rsidRDefault="00823F30" w:rsidP="007806FA">
            <w:pPr>
              <w:rPr>
                <w:rFonts w:ascii="Arial" w:hAnsi="Arial" w:cs="Arial"/>
                <w:sz w:val="16"/>
                <w:szCs w:val="16"/>
                <w:lang w:val="es-BO" w:eastAsia="es-ES"/>
              </w:rPr>
            </w:pPr>
          </w:p>
        </w:tc>
        <w:tc>
          <w:tcPr>
            <w:tcW w:w="1455" w:type="dxa"/>
            <w:gridSpan w:val="8"/>
            <w:tcBorders>
              <w:top w:val="single" w:sz="8" w:space="0" w:color="auto"/>
              <w:left w:val="single" w:sz="8" w:space="0" w:color="auto"/>
              <w:bottom w:val="single" w:sz="8" w:space="0" w:color="auto"/>
              <w:right w:val="single" w:sz="8" w:space="0" w:color="000000"/>
            </w:tcBorders>
            <w:shd w:val="clear" w:color="000000" w:fill="DBE5F1"/>
            <w:vAlign w:val="center"/>
            <w:hideMark/>
          </w:tcPr>
          <w:p w14:paraId="108CA918" w14:textId="77777777" w:rsidR="00823F30" w:rsidRPr="003C0DD8" w:rsidRDefault="00823F30" w:rsidP="007806FA">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192" w:type="dxa"/>
            <w:tcBorders>
              <w:top w:val="nil"/>
              <w:left w:val="nil"/>
              <w:bottom w:val="nil"/>
              <w:right w:val="nil"/>
            </w:tcBorders>
            <w:shd w:val="clear" w:color="auto" w:fill="auto"/>
            <w:vAlign w:val="center"/>
            <w:hideMark/>
          </w:tcPr>
          <w:p w14:paraId="7F3FA581" w14:textId="77777777" w:rsidR="00823F30" w:rsidRPr="003C0DD8" w:rsidRDefault="00823F30" w:rsidP="007806FA">
            <w:pPr>
              <w:rPr>
                <w:rFonts w:ascii="Arial" w:hAnsi="Arial" w:cs="Arial"/>
                <w:sz w:val="16"/>
                <w:szCs w:val="16"/>
                <w:lang w:val="es-BO" w:eastAsia="es-ES"/>
              </w:rPr>
            </w:pPr>
          </w:p>
        </w:tc>
        <w:tc>
          <w:tcPr>
            <w:tcW w:w="3374" w:type="dxa"/>
            <w:gridSpan w:val="16"/>
            <w:tcBorders>
              <w:top w:val="single" w:sz="8" w:space="0" w:color="auto"/>
              <w:left w:val="single" w:sz="8" w:space="0" w:color="auto"/>
              <w:bottom w:val="single" w:sz="8" w:space="0" w:color="auto"/>
              <w:right w:val="single" w:sz="8" w:space="0" w:color="000000"/>
            </w:tcBorders>
            <w:shd w:val="clear" w:color="000000" w:fill="DBE5F1"/>
            <w:vAlign w:val="center"/>
            <w:hideMark/>
          </w:tcPr>
          <w:p w14:paraId="47BD3103" w14:textId="77777777" w:rsidR="00823F30" w:rsidRPr="003C0DD8" w:rsidRDefault="00823F30" w:rsidP="007806FA">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203" w:type="dxa"/>
            <w:gridSpan w:val="2"/>
            <w:tcBorders>
              <w:top w:val="nil"/>
              <w:left w:val="nil"/>
              <w:bottom w:val="nil"/>
              <w:right w:val="single" w:sz="12" w:space="0" w:color="auto"/>
            </w:tcBorders>
            <w:shd w:val="clear" w:color="auto" w:fill="auto"/>
            <w:vAlign w:val="center"/>
            <w:hideMark/>
          </w:tcPr>
          <w:p w14:paraId="400E1057" w14:textId="77777777" w:rsidR="00823F30" w:rsidRPr="003C0DD8" w:rsidRDefault="00823F30" w:rsidP="007806FA">
            <w:pPr>
              <w:rPr>
                <w:rFonts w:ascii="Arial" w:hAnsi="Arial" w:cs="Arial"/>
                <w:sz w:val="16"/>
                <w:szCs w:val="16"/>
                <w:lang w:val="es-BO" w:eastAsia="es-ES"/>
              </w:rPr>
            </w:pPr>
            <w:r w:rsidRPr="003C0DD8">
              <w:rPr>
                <w:rFonts w:ascii="Arial" w:hAnsi="Arial" w:cs="Arial"/>
                <w:sz w:val="16"/>
                <w:szCs w:val="16"/>
                <w:lang w:val="es-BO" w:eastAsia="es-ES"/>
              </w:rPr>
              <w:t> </w:t>
            </w:r>
          </w:p>
        </w:tc>
      </w:tr>
      <w:tr w:rsidR="00823F30" w:rsidRPr="003C0DD8" w14:paraId="2FAA2A6D" w14:textId="77777777" w:rsidTr="00D9308E">
        <w:trPr>
          <w:trHeight w:val="54"/>
          <w:jc w:val="center"/>
        </w:trPr>
        <w:tc>
          <w:tcPr>
            <w:tcW w:w="2680" w:type="dxa"/>
            <w:tcBorders>
              <w:top w:val="nil"/>
              <w:left w:val="single" w:sz="12" w:space="0" w:color="auto"/>
              <w:bottom w:val="nil"/>
              <w:right w:val="nil"/>
            </w:tcBorders>
            <w:shd w:val="clear" w:color="auto" w:fill="auto"/>
            <w:vAlign w:val="center"/>
            <w:hideMark/>
          </w:tcPr>
          <w:p w14:paraId="6568ACBC" w14:textId="77777777" w:rsidR="00823F30" w:rsidRPr="003C0DD8" w:rsidRDefault="00823F30" w:rsidP="007806FA">
            <w:pPr>
              <w:jc w:val="right"/>
              <w:rPr>
                <w:rFonts w:ascii="Arial" w:hAnsi="Arial" w:cs="Arial"/>
                <w:b/>
                <w:bCs/>
                <w:sz w:val="2"/>
                <w:szCs w:val="2"/>
                <w:lang w:val="es-BO" w:eastAsia="es-ES"/>
              </w:rPr>
            </w:pPr>
            <w:r w:rsidRPr="003C0DD8">
              <w:rPr>
                <w:rFonts w:ascii="Arial" w:hAnsi="Arial" w:cs="Arial"/>
                <w:b/>
                <w:bCs/>
                <w:sz w:val="2"/>
                <w:szCs w:val="2"/>
                <w:lang w:val="es-BO" w:eastAsia="es-ES"/>
              </w:rPr>
              <w:t> </w:t>
            </w:r>
          </w:p>
        </w:tc>
        <w:tc>
          <w:tcPr>
            <w:tcW w:w="202" w:type="dxa"/>
            <w:tcBorders>
              <w:top w:val="nil"/>
              <w:left w:val="nil"/>
              <w:bottom w:val="nil"/>
              <w:right w:val="nil"/>
            </w:tcBorders>
            <w:shd w:val="clear" w:color="auto" w:fill="auto"/>
            <w:vAlign w:val="center"/>
            <w:hideMark/>
          </w:tcPr>
          <w:p w14:paraId="7BB7935E" w14:textId="77777777" w:rsidR="00823F30" w:rsidRPr="003C0DD8" w:rsidRDefault="00823F30" w:rsidP="007806FA">
            <w:pPr>
              <w:jc w:val="center"/>
              <w:rPr>
                <w:rFonts w:ascii="Arial" w:hAnsi="Arial" w:cs="Arial"/>
                <w:b/>
                <w:bCs/>
                <w:sz w:val="2"/>
                <w:szCs w:val="2"/>
                <w:lang w:val="es-BO" w:eastAsia="es-ES"/>
              </w:rPr>
            </w:pPr>
          </w:p>
        </w:tc>
        <w:tc>
          <w:tcPr>
            <w:tcW w:w="302" w:type="dxa"/>
            <w:tcBorders>
              <w:top w:val="nil"/>
              <w:left w:val="nil"/>
              <w:bottom w:val="nil"/>
              <w:right w:val="nil"/>
            </w:tcBorders>
            <w:shd w:val="clear" w:color="auto" w:fill="auto"/>
            <w:vAlign w:val="center"/>
            <w:hideMark/>
          </w:tcPr>
          <w:p w14:paraId="4C9D6CA4" w14:textId="77777777" w:rsidR="00823F30" w:rsidRPr="003C0DD8" w:rsidRDefault="00823F30" w:rsidP="007806FA">
            <w:pPr>
              <w:rPr>
                <w:rFonts w:ascii="Arial" w:hAnsi="Arial" w:cs="Arial"/>
                <w:sz w:val="2"/>
                <w:szCs w:val="2"/>
                <w:lang w:val="es-BO" w:eastAsia="es-ES"/>
              </w:rPr>
            </w:pPr>
          </w:p>
        </w:tc>
        <w:tc>
          <w:tcPr>
            <w:tcW w:w="242" w:type="dxa"/>
            <w:tcBorders>
              <w:top w:val="nil"/>
              <w:left w:val="nil"/>
              <w:bottom w:val="nil"/>
              <w:right w:val="nil"/>
            </w:tcBorders>
            <w:shd w:val="clear" w:color="auto" w:fill="auto"/>
            <w:vAlign w:val="center"/>
            <w:hideMark/>
          </w:tcPr>
          <w:p w14:paraId="4E5DB435" w14:textId="77777777" w:rsidR="00823F30" w:rsidRPr="003C0DD8" w:rsidRDefault="00823F30" w:rsidP="007806FA">
            <w:pPr>
              <w:rPr>
                <w:rFonts w:ascii="Arial" w:hAnsi="Arial" w:cs="Arial"/>
                <w:sz w:val="2"/>
                <w:szCs w:val="2"/>
                <w:lang w:val="es-BO" w:eastAsia="es-ES"/>
              </w:rPr>
            </w:pPr>
          </w:p>
        </w:tc>
        <w:tc>
          <w:tcPr>
            <w:tcW w:w="727" w:type="dxa"/>
            <w:gridSpan w:val="3"/>
            <w:tcBorders>
              <w:top w:val="nil"/>
              <w:left w:val="nil"/>
              <w:bottom w:val="nil"/>
              <w:right w:val="nil"/>
            </w:tcBorders>
            <w:shd w:val="clear" w:color="auto" w:fill="auto"/>
            <w:vAlign w:val="center"/>
            <w:hideMark/>
          </w:tcPr>
          <w:p w14:paraId="7BD72CEB" w14:textId="77777777" w:rsidR="00823F30" w:rsidRPr="003C0DD8" w:rsidRDefault="00823F30" w:rsidP="007806FA">
            <w:pPr>
              <w:rPr>
                <w:rFonts w:ascii="Arial" w:hAnsi="Arial" w:cs="Arial"/>
                <w:sz w:val="2"/>
                <w:szCs w:val="2"/>
                <w:lang w:val="es-BO" w:eastAsia="es-ES"/>
              </w:rPr>
            </w:pPr>
          </w:p>
        </w:tc>
        <w:tc>
          <w:tcPr>
            <w:tcW w:w="242" w:type="dxa"/>
            <w:gridSpan w:val="2"/>
            <w:tcBorders>
              <w:top w:val="nil"/>
              <w:left w:val="nil"/>
              <w:bottom w:val="nil"/>
              <w:right w:val="nil"/>
            </w:tcBorders>
            <w:shd w:val="clear" w:color="auto" w:fill="auto"/>
            <w:vAlign w:val="center"/>
            <w:hideMark/>
          </w:tcPr>
          <w:p w14:paraId="08E32125" w14:textId="77777777" w:rsidR="00823F30" w:rsidRPr="003C0DD8" w:rsidRDefault="00823F30" w:rsidP="007806FA">
            <w:pPr>
              <w:rPr>
                <w:rFonts w:ascii="Arial" w:hAnsi="Arial" w:cs="Arial"/>
                <w:sz w:val="2"/>
                <w:szCs w:val="2"/>
                <w:lang w:val="es-BO" w:eastAsia="es-ES"/>
              </w:rPr>
            </w:pPr>
          </w:p>
        </w:tc>
        <w:tc>
          <w:tcPr>
            <w:tcW w:w="728" w:type="dxa"/>
            <w:gridSpan w:val="4"/>
            <w:tcBorders>
              <w:top w:val="nil"/>
              <w:left w:val="nil"/>
              <w:bottom w:val="nil"/>
              <w:right w:val="nil"/>
            </w:tcBorders>
            <w:shd w:val="clear" w:color="auto" w:fill="auto"/>
            <w:vAlign w:val="center"/>
            <w:hideMark/>
          </w:tcPr>
          <w:p w14:paraId="0C7B3FF7" w14:textId="77777777" w:rsidR="00823F30" w:rsidRPr="003C0DD8" w:rsidRDefault="00823F30" w:rsidP="007806FA">
            <w:pPr>
              <w:rPr>
                <w:rFonts w:ascii="Arial" w:hAnsi="Arial" w:cs="Arial"/>
                <w:sz w:val="2"/>
                <w:szCs w:val="2"/>
                <w:lang w:val="es-BO" w:eastAsia="es-ES"/>
              </w:rPr>
            </w:pPr>
          </w:p>
        </w:tc>
        <w:tc>
          <w:tcPr>
            <w:tcW w:w="727" w:type="dxa"/>
            <w:gridSpan w:val="4"/>
            <w:tcBorders>
              <w:top w:val="nil"/>
              <w:left w:val="nil"/>
              <w:bottom w:val="nil"/>
              <w:right w:val="nil"/>
            </w:tcBorders>
            <w:shd w:val="clear" w:color="auto" w:fill="auto"/>
            <w:vAlign w:val="center"/>
            <w:hideMark/>
          </w:tcPr>
          <w:p w14:paraId="6F51B10F" w14:textId="77777777" w:rsidR="00823F30" w:rsidRPr="003C0DD8" w:rsidRDefault="00823F30" w:rsidP="007806FA">
            <w:pPr>
              <w:rPr>
                <w:rFonts w:ascii="Arial" w:hAnsi="Arial" w:cs="Arial"/>
                <w:sz w:val="2"/>
                <w:szCs w:val="2"/>
                <w:lang w:val="es-BO" w:eastAsia="es-ES"/>
              </w:rPr>
            </w:pPr>
          </w:p>
        </w:tc>
        <w:tc>
          <w:tcPr>
            <w:tcW w:w="192" w:type="dxa"/>
            <w:tcBorders>
              <w:top w:val="nil"/>
              <w:left w:val="nil"/>
              <w:bottom w:val="nil"/>
              <w:right w:val="nil"/>
            </w:tcBorders>
            <w:shd w:val="clear" w:color="auto" w:fill="auto"/>
            <w:vAlign w:val="center"/>
            <w:hideMark/>
          </w:tcPr>
          <w:p w14:paraId="2C026D7C" w14:textId="77777777" w:rsidR="00823F30" w:rsidRPr="003C0DD8" w:rsidRDefault="00823F30" w:rsidP="007806FA">
            <w:pPr>
              <w:rPr>
                <w:rFonts w:ascii="Arial" w:hAnsi="Arial" w:cs="Arial"/>
                <w:sz w:val="2"/>
                <w:szCs w:val="2"/>
                <w:lang w:val="es-BO" w:eastAsia="es-ES"/>
              </w:rPr>
            </w:pPr>
          </w:p>
        </w:tc>
        <w:tc>
          <w:tcPr>
            <w:tcW w:w="465" w:type="dxa"/>
            <w:gridSpan w:val="2"/>
            <w:tcBorders>
              <w:top w:val="nil"/>
              <w:left w:val="nil"/>
              <w:bottom w:val="nil"/>
              <w:right w:val="nil"/>
            </w:tcBorders>
            <w:shd w:val="clear" w:color="auto" w:fill="auto"/>
            <w:vAlign w:val="center"/>
            <w:hideMark/>
          </w:tcPr>
          <w:p w14:paraId="742EEA36" w14:textId="77777777" w:rsidR="00823F30" w:rsidRPr="003C0DD8" w:rsidRDefault="00823F30" w:rsidP="007806FA">
            <w:pPr>
              <w:rPr>
                <w:rFonts w:ascii="Arial" w:hAnsi="Arial" w:cs="Arial"/>
                <w:sz w:val="2"/>
                <w:szCs w:val="2"/>
                <w:lang w:val="es-BO" w:eastAsia="es-ES"/>
              </w:rPr>
            </w:pPr>
          </w:p>
        </w:tc>
        <w:tc>
          <w:tcPr>
            <w:tcW w:w="243" w:type="dxa"/>
            <w:gridSpan w:val="2"/>
            <w:tcBorders>
              <w:top w:val="nil"/>
              <w:left w:val="nil"/>
              <w:bottom w:val="nil"/>
              <w:right w:val="nil"/>
            </w:tcBorders>
            <w:shd w:val="clear" w:color="auto" w:fill="auto"/>
            <w:vAlign w:val="center"/>
            <w:hideMark/>
          </w:tcPr>
          <w:p w14:paraId="46DC145A" w14:textId="77777777" w:rsidR="00823F30" w:rsidRPr="003C0DD8" w:rsidRDefault="00823F30" w:rsidP="007806FA">
            <w:pPr>
              <w:rPr>
                <w:rFonts w:ascii="Arial" w:hAnsi="Arial" w:cs="Arial"/>
                <w:sz w:val="2"/>
                <w:szCs w:val="2"/>
                <w:lang w:val="es-BO" w:eastAsia="es-ES"/>
              </w:rPr>
            </w:pPr>
          </w:p>
        </w:tc>
        <w:tc>
          <w:tcPr>
            <w:tcW w:w="727" w:type="dxa"/>
            <w:gridSpan w:val="3"/>
            <w:tcBorders>
              <w:top w:val="nil"/>
              <w:left w:val="nil"/>
              <w:bottom w:val="nil"/>
              <w:right w:val="nil"/>
            </w:tcBorders>
            <w:shd w:val="clear" w:color="auto" w:fill="auto"/>
            <w:vAlign w:val="center"/>
            <w:hideMark/>
          </w:tcPr>
          <w:p w14:paraId="0405888E" w14:textId="77777777" w:rsidR="00823F30" w:rsidRPr="003C0DD8" w:rsidRDefault="00823F30" w:rsidP="007806FA">
            <w:pPr>
              <w:rPr>
                <w:rFonts w:ascii="Arial" w:hAnsi="Arial" w:cs="Arial"/>
                <w:sz w:val="2"/>
                <w:szCs w:val="2"/>
                <w:lang w:val="es-BO" w:eastAsia="es-ES"/>
              </w:rPr>
            </w:pPr>
          </w:p>
        </w:tc>
        <w:tc>
          <w:tcPr>
            <w:tcW w:w="242" w:type="dxa"/>
            <w:gridSpan w:val="2"/>
            <w:tcBorders>
              <w:top w:val="nil"/>
              <w:left w:val="nil"/>
              <w:bottom w:val="nil"/>
              <w:right w:val="nil"/>
            </w:tcBorders>
            <w:shd w:val="clear" w:color="auto" w:fill="auto"/>
            <w:vAlign w:val="center"/>
            <w:hideMark/>
          </w:tcPr>
          <w:p w14:paraId="63546A7A" w14:textId="77777777" w:rsidR="00823F30" w:rsidRPr="003C0DD8" w:rsidRDefault="00823F30" w:rsidP="007806FA">
            <w:pPr>
              <w:rPr>
                <w:rFonts w:ascii="Arial" w:hAnsi="Arial" w:cs="Arial"/>
                <w:sz w:val="2"/>
                <w:szCs w:val="2"/>
                <w:lang w:val="es-BO" w:eastAsia="es-ES"/>
              </w:rPr>
            </w:pPr>
          </w:p>
        </w:tc>
        <w:tc>
          <w:tcPr>
            <w:tcW w:w="727" w:type="dxa"/>
            <w:gridSpan w:val="3"/>
            <w:tcBorders>
              <w:top w:val="nil"/>
              <w:left w:val="nil"/>
              <w:bottom w:val="nil"/>
              <w:right w:val="nil"/>
            </w:tcBorders>
            <w:shd w:val="clear" w:color="auto" w:fill="auto"/>
            <w:vAlign w:val="center"/>
            <w:hideMark/>
          </w:tcPr>
          <w:p w14:paraId="3885C1AF" w14:textId="77777777" w:rsidR="00823F30" w:rsidRPr="003C0DD8" w:rsidRDefault="00823F30" w:rsidP="007806FA">
            <w:pPr>
              <w:rPr>
                <w:rFonts w:ascii="Arial" w:hAnsi="Arial" w:cs="Arial"/>
                <w:sz w:val="2"/>
                <w:szCs w:val="2"/>
                <w:lang w:val="es-BO" w:eastAsia="es-ES"/>
              </w:rPr>
            </w:pPr>
          </w:p>
        </w:tc>
        <w:tc>
          <w:tcPr>
            <w:tcW w:w="243" w:type="dxa"/>
            <w:gridSpan w:val="2"/>
            <w:tcBorders>
              <w:top w:val="nil"/>
              <w:left w:val="nil"/>
              <w:bottom w:val="nil"/>
              <w:right w:val="nil"/>
            </w:tcBorders>
            <w:shd w:val="clear" w:color="auto" w:fill="auto"/>
            <w:vAlign w:val="center"/>
            <w:hideMark/>
          </w:tcPr>
          <w:p w14:paraId="7E64179C" w14:textId="77777777" w:rsidR="00823F30" w:rsidRPr="003C0DD8" w:rsidRDefault="00823F30" w:rsidP="007806FA">
            <w:pPr>
              <w:rPr>
                <w:rFonts w:ascii="Arial" w:hAnsi="Arial" w:cs="Arial"/>
                <w:sz w:val="2"/>
                <w:szCs w:val="2"/>
                <w:lang w:val="es-BO" w:eastAsia="es-ES"/>
              </w:rPr>
            </w:pPr>
          </w:p>
        </w:tc>
        <w:tc>
          <w:tcPr>
            <w:tcW w:w="727" w:type="dxa"/>
            <w:gridSpan w:val="2"/>
            <w:tcBorders>
              <w:top w:val="nil"/>
              <w:left w:val="nil"/>
              <w:bottom w:val="nil"/>
              <w:right w:val="nil"/>
            </w:tcBorders>
            <w:shd w:val="clear" w:color="auto" w:fill="auto"/>
            <w:vAlign w:val="center"/>
            <w:hideMark/>
          </w:tcPr>
          <w:p w14:paraId="60EAAEFC" w14:textId="77777777" w:rsidR="00823F30" w:rsidRPr="003C0DD8" w:rsidRDefault="00823F30" w:rsidP="007806FA">
            <w:pPr>
              <w:rPr>
                <w:rFonts w:ascii="Arial" w:hAnsi="Arial" w:cs="Arial"/>
                <w:sz w:val="2"/>
                <w:szCs w:val="2"/>
                <w:lang w:val="es-BO" w:eastAsia="es-ES"/>
              </w:rPr>
            </w:pPr>
          </w:p>
        </w:tc>
        <w:tc>
          <w:tcPr>
            <w:tcW w:w="203" w:type="dxa"/>
            <w:gridSpan w:val="2"/>
            <w:tcBorders>
              <w:top w:val="nil"/>
              <w:left w:val="nil"/>
              <w:bottom w:val="nil"/>
              <w:right w:val="single" w:sz="12" w:space="0" w:color="auto"/>
            </w:tcBorders>
            <w:shd w:val="clear" w:color="auto" w:fill="auto"/>
            <w:vAlign w:val="center"/>
            <w:hideMark/>
          </w:tcPr>
          <w:p w14:paraId="2647E85E" w14:textId="77777777" w:rsidR="00823F30" w:rsidRPr="003C0DD8" w:rsidRDefault="00823F30" w:rsidP="007806FA">
            <w:pPr>
              <w:rPr>
                <w:rFonts w:ascii="Arial" w:hAnsi="Arial" w:cs="Arial"/>
                <w:sz w:val="2"/>
                <w:szCs w:val="2"/>
                <w:lang w:val="es-BO" w:eastAsia="es-ES"/>
              </w:rPr>
            </w:pPr>
            <w:r w:rsidRPr="003C0DD8">
              <w:rPr>
                <w:rFonts w:ascii="Arial" w:hAnsi="Arial" w:cs="Arial"/>
                <w:sz w:val="2"/>
                <w:szCs w:val="2"/>
                <w:lang w:val="es-BO" w:eastAsia="es-ES"/>
              </w:rPr>
              <w:t> </w:t>
            </w:r>
          </w:p>
        </w:tc>
      </w:tr>
      <w:tr w:rsidR="00823F30" w:rsidRPr="003C0DD8" w14:paraId="792BAD3B" w14:textId="77777777" w:rsidTr="00D9308E">
        <w:trPr>
          <w:trHeight w:val="73"/>
          <w:jc w:val="center"/>
        </w:trPr>
        <w:tc>
          <w:tcPr>
            <w:tcW w:w="2680" w:type="dxa"/>
            <w:tcBorders>
              <w:top w:val="nil"/>
              <w:left w:val="single" w:sz="12" w:space="0" w:color="auto"/>
              <w:bottom w:val="nil"/>
              <w:right w:val="nil"/>
            </w:tcBorders>
            <w:shd w:val="clear" w:color="auto" w:fill="auto"/>
            <w:vAlign w:val="center"/>
            <w:hideMark/>
          </w:tcPr>
          <w:p w14:paraId="2E2A6DFE" w14:textId="77777777" w:rsidR="00823F30" w:rsidRPr="003C0DD8" w:rsidRDefault="00823F30" w:rsidP="007806FA">
            <w:pPr>
              <w:jc w:val="right"/>
              <w:rPr>
                <w:rFonts w:ascii="Arial" w:hAnsi="Arial" w:cs="Arial"/>
                <w:b/>
                <w:bCs/>
                <w:sz w:val="16"/>
                <w:szCs w:val="16"/>
                <w:lang w:val="es-BO" w:eastAsia="es-ES"/>
              </w:rPr>
            </w:pPr>
            <w:r w:rsidRPr="003C0DD8">
              <w:rPr>
                <w:rFonts w:ascii="Arial" w:hAnsi="Arial" w:cs="Arial"/>
                <w:b/>
                <w:bCs/>
                <w:sz w:val="16"/>
                <w:szCs w:val="16"/>
                <w:lang w:val="es-BO" w:eastAsia="es-ES"/>
              </w:rPr>
              <w:t> </w:t>
            </w:r>
          </w:p>
        </w:tc>
        <w:tc>
          <w:tcPr>
            <w:tcW w:w="202" w:type="dxa"/>
            <w:tcBorders>
              <w:top w:val="nil"/>
              <w:left w:val="nil"/>
              <w:bottom w:val="nil"/>
              <w:right w:val="nil"/>
            </w:tcBorders>
            <w:shd w:val="clear" w:color="auto" w:fill="auto"/>
            <w:vAlign w:val="center"/>
            <w:hideMark/>
          </w:tcPr>
          <w:p w14:paraId="2CCA6D4F" w14:textId="77777777" w:rsidR="00823F30" w:rsidRPr="003C0DD8" w:rsidRDefault="00823F30" w:rsidP="007806FA">
            <w:pPr>
              <w:jc w:val="center"/>
              <w:rPr>
                <w:rFonts w:ascii="Arial" w:hAnsi="Arial" w:cs="Arial"/>
                <w:b/>
                <w:bCs/>
                <w:sz w:val="16"/>
                <w:szCs w:val="16"/>
                <w:lang w:val="es-BO" w:eastAsia="es-ES"/>
              </w:rPr>
            </w:pPr>
          </w:p>
        </w:tc>
        <w:tc>
          <w:tcPr>
            <w:tcW w:w="2241" w:type="dxa"/>
            <w:gridSpan w:val="11"/>
            <w:tcBorders>
              <w:top w:val="nil"/>
              <w:left w:val="nil"/>
              <w:bottom w:val="nil"/>
              <w:right w:val="nil"/>
            </w:tcBorders>
            <w:shd w:val="clear" w:color="auto" w:fill="auto"/>
            <w:vAlign w:val="center"/>
            <w:hideMark/>
          </w:tcPr>
          <w:p w14:paraId="6CD046D7" w14:textId="77777777" w:rsidR="00823F30" w:rsidRPr="003C0DD8" w:rsidRDefault="00823F30" w:rsidP="007806FA">
            <w:pPr>
              <w:jc w:val="center"/>
              <w:rPr>
                <w:rFonts w:ascii="Arial" w:hAnsi="Arial" w:cs="Arial"/>
                <w:i/>
                <w:iCs/>
                <w:sz w:val="16"/>
                <w:szCs w:val="16"/>
                <w:lang w:val="es-BO" w:eastAsia="es-ES"/>
              </w:rPr>
            </w:pPr>
            <w:r w:rsidRPr="003C0DD8">
              <w:rPr>
                <w:rFonts w:ascii="Arial" w:hAnsi="Arial" w:cs="Arial"/>
                <w:i/>
                <w:iCs/>
                <w:sz w:val="16"/>
                <w:szCs w:val="16"/>
                <w:lang w:val="es-BO" w:eastAsia="es-ES"/>
              </w:rPr>
              <w:t>Número</w:t>
            </w:r>
          </w:p>
        </w:tc>
        <w:tc>
          <w:tcPr>
            <w:tcW w:w="727" w:type="dxa"/>
            <w:gridSpan w:val="4"/>
            <w:tcBorders>
              <w:top w:val="nil"/>
              <w:left w:val="nil"/>
              <w:bottom w:val="nil"/>
              <w:right w:val="nil"/>
            </w:tcBorders>
            <w:shd w:val="clear" w:color="auto" w:fill="auto"/>
            <w:vAlign w:val="center"/>
            <w:hideMark/>
          </w:tcPr>
          <w:p w14:paraId="0D3A8977" w14:textId="77777777" w:rsidR="00823F30" w:rsidRPr="003C0DD8" w:rsidRDefault="00823F30" w:rsidP="007806FA">
            <w:pPr>
              <w:rPr>
                <w:rFonts w:ascii="Arial" w:hAnsi="Arial" w:cs="Arial"/>
                <w:i/>
                <w:iCs/>
                <w:sz w:val="16"/>
                <w:szCs w:val="16"/>
                <w:lang w:val="es-BO" w:eastAsia="es-ES"/>
              </w:rPr>
            </w:pPr>
          </w:p>
        </w:tc>
        <w:tc>
          <w:tcPr>
            <w:tcW w:w="192" w:type="dxa"/>
            <w:tcBorders>
              <w:top w:val="nil"/>
              <w:left w:val="nil"/>
              <w:bottom w:val="nil"/>
              <w:right w:val="nil"/>
            </w:tcBorders>
            <w:shd w:val="clear" w:color="auto" w:fill="auto"/>
            <w:vAlign w:val="center"/>
            <w:hideMark/>
          </w:tcPr>
          <w:p w14:paraId="19B84850" w14:textId="77777777" w:rsidR="00823F30" w:rsidRPr="003C0DD8" w:rsidRDefault="00823F30" w:rsidP="007806FA">
            <w:pPr>
              <w:rPr>
                <w:rFonts w:ascii="Arial" w:hAnsi="Arial" w:cs="Arial"/>
                <w:i/>
                <w:iCs/>
                <w:sz w:val="16"/>
                <w:szCs w:val="16"/>
                <w:lang w:val="es-BO" w:eastAsia="es-ES"/>
              </w:rPr>
            </w:pPr>
          </w:p>
        </w:tc>
        <w:tc>
          <w:tcPr>
            <w:tcW w:w="465" w:type="dxa"/>
            <w:gridSpan w:val="2"/>
            <w:tcBorders>
              <w:top w:val="nil"/>
              <w:left w:val="nil"/>
              <w:bottom w:val="nil"/>
              <w:right w:val="nil"/>
            </w:tcBorders>
            <w:shd w:val="clear" w:color="auto" w:fill="auto"/>
            <w:vAlign w:val="center"/>
            <w:hideMark/>
          </w:tcPr>
          <w:p w14:paraId="4DBAF3BD" w14:textId="77777777" w:rsidR="00823F30" w:rsidRPr="003C0DD8" w:rsidRDefault="00823F30" w:rsidP="007806FA">
            <w:pPr>
              <w:rPr>
                <w:rFonts w:ascii="Arial" w:hAnsi="Arial" w:cs="Arial"/>
                <w:i/>
                <w:iCs/>
                <w:sz w:val="16"/>
                <w:szCs w:val="16"/>
                <w:lang w:val="es-BO" w:eastAsia="es-ES"/>
              </w:rPr>
            </w:pPr>
          </w:p>
        </w:tc>
        <w:tc>
          <w:tcPr>
            <w:tcW w:w="243" w:type="dxa"/>
            <w:gridSpan w:val="2"/>
            <w:tcBorders>
              <w:top w:val="nil"/>
              <w:left w:val="nil"/>
              <w:bottom w:val="nil"/>
              <w:right w:val="nil"/>
            </w:tcBorders>
            <w:shd w:val="clear" w:color="auto" w:fill="auto"/>
            <w:vAlign w:val="center"/>
            <w:hideMark/>
          </w:tcPr>
          <w:p w14:paraId="182568DD" w14:textId="77777777" w:rsidR="00823F30" w:rsidRPr="003C0DD8" w:rsidRDefault="00823F30" w:rsidP="007806FA">
            <w:pPr>
              <w:rPr>
                <w:rFonts w:ascii="Arial" w:hAnsi="Arial" w:cs="Arial"/>
                <w:i/>
                <w:iCs/>
                <w:sz w:val="16"/>
                <w:szCs w:val="16"/>
                <w:lang w:val="es-BO" w:eastAsia="es-ES"/>
              </w:rPr>
            </w:pPr>
          </w:p>
        </w:tc>
        <w:tc>
          <w:tcPr>
            <w:tcW w:w="727" w:type="dxa"/>
            <w:gridSpan w:val="3"/>
            <w:tcBorders>
              <w:top w:val="nil"/>
              <w:left w:val="nil"/>
              <w:bottom w:val="nil"/>
              <w:right w:val="nil"/>
            </w:tcBorders>
            <w:shd w:val="clear" w:color="auto" w:fill="auto"/>
            <w:vAlign w:val="center"/>
            <w:hideMark/>
          </w:tcPr>
          <w:p w14:paraId="6E349989" w14:textId="77777777" w:rsidR="00823F30" w:rsidRPr="003C0DD8" w:rsidRDefault="00823F30" w:rsidP="007806FA">
            <w:pPr>
              <w:rPr>
                <w:rFonts w:ascii="Arial" w:hAnsi="Arial" w:cs="Arial"/>
                <w:i/>
                <w:iCs/>
                <w:sz w:val="16"/>
                <w:szCs w:val="16"/>
                <w:lang w:val="es-BO" w:eastAsia="es-ES"/>
              </w:rPr>
            </w:pPr>
          </w:p>
        </w:tc>
        <w:tc>
          <w:tcPr>
            <w:tcW w:w="242" w:type="dxa"/>
            <w:gridSpan w:val="2"/>
            <w:tcBorders>
              <w:top w:val="nil"/>
              <w:left w:val="nil"/>
              <w:bottom w:val="nil"/>
              <w:right w:val="nil"/>
            </w:tcBorders>
            <w:shd w:val="clear" w:color="auto" w:fill="auto"/>
            <w:vAlign w:val="center"/>
            <w:hideMark/>
          </w:tcPr>
          <w:p w14:paraId="72F2FFE6" w14:textId="77777777" w:rsidR="00823F30" w:rsidRPr="003C0DD8" w:rsidRDefault="00823F30" w:rsidP="007806FA">
            <w:pPr>
              <w:rPr>
                <w:rFonts w:ascii="Arial" w:hAnsi="Arial" w:cs="Arial"/>
                <w:i/>
                <w:iCs/>
                <w:sz w:val="16"/>
                <w:szCs w:val="16"/>
                <w:lang w:val="es-BO" w:eastAsia="es-ES"/>
              </w:rPr>
            </w:pPr>
          </w:p>
        </w:tc>
        <w:tc>
          <w:tcPr>
            <w:tcW w:w="727" w:type="dxa"/>
            <w:gridSpan w:val="3"/>
            <w:tcBorders>
              <w:top w:val="nil"/>
              <w:left w:val="nil"/>
              <w:bottom w:val="nil"/>
              <w:right w:val="nil"/>
            </w:tcBorders>
            <w:shd w:val="clear" w:color="auto" w:fill="auto"/>
            <w:vAlign w:val="center"/>
            <w:hideMark/>
          </w:tcPr>
          <w:p w14:paraId="6F500061" w14:textId="77777777" w:rsidR="00823F30" w:rsidRPr="003C0DD8" w:rsidRDefault="00823F30" w:rsidP="007806FA">
            <w:pPr>
              <w:rPr>
                <w:rFonts w:ascii="Arial" w:hAnsi="Arial" w:cs="Arial"/>
                <w:sz w:val="16"/>
                <w:szCs w:val="16"/>
                <w:lang w:val="es-BO" w:eastAsia="es-ES"/>
              </w:rPr>
            </w:pPr>
          </w:p>
        </w:tc>
        <w:tc>
          <w:tcPr>
            <w:tcW w:w="243" w:type="dxa"/>
            <w:gridSpan w:val="2"/>
            <w:tcBorders>
              <w:top w:val="nil"/>
              <w:left w:val="nil"/>
              <w:bottom w:val="nil"/>
              <w:right w:val="nil"/>
            </w:tcBorders>
            <w:shd w:val="clear" w:color="auto" w:fill="auto"/>
            <w:vAlign w:val="center"/>
            <w:hideMark/>
          </w:tcPr>
          <w:p w14:paraId="6B2B83BE" w14:textId="77777777" w:rsidR="00823F30" w:rsidRPr="003C0DD8" w:rsidRDefault="00823F30" w:rsidP="007806FA">
            <w:pPr>
              <w:rPr>
                <w:rFonts w:ascii="Arial" w:hAnsi="Arial" w:cs="Arial"/>
                <w:sz w:val="16"/>
                <w:szCs w:val="16"/>
                <w:lang w:val="es-BO" w:eastAsia="es-ES"/>
              </w:rPr>
            </w:pPr>
          </w:p>
        </w:tc>
        <w:tc>
          <w:tcPr>
            <w:tcW w:w="727" w:type="dxa"/>
            <w:gridSpan w:val="2"/>
            <w:tcBorders>
              <w:top w:val="nil"/>
              <w:left w:val="nil"/>
              <w:bottom w:val="nil"/>
              <w:right w:val="nil"/>
            </w:tcBorders>
            <w:shd w:val="clear" w:color="auto" w:fill="auto"/>
            <w:vAlign w:val="center"/>
            <w:hideMark/>
          </w:tcPr>
          <w:p w14:paraId="7F6A0F9F" w14:textId="77777777" w:rsidR="00823F30" w:rsidRPr="003C0DD8" w:rsidRDefault="00823F30" w:rsidP="007806FA">
            <w:pPr>
              <w:rPr>
                <w:rFonts w:ascii="Arial" w:hAnsi="Arial" w:cs="Arial"/>
                <w:sz w:val="16"/>
                <w:szCs w:val="16"/>
                <w:lang w:val="es-BO" w:eastAsia="es-ES"/>
              </w:rPr>
            </w:pPr>
          </w:p>
        </w:tc>
        <w:tc>
          <w:tcPr>
            <w:tcW w:w="203" w:type="dxa"/>
            <w:gridSpan w:val="2"/>
            <w:tcBorders>
              <w:top w:val="nil"/>
              <w:left w:val="nil"/>
              <w:bottom w:val="nil"/>
              <w:right w:val="single" w:sz="12" w:space="0" w:color="auto"/>
            </w:tcBorders>
            <w:shd w:val="clear" w:color="auto" w:fill="auto"/>
            <w:vAlign w:val="center"/>
            <w:hideMark/>
          </w:tcPr>
          <w:p w14:paraId="22E653DB" w14:textId="77777777" w:rsidR="00823F30" w:rsidRPr="003C0DD8" w:rsidRDefault="00823F30" w:rsidP="007806FA">
            <w:pPr>
              <w:rPr>
                <w:rFonts w:ascii="Arial" w:hAnsi="Arial" w:cs="Arial"/>
                <w:sz w:val="16"/>
                <w:szCs w:val="16"/>
                <w:lang w:val="es-BO" w:eastAsia="es-ES"/>
              </w:rPr>
            </w:pPr>
            <w:r w:rsidRPr="003C0DD8">
              <w:rPr>
                <w:rFonts w:ascii="Arial" w:hAnsi="Arial" w:cs="Arial"/>
                <w:sz w:val="16"/>
                <w:szCs w:val="16"/>
                <w:lang w:val="es-BO" w:eastAsia="es-ES"/>
              </w:rPr>
              <w:t> </w:t>
            </w:r>
          </w:p>
        </w:tc>
      </w:tr>
      <w:tr w:rsidR="00823F30" w:rsidRPr="003C0DD8" w14:paraId="560780F3" w14:textId="77777777" w:rsidTr="00D9308E">
        <w:trPr>
          <w:trHeight w:val="229"/>
          <w:jc w:val="center"/>
        </w:trPr>
        <w:tc>
          <w:tcPr>
            <w:tcW w:w="2680" w:type="dxa"/>
            <w:tcBorders>
              <w:top w:val="nil"/>
              <w:left w:val="single" w:sz="12" w:space="0" w:color="auto"/>
              <w:bottom w:val="nil"/>
              <w:right w:val="nil"/>
            </w:tcBorders>
            <w:shd w:val="clear" w:color="auto" w:fill="auto"/>
            <w:vAlign w:val="center"/>
            <w:hideMark/>
          </w:tcPr>
          <w:p w14:paraId="1BA1A4E0" w14:textId="77777777" w:rsidR="00823F30" w:rsidRPr="003C0DD8" w:rsidRDefault="00823F30" w:rsidP="007806FA">
            <w:pPr>
              <w:jc w:val="right"/>
              <w:rPr>
                <w:rFonts w:ascii="Arial" w:hAnsi="Arial" w:cs="Arial"/>
                <w:b/>
                <w:bCs/>
                <w:sz w:val="16"/>
                <w:szCs w:val="16"/>
                <w:lang w:val="es-BO" w:eastAsia="es-ES"/>
              </w:rPr>
            </w:pPr>
            <w:r w:rsidRPr="003C0DD8">
              <w:rPr>
                <w:rFonts w:ascii="Arial" w:hAnsi="Arial" w:cs="Arial"/>
                <w:b/>
                <w:bCs/>
                <w:sz w:val="16"/>
                <w:szCs w:val="16"/>
                <w:lang w:val="es-BO" w:eastAsia="es-ES"/>
              </w:rPr>
              <w:t>Cédula de Identidad</w:t>
            </w:r>
          </w:p>
        </w:tc>
        <w:tc>
          <w:tcPr>
            <w:tcW w:w="202" w:type="dxa"/>
            <w:tcBorders>
              <w:top w:val="nil"/>
              <w:left w:val="nil"/>
              <w:bottom w:val="nil"/>
              <w:right w:val="nil"/>
            </w:tcBorders>
            <w:shd w:val="clear" w:color="auto" w:fill="auto"/>
            <w:vAlign w:val="center"/>
            <w:hideMark/>
          </w:tcPr>
          <w:p w14:paraId="233EE358" w14:textId="77777777" w:rsidR="00823F30" w:rsidRPr="003C0DD8" w:rsidRDefault="00823F30" w:rsidP="007806FA">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2241" w:type="dxa"/>
            <w:gridSpan w:val="11"/>
            <w:tcBorders>
              <w:top w:val="single" w:sz="8" w:space="0" w:color="auto"/>
              <w:left w:val="single" w:sz="8" w:space="0" w:color="auto"/>
              <w:bottom w:val="single" w:sz="8" w:space="0" w:color="auto"/>
              <w:right w:val="single" w:sz="8" w:space="0" w:color="000000"/>
            </w:tcBorders>
            <w:shd w:val="clear" w:color="000000" w:fill="DBE5F1"/>
            <w:vAlign w:val="center"/>
            <w:hideMark/>
          </w:tcPr>
          <w:p w14:paraId="3EA462C3" w14:textId="77777777" w:rsidR="00823F30" w:rsidRPr="003C0DD8" w:rsidRDefault="00823F30" w:rsidP="007806FA">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727" w:type="dxa"/>
            <w:gridSpan w:val="4"/>
            <w:tcBorders>
              <w:top w:val="nil"/>
              <w:left w:val="nil"/>
              <w:bottom w:val="nil"/>
              <w:right w:val="nil"/>
            </w:tcBorders>
            <w:shd w:val="clear" w:color="auto" w:fill="auto"/>
            <w:vAlign w:val="center"/>
            <w:hideMark/>
          </w:tcPr>
          <w:p w14:paraId="436DAABB" w14:textId="77777777" w:rsidR="00823F30" w:rsidRPr="003C0DD8" w:rsidRDefault="00823F30" w:rsidP="007806FA">
            <w:pPr>
              <w:rPr>
                <w:rFonts w:ascii="Arial" w:hAnsi="Arial" w:cs="Arial"/>
                <w:sz w:val="16"/>
                <w:szCs w:val="16"/>
                <w:lang w:val="es-BO" w:eastAsia="es-ES"/>
              </w:rPr>
            </w:pPr>
          </w:p>
        </w:tc>
        <w:tc>
          <w:tcPr>
            <w:tcW w:w="192" w:type="dxa"/>
            <w:tcBorders>
              <w:top w:val="nil"/>
              <w:left w:val="nil"/>
              <w:bottom w:val="nil"/>
              <w:right w:val="nil"/>
            </w:tcBorders>
            <w:shd w:val="clear" w:color="auto" w:fill="auto"/>
            <w:vAlign w:val="center"/>
            <w:hideMark/>
          </w:tcPr>
          <w:p w14:paraId="613BA43E" w14:textId="77777777" w:rsidR="00823F30" w:rsidRPr="003C0DD8" w:rsidRDefault="00823F30" w:rsidP="007806FA">
            <w:pPr>
              <w:rPr>
                <w:rFonts w:ascii="Arial" w:hAnsi="Arial" w:cs="Arial"/>
                <w:sz w:val="16"/>
                <w:szCs w:val="16"/>
                <w:lang w:val="es-BO" w:eastAsia="es-ES"/>
              </w:rPr>
            </w:pPr>
          </w:p>
        </w:tc>
        <w:tc>
          <w:tcPr>
            <w:tcW w:w="465" w:type="dxa"/>
            <w:gridSpan w:val="2"/>
            <w:tcBorders>
              <w:top w:val="nil"/>
              <w:left w:val="nil"/>
              <w:bottom w:val="nil"/>
              <w:right w:val="nil"/>
            </w:tcBorders>
            <w:shd w:val="clear" w:color="auto" w:fill="auto"/>
            <w:vAlign w:val="center"/>
            <w:hideMark/>
          </w:tcPr>
          <w:p w14:paraId="4818D655" w14:textId="77777777" w:rsidR="00823F30" w:rsidRPr="003C0DD8" w:rsidRDefault="00823F30" w:rsidP="007806FA">
            <w:pPr>
              <w:rPr>
                <w:rFonts w:ascii="Arial" w:hAnsi="Arial" w:cs="Arial"/>
                <w:sz w:val="16"/>
                <w:szCs w:val="16"/>
                <w:lang w:val="es-BO" w:eastAsia="es-ES"/>
              </w:rPr>
            </w:pPr>
          </w:p>
        </w:tc>
        <w:tc>
          <w:tcPr>
            <w:tcW w:w="243" w:type="dxa"/>
            <w:gridSpan w:val="2"/>
            <w:tcBorders>
              <w:top w:val="nil"/>
              <w:left w:val="nil"/>
              <w:bottom w:val="nil"/>
              <w:right w:val="nil"/>
            </w:tcBorders>
            <w:shd w:val="clear" w:color="auto" w:fill="auto"/>
            <w:vAlign w:val="center"/>
            <w:hideMark/>
          </w:tcPr>
          <w:p w14:paraId="7BE365B9" w14:textId="77777777" w:rsidR="00823F30" w:rsidRPr="003C0DD8" w:rsidRDefault="00823F30" w:rsidP="007806FA">
            <w:pPr>
              <w:rPr>
                <w:rFonts w:ascii="Arial" w:hAnsi="Arial" w:cs="Arial"/>
                <w:sz w:val="16"/>
                <w:szCs w:val="16"/>
                <w:lang w:val="es-BO" w:eastAsia="es-ES"/>
              </w:rPr>
            </w:pPr>
          </w:p>
        </w:tc>
        <w:tc>
          <w:tcPr>
            <w:tcW w:w="727" w:type="dxa"/>
            <w:gridSpan w:val="3"/>
            <w:tcBorders>
              <w:top w:val="nil"/>
              <w:left w:val="nil"/>
              <w:bottom w:val="nil"/>
              <w:right w:val="nil"/>
            </w:tcBorders>
            <w:shd w:val="clear" w:color="auto" w:fill="auto"/>
            <w:vAlign w:val="center"/>
            <w:hideMark/>
          </w:tcPr>
          <w:p w14:paraId="5DC26B28" w14:textId="77777777" w:rsidR="00823F30" w:rsidRPr="003C0DD8" w:rsidRDefault="00823F30" w:rsidP="007806FA">
            <w:pPr>
              <w:rPr>
                <w:rFonts w:ascii="Arial" w:hAnsi="Arial" w:cs="Arial"/>
                <w:sz w:val="16"/>
                <w:szCs w:val="16"/>
                <w:lang w:val="es-BO" w:eastAsia="es-ES"/>
              </w:rPr>
            </w:pPr>
          </w:p>
        </w:tc>
        <w:tc>
          <w:tcPr>
            <w:tcW w:w="242" w:type="dxa"/>
            <w:gridSpan w:val="2"/>
            <w:tcBorders>
              <w:top w:val="nil"/>
              <w:left w:val="nil"/>
              <w:bottom w:val="nil"/>
              <w:right w:val="nil"/>
            </w:tcBorders>
            <w:shd w:val="clear" w:color="auto" w:fill="auto"/>
            <w:vAlign w:val="center"/>
            <w:hideMark/>
          </w:tcPr>
          <w:p w14:paraId="0695CE9A" w14:textId="77777777" w:rsidR="00823F30" w:rsidRPr="003C0DD8" w:rsidRDefault="00823F30" w:rsidP="007806FA">
            <w:pPr>
              <w:rPr>
                <w:rFonts w:ascii="Arial" w:hAnsi="Arial" w:cs="Arial"/>
                <w:sz w:val="16"/>
                <w:szCs w:val="16"/>
                <w:lang w:val="es-BO" w:eastAsia="es-ES"/>
              </w:rPr>
            </w:pPr>
          </w:p>
        </w:tc>
        <w:tc>
          <w:tcPr>
            <w:tcW w:w="727" w:type="dxa"/>
            <w:gridSpan w:val="3"/>
            <w:tcBorders>
              <w:top w:val="nil"/>
              <w:left w:val="nil"/>
              <w:bottom w:val="nil"/>
              <w:right w:val="nil"/>
            </w:tcBorders>
            <w:shd w:val="clear" w:color="auto" w:fill="auto"/>
            <w:vAlign w:val="center"/>
            <w:hideMark/>
          </w:tcPr>
          <w:p w14:paraId="3C23A118" w14:textId="77777777" w:rsidR="00823F30" w:rsidRPr="003C0DD8" w:rsidRDefault="00823F30" w:rsidP="007806FA">
            <w:pPr>
              <w:rPr>
                <w:rFonts w:ascii="Arial" w:hAnsi="Arial" w:cs="Arial"/>
                <w:sz w:val="16"/>
                <w:szCs w:val="16"/>
                <w:lang w:val="es-BO" w:eastAsia="es-ES"/>
              </w:rPr>
            </w:pPr>
          </w:p>
        </w:tc>
        <w:tc>
          <w:tcPr>
            <w:tcW w:w="243" w:type="dxa"/>
            <w:gridSpan w:val="2"/>
            <w:tcBorders>
              <w:top w:val="nil"/>
              <w:left w:val="nil"/>
              <w:bottom w:val="nil"/>
              <w:right w:val="nil"/>
            </w:tcBorders>
            <w:shd w:val="clear" w:color="auto" w:fill="auto"/>
            <w:vAlign w:val="center"/>
            <w:hideMark/>
          </w:tcPr>
          <w:p w14:paraId="3DE7E392" w14:textId="77777777" w:rsidR="00823F30" w:rsidRPr="003C0DD8" w:rsidRDefault="00823F30" w:rsidP="007806FA">
            <w:pPr>
              <w:rPr>
                <w:rFonts w:ascii="Arial" w:hAnsi="Arial" w:cs="Arial"/>
                <w:sz w:val="16"/>
                <w:szCs w:val="16"/>
                <w:lang w:val="es-BO" w:eastAsia="es-ES"/>
              </w:rPr>
            </w:pPr>
          </w:p>
        </w:tc>
        <w:tc>
          <w:tcPr>
            <w:tcW w:w="727" w:type="dxa"/>
            <w:gridSpan w:val="2"/>
            <w:tcBorders>
              <w:top w:val="nil"/>
              <w:left w:val="nil"/>
              <w:bottom w:val="nil"/>
              <w:right w:val="nil"/>
            </w:tcBorders>
            <w:shd w:val="clear" w:color="auto" w:fill="auto"/>
            <w:vAlign w:val="center"/>
            <w:hideMark/>
          </w:tcPr>
          <w:p w14:paraId="04122751" w14:textId="77777777" w:rsidR="00823F30" w:rsidRPr="003C0DD8" w:rsidRDefault="00823F30" w:rsidP="007806FA">
            <w:pPr>
              <w:rPr>
                <w:rFonts w:ascii="Arial" w:hAnsi="Arial" w:cs="Arial"/>
                <w:sz w:val="16"/>
                <w:szCs w:val="16"/>
                <w:lang w:val="es-BO" w:eastAsia="es-ES"/>
              </w:rPr>
            </w:pPr>
          </w:p>
        </w:tc>
        <w:tc>
          <w:tcPr>
            <w:tcW w:w="203" w:type="dxa"/>
            <w:gridSpan w:val="2"/>
            <w:tcBorders>
              <w:top w:val="nil"/>
              <w:left w:val="nil"/>
              <w:bottom w:val="nil"/>
              <w:right w:val="single" w:sz="12" w:space="0" w:color="auto"/>
            </w:tcBorders>
            <w:shd w:val="clear" w:color="auto" w:fill="auto"/>
            <w:vAlign w:val="center"/>
            <w:hideMark/>
          </w:tcPr>
          <w:p w14:paraId="477B08A5" w14:textId="77777777" w:rsidR="00823F30" w:rsidRPr="003C0DD8" w:rsidRDefault="00823F30" w:rsidP="007806FA">
            <w:pPr>
              <w:rPr>
                <w:rFonts w:ascii="Arial" w:hAnsi="Arial" w:cs="Arial"/>
                <w:sz w:val="16"/>
                <w:szCs w:val="16"/>
                <w:lang w:val="es-BO" w:eastAsia="es-ES"/>
              </w:rPr>
            </w:pPr>
            <w:r w:rsidRPr="003C0DD8">
              <w:rPr>
                <w:rFonts w:ascii="Arial" w:hAnsi="Arial" w:cs="Arial"/>
                <w:sz w:val="16"/>
                <w:szCs w:val="16"/>
                <w:lang w:val="es-BO" w:eastAsia="es-ES"/>
              </w:rPr>
              <w:t> </w:t>
            </w:r>
          </w:p>
        </w:tc>
      </w:tr>
      <w:tr w:rsidR="00823F30" w:rsidRPr="003C0DD8" w14:paraId="5B11D9AD" w14:textId="77777777" w:rsidTr="00D9308E">
        <w:trPr>
          <w:trHeight w:val="54"/>
          <w:jc w:val="center"/>
        </w:trPr>
        <w:tc>
          <w:tcPr>
            <w:tcW w:w="2680" w:type="dxa"/>
            <w:tcBorders>
              <w:top w:val="nil"/>
              <w:left w:val="single" w:sz="12" w:space="0" w:color="auto"/>
              <w:bottom w:val="nil"/>
              <w:right w:val="nil"/>
            </w:tcBorders>
            <w:shd w:val="clear" w:color="auto" w:fill="auto"/>
            <w:vAlign w:val="center"/>
            <w:hideMark/>
          </w:tcPr>
          <w:p w14:paraId="78EAD067" w14:textId="77777777" w:rsidR="00823F30" w:rsidRPr="003C0DD8" w:rsidRDefault="00823F30" w:rsidP="007806FA">
            <w:pPr>
              <w:jc w:val="right"/>
              <w:rPr>
                <w:rFonts w:ascii="Arial" w:hAnsi="Arial" w:cs="Arial"/>
                <w:b/>
                <w:bCs/>
                <w:sz w:val="16"/>
                <w:szCs w:val="16"/>
                <w:lang w:val="es-BO" w:eastAsia="es-ES"/>
              </w:rPr>
            </w:pPr>
            <w:r w:rsidRPr="003C0DD8">
              <w:rPr>
                <w:rFonts w:ascii="Arial" w:hAnsi="Arial" w:cs="Arial"/>
                <w:b/>
                <w:bCs/>
                <w:sz w:val="16"/>
                <w:szCs w:val="16"/>
                <w:lang w:val="es-BO" w:eastAsia="es-ES"/>
              </w:rPr>
              <w:t> </w:t>
            </w:r>
          </w:p>
        </w:tc>
        <w:tc>
          <w:tcPr>
            <w:tcW w:w="202" w:type="dxa"/>
            <w:tcBorders>
              <w:top w:val="nil"/>
              <w:left w:val="nil"/>
              <w:bottom w:val="nil"/>
              <w:right w:val="nil"/>
            </w:tcBorders>
            <w:shd w:val="clear" w:color="auto" w:fill="auto"/>
            <w:vAlign w:val="center"/>
            <w:hideMark/>
          </w:tcPr>
          <w:p w14:paraId="6349EF5C" w14:textId="77777777" w:rsidR="00823F30" w:rsidRPr="003C0DD8" w:rsidRDefault="00823F30" w:rsidP="007806FA">
            <w:pPr>
              <w:jc w:val="center"/>
              <w:rPr>
                <w:rFonts w:ascii="Arial" w:hAnsi="Arial" w:cs="Arial"/>
                <w:b/>
                <w:bCs/>
                <w:sz w:val="16"/>
                <w:szCs w:val="16"/>
                <w:lang w:val="es-BO" w:eastAsia="es-ES"/>
              </w:rPr>
            </w:pPr>
          </w:p>
        </w:tc>
        <w:tc>
          <w:tcPr>
            <w:tcW w:w="1271" w:type="dxa"/>
            <w:gridSpan w:val="5"/>
            <w:vMerge w:val="restart"/>
            <w:tcBorders>
              <w:top w:val="nil"/>
              <w:left w:val="nil"/>
              <w:bottom w:val="single" w:sz="8" w:space="0" w:color="000000"/>
              <w:right w:val="nil"/>
            </w:tcBorders>
            <w:shd w:val="clear" w:color="auto" w:fill="auto"/>
            <w:vAlign w:val="center"/>
            <w:hideMark/>
          </w:tcPr>
          <w:p w14:paraId="267084A6" w14:textId="77777777" w:rsidR="00823F30" w:rsidRPr="003C0DD8" w:rsidRDefault="00823F30" w:rsidP="007806FA">
            <w:pPr>
              <w:jc w:val="center"/>
              <w:rPr>
                <w:rFonts w:ascii="Arial" w:hAnsi="Arial" w:cs="Arial"/>
                <w:i/>
                <w:iCs/>
                <w:sz w:val="16"/>
                <w:szCs w:val="16"/>
                <w:lang w:val="es-BO" w:eastAsia="es-ES"/>
              </w:rPr>
            </w:pPr>
            <w:r w:rsidRPr="003C0DD8">
              <w:rPr>
                <w:rFonts w:ascii="Arial" w:hAnsi="Arial" w:cs="Arial"/>
                <w:i/>
                <w:iCs/>
                <w:sz w:val="16"/>
                <w:szCs w:val="16"/>
                <w:lang w:val="es-BO" w:eastAsia="es-ES"/>
              </w:rPr>
              <w:t>Número de Testimonio</w:t>
            </w:r>
          </w:p>
        </w:tc>
        <w:tc>
          <w:tcPr>
            <w:tcW w:w="242" w:type="dxa"/>
            <w:gridSpan w:val="2"/>
            <w:tcBorders>
              <w:top w:val="nil"/>
              <w:left w:val="nil"/>
              <w:bottom w:val="nil"/>
              <w:right w:val="nil"/>
            </w:tcBorders>
            <w:shd w:val="clear" w:color="auto" w:fill="auto"/>
            <w:vAlign w:val="center"/>
            <w:hideMark/>
          </w:tcPr>
          <w:p w14:paraId="459DA12E" w14:textId="77777777" w:rsidR="00823F30" w:rsidRPr="003C0DD8" w:rsidRDefault="00823F30" w:rsidP="007806FA">
            <w:pPr>
              <w:rPr>
                <w:rFonts w:ascii="Arial" w:hAnsi="Arial" w:cs="Arial"/>
                <w:i/>
                <w:iCs/>
                <w:sz w:val="16"/>
                <w:szCs w:val="16"/>
                <w:lang w:val="es-BO" w:eastAsia="es-ES"/>
              </w:rPr>
            </w:pPr>
          </w:p>
        </w:tc>
        <w:tc>
          <w:tcPr>
            <w:tcW w:w="1455" w:type="dxa"/>
            <w:gridSpan w:val="8"/>
            <w:vMerge w:val="restart"/>
            <w:tcBorders>
              <w:top w:val="nil"/>
              <w:left w:val="nil"/>
              <w:bottom w:val="single" w:sz="8" w:space="0" w:color="000000"/>
              <w:right w:val="nil"/>
            </w:tcBorders>
            <w:shd w:val="clear" w:color="auto" w:fill="auto"/>
            <w:vAlign w:val="center"/>
            <w:hideMark/>
          </w:tcPr>
          <w:p w14:paraId="4B3D497C" w14:textId="77777777" w:rsidR="00823F30" w:rsidRPr="003C0DD8" w:rsidRDefault="00823F30" w:rsidP="007806FA">
            <w:pPr>
              <w:jc w:val="center"/>
              <w:rPr>
                <w:rFonts w:ascii="Arial" w:hAnsi="Arial" w:cs="Arial"/>
                <w:i/>
                <w:iCs/>
                <w:sz w:val="16"/>
                <w:szCs w:val="16"/>
                <w:lang w:val="es-BO" w:eastAsia="es-ES"/>
              </w:rPr>
            </w:pPr>
            <w:r w:rsidRPr="003C0DD8">
              <w:rPr>
                <w:rFonts w:ascii="Arial" w:hAnsi="Arial" w:cs="Arial"/>
                <w:i/>
                <w:iCs/>
                <w:sz w:val="16"/>
                <w:szCs w:val="16"/>
                <w:lang w:val="es-BO" w:eastAsia="es-ES"/>
              </w:rPr>
              <w:t xml:space="preserve">Lugar </w:t>
            </w:r>
          </w:p>
        </w:tc>
        <w:tc>
          <w:tcPr>
            <w:tcW w:w="192" w:type="dxa"/>
            <w:tcBorders>
              <w:top w:val="nil"/>
              <w:left w:val="nil"/>
              <w:bottom w:val="nil"/>
              <w:right w:val="nil"/>
            </w:tcBorders>
            <w:shd w:val="clear" w:color="auto" w:fill="auto"/>
            <w:vAlign w:val="center"/>
            <w:hideMark/>
          </w:tcPr>
          <w:p w14:paraId="093909D8" w14:textId="77777777" w:rsidR="00823F30" w:rsidRPr="003C0DD8" w:rsidRDefault="00823F30" w:rsidP="007806FA">
            <w:pPr>
              <w:rPr>
                <w:rFonts w:ascii="Arial" w:hAnsi="Arial" w:cs="Arial"/>
                <w:i/>
                <w:iCs/>
                <w:sz w:val="16"/>
                <w:szCs w:val="16"/>
                <w:lang w:val="es-BO" w:eastAsia="es-ES"/>
              </w:rPr>
            </w:pPr>
          </w:p>
        </w:tc>
        <w:tc>
          <w:tcPr>
            <w:tcW w:w="465" w:type="dxa"/>
            <w:gridSpan w:val="2"/>
            <w:tcBorders>
              <w:top w:val="nil"/>
              <w:left w:val="nil"/>
              <w:bottom w:val="nil"/>
              <w:right w:val="nil"/>
            </w:tcBorders>
            <w:shd w:val="clear" w:color="auto" w:fill="auto"/>
            <w:vAlign w:val="center"/>
            <w:hideMark/>
          </w:tcPr>
          <w:p w14:paraId="6C3B573E" w14:textId="77777777" w:rsidR="00823F30" w:rsidRPr="003C0DD8" w:rsidRDefault="00823F30" w:rsidP="007806FA">
            <w:pPr>
              <w:rPr>
                <w:rFonts w:ascii="Arial" w:hAnsi="Arial" w:cs="Arial"/>
                <w:i/>
                <w:iCs/>
                <w:sz w:val="16"/>
                <w:szCs w:val="16"/>
                <w:lang w:val="es-BO" w:eastAsia="es-ES"/>
              </w:rPr>
            </w:pPr>
          </w:p>
        </w:tc>
        <w:tc>
          <w:tcPr>
            <w:tcW w:w="243" w:type="dxa"/>
            <w:gridSpan w:val="2"/>
            <w:tcBorders>
              <w:top w:val="nil"/>
              <w:left w:val="nil"/>
              <w:bottom w:val="nil"/>
              <w:right w:val="nil"/>
            </w:tcBorders>
            <w:shd w:val="clear" w:color="auto" w:fill="auto"/>
            <w:vAlign w:val="center"/>
            <w:hideMark/>
          </w:tcPr>
          <w:p w14:paraId="3B8ED312" w14:textId="77777777" w:rsidR="00823F30" w:rsidRPr="003C0DD8" w:rsidRDefault="00823F30" w:rsidP="007806FA">
            <w:pPr>
              <w:rPr>
                <w:rFonts w:ascii="Arial" w:hAnsi="Arial" w:cs="Arial"/>
                <w:i/>
                <w:iCs/>
                <w:sz w:val="16"/>
                <w:szCs w:val="16"/>
                <w:lang w:val="es-BO" w:eastAsia="es-ES"/>
              </w:rPr>
            </w:pPr>
          </w:p>
        </w:tc>
        <w:tc>
          <w:tcPr>
            <w:tcW w:w="2666" w:type="dxa"/>
            <w:gridSpan w:val="12"/>
            <w:tcBorders>
              <w:top w:val="nil"/>
              <w:left w:val="nil"/>
              <w:bottom w:val="nil"/>
              <w:right w:val="nil"/>
            </w:tcBorders>
            <w:shd w:val="clear" w:color="auto" w:fill="auto"/>
            <w:vAlign w:val="center"/>
            <w:hideMark/>
          </w:tcPr>
          <w:p w14:paraId="71442297" w14:textId="77777777" w:rsidR="00823F30" w:rsidRPr="003C0DD8" w:rsidRDefault="00823F30" w:rsidP="0001569A">
            <w:pPr>
              <w:jc w:val="center"/>
              <w:rPr>
                <w:rFonts w:ascii="Arial" w:hAnsi="Arial" w:cs="Arial"/>
                <w:i/>
                <w:iCs/>
                <w:sz w:val="16"/>
                <w:szCs w:val="16"/>
                <w:lang w:val="es-BO" w:eastAsia="es-ES"/>
              </w:rPr>
            </w:pPr>
            <w:r w:rsidRPr="003C0DD8">
              <w:rPr>
                <w:rFonts w:ascii="Arial" w:hAnsi="Arial" w:cs="Arial"/>
                <w:i/>
                <w:iCs/>
                <w:sz w:val="16"/>
                <w:szCs w:val="16"/>
                <w:lang w:val="es-BO" w:eastAsia="es-ES"/>
              </w:rPr>
              <w:t>Fecha</w:t>
            </w:r>
            <w:r w:rsidR="008E1F79" w:rsidRPr="003C0DD8">
              <w:rPr>
                <w:rFonts w:ascii="Arial" w:hAnsi="Arial" w:cs="Arial"/>
                <w:i/>
                <w:iCs/>
                <w:sz w:val="16"/>
                <w:szCs w:val="16"/>
                <w:lang w:val="es-BO" w:eastAsia="es-ES"/>
              </w:rPr>
              <w:t xml:space="preserve"> de </w:t>
            </w:r>
            <w:r w:rsidR="0001569A" w:rsidRPr="003C0DD8">
              <w:rPr>
                <w:rFonts w:ascii="Arial" w:hAnsi="Arial" w:cs="Arial"/>
                <w:i/>
                <w:iCs/>
                <w:sz w:val="16"/>
                <w:szCs w:val="16"/>
                <w:lang w:val="es-BO" w:eastAsia="es-ES"/>
              </w:rPr>
              <w:t>Inscripción</w:t>
            </w:r>
          </w:p>
        </w:tc>
        <w:tc>
          <w:tcPr>
            <w:tcW w:w="203" w:type="dxa"/>
            <w:gridSpan w:val="2"/>
            <w:tcBorders>
              <w:top w:val="nil"/>
              <w:left w:val="nil"/>
              <w:bottom w:val="nil"/>
              <w:right w:val="single" w:sz="12" w:space="0" w:color="auto"/>
            </w:tcBorders>
            <w:shd w:val="clear" w:color="auto" w:fill="auto"/>
            <w:vAlign w:val="center"/>
            <w:hideMark/>
          </w:tcPr>
          <w:p w14:paraId="5DEFFEE1" w14:textId="77777777" w:rsidR="00823F30" w:rsidRPr="003C0DD8" w:rsidRDefault="00823F30" w:rsidP="007806FA">
            <w:pPr>
              <w:rPr>
                <w:rFonts w:ascii="Arial" w:hAnsi="Arial" w:cs="Arial"/>
                <w:sz w:val="16"/>
                <w:szCs w:val="16"/>
                <w:lang w:val="es-BO" w:eastAsia="es-ES"/>
              </w:rPr>
            </w:pPr>
            <w:r w:rsidRPr="003C0DD8">
              <w:rPr>
                <w:rFonts w:ascii="Arial" w:hAnsi="Arial" w:cs="Arial"/>
                <w:sz w:val="16"/>
                <w:szCs w:val="16"/>
                <w:lang w:val="es-BO" w:eastAsia="es-ES"/>
              </w:rPr>
              <w:t> </w:t>
            </w:r>
          </w:p>
        </w:tc>
      </w:tr>
      <w:tr w:rsidR="00823F30" w:rsidRPr="003C0DD8" w14:paraId="01558B40" w14:textId="77777777" w:rsidTr="00D9308E">
        <w:trPr>
          <w:trHeight w:val="54"/>
          <w:jc w:val="center"/>
        </w:trPr>
        <w:tc>
          <w:tcPr>
            <w:tcW w:w="2680" w:type="dxa"/>
            <w:tcBorders>
              <w:top w:val="nil"/>
              <w:left w:val="single" w:sz="12" w:space="0" w:color="auto"/>
              <w:bottom w:val="nil"/>
              <w:right w:val="nil"/>
            </w:tcBorders>
            <w:shd w:val="clear" w:color="auto" w:fill="auto"/>
            <w:vAlign w:val="center"/>
            <w:hideMark/>
          </w:tcPr>
          <w:p w14:paraId="56D896D1" w14:textId="77777777" w:rsidR="00823F30" w:rsidRPr="003C0DD8" w:rsidRDefault="00823F30" w:rsidP="007806FA">
            <w:pPr>
              <w:jc w:val="right"/>
              <w:rPr>
                <w:rFonts w:ascii="Arial" w:hAnsi="Arial" w:cs="Arial"/>
                <w:b/>
                <w:bCs/>
                <w:sz w:val="16"/>
                <w:szCs w:val="16"/>
                <w:lang w:val="es-BO" w:eastAsia="es-ES"/>
              </w:rPr>
            </w:pPr>
            <w:r w:rsidRPr="003C0DD8">
              <w:rPr>
                <w:rFonts w:ascii="Arial" w:hAnsi="Arial" w:cs="Arial"/>
                <w:b/>
                <w:bCs/>
                <w:sz w:val="16"/>
                <w:szCs w:val="16"/>
                <w:lang w:val="es-BO" w:eastAsia="es-ES"/>
              </w:rPr>
              <w:t> </w:t>
            </w:r>
          </w:p>
        </w:tc>
        <w:tc>
          <w:tcPr>
            <w:tcW w:w="202" w:type="dxa"/>
            <w:tcBorders>
              <w:top w:val="nil"/>
              <w:left w:val="nil"/>
              <w:bottom w:val="nil"/>
              <w:right w:val="nil"/>
            </w:tcBorders>
            <w:shd w:val="clear" w:color="auto" w:fill="auto"/>
            <w:vAlign w:val="center"/>
            <w:hideMark/>
          </w:tcPr>
          <w:p w14:paraId="4E1EA904" w14:textId="77777777" w:rsidR="00823F30" w:rsidRPr="003C0DD8" w:rsidRDefault="00823F30" w:rsidP="007806FA">
            <w:pPr>
              <w:jc w:val="center"/>
              <w:rPr>
                <w:rFonts w:ascii="Arial" w:hAnsi="Arial" w:cs="Arial"/>
                <w:b/>
                <w:bCs/>
                <w:sz w:val="16"/>
                <w:szCs w:val="16"/>
                <w:lang w:val="es-BO" w:eastAsia="es-ES"/>
              </w:rPr>
            </w:pPr>
          </w:p>
        </w:tc>
        <w:tc>
          <w:tcPr>
            <w:tcW w:w="1271" w:type="dxa"/>
            <w:gridSpan w:val="5"/>
            <w:vMerge/>
            <w:tcBorders>
              <w:top w:val="nil"/>
              <w:left w:val="nil"/>
              <w:bottom w:val="nil"/>
              <w:right w:val="nil"/>
            </w:tcBorders>
            <w:vAlign w:val="center"/>
            <w:hideMark/>
          </w:tcPr>
          <w:p w14:paraId="0946D72C" w14:textId="77777777" w:rsidR="00823F30" w:rsidRPr="003C0DD8" w:rsidRDefault="00823F30" w:rsidP="007806FA">
            <w:pPr>
              <w:rPr>
                <w:rFonts w:ascii="Arial" w:hAnsi="Arial" w:cs="Arial"/>
                <w:i/>
                <w:iCs/>
                <w:sz w:val="16"/>
                <w:szCs w:val="16"/>
                <w:lang w:val="es-BO" w:eastAsia="es-ES"/>
              </w:rPr>
            </w:pPr>
          </w:p>
        </w:tc>
        <w:tc>
          <w:tcPr>
            <w:tcW w:w="242" w:type="dxa"/>
            <w:gridSpan w:val="2"/>
            <w:tcBorders>
              <w:top w:val="nil"/>
              <w:left w:val="nil"/>
              <w:bottom w:val="nil"/>
              <w:right w:val="nil"/>
            </w:tcBorders>
            <w:shd w:val="clear" w:color="auto" w:fill="auto"/>
            <w:vAlign w:val="center"/>
            <w:hideMark/>
          </w:tcPr>
          <w:p w14:paraId="7DB968DB" w14:textId="77777777" w:rsidR="00823F30" w:rsidRPr="003C0DD8" w:rsidRDefault="00823F30" w:rsidP="007806FA">
            <w:pPr>
              <w:rPr>
                <w:rFonts w:ascii="Arial" w:hAnsi="Arial" w:cs="Arial"/>
                <w:i/>
                <w:iCs/>
                <w:sz w:val="16"/>
                <w:szCs w:val="16"/>
                <w:lang w:val="es-BO" w:eastAsia="es-ES"/>
              </w:rPr>
            </w:pPr>
          </w:p>
        </w:tc>
        <w:tc>
          <w:tcPr>
            <w:tcW w:w="1455" w:type="dxa"/>
            <w:gridSpan w:val="8"/>
            <w:vMerge/>
            <w:tcBorders>
              <w:top w:val="nil"/>
              <w:left w:val="nil"/>
              <w:bottom w:val="nil"/>
              <w:right w:val="nil"/>
            </w:tcBorders>
            <w:vAlign w:val="center"/>
            <w:hideMark/>
          </w:tcPr>
          <w:p w14:paraId="4CF88A66" w14:textId="77777777" w:rsidR="00823F30" w:rsidRPr="003C0DD8" w:rsidRDefault="00823F30" w:rsidP="007806FA">
            <w:pPr>
              <w:rPr>
                <w:rFonts w:ascii="Arial" w:hAnsi="Arial" w:cs="Arial"/>
                <w:i/>
                <w:iCs/>
                <w:sz w:val="16"/>
                <w:szCs w:val="16"/>
                <w:lang w:val="es-BO" w:eastAsia="es-ES"/>
              </w:rPr>
            </w:pPr>
          </w:p>
        </w:tc>
        <w:tc>
          <w:tcPr>
            <w:tcW w:w="192" w:type="dxa"/>
            <w:tcBorders>
              <w:top w:val="nil"/>
              <w:left w:val="nil"/>
              <w:bottom w:val="nil"/>
              <w:right w:val="nil"/>
            </w:tcBorders>
            <w:shd w:val="clear" w:color="auto" w:fill="auto"/>
            <w:vAlign w:val="center"/>
            <w:hideMark/>
          </w:tcPr>
          <w:p w14:paraId="75E25A2C" w14:textId="77777777" w:rsidR="00823F30" w:rsidRPr="003C0DD8" w:rsidRDefault="00823F30" w:rsidP="007806FA">
            <w:pPr>
              <w:jc w:val="center"/>
              <w:rPr>
                <w:rFonts w:ascii="Arial" w:hAnsi="Arial" w:cs="Arial"/>
                <w:i/>
                <w:iCs/>
                <w:sz w:val="16"/>
                <w:szCs w:val="16"/>
                <w:lang w:val="es-BO" w:eastAsia="es-ES"/>
              </w:rPr>
            </w:pPr>
          </w:p>
        </w:tc>
        <w:tc>
          <w:tcPr>
            <w:tcW w:w="465" w:type="dxa"/>
            <w:gridSpan w:val="2"/>
            <w:tcBorders>
              <w:top w:val="nil"/>
              <w:left w:val="nil"/>
              <w:bottom w:val="nil"/>
              <w:right w:val="nil"/>
            </w:tcBorders>
            <w:shd w:val="clear" w:color="auto" w:fill="auto"/>
            <w:vAlign w:val="center"/>
            <w:hideMark/>
          </w:tcPr>
          <w:p w14:paraId="07AA3223" w14:textId="77777777" w:rsidR="00823F30" w:rsidRPr="003C0DD8" w:rsidRDefault="00823F30" w:rsidP="007806FA">
            <w:pPr>
              <w:jc w:val="center"/>
              <w:rPr>
                <w:rFonts w:ascii="Arial" w:hAnsi="Arial" w:cs="Arial"/>
                <w:i/>
                <w:iCs/>
                <w:sz w:val="16"/>
                <w:szCs w:val="16"/>
                <w:lang w:val="es-BO" w:eastAsia="es-ES"/>
              </w:rPr>
            </w:pPr>
          </w:p>
        </w:tc>
        <w:tc>
          <w:tcPr>
            <w:tcW w:w="243" w:type="dxa"/>
            <w:gridSpan w:val="2"/>
            <w:tcBorders>
              <w:top w:val="nil"/>
              <w:left w:val="nil"/>
              <w:bottom w:val="nil"/>
              <w:right w:val="nil"/>
            </w:tcBorders>
            <w:shd w:val="clear" w:color="auto" w:fill="auto"/>
            <w:noWrap/>
            <w:vAlign w:val="center"/>
            <w:hideMark/>
          </w:tcPr>
          <w:p w14:paraId="27522EC6" w14:textId="77777777" w:rsidR="00823F30" w:rsidRPr="003C0DD8" w:rsidRDefault="00823F30" w:rsidP="007806FA">
            <w:pPr>
              <w:rPr>
                <w:rFonts w:ascii="Arial" w:hAnsi="Arial" w:cs="Arial"/>
                <w:sz w:val="16"/>
                <w:szCs w:val="16"/>
                <w:lang w:val="es-BO" w:eastAsia="es-ES"/>
              </w:rPr>
            </w:pPr>
          </w:p>
        </w:tc>
        <w:tc>
          <w:tcPr>
            <w:tcW w:w="727" w:type="dxa"/>
            <w:gridSpan w:val="3"/>
            <w:tcBorders>
              <w:top w:val="nil"/>
              <w:left w:val="nil"/>
              <w:bottom w:val="nil"/>
              <w:right w:val="nil"/>
            </w:tcBorders>
            <w:shd w:val="clear" w:color="auto" w:fill="auto"/>
            <w:vAlign w:val="center"/>
            <w:hideMark/>
          </w:tcPr>
          <w:p w14:paraId="16D93567" w14:textId="77777777" w:rsidR="00823F30" w:rsidRPr="003C0DD8" w:rsidRDefault="00823F30" w:rsidP="007806FA">
            <w:pPr>
              <w:jc w:val="center"/>
              <w:rPr>
                <w:rFonts w:ascii="Arial" w:hAnsi="Arial" w:cs="Arial"/>
                <w:i/>
                <w:iCs/>
                <w:sz w:val="16"/>
                <w:szCs w:val="16"/>
                <w:lang w:val="es-BO" w:eastAsia="es-ES"/>
              </w:rPr>
            </w:pPr>
            <w:r w:rsidRPr="003C0DD8">
              <w:rPr>
                <w:rFonts w:ascii="Arial" w:hAnsi="Arial" w:cs="Arial"/>
                <w:i/>
                <w:iCs/>
                <w:sz w:val="16"/>
                <w:szCs w:val="16"/>
                <w:lang w:val="es-BO" w:eastAsia="es-ES"/>
              </w:rPr>
              <w:t>(Día</w:t>
            </w:r>
          </w:p>
        </w:tc>
        <w:tc>
          <w:tcPr>
            <w:tcW w:w="242" w:type="dxa"/>
            <w:gridSpan w:val="2"/>
            <w:tcBorders>
              <w:top w:val="nil"/>
              <w:left w:val="nil"/>
              <w:bottom w:val="nil"/>
              <w:right w:val="nil"/>
            </w:tcBorders>
            <w:shd w:val="clear" w:color="auto" w:fill="auto"/>
            <w:noWrap/>
            <w:vAlign w:val="center"/>
            <w:hideMark/>
          </w:tcPr>
          <w:p w14:paraId="25E2713C" w14:textId="77777777" w:rsidR="00823F30" w:rsidRPr="003C0DD8" w:rsidRDefault="00823F30" w:rsidP="007806FA">
            <w:pPr>
              <w:rPr>
                <w:rFonts w:ascii="Arial" w:hAnsi="Arial" w:cs="Arial"/>
                <w:sz w:val="16"/>
                <w:szCs w:val="16"/>
                <w:lang w:val="es-BO" w:eastAsia="es-ES"/>
              </w:rPr>
            </w:pPr>
          </w:p>
        </w:tc>
        <w:tc>
          <w:tcPr>
            <w:tcW w:w="727" w:type="dxa"/>
            <w:gridSpan w:val="3"/>
            <w:tcBorders>
              <w:top w:val="nil"/>
              <w:left w:val="nil"/>
              <w:bottom w:val="nil"/>
              <w:right w:val="nil"/>
            </w:tcBorders>
            <w:shd w:val="clear" w:color="auto" w:fill="auto"/>
            <w:vAlign w:val="center"/>
            <w:hideMark/>
          </w:tcPr>
          <w:p w14:paraId="7B1EC2D7" w14:textId="77777777" w:rsidR="00823F30" w:rsidRPr="003C0DD8" w:rsidRDefault="00823F30" w:rsidP="007806FA">
            <w:pPr>
              <w:jc w:val="center"/>
              <w:rPr>
                <w:rFonts w:ascii="Arial" w:hAnsi="Arial" w:cs="Arial"/>
                <w:i/>
                <w:iCs/>
                <w:sz w:val="16"/>
                <w:szCs w:val="16"/>
                <w:lang w:val="es-BO" w:eastAsia="es-ES"/>
              </w:rPr>
            </w:pPr>
            <w:r w:rsidRPr="003C0DD8">
              <w:rPr>
                <w:rFonts w:ascii="Arial" w:hAnsi="Arial" w:cs="Arial"/>
                <w:i/>
                <w:iCs/>
                <w:sz w:val="16"/>
                <w:szCs w:val="16"/>
                <w:lang w:val="es-BO" w:eastAsia="es-ES"/>
              </w:rPr>
              <w:t>mes</w:t>
            </w:r>
          </w:p>
        </w:tc>
        <w:tc>
          <w:tcPr>
            <w:tcW w:w="243" w:type="dxa"/>
            <w:gridSpan w:val="2"/>
            <w:tcBorders>
              <w:top w:val="nil"/>
              <w:left w:val="nil"/>
              <w:bottom w:val="nil"/>
              <w:right w:val="nil"/>
            </w:tcBorders>
            <w:shd w:val="clear" w:color="auto" w:fill="auto"/>
            <w:vAlign w:val="center"/>
            <w:hideMark/>
          </w:tcPr>
          <w:p w14:paraId="6625AD36" w14:textId="77777777" w:rsidR="00823F30" w:rsidRPr="003C0DD8" w:rsidRDefault="00823F30" w:rsidP="007806FA">
            <w:pPr>
              <w:rPr>
                <w:rFonts w:ascii="Arial" w:hAnsi="Arial" w:cs="Arial"/>
                <w:sz w:val="16"/>
                <w:szCs w:val="16"/>
                <w:lang w:val="es-BO" w:eastAsia="es-ES"/>
              </w:rPr>
            </w:pPr>
          </w:p>
        </w:tc>
        <w:tc>
          <w:tcPr>
            <w:tcW w:w="727" w:type="dxa"/>
            <w:gridSpan w:val="2"/>
            <w:tcBorders>
              <w:top w:val="nil"/>
              <w:left w:val="nil"/>
              <w:bottom w:val="nil"/>
              <w:right w:val="nil"/>
            </w:tcBorders>
            <w:shd w:val="clear" w:color="auto" w:fill="auto"/>
            <w:vAlign w:val="center"/>
            <w:hideMark/>
          </w:tcPr>
          <w:p w14:paraId="4E72DB3D" w14:textId="77777777" w:rsidR="00823F30" w:rsidRPr="003C0DD8" w:rsidRDefault="00823F30" w:rsidP="007806FA">
            <w:pPr>
              <w:rPr>
                <w:rFonts w:ascii="Arial" w:hAnsi="Arial" w:cs="Arial"/>
                <w:i/>
                <w:iCs/>
                <w:sz w:val="16"/>
                <w:szCs w:val="16"/>
                <w:lang w:val="es-BO" w:eastAsia="es-ES"/>
              </w:rPr>
            </w:pPr>
            <w:r w:rsidRPr="003C0DD8">
              <w:rPr>
                <w:rFonts w:ascii="Arial" w:hAnsi="Arial" w:cs="Arial"/>
                <w:i/>
                <w:iCs/>
                <w:sz w:val="16"/>
                <w:szCs w:val="16"/>
                <w:lang w:val="es-BO" w:eastAsia="es-ES"/>
              </w:rPr>
              <w:t>Año)</w:t>
            </w:r>
          </w:p>
        </w:tc>
        <w:tc>
          <w:tcPr>
            <w:tcW w:w="203" w:type="dxa"/>
            <w:gridSpan w:val="2"/>
            <w:tcBorders>
              <w:top w:val="nil"/>
              <w:left w:val="nil"/>
              <w:bottom w:val="nil"/>
              <w:right w:val="single" w:sz="12" w:space="0" w:color="auto"/>
            </w:tcBorders>
            <w:shd w:val="clear" w:color="auto" w:fill="auto"/>
            <w:vAlign w:val="center"/>
            <w:hideMark/>
          </w:tcPr>
          <w:p w14:paraId="27519F35" w14:textId="77777777" w:rsidR="00823F30" w:rsidRPr="003C0DD8" w:rsidRDefault="00823F30" w:rsidP="007806FA">
            <w:pPr>
              <w:rPr>
                <w:rFonts w:ascii="Arial" w:hAnsi="Arial" w:cs="Arial"/>
                <w:sz w:val="16"/>
                <w:szCs w:val="16"/>
                <w:lang w:val="es-BO" w:eastAsia="es-ES"/>
              </w:rPr>
            </w:pPr>
            <w:r w:rsidRPr="003C0DD8">
              <w:rPr>
                <w:rFonts w:ascii="Arial" w:hAnsi="Arial" w:cs="Arial"/>
                <w:sz w:val="16"/>
                <w:szCs w:val="16"/>
                <w:lang w:val="es-BO" w:eastAsia="es-ES"/>
              </w:rPr>
              <w:t> </w:t>
            </w:r>
          </w:p>
        </w:tc>
      </w:tr>
      <w:tr w:rsidR="00823F30" w:rsidRPr="003C0DD8" w14:paraId="09DE3419" w14:textId="77777777" w:rsidTr="00D9308E">
        <w:trPr>
          <w:trHeight w:val="321"/>
          <w:jc w:val="center"/>
        </w:trPr>
        <w:tc>
          <w:tcPr>
            <w:tcW w:w="2680" w:type="dxa"/>
            <w:tcBorders>
              <w:top w:val="nil"/>
              <w:left w:val="single" w:sz="12" w:space="0" w:color="auto"/>
              <w:bottom w:val="nil"/>
              <w:right w:val="nil"/>
            </w:tcBorders>
            <w:shd w:val="clear" w:color="auto" w:fill="auto"/>
            <w:vAlign w:val="center"/>
            <w:hideMark/>
          </w:tcPr>
          <w:p w14:paraId="49CBC54E" w14:textId="77777777" w:rsidR="00823F30" w:rsidRPr="003C0DD8" w:rsidRDefault="00823F30" w:rsidP="007806FA">
            <w:pPr>
              <w:jc w:val="right"/>
              <w:rPr>
                <w:rFonts w:ascii="Arial" w:hAnsi="Arial" w:cs="Arial"/>
                <w:b/>
                <w:bCs/>
                <w:sz w:val="16"/>
                <w:szCs w:val="16"/>
                <w:lang w:val="es-BO" w:eastAsia="es-ES"/>
              </w:rPr>
            </w:pPr>
            <w:r w:rsidRPr="003C0DD8">
              <w:rPr>
                <w:rFonts w:ascii="Arial" w:hAnsi="Arial" w:cs="Arial"/>
                <w:b/>
                <w:bCs/>
                <w:sz w:val="16"/>
                <w:szCs w:val="16"/>
                <w:lang w:val="es-BO" w:eastAsia="es-ES"/>
              </w:rPr>
              <w:t>Poder del representante legal</w:t>
            </w:r>
          </w:p>
        </w:tc>
        <w:tc>
          <w:tcPr>
            <w:tcW w:w="202" w:type="dxa"/>
            <w:tcBorders>
              <w:top w:val="nil"/>
              <w:left w:val="nil"/>
              <w:bottom w:val="nil"/>
              <w:right w:val="nil"/>
            </w:tcBorders>
            <w:shd w:val="clear" w:color="auto" w:fill="auto"/>
            <w:vAlign w:val="center"/>
            <w:hideMark/>
          </w:tcPr>
          <w:p w14:paraId="295D1DE0" w14:textId="77777777" w:rsidR="00823F30" w:rsidRPr="003C0DD8" w:rsidRDefault="00823F30" w:rsidP="007806FA">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1271" w:type="dxa"/>
            <w:gridSpan w:val="5"/>
            <w:tcBorders>
              <w:top w:val="single" w:sz="8" w:space="0" w:color="auto"/>
              <w:left w:val="single" w:sz="8" w:space="0" w:color="auto"/>
              <w:bottom w:val="single" w:sz="8" w:space="0" w:color="auto"/>
              <w:right w:val="single" w:sz="8" w:space="0" w:color="000000"/>
            </w:tcBorders>
            <w:shd w:val="clear" w:color="auto" w:fill="DBE5F1" w:themeFill="accent1" w:themeFillTint="33"/>
            <w:vAlign w:val="center"/>
            <w:hideMark/>
          </w:tcPr>
          <w:p w14:paraId="744FE5D3" w14:textId="77777777" w:rsidR="00823F30" w:rsidRPr="003C0DD8" w:rsidRDefault="00823F30" w:rsidP="007806FA">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242" w:type="dxa"/>
            <w:gridSpan w:val="2"/>
            <w:tcBorders>
              <w:top w:val="nil"/>
              <w:left w:val="nil"/>
              <w:bottom w:val="nil"/>
              <w:right w:val="nil"/>
            </w:tcBorders>
            <w:shd w:val="clear" w:color="auto" w:fill="auto"/>
            <w:vAlign w:val="center"/>
            <w:hideMark/>
          </w:tcPr>
          <w:p w14:paraId="3830CC7C" w14:textId="77777777" w:rsidR="00823F30" w:rsidRPr="003C0DD8" w:rsidRDefault="00823F30" w:rsidP="007806FA">
            <w:pPr>
              <w:rPr>
                <w:rFonts w:ascii="Arial" w:hAnsi="Arial" w:cs="Arial"/>
                <w:sz w:val="16"/>
                <w:szCs w:val="16"/>
                <w:lang w:val="es-BO" w:eastAsia="es-ES"/>
              </w:rPr>
            </w:pPr>
          </w:p>
        </w:tc>
        <w:tc>
          <w:tcPr>
            <w:tcW w:w="1455" w:type="dxa"/>
            <w:gridSpan w:val="8"/>
            <w:tcBorders>
              <w:top w:val="single" w:sz="8" w:space="0" w:color="auto"/>
              <w:left w:val="single" w:sz="8" w:space="0" w:color="auto"/>
              <w:bottom w:val="single" w:sz="8" w:space="0" w:color="auto"/>
              <w:right w:val="single" w:sz="8" w:space="0" w:color="000000"/>
            </w:tcBorders>
            <w:shd w:val="clear" w:color="000000" w:fill="DBE5F1"/>
            <w:vAlign w:val="center"/>
            <w:hideMark/>
          </w:tcPr>
          <w:p w14:paraId="43217C33" w14:textId="77777777" w:rsidR="00823F30" w:rsidRPr="003C0DD8" w:rsidRDefault="00823F30" w:rsidP="007806FA">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192" w:type="dxa"/>
            <w:tcBorders>
              <w:top w:val="nil"/>
              <w:left w:val="nil"/>
              <w:bottom w:val="nil"/>
              <w:right w:val="nil"/>
            </w:tcBorders>
            <w:shd w:val="clear" w:color="auto" w:fill="auto"/>
            <w:vAlign w:val="center"/>
            <w:hideMark/>
          </w:tcPr>
          <w:p w14:paraId="76A6917B" w14:textId="77777777" w:rsidR="00823F30" w:rsidRPr="003C0DD8" w:rsidRDefault="00823F30" w:rsidP="007806FA">
            <w:pPr>
              <w:rPr>
                <w:rFonts w:ascii="Arial" w:hAnsi="Arial" w:cs="Arial"/>
                <w:sz w:val="16"/>
                <w:szCs w:val="16"/>
                <w:lang w:val="es-BO" w:eastAsia="es-ES"/>
              </w:rPr>
            </w:pPr>
          </w:p>
        </w:tc>
        <w:tc>
          <w:tcPr>
            <w:tcW w:w="465" w:type="dxa"/>
            <w:gridSpan w:val="2"/>
            <w:tcBorders>
              <w:top w:val="nil"/>
              <w:left w:val="nil"/>
              <w:bottom w:val="nil"/>
              <w:right w:val="nil"/>
            </w:tcBorders>
            <w:shd w:val="clear" w:color="auto" w:fill="auto"/>
            <w:vAlign w:val="center"/>
            <w:hideMark/>
          </w:tcPr>
          <w:p w14:paraId="6F281D88" w14:textId="77777777" w:rsidR="00823F30" w:rsidRPr="003C0DD8" w:rsidRDefault="00823F30" w:rsidP="007806FA">
            <w:pPr>
              <w:rPr>
                <w:rFonts w:ascii="Arial" w:hAnsi="Arial" w:cs="Arial"/>
                <w:sz w:val="16"/>
                <w:szCs w:val="16"/>
                <w:lang w:val="es-BO" w:eastAsia="es-ES"/>
              </w:rPr>
            </w:pPr>
          </w:p>
        </w:tc>
        <w:tc>
          <w:tcPr>
            <w:tcW w:w="243" w:type="dxa"/>
            <w:gridSpan w:val="2"/>
            <w:tcBorders>
              <w:top w:val="nil"/>
              <w:left w:val="nil"/>
              <w:bottom w:val="nil"/>
              <w:right w:val="nil"/>
            </w:tcBorders>
            <w:shd w:val="clear" w:color="auto" w:fill="auto"/>
            <w:vAlign w:val="center"/>
            <w:hideMark/>
          </w:tcPr>
          <w:p w14:paraId="7101E25D" w14:textId="77777777" w:rsidR="00823F30" w:rsidRPr="003C0DD8" w:rsidRDefault="00823F30" w:rsidP="007806FA">
            <w:pPr>
              <w:rPr>
                <w:rFonts w:ascii="Arial" w:hAnsi="Arial" w:cs="Arial"/>
                <w:sz w:val="16"/>
                <w:szCs w:val="16"/>
                <w:lang w:val="es-BO" w:eastAsia="es-ES"/>
              </w:rPr>
            </w:pPr>
          </w:p>
        </w:tc>
        <w:tc>
          <w:tcPr>
            <w:tcW w:w="727" w:type="dxa"/>
            <w:gridSpan w:val="3"/>
            <w:tcBorders>
              <w:top w:val="single" w:sz="8" w:space="0" w:color="auto"/>
              <w:left w:val="single" w:sz="8" w:space="0" w:color="auto"/>
              <w:bottom w:val="single" w:sz="8" w:space="0" w:color="auto"/>
              <w:right w:val="single" w:sz="8" w:space="0" w:color="auto"/>
            </w:tcBorders>
            <w:shd w:val="clear" w:color="000000" w:fill="DBE5F1"/>
            <w:vAlign w:val="center"/>
            <w:hideMark/>
          </w:tcPr>
          <w:p w14:paraId="705602A4" w14:textId="77777777" w:rsidR="00823F30" w:rsidRPr="003C0DD8" w:rsidRDefault="00823F30" w:rsidP="007806FA">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242" w:type="dxa"/>
            <w:gridSpan w:val="2"/>
            <w:tcBorders>
              <w:top w:val="nil"/>
              <w:left w:val="nil"/>
              <w:bottom w:val="nil"/>
              <w:right w:val="nil"/>
            </w:tcBorders>
            <w:shd w:val="clear" w:color="auto" w:fill="auto"/>
            <w:vAlign w:val="center"/>
            <w:hideMark/>
          </w:tcPr>
          <w:p w14:paraId="2EB04D55" w14:textId="77777777" w:rsidR="00823F30" w:rsidRPr="003C0DD8" w:rsidRDefault="00823F30" w:rsidP="007806FA">
            <w:pPr>
              <w:rPr>
                <w:rFonts w:ascii="Arial" w:hAnsi="Arial" w:cs="Arial"/>
                <w:sz w:val="16"/>
                <w:szCs w:val="16"/>
                <w:lang w:val="es-BO" w:eastAsia="es-ES"/>
              </w:rPr>
            </w:pPr>
          </w:p>
        </w:tc>
        <w:tc>
          <w:tcPr>
            <w:tcW w:w="727" w:type="dxa"/>
            <w:gridSpan w:val="3"/>
            <w:tcBorders>
              <w:top w:val="single" w:sz="8" w:space="0" w:color="auto"/>
              <w:left w:val="single" w:sz="8" w:space="0" w:color="auto"/>
              <w:bottom w:val="single" w:sz="8" w:space="0" w:color="auto"/>
              <w:right w:val="single" w:sz="8" w:space="0" w:color="auto"/>
            </w:tcBorders>
            <w:shd w:val="clear" w:color="000000" w:fill="DBE5F1"/>
            <w:vAlign w:val="center"/>
            <w:hideMark/>
          </w:tcPr>
          <w:p w14:paraId="3C93842E" w14:textId="77777777" w:rsidR="00823F30" w:rsidRPr="003C0DD8" w:rsidRDefault="00823F30" w:rsidP="007806FA">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243" w:type="dxa"/>
            <w:gridSpan w:val="2"/>
            <w:tcBorders>
              <w:top w:val="nil"/>
              <w:left w:val="nil"/>
              <w:bottom w:val="nil"/>
              <w:right w:val="nil"/>
            </w:tcBorders>
            <w:shd w:val="clear" w:color="auto" w:fill="auto"/>
            <w:vAlign w:val="center"/>
            <w:hideMark/>
          </w:tcPr>
          <w:p w14:paraId="0242AB70" w14:textId="77777777" w:rsidR="00823F30" w:rsidRPr="003C0DD8" w:rsidRDefault="00823F30" w:rsidP="007806FA">
            <w:pPr>
              <w:rPr>
                <w:rFonts w:ascii="Arial" w:hAnsi="Arial" w:cs="Arial"/>
                <w:sz w:val="16"/>
                <w:szCs w:val="16"/>
                <w:lang w:val="es-BO" w:eastAsia="es-ES"/>
              </w:rPr>
            </w:pPr>
          </w:p>
        </w:tc>
        <w:tc>
          <w:tcPr>
            <w:tcW w:w="727" w:type="dxa"/>
            <w:gridSpan w:val="2"/>
            <w:tcBorders>
              <w:top w:val="single" w:sz="8" w:space="0" w:color="auto"/>
              <w:left w:val="single" w:sz="8" w:space="0" w:color="auto"/>
              <w:bottom w:val="single" w:sz="8" w:space="0" w:color="auto"/>
              <w:right w:val="single" w:sz="8" w:space="0" w:color="auto"/>
            </w:tcBorders>
            <w:shd w:val="clear" w:color="000000" w:fill="DBE5F1"/>
            <w:vAlign w:val="center"/>
            <w:hideMark/>
          </w:tcPr>
          <w:p w14:paraId="52B7892E" w14:textId="77777777" w:rsidR="00823F30" w:rsidRPr="003C0DD8" w:rsidRDefault="00823F30" w:rsidP="007806FA">
            <w:pPr>
              <w:rPr>
                <w:rFonts w:ascii="Arial" w:hAnsi="Arial" w:cs="Arial"/>
                <w:sz w:val="16"/>
                <w:szCs w:val="16"/>
                <w:lang w:val="es-BO" w:eastAsia="es-ES"/>
              </w:rPr>
            </w:pPr>
            <w:r w:rsidRPr="003C0DD8">
              <w:rPr>
                <w:rFonts w:ascii="Arial" w:hAnsi="Arial" w:cs="Arial"/>
                <w:sz w:val="16"/>
                <w:szCs w:val="16"/>
                <w:lang w:val="es-BO" w:eastAsia="es-ES"/>
              </w:rPr>
              <w:t> </w:t>
            </w:r>
          </w:p>
        </w:tc>
        <w:tc>
          <w:tcPr>
            <w:tcW w:w="203" w:type="dxa"/>
            <w:gridSpan w:val="2"/>
            <w:tcBorders>
              <w:top w:val="nil"/>
              <w:left w:val="nil"/>
              <w:bottom w:val="nil"/>
              <w:right w:val="single" w:sz="12" w:space="0" w:color="auto"/>
            </w:tcBorders>
            <w:shd w:val="clear" w:color="auto" w:fill="auto"/>
            <w:vAlign w:val="center"/>
            <w:hideMark/>
          </w:tcPr>
          <w:p w14:paraId="66168AF8" w14:textId="77777777" w:rsidR="00823F30" w:rsidRPr="003C0DD8" w:rsidRDefault="00823F30" w:rsidP="007806FA">
            <w:pPr>
              <w:rPr>
                <w:rFonts w:ascii="Arial" w:hAnsi="Arial" w:cs="Arial"/>
                <w:sz w:val="16"/>
                <w:szCs w:val="16"/>
                <w:lang w:val="es-BO" w:eastAsia="es-ES"/>
              </w:rPr>
            </w:pPr>
            <w:r w:rsidRPr="003C0DD8">
              <w:rPr>
                <w:rFonts w:ascii="Arial" w:hAnsi="Arial" w:cs="Arial"/>
                <w:sz w:val="16"/>
                <w:szCs w:val="16"/>
                <w:lang w:val="es-BO" w:eastAsia="es-ES"/>
              </w:rPr>
              <w:t> </w:t>
            </w:r>
          </w:p>
        </w:tc>
      </w:tr>
      <w:tr w:rsidR="00823F30" w:rsidRPr="003C0DD8" w14:paraId="28A1D8B1" w14:textId="77777777" w:rsidTr="00D9308E">
        <w:trPr>
          <w:trHeight w:val="54"/>
          <w:jc w:val="center"/>
        </w:trPr>
        <w:tc>
          <w:tcPr>
            <w:tcW w:w="2680" w:type="dxa"/>
            <w:tcBorders>
              <w:top w:val="nil"/>
              <w:left w:val="single" w:sz="12" w:space="0" w:color="auto"/>
              <w:bottom w:val="nil"/>
              <w:right w:val="nil"/>
            </w:tcBorders>
            <w:shd w:val="clear" w:color="auto" w:fill="auto"/>
            <w:vAlign w:val="center"/>
            <w:hideMark/>
          </w:tcPr>
          <w:p w14:paraId="2C815B0E" w14:textId="77777777" w:rsidR="00823F30" w:rsidRPr="003C0DD8" w:rsidRDefault="00823F30" w:rsidP="007806FA">
            <w:pPr>
              <w:jc w:val="right"/>
              <w:rPr>
                <w:rFonts w:ascii="Arial" w:hAnsi="Arial" w:cs="Arial"/>
                <w:b/>
                <w:bCs/>
                <w:sz w:val="2"/>
                <w:szCs w:val="2"/>
                <w:lang w:val="es-BO" w:eastAsia="es-ES"/>
              </w:rPr>
            </w:pPr>
            <w:r w:rsidRPr="003C0DD8">
              <w:rPr>
                <w:rFonts w:ascii="Arial" w:hAnsi="Arial" w:cs="Arial"/>
                <w:b/>
                <w:bCs/>
                <w:sz w:val="2"/>
                <w:szCs w:val="2"/>
                <w:lang w:val="es-BO" w:eastAsia="es-ES"/>
              </w:rPr>
              <w:t> </w:t>
            </w:r>
          </w:p>
        </w:tc>
        <w:tc>
          <w:tcPr>
            <w:tcW w:w="202" w:type="dxa"/>
            <w:tcBorders>
              <w:top w:val="nil"/>
              <w:left w:val="nil"/>
              <w:bottom w:val="nil"/>
              <w:right w:val="nil"/>
            </w:tcBorders>
            <w:shd w:val="clear" w:color="auto" w:fill="auto"/>
            <w:vAlign w:val="center"/>
            <w:hideMark/>
          </w:tcPr>
          <w:p w14:paraId="798EF5DC" w14:textId="77777777" w:rsidR="00823F30" w:rsidRPr="003C0DD8" w:rsidRDefault="00823F30" w:rsidP="007806FA">
            <w:pPr>
              <w:jc w:val="center"/>
              <w:rPr>
                <w:rFonts w:ascii="Arial" w:hAnsi="Arial" w:cs="Arial"/>
                <w:b/>
                <w:bCs/>
                <w:sz w:val="2"/>
                <w:szCs w:val="2"/>
                <w:lang w:val="es-BO" w:eastAsia="es-ES"/>
              </w:rPr>
            </w:pPr>
          </w:p>
        </w:tc>
        <w:tc>
          <w:tcPr>
            <w:tcW w:w="302" w:type="dxa"/>
            <w:tcBorders>
              <w:top w:val="nil"/>
              <w:left w:val="nil"/>
              <w:bottom w:val="nil"/>
              <w:right w:val="nil"/>
            </w:tcBorders>
            <w:shd w:val="clear" w:color="auto" w:fill="auto"/>
            <w:vAlign w:val="center"/>
            <w:hideMark/>
          </w:tcPr>
          <w:p w14:paraId="7C7AE796" w14:textId="77777777" w:rsidR="00823F30" w:rsidRPr="003C0DD8" w:rsidRDefault="00823F30" w:rsidP="007806FA">
            <w:pPr>
              <w:rPr>
                <w:rFonts w:ascii="Arial" w:hAnsi="Arial" w:cs="Arial"/>
                <w:sz w:val="2"/>
                <w:szCs w:val="2"/>
                <w:lang w:val="es-BO" w:eastAsia="es-ES"/>
              </w:rPr>
            </w:pPr>
          </w:p>
        </w:tc>
        <w:tc>
          <w:tcPr>
            <w:tcW w:w="242" w:type="dxa"/>
            <w:tcBorders>
              <w:top w:val="nil"/>
              <w:left w:val="nil"/>
              <w:bottom w:val="nil"/>
              <w:right w:val="nil"/>
            </w:tcBorders>
            <w:shd w:val="clear" w:color="auto" w:fill="auto"/>
            <w:vAlign w:val="center"/>
            <w:hideMark/>
          </w:tcPr>
          <w:p w14:paraId="121370A3" w14:textId="77777777" w:rsidR="00823F30" w:rsidRPr="003C0DD8" w:rsidRDefault="00823F30" w:rsidP="007806FA">
            <w:pPr>
              <w:rPr>
                <w:rFonts w:ascii="Arial" w:hAnsi="Arial" w:cs="Arial"/>
                <w:sz w:val="2"/>
                <w:szCs w:val="2"/>
                <w:lang w:val="es-BO" w:eastAsia="es-ES"/>
              </w:rPr>
            </w:pPr>
          </w:p>
        </w:tc>
        <w:tc>
          <w:tcPr>
            <w:tcW w:w="727" w:type="dxa"/>
            <w:gridSpan w:val="3"/>
            <w:tcBorders>
              <w:top w:val="nil"/>
              <w:left w:val="nil"/>
              <w:bottom w:val="nil"/>
              <w:right w:val="nil"/>
            </w:tcBorders>
            <w:shd w:val="clear" w:color="auto" w:fill="auto"/>
            <w:vAlign w:val="center"/>
            <w:hideMark/>
          </w:tcPr>
          <w:p w14:paraId="0ED4DC88" w14:textId="77777777" w:rsidR="00823F30" w:rsidRPr="003C0DD8" w:rsidRDefault="00823F30" w:rsidP="007806FA">
            <w:pPr>
              <w:rPr>
                <w:rFonts w:ascii="Arial" w:hAnsi="Arial" w:cs="Arial"/>
                <w:sz w:val="2"/>
                <w:szCs w:val="2"/>
                <w:lang w:val="es-BO" w:eastAsia="es-ES"/>
              </w:rPr>
            </w:pPr>
          </w:p>
        </w:tc>
        <w:tc>
          <w:tcPr>
            <w:tcW w:w="242" w:type="dxa"/>
            <w:gridSpan w:val="2"/>
            <w:tcBorders>
              <w:top w:val="nil"/>
              <w:left w:val="nil"/>
              <w:bottom w:val="nil"/>
              <w:right w:val="nil"/>
            </w:tcBorders>
            <w:shd w:val="clear" w:color="auto" w:fill="auto"/>
            <w:vAlign w:val="center"/>
            <w:hideMark/>
          </w:tcPr>
          <w:p w14:paraId="171D138B" w14:textId="77777777" w:rsidR="00823F30" w:rsidRPr="003C0DD8" w:rsidRDefault="00823F30" w:rsidP="007806FA">
            <w:pPr>
              <w:rPr>
                <w:rFonts w:ascii="Arial" w:hAnsi="Arial" w:cs="Arial"/>
                <w:sz w:val="2"/>
                <w:szCs w:val="2"/>
                <w:lang w:val="es-BO" w:eastAsia="es-ES"/>
              </w:rPr>
            </w:pPr>
          </w:p>
        </w:tc>
        <w:tc>
          <w:tcPr>
            <w:tcW w:w="728" w:type="dxa"/>
            <w:gridSpan w:val="4"/>
            <w:tcBorders>
              <w:top w:val="nil"/>
              <w:left w:val="nil"/>
              <w:bottom w:val="nil"/>
              <w:right w:val="nil"/>
            </w:tcBorders>
            <w:shd w:val="clear" w:color="auto" w:fill="auto"/>
            <w:vAlign w:val="center"/>
            <w:hideMark/>
          </w:tcPr>
          <w:p w14:paraId="51836F92" w14:textId="77777777" w:rsidR="00823F30" w:rsidRPr="003C0DD8" w:rsidRDefault="00823F30" w:rsidP="007806FA">
            <w:pPr>
              <w:rPr>
                <w:rFonts w:ascii="Arial" w:hAnsi="Arial" w:cs="Arial"/>
                <w:sz w:val="2"/>
                <w:szCs w:val="2"/>
                <w:lang w:val="es-BO" w:eastAsia="es-ES"/>
              </w:rPr>
            </w:pPr>
          </w:p>
        </w:tc>
        <w:tc>
          <w:tcPr>
            <w:tcW w:w="727" w:type="dxa"/>
            <w:gridSpan w:val="4"/>
            <w:tcBorders>
              <w:top w:val="nil"/>
              <w:left w:val="nil"/>
              <w:bottom w:val="nil"/>
              <w:right w:val="nil"/>
            </w:tcBorders>
            <w:shd w:val="clear" w:color="auto" w:fill="auto"/>
            <w:vAlign w:val="center"/>
            <w:hideMark/>
          </w:tcPr>
          <w:p w14:paraId="3A5C1718" w14:textId="77777777" w:rsidR="00823F30" w:rsidRPr="003C0DD8" w:rsidRDefault="00823F30" w:rsidP="007806FA">
            <w:pPr>
              <w:rPr>
                <w:rFonts w:ascii="Arial" w:hAnsi="Arial" w:cs="Arial"/>
                <w:sz w:val="2"/>
                <w:szCs w:val="2"/>
                <w:lang w:val="es-BO" w:eastAsia="es-ES"/>
              </w:rPr>
            </w:pPr>
          </w:p>
        </w:tc>
        <w:tc>
          <w:tcPr>
            <w:tcW w:w="192" w:type="dxa"/>
            <w:tcBorders>
              <w:top w:val="nil"/>
              <w:left w:val="nil"/>
              <w:bottom w:val="nil"/>
              <w:right w:val="nil"/>
            </w:tcBorders>
            <w:shd w:val="clear" w:color="auto" w:fill="auto"/>
            <w:vAlign w:val="center"/>
            <w:hideMark/>
          </w:tcPr>
          <w:p w14:paraId="79EED280" w14:textId="77777777" w:rsidR="00823F30" w:rsidRPr="003C0DD8" w:rsidRDefault="00823F30" w:rsidP="007806FA">
            <w:pPr>
              <w:rPr>
                <w:rFonts w:ascii="Arial" w:hAnsi="Arial" w:cs="Arial"/>
                <w:sz w:val="2"/>
                <w:szCs w:val="2"/>
                <w:lang w:val="es-BO" w:eastAsia="es-ES"/>
              </w:rPr>
            </w:pPr>
          </w:p>
        </w:tc>
        <w:tc>
          <w:tcPr>
            <w:tcW w:w="465" w:type="dxa"/>
            <w:gridSpan w:val="2"/>
            <w:tcBorders>
              <w:top w:val="nil"/>
              <w:left w:val="nil"/>
              <w:bottom w:val="nil"/>
              <w:right w:val="nil"/>
            </w:tcBorders>
            <w:shd w:val="clear" w:color="auto" w:fill="auto"/>
            <w:vAlign w:val="center"/>
            <w:hideMark/>
          </w:tcPr>
          <w:p w14:paraId="5A0E7016" w14:textId="77777777" w:rsidR="00823F30" w:rsidRPr="003C0DD8" w:rsidRDefault="00823F30" w:rsidP="007806FA">
            <w:pPr>
              <w:rPr>
                <w:rFonts w:ascii="Arial" w:hAnsi="Arial" w:cs="Arial"/>
                <w:sz w:val="2"/>
                <w:szCs w:val="2"/>
                <w:lang w:val="es-BO" w:eastAsia="es-ES"/>
              </w:rPr>
            </w:pPr>
          </w:p>
        </w:tc>
        <w:tc>
          <w:tcPr>
            <w:tcW w:w="243" w:type="dxa"/>
            <w:gridSpan w:val="2"/>
            <w:tcBorders>
              <w:top w:val="nil"/>
              <w:left w:val="nil"/>
              <w:bottom w:val="nil"/>
              <w:right w:val="nil"/>
            </w:tcBorders>
            <w:shd w:val="clear" w:color="auto" w:fill="auto"/>
            <w:vAlign w:val="center"/>
            <w:hideMark/>
          </w:tcPr>
          <w:p w14:paraId="76EED1EF" w14:textId="77777777" w:rsidR="00823F30" w:rsidRPr="003C0DD8" w:rsidRDefault="00823F30" w:rsidP="007806FA">
            <w:pPr>
              <w:rPr>
                <w:rFonts w:ascii="Arial" w:hAnsi="Arial" w:cs="Arial"/>
                <w:sz w:val="2"/>
                <w:szCs w:val="2"/>
                <w:lang w:val="es-BO" w:eastAsia="es-ES"/>
              </w:rPr>
            </w:pPr>
          </w:p>
        </w:tc>
        <w:tc>
          <w:tcPr>
            <w:tcW w:w="727" w:type="dxa"/>
            <w:gridSpan w:val="3"/>
            <w:tcBorders>
              <w:top w:val="nil"/>
              <w:left w:val="nil"/>
              <w:bottom w:val="nil"/>
              <w:right w:val="nil"/>
            </w:tcBorders>
            <w:shd w:val="clear" w:color="auto" w:fill="auto"/>
            <w:vAlign w:val="center"/>
            <w:hideMark/>
          </w:tcPr>
          <w:p w14:paraId="42F8A4C7" w14:textId="77777777" w:rsidR="00823F30" w:rsidRPr="003C0DD8" w:rsidRDefault="00823F30" w:rsidP="007806FA">
            <w:pPr>
              <w:rPr>
                <w:rFonts w:ascii="Arial" w:hAnsi="Arial" w:cs="Arial"/>
                <w:sz w:val="2"/>
                <w:szCs w:val="2"/>
                <w:lang w:val="es-BO" w:eastAsia="es-ES"/>
              </w:rPr>
            </w:pPr>
          </w:p>
        </w:tc>
        <w:tc>
          <w:tcPr>
            <w:tcW w:w="242" w:type="dxa"/>
            <w:gridSpan w:val="2"/>
            <w:tcBorders>
              <w:top w:val="nil"/>
              <w:left w:val="nil"/>
              <w:bottom w:val="nil"/>
              <w:right w:val="nil"/>
            </w:tcBorders>
            <w:shd w:val="clear" w:color="auto" w:fill="auto"/>
            <w:vAlign w:val="center"/>
            <w:hideMark/>
          </w:tcPr>
          <w:p w14:paraId="57D62FF2" w14:textId="77777777" w:rsidR="00823F30" w:rsidRPr="003C0DD8" w:rsidRDefault="00823F30" w:rsidP="007806FA">
            <w:pPr>
              <w:rPr>
                <w:rFonts w:ascii="Arial" w:hAnsi="Arial" w:cs="Arial"/>
                <w:sz w:val="2"/>
                <w:szCs w:val="2"/>
                <w:lang w:val="es-BO" w:eastAsia="es-ES"/>
              </w:rPr>
            </w:pPr>
          </w:p>
        </w:tc>
        <w:tc>
          <w:tcPr>
            <w:tcW w:w="727" w:type="dxa"/>
            <w:gridSpan w:val="3"/>
            <w:tcBorders>
              <w:top w:val="nil"/>
              <w:left w:val="nil"/>
              <w:bottom w:val="nil"/>
              <w:right w:val="nil"/>
            </w:tcBorders>
            <w:shd w:val="clear" w:color="auto" w:fill="auto"/>
            <w:vAlign w:val="center"/>
            <w:hideMark/>
          </w:tcPr>
          <w:p w14:paraId="4EFA45F5" w14:textId="77777777" w:rsidR="00823F30" w:rsidRPr="003C0DD8" w:rsidRDefault="00823F30" w:rsidP="007806FA">
            <w:pPr>
              <w:rPr>
                <w:rFonts w:ascii="Arial" w:hAnsi="Arial" w:cs="Arial"/>
                <w:sz w:val="2"/>
                <w:szCs w:val="2"/>
                <w:lang w:val="es-BO" w:eastAsia="es-ES"/>
              </w:rPr>
            </w:pPr>
          </w:p>
        </w:tc>
        <w:tc>
          <w:tcPr>
            <w:tcW w:w="243" w:type="dxa"/>
            <w:gridSpan w:val="2"/>
            <w:tcBorders>
              <w:top w:val="nil"/>
              <w:left w:val="nil"/>
              <w:bottom w:val="nil"/>
              <w:right w:val="nil"/>
            </w:tcBorders>
            <w:shd w:val="clear" w:color="auto" w:fill="auto"/>
            <w:vAlign w:val="center"/>
            <w:hideMark/>
          </w:tcPr>
          <w:p w14:paraId="725AA92F" w14:textId="77777777" w:rsidR="00823F30" w:rsidRPr="003C0DD8" w:rsidRDefault="00823F30" w:rsidP="007806FA">
            <w:pPr>
              <w:rPr>
                <w:rFonts w:ascii="Arial" w:hAnsi="Arial" w:cs="Arial"/>
                <w:sz w:val="2"/>
                <w:szCs w:val="2"/>
                <w:lang w:val="es-BO" w:eastAsia="es-ES"/>
              </w:rPr>
            </w:pPr>
          </w:p>
        </w:tc>
        <w:tc>
          <w:tcPr>
            <w:tcW w:w="727" w:type="dxa"/>
            <w:gridSpan w:val="2"/>
            <w:tcBorders>
              <w:top w:val="nil"/>
              <w:left w:val="nil"/>
              <w:bottom w:val="nil"/>
              <w:right w:val="nil"/>
            </w:tcBorders>
            <w:shd w:val="clear" w:color="auto" w:fill="auto"/>
            <w:vAlign w:val="center"/>
            <w:hideMark/>
          </w:tcPr>
          <w:p w14:paraId="1B196078" w14:textId="77777777" w:rsidR="00823F30" w:rsidRPr="003C0DD8" w:rsidRDefault="00823F30" w:rsidP="007806FA">
            <w:pPr>
              <w:rPr>
                <w:rFonts w:ascii="Arial" w:hAnsi="Arial" w:cs="Arial"/>
                <w:sz w:val="2"/>
                <w:szCs w:val="2"/>
                <w:lang w:val="es-BO" w:eastAsia="es-ES"/>
              </w:rPr>
            </w:pPr>
          </w:p>
        </w:tc>
        <w:tc>
          <w:tcPr>
            <w:tcW w:w="203" w:type="dxa"/>
            <w:gridSpan w:val="2"/>
            <w:tcBorders>
              <w:top w:val="nil"/>
              <w:left w:val="nil"/>
              <w:bottom w:val="nil"/>
              <w:right w:val="single" w:sz="12" w:space="0" w:color="auto"/>
            </w:tcBorders>
            <w:shd w:val="clear" w:color="auto" w:fill="auto"/>
            <w:vAlign w:val="center"/>
            <w:hideMark/>
          </w:tcPr>
          <w:p w14:paraId="3796A0C1" w14:textId="77777777" w:rsidR="00823F30" w:rsidRPr="003C0DD8" w:rsidRDefault="00823F30" w:rsidP="007806FA">
            <w:pPr>
              <w:rPr>
                <w:rFonts w:ascii="Arial" w:hAnsi="Arial" w:cs="Arial"/>
                <w:sz w:val="2"/>
                <w:szCs w:val="2"/>
                <w:lang w:val="es-BO" w:eastAsia="es-ES"/>
              </w:rPr>
            </w:pPr>
            <w:r w:rsidRPr="003C0DD8">
              <w:rPr>
                <w:rFonts w:ascii="Arial" w:hAnsi="Arial" w:cs="Arial"/>
                <w:sz w:val="2"/>
                <w:szCs w:val="2"/>
                <w:lang w:val="es-BO" w:eastAsia="es-ES"/>
              </w:rPr>
              <w:t> </w:t>
            </w:r>
          </w:p>
        </w:tc>
      </w:tr>
      <w:tr w:rsidR="00823F30" w:rsidRPr="003C0DD8" w14:paraId="29C1CA8E" w14:textId="77777777" w:rsidTr="00D9308E">
        <w:trPr>
          <w:trHeight w:val="225"/>
          <w:jc w:val="center"/>
        </w:trPr>
        <w:tc>
          <w:tcPr>
            <w:tcW w:w="2680" w:type="dxa"/>
            <w:tcBorders>
              <w:top w:val="nil"/>
              <w:left w:val="single" w:sz="12" w:space="0" w:color="auto"/>
              <w:bottom w:val="nil"/>
              <w:right w:val="nil"/>
            </w:tcBorders>
            <w:shd w:val="clear" w:color="auto" w:fill="auto"/>
            <w:vAlign w:val="center"/>
            <w:hideMark/>
          </w:tcPr>
          <w:p w14:paraId="6402CA34" w14:textId="77777777" w:rsidR="00823F30" w:rsidRPr="003C0DD8" w:rsidRDefault="00823F30" w:rsidP="007806FA">
            <w:pPr>
              <w:jc w:val="right"/>
              <w:rPr>
                <w:rFonts w:ascii="Arial" w:hAnsi="Arial" w:cs="Arial"/>
                <w:b/>
                <w:bCs/>
                <w:sz w:val="16"/>
                <w:szCs w:val="16"/>
                <w:lang w:val="es-BO" w:eastAsia="es-ES"/>
              </w:rPr>
            </w:pPr>
            <w:r w:rsidRPr="003C0DD8">
              <w:rPr>
                <w:rFonts w:ascii="Arial" w:hAnsi="Arial" w:cs="Arial"/>
                <w:b/>
                <w:bCs/>
                <w:sz w:val="16"/>
                <w:szCs w:val="16"/>
                <w:lang w:val="es-BO" w:eastAsia="es-ES"/>
              </w:rPr>
              <w:t>Dirección del Representante Legal</w:t>
            </w:r>
          </w:p>
        </w:tc>
        <w:tc>
          <w:tcPr>
            <w:tcW w:w="202" w:type="dxa"/>
            <w:tcBorders>
              <w:top w:val="nil"/>
              <w:left w:val="nil"/>
              <w:bottom w:val="nil"/>
              <w:right w:val="nil"/>
            </w:tcBorders>
            <w:shd w:val="clear" w:color="auto" w:fill="auto"/>
            <w:vAlign w:val="center"/>
            <w:hideMark/>
          </w:tcPr>
          <w:p w14:paraId="5A1406CE" w14:textId="77777777" w:rsidR="00823F30" w:rsidRPr="003C0DD8" w:rsidRDefault="00823F30" w:rsidP="007806FA">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4837" w:type="dxa"/>
            <w:gridSpan w:val="25"/>
            <w:tcBorders>
              <w:top w:val="single" w:sz="8" w:space="0" w:color="auto"/>
              <w:left w:val="single" w:sz="8" w:space="0" w:color="auto"/>
              <w:bottom w:val="single" w:sz="8" w:space="0" w:color="auto"/>
              <w:right w:val="single" w:sz="8" w:space="0" w:color="000000"/>
            </w:tcBorders>
            <w:shd w:val="clear" w:color="000000" w:fill="DBE5F1"/>
            <w:vAlign w:val="center"/>
            <w:hideMark/>
          </w:tcPr>
          <w:p w14:paraId="4D55E57A" w14:textId="77777777" w:rsidR="00823F30" w:rsidRPr="003C0DD8" w:rsidRDefault="00823F30" w:rsidP="007806FA">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727" w:type="dxa"/>
            <w:gridSpan w:val="3"/>
            <w:tcBorders>
              <w:top w:val="nil"/>
              <w:left w:val="nil"/>
              <w:bottom w:val="nil"/>
              <w:right w:val="nil"/>
            </w:tcBorders>
            <w:shd w:val="clear" w:color="auto" w:fill="auto"/>
            <w:vAlign w:val="center"/>
            <w:hideMark/>
          </w:tcPr>
          <w:p w14:paraId="73514E96" w14:textId="77777777" w:rsidR="00823F30" w:rsidRPr="003C0DD8" w:rsidRDefault="00823F30" w:rsidP="007806FA">
            <w:pPr>
              <w:rPr>
                <w:rFonts w:ascii="Arial" w:hAnsi="Arial" w:cs="Arial"/>
                <w:sz w:val="16"/>
                <w:szCs w:val="16"/>
                <w:lang w:val="es-BO" w:eastAsia="es-ES"/>
              </w:rPr>
            </w:pPr>
            <w:r w:rsidRPr="003C0DD8">
              <w:rPr>
                <w:rFonts w:ascii="Arial" w:hAnsi="Arial" w:cs="Arial"/>
                <w:sz w:val="16"/>
                <w:szCs w:val="16"/>
                <w:lang w:val="es-BO" w:eastAsia="es-ES"/>
              </w:rPr>
              <w:t> </w:t>
            </w:r>
          </w:p>
        </w:tc>
        <w:tc>
          <w:tcPr>
            <w:tcW w:w="243" w:type="dxa"/>
            <w:gridSpan w:val="2"/>
            <w:tcBorders>
              <w:top w:val="nil"/>
              <w:left w:val="nil"/>
              <w:bottom w:val="nil"/>
              <w:right w:val="nil"/>
            </w:tcBorders>
            <w:shd w:val="clear" w:color="auto" w:fill="auto"/>
            <w:vAlign w:val="center"/>
            <w:hideMark/>
          </w:tcPr>
          <w:p w14:paraId="1140C575" w14:textId="77777777" w:rsidR="00823F30" w:rsidRPr="003C0DD8" w:rsidRDefault="00823F30" w:rsidP="007806FA">
            <w:pPr>
              <w:rPr>
                <w:rFonts w:ascii="Arial" w:hAnsi="Arial" w:cs="Arial"/>
                <w:sz w:val="16"/>
                <w:szCs w:val="16"/>
                <w:lang w:val="es-BO" w:eastAsia="es-ES"/>
              </w:rPr>
            </w:pPr>
          </w:p>
        </w:tc>
        <w:tc>
          <w:tcPr>
            <w:tcW w:w="727" w:type="dxa"/>
            <w:gridSpan w:val="2"/>
            <w:tcBorders>
              <w:top w:val="nil"/>
              <w:left w:val="nil"/>
              <w:bottom w:val="nil"/>
              <w:right w:val="nil"/>
            </w:tcBorders>
            <w:shd w:val="clear" w:color="auto" w:fill="auto"/>
            <w:vAlign w:val="center"/>
            <w:hideMark/>
          </w:tcPr>
          <w:p w14:paraId="7CE3E1CE" w14:textId="77777777" w:rsidR="00823F30" w:rsidRPr="003C0DD8" w:rsidRDefault="00823F30" w:rsidP="007806FA">
            <w:pPr>
              <w:rPr>
                <w:rFonts w:ascii="Arial" w:hAnsi="Arial" w:cs="Arial"/>
                <w:sz w:val="16"/>
                <w:szCs w:val="16"/>
                <w:lang w:val="es-BO" w:eastAsia="es-ES"/>
              </w:rPr>
            </w:pPr>
          </w:p>
        </w:tc>
        <w:tc>
          <w:tcPr>
            <w:tcW w:w="203" w:type="dxa"/>
            <w:gridSpan w:val="2"/>
            <w:tcBorders>
              <w:top w:val="nil"/>
              <w:left w:val="nil"/>
              <w:bottom w:val="nil"/>
              <w:right w:val="single" w:sz="12" w:space="0" w:color="auto"/>
            </w:tcBorders>
            <w:shd w:val="clear" w:color="auto" w:fill="auto"/>
            <w:vAlign w:val="center"/>
            <w:hideMark/>
          </w:tcPr>
          <w:p w14:paraId="4D5AA6E7" w14:textId="77777777" w:rsidR="00823F30" w:rsidRPr="003C0DD8" w:rsidRDefault="00823F30" w:rsidP="007806FA">
            <w:pPr>
              <w:rPr>
                <w:rFonts w:ascii="Arial" w:hAnsi="Arial" w:cs="Arial"/>
                <w:sz w:val="16"/>
                <w:szCs w:val="16"/>
                <w:lang w:val="es-BO" w:eastAsia="es-ES"/>
              </w:rPr>
            </w:pPr>
            <w:r w:rsidRPr="003C0DD8">
              <w:rPr>
                <w:rFonts w:ascii="Arial" w:hAnsi="Arial" w:cs="Arial"/>
                <w:sz w:val="16"/>
                <w:szCs w:val="16"/>
                <w:lang w:val="es-BO" w:eastAsia="es-ES"/>
              </w:rPr>
              <w:t> </w:t>
            </w:r>
          </w:p>
        </w:tc>
      </w:tr>
      <w:tr w:rsidR="00823F30" w:rsidRPr="003C0DD8" w14:paraId="29C6AB2A" w14:textId="77777777" w:rsidTr="00D9308E">
        <w:trPr>
          <w:trHeight w:val="54"/>
          <w:jc w:val="center"/>
        </w:trPr>
        <w:tc>
          <w:tcPr>
            <w:tcW w:w="2680" w:type="dxa"/>
            <w:tcBorders>
              <w:top w:val="nil"/>
              <w:left w:val="single" w:sz="12" w:space="0" w:color="auto"/>
              <w:bottom w:val="nil"/>
              <w:right w:val="nil"/>
            </w:tcBorders>
            <w:shd w:val="clear" w:color="auto" w:fill="auto"/>
            <w:vAlign w:val="center"/>
            <w:hideMark/>
          </w:tcPr>
          <w:p w14:paraId="0A846CE0" w14:textId="77777777" w:rsidR="00823F30" w:rsidRPr="003C0DD8" w:rsidRDefault="00823F30" w:rsidP="007806FA">
            <w:pPr>
              <w:jc w:val="right"/>
              <w:rPr>
                <w:rFonts w:ascii="Arial" w:hAnsi="Arial" w:cs="Arial"/>
                <w:b/>
                <w:bCs/>
                <w:sz w:val="2"/>
                <w:szCs w:val="2"/>
                <w:lang w:val="es-BO" w:eastAsia="es-ES"/>
              </w:rPr>
            </w:pPr>
            <w:r w:rsidRPr="003C0DD8">
              <w:rPr>
                <w:rFonts w:ascii="Arial" w:hAnsi="Arial" w:cs="Arial"/>
                <w:b/>
                <w:bCs/>
                <w:sz w:val="2"/>
                <w:szCs w:val="2"/>
                <w:lang w:val="es-BO" w:eastAsia="es-ES"/>
              </w:rPr>
              <w:t> </w:t>
            </w:r>
          </w:p>
        </w:tc>
        <w:tc>
          <w:tcPr>
            <w:tcW w:w="202" w:type="dxa"/>
            <w:tcBorders>
              <w:top w:val="nil"/>
              <w:left w:val="nil"/>
              <w:bottom w:val="nil"/>
              <w:right w:val="nil"/>
            </w:tcBorders>
            <w:shd w:val="clear" w:color="auto" w:fill="auto"/>
            <w:vAlign w:val="center"/>
            <w:hideMark/>
          </w:tcPr>
          <w:p w14:paraId="15518533" w14:textId="77777777" w:rsidR="00823F30" w:rsidRPr="003C0DD8" w:rsidRDefault="00823F30" w:rsidP="007806FA">
            <w:pPr>
              <w:jc w:val="center"/>
              <w:rPr>
                <w:rFonts w:ascii="Arial" w:hAnsi="Arial" w:cs="Arial"/>
                <w:b/>
                <w:bCs/>
                <w:sz w:val="2"/>
                <w:szCs w:val="2"/>
                <w:lang w:val="es-BO" w:eastAsia="es-ES"/>
              </w:rPr>
            </w:pPr>
          </w:p>
        </w:tc>
        <w:tc>
          <w:tcPr>
            <w:tcW w:w="302" w:type="dxa"/>
            <w:tcBorders>
              <w:top w:val="nil"/>
              <w:left w:val="nil"/>
              <w:bottom w:val="nil"/>
              <w:right w:val="nil"/>
            </w:tcBorders>
            <w:shd w:val="clear" w:color="auto" w:fill="auto"/>
            <w:vAlign w:val="center"/>
            <w:hideMark/>
          </w:tcPr>
          <w:p w14:paraId="736FB55D" w14:textId="77777777" w:rsidR="00823F30" w:rsidRPr="003C0DD8" w:rsidRDefault="00823F30" w:rsidP="007806FA">
            <w:pPr>
              <w:rPr>
                <w:rFonts w:ascii="Arial" w:hAnsi="Arial" w:cs="Arial"/>
                <w:sz w:val="2"/>
                <w:szCs w:val="2"/>
                <w:lang w:val="es-BO" w:eastAsia="es-ES"/>
              </w:rPr>
            </w:pPr>
          </w:p>
        </w:tc>
        <w:tc>
          <w:tcPr>
            <w:tcW w:w="242" w:type="dxa"/>
            <w:tcBorders>
              <w:top w:val="nil"/>
              <w:left w:val="nil"/>
              <w:bottom w:val="nil"/>
              <w:right w:val="nil"/>
            </w:tcBorders>
            <w:shd w:val="clear" w:color="auto" w:fill="auto"/>
            <w:vAlign w:val="center"/>
            <w:hideMark/>
          </w:tcPr>
          <w:p w14:paraId="1F8DA7B3" w14:textId="77777777" w:rsidR="00823F30" w:rsidRPr="003C0DD8" w:rsidRDefault="00823F30" w:rsidP="007806FA">
            <w:pPr>
              <w:rPr>
                <w:rFonts w:ascii="Arial" w:hAnsi="Arial" w:cs="Arial"/>
                <w:sz w:val="2"/>
                <w:szCs w:val="2"/>
                <w:lang w:val="es-BO" w:eastAsia="es-ES"/>
              </w:rPr>
            </w:pPr>
          </w:p>
        </w:tc>
        <w:tc>
          <w:tcPr>
            <w:tcW w:w="727" w:type="dxa"/>
            <w:gridSpan w:val="3"/>
            <w:tcBorders>
              <w:top w:val="nil"/>
              <w:left w:val="nil"/>
              <w:bottom w:val="nil"/>
              <w:right w:val="nil"/>
            </w:tcBorders>
            <w:shd w:val="clear" w:color="auto" w:fill="auto"/>
            <w:vAlign w:val="center"/>
            <w:hideMark/>
          </w:tcPr>
          <w:p w14:paraId="18673BB2" w14:textId="77777777" w:rsidR="00823F30" w:rsidRPr="003C0DD8" w:rsidRDefault="00823F30" w:rsidP="007806FA">
            <w:pPr>
              <w:rPr>
                <w:rFonts w:ascii="Arial" w:hAnsi="Arial" w:cs="Arial"/>
                <w:sz w:val="2"/>
                <w:szCs w:val="2"/>
                <w:lang w:val="es-BO" w:eastAsia="es-ES"/>
              </w:rPr>
            </w:pPr>
          </w:p>
        </w:tc>
        <w:tc>
          <w:tcPr>
            <w:tcW w:w="242" w:type="dxa"/>
            <w:gridSpan w:val="2"/>
            <w:tcBorders>
              <w:top w:val="nil"/>
              <w:left w:val="nil"/>
              <w:bottom w:val="nil"/>
              <w:right w:val="nil"/>
            </w:tcBorders>
            <w:shd w:val="clear" w:color="auto" w:fill="auto"/>
            <w:vAlign w:val="center"/>
            <w:hideMark/>
          </w:tcPr>
          <w:p w14:paraId="4B69E1F2" w14:textId="77777777" w:rsidR="00823F30" w:rsidRPr="003C0DD8" w:rsidRDefault="00823F30" w:rsidP="007806FA">
            <w:pPr>
              <w:rPr>
                <w:rFonts w:ascii="Arial" w:hAnsi="Arial" w:cs="Arial"/>
                <w:sz w:val="2"/>
                <w:szCs w:val="2"/>
                <w:lang w:val="es-BO" w:eastAsia="es-ES"/>
              </w:rPr>
            </w:pPr>
          </w:p>
        </w:tc>
        <w:tc>
          <w:tcPr>
            <w:tcW w:w="728" w:type="dxa"/>
            <w:gridSpan w:val="4"/>
            <w:tcBorders>
              <w:top w:val="nil"/>
              <w:left w:val="nil"/>
              <w:bottom w:val="nil"/>
              <w:right w:val="nil"/>
            </w:tcBorders>
            <w:shd w:val="clear" w:color="auto" w:fill="auto"/>
            <w:vAlign w:val="center"/>
            <w:hideMark/>
          </w:tcPr>
          <w:p w14:paraId="380DE94A" w14:textId="77777777" w:rsidR="00823F30" w:rsidRPr="003C0DD8" w:rsidRDefault="00823F30" w:rsidP="007806FA">
            <w:pPr>
              <w:rPr>
                <w:rFonts w:ascii="Arial" w:hAnsi="Arial" w:cs="Arial"/>
                <w:sz w:val="2"/>
                <w:szCs w:val="2"/>
                <w:lang w:val="es-BO" w:eastAsia="es-ES"/>
              </w:rPr>
            </w:pPr>
          </w:p>
        </w:tc>
        <w:tc>
          <w:tcPr>
            <w:tcW w:w="727" w:type="dxa"/>
            <w:gridSpan w:val="4"/>
            <w:tcBorders>
              <w:top w:val="nil"/>
              <w:left w:val="nil"/>
              <w:bottom w:val="nil"/>
              <w:right w:val="nil"/>
            </w:tcBorders>
            <w:shd w:val="clear" w:color="auto" w:fill="auto"/>
            <w:vAlign w:val="center"/>
            <w:hideMark/>
          </w:tcPr>
          <w:p w14:paraId="08BB96B3" w14:textId="77777777" w:rsidR="00823F30" w:rsidRPr="003C0DD8" w:rsidRDefault="00823F30" w:rsidP="007806FA">
            <w:pPr>
              <w:rPr>
                <w:rFonts w:ascii="Arial" w:hAnsi="Arial" w:cs="Arial"/>
                <w:sz w:val="2"/>
                <w:szCs w:val="2"/>
                <w:lang w:val="es-BO" w:eastAsia="es-ES"/>
              </w:rPr>
            </w:pPr>
          </w:p>
        </w:tc>
        <w:tc>
          <w:tcPr>
            <w:tcW w:w="192" w:type="dxa"/>
            <w:tcBorders>
              <w:top w:val="nil"/>
              <w:left w:val="nil"/>
              <w:bottom w:val="nil"/>
              <w:right w:val="nil"/>
            </w:tcBorders>
            <w:shd w:val="clear" w:color="auto" w:fill="auto"/>
            <w:vAlign w:val="center"/>
            <w:hideMark/>
          </w:tcPr>
          <w:p w14:paraId="1F910A33" w14:textId="77777777" w:rsidR="00823F30" w:rsidRPr="003C0DD8" w:rsidRDefault="00823F30" w:rsidP="007806FA">
            <w:pPr>
              <w:rPr>
                <w:rFonts w:ascii="Arial" w:hAnsi="Arial" w:cs="Arial"/>
                <w:sz w:val="2"/>
                <w:szCs w:val="2"/>
                <w:lang w:val="es-BO" w:eastAsia="es-ES"/>
              </w:rPr>
            </w:pPr>
          </w:p>
        </w:tc>
        <w:tc>
          <w:tcPr>
            <w:tcW w:w="465" w:type="dxa"/>
            <w:gridSpan w:val="2"/>
            <w:tcBorders>
              <w:top w:val="nil"/>
              <w:left w:val="nil"/>
              <w:bottom w:val="nil"/>
              <w:right w:val="nil"/>
            </w:tcBorders>
            <w:shd w:val="clear" w:color="auto" w:fill="auto"/>
            <w:vAlign w:val="center"/>
            <w:hideMark/>
          </w:tcPr>
          <w:p w14:paraId="1A4110B5" w14:textId="77777777" w:rsidR="00823F30" w:rsidRPr="003C0DD8" w:rsidRDefault="00823F30" w:rsidP="007806FA">
            <w:pPr>
              <w:rPr>
                <w:rFonts w:ascii="Arial" w:hAnsi="Arial" w:cs="Arial"/>
                <w:sz w:val="2"/>
                <w:szCs w:val="2"/>
                <w:lang w:val="es-BO" w:eastAsia="es-ES"/>
              </w:rPr>
            </w:pPr>
          </w:p>
        </w:tc>
        <w:tc>
          <w:tcPr>
            <w:tcW w:w="243" w:type="dxa"/>
            <w:gridSpan w:val="2"/>
            <w:tcBorders>
              <w:top w:val="nil"/>
              <w:left w:val="nil"/>
              <w:bottom w:val="nil"/>
              <w:right w:val="nil"/>
            </w:tcBorders>
            <w:shd w:val="clear" w:color="auto" w:fill="auto"/>
            <w:vAlign w:val="center"/>
            <w:hideMark/>
          </w:tcPr>
          <w:p w14:paraId="4D2AC2D9" w14:textId="77777777" w:rsidR="00823F30" w:rsidRPr="003C0DD8" w:rsidRDefault="00823F30" w:rsidP="007806FA">
            <w:pPr>
              <w:rPr>
                <w:rFonts w:ascii="Arial" w:hAnsi="Arial" w:cs="Arial"/>
                <w:sz w:val="2"/>
                <w:szCs w:val="2"/>
                <w:lang w:val="es-BO" w:eastAsia="es-ES"/>
              </w:rPr>
            </w:pPr>
          </w:p>
        </w:tc>
        <w:tc>
          <w:tcPr>
            <w:tcW w:w="727" w:type="dxa"/>
            <w:gridSpan w:val="3"/>
            <w:tcBorders>
              <w:top w:val="nil"/>
              <w:left w:val="nil"/>
              <w:bottom w:val="single" w:sz="4" w:space="0" w:color="auto"/>
              <w:right w:val="nil"/>
            </w:tcBorders>
            <w:shd w:val="clear" w:color="auto" w:fill="auto"/>
            <w:vAlign w:val="center"/>
            <w:hideMark/>
          </w:tcPr>
          <w:p w14:paraId="7C81E987" w14:textId="77777777" w:rsidR="00823F30" w:rsidRPr="003C0DD8" w:rsidRDefault="00823F30" w:rsidP="007806FA">
            <w:pPr>
              <w:rPr>
                <w:rFonts w:ascii="Arial" w:hAnsi="Arial" w:cs="Arial"/>
                <w:sz w:val="2"/>
                <w:szCs w:val="2"/>
                <w:lang w:val="es-BO" w:eastAsia="es-ES"/>
              </w:rPr>
            </w:pPr>
          </w:p>
        </w:tc>
        <w:tc>
          <w:tcPr>
            <w:tcW w:w="242" w:type="dxa"/>
            <w:gridSpan w:val="2"/>
            <w:tcBorders>
              <w:top w:val="nil"/>
              <w:left w:val="nil"/>
              <w:bottom w:val="single" w:sz="4" w:space="0" w:color="auto"/>
              <w:right w:val="nil"/>
            </w:tcBorders>
            <w:shd w:val="clear" w:color="auto" w:fill="auto"/>
            <w:vAlign w:val="center"/>
            <w:hideMark/>
          </w:tcPr>
          <w:p w14:paraId="1EE8D30F" w14:textId="77777777" w:rsidR="00823F30" w:rsidRPr="003C0DD8" w:rsidRDefault="00823F30" w:rsidP="007806FA">
            <w:pPr>
              <w:rPr>
                <w:rFonts w:ascii="Arial" w:hAnsi="Arial" w:cs="Arial"/>
                <w:sz w:val="2"/>
                <w:szCs w:val="2"/>
                <w:lang w:val="es-BO" w:eastAsia="es-ES"/>
              </w:rPr>
            </w:pPr>
          </w:p>
        </w:tc>
        <w:tc>
          <w:tcPr>
            <w:tcW w:w="727" w:type="dxa"/>
            <w:gridSpan w:val="3"/>
            <w:tcBorders>
              <w:top w:val="nil"/>
              <w:left w:val="nil"/>
              <w:bottom w:val="single" w:sz="4" w:space="0" w:color="auto"/>
              <w:right w:val="nil"/>
            </w:tcBorders>
            <w:shd w:val="clear" w:color="auto" w:fill="auto"/>
            <w:vAlign w:val="center"/>
            <w:hideMark/>
          </w:tcPr>
          <w:p w14:paraId="64F5B965" w14:textId="77777777" w:rsidR="00823F30" w:rsidRPr="003C0DD8" w:rsidRDefault="00823F30" w:rsidP="007806FA">
            <w:pPr>
              <w:rPr>
                <w:rFonts w:ascii="Arial" w:hAnsi="Arial" w:cs="Arial"/>
                <w:sz w:val="2"/>
                <w:szCs w:val="2"/>
                <w:lang w:val="es-BO" w:eastAsia="es-ES"/>
              </w:rPr>
            </w:pPr>
          </w:p>
        </w:tc>
        <w:tc>
          <w:tcPr>
            <w:tcW w:w="243" w:type="dxa"/>
            <w:gridSpan w:val="2"/>
            <w:tcBorders>
              <w:top w:val="nil"/>
              <w:left w:val="nil"/>
              <w:bottom w:val="single" w:sz="4" w:space="0" w:color="auto"/>
              <w:right w:val="nil"/>
            </w:tcBorders>
            <w:shd w:val="clear" w:color="auto" w:fill="auto"/>
            <w:vAlign w:val="center"/>
            <w:hideMark/>
          </w:tcPr>
          <w:p w14:paraId="41D63474" w14:textId="77777777" w:rsidR="00823F30" w:rsidRPr="003C0DD8" w:rsidRDefault="00823F30" w:rsidP="007806FA">
            <w:pPr>
              <w:rPr>
                <w:rFonts w:ascii="Arial" w:hAnsi="Arial" w:cs="Arial"/>
                <w:sz w:val="2"/>
                <w:szCs w:val="2"/>
                <w:lang w:val="es-BO" w:eastAsia="es-ES"/>
              </w:rPr>
            </w:pPr>
          </w:p>
        </w:tc>
        <w:tc>
          <w:tcPr>
            <w:tcW w:w="727" w:type="dxa"/>
            <w:gridSpan w:val="2"/>
            <w:tcBorders>
              <w:top w:val="nil"/>
              <w:left w:val="nil"/>
              <w:bottom w:val="single" w:sz="4" w:space="0" w:color="auto"/>
              <w:right w:val="nil"/>
            </w:tcBorders>
            <w:shd w:val="clear" w:color="auto" w:fill="auto"/>
            <w:vAlign w:val="center"/>
            <w:hideMark/>
          </w:tcPr>
          <w:p w14:paraId="51A71B09" w14:textId="77777777" w:rsidR="00823F30" w:rsidRPr="003C0DD8" w:rsidRDefault="00823F30" w:rsidP="007806FA">
            <w:pPr>
              <w:rPr>
                <w:rFonts w:ascii="Arial" w:hAnsi="Arial" w:cs="Arial"/>
                <w:sz w:val="2"/>
                <w:szCs w:val="2"/>
                <w:lang w:val="es-BO" w:eastAsia="es-ES"/>
              </w:rPr>
            </w:pPr>
          </w:p>
        </w:tc>
        <w:tc>
          <w:tcPr>
            <w:tcW w:w="203" w:type="dxa"/>
            <w:gridSpan w:val="2"/>
            <w:tcBorders>
              <w:top w:val="nil"/>
              <w:left w:val="nil"/>
              <w:bottom w:val="nil"/>
              <w:right w:val="single" w:sz="12" w:space="0" w:color="auto"/>
            </w:tcBorders>
            <w:shd w:val="clear" w:color="auto" w:fill="auto"/>
            <w:vAlign w:val="center"/>
            <w:hideMark/>
          </w:tcPr>
          <w:p w14:paraId="12C4FA65" w14:textId="77777777" w:rsidR="00823F30" w:rsidRPr="003C0DD8" w:rsidRDefault="00823F30" w:rsidP="007806FA">
            <w:pPr>
              <w:rPr>
                <w:rFonts w:ascii="Arial" w:hAnsi="Arial" w:cs="Arial"/>
                <w:sz w:val="2"/>
                <w:szCs w:val="2"/>
                <w:lang w:val="es-BO" w:eastAsia="es-ES"/>
              </w:rPr>
            </w:pPr>
            <w:r w:rsidRPr="003C0DD8">
              <w:rPr>
                <w:rFonts w:ascii="Arial" w:hAnsi="Arial" w:cs="Arial"/>
                <w:sz w:val="2"/>
                <w:szCs w:val="2"/>
                <w:lang w:val="es-BO" w:eastAsia="es-ES"/>
              </w:rPr>
              <w:t> </w:t>
            </w:r>
          </w:p>
        </w:tc>
      </w:tr>
      <w:tr w:rsidR="00823F30" w:rsidRPr="003C0DD8" w14:paraId="164BE109" w14:textId="77777777" w:rsidTr="00D9308E">
        <w:trPr>
          <w:trHeight w:val="313"/>
          <w:jc w:val="center"/>
        </w:trPr>
        <w:tc>
          <w:tcPr>
            <w:tcW w:w="2680" w:type="dxa"/>
            <w:tcBorders>
              <w:top w:val="nil"/>
              <w:left w:val="single" w:sz="12" w:space="0" w:color="auto"/>
              <w:bottom w:val="nil"/>
              <w:right w:val="nil"/>
            </w:tcBorders>
            <w:shd w:val="clear" w:color="auto" w:fill="auto"/>
            <w:vAlign w:val="center"/>
            <w:hideMark/>
          </w:tcPr>
          <w:p w14:paraId="45A1461F" w14:textId="77777777" w:rsidR="00823F30" w:rsidRPr="003C0DD8" w:rsidRDefault="00823F30" w:rsidP="007806FA">
            <w:pPr>
              <w:jc w:val="right"/>
              <w:rPr>
                <w:rFonts w:ascii="Arial" w:hAnsi="Arial" w:cs="Arial"/>
                <w:b/>
                <w:bCs/>
                <w:sz w:val="16"/>
                <w:szCs w:val="16"/>
                <w:lang w:val="es-BO" w:eastAsia="es-ES"/>
              </w:rPr>
            </w:pPr>
            <w:r w:rsidRPr="003C0DD8">
              <w:rPr>
                <w:rFonts w:ascii="Arial" w:hAnsi="Arial" w:cs="Arial"/>
                <w:b/>
                <w:bCs/>
                <w:sz w:val="16"/>
                <w:szCs w:val="16"/>
                <w:lang w:val="es-BO" w:eastAsia="es-ES"/>
              </w:rPr>
              <w:t>Teléfonos</w:t>
            </w:r>
          </w:p>
        </w:tc>
        <w:tc>
          <w:tcPr>
            <w:tcW w:w="202" w:type="dxa"/>
            <w:tcBorders>
              <w:top w:val="nil"/>
              <w:left w:val="nil"/>
              <w:bottom w:val="nil"/>
              <w:right w:val="nil"/>
            </w:tcBorders>
            <w:shd w:val="clear" w:color="auto" w:fill="auto"/>
            <w:vAlign w:val="center"/>
            <w:hideMark/>
          </w:tcPr>
          <w:p w14:paraId="570BE143" w14:textId="77777777" w:rsidR="00823F30" w:rsidRPr="003C0DD8" w:rsidRDefault="00823F30" w:rsidP="007806FA">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1271" w:type="dxa"/>
            <w:gridSpan w:val="5"/>
            <w:tcBorders>
              <w:top w:val="single" w:sz="8" w:space="0" w:color="auto"/>
              <w:left w:val="single" w:sz="8" w:space="0" w:color="auto"/>
              <w:bottom w:val="single" w:sz="8" w:space="0" w:color="auto"/>
              <w:right w:val="single" w:sz="8" w:space="0" w:color="000000"/>
            </w:tcBorders>
            <w:shd w:val="clear" w:color="000000" w:fill="DBE5F1"/>
            <w:vAlign w:val="center"/>
            <w:hideMark/>
          </w:tcPr>
          <w:p w14:paraId="7DCDA48C" w14:textId="77777777" w:rsidR="00823F30" w:rsidRPr="003C0DD8" w:rsidRDefault="00823F30" w:rsidP="007806FA">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242" w:type="dxa"/>
            <w:gridSpan w:val="2"/>
            <w:tcBorders>
              <w:top w:val="nil"/>
              <w:left w:val="nil"/>
              <w:bottom w:val="nil"/>
              <w:right w:val="nil"/>
            </w:tcBorders>
            <w:shd w:val="clear" w:color="auto" w:fill="auto"/>
            <w:vAlign w:val="center"/>
            <w:hideMark/>
          </w:tcPr>
          <w:p w14:paraId="552E8D90" w14:textId="77777777" w:rsidR="00823F30" w:rsidRPr="003C0DD8" w:rsidRDefault="00823F30" w:rsidP="007806FA">
            <w:pPr>
              <w:rPr>
                <w:rFonts w:ascii="Arial" w:hAnsi="Arial" w:cs="Arial"/>
                <w:sz w:val="16"/>
                <w:szCs w:val="16"/>
                <w:lang w:val="es-BO" w:eastAsia="es-ES"/>
              </w:rPr>
            </w:pPr>
            <w:r w:rsidRPr="003C0DD8">
              <w:rPr>
                <w:rFonts w:ascii="Arial" w:hAnsi="Arial" w:cs="Arial"/>
                <w:sz w:val="16"/>
                <w:szCs w:val="16"/>
                <w:lang w:val="es-BO" w:eastAsia="es-ES"/>
              </w:rPr>
              <w:t> </w:t>
            </w:r>
          </w:p>
        </w:tc>
        <w:tc>
          <w:tcPr>
            <w:tcW w:w="728" w:type="dxa"/>
            <w:gridSpan w:val="4"/>
            <w:tcBorders>
              <w:top w:val="nil"/>
              <w:left w:val="nil"/>
              <w:bottom w:val="nil"/>
              <w:right w:val="nil"/>
            </w:tcBorders>
            <w:shd w:val="clear" w:color="auto" w:fill="auto"/>
            <w:vAlign w:val="center"/>
            <w:hideMark/>
          </w:tcPr>
          <w:p w14:paraId="75F9AD25" w14:textId="77777777" w:rsidR="00823F30" w:rsidRPr="003C0DD8" w:rsidRDefault="00823F30" w:rsidP="007806FA">
            <w:pPr>
              <w:rPr>
                <w:rFonts w:ascii="Arial" w:hAnsi="Arial" w:cs="Arial"/>
                <w:sz w:val="16"/>
                <w:szCs w:val="16"/>
                <w:lang w:val="es-BO" w:eastAsia="es-ES"/>
              </w:rPr>
            </w:pPr>
          </w:p>
        </w:tc>
        <w:tc>
          <w:tcPr>
            <w:tcW w:w="727" w:type="dxa"/>
            <w:gridSpan w:val="4"/>
            <w:tcBorders>
              <w:top w:val="nil"/>
              <w:left w:val="nil"/>
              <w:bottom w:val="nil"/>
              <w:right w:val="nil"/>
            </w:tcBorders>
            <w:shd w:val="clear" w:color="auto" w:fill="auto"/>
            <w:vAlign w:val="center"/>
            <w:hideMark/>
          </w:tcPr>
          <w:p w14:paraId="06744A7F" w14:textId="77777777" w:rsidR="00823F30" w:rsidRPr="003C0DD8" w:rsidRDefault="00823F30" w:rsidP="007806FA">
            <w:pPr>
              <w:rPr>
                <w:rFonts w:ascii="Arial" w:hAnsi="Arial" w:cs="Arial"/>
                <w:sz w:val="16"/>
                <w:szCs w:val="16"/>
                <w:lang w:val="es-BO" w:eastAsia="es-ES"/>
              </w:rPr>
            </w:pPr>
          </w:p>
        </w:tc>
        <w:tc>
          <w:tcPr>
            <w:tcW w:w="900" w:type="dxa"/>
            <w:gridSpan w:val="5"/>
            <w:tcBorders>
              <w:top w:val="nil"/>
              <w:left w:val="nil"/>
              <w:bottom w:val="nil"/>
              <w:right w:val="single" w:sz="4" w:space="0" w:color="auto"/>
            </w:tcBorders>
            <w:shd w:val="clear" w:color="auto" w:fill="auto"/>
            <w:vAlign w:val="center"/>
            <w:hideMark/>
          </w:tcPr>
          <w:p w14:paraId="365AACE6" w14:textId="77777777" w:rsidR="00823F30" w:rsidRPr="003C0DD8" w:rsidRDefault="00823F30" w:rsidP="00AA6CAC">
            <w:pPr>
              <w:jc w:val="right"/>
              <w:rPr>
                <w:rFonts w:ascii="Arial" w:hAnsi="Arial" w:cs="Arial"/>
                <w:sz w:val="16"/>
                <w:szCs w:val="16"/>
                <w:lang w:val="es-BO" w:eastAsia="es-ES"/>
              </w:rPr>
            </w:pPr>
            <w:r w:rsidRPr="003C0DD8">
              <w:rPr>
                <w:rFonts w:ascii="Arial" w:hAnsi="Arial" w:cs="Arial"/>
                <w:b/>
                <w:bCs/>
                <w:sz w:val="16"/>
                <w:szCs w:val="16"/>
                <w:lang w:val="es-BO" w:eastAsia="es-ES"/>
              </w:rPr>
              <w:t>Fax  :</w:t>
            </w:r>
          </w:p>
        </w:tc>
        <w:tc>
          <w:tcPr>
            <w:tcW w:w="2666" w:type="dxa"/>
            <w:gridSpan w:val="12"/>
            <w:tcBorders>
              <w:top w:val="single" w:sz="4" w:space="0" w:color="auto"/>
              <w:left w:val="single" w:sz="4" w:space="0" w:color="auto"/>
              <w:bottom w:val="single" w:sz="4" w:space="0" w:color="auto"/>
              <w:right w:val="single" w:sz="4" w:space="0" w:color="auto"/>
            </w:tcBorders>
            <w:shd w:val="clear" w:color="auto" w:fill="DBE5F1"/>
            <w:vAlign w:val="center"/>
            <w:hideMark/>
          </w:tcPr>
          <w:p w14:paraId="4FA7C753" w14:textId="77777777" w:rsidR="00823F30" w:rsidRPr="003C0DD8" w:rsidRDefault="00823F30" w:rsidP="007806FA">
            <w:pPr>
              <w:rPr>
                <w:rFonts w:ascii="Arial" w:hAnsi="Arial" w:cs="Arial"/>
                <w:sz w:val="16"/>
                <w:szCs w:val="16"/>
                <w:lang w:val="es-BO" w:eastAsia="es-ES"/>
              </w:rPr>
            </w:pPr>
          </w:p>
        </w:tc>
        <w:tc>
          <w:tcPr>
            <w:tcW w:w="203" w:type="dxa"/>
            <w:gridSpan w:val="2"/>
            <w:tcBorders>
              <w:top w:val="nil"/>
              <w:left w:val="single" w:sz="4" w:space="0" w:color="auto"/>
              <w:bottom w:val="nil"/>
              <w:right w:val="single" w:sz="12" w:space="0" w:color="auto"/>
            </w:tcBorders>
            <w:shd w:val="clear" w:color="auto" w:fill="auto"/>
            <w:vAlign w:val="center"/>
            <w:hideMark/>
          </w:tcPr>
          <w:p w14:paraId="729697D6" w14:textId="77777777" w:rsidR="00823F30" w:rsidRPr="003C0DD8" w:rsidRDefault="00823F30" w:rsidP="007806FA">
            <w:pPr>
              <w:rPr>
                <w:rFonts w:ascii="Arial" w:hAnsi="Arial" w:cs="Arial"/>
                <w:sz w:val="16"/>
                <w:szCs w:val="16"/>
                <w:lang w:val="es-BO" w:eastAsia="es-ES"/>
              </w:rPr>
            </w:pPr>
            <w:r w:rsidRPr="003C0DD8">
              <w:rPr>
                <w:rFonts w:ascii="Arial" w:hAnsi="Arial" w:cs="Arial"/>
                <w:sz w:val="16"/>
                <w:szCs w:val="16"/>
                <w:lang w:val="es-BO" w:eastAsia="es-ES"/>
              </w:rPr>
              <w:t> </w:t>
            </w:r>
          </w:p>
        </w:tc>
      </w:tr>
      <w:tr w:rsidR="00823F30" w:rsidRPr="003C0DD8" w14:paraId="03FEF5B7" w14:textId="77777777" w:rsidTr="00D9308E">
        <w:trPr>
          <w:trHeight w:val="54"/>
          <w:jc w:val="center"/>
        </w:trPr>
        <w:tc>
          <w:tcPr>
            <w:tcW w:w="2680" w:type="dxa"/>
            <w:tcBorders>
              <w:top w:val="nil"/>
              <w:left w:val="single" w:sz="12" w:space="0" w:color="auto"/>
              <w:bottom w:val="nil"/>
              <w:right w:val="nil"/>
            </w:tcBorders>
            <w:shd w:val="clear" w:color="auto" w:fill="auto"/>
            <w:vAlign w:val="center"/>
            <w:hideMark/>
          </w:tcPr>
          <w:p w14:paraId="7804C625" w14:textId="77777777" w:rsidR="00823F30" w:rsidRPr="003C0DD8" w:rsidRDefault="00823F30" w:rsidP="007806FA">
            <w:pPr>
              <w:jc w:val="right"/>
              <w:rPr>
                <w:rFonts w:ascii="Arial" w:hAnsi="Arial" w:cs="Arial"/>
                <w:b/>
                <w:bCs/>
                <w:sz w:val="2"/>
                <w:szCs w:val="2"/>
                <w:lang w:val="es-BO" w:eastAsia="es-ES"/>
              </w:rPr>
            </w:pPr>
            <w:r w:rsidRPr="003C0DD8">
              <w:rPr>
                <w:rFonts w:ascii="Arial" w:hAnsi="Arial" w:cs="Arial"/>
                <w:b/>
                <w:bCs/>
                <w:sz w:val="2"/>
                <w:szCs w:val="2"/>
                <w:lang w:val="es-BO" w:eastAsia="es-ES"/>
              </w:rPr>
              <w:t> </w:t>
            </w:r>
          </w:p>
        </w:tc>
        <w:tc>
          <w:tcPr>
            <w:tcW w:w="202" w:type="dxa"/>
            <w:tcBorders>
              <w:top w:val="nil"/>
              <w:left w:val="nil"/>
              <w:bottom w:val="nil"/>
              <w:right w:val="nil"/>
            </w:tcBorders>
            <w:shd w:val="clear" w:color="auto" w:fill="auto"/>
            <w:vAlign w:val="center"/>
            <w:hideMark/>
          </w:tcPr>
          <w:p w14:paraId="6A327C44" w14:textId="77777777" w:rsidR="00823F30" w:rsidRPr="003C0DD8" w:rsidRDefault="00823F30" w:rsidP="007806FA">
            <w:pPr>
              <w:jc w:val="center"/>
              <w:rPr>
                <w:rFonts w:ascii="Arial" w:hAnsi="Arial" w:cs="Arial"/>
                <w:b/>
                <w:bCs/>
                <w:sz w:val="2"/>
                <w:szCs w:val="2"/>
                <w:lang w:val="es-BO" w:eastAsia="es-ES"/>
              </w:rPr>
            </w:pPr>
          </w:p>
        </w:tc>
        <w:tc>
          <w:tcPr>
            <w:tcW w:w="302" w:type="dxa"/>
            <w:tcBorders>
              <w:top w:val="nil"/>
              <w:left w:val="nil"/>
              <w:bottom w:val="nil"/>
              <w:right w:val="nil"/>
            </w:tcBorders>
            <w:shd w:val="clear" w:color="auto" w:fill="auto"/>
            <w:vAlign w:val="center"/>
            <w:hideMark/>
          </w:tcPr>
          <w:p w14:paraId="2DD61C3D" w14:textId="77777777" w:rsidR="00823F30" w:rsidRPr="003C0DD8" w:rsidRDefault="00823F30" w:rsidP="007806FA">
            <w:pPr>
              <w:rPr>
                <w:rFonts w:ascii="Arial" w:hAnsi="Arial" w:cs="Arial"/>
                <w:sz w:val="2"/>
                <w:szCs w:val="2"/>
                <w:lang w:val="es-BO" w:eastAsia="es-ES"/>
              </w:rPr>
            </w:pPr>
          </w:p>
        </w:tc>
        <w:tc>
          <w:tcPr>
            <w:tcW w:w="242" w:type="dxa"/>
            <w:tcBorders>
              <w:top w:val="nil"/>
              <w:left w:val="nil"/>
              <w:bottom w:val="nil"/>
              <w:right w:val="nil"/>
            </w:tcBorders>
            <w:shd w:val="clear" w:color="auto" w:fill="auto"/>
            <w:vAlign w:val="center"/>
            <w:hideMark/>
          </w:tcPr>
          <w:p w14:paraId="0A061A58" w14:textId="77777777" w:rsidR="00823F30" w:rsidRPr="003C0DD8" w:rsidRDefault="00823F30" w:rsidP="007806FA">
            <w:pPr>
              <w:rPr>
                <w:rFonts w:ascii="Arial" w:hAnsi="Arial" w:cs="Arial"/>
                <w:sz w:val="2"/>
                <w:szCs w:val="2"/>
                <w:lang w:val="es-BO" w:eastAsia="es-ES"/>
              </w:rPr>
            </w:pPr>
          </w:p>
        </w:tc>
        <w:tc>
          <w:tcPr>
            <w:tcW w:w="727" w:type="dxa"/>
            <w:gridSpan w:val="3"/>
            <w:tcBorders>
              <w:top w:val="nil"/>
              <w:left w:val="nil"/>
              <w:bottom w:val="nil"/>
              <w:right w:val="nil"/>
            </w:tcBorders>
            <w:shd w:val="clear" w:color="auto" w:fill="auto"/>
            <w:vAlign w:val="center"/>
            <w:hideMark/>
          </w:tcPr>
          <w:p w14:paraId="272D4EB4" w14:textId="77777777" w:rsidR="00823F30" w:rsidRPr="003C0DD8" w:rsidRDefault="00823F30" w:rsidP="007806FA">
            <w:pPr>
              <w:rPr>
                <w:rFonts w:ascii="Arial" w:hAnsi="Arial" w:cs="Arial"/>
                <w:sz w:val="2"/>
                <w:szCs w:val="2"/>
                <w:lang w:val="es-BO" w:eastAsia="es-ES"/>
              </w:rPr>
            </w:pPr>
          </w:p>
        </w:tc>
        <w:tc>
          <w:tcPr>
            <w:tcW w:w="242" w:type="dxa"/>
            <w:gridSpan w:val="2"/>
            <w:tcBorders>
              <w:top w:val="nil"/>
              <w:left w:val="nil"/>
              <w:bottom w:val="nil"/>
              <w:right w:val="nil"/>
            </w:tcBorders>
            <w:shd w:val="clear" w:color="auto" w:fill="auto"/>
            <w:vAlign w:val="center"/>
            <w:hideMark/>
          </w:tcPr>
          <w:p w14:paraId="103113BA" w14:textId="77777777" w:rsidR="00823F30" w:rsidRPr="003C0DD8" w:rsidRDefault="00823F30" w:rsidP="007806FA">
            <w:pPr>
              <w:rPr>
                <w:rFonts w:ascii="Arial" w:hAnsi="Arial" w:cs="Arial"/>
                <w:sz w:val="2"/>
                <w:szCs w:val="2"/>
                <w:lang w:val="es-BO" w:eastAsia="es-ES"/>
              </w:rPr>
            </w:pPr>
          </w:p>
        </w:tc>
        <w:tc>
          <w:tcPr>
            <w:tcW w:w="728" w:type="dxa"/>
            <w:gridSpan w:val="4"/>
            <w:tcBorders>
              <w:top w:val="nil"/>
              <w:left w:val="nil"/>
              <w:bottom w:val="nil"/>
              <w:right w:val="nil"/>
            </w:tcBorders>
            <w:shd w:val="clear" w:color="auto" w:fill="auto"/>
            <w:vAlign w:val="center"/>
            <w:hideMark/>
          </w:tcPr>
          <w:p w14:paraId="45CE9339" w14:textId="77777777" w:rsidR="00823F30" w:rsidRPr="003C0DD8" w:rsidRDefault="00823F30" w:rsidP="007806FA">
            <w:pPr>
              <w:rPr>
                <w:rFonts w:ascii="Arial" w:hAnsi="Arial" w:cs="Arial"/>
                <w:sz w:val="2"/>
                <w:szCs w:val="2"/>
                <w:lang w:val="es-BO" w:eastAsia="es-ES"/>
              </w:rPr>
            </w:pPr>
          </w:p>
        </w:tc>
        <w:tc>
          <w:tcPr>
            <w:tcW w:w="727" w:type="dxa"/>
            <w:gridSpan w:val="4"/>
            <w:tcBorders>
              <w:top w:val="nil"/>
              <w:left w:val="nil"/>
              <w:bottom w:val="nil"/>
              <w:right w:val="nil"/>
            </w:tcBorders>
            <w:shd w:val="clear" w:color="auto" w:fill="auto"/>
            <w:vAlign w:val="center"/>
            <w:hideMark/>
          </w:tcPr>
          <w:p w14:paraId="20F2C494" w14:textId="77777777" w:rsidR="00823F30" w:rsidRPr="003C0DD8" w:rsidRDefault="00823F30" w:rsidP="007806FA">
            <w:pPr>
              <w:rPr>
                <w:rFonts w:ascii="Arial" w:hAnsi="Arial" w:cs="Arial"/>
                <w:sz w:val="2"/>
                <w:szCs w:val="2"/>
                <w:lang w:val="es-BO" w:eastAsia="es-ES"/>
              </w:rPr>
            </w:pPr>
          </w:p>
        </w:tc>
        <w:tc>
          <w:tcPr>
            <w:tcW w:w="192" w:type="dxa"/>
            <w:tcBorders>
              <w:top w:val="nil"/>
              <w:left w:val="nil"/>
              <w:bottom w:val="nil"/>
              <w:right w:val="nil"/>
            </w:tcBorders>
            <w:shd w:val="clear" w:color="auto" w:fill="auto"/>
            <w:vAlign w:val="center"/>
            <w:hideMark/>
          </w:tcPr>
          <w:p w14:paraId="1C6C3790" w14:textId="77777777" w:rsidR="00823F30" w:rsidRPr="003C0DD8" w:rsidRDefault="00823F30" w:rsidP="007806FA">
            <w:pPr>
              <w:rPr>
                <w:rFonts w:ascii="Arial" w:hAnsi="Arial" w:cs="Arial"/>
                <w:sz w:val="2"/>
                <w:szCs w:val="2"/>
                <w:lang w:val="es-BO" w:eastAsia="es-ES"/>
              </w:rPr>
            </w:pPr>
          </w:p>
        </w:tc>
        <w:tc>
          <w:tcPr>
            <w:tcW w:w="465" w:type="dxa"/>
            <w:gridSpan w:val="2"/>
            <w:tcBorders>
              <w:top w:val="nil"/>
              <w:left w:val="nil"/>
              <w:bottom w:val="nil"/>
              <w:right w:val="nil"/>
            </w:tcBorders>
            <w:shd w:val="clear" w:color="auto" w:fill="auto"/>
            <w:vAlign w:val="center"/>
            <w:hideMark/>
          </w:tcPr>
          <w:p w14:paraId="7E9C41F6" w14:textId="77777777" w:rsidR="00823F30" w:rsidRPr="003C0DD8" w:rsidRDefault="00823F30" w:rsidP="007806FA">
            <w:pPr>
              <w:rPr>
                <w:rFonts w:ascii="Arial" w:hAnsi="Arial" w:cs="Arial"/>
                <w:sz w:val="2"/>
                <w:szCs w:val="2"/>
                <w:lang w:val="es-BO" w:eastAsia="es-ES"/>
              </w:rPr>
            </w:pPr>
          </w:p>
        </w:tc>
        <w:tc>
          <w:tcPr>
            <w:tcW w:w="243" w:type="dxa"/>
            <w:gridSpan w:val="2"/>
            <w:tcBorders>
              <w:top w:val="nil"/>
              <w:left w:val="nil"/>
              <w:bottom w:val="nil"/>
              <w:right w:val="nil"/>
            </w:tcBorders>
            <w:shd w:val="clear" w:color="auto" w:fill="auto"/>
            <w:vAlign w:val="center"/>
            <w:hideMark/>
          </w:tcPr>
          <w:p w14:paraId="4B9B727A" w14:textId="77777777" w:rsidR="00823F30" w:rsidRPr="003C0DD8" w:rsidRDefault="00823F30" w:rsidP="007806FA">
            <w:pPr>
              <w:rPr>
                <w:rFonts w:ascii="Arial" w:hAnsi="Arial" w:cs="Arial"/>
                <w:sz w:val="2"/>
                <w:szCs w:val="2"/>
                <w:lang w:val="es-BO" w:eastAsia="es-ES"/>
              </w:rPr>
            </w:pPr>
          </w:p>
        </w:tc>
        <w:tc>
          <w:tcPr>
            <w:tcW w:w="727" w:type="dxa"/>
            <w:gridSpan w:val="3"/>
            <w:tcBorders>
              <w:top w:val="nil"/>
              <w:left w:val="nil"/>
              <w:bottom w:val="nil"/>
              <w:right w:val="nil"/>
            </w:tcBorders>
            <w:shd w:val="clear" w:color="auto" w:fill="auto"/>
            <w:vAlign w:val="center"/>
            <w:hideMark/>
          </w:tcPr>
          <w:p w14:paraId="258392C1" w14:textId="77777777" w:rsidR="00823F30" w:rsidRPr="003C0DD8" w:rsidRDefault="00823F30" w:rsidP="007806FA">
            <w:pPr>
              <w:rPr>
                <w:rFonts w:ascii="Arial" w:hAnsi="Arial" w:cs="Arial"/>
                <w:sz w:val="2"/>
                <w:szCs w:val="2"/>
                <w:lang w:val="es-BO" w:eastAsia="es-ES"/>
              </w:rPr>
            </w:pPr>
          </w:p>
        </w:tc>
        <w:tc>
          <w:tcPr>
            <w:tcW w:w="242" w:type="dxa"/>
            <w:gridSpan w:val="2"/>
            <w:tcBorders>
              <w:top w:val="nil"/>
              <w:left w:val="nil"/>
              <w:bottom w:val="nil"/>
              <w:right w:val="nil"/>
            </w:tcBorders>
            <w:shd w:val="clear" w:color="auto" w:fill="auto"/>
            <w:vAlign w:val="center"/>
            <w:hideMark/>
          </w:tcPr>
          <w:p w14:paraId="43A1C730" w14:textId="77777777" w:rsidR="00823F30" w:rsidRPr="003C0DD8" w:rsidRDefault="00823F30" w:rsidP="007806FA">
            <w:pPr>
              <w:rPr>
                <w:rFonts w:ascii="Arial" w:hAnsi="Arial" w:cs="Arial"/>
                <w:sz w:val="2"/>
                <w:szCs w:val="2"/>
                <w:lang w:val="es-BO" w:eastAsia="es-ES"/>
              </w:rPr>
            </w:pPr>
          </w:p>
        </w:tc>
        <w:tc>
          <w:tcPr>
            <w:tcW w:w="727" w:type="dxa"/>
            <w:gridSpan w:val="3"/>
            <w:tcBorders>
              <w:top w:val="nil"/>
              <w:left w:val="nil"/>
              <w:bottom w:val="nil"/>
              <w:right w:val="nil"/>
            </w:tcBorders>
            <w:shd w:val="clear" w:color="auto" w:fill="auto"/>
            <w:vAlign w:val="center"/>
            <w:hideMark/>
          </w:tcPr>
          <w:p w14:paraId="30634472" w14:textId="77777777" w:rsidR="00823F30" w:rsidRPr="003C0DD8" w:rsidRDefault="00823F30" w:rsidP="007806FA">
            <w:pPr>
              <w:rPr>
                <w:rFonts w:ascii="Arial" w:hAnsi="Arial" w:cs="Arial"/>
                <w:sz w:val="2"/>
                <w:szCs w:val="2"/>
                <w:lang w:val="es-BO" w:eastAsia="es-ES"/>
              </w:rPr>
            </w:pPr>
          </w:p>
        </w:tc>
        <w:tc>
          <w:tcPr>
            <w:tcW w:w="243" w:type="dxa"/>
            <w:gridSpan w:val="2"/>
            <w:tcBorders>
              <w:top w:val="nil"/>
              <w:left w:val="nil"/>
              <w:bottom w:val="nil"/>
              <w:right w:val="nil"/>
            </w:tcBorders>
            <w:shd w:val="clear" w:color="auto" w:fill="auto"/>
            <w:vAlign w:val="center"/>
            <w:hideMark/>
          </w:tcPr>
          <w:p w14:paraId="6B45923E" w14:textId="77777777" w:rsidR="00823F30" w:rsidRPr="003C0DD8" w:rsidRDefault="00823F30" w:rsidP="007806FA">
            <w:pPr>
              <w:rPr>
                <w:rFonts w:ascii="Arial" w:hAnsi="Arial" w:cs="Arial"/>
                <w:sz w:val="2"/>
                <w:szCs w:val="2"/>
                <w:lang w:val="es-BO" w:eastAsia="es-ES"/>
              </w:rPr>
            </w:pPr>
          </w:p>
        </w:tc>
        <w:tc>
          <w:tcPr>
            <w:tcW w:w="727" w:type="dxa"/>
            <w:gridSpan w:val="2"/>
            <w:tcBorders>
              <w:top w:val="nil"/>
              <w:left w:val="nil"/>
              <w:bottom w:val="nil"/>
              <w:right w:val="nil"/>
            </w:tcBorders>
            <w:shd w:val="clear" w:color="auto" w:fill="auto"/>
            <w:vAlign w:val="center"/>
            <w:hideMark/>
          </w:tcPr>
          <w:p w14:paraId="670843A4" w14:textId="77777777" w:rsidR="00823F30" w:rsidRPr="003C0DD8" w:rsidRDefault="00823F30" w:rsidP="007806FA">
            <w:pPr>
              <w:rPr>
                <w:rFonts w:ascii="Arial" w:hAnsi="Arial" w:cs="Arial"/>
                <w:sz w:val="2"/>
                <w:szCs w:val="2"/>
                <w:lang w:val="es-BO" w:eastAsia="es-ES"/>
              </w:rPr>
            </w:pPr>
          </w:p>
        </w:tc>
        <w:tc>
          <w:tcPr>
            <w:tcW w:w="203" w:type="dxa"/>
            <w:gridSpan w:val="2"/>
            <w:tcBorders>
              <w:top w:val="nil"/>
              <w:left w:val="nil"/>
              <w:bottom w:val="nil"/>
              <w:right w:val="single" w:sz="12" w:space="0" w:color="auto"/>
            </w:tcBorders>
            <w:shd w:val="clear" w:color="auto" w:fill="auto"/>
            <w:vAlign w:val="center"/>
            <w:hideMark/>
          </w:tcPr>
          <w:p w14:paraId="4317D2CE" w14:textId="77777777" w:rsidR="00823F30" w:rsidRPr="003C0DD8" w:rsidRDefault="00823F30" w:rsidP="007806FA">
            <w:pPr>
              <w:rPr>
                <w:rFonts w:ascii="Arial" w:hAnsi="Arial" w:cs="Arial"/>
                <w:sz w:val="2"/>
                <w:szCs w:val="2"/>
                <w:lang w:val="es-BO" w:eastAsia="es-ES"/>
              </w:rPr>
            </w:pPr>
            <w:r w:rsidRPr="003C0DD8">
              <w:rPr>
                <w:rFonts w:ascii="Arial" w:hAnsi="Arial" w:cs="Arial"/>
                <w:sz w:val="2"/>
                <w:szCs w:val="2"/>
                <w:lang w:val="es-BO" w:eastAsia="es-ES"/>
              </w:rPr>
              <w:t> </w:t>
            </w:r>
          </w:p>
        </w:tc>
      </w:tr>
      <w:tr w:rsidR="00823F30" w:rsidRPr="003C0DD8" w14:paraId="060B2034" w14:textId="77777777" w:rsidTr="00D9308E">
        <w:trPr>
          <w:trHeight w:val="201"/>
          <w:jc w:val="center"/>
        </w:trPr>
        <w:tc>
          <w:tcPr>
            <w:tcW w:w="2680" w:type="dxa"/>
            <w:tcBorders>
              <w:top w:val="nil"/>
              <w:left w:val="single" w:sz="12" w:space="0" w:color="auto"/>
              <w:right w:val="nil"/>
            </w:tcBorders>
            <w:shd w:val="clear" w:color="auto" w:fill="auto"/>
            <w:vAlign w:val="center"/>
            <w:hideMark/>
          </w:tcPr>
          <w:p w14:paraId="67252EE4" w14:textId="77777777" w:rsidR="00823F30" w:rsidRPr="003C0DD8" w:rsidRDefault="00823F30" w:rsidP="007806FA">
            <w:pPr>
              <w:jc w:val="right"/>
              <w:rPr>
                <w:rFonts w:ascii="Arial" w:hAnsi="Arial" w:cs="Arial"/>
                <w:b/>
                <w:bCs/>
                <w:sz w:val="16"/>
                <w:szCs w:val="16"/>
                <w:lang w:val="es-BO" w:eastAsia="es-ES"/>
              </w:rPr>
            </w:pPr>
            <w:r w:rsidRPr="003C0DD8">
              <w:rPr>
                <w:rFonts w:ascii="Arial" w:hAnsi="Arial" w:cs="Arial"/>
                <w:b/>
                <w:bCs/>
                <w:sz w:val="16"/>
                <w:szCs w:val="16"/>
                <w:lang w:val="es-BO" w:eastAsia="es-ES"/>
              </w:rPr>
              <w:t>Correo electrónico</w:t>
            </w:r>
          </w:p>
        </w:tc>
        <w:tc>
          <w:tcPr>
            <w:tcW w:w="202" w:type="dxa"/>
            <w:tcBorders>
              <w:top w:val="nil"/>
              <w:left w:val="nil"/>
              <w:right w:val="nil"/>
            </w:tcBorders>
            <w:shd w:val="clear" w:color="auto" w:fill="auto"/>
            <w:vAlign w:val="center"/>
            <w:hideMark/>
          </w:tcPr>
          <w:p w14:paraId="1884D0A0" w14:textId="77777777" w:rsidR="00823F30" w:rsidRPr="003C0DD8" w:rsidRDefault="00823F30" w:rsidP="007806FA">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4837" w:type="dxa"/>
            <w:gridSpan w:val="25"/>
            <w:tcBorders>
              <w:top w:val="single" w:sz="8" w:space="0" w:color="auto"/>
              <w:left w:val="single" w:sz="8" w:space="0" w:color="auto"/>
              <w:bottom w:val="single" w:sz="8" w:space="0" w:color="000000"/>
              <w:right w:val="single" w:sz="8" w:space="0" w:color="000000"/>
            </w:tcBorders>
            <w:shd w:val="clear" w:color="000000" w:fill="DBE5F1"/>
            <w:vAlign w:val="center"/>
            <w:hideMark/>
          </w:tcPr>
          <w:p w14:paraId="3A443DE7" w14:textId="77777777" w:rsidR="00823F30" w:rsidRPr="003C0DD8" w:rsidRDefault="00823F30" w:rsidP="007806FA">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727" w:type="dxa"/>
            <w:gridSpan w:val="3"/>
            <w:tcBorders>
              <w:top w:val="nil"/>
              <w:left w:val="nil"/>
              <w:right w:val="nil"/>
            </w:tcBorders>
            <w:shd w:val="clear" w:color="auto" w:fill="auto"/>
            <w:vAlign w:val="center"/>
            <w:hideMark/>
          </w:tcPr>
          <w:p w14:paraId="67078E19" w14:textId="77777777" w:rsidR="00823F30" w:rsidRPr="003C0DD8" w:rsidRDefault="00823F30" w:rsidP="007806FA">
            <w:pPr>
              <w:rPr>
                <w:rFonts w:ascii="Arial" w:hAnsi="Arial" w:cs="Arial"/>
                <w:sz w:val="16"/>
                <w:szCs w:val="16"/>
                <w:lang w:val="es-BO" w:eastAsia="es-ES"/>
              </w:rPr>
            </w:pPr>
            <w:r w:rsidRPr="003C0DD8">
              <w:rPr>
                <w:rFonts w:ascii="Arial" w:hAnsi="Arial" w:cs="Arial"/>
                <w:sz w:val="16"/>
                <w:szCs w:val="16"/>
                <w:lang w:val="es-BO" w:eastAsia="es-ES"/>
              </w:rPr>
              <w:t> </w:t>
            </w:r>
          </w:p>
        </w:tc>
        <w:tc>
          <w:tcPr>
            <w:tcW w:w="243" w:type="dxa"/>
            <w:gridSpan w:val="2"/>
            <w:tcBorders>
              <w:top w:val="nil"/>
              <w:left w:val="nil"/>
              <w:right w:val="nil"/>
            </w:tcBorders>
            <w:shd w:val="clear" w:color="auto" w:fill="auto"/>
            <w:vAlign w:val="center"/>
            <w:hideMark/>
          </w:tcPr>
          <w:p w14:paraId="27E3445A" w14:textId="77777777" w:rsidR="00823F30" w:rsidRPr="003C0DD8" w:rsidRDefault="00823F30" w:rsidP="007806FA">
            <w:pPr>
              <w:rPr>
                <w:rFonts w:ascii="Arial" w:hAnsi="Arial" w:cs="Arial"/>
                <w:sz w:val="16"/>
                <w:szCs w:val="16"/>
                <w:lang w:val="es-BO" w:eastAsia="es-ES"/>
              </w:rPr>
            </w:pPr>
          </w:p>
        </w:tc>
        <w:tc>
          <w:tcPr>
            <w:tcW w:w="727" w:type="dxa"/>
            <w:gridSpan w:val="2"/>
            <w:tcBorders>
              <w:top w:val="nil"/>
              <w:left w:val="nil"/>
              <w:right w:val="nil"/>
            </w:tcBorders>
            <w:shd w:val="clear" w:color="auto" w:fill="auto"/>
            <w:vAlign w:val="center"/>
            <w:hideMark/>
          </w:tcPr>
          <w:p w14:paraId="54C2006B" w14:textId="77777777" w:rsidR="00823F30" w:rsidRPr="003C0DD8" w:rsidRDefault="00823F30" w:rsidP="007806FA">
            <w:pPr>
              <w:rPr>
                <w:rFonts w:ascii="Arial" w:hAnsi="Arial" w:cs="Arial"/>
                <w:sz w:val="16"/>
                <w:szCs w:val="16"/>
                <w:lang w:val="es-BO" w:eastAsia="es-ES"/>
              </w:rPr>
            </w:pPr>
          </w:p>
        </w:tc>
        <w:tc>
          <w:tcPr>
            <w:tcW w:w="203" w:type="dxa"/>
            <w:gridSpan w:val="2"/>
            <w:tcBorders>
              <w:top w:val="nil"/>
              <w:left w:val="nil"/>
              <w:right w:val="single" w:sz="12" w:space="0" w:color="auto"/>
            </w:tcBorders>
            <w:shd w:val="clear" w:color="auto" w:fill="auto"/>
            <w:vAlign w:val="center"/>
            <w:hideMark/>
          </w:tcPr>
          <w:p w14:paraId="3196ECE7" w14:textId="77777777" w:rsidR="00823F30" w:rsidRPr="003C0DD8" w:rsidRDefault="00823F30" w:rsidP="007806FA">
            <w:pPr>
              <w:rPr>
                <w:rFonts w:ascii="Arial" w:hAnsi="Arial" w:cs="Arial"/>
                <w:sz w:val="16"/>
                <w:szCs w:val="16"/>
                <w:lang w:val="es-BO" w:eastAsia="es-ES"/>
              </w:rPr>
            </w:pPr>
            <w:r w:rsidRPr="003C0DD8">
              <w:rPr>
                <w:rFonts w:ascii="Arial" w:hAnsi="Arial" w:cs="Arial"/>
                <w:sz w:val="16"/>
                <w:szCs w:val="16"/>
                <w:lang w:val="es-BO" w:eastAsia="es-ES"/>
              </w:rPr>
              <w:t> </w:t>
            </w:r>
          </w:p>
        </w:tc>
      </w:tr>
      <w:tr w:rsidR="00823F30" w:rsidRPr="003C0DD8" w14:paraId="5FEE3F43" w14:textId="77777777" w:rsidTr="00671EDA">
        <w:trPr>
          <w:trHeight w:val="54"/>
          <w:jc w:val="center"/>
        </w:trPr>
        <w:tc>
          <w:tcPr>
            <w:tcW w:w="2680" w:type="dxa"/>
            <w:tcBorders>
              <w:top w:val="nil"/>
              <w:left w:val="single" w:sz="12" w:space="0" w:color="auto"/>
              <w:right w:val="nil"/>
            </w:tcBorders>
            <w:shd w:val="clear" w:color="auto" w:fill="auto"/>
            <w:vAlign w:val="center"/>
            <w:hideMark/>
          </w:tcPr>
          <w:p w14:paraId="73DF2CE6" w14:textId="77777777" w:rsidR="00823F30" w:rsidRPr="003C0DD8" w:rsidRDefault="00823F30" w:rsidP="007806FA">
            <w:pPr>
              <w:jc w:val="right"/>
              <w:rPr>
                <w:rFonts w:ascii="Arial" w:hAnsi="Arial" w:cs="Arial"/>
                <w:b/>
                <w:bCs/>
                <w:sz w:val="2"/>
                <w:szCs w:val="2"/>
                <w:lang w:val="es-BO" w:eastAsia="es-ES"/>
              </w:rPr>
            </w:pPr>
            <w:r w:rsidRPr="003C0DD8">
              <w:rPr>
                <w:rFonts w:ascii="Arial" w:hAnsi="Arial" w:cs="Arial"/>
                <w:b/>
                <w:bCs/>
                <w:sz w:val="2"/>
                <w:szCs w:val="2"/>
                <w:lang w:val="es-BO" w:eastAsia="es-ES"/>
              </w:rPr>
              <w:t> </w:t>
            </w:r>
          </w:p>
        </w:tc>
        <w:tc>
          <w:tcPr>
            <w:tcW w:w="202" w:type="dxa"/>
            <w:tcBorders>
              <w:top w:val="nil"/>
              <w:left w:val="nil"/>
              <w:right w:val="nil"/>
            </w:tcBorders>
            <w:shd w:val="clear" w:color="auto" w:fill="auto"/>
            <w:vAlign w:val="center"/>
            <w:hideMark/>
          </w:tcPr>
          <w:p w14:paraId="53CA74BB" w14:textId="77777777" w:rsidR="00823F30" w:rsidRPr="003C0DD8" w:rsidRDefault="00823F30" w:rsidP="007806FA">
            <w:pPr>
              <w:jc w:val="center"/>
              <w:rPr>
                <w:rFonts w:ascii="Arial" w:hAnsi="Arial" w:cs="Arial"/>
                <w:b/>
                <w:bCs/>
                <w:sz w:val="2"/>
                <w:szCs w:val="2"/>
                <w:lang w:val="es-BO" w:eastAsia="es-ES"/>
              </w:rPr>
            </w:pPr>
          </w:p>
        </w:tc>
        <w:tc>
          <w:tcPr>
            <w:tcW w:w="302" w:type="dxa"/>
            <w:tcBorders>
              <w:top w:val="single" w:sz="8" w:space="0" w:color="000000"/>
              <w:left w:val="nil"/>
              <w:right w:val="nil"/>
            </w:tcBorders>
            <w:shd w:val="clear" w:color="auto" w:fill="auto"/>
            <w:vAlign w:val="center"/>
            <w:hideMark/>
          </w:tcPr>
          <w:p w14:paraId="18ED0978" w14:textId="77777777" w:rsidR="00823F30" w:rsidRPr="003C0DD8" w:rsidRDefault="00823F30" w:rsidP="007806FA">
            <w:pPr>
              <w:rPr>
                <w:rFonts w:ascii="Arial" w:hAnsi="Arial" w:cs="Arial"/>
                <w:sz w:val="2"/>
                <w:szCs w:val="2"/>
                <w:lang w:val="es-BO" w:eastAsia="es-ES"/>
              </w:rPr>
            </w:pPr>
          </w:p>
        </w:tc>
        <w:tc>
          <w:tcPr>
            <w:tcW w:w="242" w:type="dxa"/>
            <w:tcBorders>
              <w:top w:val="single" w:sz="8" w:space="0" w:color="000000"/>
              <w:left w:val="nil"/>
              <w:right w:val="nil"/>
            </w:tcBorders>
            <w:shd w:val="clear" w:color="auto" w:fill="auto"/>
            <w:vAlign w:val="center"/>
            <w:hideMark/>
          </w:tcPr>
          <w:p w14:paraId="58910AC6" w14:textId="77777777" w:rsidR="00823F30" w:rsidRPr="003C0DD8" w:rsidRDefault="00823F30" w:rsidP="007806FA">
            <w:pPr>
              <w:rPr>
                <w:rFonts w:ascii="Arial" w:hAnsi="Arial" w:cs="Arial"/>
                <w:sz w:val="2"/>
                <w:szCs w:val="2"/>
                <w:lang w:val="es-BO" w:eastAsia="es-ES"/>
              </w:rPr>
            </w:pPr>
          </w:p>
        </w:tc>
        <w:tc>
          <w:tcPr>
            <w:tcW w:w="727" w:type="dxa"/>
            <w:gridSpan w:val="3"/>
            <w:tcBorders>
              <w:top w:val="single" w:sz="8" w:space="0" w:color="000000"/>
              <w:left w:val="nil"/>
              <w:right w:val="nil"/>
            </w:tcBorders>
            <w:shd w:val="clear" w:color="auto" w:fill="auto"/>
            <w:vAlign w:val="center"/>
            <w:hideMark/>
          </w:tcPr>
          <w:p w14:paraId="4F572106" w14:textId="77777777" w:rsidR="00823F30" w:rsidRPr="003C0DD8" w:rsidRDefault="00823F30" w:rsidP="007806FA">
            <w:pPr>
              <w:rPr>
                <w:rFonts w:ascii="Arial" w:hAnsi="Arial" w:cs="Arial"/>
                <w:sz w:val="2"/>
                <w:szCs w:val="2"/>
                <w:lang w:val="es-BO" w:eastAsia="es-ES"/>
              </w:rPr>
            </w:pPr>
          </w:p>
        </w:tc>
        <w:tc>
          <w:tcPr>
            <w:tcW w:w="242" w:type="dxa"/>
            <w:gridSpan w:val="2"/>
            <w:tcBorders>
              <w:top w:val="single" w:sz="8" w:space="0" w:color="000000"/>
              <w:left w:val="nil"/>
              <w:right w:val="nil"/>
            </w:tcBorders>
            <w:shd w:val="clear" w:color="auto" w:fill="auto"/>
            <w:vAlign w:val="center"/>
            <w:hideMark/>
          </w:tcPr>
          <w:p w14:paraId="5C9ACDE0" w14:textId="77777777" w:rsidR="00823F30" w:rsidRPr="003C0DD8" w:rsidRDefault="00823F30" w:rsidP="007806FA">
            <w:pPr>
              <w:rPr>
                <w:rFonts w:ascii="Arial" w:hAnsi="Arial" w:cs="Arial"/>
                <w:sz w:val="2"/>
                <w:szCs w:val="2"/>
                <w:lang w:val="es-BO" w:eastAsia="es-ES"/>
              </w:rPr>
            </w:pPr>
          </w:p>
        </w:tc>
        <w:tc>
          <w:tcPr>
            <w:tcW w:w="728" w:type="dxa"/>
            <w:gridSpan w:val="4"/>
            <w:tcBorders>
              <w:top w:val="single" w:sz="8" w:space="0" w:color="000000"/>
              <w:left w:val="nil"/>
              <w:right w:val="nil"/>
            </w:tcBorders>
            <w:shd w:val="clear" w:color="auto" w:fill="auto"/>
            <w:vAlign w:val="center"/>
            <w:hideMark/>
          </w:tcPr>
          <w:p w14:paraId="39D8FD64" w14:textId="77777777" w:rsidR="00823F30" w:rsidRPr="003C0DD8" w:rsidRDefault="00823F30" w:rsidP="007806FA">
            <w:pPr>
              <w:rPr>
                <w:rFonts w:ascii="Arial" w:hAnsi="Arial" w:cs="Arial"/>
                <w:sz w:val="2"/>
                <w:szCs w:val="2"/>
                <w:lang w:val="es-BO" w:eastAsia="es-ES"/>
              </w:rPr>
            </w:pPr>
          </w:p>
        </w:tc>
        <w:tc>
          <w:tcPr>
            <w:tcW w:w="727" w:type="dxa"/>
            <w:gridSpan w:val="4"/>
            <w:tcBorders>
              <w:top w:val="single" w:sz="8" w:space="0" w:color="000000"/>
              <w:left w:val="nil"/>
              <w:right w:val="nil"/>
            </w:tcBorders>
            <w:shd w:val="clear" w:color="auto" w:fill="auto"/>
            <w:vAlign w:val="center"/>
            <w:hideMark/>
          </w:tcPr>
          <w:p w14:paraId="547DB833" w14:textId="77777777" w:rsidR="00823F30" w:rsidRPr="003C0DD8" w:rsidRDefault="00823F30" w:rsidP="007806FA">
            <w:pPr>
              <w:rPr>
                <w:rFonts w:ascii="Arial" w:hAnsi="Arial" w:cs="Arial"/>
                <w:sz w:val="2"/>
                <w:szCs w:val="2"/>
                <w:lang w:val="es-BO" w:eastAsia="es-ES"/>
              </w:rPr>
            </w:pPr>
          </w:p>
        </w:tc>
        <w:tc>
          <w:tcPr>
            <w:tcW w:w="192" w:type="dxa"/>
            <w:tcBorders>
              <w:top w:val="single" w:sz="8" w:space="0" w:color="000000"/>
              <w:left w:val="nil"/>
              <w:right w:val="nil"/>
            </w:tcBorders>
            <w:shd w:val="clear" w:color="auto" w:fill="auto"/>
            <w:vAlign w:val="center"/>
            <w:hideMark/>
          </w:tcPr>
          <w:p w14:paraId="76105251" w14:textId="77777777" w:rsidR="00823F30" w:rsidRPr="003C0DD8" w:rsidRDefault="00823F30" w:rsidP="007806FA">
            <w:pPr>
              <w:rPr>
                <w:rFonts w:ascii="Arial" w:hAnsi="Arial" w:cs="Arial"/>
                <w:sz w:val="2"/>
                <w:szCs w:val="2"/>
                <w:lang w:val="es-BO" w:eastAsia="es-ES"/>
              </w:rPr>
            </w:pPr>
          </w:p>
        </w:tc>
        <w:tc>
          <w:tcPr>
            <w:tcW w:w="465" w:type="dxa"/>
            <w:gridSpan w:val="2"/>
            <w:tcBorders>
              <w:top w:val="single" w:sz="8" w:space="0" w:color="000000"/>
              <w:left w:val="nil"/>
              <w:right w:val="nil"/>
            </w:tcBorders>
            <w:shd w:val="clear" w:color="auto" w:fill="auto"/>
            <w:vAlign w:val="center"/>
            <w:hideMark/>
          </w:tcPr>
          <w:p w14:paraId="6B32ECCD" w14:textId="77777777" w:rsidR="00823F30" w:rsidRPr="003C0DD8" w:rsidRDefault="00823F30" w:rsidP="007806FA">
            <w:pPr>
              <w:rPr>
                <w:rFonts w:ascii="Arial" w:hAnsi="Arial" w:cs="Arial"/>
                <w:sz w:val="2"/>
                <w:szCs w:val="2"/>
                <w:lang w:val="es-BO" w:eastAsia="es-ES"/>
              </w:rPr>
            </w:pPr>
          </w:p>
        </w:tc>
        <w:tc>
          <w:tcPr>
            <w:tcW w:w="243" w:type="dxa"/>
            <w:gridSpan w:val="2"/>
            <w:tcBorders>
              <w:top w:val="single" w:sz="8" w:space="0" w:color="000000"/>
              <w:left w:val="nil"/>
              <w:right w:val="nil"/>
            </w:tcBorders>
            <w:shd w:val="clear" w:color="auto" w:fill="auto"/>
            <w:vAlign w:val="center"/>
            <w:hideMark/>
          </w:tcPr>
          <w:p w14:paraId="1BB36C96" w14:textId="77777777" w:rsidR="00823F30" w:rsidRPr="003C0DD8" w:rsidRDefault="00823F30" w:rsidP="007806FA">
            <w:pPr>
              <w:rPr>
                <w:rFonts w:ascii="Arial" w:hAnsi="Arial" w:cs="Arial"/>
                <w:sz w:val="2"/>
                <w:szCs w:val="2"/>
                <w:lang w:val="es-BO" w:eastAsia="es-ES"/>
              </w:rPr>
            </w:pPr>
          </w:p>
        </w:tc>
        <w:tc>
          <w:tcPr>
            <w:tcW w:w="727" w:type="dxa"/>
            <w:gridSpan w:val="3"/>
            <w:tcBorders>
              <w:top w:val="single" w:sz="8" w:space="0" w:color="000000"/>
              <w:left w:val="nil"/>
              <w:right w:val="nil"/>
            </w:tcBorders>
            <w:shd w:val="clear" w:color="auto" w:fill="auto"/>
            <w:vAlign w:val="center"/>
            <w:hideMark/>
          </w:tcPr>
          <w:p w14:paraId="4D597090" w14:textId="77777777" w:rsidR="00823F30" w:rsidRPr="003C0DD8" w:rsidRDefault="00823F30" w:rsidP="007806FA">
            <w:pPr>
              <w:rPr>
                <w:rFonts w:ascii="Arial" w:hAnsi="Arial" w:cs="Arial"/>
                <w:sz w:val="2"/>
                <w:szCs w:val="2"/>
                <w:lang w:val="es-BO" w:eastAsia="es-ES"/>
              </w:rPr>
            </w:pPr>
          </w:p>
        </w:tc>
        <w:tc>
          <w:tcPr>
            <w:tcW w:w="242" w:type="dxa"/>
            <w:gridSpan w:val="2"/>
            <w:tcBorders>
              <w:top w:val="single" w:sz="8" w:space="0" w:color="000000"/>
              <w:left w:val="nil"/>
              <w:right w:val="nil"/>
            </w:tcBorders>
            <w:shd w:val="clear" w:color="auto" w:fill="auto"/>
            <w:vAlign w:val="center"/>
            <w:hideMark/>
          </w:tcPr>
          <w:p w14:paraId="7B401562" w14:textId="77777777" w:rsidR="00823F30" w:rsidRPr="003C0DD8" w:rsidRDefault="00823F30" w:rsidP="007806FA">
            <w:pPr>
              <w:rPr>
                <w:rFonts w:ascii="Arial" w:hAnsi="Arial" w:cs="Arial"/>
                <w:sz w:val="2"/>
                <w:szCs w:val="2"/>
                <w:lang w:val="es-BO" w:eastAsia="es-ES"/>
              </w:rPr>
            </w:pPr>
          </w:p>
        </w:tc>
        <w:tc>
          <w:tcPr>
            <w:tcW w:w="727" w:type="dxa"/>
            <w:gridSpan w:val="3"/>
            <w:tcBorders>
              <w:top w:val="nil"/>
              <w:left w:val="nil"/>
              <w:right w:val="nil"/>
            </w:tcBorders>
            <w:shd w:val="clear" w:color="auto" w:fill="auto"/>
            <w:vAlign w:val="center"/>
            <w:hideMark/>
          </w:tcPr>
          <w:p w14:paraId="64813EF8" w14:textId="77777777" w:rsidR="00823F30" w:rsidRPr="003C0DD8" w:rsidRDefault="00823F30" w:rsidP="007806FA">
            <w:pPr>
              <w:rPr>
                <w:rFonts w:ascii="Arial" w:hAnsi="Arial" w:cs="Arial"/>
                <w:sz w:val="2"/>
                <w:szCs w:val="2"/>
                <w:lang w:val="es-BO" w:eastAsia="es-ES"/>
              </w:rPr>
            </w:pPr>
          </w:p>
        </w:tc>
        <w:tc>
          <w:tcPr>
            <w:tcW w:w="243" w:type="dxa"/>
            <w:gridSpan w:val="2"/>
            <w:tcBorders>
              <w:top w:val="nil"/>
              <w:left w:val="nil"/>
              <w:right w:val="nil"/>
            </w:tcBorders>
            <w:shd w:val="clear" w:color="auto" w:fill="auto"/>
            <w:vAlign w:val="center"/>
            <w:hideMark/>
          </w:tcPr>
          <w:p w14:paraId="4D599F5D" w14:textId="77777777" w:rsidR="00823F30" w:rsidRPr="003C0DD8" w:rsidRDefault="00823F30" w:rsidP="007806FA">
            <w:pPr>
              <w:rPr>
                <w:rFonts w:ascii="Arial" w:hAnsi="Arial" w:cs="Arial"/>
                <w:sz w:val="2"/>
                <w:szCs w:val="2"/>
                <w:lang w:val="es-BO" w:eastAsia="es-ES"/>
              </w:rPr>
            </w:pPr>
          </w:p>
        </w:tc>
        <w:tc>
          <w:tcPr>
            <w:tcW w:w="727" w:type="dxa"/>
            <w:gridSpan w:val="2"/>
            <w:tcBorders>
              <w:top w:val="nil"/>
              <w:left w:val="nil"/>
              <w:right w:val="nil"/>
            </w:tcBorders>
            <w:shd w:val="clear" w:color="auto" w:fill="auto"/>
            <w:vAlign w:val="center"/>
            <w:hideMark/>
          </w:tcPr>
          <w:p w14:paraId="02438283" w14:textId="77777777" w:rsidR="00823F30" w:rsidRPr="003C0DD8" w:rsidRDefault="00823F30" w:rsidP="007806FA">
            <w:pPr>
              <w:rPr>
                <w:rFonts w:ascii="Arial" w:hAnsi="Arial" w:cs="Arial"/>
                <w:sz w:val="2"/>
                <w:szCs w:val="2"/>
                <w:lang w:val="es-BO" w:eastAsia="es-ES"/>
              </w:rPr>
            </w:pPr>
          </w:p>
        </w:tc>
        <w:tc>
          <w:tcPr>
            <w:tcW w:w="203" w:type="dxa"/>
            <w:gridSpan w:val="2"/>
            <w:tcBorders>
              <w:top w:val="nil"/>
              <w:left w:val="nil"/>
              <w:right w:val="single" w:sz="12" w:space="0" w:color="auto"/>
            </w:tcBorders>
            <w:shd w:val="clear" w:color="auto" w:fill="auto"/>
            <w:vAlign w:val="center"/>
            <w:hideMark/>
          </w:tcPr>
          <w:p w14:paraId="72F29941" w14:textId="77777777" w:rsidR="00823F30" w:rsidRPr="003C0DD8" w:rsidRDefault="00823F30" w:rsidP="007806FA">
            <w:pPr>
              <w:rPr>
                <w:rFonts w:ascii="Arial" w:hAnsi="Arial" w:cs="Arial"/>
                <w:sz w:val="2"/>
                <w:szCs w:val="2"/>
                <w:lang w:val="es-BO" w:eastAsia="es-ES"/>
              </w:rPr>
            </w:pPr>
            <w:r w:rsidRPr="003C0DD8">
              <w:rPr>
                <w:rFonts w:ascii="Arial" w:hAnsi="Arial" w:cs="Arial"/>
                <w:sz w:val="2"/>
                <w:szCs w:val="2"/>
                <w:lang w:val="es-BO" w:eastAsia="es-ES"/>
              </w:rPr>
              <w:t> </w:t>
            </w:r>
          </w:p>
        </w:tc>
      </w:tr>
      <w:tr w:rsidR="00034C73" w:rsidRPr="003C0DD8" w14:paraId="0FB242AE" w14:textId="77777777" w:rsidTr="00671EDA">
        <w:trPr>
          <w:trHeight w:val="497"/>
          <w:jc w:val="center"/>
        </w:trPr>
        <w:tc>
          <w:tcPr>
            <w:tcW w:w="9619" w:type="dxa"/>
            <w:gridSpan w:val="36"/>
            <w:tcBorders>
              <w:left w:val="single" w:sz="12" w:space="0" w:color="auto"/>
              <w:right w:val="single" w:sz="12" w:space="0" w:color="auto"/>
            </w:tcBorders>
            <w:shd w:val="clear" w:color="auto" w:fill="auto"/>
            <w:vAlign w:val="center"/>
            <w:hideMark/>
          </w:tcPr>
          <w:p w14:paraId="51FDC66E" w14:textId="778761D0" w:rsidR="00034C73" w:rsidRPr="003C0DD8" w:rsidRDefault="003C2D9B" w:rsidP="003C2D9B">
            <w:pPr>
              <w:jc w:val="both"/>
              <w:rPr>
                <w:rFonts w:ascii="Arial" w:hAnsi="Arial" w:cs="Arial"/>
                <w:sz w:val="16"/>
                <w:szCs w:val="2"/>
                <w:lang w:val="es-BO" w:eastAsia="es-ES"/>
              </w:rPr>
            </w:pPr>
            <w:r w:rsidRPr="003C0DD8">
              <w:rPr>
                <w:rFonts w:ascii="Arial" w:hAnsi="Arial" w:cs="Arial"/>
                <w:i/>
                <w:sz w:val="16"/>
                <w:szCs w:val="18"/>
                <w:lang w:val="es-BO"/>
              </w:rPr>
              <w:t>Declaro en calidad de Representante Legal</w:t>
            </w:r>
            <w:r w:rsidR="00705720" w:rsidRPr="003C0DD8">
              <w:rPr>
                <w:rFonts w:ascii="Arial" w:hAnsi="Arial" w:cs="Arial"/>
                <w:i/>
                <w:sz w:val="16"/>
                <w:szCs w:val="18"/>
                <w:lang w:val="es-BO"/>
              </w:rPr>
              <w:t xml:space="preserve"> de la Asociación Accidental</w:t>
            </w:r>
            <w:r w:rsidRPr="003C0DD8">
              <w:rPr>
                <w:rFonts w:ascii="Arial" w:hAnsi="Arial" w:cs="Arial"/>
                <w:i/>
                <w:sz w:val="16"/>
                <w:szCs w:val="18"/>
                <w:lang w:val="es-BO"/>
              </w:rPr>
              <w:t xml:space="preserve"> contar con un poder general amplio y suficiente con facultades para presentar propuestas y suscribir Contrato</w:t>
            </w:r>
          </w:p>
        </w:tc>
      </w:tr>
      <w:tr w:rsidR="002261F6" w:rsidRPr="003C0DD8" w14:paraId="671C4849" w14:textId="77777777" w:rsidTr="00671EDA">
        <w:trPr>
          <w:trHeight w:val="54"/>
          <w:jc w:val="center"/>
        </w:trPr>
        <w:tc>
          <w:tcPr>
            <w:tcW w:w="2680" w:type="dxa"/>
            <w:tcBorders>
              <w:left w:val="single" w:sz="12" w:space="0" w:color="auto"/>
              <w:bottom w:val="nil"/>
              <w:right w:val="nil"/>
            </w:tcBorders>
            <w:shd w:val="clear" w:color="auto" w:fill="auto"/>
            <w:vAlign w:val="center"/>
            <w:hideMark/>
          </w:tcPr>
          <w:p w14:paraId="44B4C316" w14:textId="77777777" w:rsidR="002261F6" w:rsidRPr="003C0DD8" w:rsidRDefault="002261F6" w:rsidP="007806FA">
            <w:pPr>
              <w:jc w:val="right"/>
              <w:rPr>
                <w:rFonts w:ascii="Arial" w:hAnsi="Arial" w:cs="Arial"/>
                <w:b/>
                <w:bCs/>
                <w:sz w:val="2"/>
                <w:szCs w:val="2"/>
                <w:lang w:val="es-BO" w:eastAsia="es-ES"/>
              </w:rPr>
            </w:pPr>
          </w:p>
        </w:tc>
        <w:tc>
          <w:tcPr>
            <w:tcW w:w="202" w:type="dxa"/>
            <w:tcBorders>
              <w:left w:val="nil"/>
              <w:bottom w:val="nil"/>
              <w:right w:val="nil"/>
            </w:tcBorders>
            <w:shd w:val="clear" w:color="auto" w:fill="auto"/>
            <w:vAlign w:val="center"/>
            <w:hideMark/>
          </w:tcPr>
          <w:p w14:paraId="65ACED78" w14:textId="77777777" w:rsidR="002261F6" w:rsidRPr="003C0DD8" w:rsidRDefault="002261F6" w:rsidP="007806FA">
            <w:pPr>
              <w:jc w:val="center"/>
              <w:rPr>
                <w:rFonts w:ascii="Arial" w:hAnsi="Arial" w:cs="Arial"/>
                <w:b/>
                <w:bCs/>
                <w:sz w:val="2"/>
                <w:szCs w:val="2"/>
                <w:lang w:val="es-BO" w:eastAsia="es-ES"/>
              </w:rPr>
            </w:pPr>
          </w:p>
        </w:tc>
        <w:tc>
          <w:tcPr>
            <w:tcW w:w="302" w:type="dxa"/>
            <w:tcBorders>
              <w:left w:val="nil"/>
              <w:bottom w:val="nil"/>
              <w:right w:val="nil"/>
            </w:tcBorders>
            <w:shd w:val="clear" w:color="auto" w:fill="auto"/>
            <w:vAlign w:val="center"/>
            <w:hideMark/>
          </w:tcPr>
          <w:p w14:paraId="361F0390" w14:textId="77777777" w:rsidR="002261F6" w:rsidRPr="003C0DD8" w:rsidRDefault="002261F6" w:rsidP="007806FA">
            <w:pPr>
              <w:rPr>
                <w:rFonts w:ascii="Arial" w:hAnsi="Arial" w:cs="Arial"/>
                <w:sz w:val="2"/>
                <w:szCs w:val="2"/>
                <w:lang w:val="es-BO" w:eastAsia="es-ES"/>
              </w:rPr>
            </w:pPr>
          </w:p>
        </w:tc>
        <w:tc>
          <w:tcPr>
            <w:tcW w:w="242" w:type="dxa"/>
            <w:tcBorders>
              <w:left w:val="nil"/>
              <w:bottom w:val="nil"/>
              <w:right w:val="nil"/>
            </w:tcBorders>
            <w:shd w:val="clear" w:color="auto" w:fill="auto"/>
            <w:vAlign w:val="center"/>
            <w:hideMark/>
          </w:tcPr>
          <w:p w14:paraId="5ED88586" w14:textId="77777777" w:rsidR="002261F6" w:rsidRPr="003C0DD8" w:rsidRDefault="002261F6" w:rsidP="007806FA">
            <w:pPr>
              <w:rPr>
                <w:rFonts w:ascii="Arial" w:hAnsi="Arial" w:cs="Arial"/>
                <w:sz w:val="2"/>
                <w:szCs w:val="2"/>
                <w:lang w:val="es-BO" w:eastAsia="es-ES"/>
              </w:rPr>
            </w:pPr>
          </w:p>
        </w:tc>
        <w:tc>
          <w:tcPr>
            <w:tcW w:w="727" w:type="dxa"/>
            <w:gridSpan w:val="3"/>
            <w:tcBorders>
              <w:left w:val="nil"/>
              <w:bottom w:val="nil"/>
              <w:right w:val="nil"/>
            </w:tcBorders>
            <w:shd w:val="clear" w:color="auto" w:fill="auto"/>
            <w:vAlign w:val="center"/>
            <w:hideMark/>
          </w:tcPr>
          <w:p w14:paraId="33875A32" w14:textId="77777777" w:rsidR="002261F6" w:rsidRPr="003C0DD8" w:rsidRDefault="002261F6" w:rsidP="007806FA">
            <w:pPr>
              <w:rPr>
                <w:rFonts w:ascii="Arial" w:hAnsi="Arial" w:cs="Arial"/>
                <w:sz w:val="2"/>
                <w:szCs w:val="2"/>
                <w:lang w:val="es-BO" w:eastAsia="es-ES"/>
              </w:rPr>
            </w:pPr>
          </w:p>
        </w:tc>
        <w:tc>
          <w:tcPr>
            <w:tcW w:w="242" w:type="dxa"/>
            <w:gridSpan w:val="2"/>
            <w:tcBorders>
              <w:left w:val="nil"/>
              <w:bottom w:val="nil"/>
              <w:right w:val="nil"/>
            </w:tcBorders>
            <w:shd w:val="clear" w:color="auto" w:fill="auto"/>
            <w:vAlign w:val="center"/>
            <w:hideMark/>
          </w:tcPr>
          <w:p w14:paraId="6A9BF4F2" w14:textId="77777777" w:rsidR="002261F6" w:rsidRPr="003C0DD8" w:rsidRDefault="002261F6" w:rsidP="007806FA">
            <w:pPr>
              <w:rPr>
                <w:rFonts w:ascii="Arial" w:hAnsi="Arial" w:cs="Arial"/>
                <w:sz w:val="2"/>
                <w:szCs w:val="2"/>
                <w:lang w:val="es-BO" w:eastAsia="es-ES"/>
              </w:rPr>
            </w:pPr>
          </w:p>
        </w:tc>
        <w:tc>
          <w:tcPr>
            <w:tcW w:w="728" w:type="dxa"/>
            <w:gridSpan w:val="4"/>
            <w:tcBorders>
              <w:left w:val="nil"/>
              <w:bottom w:val="nil"/>
              <w:right w:val="nil"/>
            </w:tcBorders>
            <w:shd w:val="clear" w:color="auto" w:fill="auto"/>
            <w:vAlign w:val="center"/>
            <w:hideMark/>
          </w:tcPr>
          <w:p w14:paraId="7C10DE5F" w14:textId="77777777" w:rsidR="002261F6" w:rsidRPr="003C0DD8" w:rsidRDefault="002261F6" w:rsidP="007806FA">
            <w:pPr>
              <w:rPr>
                <w:rFonts w:ascii="Arial" w:hAnsi="Arial" w:cs="Arial"/>
                <w:sz w:val="2"/>
                <w:szCs w:val="2"/>
                <w:lang w:val="es-BO" w:eastAsia="es-ES"/>
              </w:rPr>
            </w:pPr>
          </w:p>
        </w:tc>
        <w:tc>
          <w:tcPr>
            <w:tcW w:w="727" w:type="dxa"/>
            <w:gridSpan w:val="4"/>
            <w:tcBorders>
              <w:left w:val="nil"/>
              <w:bottom w:val="nil"/>
              <w:right w:val="nil"/>
            </w:tcBorders>
            <w:shd w:val="clear" w:color="auto" w:fill="auto"/>
            <w:vAlign w:val="center"/>
            <w:hideMark/>
          </w:tcPr>
          <w:p w14:paraId="2E2FE962" w14:textId="77777777" w:rsidR="002261F6" w:rsidRPr="003C0DD8" w:rsidRDefault="002261F6" w:rsidP="007806FA">
            <w:pPr>
              <w:rPr>
                <w:rFonts w:ascii="Arial" w:hAnsi="Arial" w:cs="Arial"/>
                <w:sz w:val="2"/>
                <w:szCs w:val="2"/>
                <w:lang w:val="es-BO" w:eastAsia="es-ES"/>
              </w:rPr>
            </w:pPr>
          </w:p>
        </w:tc>
        <w:tc>
          <w:tcPr>
            <w:tcW w:w="192" w:type="dxa"/>
            <w:tcBorders>
              <w:left w:val="nil"/>
              <w:bottom w:val="nil"/>
              <w:right w:val="nil"/>
            </w:tcBorders>
            <w:shd w:val="clear" w:color="auto" w:fill="auto"/>
            <w:vAlign w:val="center"/>
            <w:hideMark/>
          </w:tcPr>
          <w:p w14:paraId="7F192CA4" w14:textId="77777777" w:rsidR="002261F6" w:rsidRPr="003C0DD8" w:rsidRDefault="002261F6" w:rsidP="007806FA">
            <w:pPr>
              <w:rPr>
                <w:rFonts w:ascii="Arial" w:hAnsi="Arial" w:cs="Arial"/>
                <w:sz w:val="2"/>
                <w:szCs w:val="2"/>
                <w:lang w:val="es-BO" w:eastAsia="es-ES"/>
              </w:rPr>
            </w:pPr>
          </w:p>
        </w:tc>
        <w:tc>
          <w:tcPr>
            <w:tcW w:w="465" w:type="dxa"/>
            <w:gridSpan w:val="2"/>
            <w:tcBorders>
              <w:left w:val="nil"/>
              <w:bottom w:val="nil"/>
              <w:right w:val="nil"/>
            </w:tcBorders>
            <w:shd w:val="clear" w:color="auto" w:fill="auto"/>
            <w:vAlign w:val="center"/>
            <w:hideMark/>
          </w:tcPr>
          <w:p w14:paraId="03D279D5" w14:textId="77777777" w:rsidR="002261F6" w:rsidRPr="003C0DD8" w:rsidRDefault="002261F6" w:rsidP="007806FA">
            <w:pPr>
              <w:rPr>
                <w:rFonts w:ascii="Arial" w:hAnsi="Arial" w:cs="Arial"/>
                <w:sz w:val="2"/>
                <w:szCs w:val="2"/>
                <w:lang w:val="es-BO" w:eastAsia="es-ES"/>
              </w:rPr>
            </w:pPr>
          </w:p>
        </w:tc>
        <w:tc>
          <w:tcPr>
            <w:tcW w:w="243" w:type="dxa"/>
            <w:gridSpan w:val="2"/>
            <w:tcBorders>
              <w:left w:val="nil"/>
              <w:bottom w:val="nil"/>
              <w:right w:val="nil"/>
            </w:tcBorders>
            <w:shd w:val="clear" w:color="auto" w:fill="auto"/>
            <w:vAlign w:val="center"/>
            <w:hideMark/>
          </w:tcPr>
          <w:p w14:paraId="3C98835F" w14:textId="77777777" w:rsidR="002261F6" w:rsidRPr="003C0DD8" w:rsidRDefault="002261F6" w:rsidP="007806FA">
            <w:pPr>
              <w:rPr>
                <w:rFonts w:ascii="Arial" w:hAnsi="Arial" w:cs="Arial"/>
                <w:sz w:val="2"/>
                <w:szCs w:val="2"/>
                <w:lang w:val="es-BO" w:eastAsia="es-ES"/>
              </w:rPr>
            </w:pPr>
          </w:p>
        </w:tc>
        <w:tc>
          <w:tcPr>
            <w:tcW w:w="727" w:type="dxa"/>
            <w:gridSpan w:val="3"/>
            <w:tcBorders>
              <w:left w:val="nil"/>
              <w:bottom w:val="nil"/>
              <w:right w:val="nil"/>
            </w:tcBorders>
            <w:shd w:val="clear" w:color="auto" w:fill="auto"/>
            <w:vAlign w:val="center"/>
            <w:hideMark/>
          </w:tcPr>
          <w:p w14:paraId="41F4A6AF" w14:textId="77777777" w:rsidR="002261F6" w:rsidRPr="003C0DD8" w:rsidRDefault="002261F6" w:rsidP="007806FA">
            <w:pPr>
              <w:rPr>
                <w:rFonts w:ascii="Arial" w:hAnsi="Arial" w:cs="Arial"/>
                <w:sz w:val="2"/>
                <w:szCs w:val="2"/>
                <w:lang w:val="es-BO" w:eastAsia="es-ES"/>
              </w:rPr>
            </w:pPr>
          </w:p>
        </w:tc>
        <w:tc>
          <w:tcPr>
            <w:tcW w:w="242" w:type="dxa"/>
            <w:gridSpan w:val="2"/>
            <w:tcBorders>
              <w:left w:val="nil"/>
              <w:bottom w:val="nil"/>
              <w:right w:val="nil"/>
            </w:tcBorders>
            <w:shd w:val="clear" w:color="auto" w:fill="auto"/>
            <w:vAlign w:val="center"/>
            <w:hideMark/>
          </w:tcPr>
          <w:p w14:paraId="61AB52E0" w14:textId="77777777" w:rsidR="002261F6" w:rsidRPr="003C0DD8" w:rsidRDefault="002261F6" w:rsidP="007806FA">
            <w:pPr>
              <w:rPr>
                <w:rFonts w:ascii="Arial" w:hAnsi="Arial" w:cs="Arial"/>
                <w:sz w:val="2"/>
                <w:szCs w:val="2"/>
                <w:lang w:val="es-BO" w:eastAsia="es-ES"/>
              </w:rPr>
            </w:pPr>
          </w:p>
        </w:tc>
        <w:tc>
          <w:tcPr>
            <w:tcW w:w="727" w:type="dxa"/>
            <w:gridSpan w:val="3"/>
            <w:tcBorders>
              <w:left w:val="nil"/>
              <w:bottom w:val="nil"/>
              <w:right w:val="nil"/>
            </w:tcBorders>
            <w:shd w:val="clear" w:color="auto" w:fill="auto"/>
            <w:vAlign w:val="center"/>
            <w:hideMark/>
          </w:tcPr>
          <w:p w14:paraId="04974A46" w14:textId="77777777" w:rsidR="002261F6" w:rsidRPr="003C0DD8" w:rsidRDefault="002261F6" w:rsidP="007806FA">
            <w:pPr>
              <w:rPr>
                <w:rFonts w:ascii="Arial" w:hAnsi="Arial" w:cs="Arial"/>
                <w:sz w:val="2"/>
                <w:szCs w:val="2"/>
                <w:lang w:val="es-BO" w:eastAsia="es-ES"/>
              </w:rPr>
            </w:pPr>
          </w:p>
        </w:tc>
        <w:tc>
          <w:tcPr>
            <w:tcW w:w="243" w:type="dxa"/>
            <w:gridSpan w:val="2"/>
            <w:tcBorders>
              <w:left w:val="nil"/>
              <w:bottom w:val="nil"/>
              <w:right w:val="nil"/>
            </w:tcBorders>
            <w:shd w:val="clear" w:color="auto" w:fill="auto"/>
            <w:vAlign w:val="center"/>
            <w:hideMark/>
          </w:tcPr>
          <w:p w14:paraId="3B090C50" w14:textId="77777777" w:rsidR="002261F6" w:rsidRPr="003C0DD8" w:rsidRDefault="002261F6" w:rsidP="007806FA">
            <w:pPr>
              <w:rPr>
                <w:rFonts w:ascii="Arial" w:hAnsi="Arial" w:cs="Arial"/>
                <w:sz w:val="2"/>
                <w:szCs w:val="2"/>
                <w:lang w:val="es-BO" w:eastAsia="es-ES"/>
              </w:rPr>
            </w:pPr>
          </w:p>
        </w:tc>
        <w:tc>
          <w:tcPr>
            <w:tcW w:w="727" w:type="dxa"/>
            <w:gridSpan w:val="2"/>
            <w:tcBorders>
              <w:left w:val="nil"/>
              <w:bottom w:val="nil"/>
              <w:right w:val="nil"/>
            </w:tcBorders>
            <w:shd w:val="clear" w:color="auto" w:fill="auto"/>
            <w:vAlign w:val="center"/>
            <w:hideMark/>
          </w:tcPr>
          <w:p w14:paraId="652A2B55" w14:textId="77777777" w:rsidR="002261F6" w:rsidRPr="003C0DD8" w:rsidRDefault="002261F6" w:rsidP="007806FA">
            <w:pPr>
              <w:rPr>
                <w:rFonts w:ascii="Arial" w:hAnsi="Arial" w:cs="Arial"/>
                <w:sz w:val="2"/>
                <w:szCs w:val="2"/>
                <w:lang w:val="es-BO" w:eastAsia="es-ES"/>
              </w:rPr>
            </w:pPr>
          </w:p>
        </w:tc>
        <w:tc>
          <w:tcPr>
            <w:tcW w:w="203" w:type="dxa"/>
            <w:gridSpan w:val="2"/>
            <w:tcBorders>
              <w:left w:val="nil"/>
              <w:bottom w:val="nil"/>
              <w:right w:val="single" w:sz="12" w:space="0" w:color="auto"/>
            </w:tcBorders>
            <w:shd w:val="clear" w:color="auto" w:fill="auto"/>
            <w:vAlign w:val="center"/>
            <w:hideMark/>
          </w:tcPr>
          <w:p w14:paraId="1DCD46A7" w14:textId="77777777" w:rsidR="002261F6" w:rsidRPr="003C0DD8" w:rsidRDefault="002261F6" w:rsidP="007806FA">
            <w:pPr>
              <w:rPr>
                <w:rFonts w:ascii="Arial" w:hAnsi="Arial" w:cs="Arial"/>
                <w:sz w:val="2"/>
                <w:szCs w:val="2"/>
                <w:lang w:val="es-BO" w:eastAsia="es-ES"/>
              </w:rPr>
            </w:pPr>
          </w:p>
        </w:tc>
      </w:tr>
      <w:tr w:rsidR="006A48FC" w:rsidRPr="003C0DD8" w14:paraId="0D2DD606" w14:textId="77777777" w:rsidTr="00671EDA">
        <w:trPr>
          <w:trHeight w:val="397"/>
          <w:jc w:val="center"/>
        </w:trPr>
        <w:tc>
          <w:tcPr>
            <w:tcW w:w="9619" w:type="dxa"/>
            <w:gridSpan w:val="36"/>
            <w:tcBorders>
              <w:top w:val="single" w:sz="8" w:space="0" w:color="auto"/>
              <w:left w:val="single" w:sz="12" w:space="0" w:color="auto"/>
              <w:bottom w:val="single" w:sz="8" w:space="0" w:color="auto"/>
              <w:right w:val="single" w:sz="12" w:space="0" w:color="auto"/>
            </w:tcBorders>
            <w:shd w:val="clear" w:color="000000" w:fill="0F243E"/>
            <w:vAlign w:val="center"/>
            <w:hideMark/>
          </w:tcPr>
          <w:p w14:paraId="430E0DA2" w14:textId="77777777" w:rsidR="006A48FC" w:rsidRPr="003C0DD8" w:rsidRDefault="006A48FC" w:rsidP="00DA03F5">
            <w:pPr>
              <w:pStyle w:val="Prrafodelista"/>
              <w:numPr>
                <w:ilvl w:val="0"/>
                <w:numId w:val="30"/>
              </w:numPr>
              <w:ind w:left="341" w:hanging="284"/>
              <w:rPr>
                <w:rFonts w:ascii="Arial" w:hAnsi="Arial" w:cs="Arial"/>
                <w:b/>
                <w:bCs/>
                <w:color w:val="FFFFFF"/>
                <w:sz w:val="16"/>
                <w:szCs w:val="16"/>
                <w:lang w:val="es-BO" w:eastAsia="es-ES"/>
              </w:rPr>
            </w:pPr>
            <w:r w:rsidRPr="003C0DD8">
              <w:rPr>
                <w:rFonts w:ascii="Arial" w:hAnsi="Arial" w:cs="Arial"/>
                <w:b/>
                <w:bCs/>
                <w:sz w:val="18"/>
                <w:szCs w:val="16"/>
                <w:lang w:val="es-BO"/>
              </w:rPr>
              <w:t>INFORMACIÓN SOBRE NOTIFICACIONES</w:t>
            </w:r>
            <w:r w:rsidRPr="003C0DD8">
              <w:rPr>
                <w:rFonts w:ascii="Arial" w:hAnsi="Arial" w:cs="Arial"/>
                <w:b/>
                <w:bCs/>
                <w:color w:val="FFFFFF"/>
                <w:sz w:val="16"/>
                <w:szCs w:val="16"/>
                <w:lang w:val="es-BO" w:eastAsia="es-ES"/>
              </w:rPr>
              <w:t xml:space="preserve"> </w:t>
            </w:r>
          </w:p>
        </w:tc>
      </w:tr>
      <w:tr w:rsidR="00D9308E" w:rsidRPr="003C0DD8" w14:paraId="05C616D8" w14:textId="77777777" w:rsidTr="00D9308E">
        <w:trPr>
          <w:trHeight w:val="51"/>
          <w:jc w:val="center"/>
        </w:trPr>
        <w:tc>
          <w:tcPr>
            <w:tcW w:w="3737" w:type="dxa"/>
            <w:gridSpan w:val="5"/>
            <w:tcBorders>
              <w:top w:val="nil"/>
              <w:left w:val="single" w:sz="12" w:space="0" w:color="auto"/>
              <w:bottom w:val="nil"/>
              <w:right w:val="nil"/>
            </w:tcBorders>
            <w:shd w:val="clear" w:color="auto" w:fill="auto"/>
            <w:noWrap/>
            <w:vAlign w:val="center"/>
            <w:hideMark/>
          </w:tcPr>
          <w:p w14:paraId="32785350" w14:textId="77777777" w:rsidR="006A48FC" w:rsidRPr="003C0DD8" w:rsidRDefault="006A48FC" w:rsidP="00C47990">
            <w:pPr>
              <w:rPr>
                <w:rFonts w:ascii="Calibri" w:hAnsi="Calibri" w:cs="Calibri"/>
                <w:color w:val="000000"/>
                <w:sz w:val="2"/>
                <w:szCs w:val="2"/>
                <w:lang w:val="es-BO" w:eastAsia="es-ES"/>
              </w:rPr>
            </w:pPr>
            <w:r w:rsidRPr="003C0DD8">
              <w:rPr>
                <w:rFonts w:ascii="Calibri" w:hAnsi="Calibri" w:cs="Calibri"/>
                <w:color w:val="000000"/>
                <w:sz w:val="2"/>
                <w:szCs w:val="2"/>
                <w:lang w:val="es-BO" w:eastAsia="es-ES"/>
              </w:rPr>
              <w:t> </w:t>
            </w:r>
          </w:p>
        </w:tc>
        <w:tc>
          <w:tcPr>
            <w:tcW w:w="258" w:type="dxa"/>
            <w:tcBorders>
              <w:top w:val="nil"/>
              <w:left w:val="nil"/>
              <w:bottom w:val="nil"/>
              <w:right w:val="nil"/>
            </w:tcBorders>
            <w:shd w:val="clear" w:color="auto" w:fill="auto"/>
            <w:noWrap/>
            <w:vAlign w:val="center"/>
            <w:hideMark/>
          </w:tcPr>
          <w:p w14:paraId="4D20E134" w14:textId="77777777" w:rsidR="006A48FC" w:rsidRPr="003C0DD8" w:rsidRDefault="006A48FC" w:rsidP="00C47990">
            <w:pPr>
              <w:rPr>
                <w:rFonts w:ascii="Calibri" w:hAnsi="Calibri" w:cs="Calibri"/>
                <w:color w:val="000000"/>
                <w:sz w:val="2"/>
                <w:szCs w:val="2"/>
                <w:lang w:val="es-BO" w:eastAsia="es-ES"/>
              </w:rPr>
            </w:pPr>
          </w:p>
        </w:tc>
        <w:tc>
          <w:tcPr>
            <w:tcW w:w="381" w:type="dxa"/>
            <w:gridSpan w:val="2"/>
            <w:tcBorders>
              <w:top w:val="nil"/>
              <w:left w:val="nil"/>
              <w:bottom w:val="nil"/>
              <w:right w:val="nil"/>
            </w:tcBorders>
            <w:shd w:val="clear" w:color="auto" w:fill="auto"/>
            <w:noWrap/>
            <w:vAlign w:val="center"/>
            <w:hideMark/>
          </w:tcPr>
          <w:p w14:paraId="016C6A20" w14:textId="77777777" w:rsidR="006A48FC" w:rsidRPr="003C0DD8" w:rsidRDefault="006A48FC" w:rsidP="00C47990">
            <w:pPr>
              <w:rPr>
                <w:rFonts w:ascii="Calibri" w:hAnsi="Calibri" w:cs="Calibri"/>
                <w:color w:val="000000"/>
                <w:sz w:val="2"/>
                <w:szCs w:val="2"/>
                <w:lang w:val="es-BO" w:eastAsia="es-ES"/>
              </w:rPr>
            </w:pPr>
          </w:p>
        </w:tc>
        <w:tc>
          <w:tcPr>
            <w:tcW w:w="379" w:type="dxa"/>
            <w:gridSpan w:val="2"/>
            <w:tcBorders>
              <w:top w:val="nil"/>
              <w:left w:val="nil"/>
              <w:bottom w:val="nil"/>
              <w:right w:val="nil"/>
            </w:tcBorders>
            <w:shd w:val="clear" w:color="auto" w:fill="auto"/>
            <w:noWrap/>
            <w:vAlign w:val="center"/>
            <w:hideMark/>
          </w:tcPr>
          <w:p w14:paraId="3730061F" w14:textId="77777777" w:rsidR="006A48FC" w:rsidRPr="003C0DD8" w:rsidRDefault="006A48FC" w:rsidP="00C47990">
            <w:pPr>
              <w:rPr>
                <w:rFonts w:ascii="Calibri" w:hAnsi="Calibri" w:cs="Calibri"/>
                <w:color w:val="000000"/>
                <w:sz w:val="2"/>
                <w:szCs w:val="2"/>
                <w:lang w:val="es-BO" w:eastAsia="es-ES"/>
              </w:rPr>
            </w:pPr>
          </w:p>
        </w:tc>
        <w:tc>
          <w:tcPr>
            <w:tcW w:w="188" w:type="dxa"/>
            <w:tcBorders>
              <w:top w:val="nil"/>
              <w:left w:val="nil"/>
              <w:bottom w:val="nil"/>
              <w:right w:val="nil"/>
            </w:tcBorders>
            <w:shd w:val="clear" w:color="auto" w:fill="auto"/>
            <w:vAlign w:val="center"/>
            <w:hideMark/>
          </w:tcPr>
          <w:p w14:paraId="4867AB74" w14:textId="77777777" w:rsidR="006A48FC" w:rsidRPr="003C0DD8" w:rsidRDefault="006A48FC" w:rsidP="00C47990">
            <w:pPr>
              <w:rPr>
                <w:rFonts w:ascii="Calibri" w:hAnsi="Calibri" w:cs="Calibri"/>
                <w:color w:val="000000"/>
                <w:sz w:val="2"/>
                <w:szCs w:val="2"/>
                <w:lang w:val="es-BO" w:eastAsia="es-ES"/>
              </w:rPr>
            </w:pPr>
          </w:p>
        </w:tc>
        <w:tc>
          <w:tcPr>
            <w:tcW w:w="164" w:type="dxa"/>
            <w:tcBorders>
              <w:top w:val="nil"/>
              <w:left w:val="nil"/>
              <w:bottom w:val="nil"/>
              <w:right w:val="nil"/>
            </w:tcBorders>
            <w:shd w:val="clear" w:color="auto" w:fill="auto"/>
            <w:vAlign w:val="center"/>
            <w:hideMark/>
          </w:tcPr>
          <w:p w14:paraId="4C295E6D" w14:textId="77777777" w:rsidR="006A48FC" w:rsidRPr="003C0DD8" w:rsidRDefault="006A48FC" w:rsidP="00C47990">
            <w:pPr>
              <w:rPr>
                <w:rFonts w:ascii="Calibri" w:hAnsi="Calibri" w:cs="Calibri"/>
                <w:color w:val="000000"/>
                <w:sz w:val="2"/>
                <w:szCs w:val="2"/>
                <w:lang w:val="es-BO" w:eastAsia="es-ES"/>
              </w:rPr>
            </w:pPr>
          </w:p>
        </w:tc>
        <w:tc>
          <w:tcPr>
            <w:tcW w:w="166" w:type="dxa"/>
            <w:gridSpan w:val="2"/>
            <w:tcBorders>
              <w:top w:val="nil"/>
              <w:left w:val="nil"/>
              <w:bottom w:val="nil"/>
              <w:right w:val="nil"/>
            </w:tcBorders>
            <w:shd w:val="clear" w:color="auto" w:fill="auto"/>
            <w:vAlign w:val="center"/>
            <w:hideMark/>
          </w:tcPr>
          <w:p w14:paraId="6A185AE7" w14:textId="77777777" w:rsidR="006A48FC" w:rsidRPr="003C0DD8" w:rsidRDefault="006A48FC" w:rsidP="00C47990">
            <w:pPr>
              <w:rPr>
                <w:rFonts w:ascii="Calibri" w:hAnsi="Calibri" w:cs="Calibri"/>
                <w:color w:val="000000"/>
                <w:sz w:val="2"/>
                <w:szCs w:val="2"/>
                <w:lang w:val="es-BO" w:eastAsia="es-ES"/>
              </w:rPr>
            </w:pPr>
          </w:p>
        </w:tc>
        <w:tc>
          <w:tcPr>
            <w:tcW w:w="184" w:type="dxa"/>
            <w:tcBorders>
              <w:top w:val="nil"/>
              <w:left w:val="nil"/>
              <w:bottom w:val="nil"/>
              <w:right w:val="nil"/>
            </w:tcBorders>
            <w:shd w:val="clear" w:color="auto" w:fill="auto"/>
            <w:vAlign w:val="center"/>
            <w:hideMark/>
          </w:tcPr>
          <w:p w14:paraId="436451EB" w14:textId="77777777" w:rsidR="006A48FC" w:rsidRPr="003C0DD8" w:rsidRDefault="006A48FC" w:rsidP="00C47990">
            <w:pPr>
              <w:rPr>
                <w:rFonts w:ascii="Calibri" w:hAnsi="Calibri" w:cs="Calibri"/>
                <w:color w:val="000000"/>
                <w:sz w:val="2"/>
                <w:szCs w:val="2"/>
                <w:lang w:val="es-BO" w:eastAsia="es-ES"/>
              </w:rPr>
            </w:pPr>
          </w:p>
        </w:tc>
        <w:tc>
          <w:tcPr>
            <w:tcW w:w="370" w:type="dxa"/>
            <w:tcBorders>
              <w:top w:val="nil"/>
              <w:left w:val="nil"/>
              <w:bottom w:val="nil"/>
              <w:right w:val="nil"/>
            </w:tcBorders>
            <w:shd w:val="clear" w:color="auto" w:fill="auto"/>
            <w:vAlign w:val="center"/>
            <w:hideMark/>
          </w:tcPr>
          <w:p w14:paraId="7AA783D4" w14:textId="77777777" w:rsidR="006A48FC" w:rsidRPr="003C0DD8" w:rsidRDefault="006A48FC" w:rsidP="00C47990">
            <w:pPr>
              <w:rPr>
                <w:rFonts w:ascii="Calibri" w:hAnsi="Calibri" w:cs="Calibri"/>
                <w:color w:val="000000"/>
                <w:sz w:val="2"/>
                <w:szCs w:val="2"/>
                <w:lang w:val="es-BO" w:eastAsia="es-ES"/>
              </w:rPr>
            </w:pPr>
          </w:p>
        </w:tc>
        <w:tc>
          <w:tcPr>
            <w:tcW w:w="369" w:type="dxa"/>
            <w:gridSpan w:val="3"/>
            <w:tcBorders>
              <w:top w:val="nil"/>
              <w:left w:val="nil"/>
              <w:bottom w:val="nil"/>
              <w:right w:val="nil"/>
            </w:tcBorders>
            <w:shd w:val="clear" w:color="auto" w:fill="auto"/>
            <w:vAlign w:val="center"/>
            <w:hideMark/>
          </w:tcPr>
          <w:p w14:paraId="07794598" w14:textId="77777777" w:rsidR="006A48FC" w:rsidRPr="003C0DD8" w:rsidRDefault="006A48FC" w:rsidP="00C47990">
            <w:pPr>
              <w:rPr>
                <w:rFonts w:ascii="Calibri" w:hAnsi="Calibri" w:cs="Calibri"/>
                <w:color w:val="000000"/>
                <w:sz w:val="2"/>
                <w:szCs w:val="2"/>
                <w:lang w:val="es-BO" w:eastAsia="es-ES"/>
              </w:rPr>
            </w:pPr>
          </w:p>
        </w:tc>
        <w:tc>
          <w:tcPr>
            <w:tcW w:w="369" w:type="dxa"/>
            <w:gridSpan w:val="2"/>
            <w:tcBorders>
              <w:top w:val="nil"/>
              <w:left w:val="nil"/>
              <w:bottom w:val="nil"/>
              <w:right w:val="nil"/>
            </w:tcBorders>
            <w:shd w:val="clear" w:color="auto" w:fill="auto"/>
            <w:vAlign w:val="center"/>
            <w:hideMark/>
          </w:tcPr>
          <w:p w14:paraId="526F8925" w14:textId="77777777" w:rsidR="006A48FC" w:rsidRPr="003C0DD8" w:rsidRDefault="006A48FC" w:rsidP="00C47990">
            <w:pPr>
              <w:rPr>
                <w:rFonts w:ascii="Calibri" w:hAnsi="Calibri" w:cs="Calibri"/>
                <w:color w:val="000000"/>
                <w:sz w:val="2"/>
                <w:szCs w:val="2"/>
                <w:lang w:val="es-BO" w:eastAsia="es-ES"/>
              </w:rPr>
            </w:pPr>
          </w:p>
        </w:tc>
        <w:tc>
          <w:tcPr>
            <w:tcW w:w="185" w:type="dxa"/>
            <w:tcBorders>
              <w:top w:val="nil"/>
              <w:left w:val="nil"/>
              <w:bottom w:val="nil"/>
              <w:right w:val="nil"/>
            </w:tcBorders>
            <w:shd w:val="clear" w:color="auto" w:fill="auto"/>
            <w:vAlign w:val="center"/>
            <w:hideMark/>
          </w:tcPr>
          <w:p w14:paraId="1BED41BC" w14:textId="77777777" w:rsidR="006A48FC" w:rsidRPr="003C0DD8" w:rsidRDefault="006A48FC" w:rsidP="00C47990">
            <w:pPr>
              <w:rPr>
                <w:rFonts w:ascii="Calibri" w:hAnsi="Calibri" w:cs="Calibri"/>
                <w:color w:val="000000"/>
                <w:sz w:val="2"/>
                <w:szCs w:val="2"/>
                <w:lang w:val="es-BO" w:eastAsia="es-ES"/>
              </w:rPr>
            </w:pPr>
          </w:p>
        </w:tc>
        <w:tc>
          <w:tcPr>
            <w:tcW w:w="184" w:type="dxa"/>
            <w:tcBorders>
              <w:top w:val="nil"/>
              <w:left w:val="nil"/>
              <w:bottom w:val="nil"/>
              <w:right w:val="nil"/>
            </w:tcBorders>
            <w:shd w:val="clear" w:color="auto" w:fill="auto"/>
            <w:vAlign w:val="center"/>
            <w:hideMark/>
          </w:tcPr>
          <w:p w14:paraId="77FF9559" w14:textId="77777777" w:rsidR="006A48FC" w:rsidRPr="003C0DD8" w:rsidRDefault="006A48FC" w:rsidP="00C47990">
            <w:pPr>
              <w:rPr>
                <w:rFonts w:ascii="Calibri" w:hAnsi="Calibri" w:cs="Calibri"/>
                <w:color w:val="000000"/>
                <w:sz w:val="2"/>
                <w:szCs w:val="2"/>
                <w:lang w:val="es-BO" w:eastAsia="es-ES"/>
              </w:rPr>
            </w:pPr>
          </w:p>
        </w:tc>
        <w:tc>
          <w:tcPr>
            <w:tcW w:w="370" w:type="dxa"/>
            <w:tcBorders>
              <w:top w:val="nil"/>
              <w:left w:val="nil"/>
              <w:bottom w:val="nil"/>
              <w:right w:val="nil"/>
            </w:tcBorders>
            <w:shd w:val="clear" w:color="auto" w:fill="auto"/>
            <w:vAlign w:val="center"/>
            <w:hideMark/>
          </w:tcPr>
          <w:p w14:paraId="23115F2F" w14:textId="77777777" w:rsidR="006A48FC" w:rsidRPr="003C0DD8" w:rsidRDefault="006A48FC" w:rsidP="00C47990">
            <w:pPr>
              <w:rPr>
                <w:rFonts w:ascii="Calibri" w:hAnsi="Calibri" w:cs="Calibri"/>
                <w:color w:val="000000"/>
                <w:sz w:val="2"/>
                <w:szCs w:val="2"/>
                <w:lang w:val="es-BO" w:eastAsia="es-ES"/>
              </w:rPr>
            </w:pPr>
          </w:p>
        </w:tc>
        <w:tc>
          <w:tcPr>
            <w:tcW w:w="369" w:type="dxa"/>
            <w:gridSpan w:val="2"/>
            <w:tcBorders>
              <w:top w:val="nil"/>
              <w:left w:val="nil"/>
              <w:bottom w:val="nil"/>
              <w:right w:val="nil"/>
            </w:tcBorders>
            <w:shd w:val="clear" w:color="auto" w:fill="auto"/>
            <w:vAlign w:val="center"/>
            <w:hideMark/>
          </w:tcPr>
          <w:p w14:paraId="6C7D5E9F" w14:textId="77777777" w:rsidR="006A48FC" w:rsidRPr="003C0DD8" w:rsidRDefault="006A48FC" w:rsidP="00C47990">
            <w:pPr>
              <w:rPr>
                <w:rFonts w:ascii="Calibri" w:hAnsi="Calibri" w:cs="Calibri"/>
                <w:color w:val="000000"/>
                <w:sz w:val="2"/>
                <w:szCs w:val="2"/>
                <w:lang w:val="es-BO" w:eastAsia="es-ES"/>
              </w:rPr>
            </w:pPr>
          </w:p>
        </w:tc>
        <w:tc>
          <w:tcPr>
            <w:tcW w:w="219" w:type="dxa"/>
            <w:gridSpan w:val="2"/>
            <w:tcBorders>
              <w:top w:val="nil"/>
              <w:left w:val="nil"/>
              <w:bottom w:val="nil"/>
              <w:right w:val="nil"/>
            </w:tcBorders>
            <w:shd w:val="clear" w:color="auto" w:fill="auto"/>
            <w:vAlign w:val="center"/>
            <w:hideMark/>
          </w:tcPr>
          <w:p w14:paraId="20A3DDB8" w14:textId="77777777" w:rsidR="006A48FC" w:rsidRPr="003C0DD8" w:rsidRDefault="006A48FC" w:rsidP="00C47990">
            <w:pPr>
              <w:rPr>
                <w:rFonts w:ascii="Calibri" w:hAnsi="Calibri" w:cs="Calibri"/>
                <w:color w:val="000000"/>
                <w:sz w:val="2"/>
                <w:szCs w:val="2"/>
                <w:lang w:val="es-BO" w:eastAsia="es-ES"/>
              </w:rPr>
            </w:pPr>
          </w:p>
        </w:tc>
        <w:tc>
          <w:tcPr>
            <w:tcW w:w="631" w:type="dxa"/>
            <w:gridSpan w:val="3"/>
            <w:tcBorders>
              <w:top w:val="single" w:sz="8" w:space="0" w:color="auto"/>
              <w:left w:val="nil"/>
              <w:bottom w:val="nil"/>
              <w:right w:val="nil"/>
            </w:tcBorders>
            <w:shd w:val="clear" w:color="auto" w:fill="auto"/>
            <w:vAlign w:val="center"/>
            <w:hideMark/>
          </w:tcPr>
          <w:p w14:paraId="497D9B4F" w14:textId="77777777" w:rsidR="006A48FC" w:rsidRPr="003C0DD8" w:rsidRDefault="006A48FC" w:rsidP="00C47990">
            <w:pPr>
              <w:rPr>
                <w:rFonts w:ascii="Calibri" w:hAnsi="Calibri" w:cs="Calibri"/>
                <w:color w:val="000000"/>
                <w:sz w:val="2"/>
                <w:szCs w:val="2"/>
                <w:lang w:val="es-BO" w:eastAsia="es-ES"/>
              </w:rPr>
            </w:pPr>
            <w:r w:rsidRPr="003C0DD8">
              <w:rPr>
                <w:rFonts w:ascii="Calibri" w:hAnsi="Calibri" w:cs="Calibri"/>
                <w:color w:val="000000"/>
                <w:sz w:val="2"/>
                <w:szCs w:val="2"/>
                <w:lang w:val="es-BO" w:eastAsia="es-ES"/>
              </w:rPr>
              <w:t> </w:t>
            </w:r>
          </w:p>
        </w:tc>
        <w:tc>
          <w:tcPr>
            <w:tcW w:w="166" w:type="dxa"/>
            <w:tcBorders>
              <w:top w:val="nil"/>
              <w:left w:val="nil"/>
              <w:bottom w:val="nil"/>
              <w:right w:val="nil"/>
            </w:tcBorders>
            <w:shd w:val="clear" w:color="auto" w:fill="auto"/>
            <w:vAlign w:val="center"/>
            <w:hideMark/>
          </w:tcPr>
          <w:p w14:paraId="72BBF9C4" w14:textId="77777777" w:rsidR="006A48FC" w:rsidRPr="003C0DD8" w:rsidRDefault="006A48FC" w:rsidP="00C47990">
            <w:pPr>
              <w:rPr>
                <w:rFonts w:ascii="Calibri" w:hAnsi="Calibri" w:cs="Calibri"/>
                <w:color w:val="000000"/>
                <w:sz w:val="2"/>
                <w:szCs w:val="2"/>
                <w:lang w:val="es-BO" w:eastAsia="es-ES"/>
              </w:rPr>
            </w:pPr>
          </w:p>
        </w:tc>
        <w:tc>
          <w:tcPr>
            <w:tcW w:w="370" w:type="dxa"/>
            <w:tcBorders>
              <w:top w:val="nil"/>
              <w:left w:val="nil"/>
              <w:bottom w:val="nil"/>
              <w:right w:val="nil"/>
            </w:tcBorders>
            <w:shd w:val="clear" w:color="auto" w:fill="auto"/>
            <w:vAlign w:val="center"/>
            <w:hideMark/>
          </w:tcPr>
          <w:p w14:paraId="3069CCC4" w14:textId="77777777" w:rsidR="006A48FC" w:rsidRPr="003C0DD8" w:rsidRDefault="006A48FC" w:rsidP="00C47990">
            <w:pPr>
              <w:rPr>
                <w:rFonts w:ascii="Calibri" w:hAnsi="Calibri" w:cs="Calibri"/>
                <w:color w:val="000000"/>
                <w:sz w:val="2"/>
                <w:szCs w:val="2"/>
                <w:lang w:val="es-BO" w:eastAsia="es-ES"/>
              </w:rPr>
            </w:pPr>
          </w:p>
        </w:tc>
        <w:tc>
          <w:tcPr>
            <w:tcW w:w="369" w:type="dxa"/>
            <w:gridSpan w:val="2"/>
            <w:tcBorders>
              <w:top w:val="nil"/>
              <w:left w:val="nil"/>
              <w:bottom w:val="nil"/>
              <w:right w:val="nil"/>
            </w:tcBorders>
            <w:shd w:val="clear" w:color="auto" w:fill="auto"/>
            <w:vAlign w:val="center"/>
            <w:hideMark/>
          </w:tcPr>
          <w:p w14:paraId="65E138B8" w14:textId="77777777" w:rsidR="006A48FC" w:rsidRPr="003C0DD8" w:rsidRDefault="006A48FC" w:rsidP="00C47990">
            <w:pPr>
              <w:rPr>
                <w:rFonts w:ascii="Calibri" w:hAnsi="Calibri" w:cs="Calibri"/>
                <w:color w:val="000000"/>
                <w:sz w:val="2"/>
                <w:szCs w:val="2"/>
                <w:lang w:val="es-BO" w:eastAsia="es-ES"/>
              </w:rPr>
            </w:pPr>
          </w:p>
        </w:tc>
        <w:tc>
          <w:tcPr>
            <w:tcW w:w="191" w:type="dxa"/>
            <w:tcBorders>
              <w:top w:val="nil"/>
              <w:left w:val="nil"/>
              <w:bottom w:val="nil"/>
              <w:right w:val="single" w:sz="12" w:space="0" w:color="auto"/>
            </w:tcBorders>
            <w:shd w:val="clear" w:color="auto" w:fill="auto"/>
            <w:vAlign w:val="center"/>
            <w:hideMark/>
          </w:tcPr>
          <w:p w14:paraId="0C49C98E" w14:textId="77777777" w:rsidR="006A48FC" w:rsidRPr="003C0DD8" w:rsidRDefault="006A48FC" w:rsidP="00C47990">
            <w:pPr>
              <w:rPr>
                <w:rFonts w:ascii="Calibri" w:hAnsi="Calibri" w:cs="Calibri"/>
                <w:color w:val="000000"/>
                <w:sz w:val="2"/>
                <w:szCs w:val="2"/>
                <w:lang w:val="es-BO" w:eastAsia="es-ES"/>
              </w:rPr>
            </w:pPr>
            <w:r w:rsidRPr="003C0DD8">
              <w:rPr>
                <w:rFonts w:ascii="Calibri" w:hAnsi="Calibri" w:cs="Calibri"/>
                <w:color w:val="000000"/>
                <w:sz w:val="2"/>
                <w:szCs w:val="2"/>
                <w:lang w:val="es-BO" w:eastAsia="es-ES"/>
              </w:rPr>
              <w:t> </w:t>
            </w:r>
          </w:p>
        </w:tc>
      </w:tr>
      <w:tr w:rsidR="006A48FC" w:rsidRPr="003C0DD8" w14:paraId="0D2A38C4" w14:textId="77777777" w:rsidTr="00D9308E">
        <w:trPr>
          <w:trHeight w:val="250"/>
          <w:jc w:val="center"/>
        </w:trPr>
        <w:tc>
          <w:tcPr>
            <w:tcW w:w="3737" w:type="dxa"/>
            <w:gridSpan w:val="5"/>
            <w:vMerge w:val="restart"/>
            <w:tcBorders>
              <w:top w:val="nil"/>
              <w:left w:val="single" w:sz="12" w:space="0" w:color="auto"/>
              <w:bottom w:val="nil"/>
              <w:right w:val="nil"/>
            </w:tcBorders>
            <w:shd w:val="clear" w:color="auto" w:fill="auto"/>
            <w:vAlign w:val="center"/>
            <w:hideMark/>
          </w:tcPr>
          <w:p w14:paraId="1B67102C" w14:textId="77777777" w:rsidR="006A48FC" w:rsidRPr="003C0DD8" w:rsidRDefault="006A48FC" w:rsidP="00C47990">
            <w:pPr>
              <w:jc w:val="center"/>
              <w:rPr>
                <w:rFonts w:ascii="Arial" w:hAnsi="Arial" w:cs="Arial"/>
                <w:b/>
                <w:bCs/>
                <w:color w:val="000000"/>
                <w:sz w:val="16"/>
                <w:szCs w:val="16"/>
                <w:lang w:val="es-BO" w:eastAsia="es-ES"/>
              </w:rPr>
            </w:pPr>
            <w:r w:rsidRPr="003C0DD8">
              <w:rPr>
                <w:rFonts w:ascii="Arial" w:hAnsi="Arial" w:cs="Arial"/>
                <w:b/>
                <w:bCs/>
                <w:color w:val="000000"/>
                <w:sz w:val="16"/>
                <w:szCs w:val="16"/>
                <w:lang w:val="es-BO" w:eastAsia="es-ES"/>
              </w:rPr>
              <w:t>Solicito que las notificaciones me sean remitidas vía:</w:t>
            </w:r>
          </w:p>
        </w:tc>
        <w:tc>
          <w:tcPr>
            <w:tcW w:w="2090" w:type="dxa"/>
            <w:gridSpan w:val="11"/>
            <w:tcBorders>
              <w:top w:val="nil"/>
              <w:left w:val="nil"/>
              <w:bottom w:val="nil"/>
              <w:right w:val="single" w:sz="8" w:space="0" w:color="000000"/>
            </w:tcBorders>
            <w:shd w:val="clear" w:color="auto" w:fill="auto"/>
            <w:vAlign w:val="center"/>
            <w:hideMark/>
          </w:tcPr>
          <w:p w14:paraId="5BE42832" w14:textId="77777777" w:rsidR="006A48FC" w:rsidRPr="003C0DD8" w:rsidRDefault="006A48FC" w:rsidP="00C47990">
            <w:pPr>
              <w:jc w:val="right"/>
              <w:rPr>
                <w:rFonts w:ascii="Arial" w:hAnsi="Arial" w:cs="Arial"/>
                <w:b/>
                <w:bCs/>
                <w:color w:val="000000"/>
                <w:sz w:val="16"/>
                <w:szCs w:val="16"/>
                <w:lang w:val="es-BO" w:eastAsia="es-ES"/>
              </w:rPr>
            </w:pPr>
            <w:r w:rsidRPr="003C0DD8">
              <w:rPr>
                <w:rFonts w:ascii="Arial" w:hAnsi="Arial" w:cs="Arial"/>
                <w:b/>
                <w:bCs/>
                <w:color w:val="000000"/>
                <w:sz w:val="16"/>
                <w:szCs w:val="16"/>
                <w:lang w:val="es-BO" w:eastAsia="es-ES"/>
              </w:rPr>
              <w:t>Fax:</w:t>
            </w:r>
          </w:p>
        </w:tc>
        <w:tc>
          <w:tcPr>
            <w:tcW w:w="3232" w:type="dxa"/>
            <w:gridSpan w:val="17"/>
            <w:tcBorders>
              <w:top w:val="single" w:sz="8" w:space="0" w:color="auto"/>
              <w:left w:val="nil"/>
              <w:bottom w:val="single" w:sz="8" w:space="0" w:color="auto"/>
              <w:right w:val="single" w:sz="8" w:space="0" w:color="000000"/>
            </w:tcBorders>
            <w:shd w:val="clear" w:color="000000" w:fill="DBE5F1"/>
            <w:vAlign w:val="center"/>
            <w:hideMark/>
          </w:tcPr>
          <w:p w14:paraId="5AE6F98D" w14:textId="77777777" w:rsidR="006A48FC" w:rsidRPr="003C0DD8" w:rsidRDefault="006A48FC" w:rsidP="00C47990">
            <w:pPr>
              <w:jc w:val="center"/>
              <w:rPr>
                <w:rFonts w:ascii="Arial" w:hAnsi="Arial" w:cs="Arial"/>
                <w:color w:val="000000"/>
                <w:sz w:val="16"/>
                <w:szCs w:val="16"/>
                <w:lang w:val="es-BO" w:eastAsia="es-ES"/>
              </w:rPr>
            </w:pPr>
            <w:r w:rsidRPr="003C0DD8">
              <w:rPr>
                <w:rFonts w:ascii="Arial" w:hAnsi="Arial" w:cs="Arial"/>
                <w:color w:val="000000"/>
                <w:sz w:val="16"/>
                <w:szCs w:val="16"/>
                <w:lang w:val="es-BO" w:eastAsia="es-ES"/>
              </w:rPr>
              <w:t> </w:t>
            </w:r>
          </w:p>
        </w:tc>
        <w:tc>
          <w:tcPr>
            <w:tcW w:w="369" w:type="dxa"/>
            <w:gridSpan w:val="2"/>
            <w:tcBorders>
              <w:top w:val="nil"/>
              <w:left w:val="nil"/>
              <w:bottom w:val="nil"/>
              <w:right w:val="nil"/>
            </w:tcBorders>
            <w:shd w:val="clear" w:color="auto" w:fill="auto"/>
            <w:vAlign w:val="center"/>
            <w:hideMark/>
          </w:tcPr>
          <w:p w14:paraId="6A008BEF" w14:textId="77777777" w:rsidR="006A48FC" w:rsidRPr="003C0DD8" w:rsidRDefault="006A48FC" w:rsidP="00C47990">
            <w:pPr>
              <w:rPr>
                <w:rFonts w:ascii="Arial" w:hAnsi="Arial" w:cs="Arial"/>
                <w:color w:val="000000"/>
                <w:sz w:val="16"/>
                <w:szCs w:val="16"/>
                <w:lang w:val="es-BO" w:eastAsia="es-ES"/>
              </w:rPr>
            </w:pPr>
          </w:p>
        </w:tc>
        <w:tc>
          <w:tcPr>
            <w:tcW w:w="191" w:type="dxa"/>
            <w:tcBorders>
              <w:top w:val="nil"/>
              <w:left w:val="nil"/>
              <w:bottom w:val="nil"/>
              <w:right w:val="single" w:sz="12" w:space="0" w:color="auto"/>
            </w:tcBorders>
            <w:shd w:val="clear" w:color="auto" w:fill="auto"/>
            <w:noWrap/>
            <w:vAlign w:val="center"/>
            <w:hideMark/>
          </w:tcPr>
          <w:p w14:paraId="32053760" w14:textId="77777777" w:rsidR="006A48FC" w:rsidRPr="003C0DD8" w:rsidRDefault="006A48FC" w:rsidP="00C47990">
            <w:pPr>
              <w:rPr>
                <w:rFonts w:ascii="Calibri" w:hAnsi="Calibri" w:cs="Calibri"/>
                <w:color w:val="000000"/>
                <w:sz w:val="22"/>
                <w:szCs w:val="22"/>
                <w:lang w:val="es-BO" w:eastAsia="es-ES"/>
              </w:rPr>
            </w:pPr>
            <w:r w:rsidRPr="003C0DD8">
              <w:rPr>
                <w:rFonts w:ascii="Calibri" w:hAnsi="Calibri" w:cs="Calibri"/>
                <w:color w:val="000000"/>
                <w:sz w:val="22"/>
                <w:szCs w:val="22"/>
                <w:lang w:val="es-BO" w:eastAsia="es-ES"/>
              </w:rPr>
              <w:t> </w:t>
            </w:r>
          </w:p>
        </w:tc>
      </w:tr>
      <w:tr w:rsidR="00D9308E" w:rsidRPr="003C0DD8" w14:paraId="122B1BDB" w14:textId="77777777" w:rsidTr="00D9308E">
        <w:trPr>
          <w:trHeight w:val="51"/>
          <w:jc w:val="center"/>
        </w:trPr>
        <w:tc>
          <w:tcPr>
            <w:tcW w:w="3737" w:type="dxa"/>
            <w:gridSpan w:val="5"/>
            <w:vMerge/>
            <w:tcBorders>
              <w:top w:val="nil"/>
              <w:left w:val="single" w:sz="12" w:space="0" w:color="auto"/>
              <w:bottom w:val="nil"/>
              <w:right w:val="nil"/>
            </w:tcBorders>
            <w:vAlign w:val="center"/>
            <w:hideMark/>
          </w:tcPr>
          <w:p w14:paraId="27D07758" w14:textId="77777777" w:rsidR="006A48FC" w:rsidRPr="003C0DD8" w:rsidRDefault="006A48FC" w:rsidP="00C47990">
            <w:pPr>
              <w:rPr>
                <w:rFonts w:ascii="Arial" w:hAnsi="Arial" w:cs="Arial"/>
                <w:b/>
                <w:bCs/>
                <w:color w:val="000000"/>
                <w:sz w:val="16"/>
                <w:szCs w:val="16"/>
                <w:lang w:val="es-BO" w:eastAsia="es-ES"/>
              </w:rPr>
            </w:pPr>
          </w:p>
        </w:tc>
        <w:tc>
          <w:tcPr>
            <w:tcW w:w="258" w:type="dxa"/>
            <w:tcBorders>
              <w:top w:val="nil"/>
              <w:left w:val="nil"/>
              <w:bottom w:val="nil"/>
              <w:right w:val="nil"/>
            </w:tcBorders>
            <w:shd w:val="clear" w:color="auto" w:fill="auto"/>
            <w:vAlign w:val="center"/>
            <w:hideMark/>
          </w:tcPr>
          <w:p w14:paraId="037F3108" w14:textId="77777777" w:rsidR="006A48FC" w:rsidRPr="003C0DD8" w:rsidRDefault="006A48FC" w:rsidP="00C47990">
            <w:pPr>
              <w:rPr>
                <w:rFonts w:ascii="Calibri" w:hAnsi="Calibri" w:cs="Calibri"/>
                <w:color w:val="000000"/>
                <w:sz w:val="2"/>
                <w:szCs w:val="2"/>
                <w:lang w:val="es-BO" w:eastAsia="es-ES"/>
              </w:rPr>
            </w:pPr>
          </w:p>
        </w:tc>
        <w:tc>
          <w:tcPr>
            <w:tcW w:w="381" w:type="dxa"/>
            <w:gridSpan w:val="2"/>
            <w:tcBorders>
              <w:top w:val="nil"/>
              <w:left w:val="nil"/>
              <w:bottom w:val="nil"/>
              <w:right w:val="nil"/>
            </w:tcBorders>
            <w:shd w:val="clear" w:color="auto" w:fill="auto"/>
            <w:vAlign w:val="center"/>
            <w:hideMark/>
          </w:tcPr>
          <w:p w14:paraId="4188AD03" w14:textId="77777777" w:rsidR="006A48FC" w:rsidRPr="003C0DD8" w:rsidRDefault="006A48FC" w:rsidP="00C47990">
            <w:pPr>
              <w:rPr>
                <w:rFonts w:ascii="Calibri" w:hAnsi="Calibri" w:cs="Calibri"/>
                <w:color w:val="000000"/>
                <w:sz w:val="2"/>
                <w:szCs w:val="2"/>
                <w:lang w:val="es-BO" w:eastAsia="es-ES"/>
              </w:rPr>
            </w:pPr>
          </w:p>
        </w:tc>
        <w:tc>
          <w:tcPr>
            <w:tcW w:w="379" w:type="dxa"/>
            <w:gridSpan w:val="2"/>
            <w:tcBorders>
              <w:top w:val="nil"/>
              <w:left w:val="nil"/>
              <w:bottom w:val="nil"/>
              <w:right w:val="nil"/>
            </w:tcBorders>
            <w:shd w:val="clear" w:color="auto" w:fill="auto"/>
            <w:vAlign w:val="center"/>
            <w:hideMark/>
          </w:tcPr>
          <w:p w14:paraId="33623344" w14:textId="77777777" w:rsidR="006A48FC" w:rsidRPr="003C0DD8" w:rsidRDefault="006A48FC" w:rsidP="00C47990">
            <w:pPr>
              <w:rPr>
                <w:rFonts w:ascii="Calibri" w:hAnsi="Calibri" w:cs="Calibri"/>
                <w:color w:val="000000"/>
                <w:sz w:val="2"/>
                <w:szCs w:val="2"/>
                <w:lang w:val="es-BO" w:eastAsia="es-ES"/>
              </w:rPr>
            </w:pPr>
          </w:p>
        </w:tc>
        <w:tc>
          <w:tcPr>
            <w:tcW w:w="188" w:type="dxa"/>
            <w:tcBorders>
              <w:top w:val="nil"/>
              <w:left w:val="nil"/>
              <w:bottom w:val="nil"/>
              <w:right w:val="nil"/>
            </w:tcBorders>
            <w:shd w:val="clear" w:color="auto" w:fill="auto"/>
            <w:vAlign w:val="center"/>
            <w:hideMark/>
          </w:tcPr>
          <w:p w14:paraId="5955961D" w14:textId="77777777" w:rsidR="006A48FC" w:rsidRPr="003C0DD8" w:rsidRDefault="006A48FC" w:rsidP="00C47990">
            <w:pPr>
              <w:rPr>
                <w:rFonts w:ascii="Calibri" w:hAnsi="Calibri" w:cs="Calibri"/>
                <w:color w:val="000000"/>
                <w:sz w:val="2"/>
                <w:szCs w:val="2"/>
                <w:lang w:val="es-BO" w:eastAsia="es-ES"/>
              </w:rPr>
            </w:pPr>
          </w:p>
        </w:tc>
        <w:tc>
          <w:tcPr>
            <w:tcW w:w="164" w:type="dxa"/>
            <w:tcBorders>
              <w:top w:val="nil"/>
              <w:left w:val="nil"/>
              <w:bottom w:val="nil"/>
              <w:right w:val="nil"/>
            </w:tcBorders>
            <w:shd w:val="clear" w:color="auto" w:fill="auto"/>
            <w:vAlign w:val="center"/>
            <w:hideMark/>
          </w:tcPr>
          <w:p w14:paraId="436CAB47" w14:textId="77777777" w:rsidR="006A48FC" w:rsidRPr="003C0DD8" w:rsidRDefault="006A48FC" w:rsidP="00C47990">
            <w:pPr>
              <w:rPr>
                <w:rFonts w:ascii="Calibri" w:hAnsi="Calibri" w:cs="Calibri"/>
                <w:color w:val="000000"/>
                <w:sz w:val="2"/>
                <w:szCs w:val="2"/>
                <w:lang w:val="es-BO" w:eastAsia="es-ES"/>
              </w:rPr>
            </w:pPr>
          </w:p>
        </w:tc>
        <w:tc>
          <w:tcPr>
            <w:tcW w:w="166" w:type="dxa"/>
            <w:gridSpan w:val="2"/>
            <w:tcBorders>
              <w:top w:val="nil"/>
              <w:left w:val="nil"/>
              <w:bottom w:val="nil"/>
              <w:right w:val="nil"/>
            </w:tcBorders>
            <w:shd w:val="clear" w:color="auto" w:fill="auto"/>
            <w:vAlign w:val="center"/>
            <w:hideMark/>
          </w:tcPr>
          <w:p w14:paraId="3AF3AD57" w14:textId="77777777" w:rsidR="006A48FC" w:rsidRPr="003C0DD8" w:rsidRDefault="006A48FC" w:rsidP="00C47990">
            <w:pPr>
              <w:rPr>
                <w:rFonts w:ascii="Calibri" w:hAnsi="Calibri" w:cs="Calibri"/>
                <w:color w:val="000000"/>
                <w:sz w:val="2"/>
                <w:szCs w:val="2"/>
                <w:lang w:val="es-BO" w:eastAsia="es-ES"/>
              </w:rPr>
            </w:pPr>
          </w:p>
        </w:tc>
        <w:tc>
          <w:tcPr>
            <w:tcW w:w="184" w:type="dxa"/>
            <w:tcBorders>
              <w:top w:val="nil"/>
              <w:left w:val="nil"/>
              <w:bottom w:val="nil"/>
              <w:right w:val="nil"/>
            </w:tcBorders>
            <w:shd w:val="clear" w:color="auto" w:fill="auto"/>
            <w:vAlign w:val="center"/>
            <w:hideMark/>
          </w:tcPr>
          <w:p w14:paraId="314DC7AF" w14:textId="77777777" w:rsidR="006A48FC" w:rsidRPr="003C0DD8" w:rsidRDefault="006A48FC" w:rsidP="00C47990">
            <w:pPr>
              <w:rPr>
                <w:rFonts w:ascii="Calibri" w:hAnsi="Calibri" w:cs="Calibri"/>
                <w:color w:val="000000"/>
                <w:sz w:val="2"/>
                <w:szCs w:val="2"/>
                <w:lang w:val="es-BO" w:eastAsia="es-ES"/>
              </w:rPr>
            </w:pPr>
          </w:p>
        </w:tc>
        <w:tc>
          <w:tcPr>
            <w:tcW w:w="739" w:type="dxa"/>
            <w:gridSpan w:val="4"/>
            <w:tcBorders>
              <w:top w:val="nil"/>
              <w:left w:val="nil"/>
              <w:bottom w:val="nil"/>
              <w:right w:val="nil"/>
            </w:tcBorders>
            <w:shd w:val="clear" w:color="auto" w:fill="auto"/>
            <w:vAlign w:val="center"/>
            <w:hideMark/>
          </w:tcPr>
          <w:p w14:paraId="0FF25FB1" w14:textId="77777777" w:rsidR="006A48FC" w:rsidRPr="003C0DD8" w:rsidRDefault="006A48FC" w:rsidP="00C47990">
            <w:pPr>
              <w:rPr>
                <w:rFonts w:ascii="Calibri" w:hAnsi="Calibri" w:cs="Calibri"/>
                <w:color w:val="000000"/>
                <w:sz w:val="2"/>
                <w:szCs w:val="2"/>
                <w:lang w:val="es-BO" w:eastAsia="es-ES"/>
              </w:rPr>
            </w:pPr>
          </w:p>
        </w:tc>
        <w:tc>
          <w:tcPr>
            <w:tcW w:w="369" w:type="dxa"/>
            <w:gridSpan w:val="2"/>
            <w:tcBorders>
              <w:top w:val="nil"/>
              <w:left w:val="nil"/>
              <w:bottom w:val="nil"/>
              <w:right w:val="nil"/>
            </w:tcBorders>
            <w:shd w:val="clear" w:color="auto" w:fill="auto"/>
            <w:vAlign w:val="center"/>
            <w:hideMark/>
          </w:tcPr>
          <w:p w14:paraId="604DB7FB" w14:textId="77777777" w:rsidR="006A48FC" w:rsidRPr="003C0DD8" w:rsidRDefault="006A48FC" w:rsidP="00C47990">
            <w:pPr>
              <w:rPr>
                <w:rFonts w:ascii="Calibri" w:hAnsi="Calibri" w:cs="Calibri"/>
                <w:color w:val="000000"/>
                <w:sz w:val="2"/>
                <w:szCs w:val="2"/>
                <w:lang w:val="es-BO" w:eastAsia="es-ES"/>
              </w:rPr>
            </w:pPr>
          </w:p>
        </w:tc>
        <w:tc>
          <w:tcPr>
            <w:tcW w:w="185" w:type="dxa"/>
            <w:tcBorders>
              <w:top w:val="nil"/>
              <w:left w:val="nil"/>
              <w:bottom w:val="nil"/>
              <w:right w:val="nil"/>
            </w:tcBorders>
            <w:shd w:val="clear" w:color="auto" w:fill="auto"/>
            <w:vAlign w:val="center"/>
            <w:hideMark/>
          </w:tcPr>
          <w:p w14:paraId="2097F83E" w14:textId="77777777" w:rsidR="006A48FC" w:rsidRPr="003C0DD8" w:rsidRDefault="006A48FC" w:rsidP="00C47990">
            <w:pPr>
              <w:rPr>
                <w:rFonts w:ascii="Calibri" w:hAnsi="Calibri" w:cs="Calibri"/>
                <w:color w:val="000000"/>
                <w:sz w:val="2"/>
                <w:szCs w:val="2"/>
                <w:lang w:val="es-BO" w:eastAsia="es-ES"/>
              </w:rPr>
            </w:pPr>
          </w:p>
        </w:tc>
        <w:tc>
          <w:tcPr>
            <w:tcW w:w="184" w:type="dxa"/>
            <w:tcBorders>
              <w:top w:val="nil"/>
              <w:left w:val="nil"/>
              <w:bottom w:val="nil"/>
              <w:right w:val="nil"/>
            </w:tcBorders>
            <w:shd w:val="clear" w:color="auto" w:fill="auto"/>
            <w:vAlign w:val="center"/>
            <w:hideMark/>
          </w:tcPr>
          <w:p w14:paraId="011B371F" w14:textId="77777777" w:rsidR="006A48FC" w:rsidRPr="003C0DD8" w:rsidRDefault="006A48FC" w:rsidP="00C47990">
            <w:pPr>
              <w:rPr>
                <w:rFonts w:ascii="Calibri" w:hAnsi="Calibri" w:cs="Calibri"/>
                <w:color w:val="000000"/>
                <w:sz w:val="2"/>
                <w:szCs w:val="2"/>
                <w:lang w:val="es-BO" w:eastAsia="es-ES"/>
              </w:rPr>
            </w:pPr>
          </w:p>
        </w:tc>
        <w:tc>
          <w:tcPr>
            <w:tcW w:w="370" w:type="dxa"/>
            <w:tcBorders>
              <w:top w:val="nil"/>
              <w:left w:val="nil"/>
              <w:bottom w:val="nil"/>
              <w:right w:val="nil"/>
            </w:tcBorders>
            <w:shd w:val="clear" w:color="auto" w:fill="auto"/>
            <w:vAlign w:val="center"/>
            <w:hideMark/>
          </w:tcPr>
          <w:p w14:paraId="0C1E5683" w14:textId="77777777" w:rsidR="006A48FC" w:rsidRPr="003C0DD8" w:rsidRDefault="006A48FC" w:rsidP="00C47990">
            <w:pPr>
              <w:rPr>
                <w:rFonts w:ascii="Calibri" w:hAnsi="Calibri" w:cs="Calibri"/>
                <w:color w:val="000000"/>
                <w:sz w:val="2"/>
                <w:szCs w:val="2"/>
                <w:lang w:val="es-BO" w:eastAsia="es-ES"/>
              </w:rPr>
            </w:pPr>
          </w:p>
        </w:tc>
        <w:tc>
          <w:tcPr>
            <w:tcW w:w="369" w:type="dxa"/>
            <w:gridSpan w:val="2"/>
            <w:tcBorders>
              <w:top w:val="nil"/>
              <w:left w:val="nil"/>
              <w:bottom w:val="nil"/>
              <w:right w:val="nil"/>
            </w:tcBorders>
            <w:shd w:val="clear" w:color="auto" w:fill="auto"/>
            <w:vAlign w:val="center"/>
            <w:hideMark/>
          </w:tcPr>
          <w:p w14:paraId="02E9A68D" w14:textId="77777777" w:rsidR="006A48FC" w:rsidRPr="003C0DD8" w:rsidRDefault="006A48FC" w:rsidP="00C47990">
            <w:pPr>
              <w:rPr>
                <w:rFonts w:ascii="Calibri" w:hAnsi="Calibri" w:cs="Calibri"/>
                <w:color w:val="000000"/>
                <w:sz w:val="2"/>
                <w:szCs w:val="2"/>
                <w:lang w:val="es-BO" w:eastAsia="es-ES"/>
              </w:rPr>
            </w:pPr>
          </w:p>
        </w:tc>
        <w:tc>
          <w:tcPr>
            <w:tcW w:w="219" w:type="dxa"/>
            <w:gridSpan w:val="2"/>
            <w:tcBorders>
              <w:top w:val="nil"/>
              <w:left w:val="nil"/>
              <w:bottom w:val="nil"/>
              <w:right w:val="nil"/>
            </w:tcBorders>
            <w:shd w:val="clear" w:color="auto" w:fill="auto"/>
            <w:vAlign w:val="center"/>
            <w:hideMark/>
          </w:tcPr>
          <w:p w14:paraId="58A72EB9" w14:textId="77777777" w:rsidR="006A48FC" w:rsidRPr="003C0DD8" w:rsidRDefault="006A48FC" w:rsidP="00C47990">
            <w:pPr>
              <w:rPr>
                <w:rFonts w:ascii="Calibri" w:hAnsi="Calibri" w:cs="Calibri"/>
                <w:color w:val="000000"/>
                <w:sz w:val="2"/>
                <w:szCs w:val="2"/>
                <w:lang w:val="es-BO" w:eastAsia="es-ES"/>
              </w:rPr>
            </w:pPr>
          </w:p>
        </w:tc>
        <w:tc>
          <w:tcPr>
            <w:tcW w:w="261" w:type="dxa"/>
            <w:tcBorders>
              <w:top w:val="nil"/>
              <w:left w:val="nil"/>
              <w:bottom w:val="nil"/>
              <w:right w:val="nil"/>
            </w:tcBorders>
            <w:shd w:val="clear" w:color="auto" w:fill="auto"/>
            <w:vAlign w:val="center"/>
            <w:hideMark/>
          </w:tcPr>
          <w:p w14:paraId="20B859F2" w14:textId="77777777" w:rsidR="006A48FC" w:rsidRPr="003C0DD8" w:rsidRDefault="006A48FC" w:rsidP="00C47990">
            <w:pPr>
              <w:rPr>
                <w:rFonts w:ascii="Calibri" w:hAnsi="Calibri" w:cs="Calibri"/>
                <w:color w:val="000000"/>
                <w:sz w:val="2"/>
                <w:szCs w:val="2"/>
                <w:lang w:val="es-BO" w:eastAsia="es-ES"/>
              </w:rPr>
            </w:pPr>
          </w:p>
        </w:tc>
        <w:tc>
          <w:tcPr>
            <w:tcW w:w="370" w:type="dxa"/>
            <w:gridSpan w:val="2"/>
            <w:tcBorders>
              <w:top w:val="nil"/>
              <w:left w:val="nil"/>
              <w:bottom w:val="nil"/>
              <w:right w:val="nil"/>
            </w:tcBorders>
            <w:shd w:val="clear" w:color="auto" w:fill="auto"/>
            <w:vAlign w:val="center"/>
            <w:hideMark/>
          </w:tcPr>
          <w:p w14:paraId="5B5F6CD5" w14:textId="77777777" w:rsidR="006A48FC" w:rsidRPr="003C0DD8" w:rsidRDefault="006A48FC" w:rsidP="00C47990">
            <w:pPr>
              <w:rPr>
                <w:rFonts w:ascii="Calibri" w:hAnsi="Calibri" w:cs="Calibri"/>
                <w:color w:val="000000"/>
                <w:sz w:val="2"/>
                <w:szCs w:val="2"/>
                <w:lang w:val="es-BO" w:eastAsia="es-ES"/>
              </w:rPr>
            </w:pPr>
          </w:p>
        </w:tc>
        <w:tc>
          <w:tcPr>
            <w:tcW w:w="166" w:type="dxa"/>
            <w:tcBorders>
              <w:top w:val="nil"/>
              <w:left w:val="nil"/>
              <w:bottom w:val="nil"/>
              <w:right w:val="nil"/>
            </w:tcBorders>
            <w:shd w:val="clear" w:color="auto" w:fill="auto"/>
            <w:vAlign w:val="center"/>
            <w:hideMark/>
          </w:tcPr>
          <w:p w14:paraId="76DF1200" w14:textId="77777777" w:rsidR="006A48FC" w:rsidRPr="003C0DD8" w:rsidRDefault="006A48FC" w:rsidP="00C47990">
            <w:pPr>
              <w:rPr>
                <w:rFonts w:ascii="Calibri" w:hAnsi="Calibri" w:cs="Calibri"/>
                <w:color w:val="000000"/>
                <w:sz w:val="2"/>
                <w:szCs w:val="2"/>
                <w:lang w:val="es-BO" w:eastAsia="es-ES"/>
              </w:rPr>
            </w:pPr>
          </w:p>
        </w:tc>
        <w:tc>
          <w:tcPr>
            <w:tcW w:w="370" w:type="dxa"/>
            <w:tcBorders>
              <w:top w:val="nil"/>
              <w:left w:val="nil"/>
              <w:bottom w:val="nil"/>
              <w:right w:val="nil"/>
            </w:tcBorders>
            <w:shd w:val="clear" w:color="auto" w:fill="auto"/>
            <w:vAlign w:val="center"/>
            <w:hideMark/>
          </w:tcPr>
          <w:p w14:paraId="66C2760B" w14:textId="77777777" w:rsidR="006A48FC" w:rsidRPr="003C0DD8" w:rsidRDefault="006A48FC" w:rsidP="00C47990">
            <w:pPr>
              <w:rPr>
                <w:rFonts w:ascii="Calibri" w:hAnsi="Calibri" w:cs="Calibri"/>
                <w:color w:val="000000"/>
                <w:sz w:val="2"/>
                <w:szCs w:val="2"/>
                <w:lang w:val="es-BO" w:eastAsia="es-ES"/>
              </w:rPr>
            </w:pPr>
          </w:p>
        </w:tc>
        <w:tc>
          <w:tcPr>
            <w:tcW w:w="369" w:type="dxa"/>
            <w:gridSpan w:val="2"/>
            <w:tcBorders>
              <w:top w:val="nil"/>
              <w:left w:val="nil"/>
              <w:bottom w:val="nil"/>
              <w:right w:val="nil"/>
            </w:tcBorders>
            <w:shd w:val="clear" w:color="auto" w:fill="auto"/>
            <w:vAlign w:val="center"/>
            <w:hideMark/>
          </w:tcPr>
          <w:p w14:paraId="4D378180" w14:textId="77777777" w:rsidR="006A48FC" w:rsidRPr="003C0DD8" w:rsidRDefault="006A48FC" w:rsidP="00C47990">
            <w:pPr>
              <w:rPr>
                <w:rFonts w:ascii="Arial" w:hAnsi="Arial" w:cs="Arial"/>
                <w:color w:val="000000"/>
                <w:sz w:val="2"/>
                <w:szCs w:val="2"/>
                <w:lang w:val="es-BO" w:eastAsia="es-ES"/>
              </w:rPr>
            </w:pPr>
          </w:p>
        </w:tc>
        <w:tc>
          <w:tcPr>
            <w:tcW w:w="191" w:type="dxa"/>
            <w:tcBorders>
              <w:top w:val="nil"/>
              <w:left w:val="nil"/>
              <w:bottom w:val="nil"/>
              <w:right w:val="single" w:sz="12" w:space="0" w:color="auto"/>
            </w:tcBorders>
            <w:shd w:val="clear" w:color="auto" w:fill="auto"/>
            <w:noWrap/>
            <w:vAlign w:val="center"/>
            <w:hideMark/>
          </w:tcPr>
          <w:p w14:paraId="656FEEDA" w14:textId="77777777" w:rsidR="006A48FC" w:rsidRPr="003C0DD8" w:rsidRDefault="006A48FC" w:rsidP="00C47990">
            <w:pPr>
              <w:rPr>
                <w:rFonts w:ascii="Calibri" w:hAnsi="Calibri" w:cs="Calibri"/>
                <w:color w:val="000000"/>
                <w:sz w:val="2"/>
                <w:szCs w:val="2"/>
                <w:lang w:val="es-BO" w:eastAsia="es-ES"/>
              </w:rPr>
            </w:pPr>
            <w:r w:rsidRPr="003C0DD8">
              <w:rPr>
                <w:rFonts w:ascii="Calibri" w:hAnsi="Calibri" w:cs="Calibri"/>
                <w:color w:val="000000"/>
                <w:sz w:val="2"/>
                <w:szCs w:val="2"/>
                <w:lang w:val="es-BO" w:eastAsia="es-ES"/>
              </w:rPr>
              <w:t> </w:t>
            </w:r>
          </w:p>
        </w:tc>
      </w:tr>
      <w:tr w:rsidR="006A48FC" w:rsidRPr="003C0DD8" w14:paraId="67B7738E" w14:textId="77777777" w:rsidTr="00D9308E">
        <w:trPr>
          <w:trHeight w:val="250"/>
          <w:jc w:val="center"/>
        </w:trPr>
        <w:tc>
          <w:tcPr>
            <w:tcW w:w="3737" w:type="dxa"/>
            <w:gridSpan w:val="5"/>
            <w:vMerge/>
            <w:tcBorders>
              <w:top w:val="nil"/>
              <w:left w:val="single" w:sz="12" w:space="0" w:color="auto"/>
              <w:bottom w:val="nil"/>
              <w:right w:val="nil"/>
            </w:tcBorders>
            <w:vAlign w:val="center"/>
            <w:hideMark/>
          </w:tcPr>
          <w:p w14:paraId="1AD8614D" w14:textId="77777777" w:rsidR="006A48FC" w:rsidRPr="003C0DD8" w:rsidRDefault="006A48FC" w:rsidP="00C47990">
            <w:pPr>
              <w:rPr>
                <w:rFonts w:ascii="Arial" w:hAnsi="Arial" w:cs="Arial"/>
                <w:b/>
                <w:bCs/>
                <w:color w:val="000000"/>
                <w:sz w:val="16"/>
                <w:szCs w:val="16"/>
                <w:lang w:val="es-BO" w:eastAsia="es-ES"/>
              </w:rPr>
            </w:pPr>
          </w:p>
        </w:tc>
        <w:tc>
          <w:tcPr>
            <w:tcW w:w="2090" w:type="dxa"/>
            <w:gridSpan w:val="11"/>
            <w:tcBorders>
              <w:top w:val="nil"/>
              <w:left w:val="nil"/>
              <w:bottom w:val="nil"/>
              <w:right w:val="single" w:sz="8" w:space="0" w:color="000000"/>
            </w:tcBorders>
            <w:shd w:val="clear" w:color="auto" w:fill="auto"/>
            <w:vAlign w:val="center"/>
            <w:hideMark/>
          </w:tcPr>
          <w:p w14:paraId="7A19780C" w14:textId="77777777" w:rsidR="006A48FC" w:rsidRPr="003C0DD8" w:rsidRDefault="006A48FC" w:rsidP="00C47990">
            <w:pPr>
              <w:jc w:val="right"/>
              <w:rPr>
                <w:rFonts w:ascii="Arial" w:hAnsi="Arial" w:cs="Arial"/>
                <w:b/>
                <w:bCs/>
                <w:color w:val="000000"/>
                <w:sz w:val="16"/>
                <w:szCs w:val="16"/>
                <w:lang w:val="es-BO" w:eastAsia="es-ES"/>
              </w:rPr>
            </w:pPr>
            <w:r w:rsidRPr="003C0DD8">
              <w:rPr>
                <w:rFonts w:ascii="Arial" w:hAnsi="Arial" w:cs="Arial"/>
                <w:b/>
                <w:bCs/>
                <w:color w:val="000000"/>
                <w:sz w:val="16"/>
                <w:szCs w:val="16"/>
                <w:lang w:val="es-BO" w:eastAsia="es-ES"/>
              </w:rPr>
              <w:t>Correo Electrónico:</w:t>
            </w:r>
          </w:p>
        </w:tc>
        <w:tc>
          <w:tcPr>
            <w:tcW w:w="3232" w:type="dxa"/>
            <w:gridSpan w:val="17"/>
            <w:tcBorders>
              <w:top w:val="single" w:sz="8" w:space="0" w:color="auto"/>
              <w:left w:val="nil"/>
              <w:bottom w:val="single" w:sz="8" w:space="0" w:color="auto"/>
              <w:right w:val="single" w:sz="8" w:space="0" w:color="000000"/>
            </w:tcBorders>
            <w:shd w:val="clear" w:color="000000" w:fill="DBE5F1"/>
            <w:vAlign w:val="center"/>
            <w:hideMark/>
          </w:tcPr>
          <w:p w14:paraId="3E1F6397" w14:textId="77777777" w:rsidR="006A48FC" w:rsidRPr="003C0DD8" w:rsidRDefault="006A48FC" w:rsidP="00C47990">
            <w:pPr>
              <w:jc w:val="center"/>
              <w:rPr>
                <w:rFonts w:ascii="Arial" w:hAnsi="Arial" w:cs="Arial"/>
                <w:color w:val="000000"/>
                <w:sz w:val="16"/>
                <w:szCs w:val="16"/>
                <w:lang w:val="es-BO" w:eastAsia="es-ES"/>
              </w:rPr>
            </w:pPr>
            <w:r w:rsidRPr="003C0DD8">
              <w:rPr>
                <w:rFonts w:ascii="Arial" w:hAnsi="Arial" w:cs="Arial"/>
                <w:color w:val="000000"/>
                <w:sz w:val="16"/>
                <w:szCs w:val="16"/>
                <w:lang w:val="es-BO" w:eastAsia="es-ES"/>
              </w:rPr>
              <w:t> </w:t>
            </w:r>
          </w:p>
        </w:tc>
        <w:tc>
          <w:tcPr>
            <w:tcW w:w="369" w:type="dxa"/>
            <w:gridSpan w:val="2"/>
            <w:tcBorders>
              <w:top w:val="nil"/>
              <w:left w:val="nil"/>
              <w:bottom w:val="nil"/>
              <w:right w:val="nil"/>
            </w:tcBorders>
            <w:shd w:val="clear" w:color="auto" w:fill="auto"/>
            <w:vAlign w:val="center"/>
            <w:hideMark/>
          </w:tcPr>
          <w:p w14:paraId="553C5BD1" w14:textId="77777777" w:rsidR="006A48FC" w:rsidRPr="003C0DD8" w:rsidRDefault="006A48FC" w:rsidP="00C47990">
            <w:pPr>
              <w:rPr>
                <w:rFonts w:ascii="Arial" w:hAnsi="Arial" w:cs="Arial"/>
                <w:color w:val="000000"/>
                <w:sz w:val="16"/>
                <w:szCs w:val="16"/>
                <w:lang w:val="es-BO" w:eastAsia="es-ES"/>
              </w:rPr>
            </w:pPr>
          </w:p>
        </w:tc>
        <w:tc>
          <w:tcPr>
            <w:tcW w:w="191" w:type="dxa"/>
            <w:tcBorders>
              <w:top w:val="nil"/>
              <w:left w:val="nil"/>
              <w:bottom w:val="nil"/>
              <w:right w:val="single" w:sz="12" w:space="0" w:color="auto"/>
            </w:tcBorders>
            <w:shd w:val="clear" w:color="auto" w:fill="auto"/>
            <w:noWrap/>
            <w:vAlign w:val="center"/>
            <w:hideMark/>
          </w:tcPr>
          <w:p w14:paraId="079B311A" w14:textId="77777777" w:rsidR="006A48FC" w:rsidRPr="003C0DD8" w:rsidRDefault="006A48FC" w:rsidP="00C47990">
            <w:pPr>
              <w:rPr>
                <w:rFonts w:ascii="Calibri" w:hAnsi="Calibri" w:cs="Calibri"/>
                <w:color w:val="000000"/>
                <w:sz w:val="22"/>
                <w:szCs w:val="22"/>
                <w:lang w:val="es-BO" w:eastAsia="es-ES"/>
              </w:rPr>
            </w:pPr>
            <w:r w:rsidRPr="003C0DD8">
              <w:rPr>
                <w:rFonts w:ascii="Calibri" w:hAnsi="Calibri" w:cs="Calibri"/>
                <w:color w:val="000000"/>
                <w:sz w:val="22"/>
                <w:szCs w:val="22"/>
                <w:lang w:val="es-BO" w:eastAsia="es-ES"/>
              </w:rPr>
              <w:t> </w:t>
            </w:r>
          </w:p>
        </w:tc>
      </w:tr>
      <w:tr w:rsidR="00D9308E" w:rsidRPr="003C0DD8" w14:paraId="1E12C4EF" w14:textId="77777777" w:rsidTr="00D9308E">
        <w:trPr>
          <w:trHeight w:val="51"/>
          <w:jc w:val="center"/>
        </w:trPr>
        <w:tc>
          <w:tcPr>
            <w:tcW w:w="3737" w:type="dxa"/>
            <w:gridSpan w:val="5"/>
            <w:tcBorders>
              <w:top w:val="nil"/>
              <w:left w:val="single" w:sz="12" w:space="0" w:color="auto"/>
              <w:bottom w:val="single" w:sz="8" w:space="0" w:color="auto"/>
              <w:right w:val="nil"/>
            </w:tcBorders>
            <w:shd w:val="clear" w:color="auto" w:fill="auto"/>
            <w:noWrap/>
            <w:vAlign w:val="center"/>
            <w:hideMark/>
          </w:tcPr>
          <w:p w14:paraId="03D908DF" w14:textId="77777777" w:rsidR="006A48FC" w:rsidRPr="003C0DD8" w:rsidRDefault="006A48FC" w:rsidP="00C47990">
            <w:pPr>
              <w:rPr>
                <w:rFonts w:ascii="Calibri" w:hAnsi="Calibri" w:cs="Calibri"/>
                <w:color w:val="000000"/>
                <w:sz w:val="2"/>
                <w:szCs w:val="2"/>
                <w:lang w:val="es-BO" w:eastAsia="es-ES"/>
              </w:rPr>
            </w:pPr>
            <w:r w:rsidRPr="003C0DD8">
              <w:rPr>
                <w:rFonts w:ascii="Calibri" w:hAnsi="Calibri" w:cs="Calibri"/>
                <w:color w:val="000000"/>
                <w:sz w:val="2"/>
                <w:szCs w:val="2"/>
                <w:lang w:val="es-BO" w:eastAsia="es-ES"/>
              </w:rPr>
              <w:t> </w:t>
            </w:r>
          </w:p>
        </w:tc>
        <w:tc>
          <w:tcPr>
            <w:tcW w:w="258" w:type="dxa"/>
            <w:tcBorders>
              <w:top w:val="nil"/>
              <w:left w:val="nil"/>
              <w:bottom w:val="single" w:sz="8" w:space="0" w:color="auto"/>
              <w:right w:val="nil"/>
            </w:tcBorders>
            <w:shd w:val="clear" w:color="auto" w:fill="auto"/>
            <w:noWrap/>
            <w:vAlign w:val="center"/>
            <w:hideMark/>
          </w:tcPr>
          <w:p w14:paraId="38361746" w14:textId="77777777" w:rsidR="006A48FC" w:rsidRPr="003C0DD8" w:rsidRDefault="006A48FC" w:rsidP="00C47990">
            <w:pPr>
              <w:rPr>
                <w:rFonts w:ascii="Calibri" w:hAnsi="Calibri" w:cs="Calibri"/>
                <w:color w:val="000000"/>
                <w:sz w:val="2"/>
                <w:szCs w:val="2"/>
                <w:lang w:val="es-BO" w:eastAsia="es-ES"/>
              </w:rPr>
            </w:pPr>
            <w:r w:rsidRPr="003C0DD8">
              <w:rPr>
                <w:rFonts w:ascii="Calibri" w:hAnsi="Calibri" w:cs="Calibri"/>
                <w:color w:val="000000"/>
                <w:sz w:val="2"/>
                <w:szCs w:val="2"/>
                <w:lang w:val="es-BO" w:eastAsia="es-ES"/>
              </w:rPr>
              <w:t> </w:t>
            </w:r>
          </w:p>
        </w:tc>
        <w:tc>
          <w:tcPr>
            <w:tcW w:w="381" w:type="dxa"/>
            <w:gridSpan w:val="2"/>
            <w:tcBorders>
              <w:top w:val="nil"/>
              <w:left w:val="nil"/>
              <w:bottom w:val="single" w:sz="8" w:space="0" w:color="auto"/>
              <w:right w:val="nil"/>
            </w:tcBorders>
            <w:shd w:val="clear" w:color="auto" w:fill="auto"/>
            <w:noWrap/>
            <w:vAlign w:val="center"/>
            <w:hideMark/>
          </w:tcPr>
          <w:p w14:paraId="0E279E1E" w14:textId="77777777" w:rsidR="006A48FC" w:rsidRPr="003C0DD8" w:rsidRDefault="006A48FC" w:rsidP="00C47990">
            <w:pPr>
              <w:rPr>
                <w:rFonts w:ascii="Calibri" w:hAnsi="Calibri" w:cs="Calibri"/>
                <w:color w:val="000000"/>
                <w:sz w:val="2"/>
                <w:szCs w:val="2"/>
                <w:lang w:val="es-BO" w:eastAsia="es-ES"/>
              </w:rPr>
            </w:pPr>
            <w:r w:rsidRPr="003C0DD8">
              <w:rPr>
                <w:rFonts w:ascii="Calibri" w:hAnsi="Calibri" w:cs="Calibri"/>
                <w:color w:val="000000"/>
                <w:sz w:val="2"/>
                <w:szCs w:val="2"/>
                <w:lang w:val="es-BO" w:eastAsia="es-ES"/>
              </w:rPr>
              <w:t> </w:t>
            </w:r>
          </w:p>
        </w:tc>
        <w:tc>
          <w:tcPr>
            <w:tcW w:w="379" w:type="dxa"/>
            <w:gridSpan w:val="2"/>
            <w:tcBorders>
              <w:top w:val="nil"/>
              <w:left w:val="nil"/>
              <w:bottom w:val="single" w:sz="8" w:space="0" w:color="auto"/>
              <w:right w:val="nil"/>
            </w:tcBorders>
            <w:shd w:val="clear" w:color="auto" w:fill="auto"/>
            <w:noWrap/>
            <w:vAlign w:val="center"/>
            <w:hideMark/>
          </w:tcPr>
          <w:p w14:paraId="20E99587" w14:textId="77777777" w:rsidR="006A48FC" w:rsidRPr="003C0DD8" w:rsidRDefault="006A48FC" w:rsidP="00C47990">
            <w:pPr>
              <w:rPr>
                <w:rFonts w:ascii="Calibri" w:hAnsi="Calibri" w:cs="Calibri"/>
                <w:color w:val="000000"/>
                <w:sz w:val="2"/>
                <w:szCs w:val="2"/>
                <w:lang w:val="es-BO" w:eastAsia="es-ES"/>
              </w:rPr>
            </w:pPr>
            <w:r w:rsidRPr="003C0DD8">
              <w:rPr>
                <w:rFonts w:ascii="Calibri" w:hAnsi="Calibri" w:cs="Calibri"/>
                <w:color w:val="000000"/>
                <w:sz w:val="2"/>
                <w:szCs w:val="2"/>
                <w:lang w:val="es-BO" w:eastAsia="es-ES"/>
              </w:rPr>
              <w:t> </w:t>
            </w:r>
          </w:p>
        </w:tc>
        <w:tc>
          <w:tcPr>
            <w:tcW w:w="1072" w:type="dxa"/>
            <w:gridSpan w:val="6"/>
            <w:tcBorders>
              <w:top w:val="nil"/>
              <w:left w:val="nil"/>
              <w:bottom w:val="single" w:sz="8" w:space="0" w:color="auto"/>
              <w:right w:val="nil"/>
            </w:tcBorders>
            <w:shd w:val="clear" w:color="auto" w:fill="auto"/>
            <w:vAlign w:val="center"/>
            <w:hideMark/>
          </w:tcPr>
          <w:p w14:paraId="3C1A3176" w14:textId="77777777" w:rsidR="006A48FC" w:rsidRPr="003C0DD8" w:rsidRDefault="006A48FC" w:rsidP="00C47990">
            <w:pPr>
              <w:rPr>
                <w:rFonts w:ascii="Arial" w:hAnsi="Arial" w:cs="Arial"/>
                <w:color w:val="000000"/>
                <w:sz w:val="2"/>
                <w:szCs w:val="2"/>
                <w:lang w:val="es-BO" w:eastAsia="es-ES"/>
              </w:rPr>
            </w:pPr>
            <w:r w:rsidRPr="003C0DD8">
              <w:rPr>
                <w:rFonts w:ascii="Arial" w:hAnsi="Arial" w:cs="Arial"/>
                <w:color w:val="000000"/>
                <w:sz w:val="2"/>
                <w:szCs w:val="2"/>
                <w:lang w:val="es-BO" w:eastAsia="es-ES"/>
              </w:rPr>
              <w:t> </w:t>
            </w:r>
          </w:p>
        </w:tc>
        <w:tc>
          <w:tcPr>
            <w:tcW w:w="738" w:type="dxa"/>
            <w:gridSpan w:val="5"/>
            <w:tcBorders>
              <w:top w:val="nil"/>
              <w:left w:val="nil"/>
              <w:bottom w:val="single" w:sz="8" w:space="0" w:color="auto"/>
              <w:right w:val="nil"/>
            </w:tcBorders>
            <w:shd w:val="clear" w:color="auto" w:fill="auto"/>
            <w:vAlign w:val="center"/>
            <w:hideMark/>
          </w:tcPr>
          <w:p w14:paraId="53E85867" w14:textId="77777777" w:rsidR="006A48FC" w:rsidRPr="003C0DD8" w:rsidRDefault="006A48FC" w:rsidP="00C47990">
            <w:pPr>
              <w:jc w:val="center"/>
              <w:rPr>
                <w:rFonts w:ascii="Arial" w:hAnsi="Arial" w:cs="Arial"/>
                <w:b/>
                <w:bCs/>
                <w:color w:val="000000"/>
                <w:sz w:val="2"/>
                <w:szCs w:val="2"/>
                <w:lang w:val="es-BO" w:eastAsia="es-ES"/>
              </w:rPr>
            </w:pPr>
            <w:r w:rsidRPr="003C0DD8">
              <w:rPr>
                <w:rFonts w:ascii="Arial" w:hAnsi="Arial" w:cs="Arial"/>
                <w:b/>
                <w:bCs/>
                <w:color w:val="000000"/>
                <w:sz w:val="2"/>
                <w:szCs w:val="2"/>
                <w:lang w:val="es-BO" w:eastAsia="es-ES"/>
              </w:rPr>
              <w:t> </w:t>
            </w:r>
          </w:p>
        </w:tc>
        <w:tc>
          <w:tcPr>
            <w:tcW w:w="185" w:type="dxa"/>
            <w:tcBorders>
              <w:top w:val="nil"/>
              <w:left w:val="nil"/>
              <w:bottom w:val="single" w:sz="8" w:space="0" w:color="auto"/>
              <w:right w:val="nil"/>
            </w:tcBorders>
            <w:shd w:val="clear" w:color="auto" w:fill="auto"/>
            <w:vAlign w:val="center"/>
            <w:hideMark/>
          </w:tcPr>
          <w:p w14:paraId="13944DC6" w14:textId="77777777" w:rsidR="006A48FC" w:rsidRPr="003C0DD8" w:rsidRDefault="006A48FC" w:rsidP="00C47990">
            <w:pPr>
              <w:rPr>
                <w:rFonts w:ascii="Arial" w:hAnsi="Arial" w:cs="Arial"/>
                <w:b/>
                <w:bCs/>
                <w:color w:val="000000"/>
                <w:sz w:val="2"/>
                <w:szCs w:val="2"/>
                <w:lang w:val="es-BO" w:eastAsia="es-ES"/>
              </w:rPr>
            </w:pPr>
            <w:r w:rsidRPr="003C0DD8">
              <w:rPr>
                <w:rFonts w:ascii="Arial" w:hAnsi="Arial" w:cs="Arial"/>
                <w:b/>
                <w:bCs/>
                <w:color w:val="000000"/>
                <w:sz w:val="2"/>
                <w:szCs w:val="2"/>
                <w:lang w:val="es-BO" w:eastAsia="es-ES"/>
              </w:rPr>
              <w:t> </w:t>
            </w:r>
          </w:p>
        </w:tc>
        <w:tc>
          <w:tcPr>
            <w:tcW w:w="184" w:type="dxa"/>
            <w:tcBorders>
              <w:top w:val="nil"/>
              <w:left w:val="nil"/>
              <w:bottom w:val="single" w:sz="8" w:space="0" w:color="auto"/>
              <w:right w:val="nil"/>
            </w:tcBorders>
            <w:shd w:val="clear" w:color="auto" w:fill="auto"/>
            <w:vAlign w:val="center"/>
            <w:hideMark/>
          </w:tcPr>
          <w:p w14:paraId="3B785D0D" w14:textId="77777777" w:rsidR="006A48FC" w:rsidRPr="003C0DD8" w:rsidRDefault="006A48FC" w:rsidP="00C47990">
            <w:pPr>
              <w:rPr>
                <w:rFonts w:ascii="Arial" w:hAnsi="Arial" w:cs="Arial"/>
                <w:b/>
                <w:bCs/>
                <w:color w:val="000000"/>
                <w:sz w:val="2"/>
                <w:szCs w:val="2"/>
                <w:lang w:val="es-BO" w:eastAsia="es-ES"/>
              </w:rPr>
            </w:pPr>
            <w:r w:rsidRPr="003C0DD8">
              <w:rPr>
                <w:rFonts w:ascii="Arial" w:hAnsi="Arial" w:cs="Arial"/>
                <w:b/>
                <w:bCs/>
                <w:color w:val="000000"/>
                <w:sz w:val="2"/>
                <w:szCs w:val="2"/>
                <w:lang w:val="es-BO" w:eastAsia="es-ES"/>
              </w:rPr>
              <w:t> </w:t>
            </w:r>
          </w:p>
        </w:tc>
        <w:tc>
          <w:tcPr>
            <w:tcW w:w="370" w:type="dxa"/>
            <w:tcBorders>
              <w:top w:val="nil"/>
              <w:left w:val="nil"/>
              <w:bottom w:val="single" w:sz="8" w:space="0" w:color="auto"/>
              <w:right w:val="nil"/>
            </w:tcBorders>
            <w:shd w:val="clear" w:color="auto" w:fill="auto"/>
            <w:vAlign w:val="center"/>
            <w:hideMark/>
          </w:tcPr>
          <w:p w14:paraId="13969770" w14:textId="77777777" w:rsidR="006A48FC" w:rsidRPr="003C0DD8" w:rsidRDefault="006A48FC" w:rsidP="00C47990">
            <w:pPr>
              <w:rPr>
                <w:rFonts w:ascii="Arial" w:hAnsi="Arial" w:cs="Arial"/>
                <w:b/>
                <w:bCs/>
                <w:color w:val="000000"/>
                <w:sz w:val="2"/>
                <w:szCs w:val="2"/>
                <w:lang w:val="es-BO" w:eastAsia="es-ES"/>
              </w:rPr>
            </w:pPr>
            <w:r w:rsidRPr="003C0DD8">
              <w:rPr>
                <w:rFonts w:ascii="Arial" w:hAnsi="Arial" w:cs="Arial"/>
                <w:b/>
                <w:bCs/>
                <w:color w:val="000000"/>
                <w:sz w:val="2"/>
                <w:szCs w:val="2"/>
                <w:lang w:val="es-BO" w:eastAsia="es-ES"/>
              </w:rPr>
              <w:t> </w:t>
            </w:r>
          </w:p>
        </w:tc>
        <w:tc>
          <w:tcPr>
            <w:tcW w:w="369" w:type="dxa"/>
            <w:gridSpan w:val="2"/>
            <w:tcBorders>
              <w:top w:val="nil"/>
              <w:left w:val="nil"/>
              <w:bottom w:val="single" w:sz="8" w:space="0" w:color="auto"/>
              <w:right w:val="nil"/>
            </w:tcBorders>
            <w:shd w:val="clear" w:color="auto" w:fill="auto"/>
            <w:vAlign w:val="center"/>
            <w:hideMark/>
          </w:tcPr>
          <w:p w14:paraId="133C63C1" w14:textId="77777777" w:rsidR="006A48FC" w:rsidRPr="003C0DD8" w:rsidRDefault="006A48FC" w:rsidP="00C47990">
            <w:pPr>
              <w:rPr>
                <w:rFonts w:ascii="Arial" w:hAnsi="Arial" w:cs="Arial"/>
                <w:b/>
                <w:bCs/>
                <w:color w:val="000000"/>
                <w:sz w:val="2"/>
                <w:szCs w:val="2"/>
                <w:lang w:val="es-BO" w:eastAsia="es-ES"/>
              </w:rPr>
            </w:pPr>
            <w:r w:rsidRPr="003C0DD8">
              <w:rPr>
                <w:rFonts w:ascii="Arial" w:hAnsi="Arial" w:cs="Arial"/>
                <w:b/>
                <w:bCs/>
                <w:color w:val="000000"/>
                <w:sz w:val="2"/>
                <w:szCs w:val="2"/>
                <w:lang w:val="es-BO" w:eastAsia="es-ES"/>
              </w:rPr>
              <w:t> </w:t>
            </w:r>
          </w:p>
        </w:tc>
        <w:tc>
          <w:tcPr>
            <w:tcW w:w="219" w:type="dxa"/>
            <w:gridSpan w:val="2"/>
            <w:tcBorders>
              <w:top w:val="nil"/>
              <w:left w:val="nil"/>
              <w:bottom w:val="single" w:sz="8" w:space="0" w:color="auto"/>
              <w:right w:val="nil"/>
            </w:tcBorders>
            <w:shd w:val="clear" w:color="auto" w:fill="auto"/>
            <w:vAlign w:val="center"/>
            <w:hideMark/>
          </w:tcPr>
          <w:p w14:paraId="0ECBA235" w14:textId="77777777" w:rsidR="006A48FC" w:rsidRPr="003C0DD8" w:rsidRDefault="006A48FC" w:rsidP="00C47990">
            <w:pPr>
              <w:rPr>
                <w:rFonts w:ascii="Arial" w:hAnsi="Arial" w:cs="Arial"/>
                <w:b/>
                <w:bCs/>
                <w:color w:val="000000"/>
                <w:sz w:val="2"/>
                <w:szCs w:val="2"/>
                <w:lang w:val="es-BO" w:eastAsia="es-ES"/>
              </w:rPr>
            </w:pPr>
            <w:r w:rsidRPr="003C0DD8">
              <w:rPr>
                <w:rFonts w:ascii="Arial" w:hAnsi="Arial" w:cs="Arial"/>
                <w:b/>
                <w:bCs/>
                <w:color w:val="000000"/>
                <w:sz w:val="2"/>
                <w:szCs w:val="2"/>
                <w:lang w:val="es-BO" w:eastAsia="es-ES"/>
              </w:rPr>
              <w:t> </w:t>
            </w:r>
          </w:p>
        </w:tc>
        <w:tc>
          <w:tcPr>
            <w:tcW w:w="631" w:type="dxa"/>
            <w:gridSpan w:val="3"/>
            <w:tcBorders>
              <w:top w:val="nil"/>
              <w:left w:val="nil"/>
              <w:bottom w:val="single" w:sz="8" w:space="0" w:color="auto"/>
              <w:right w:val="nil"/>
            </w:tcBorders>
            <w:shd w:val="clear" w:color="auto" w:fill="auto"/>
            <w:vAlign w:val="center"/>
            <w:hideMark/>
          </w:tcPr>
          <w:p w14:paraId="351A7C7C" w14:textId="77777777" w:rsidR="006A48FC" w:rsidRPr="003C0DD8" w:rsidRDefault="006A48FC" w:rsidP="00C47990">
            <w:pPr>
              <w:rPr>
                <w:rFonts w:ascii="Arial" w:hAnsi="Arial" w:cs="Arial"/>
                <w:b/>
                <w:bCs/>
                <w:color w:val="000000"/>
                <w:sz w:val="2"/>
                <w:szCs w:val="2"/>
                <w:lang w:val="es-BO" w:eastAsia="es-ES"/>
              </w:rPr>
            </w:pPr>
            <w:r w:rsidRPr="003C0DD8">
              <w:rPr>
                <w:rFonts w:ascii="Arial" w:hAnsi="Arial" w:cs="Arial"/>
                <w:b/>
                <w:bCs/>
                <w:color w:val="000000"/>
                <w:sz w:val="2"/>
                <w:szCs w:val="2"/>
                <w:lang w:val="es-BO" w:eastAsia="es-ES"/>
              </w:rPr>
              <w:t> </w:t>
            </w:r>
          </w:p>
        </w:tc>
        <w:tc>
          <w:tcPr>
            <w:tcW w:w="166" w:type="dxa"/>
            <w:tcBorders>
              <w:top w:val="nil"/>
              <w:left w:val="nil"/>
              <w:bottom w:val="single" w:sz="8" w:space="0" w:color="auto"/>
              <w:right w:val="nil"/>
            </w:tcBorders>
            <w:shd w:val="clear" w:color="auto" w:fill="auto"/>
            <w:vAlign w:val="center"/>
            <w:hideMark/>
          </w:tcPr>
          <w:p w14:paraId="5426617C" w14:textId="77777777" w:rsidR="006A48FC" w:rsidRPr="003C0DD8" w:rsidRDefault="006A48FC" w:rsidP="00C47990">
            <w:pPr>
              <w:rPr>
                <w:rFonts w:ascii="Arial" w:hAnsi="Arial" w:cs="Arial"/>
                <w:b/>
                <w:bCs/>
                <w:color w:val="000000"/>
                <w:sz w:val="2"/>
                <w:szCs w:val="2"/>
                <w:lang w:val="es-BO" w:eastAsia="es-ES"/>
              </w:rPr>
            </w:pPr>
            <w:r w:rsidRPr="003C0DD8">
              <w:rPr>
                <w:rFonts w:ascii="Arial" w:hAnsi="Arial" w:cs="Arial"/>
                <w:b/>
                <w:bCs/>
                <w:color w:val="000000"/>
                <w:sz w:val="2"/>
                <w:szCs w:val="2"/>
                <w:lang w:val="es-BO" w:eastAsia="es-ES"/>
              </w:rPr>
              <w:t> </w:t>
            </w:r>
          </w:p>
        </w:tc>
        <w:tc>
          <w:tcPr>
            <w:tcW w:w="370" w:type="dxa"/>
            <w:tcBorders>
              <w:top w:val="nil"/>
              <w:left w:val="nil"/>
              <w:bottom w:val="single" w:sz="8" w:space="0" w:color="auto"/>
              <w:right w:val="nil"/>
            </w:tcBorders>
            <w:shd w:val="clear" w:color="auto" w:fill="auto"/>
            <w:vAlign w:val="center"/>
            <w:hideMark/>
          </w:tcPr>
          <w:p w14:paraId="5F76B3FA" w14:textId="77777777" w:rsidR="006A48FC" w:rsidRPr="003C0DD8" w:rsidRDefault="006A48FC" w:rsidP="00C47990">
            <w:pPr>
              <w:rPr>
                <w:rFonts w:ascii="Arial" w:hAnsi="Arial" w:cs="Arial"/>
                <w:b/>
                <w:bCs/>
                <w:color w:val="000000"/>
                <w:sz w:val="2"/>
                <w:szCs w:val="2"/>
                <w:lang w:val="es-BO" w:eastAsia="es-ES"/>
              </w:rPr>
            </w:pPr>
            <w:r w:rsidRPr="003C0DD8">
              <w:rPr>
                <w:rFonts w:ascii="Arial" w:hAnsi="Arial" w:cs="Arial"/>
                <w:b/>
                <w:bCs/>
                <w:color w:val="000000"/>
                <w:sz w:val="2"/>
                <w:szCs w:val="2"/>
                <w:lang w:val="es-BO" w:eastAsia="es-ES"/>
              </w:rPr>
              <w:t> </w:t>
            </w:r>
          </w:p>
        </w:tc>
        <w:tc>
          <w:tcPr>
            <w:tcW w:w="369" w:type="dxa"/>
            <w:gridSpan w:val="2"/>
            <w:tcBorders>
              <w:top w:val="nil"/>
              <w:left w:val="nil"/>
              <w:bottom w:val="single" w:sz="8" w:space="0" w:color="auto"/>
              <w:right w:val="nil"/>
            </w:tcBorders>
            <w:shd w:val="clear" w:color="auto" w:fill="auto"/>
            <w:vAlign w:val="center"/>
            <w:hideMark/>
          </w:tcPr>
          <w:p w14:paraId="67E3672B" w14:textId="77777777" w:rsidR="006A48FC" w:rsidRPr="003C0DD8" w:rsidRDefault="006A48FC" w:rsidP="00C47990">
            <w:pPr>
              <w:rPr>
                <w:rFonts w:ascii="Arial" w:hAnsi="Arial" w:cs="Arial"/>
                <w:b/>
                <w:bCs/>
                <w:color w:val="000000"/>
                <w:sz w:val="2"/>
                <w:szCs w:val="2"/>
                <w:lang w:val="es-BO" w:eastAsia="es-ES"/>
              </w:rPr>
            </w:pPr>
            <w:r w:rsidRPr="003C0DD8">
              <w:rPr>
                <w:rFonts w:ascii="Arial" w:hAnsi="Arial" w:cs="Arial"/>
                <w:b/>
                <w:bCs/>
                <w:color w:val="000000"/>
                <w:sz w:val="2"/>
                <w:szCs w:val="2"/>
                <w:lang w:val="es-BO" w:eastAsia="es-ES"/>
              </w:rPr>
              <w:t> </w:t>
            </w:r>
          </w:p>
        </w:tc>
        <w:tc>
          <w:tcPr>
            <w:tcW w:w="191" w:type="dxa"/>
            <w:tcBorders>
              <w:top w:val="nil"/>
              <w:left w:val="nil"/>
              <w:bottom w:val="single" w:sz="8" w:space="0" w:color="auto"/>
              <w:right w:val="single" w:sz="12" w:space="0" w:color="auto"/>
            </w:tcBorders>
            <w:shd w:val="clear" w:color="auto" w:fill="auto"/>
            <w:vAlign w:val="center"/>
            <w:hideMark/>
          </w:tcPr>
          <w:p w14:paraId="19F9C54C" w14:textId="77777777" w:rsidR="006A48FC" w:rsidRPr="003C0DD8" w:rsidRDefault="006A48FC" w:rsidP="00C47990">
            <w:pPr>
              <w:rPr>
                <w:rFonts w:ascii="Arial" w:hAnsi="Arial" w:cs="Arial"/>
                <w:b/>
                <w:bCs/>
                <w:color w:val="000000"/>
                <w:sz w:val="2"/>
                <w:szCs w:val="2"/>
                <w:lang w:val="es-BO" w:eastAsia="es-ES"/>
              </w:rPr>
            </w:pPr>
            <w:r w:rsidRPr="003C0DD8">
              <w:rPr>
                <w:rFonts w:ascii="Arial" w:hAnsi="Arial" w:cs="Arial"/>
                <w:b/>
                <w:bCs/>
                <w:color w:val="000000"/>
                <w:sz w:val="2"/>
                <w:szCs w:val="2"/>
                <w:lang w:val="es-BO" w:eastAsia="es-ES"/>
              </w:rPr>
              <w:t> </w:t>
            </w:r>
          </w:p>
        </w:tc>
      </w:tr>
    </w:tbl>
    <w:p w14:paraId="5119D3DF" w14:textId="77777777" w:rsidR="00495D51" w:rsidRPr="003C0DD8" w:rsidRDefault="00495D51" w:rsidP="00431390">
      <w:pPr>
        <w:jc w:val="center"/>
        <w:rPr>
          <w:rFonts w:ascii="Verdana" w:hAnsi="Verdana" w:cs="Arial"/>
          <w:b/>
          <w:bCs/>
          <w:i/>
          <w:iCs/>
          <w:sz w:val="18"/>
          <w:szCs w:val="18"/>
          <w:lang w:val="es-BO"/>
        </w:rPr>
      </w:pPr>
    </w:p>
    <w:p w14:paraId="66E2040D" w14:textId="77777777" w:rsidR="00372C53" w:rsidRPr="003C0DD8" w:rsidRDefault="00372C53" w:rsidP="00431390">
      <w:pPr>
        <w:jc w:val="center"/>
        <w:rPr>
          <w:rFonts w:ascii="Verdana" w:hAnsi="Verdana" w:cs="Arial"/>
          <w:b/>
          <w:bCs/>
          <w:i/>
          <w:iCs/>
          <w:sz w:val="18"/>
          <w:szCs w:val="18"/>
          <w:lang w:val="es-BO"/>
        </w:rPr>
      </w:pPr>
    </w:p>
    <w:p w14:paraId="07C25219" w14:textId="77777777" w:rsidR="00372C53" w:rsidRPr="003C0DD8" w:rsidRDefault="00372C53" w:rsidP="00431390">
      <w:pPr>
        <w:jc w:val="center"/>
        <w:rPr>
          <w:rFonts w:ascii="Verdana" w:hAnsi="Verdana" w:cs="Arial"/>
          <w:b/>
          <w:bCs/>
          <w:i/>
          <w:iCs/>
          <w:sz w:val="18"/>
          <w:szCs w:val="18"/>
          <w:lang w:val="es-BO"/>
        </w:rPr>
      </w:pPr>
    </w:p>
    <w:p w14:paraId="44D447B9" w14:textId="77777777" w:rsidR="00372C53" w:rsidRPr="003C0DD8" w:rsidRDefault="00372C53" w:rsidP="00431390">
      <w:pPr>
        <w:jc w:val="center"/>
        <w:rPr>
          <w:rFonts w:ascii="Verdana" w:hAnsi="Verdana" w:cs="Arial"/>
          <w:b/>
          <w:bCs/>
          <w:i/>
          <w:iCs/>
          <w:sz w:val="18"/>
          <w:szCs w:val="18"/>
          <w:lang w:val="es-BO"/>
        </w:rPr>
      </w:pPr>
    </w:p>
    <w:p w14:paraId="1ED0585B" w14:textId="77777777" w:rsidR="00711697" w:rsidRPr="003C0DD8" w:rsidRDefault="00A01975" w:rsidP="00B76D1C">
      <w:pPr>
        <w:jc w:val="center"/>
        <w:rPr>
          <w:rFonts w:ascii="Verdana" w:hAnsi="Verdana" w:cs="Arial"/>
          <w:b/>
          <w:sz w:val="18"/>
          <w:szCs w:val="18"/>
          <w:lang w:val="es-BO"/>
        </w:rPr>
      </w:pPr>
      <w:r w:rsidRPr="003C0DD8">
        <w:rPr>
          <w:rFonts w:ascii="Verdana" w:hAnsi="Verdana" w:cs="Arial"/>
          <w:b/>
          <w:sz w:val="18"/>
          <w:szCs w:val="18"/>
          <w:lang w:val="es-BO"/>
        </w:rPr>
        <w:br w:type="page"/>
      </w:r>
      <w:r w:rsidR="00102B95" w:rsidRPr="003C0DD8">
        <w:rPr>
          <w:rFonts w:ascii="Verdana" w:hAnsi="Verdana" w:cs="Arial"/>
          <w:b/>
          <w:sz w:val="18"/>
          <w:szCs w:val="18"/>
          <w:lang w:val="es-BO"/>
        </w:rPr>
        <w:lastRenderedPageBreak/>
        <w:t>FORMULARIO A-2c</w:t>
      </w:r>
    </w:p>
    <w:p w14:paraId="39DA4DDC" w14:textId="77777777" w:rsidR="00F44351" w:rsidRPr="003C0DD8" w:rsidRDefault="00F44351" w:rsidP="00F44351">
      <w:pPr>
        <w:jc w:val="center"/>
        <w:rPr>
          <w:rFonts w:ascii="Verdana" w:hAnsi="Verdana" w:cs="Arial"/>
          <w:b/>
          <w:sz w:val="18"/>
          <w:szCs w:val="16"/>
          <w:lang w:val="es-BO"/>
        </w:rPr>
      </w:pPr>
      <w:r w:rsidRPr="003C0DD8">
        <w:rPr>
          <w:rFonts w:ascii="Verdana" w:hAnsi="Verdana" w:cs="Arial"/>
          <w:b/>
          <w:sz w:val="18"/>
          <w:szCs w:val="16"/>
          <w:lang w:val="es-BO"/>
        </w:rPr>
        <w:t xml:space="preserve">IDENTIFICACIÓN DE INTEGRANTES DE </w:t>
      </w:r>
      <w:r w:rsidR="00633D18" w:rsidRPr="003C0DD8">
        <w:rPr>
          <w:rFonts w:ascii="Verdana" w:hAnsi="Verdana" w:cs="Arial"/>
          <w:b/>
          <w:sz w:val="18"/>
          <w:szCs w:val="16"/>
          <w:lang w:val="es-BO"/>
        </w:rPr>
        <w:t>ASOCIACIÓN ACCIDENTAL</w:t>
      </w:r>
      <w:r w:rsidR="00431390" w:rsidRPr="003C0DD8">
        <w:rPr>
          <w:rFonts w:ascii="Verdana" w:hAnsi="Verdana" w:cs="Arial"/>
          <w:b/>
          <w:sz w:val="18"/>
          <w:szCs w:val="16"/>
          <w:lang w:val="es-BO"/>
        </w:rPr>
        <w:t xml:space="preserve"> DE COASEGUROS</w:t>
      </w:r>
      <w:r w:rsidR="00633D18" w:rsidRPr="003C0DD8">
        <w:rPr>
          <w:rFonts w:ascii="Verdana" w:hAnsi="Verdana" w:cs="Arial"/>
          <w:b/>
          <w:sz w:val="18"/>
          <w:szCs w:val="16"/>
          <w:lang w:val="es-BO"/>
        </w:rPr>
        <w:tab/>
      </w:r>
    </w:p>
    <w:p w14:paraId="06E9D09C" w14:textId="77777777" w:rsidR="00F44351" w:rsidRPr="003C0DD8" w:rsidRDefault="00F44351" w:rsidP="003F214D">
      <w:pPr>
        <w:jc w:val="both"/>
        <w:rPr>
          <w:rFonts w:ascii="Arial" w:hAnsi="Arial" w:cs="Arial"/>
          <w:sz w:val="18"/>
          <w:szCs w:val="18"/>
          <w:lang w:val="es-BO"/>
        </w:rPr>
      </w:pPr>
    </w:p>
    <w:tbl>
      <w:tblPr>
        <w:tblW w:w="9588" w:type="dxa"/>
        <w:jc w:val="center"/>
        <w:tblCellMar>
          <w:left w:w="70" w:type="dxa"/>
          <w:right w:w="70" w:type="dxa"/>
        </w:tblCellMar>
        <w:tblLook w:val="04A0" w:firstRow="1" w:lastRow="0" w:firstColumn="1" w:lastColumn="0" w:noHBand="0" w:noVBand="1"/>
      </w:tblPr>
      <w:tblGrid>
        <w:gridCol w:w="3740"/>
        <w:gridCol w:w="257"/>
        <w:gridCol w:w="379"/>
        <w:gridCol w:w="377"/>
        <w:gridCol w:w="187"/>
        <w:gridCol w:w="163"/>
        <w:gridCol w:w="165"/>
        <w:gridCol w:w="183"/>
        <w:gridCol w:w="367"/>
        <w:gridCol w:w="367"/>
        <w:gridCol w:w="367"/>
        <w:gridCol w:w="183"/>
        <w:gridCol w:w="183"/>
        <w:gridCol w:w="368"/>
        <w:gridCol w:w="367"/>
        <w:gridCol w:w="218"/>
        <w:gridCol w:w="260"/>
        <w:gridCol w:w="367"/>
        <w:gridCol w:w="165"/>
        <w:gridCol w:w="368"/>
        <w:gridCol w:w="367"/>
        <w:gridCol w:w="190"/>
      </w:tblGrid>
      <w:tr w:rsidR="00837302" w:rsidRPr="003C0DD8" w14:paraId="0E07FA74" w14:textId="77777777" w:rsidTr="00C34424">
        <w:trPr>
          <w:trHeight w:val="397"/>
          <w:jc w:val="center"/>
        </w:trPr>
        <w:tc>
          <w:tcPr>
            <w:tcW w:w="9588" w:type="dxa"/>
            <w:gridSpan w:val="22"/>
            <w:tcBorders>
              <w:top w:val="single" w:sz="8" w:space="0" w:color="auto"/>
              <w:left w:val="single" w:sz="8" w:space="0" w:color="auto"/>
              <w:bottom w:val="single" w:sz="8" w:space="0" w:color="auto"/>
              <w:right w:val="single" w:sz="8" w:space="0" w:color="auto"/>
            </w:tcBorders>
            <w:shd w:val="clear" w:color="000000" w:fill="0F253F"/>
            <w:vAlign w:val="center"/>
            <w:hideMark/>
          </w:tcPr>
          <w:p w14:paraId="52F4A26C" w14:textId="77777777" w:rsidR="00837302" w:rsidRPr="003C0DD8" w:rsidRDefault="00837302" w:rsidP="00DA03F5">
            <w:pPr>
              <w:pStyle w:val="Prrafodelista"/>
              <w:numPr>
                <w:ilvl w:val="0"/>
                <w:numId w:val="31"/>
              </w:numPr>
              <w:ind w:left="346" w:hanging="284"/>
              <w:rPr>
                <w:rFonts w:ascii="Arial" w:hAnsi="Arial" w:cs="Arial"/>
                <w:b/>
                <w:bCs/>
                <w:color w:val="FFFFFF"/>
                <w:sz w:val="16"/>
                <w:szCs w:val="16"/>
                <w:lang w:val="es-BO" w:eastAsia="es-ES"/>
              </w:rPr>
            </w:pPr>
            <w:r w:rsidRPr="003C0DD8">
              <w:rPr>
                <w:rFonts w:ascii="Arial" w:hAnsi="Arial" w:cs="Arial"/>
                <w:b/>
                <w:bCs/>
                <w:color w:val="FFFFFF"/>
                <w:sz w:val="18"/>
                <w:szCs w:val="16"/>
                <w:lang w:val="es-BO" w:eastAsia="es-ES"/>
              </w:rPr>
              <w:t xml:space="preserve">DATOS GENERALES DEL PROPONENTE </w:t>
            </w:r>
          </w:p>
        </w:tc>
      </w:tr>
      <w:tr w:rsidR="00837302" w:rsidRPr="003C0DD8" w14:paraId="04F88B09" w14:textId="77777777" w:rsidTr="00837302">
        <w:trPr>
          <w:trHeight w:val="50"/>
          <w:jc w:val="center"/>
        </w:trPr>
        <w:tc>
          <w:tcPr>
            <w:tcW w:w="3740" w:type="dxa"/>
            <w:tcBorders>
              <w:top w:val="nil"/>
              <w:left w:val="single" w:sz="8" w:space="0" w:color="auto"/>
              <w:bottom w:val="nil"/>
              <w:right w:val="nil"/>
            </w:tcBorders>
            <w:shd w:val="clear" w:color="auto" w:fill="auto"/>
            <w:noWrap/>
            <w:vAlign w:val="center"/>
            <w:hideMark/>
          </w:tcPr>
          <w:p w14:paraId="631FF939" w14:textId="77777777" w:rsidR="00837302" w:rsidRPr="003C0DD8" w:rsidRDefault="00837302" w:rsidP="00837302">
            <w:pPr>
              <w:rPr>
                <w:rFonts w:ascii="Calibri" w:hAnsi="Calibri" w:cs="Calibri"/>
                <w:color w:val="000000"/>
                <w:sz w:val="2"/>
                <w:szCs w:val="2"/>
                <w:lang w:val="es-BO" w:eastAsia="es-ES"/>
              </w:rPr>
            </w:pPr>
            <w:r w:rsidRPr="003C0DD8">
              <w:rPr>
                <w:rFonts w:ascii="Calibri" w:hAnsi="Calibri" w:cs="Calibri"/>
                <w:color w:val="000000"/>
                <w:sz w:val="2"/>
                <w:szCs w:val="2"/>
                <w:lang w:val="es-BO" w:eastAsia="es-ES"/>
              </w:rPr>
              <w:t> </w:t>
            </w:r>
          </w:p>
        </w:tc>
        <w:tc>
          <w:tcPr>
            <w:tcW w:w="257" w:type="dxa"/>
            <w:tcBorders>
              <w:top w:val="nil"/>
              <w:left w:val="nil"/>
              <w:bottom w:val="nil"/>
              <w:right w:val="nil"/>
            </w:tcBorders>
            <w:shd w:val="clear" w:color="auto" w:fill="auto"/>
            <w:noWrap/>
            <w:vAlign w:val="center"/>
            <w:hideMark/>
          </w:tcPr>
          <w:p w14:paraId="5CA8EBAD" w14:textId="77777777" w:rsidR="00837302" w:rsidRPr="003C0DD8" w:rsidRDefault="00837302" w:rsidP="00837302">
            <w:pPr>
              <w:rPr>
                <w:rFonts w:ascii="Calibri" w:hAnsi="Calibri" w:cs="Calibri"/>
                <w:color w:val="000000"/>
                <w:sz w:val="2"/>
                <w:szCs w:val="2"/>
                <w:lang w:val="es-BO" w:eastAsia="es-ES"/>
              </w:rPr>
            </w:pPr>
          </w:p>
        </w:tc>
        <w:tc>
          <w:tcPr>
            <w:tcW w:w="379" w:type="dxa"/>
            <w:tcBorders>
              <w:top w:val="nil"/>
              <w:left w:val="nil"/>
              <w:bottom w:val="nil"/>
              <w:right w:val="nil"/>
            </w:tcBorders>
            <w:shd w:val="clear" w:color="auto" w:fill="auto"/>
            <w:noWrap/>
            <w:vAlign w:val="center"/>
            <w:hideMark/>
          </w:tcPr>
          <w:p w14:paraId="5766423C" w14:textId="77777777" w:rsidR="00837302" w:rsidRPr="003C0DD8" w:rsidRDefault="00837302" w:rsidP="00837302">
            <w:pPr>
              <w:rPr>
                <w:rFonts w:ascii="Calibri" w:hAnsi="Calibri" w:cs="Calibri"/>
                <w:color w:val="000000"/>
                <w:sz w:val="2"/>
                <w:szCs w:val="2"/>
                <w:lang w:val="es-BO" w:eastAsia="es-ES"/>
              </w:rPr>
            </w:pPr>
          </w:p>
        </w:tc>
        <w:tc>
          <w:tcPr>
            <w:tcW w:w="377" w:type="dxa"/>
            <w:tcBorders>
              <w:top w:val="nil"/>
              <w:left w:val="nil"/>
              <w:bottom w:val="nil"/>
              <w:right w:val="nil"/>
            </w:tcBorders>
            <w:shd w:val="clear" w:color="auto" w:fill="auto"/>
            <w:noWrap/>
            <w:vAlign w:val="center"/>
            <w:hideMark/>
          </w:tcPr>
          <w:p w14:paraId="0907D157" w14:textId="77777777" w:rsidR="00837302" w:rsidRPr="003C0DD8" w:rsidRDefault="00837302" w:rsidP="00837302">
            <w:pPr>
              <w:rPr>
                <w:rFonts w:ascii="Calibri" w:hAnsi="Calibri" w:cs="Calibri"/>
                <w:color w:val="000000"/>
                <w:sz w:val="2"/>
                <w:szCs w:val="2"/>
                <w:lang w:val="es-BO" w:eastAsia="es-ES"/>
              </w:rPr>
            </w:pPr>
          </w:p>
        </w:tc>
        <w:tc>
          <w:tcPr>
            <w:tcW w:w="187" w:type="dxa"/>
            <w:tcBorders>
              <w:top w:val="nil"/>
              <w:left w:val="nil"/>
              <w:bottom w:val="nil"/>
              <w:right w:val="nil"/>
            </w:tcBorders>
            <w:shd w:val="clear" w:color="auto" w:fill="auto"/>
            <w:vAlign w:val="center"/>
            <w:hideMark/>
          </w:tcPr>
          <w:p w14:paraId="0BF6AC68" w14:textId="77777777" w:rsidR="00837302" w:rsidRPr="003C0DD8" w:rsidRDefault="00837302" w:rsidP="00837302">
            <w:pPr>
              <w:rPr>
                <w:rFonts w:ascii="Calibri" w:hAnsi="Calibri" w:cs="Calibri"/>
                <w:color w:val="000000"/>
                <w:sz w:val="2"/>
                <w:szCs w:val="2"/>
                <w:lang w:val="es-BO" w:eastAsia="es-ES"/>
              </w:rPr>
            </w:pPr>
          </w:p>
        </w:tc>
        <w:tc>
          <w:tcPr>
            <w:tcW w:w="163" w:type="dxa"/>
            <w:tcBorders>
              <w:top w:val="nil"/>
              <w:left w:val="nil"/>
              <w:bottom w:val="nil"/>
              <w:right w:val="nil"/>
            </w:tcBorders>
            <w:shd w:val="clear" w:color="auto" w:fill="auto"/>
            <w:vAlign w:val="center"/>
            <w:hideMark/>
          </w:tcPr>
          <w:p w14:paraId="1140D54B" w14:textId="77777777" w:rsidR="00837302" w:rsidRPr="003C0DD8" w:rsidRDefault="00837302" w:rsidP="00837302">
            <w:pPr>
              <w:rPr>
                <w:rFonts w:ascii="Calibri" w:hAnsi="Calibri" w:cs="Calibri"/>
                <w:color w:val="000000"/>
                <w:sz w:val="2"/>
                <w:szCs w:val="2"/>
                <w:lang w:val="es-BO" w:eastAsia="es-ES"/>
              </w:rPr>
            </w:pPr>
          </w:p>
        </w:tc>
        <w:tc>
          <w:tcPr>
            <w:tcW w:w="165" w:type="dxa"/>
            <w:tcBorders>
              <w:top w:val="nil"/>
              <w:left w:val="nil"/>
              <w:bottom w:val="nil"/>
              <w:right w:val="nil"/>
            </w:tcBorders>
            <w:shd w:val="clear" w:color="auto" w:fill="auto"/>
            <w:vAlign w:val="center"/>
            <w:hideMark/>
          </w:tcPr>
          <w:p w14:paraId="7F436AF8" w14:textId="77777777" w:rsidR="00837302" w:rsidRPr="003C0DD8" w:rsidRDefault="00837302" w:rsidP="00837302">
            <w:pPr>
              <w:rPr>
                <w:rFonts w:ascii="Calibri" w:hAnsi="Calibri" w:cs="Calibri"/>
                <w:color w:val="000000"/>
                <w:sz w:val="2"/>
                <w:szCs w:val="2"/>
                <w:lang w:val="es-BO" w:eastAsia="es-ES"/>
              </w:rPr>
            </w:pPr>
          </w:p>
        </w:tc>
        <w:tc>
          <w:tcPr>
            <w:tcW w:w="183" w:type="dxa"/>
            <w:tcBorders>
              <w:top w:val="nil"/>
              <w:left w:val="nil"/>
              <w:bottom w:val="nil"/>
              <w:right w:val="nil"/>
            </w:tcBorders>
            <w:shd w:val="clear" w:color="auto" w:fill="auto"/>
            <w:vAlign w:val="center"/>
            <w:hideMark/>
          </w:tcPr>
          <w:p w14:paraId="586BAC4B" w14:textId="77777777" w:rsidR="00837302" w:rsidRPr="003C0DD8" w:rsidRDefault="00837302" w:rsidP="00837302">
            <w:pPr>
              <w:rPr>
                <w:rFonts w:ascii="Calibri" w:hAnsi="Calibri" w:cs="Calibri"/>
                <w:color w:val="000000"/>
                <w:sz w:val="2"/>
                <w:szCs w:val="2"/>
                <w:lang w:val="es-BO" w:eastAsia="es-ES"/>
              </w:rPr>
            </w:pPr>
          </w:p>
        </w:tc>
        <w:tc>
          <w:tcPr>
            <w:tcW w:w="367" w:type="dxa"/>
            <w:tcBorders>
              <w:top w:val="nil"/>
              <w:left w:val="nil"/>
              <w:bottom w:val="nil"/>
              <w:right w:val="nil"/>
            </w:tcBorders>
            <w:shd w:val="clear" w:color="auto" w:fill="auto"/>
            <w:vAlign w:val="center"/>
            <w:hideMark/>
          </w:tcPr>
          <w:p w14:paraId="35BDB15B" w14:textId="77777777" w:rsidR="00837302" w:rsidRPr="003C0DD8" w:rsidRDefault="00837302" w:rsidP="00837302">
            <w:pPr>
              <w:rPr>
                <w:rFonts w:ascii="Calibri" w:hAnsi="Calibri" w:cs="Calibri"/>
                <w:color w:val="000000"/>
                <w:sz w:val="2"/>
                <w:szCs w:val="2"/>
                <w:lang w:val="es-BO" w:eastAsia="es-ES"/>
              </w:rPr>
            </w:pPr>
          </w:p>
        </w:tc>
        <w:tc>
          <w:tcPr>
            <w:tcW w:w="367" w:type="dxa"/>
            <w:tcBorders>
              <w:top w:val="nil"/>
              <w:left w:val="nil"/>
              <w:bottom w:val="nil"/>
              <w:right w:val="nil"/>
            </w:tcBorders>
            <w:shd w:val="clear" w:color="auto" w:fill="auto"/>
            <w:vAlign w:val="center"/>
            <w:hideMark/>
          </w:tcPr>
          <w:p w14:paraId="4949D06B" w14:textId="77777777" w:rsidR="00837302" w:rsidRPr="003C0DD8" w:rsidRDefault="00837302" w:rsidP="00837302">
            <w:pPr>
              <w:rPr>
                <w:rFonts w:ascii="Calibri" w:hAnsi="Calibri" w:cs="Calibri"/>
                <w:color w:val="000000"/>
                <w:sz w:val="2"/>
                <w:szCs w:val="2"/>
                <w:lang w:val="es-BO" w:eastAsia="es-ES"/>
              </w:rPr>
            </w:pPr>
          </w:p>
        </w:tc>
        <w:tc>
          <w:tcPr>
            <w:tcW w:w="367" w:type="dxa"/>
            <w:tcBorders>
              <w:top w:val="nil"/>
              <w:left w:val="nil"/>
              <w:bottom w:val="nil"/>
              <w:right w:val="nil"/>
            </w:tcBorders>
            <w:shd w:val="clear" w:color="auto" w:fill="auto"/>
            <w:vAlign w:val="center"/>
            <w:hideMark/>
          </w:tcPr>
          <w:p w14:paraId="2FCD62FA" w14:textId="77777777" w:rsidR="00837302" w:rsidRPr="003C0DD8" w:rsidRDefault="00837302" w:rsidP="00837302">
            <w:pPr>
              <w:rPr>
                <w:rFonts w:ascii="Calibri" w:hAnsi="Calibri" w:cs="Calibri"/>
                <w:color w:val="000000"/>
                <w:sz w:val="2"/>
                <w:szCs w:val="2"/>
                <w:lang w:val="es-BO" w:eastAsia="es-ES"/>
              </w:rPr>
            </w:pPr>
          </w:p>
        </w:tc>
        <w:tc>
          <w:tcPr>
            <w:tcW w:w="183" w:type="dxa"/>
            <w:tcBorders>
              <w:top w:val="nil"/>
              <w:left w:val="nil"/>
              <w:bottom w:val="nil"/>
              <w:right w:val="nil"/>
            </w:tcBorders>
            <w:shd w:val="clear" w:color="auto" w:fill="auto"/>
            <w:vAlign w:val="center"/>
            <w:hideMark/>
          </w:tcPr>
          <w:p w14:paraId="755ADCF2" w14:textId="77777777" w:rsidR="00837302" w:rsidRPr="003C0DD8" w:rsidRDefault="00837302" w:rsidP="00837302">
            <w:pPr>
              <w:rPr>
                <w:rFonts w:ascii="Calibri" w:hAnsi="Calibri" w:cs="Calibri"/>
                <w:color w:val="000000"/>
                <w:sz w:val="2"/>
                <w:szCs w:val="2"/>
                <w:lang w:val="es-BO" w:eastAsia="es-ES"/>
              </w:rPr>
            </w:pPr>
          </w:p>
        </w:tc>
        <w:tc>
          <w:tcPr>
            <w:tcW w:w="183" w:type="dxa"/>
            <w:tcBorders>
              <w:top w:val="nil"/>
              <w:left w:val="nil"/>
              <w:bottom w:val="nil"/>
              <w:right w:val="nil"/>
            </w:tcBorders>
            <w:shd w:val="clear" w:color="auto" w:fill="auto"/>
            <w:vAlign w:val="center"/>
            <w:hideMark/>
          </w:tcPr>
          <w:p w14:paraId="39DB1EBC" w14:textId="77777777" w:rsidR="00837302" w:rsidRPr="003C0DD8" w:rsidRDefault="00837302" w:rsidP="00837302">
            <w:pPr>
              <w:rPr>
                <w:rFonts w:ascii="Calibri" w:hAnsi="Calibri" w:cs="Calibri"/>
                <w:color w:val="000000"/>
                <w:sz w:val="2"/>
                <w:szCs w:val="2"/>
                <w:lang w:val="es-BO" w:eastAsia="es-ES"/>
              </w:rPr>
            </w:pPr>
          </w:p>
        </w:tc>
        <w:tc>
          <w:tcPr>
            <w:tcW w:w="368" w:type="dxa"/>
            <w:tcBorders>
              <w:top w:val="nil"/>
              <w:left w:val="nil"/>
              <w:bottom w:val="nil"/>
              <w:right w:val="nil"/>
            </w:tcBorders>
            <w:shd w:val="clear" w:color="auto" w:fill="auto"/>
            <w:vAlign w:val="center"/>
            <w:hideMark/>
          </w:tcPr>
          <w:p w14:paraId="2636DEA7" w14:textId="77777777" w:rsidR="00837302" w:rsidRPr="003C0DD8" w:rsidRDefault="00837302" w:rsidP="00837302">
            <w:pPr>
              <w:rPr>
                <w:rFonts w:ascii="Calibri" w:hAnsi="Calibri" w:cs="Calibri"/>
                <w:color w:val="000000"/>
                <w:sz w:val="2"/>
                <w:szCs w:val="2"/>
                <w:lang w:val="es-BO" w:eastAsia="es-ES"/>
              </w:rPr>
            </w:pPr>
          </w:p>
        </w:tc>
        <w:tc>
          <w:tcPr>
            <w:tcW w:w="367" w:type="dxa"/>
            <w:tcBorders>
              <w:top w:val="nil"/>
              <w:left w:val="nil"/>
              <w:bottom w:val="nil"/>
              <w:right w:val="nil"/>
            </w:tcBorders>
            <w:shd w:val="clear" w:color="auto" w:fill="auto"/>
            <w:vAlign w:val="center"/>
            <w:hideMark/>
          </w:tcPr>
          <w:p w14:paraId="220863AB" w14:textId="77777777" w:rsidR="00837302" w:rsidRPr="003C0DD8" w:rsidRDefault="00837302" w:rsidP="00837302">
            <w:pPr>
              <w:rPr>
                <w:rFonts w:ascii="Calibri" w:hAnsi="Calibri" w:cs="Calibri"/>
                <w:color w:val="000000"/>
                <w:sz w:val="2"/>
                <w:szCs w:val="2"/>
                <w:lang w:val="es-BO" w:eastAsia="es-ES"/>
              </w:rPr>
            </w:pPr>
          </w:p>
        </w:tc>
        <w:tc>
          <w:tcPr>
            <w:tcW w:w="218" w:type="dxa"/>
            <w:tcBorders>
              <w:top w:val="nil"/>
              <w:left w:val="nil"/>
              <w:bottom w:val="nil"/>
              <w:right w:val="nil"/>
            </w:tcBorders>
            <w:shd w:val="clear" w:color="auto" w:fill="auto"/>
            <w:vAlign w:val="center"/>
            <w:hideMark/>
          </w:tcPr>
          <w:p w14:paraId="36E45709" w14:textId="77777777" w:rsidR="00837302" w:rsidRPr="003C0DD8" w:rsidRDefault="00837302" w:rsidP="00837302">
            <w:pPr>
              <w:rPr>
                <w:rFonts w:ascii="Calibri" w:hAnsi="Calibri" w:cs="Calibri"/>
                <w:color w:val="000000"/>
                <w:sz w:val="2"/>
                <w:szCs w:val="2"/>
                <w:lang w:val="es-BO" w:eastAsia="es-ES"/>
              </w:rPr>
            </w:pPr>
          </w:p>
        </w:tc>
        <w:tc>
          <w:tcPr>
            <w:tcW w:w="627" w:type="dxa"/>
            <w:gridSpan w:val="2"/>
            <w:tcBorders>
              <w:top w:val="single" w:sz="8" w:space="0" w:color="auto"/>
              <w:left w:val="nil"/>
              <w:bottom w:val="single" w:sz="8" w:space="0" w:color="auto"/>
              <w:right w:val="nil"/>
            </w:tcBorders>
            <w:shd w:val="clear" w:color="auto" w:fill="auto"/>
            <w:vAlign w:val="center"/>
            <w:hideMark/>
          </w:tcPr>
          <w:p w14:paraId="70EBCBC8" w14:textId="77777777" w:rsidR="00837302" w:rsidRPr="003C0DD8" w:rsidRDefault="00837302" w:rsidP="00837302">
            <w:pPr>
              <w:rPr>
                <w:rFonts w:ascii="Calibri" w:hAnsi="Calibri" w:cs="Calibri"/>
                <w:color w:val="000000"/>
                <w:sz w:val="2"/>
                <w:szCs w:val="2"/>
                <w:lang w:val="es-BO" w:eastAsia="es-ES"/>
              </w:rPr>
            </w:pPr>
            <w:r w:rsidRPr="003C0DD8">
              <w:rPr>
                <w:rFonts w:ascii="Calibri" w:hAnsi="Calibri" w:cs="Calibri"/>
                <w:color w:val="000000"/>
                <w:sz w:val="2"/>
                <w:szCs w:val="2"/>
                <w:lang w:val="es-BO" w:eastAsia="es-ES"/>
              </w:rPr>
              <w:t> </w:t>
            </w:r>
          </w:p>
        </w:tc>
        <w:tc>
          <w:tcPr>
            <w:tcW w:w="165" w:type="dxa"/>
            <w:tcBorders>
              <w:top w:val="nil"/>
              <w:left w:val="nil"/>
              <w:bottom w:val="nil"/>
              <w:right w:val="nil"/>
            </w:tcBorders>
            <w:shd w:val="clear" w:color="auto" w:fill="auto"/>
            <w:vAlign w:val="center"/>
            <w:hideMark/>
          </w:tcPr>
          <w:p w14:paraId="20F5BDDB" w14:textId="77777777" w:rsidR="00837302" w:rsidRPr="003C0DD8" w:rsidRDefault="00837302" w:rsidP="00837302">
            <w:pPr>
              <w:rPr>
                <w:rFonts w:ascii="Calibri" w:hAnsi="Calibri" w:cs="Calibri"/>
                <w:color w:val="000000"/>
                <w:sz w:val="2"/>
                <w:szCs w:val="2"/>
                <w:lang w:val="es-BO" w:eastAsia="es-ES"/>
              </w:rPr>
            </w:pPr>
          </w:p>
        </w:tc>
        <w:tc>
          <w:tcPr>
            <w:tcW w:w="368" w:type="dxa"/>
            <w:tcBorders>
              <w:top w:val="nil"/>
              <w:left w:val="nil"/>
              <w:bottom w:val="nil"/>
              <w:right w:val="nil"/>
            </w:tcBorders>
            <w:shd w:val="clear" w:color="auto" w:fill="auto"/>
            <w:vAlign w:val="center"/>
            <w:hideMark/>
          </w:tcPr>
          <w:p w14:paraId="0E813A53" w14:textId="77777777" w:rsidR="00837302" w:rsidRPr="003C0DD8" w:rsidRDefault="00837302" w:rsidP="00837302">
            <w:pPr>
              <w:rPr>
                <w:rFonts w:ascii="Calibri" w:hAnsi="Calibri" w:cs="Calibri"/>
                <w:color w:val="000000"/>
                <w:sz w:val="2"/>
                <w:szCs w:val="2"/>
                <w:lang w:val="es-BO" w:eastAsia="es-ES"/>
              </w:rPr>
            </w:pPr>
          </w:p>
        </w:tc>
        <w:tc>
          <w:tcPr>
            <w:tcW w:w="367" w:type="dxa"/>
            <w:tcBorders>
              <w:top w:val="nil"/>
              <w:left w:val="nil"/>
              <w:bottom w:val="nil"/>
              <w:right w:val="nil"/>
            </w:tcBorders>
            <w:shd w:val="clear" w:color="auto" w:fill="auto"/>
            <w:vAlign w:val="center"/>
            <w:hideMark/>
          </w:tcPr>
          <w:p w14:paraId="0EA74BBC" w14:textId="77777777" w:rsidR="00837302" w:rsidRPr="003C0DD8" w:rsidRDefault="00837302" w:rsidP="00837302">
            <w:pPr>
              <w:rPr>
                <w:rFonts w:ascii="Calibri" w:hAnsi="Calibri" w:cs="Calibri"/>
                <w:color w:val="000000"/>
                <w:sz w:val="2"/>
                <w:szCs w:val="2"/>
                <w:lang w:val="es-BO" w:eastAsia="es-ES"/>
              </w:rPr>
            </w:pPr>
          </w:p>
        </w:tc>
        <w:tc>
          <w:tcPr>
            <w:tcW w:w="190" w:type="dxa"/>
            <w:tcBorders>
              <w:top w:val="nil"/>
              <w:left w:val="nil"/>
              <w:bottom w:val="nil"/>
              <w:right w:val="single" w:sz="8" w:space="0" w:color="auto"/>
            </w:tcBorders>
            <w:shd w:val="clear" w:color="auto" w:fill="auto"/>
            <w:vAlign w:val="center"/>
            <w:hideMark/>
          </w:tcPr>
          <w:p w14:paraId="43112D02" w14:textId="77777777" w:rsidR="00837302" w:rsidRPr="003C0DD8" w:rsidRDefault="00837302" w:rsidP="00837302">
            <w:pPr>
              <w:rPr>
                <w:rFonts w:ascii="Calibri" w:hAnsi="Calibri" w:cs="Calibri"/>
                <w:color w:val="000000"/>
                <w:sz w:val="2"/>
                <w:szCs w:val="2"/>
                <w:lang w:val="es-BO" w:eastAsia="es-ES"/>
              </w:rPr>
            </w:pPr>
            <w:r w:rsidRPr="003C0DD8">
              <w:rPr>
                <w:rFonts w:ascii="Calibri" w:hAnsi="Calibri" w:cs="Calibri"/>
                <w:color w:val="000000"/>
                <w:sz w:val="2"/>
                <w:szCs w:val="2"/>
                <w:lang w:val="es-BO" w:eastAsia="es-ES"/>
              </w:rPr>
              <w:t> </w:t>
            </w:r>
          </w:p>
        </w:tc>
      </w:tr>
      <w:tr w:rsidR="00837302" w:rsidRPr="003C0DD8" w14:paraId="3FC486EE" w14:textId="77777777" w:rsidTr="00837302">
        <w:trPr>
          <w:trHeight w:val="246"/>
          <w:jc w:val="center"/>
        </w:trPr>
        <w:tc>
          <w:tcPr>
            <w:tcW w:w="3740" w:type="dxa"/>
            <w:tcBorders>
              <w:top w:val="nil"/>
              <w:left w:val="single" w:sz="8" w:space="0" w:color="auto"/>
              <w:bottom w:val="nil"/>
              <w:right w:val="nil"/>
            </w:tcBorders>
            <w:shd w:val="clear" w:color="auto" w:fill="auto"/>
            <w:vAlign w:val="center"/>
            <w:hideMark/>
          </w:tcPr>
          <w:p w14:paraId="4DFA7B8F" w14:textId="77777777" w:rsidR="00837302" w:rsidRPr="003C0DD8" w:rsidRDefault="00837302" w:rsidP="00837302">
            <w:pPr>
              <w:jc w:val="right"/>
              <w:rPr>
                <w:rFonts w:ascii="Arial" w:hAnsi="Arial" w:cs="Arial"/>
                <w:b/>
                <w:bCs/>
                <w:color w:val="000000"/>
                <w:sz w:val="16"/>
                <w:szCs w:val="16"/>
                <w:lang w:val="es-BO" w:eastAsia="es-ES"/>
              </w:rPr>
            </w:pPr>
            <w:r w:rsidRPr="003C0DD8">
              <w:rPr>
                <w:rFonts w:ascii="Arial" w:hAnsi="Arial" w:cs="Arial"/>
                <w:b/>
                <w:bCs/>
                <w:color w:val="000000"/>
                <w:sz w:val="16"/>
                <w:szCs w:val="16"/>
                <w:lang w:val="es-BO" w:eastAsia="es-ES"/>
              </w:rPr>
              <w:t>Nombre del proponente o Razón Social</w:t>
            </w:r>
          </w:p>
        </w:tc>
        <w:tc>
          <w:tcPr>
            <w:tcW w:w="257" w:type="dxa"/>
            <w:tcBorders>
              <w:top w:val="nil"/>
              <w:left w:val="nil"/>
              <w:bottom w:val="nil"/>
              <w:right w:val="nil"/>
            </w:tcBorders>
            <w:shd w:val="clear" w:color="auto" w:fill="auto"/>
            <w:vAlign w:val="center"/>
            <w:hideMark/>
          </w:tcPr>
          <w:p w14:paraId="1D630BFF" w14:textId="77777777" w:rsidR="00837302" w:rsidRPr="003C0DD8" w:rsidRDefault="00837302" w:rsidP="00837302">
            <w:pPr>
              <w:jc w:val="center"/>
              <w:rPr>
                <w:rFonts w:ascii="Arial" w:hAnsi="Arial" w:cs="Arial"/>
                <w:b/>
                <w:bCs/>
                <w:color w:val="000000"/>
                <w:sz w:val="16"/>
                <w:szCs w:val="16"/>
                <w:lang w:val="es-BO" w:eastAsia="es-ES"/>
              </w:rPr>
            </w:pPr>
            <w:r w:rsidRPr="003C0DD8">
              <w:rPr>
                <w:rFonts w:ascii="Arial" w:hAnsi="Arial" w:cs="Arial"/>
                <w:b/>
                <w:bCs/>
                <w:color w:val="000000"/>
                <w:sz w:val="16"/>
                <w:szCs w:val="16"/>
                <w:lang w:val="es-BO" w:eastAsia="es-ES"/>
              </w:rPr>
              <w:t>:</w:t>
            </w:r>
          </w:p>
        </w:tc>
        <w:tc>
          <w:tcPr>
            <w:tcW w:w="5401" w:type="dxa"/>
            <w:gridSpan w:val="19"/>
            <w:tcBorders>
              <w:top w:val="single" w:sz="8" w:space="0" w:color="auto"/>
              <w:left w:val="single" w:sz="8" w:space="0" w:color="000000"/>
              <w:bottom w:val="single" w:sz="8" w:space="0" w:color="auto"/>
              <w:right w:val="single" w:sz="8" w:space="0" w:color="000000"/>
            </w:tcBorders>
            <w:shd w:val="clear" w:color="000000" w:fill="DBE5F1"/>
            <w:vAlign w:val="center"/>
            <w:hideMark/>
          </w:tcPr>
          <w:p w14:paraId="7BCFF074" w14:textId="77777777" w:rsidR="00837302" w:rsidRPr="003C0DD8" w:rsidRDefault="00837302" w:rsidP="00837302">
            <w:pPr>
              <w:jc w:val="center"/>
              <w:rPr>
                <w:rFonts w:ascii="Arial" w:hAnsi="Arial" w:cs="Arial"/>
                <w:b/>
                <w:bCs/>
                <w:color w:val="000000"/>
                <w:sz w:val="16"/>
                <w:szCs w:val="16"/>
                <w:lang w:val="es-BO" w:eastAsia="es-ES"/>
              </w:rPr>
            </w:pPr>
            <w:r w:rsidRPr="003C0DD8">
              <w:rPr>
                <w:rFonts w:ascii="Arial" w:hAnsi="Arial" w:cs="Arial"/>
                <w:b/>
                <w:bCs/>
                <w:color w:val="000000"/>
                <w:sz w:val="16"/>
                <w:szCs w:val="16"/>
                <w:lang w:val="es-BO" w:eastAsia="es-ES"/>
              </w:rPr>
              <w:t> </w:t>
            </w:r>
          </w:p>
        </w:tc>
        <w:tc>
          <w:tcPr>
            <w:tcW w:w="190" w:type="dxa"/>
            <w:tcBorders>
              <w:top w:val="nil"/>
              <w:left w:val="nil"/>
              <w:bottom w:val="nil"/>
              <w:right w:val="single" w:sz="8" w:space="0" w:color="auto"/>
            </w:tcBorders>
            <w:shd w:val="clear" w:color="auto" w:fill="auto"/>
            <w:vAlign w:val="center"/>
            <w:hideMark/>
          </w:tcPr>
          <w:p w14:paraId="73488288" w14:textId="77777777" w:rsidR="00837302" w:rsidRPr="003C0DD8" w:rsidRDefault="00837302" w:rsidP="00837302">
            <w:pPr>
              <w:rPr>
                <w:rFonts w:ascii="Arial" w:hAnsi="Arial" w:cs="Arial"/>
                <w:color w:val="000000"/>
                <w:sz w:val="16"/>
                <w:szCs w:val="16"/>
                <w:lang w:val="es-BO" w:eastAsia="es-ES"/>
              </w:rPr>
            </w:pPr>
            <w:r w:rsidRPr="003C0DD8">
              <w:rPr>
                <w:rFonts w:ascii="Arial" w:hAnsi="Arial" w:cs="Arial"/>
                <w:color w:val="000000"/>
                <w:sz w:val="16"/>
                <w:szCs w:val="16"/>
                <w:lang w:val="es-BO" w:eastAsia="es-ES"/>
              </w:rPr>
              <w:t> </w:t>
            </w:r>
          </w:p>
        </w:tc>
      </w:tr>
      <w:tr w:rsidR="00837302" w:rsidRPr="003C0DD8" w14:paraId="00ECB413" w14:textId="77777777" w:rsidTr="00B643FE">
        <w:trPr>
          <w:trHeight w:val="50"/>
          <w:jc w:val="center"/>
        </w:trPr>
        <w:tc>
          <w:tcPr>
            <w:tcW w:w="3740" w:type="dxa"/>
            <w:tcBorders>
              <w:top w:val="nil"/>
              <w:left w:val="single" w:sz="8" w:space="0" w:color="auto"/>
              <w:bottom w:val="nil"/>
              <w:right w:val="nil"/>
            </w:tcBorders>
            <w:shd w:val="clear" w:color="auto" w:fill="auto"/>
            <w:noWrap/>
            <w:vAlign w:val="center"/>
            <w:hideMark/>
          </w:tcPr>
          <w:p w14:paraId="7179251C" w14:textId="77777777" w:rsidR="00837302" w:rsidRPr="003C0DD8" w:rsidRDefault="00837302" w:rsidP="00837302">
            <w:pPr>
              <w:jc w:val="right"/>
              <w:rPr>
                <w:rFonts w:ascii="Calibri" w:hAnsi="Calibri" w:cs="Calibri"/>
                <w:color w:val="000000"/>
                <w:sz w:val="2"/>
                <w:szCs w:val="2"/>
                <w:lang w:val="es-BO" w:eastAsia="es-ES"/>
              </w:rPr>
            </w:pPr>
            <w:r w:rsidRPr="003C0DD8">
              <w:rPr>
                <w:rFonts w:ascii="Calibri" w:hAnsi="Calibri" w:cs="Calibri"/>
                <w:color w:val="000000"/>
                <w:sz w:val="2"/>
                <w:szCs w:val="2"/>
                <w:lang w:val="es-BO" w:eastAsia="es-ES"/>
              </w:rPr>
              <w:t> </w:t>
            </w:r>
          </w:p>
        </w:tc>
        <w:tc>
          <w:tcPr>
            <w:tcW w:w="257" w:type="dxa"/>
            <w:tcBorders>
              <w:top w:val="nil"/>
              <w:left w:val="nil"/>
              <w:bottom w:val="nil"/>
              <w:right w:val="nil"/>
            </w:tcBorders>
            <w:shd w:val="clear" w:color="auto" w:fill="auto"/>
            <w:noWrap/>
            <w:vAlign w:val="center"/>
            <w:hideMark/>
          </w:tcPr>
          <w:p w14:paraId="4F919C68" w14:textId="77777777" w:rsidR="00837302" w:rsidRPr="003C0DD8" w:rsidRDefault="00837302" w:rsidP="00837302">
            <w:pPr>
              <w:rPr>
                <w:rFonts w:ascii="Calibri" w:hAnsi="Calibri" w:cs="Calibri"/>
                <w:color w:val="000000"/>
                <w:sz w:val="2"/>
                <w:szCs w:val="2"/>
                <w:lang w:val="es-BO" w:eastAsia="es-ES"/>
              </w:rPr>
            </w:pPr>
          </w:p>
        </w:tc>
        <w:tc>
          <w:tcPr>
            <w:tcW w:w="1271" w:type="dxa"/>
            <w:gridSpan w:val="5"/>
            <w:vMerge w:val="restart"/>
            <w:tcBorders>
              <w:top w:val="nil"/>
              <w:left w:val="nil"/>
              <w:bottom w:val="single" w:sz="8" w:space="0" w:color="000000"/>
              <w:right w:val="nil"/>
            </w:tcBorders>
            <w:shd w:val="clear" w:color="auto" w:fill="auto"/>
            <w:vAlign w:val="center"/>
            <w:hideMark/>
          </w:tcPr>
          <w:p w14:paraId="202A17BA" w14:textId="77777777" w:rsidR="00837302" w:rsidRPr="003C0DD8" w:rsidRDefault="00837302" w:rsidP="00837302">
            <w:pPr>
              <w:jc w:val="center"/>
              <w:rPr>
                <w:rFonts w:ascii="Arial" w:hAnsi="Arial" w:cs="Arial"/>
                <w:i/>
                <w:iCs/>
                <w:color w:val="000000"/>
                <w:sz w:val="16"/>
                <w:szCs w:val="16"/>
                <w:lang w:val="es-BO" w:eastAsia="es-ES"/>
              </w:rPr>
            </w:pPr>
            <w:r w:rsidRPr="003C0DD8">
              <w:rPr>
                <w:rFonts w:ascii="Arial" w:hAnsi="Arial" w:cs="Arial"/>
                <w:i/>
                <w:iCs/>
                <w:color w:val="000000"/>
                <w:sz w:val="16"/>
                <w:szCs w:val="16"/>
                <w:lang w:val="es-BO" w:eastAsia="es-ES"/>
              </w:rPr>
              <w:t>NIT</w:t>
            </w:r>
          </w:p>
        </w:tc>
        <w:tc>
          <w:tcPr>
            <w:tcW w:w="183" w:type="dxa"/>
            <w:tcBorders>
              <w:top w:val="nil"/>
              <w:left w:val="nil"/>
              <w:bottom w:val="nil"/>
              <w:right w:val="nil"/>
            </w:tcBorders>
            <w:shd w:val="clear" w:color="auto" w:fill="auto"/>
            <w:vAlign w:val="center"/>
            <w:hideMark/>
          </w:tcPr>
          <w:p w14:paraId="09DCFB2A" w14:textId="77777777" w:rsidR="00837302" w:rsidRPr="003C0DD8" w:rsidRDefault="00837302" w:rsidP="00837302">
            <w:pPr>
              <w:rPr>
                <w:rFonts w:ascii="Calibri" w:hAnsi="Calibri" w:cs="Calibri"/>
                <w:color w:val="000000"/>
                <w:sz w:val="2"/>
                <w:szCs w:val="2"/>
                <w:lang w:val="es-BO" w:eastAsia="es-ES"/>
              </w:rPr>
            </w:pPr>
          </w:p>
        </w:tc>
        <w:tc>
          <w:tcPr>
            <w:tcW w:w="3580" w:type="dxa"/>
            <w:gridSpan w:val="12"/>
            <w:tcBorders>
              <w:top w:val="nil"/>
              <w:left w:val="nil"/>
              <w:bottom w:val="nil"/>
              <w:right w:val="nil"/>
            </w:tcBorders>
            <w:shd w:val="clear" w:color="auto" w:fill="auto"/>
            <w:vAlign w:val="center"/>
            <w:hideMark/>
          </w:tcPr>
          <w:p w14:paraId="7D9C1D65" w14:textId="77777777" w:rsidR="00837302" w:rsidRPr="003C0DD8" w:rsidRDefault="00837302" w:rsidP="00837302">
            <w:pPr>
              <w:jc w:val="center"/>
              <w:rPr>
                <w:rFonts w:ascii="Arial" w:hAnsi="Arial" w:cs="Arial"/>
                <w:i/>
                <w:iCs/>
                <w:color w:val="000000"/>
                <w:sz w:val="2"/>
                <w:szCs w:val="2"/>
                <w:lang w:val="es-BO" w:eastAsia="es-ES"/>
              </w:rPr>
            </w:pPr>
          </w:p>
        </w:tc>
        <w:tc>
          <w:tcPr>
            <w:tcW w:w="367" w:type="dxa"/>
            <w:tcBorders>
              <w:top w:val="nil"/>
              <w:left w:val="nil"/>
              <w:bottom w:val="nil"/>
              <w:right w:val="nil"/>
            </w:tcBorders>
            <w:shd w:val="clear" w:color="auto" w:fill="auto"/>
            <w:vAlign w:val="center"/>
            <w:hideMark/>
          </w:tcPr>
          <w:p w14:paraId="6920B329" w14:textId="77777777" w:rsidR="00837302" w:rsidRPr="003C0DD8" w:rsidRDefault="00837302" w:rsidP="00837302">
            <w:pPr>
              <w:rPr>
                <w:rFonts w:ascii="Calibri" w:hAnsi="Calibri" w:cs="Calibri"/>
                <w:color w:val="000000"/>
                <w:sz w:val="2"/>
                <w:szCs w:val="2"/>
                <w:lang w:val="es-BO" w:eastAsia="es-ES"/>
              </w:rPr>
            </w:pPr>
          </w:p>
        </w:tc>
        <w:tc>
          <w:tcPr>
            <w:tcW w:w="190" w:type="dxa"/>
            <w:tcBorders>
              <w:top w:val="nil"/>
              <w:left w:val="nil"/>
              <w:bottom w:val="nil"/>
              <w:right w:val="single" w:sz="8" w:space="0" w:color="auto"/>
            </w:tcBorders>
            <w:shd w:val="clear" w:color="auto" w:fill="auto"/>
            <w:vAlign w:val="center"/>
            <w:hideMark/>
          </w:tcPr>
          <w:p w14:paraId="26861552" w14:textId="77777777" w:rsidR="00837302" w:rsidRPr="003C0DD8" w:rsidRDefault="00837302" w:rsidP="00837302">
            <w:pPr>
              <w:rPr>
                <w:rFonts w:ascii="Arial" w:hAnsi="Arial" w:cs="Arial"/>
                <w:b/>
                <w:bCs/>
                <w:color w:val="000000"/>
                <w:sz w:val="2"/>
                <w:szCs w:val="2"/>
                <w:lang w:val="es-BO" w:eastAsia="es-ES"/>
              </w:rPr>
            </w:pPr>
            <w:r w:rsidRPr="003C0DD8">
              <w:rPr>
                <w:rFonts w:ascii="Arial" w:hAnsi="Arial" w:cs="Arial"/>
                <w:b/>
                <w:bCs/>
                <w:color w:val="000000"/>
                <w:sz w:val="2"/>
                <w:szCs w:val="2"/>
                <w:lang w:val="es-BO" w:eastAsia="es-ES"/>
              </w:rPr>
              <w:t> </w:t>
            </w:r>
          </w:p>
        </w:tc>
      </w:tr>
      <w:tr w:rsidR="00E62FF2" w:rsidRPr="003C0DD8" w14:paraId="32AD7B5A" w14:textId="77777777" w:rsidTr="00B55732">
        <w:trPr>
          <w:trHeight w:val="50"/>
          <w:jc w:val="center"/>
        </w:trPr>
        <w:tc>
          <w:tcPr>
            <w:tcW w:w="3740" w:type="dxa"/>
            <w:vMerge w:val="restart"/>
            <w:tcBorders>
              <w:top w:val="nil"/>
              <w:left w:val="single" w:sz="8" w:space="0" w:color="auto"/>
              <w:right w:val="nil"/>
            </w:tcBorders>
            <w:shd w:val="clear" w:color="auto" w:fill="auto"/>
            <w:vAlign w:val="center"/>
            <w:hideMark/>
          </w:tcPr>
          <w:p w14:paraId="13C4E2BF" w14:textId="77777777" w:rsidR="00E62FF2" w:rsidRPr="003C0DD8" w:rsidRDefault="00E62FF2" w:rsidP="00837302">
            <w:pPr>
              <w:jc w:val="right"/>
              <w:rPr>
                <w:rFonts w:ascii="Arial" w:hAnsi="Arial" w:cs="Arial"/>
                <w:b/>
                <w:bCs/>
                <w:color w:val="000000"/>
                <w:sz w:val="16"/>
                <w:szCs w:val="16"/>
                <w:lang w:val="es-BO" w:eastAsia="es-ES"/>
              </w:rPr>
            </w:pPr>
            <w:r w:rsidRPr="003C0DD8">
              <w:rPr>
                <w:rFonts w:ascii="Arial" w:hAnsi="Arial" w:cs="Arial"/>
                <w:b/>
                <w:bCs/>
                <w:color w:val="000000"/>
                <w:sz w:val="16"/>
                <w:szCs w:val="16"/>
                <w:lang w:val="es-BO" w:eastAsia="es-ES"/>
              </w:rPr>
              <w:t>Número de Identificación Tributaria</w:t>
            </w:r>
          </w:p>
        </w:tc>
        <w:tc>
          <w:tcPr>
            <w:tcW w:w="257" w:type="dxa"/>
            <w:vMerge w:val="restart"/>
            <w:tcBorders>
              <w:top w:val="nil"/>
              <w:left w:val="nil"/>
              <w:bottom w:val="nil"/>
              <w:right w:val="nil"/>
            </w:tcBorders>
            <w:shd w:val="clear" w:color="auto" w:fill="auto"/>
            <w:vAlign w:val="center"/>
            <w:hideMark/>
          </w:tcPr>
          <w:p w14:paraId="033B6274" w14:textId="77777777" w:rsidR="00E62FF2" w:rsidRPr="003C0DD8" w:rsidRDefault="00E62FF2" w:rsidP="00837302">
            <w:pPr>
              <w:jc w:val="center"/>
              <w:rPr>
                <w:rFonts w:ascii="Arial" w:hAnsi="Arial" w:cs="Arial"/>
                <w:b/>
                <w:bCs/>
                <w:color w:val="000000"/>
                <w:sz w:val="16"/>
                <w:szCs w:val="16"/>
                <w:lang w:val="es-BO" w:eastAsia="es-ES"/>
              </w:rPr>
            </w:pPr>
            <w:r w:rsidRPr="003C0DD8">
              <w:rPr>
                <w:rFonts w:ascii="Arial" w:hAnsi="Arial" w:cs="Arial"/>
                <w:b/>
                <w:bCs/>
                <w:color w:val="000000"/>
                <w:sz w:val="16"/>
                <w:szCs w:val="16"/>
                <w:lang w:val="es-BO" w:eastAsia="es-ES"/>
              </w:rPr>
              <w:t>:</w:t>
            </w:r>
          </w:p>
        </w:tc>
        <w:tc>
          <w:tcPr>
            <w:tcW w:w="1271" w:type="dxa"/>
            <w:gridSpan w:val="5"/>
            <w:vMerge/>
            <w:tcBorders>
              <w:top w:val="nil"/>
              <w:left w:val="nil"/>
              <w:bottom w:val="nil"/>
              <w:right w:val="nil"/>
            </w:tcBorders>
            <w:vAlign w:val="center"/>
            <w:hideMark/>
          </w:tcPr>
          <w:p w14:paraId="183CA970" w14:textId="77777777" w:rsidR="00E62FF2" w:rsidRPr="003C0DD8" w:rsidRDefault="00E62FF2" w:rsidP="00837302">
            <w:pPr>
              <w:rPr>
                <w:rFonts w:ascii="Arial" w:hAnsi="Arial" w:cs="Arial"/>
                <w:i/>
                <w:iCs/>
                <w:color w:val="000000"/>
                <w:sz w:val="16"/>
                <w:szCs w:val="16"/>
                <w:lang w:val="es-BO" w:eastAsia="es-ES"/>
              </w:rPr>
            </w:pPr>
          </w:p>
        </w:tc>
        <w:tc>
          <w:tcPr>
            <w:tcW w:w="183" w:type="dxa"/>
            <w:tcBorders>
              <w:top w:val="nil"/>
              <w:left w:val="nil"/>
              <w:bottom w:val="nil"/>
              <w:right w:val="nil"/>
            </w:tcBorders>
            <w:shd w:val="clear" w:color="auto" w:fill="auto"/>
            <w:vAlign w:val="center"/>
            <w:hideMark/>
          </w:tcPr>
          <w:p w14:paraId="6A3CECBD" w14:textId="77777777" w:rsidR="00E62FF2" w:rsidRPr="003C0DD8" w:rsidRDefault="00E62FF2" w:rsidP="00837302">
            <w:pPr>
              <w:rPr>
                <w:rFonts w:ascii="Calibri" w:hAnsi="Calibri" w:cs="Calibri"/>
                <w:color w:val="000000"/>
                <w:sz w:val="22"/>
                <w:szCs w:val="22"/>
                <w:lang w:val="es-BO" w:eastAsia="es-ES"/>
              </w:rPr>
            </w:pPr>
          </w:p>
        </w:tc>
        <w:tc>
          <w:tcPr>
            <w:tcW w:w="1101" w:type="dxa"/>
            <w:gridSpan w:val="3"/>
            <w:tcBorders>
              <w:top w:val="nil"/>
              <w:left w:val="nil"/>
              <w:right w:val="nil"/>
            </w:tcBorders>
            <w:shd w:val="clear" w:color="auto" w:fill="auto"/>
            <w:vAlign w:val="center"/>
            <w:hideMark/>
          </w:tcPr>
          <w:p w14:paraId="3E530CF4" w14:textId="77777777" w:rsidR="00E62FF2" w:rsidRPr="003C0DD8" w:rsidRDefault="00E62FF2" w:rsidP="00837302">
            <w:pPr>
              <w:jc w:val="center"/>
              <w:rPr>
                <w:rFonts w:ascii="Arial" w:hAnsi="Arial" w:cs="Arial"/>
                <w:i/>
                <w:iCs/>
                <w:color w:val="000000"/>
                <w:sz w:val="16"/>
                <w:szCs w:val="16"/>
                <w:lang w:val="es-BO" w:eastAsia="es-ES"/>
              </w:rPr>
            </w:pPr>
          </w:p>
        </w:tc>
        <w:tc>
          <w:tcPr>
            <w:tcW w:w="183" w:type="dxa"/>
            <w:tcBorders>
              <w:top w:val="nil"/>
              <w:left w:val="nil"/>
              <w:bottom w:val="nil"/>
              <w:right w:val="nil"/>
            </w:tcBorders>
            <w:shd w:val="clear" w:color="auto" w:fill="auto"/>
            <w:vAlign w:val="center"/>
            <w:hideMark/>
          </w:tcPr>
          <w:p w14:paraId="1324B938" w14:textId="77777777" w:rsidR="00E62FF2" w:rsidRPr="003C0DD8" w:rsidRDefault="00E62FF2" w:rsidP="00837302">
            <w:pPr>
              <w:rPr>
                <w:rFonts w:ascii="Calibri" w:hAnsi="Calibri" w:cs="Calibri"/>
                <w:color w:val="000000"/>
                <w:sz w:val="22"/>
                <w:szCs w:val="22"/>
                <w:lang w:val="es-BO" w:eastAsia="es-ES"/>
              </w:rPr>
            </w:pPr>
          </w:p>
        </w:tc>
        <w:tc>
          <w:tcPr>
            <w:tcW w:w="1136" w:type="dxa"/>
            <w:gridSpan w:val="4"/>
            <w:tcBorders>
              <w:top w:val="nil"/>
              <w:left w:val="nil"/>
              <w:right w:val="nil"/>
            </w:tcBorders>
            <w:shd w:val="clear" w:color="auto" w:fill="auto"/>
            <w:vAlign w:val="center"/>
            <w:hideMark/>
          </w:tcPr>
          <w:p w14:paraId="02E26540" w14:textId="77777777" w:rsidR="00E62FF2" w:rsidRPr="003C0DD8" w:rsidRDefault="00E62FF2" w:rsidP="00837302">
            <w:pPr>
              <w:jc w:val="center"/>
              <w:rPr>
                <w:rFonts w:ascii="Arial" w:hAnsi="Arial" w:cs="Arial"/>
                <w:i/>
                <w:iCs/>
                <w:color w:val="000000"/>
                <w:sz w:val="16"/>
                <w:szCs w:val="16"/>
                <w:lang w:val="es-BO" w:eastAsia="es-ES"/>
              </w:rPr>
            </w:pPr>
          </w:p>
        </w:tc>
        <w:tc>
          <w:tcPr>
            <w:tcW w:w="260" w:type="dxa"/>
            <w:tcBorders>
              <w:top w:val="nil"/>
              <w:left w:val="nil"/>
              <w:bottom w:val="nil"/>
              <w:right w:val="nil"/>
            </w:tcBorders>
            <w:shd w:val="clear" w:color="auto" w:fill="auto"/>
            <w:vAlign w:val="center"/>
            <w:hideMark/>
          </w:tcPr>
          <w:p w14:paraId="4252FBCD" w14:textId="77777777" w:rsidR="00E62FF2" w:rsidRPr="003C0DD8" w:rsidRDefault="00E62FF2" w:rsidP="00837302">
            <w:pPr>
              <w:rPr>
                <w:rFonts w:ascii="Calibri" w:hAnsi="Calibri" w:cs="Calibri"/>
                <w:color w:val="000000"/>
                <w:sz w:val="22"/>
                <w:szCs w:val="22"/>
                <w:lang w:val="es-BO" w:eastAsia="es-ES"/>
              </w:rPr>
            </w:pPr>
          </w:p>
        </w:tc>
        <w:tc>
          <w:tcPr>
            <w:tcW w:w="900" w:type="dxa"/>
            <w:gridSpan w:val="3"/>
            <w:tcBorders>
              <w:top w:val="nil"/>
              <w:left w:val="nil"/>
              <w:right w:val="nil"/>
            </w:tcBorders>
            <w:shd w:val="clear" w:color="auto" w:fill="auto"/>
            <w:vAlign w:val="center"/>
            <w:hideMark/>
          </w:tcPr>
          <w:p w14:paraId="0492C01E" w14:textId="77777777" w:rsidR="00E62FF2" w:rsidRPr="003C0DD8" w:rsidRDefault="00E62FF2" w:rsidP="00837302">
            <w:pPr>
              <w:jc w:val="center"/>
              <w:rPr>
                <w:rFonts w:ascii="Arial" w:hAnsi="Arial" w:cs="Arial"/>
                <w:i/>
                <w:iCs/>
                <w:color w:val="000000"/>
                <w:sz w:val="16"/>
                <w:szCs w:val="16"/>
                <w:lang w:val="es-BO" w:eastAsia="es-ES"/>
              </w:rPr>
            </w:pPr>
          </w:p>
        </w:tc>
        <w:tc>
          <w:tcPr>
            <w:tcW w:w="367" w:type="dxa"/>
            <w:tcBorders>
              <w:top w:val="nil"/>
              <w:left w:val="nil"/>
              <w:bottom w:val="nil"/>
              <w:right w:val="nil"/>
            </w:tcBorders>
            <w:shd w:val="clear" w:color="auto" w:fill="auto"/>
            <w:vAlign w:val="center"/>
            <w:hideMark/>
          </w:tcPr>
          <w:p w14:paraId="0CE104CF" w14:textId="77777777" w:rsidR="00E62FF2" w:rsidRPr="003C0DD8" w:rsidRDefault="00E62FF2" w:rsidP="00837302">
            <w:pPr>
              <w:rPr>
                <w:rFonts w:ascii="Calibri" w:hAnsi="Calibri" w:cs="Calibri"/>
                <w:color w:val="000000"/>
                <w:sz w:val="22"/>
                <w:szCs w:val="22"/>
                <w:lang w:val="es-BO" w:eastAsia="es-ES"/>
              </w:rPr>
            </w:pPr>
          </w:p>
        </w:tc>
        <w:tc>
          <w:tcPr>
            <w:tcW w:w="190" w:type="dxa"/>
            <w:tcBorders>
              <w:top w:val="nil"/>
              <w:left w:val="nil"/>
              <w:bottom w:val="nil"/>
              <w:right w:val="single" w:sz="8" w:space="0" w:color="auto"/>
            </w:tcBorders>
            <w:shd w:val="clear" w:color="auto" w:fill="auto"/>
            <w:vAlign w:val="center"/>
            <w:hideMark/>
          </w:tcPr>
          <w:p w14:paraId="2F823EBC" w14:textId="77777777" w:rsidR="00E62FF2" w:rsidRPr="003C0DD8" w:rsidRDefault="00E62FF2" w:rsidP="00837302">
            <w:pPr>
              <w:rPr>
                <w:rFonts w:ascii="Arial" w:hAnsi="Arial" w:cs="Arial"/>
                <w:b/>
                <w:bCs/>
                <w:color w:val="000000"/>
                <w:sz w:val="16"/>
                <w:szCs w:val="16"/>
                <w:lang w:val="es-BO" w:eastAsia="es-ES"/>
              </w:rPr>
            </w:pPr>
            <w:r w:rsidRPr="003C0DD8">
              <w:rPr>
                <w:rFonts w:ascii="Arial" w:hAnsi="Arial" w:cs="Arial"/>
                <w:b/>
                <w:bCs/>
                <w:color w:val="000000"/>
                <w:sz w:val="16"/>
                <w:szCs w:val="16"/>
                <w:lang w:val="es-BO" w:eastAsia="es-ES"/>
              </w:rPr>
              <w:t> </w:t>
            </w:r>
          </w:p>
        </w:tc>
      </w:tr>
      <w:tr w:rsidR="00E62FF2" w:rsidRPr="003C0DD8" w14:paraId="578D6E8A" w14:textId="77777777" w:rsidTr="00B55732">
        <w:trPr>
          <w:trHeight w:val="246"/>
          <w:jc w:val="center"/>
        </w:trPr>
        <w:tc>
          <w:tcPr>
            <w:tcW w:w="3740" w:type="dxa"/>
            <w:vMerge/>
            <w:tcBorders>
              <w:left w:val="single" w:sz="8" w:space="0" w:color="auto"/>
              <w:bottom w:val="nil"/>
              <w:right w:val="nil"/>
            </w:tcBorders>
            <w:shd w:val="clear" w:color="auto" w:fill="auto"/>
            <w:vAlign w:val="center"/>
            <w:hideMark/>
          </w:tcPr>
          <w:p w14:paraId="4462095B" w14:textId="77777777" w:rsidR="00E62FF2" w:rsidRPr="003C0DD8" w:rsidRDefault="00E62FF2" w:rsidP="00837302">
            <w:pPr>
              <w:jc w:val="right"/>
              <w:rPr>
                <w:rFonts w:ascii="Arial" w:hAnsi="Arial" w:cs="Arial"/>
                <w:i/>
                <w:iCs/>
                <w:color w:val="000000"/>
                <w:sz w:val="16"/>
                <w:szCs w:val="16"/>
                <w:lang w:val="es-BO" w:eastAsia="es-ES"/>
              </w:rPr>
            </w:pPr>
          </w:p>
        </w:tc>
        <w:tc>
          <w:tcPr>
            <w:tcW w:w="257" w:type="dxa"/>
            <w:vMerge/>
            <w:tcBorders>
              <w:top w:val="nil"/>
              <w:left w:val="nil"/>
              <w:bottom w:val="nil"/>
              <w:right w:val="nil"/>
            </w:tcBorders>
            <w:vAlign w:val="center"/>
            <w:hideMark/>
          </w:tcPr>
          <w:p w14:paraId="000DC3DA" w14:textId="77777777" w:rsidR="00E62FF2" w:rsidRPr="003C0DD8" w:rsidRDefault="00E62FF2" w:rsidP="00837302">
            <w:pPr>
              <w:rPr>
                <w:rFonts w:ascii="Arial" w:hAnsi="Arial" w:cs="Arial"/>
                <w:b/>
                <w:bCs/>
                <w:color w:val="000000"/>
                <w:sz w:val="16"/>
                <w:szCs w:val="16"/>
                <w:lang w:val="es-BO" w:eastAsia="es-ES"/>
              </w:rPr>
            </w:pPr>
          </w:p>
        </w:tc>
        <w:tc>
          <w:tcPr>
            <w:tcW w:w="1271" w:type="dxa"/>
            <w:gridSpan w:val="5"/>
            <w:tcBorders>
              <w:top w:val="single" w:sz="8" w:space="0" w:color="auto"/>
              <w:left w:val="single" w:sz="8" w:space="0" w:color="auto"/>
              <w:bottom w:val="single" w:sz="8" w:space="0" w:color="auto"/>
              <w:right w:val="single" w:sz="8" w:space="0" w:color="000000"/>
            </w:tcBorders>
            <w:shd w:val="clear" w:color="auto" w:fill="DBE5F1" w:themeFill="accent1" w:themeFillTint="33"/>
            <w:vAlign w:val="center"/>
            <w:hideMark/>
          </w:tcPr>
          <w:p w14:paraId="2B1F22DE" w14:textId="77777777" w:rsidR="00E62FF2" w:rsidRPr="003C0DD8" w:rsidRDefault="00E62FF2" w:rsidP="00837302">
            <w:pPr>
              <w:jc w:val="center"/>
              <w:rPr>
                <w:rFonts w:ascii="Arial" w:hAnsi="Arial" w:cs="Arial"/>
                <w:color w:val="000000"/>
                <w:sz w:val="22"/>
                <w:szCs w:val="22"/>
                <w:lang w:val="es-BO" w:eastAsia="es-ES"/>
              </w:rPr>
            </w:pPr>
            <w:r w:rsidRPr="003C0DD8">
              <w:rPr>
                <w:rFonts w:ascii="Arial" w:hAnsi="Arial" w:cs="Arial"/>
                <w:color w:val="000000"/>
                <w:sz w:val="22"/>
                <w:szCs w:val="16"/>
                <w:lang w:val="es-BO" w:eastAsia="es-ES"/>
              </w:rPr>
              <w:t> </w:t>
            </w:r>
          </w:p>
        </w:tc>
        <w:tc>
          <w:tcPr>
            <w:tcW w:w="183" w:type="dxa"/>
            <w:tcBorders>
              <w:top w:val="nil"/>
              <w:left w:val="nil"/>
              <w:bottom w:val="nil"/>
            </w:tcBorders>
            <w:shd w:val="clear" w:color="auto" w:fill="auto"/>
            <w:vAlign w:val="center"/>
            <w:hideMark/>
          </w:tcPr>
          <w:p w14:paraId="6489599E" w14:textId="77777777" w:rsidR="00E62FF2" w:rsidRPr="003C0DD8" w:rsidRDefault="00E62FF2" w:rsidP="00837302">
            <w:pPr>
              <w:rPr>
                <w:rFonts w:ascii="Calibri" w:hAnsi="Calibri" w:cs="Calibri"/>
                <w:color w:val="000000"/>
                <w:sz w:val="22"/>
                <w:szCs w:val="22"/>
                <w:lang w:val="es-BO" w:eastAsia="es-ES"/>
              </w:rPr>
            </w:pPr>
          </w:p>
        </w:tc>
        <w:tc>
          <w:tcPr>
            <w:tcW w:w="1101" w:type="dxa"/>
            <w:gridSpan w:val="3"/>
            <w:shd w:val="clear" w:color="auto" w:fill="auto"/>
            <w:vAlign w:val="center"/>
            <w:hideMark/>
          </w:tcPr>
          <w:p w14:paraId="043FE801" w14:textId="77777777" w:rsidR="00E62FF2" w:rsidRPr="003C0DD8" w:rsidRDefault="00E62FF2" w:rsidP="00837302">
            <w:pPr>
              <w:jc w:val="center"/>
              <w:rPr>
                <w:rFonts w:ascii="Arial" w:hAnsi="Arial" w:cs="Arial"/>
                <w:b/>
                <w:bCs/>
                <w:color w:val="000000"/>
                <w:sz w:val="16"/>
                <w:szCs w:val="16"/>
                <w:lang w:val="es-BO" w:eastAsia="es-ES"/>
              </w:rPr>
            </w:pPr>
            <w:r w:rsidRPr="003C0DD8">
              <w:rPr>
                <w:rFonts w:ascii="Arial" w:hAnsi="Arial" w:cs="Arial"/>
                <w:b/>
                <w:bCs/>
                <w:color w:val="000000"/>
                <w:sz w:val="16"/>
                <w:szCs w:val="16"/>
                <w:lang w:val="es-BO" w:eastAsia="es-ES"/>
              </w:rPr>
              <w:t> </w:t>
            </w:r>
          </w:p>
        </w:tc>
        <w:tc>
          <w:tcPr>
            <w:tcW w:w="183" w:type="dxa"/>
            <w:tcBorders>
              <w:top w:val="nil"/>
              <w:left w:val="nil"/>
              <w:bottom w:val="nil"/>
            </w:tcBorders>
            <w:shd w:val="clear" w:color="auto" w:fill="auto"/>
            <w:vAlign w:val="center"/>
            <w:hideMark/>
          </w:tcPr>
          <w:p w14:paraId="22B42D88" w14:textId="77777777" w:rsidR="00E62FF2" w:rsidRPr="003C0DD8" w:rsidRDefault="00E62FF2" w:rsidP="00837302">
            <w:pPr>
              <w:rPr>
                <w:rFonts w:ascii="Calibri" w:hAnsi="Calibri" w:cs="Calibri"/>
                <w:color w:val="000000"/>
                <w:sz w:val="22"/>
                <w:szCs w:val="22"/>
                <w:lang w:val="es-BO" w:eastAsia="es-ES"/>
              </w:rPr>
            </w:pPr>
          </w:p>
        </w:tc>
        <w:tc>
          <w:tcPr>
            <w:tcW w:w="1136" w:type="dxa"/>
            <w:gridSpan w:val="4"/>
            <w:shd w:val="clear" w:color="auto" w:fill="auto"/>
            <w:vAlign w:val="center"/>
            <w:hideMark/>
          </w:tcPr>
          <w:p w14:paraId="75437299" w14:textId="77777777" w:rsidR="00E62FF2" w:rsidRPr="003C0DD8" w:rsidRDefault="00E62FF2" w:rsidP="00837302">
            <w:pPr>
              <w:jc w:val="center"/>
              <w:rPr>
                <w:rFonts w:ascii="Arial" w:hAnsi="Arial" w:cs="Arial"/>
                <w:b/>
                <w:bCs/>
                <w:color w:val="000000"/>
                <w:sz w:val="16"/>
                <w:szCs w:val="16"/>
                <w:lang w:val="es-BO" w:eastAsia="es-ES"/>
              </w:rPr>
            </w:pPr>
            <w:r w:rsidRPr="003C0DD8">
              <w:rPr>
                <w:rFonts w:ascii="Arial" w:hAnsi="Arial" w:cs="Arial"/>
                <w:b/>
                <w:bCs/>
                <w:color w:val="000000"/>
                <w:sz w:val="16"/>
                <w:szCs w:val="16"/>
                <w:lang w:val="es-BO" w:eastAsia="es-ES"/>
              </w:rPr>
              <w:t> </w:t>
            </w:r>
          </w:p>
        </w:tc>
        <w:tc>
          <w:tcPr>
            <w:tcW w:w="260" w:type="dxa"/>
            <w:tcBorders>
              <w:top w:val="nil"/>
              <w:left w:val="nil"/>
              <w:bottom w:val="nil"/>
            </w:tcBorders>
            <w:shd w:val="clear" w:color="auto" w:fill="auto"/>
            <w:vAlign w:val="center"/>
            <w:hideMark/>
          </w:tcPr>
          <w:p w14:paraId="379060A0" w14:textId="77777777" w:rsidR="00E62FF2" w:rsidRPr="003C0DD8" w:rsidRDefault="00E62FF2" w:rsidP="00837302">
            <w:pPr>
              <w:rPr>
                <w:rFonts w:ascii="Calibri" w:hAnsi="Calibri" w:cs="Calibri"/>
                <w:color w:val="000000"/>
                <w:sz w:val="22"/>
                <w:szCs w:val="22"/>
                <w:lang w:val="es-BO" w:eastAsia="es-ES"/>
              </w:rPr>
            </w:pPr>
          </w:p>
        </w:tc>
        <w:tc>
          <w:tcPr>
            <w:tcW w:w="900" w:type="dxa"/>
            <w:gridSpan w:val="3"/>
            <w:shd w:val="clear" w:color="auto" w:fill="auto"/>
            <w:vAlign w:val="center"/>
            <w:hideMark/>
          </w:tcPr>
          <w:p w14:paraId="38D7BC82" w14:textId="77777777" w:rsidR="00E62FF2" w:rsidRPr="003C0DD8" w:rsidRDefault="00E62FF2" w:rsidP="00837302">
            <w:pPr>
              <w:jc w:val="center"/>
              <w:rPr>
                <w:rFonts w:ascii="Arial" w:hAnsi="Arial" w:cs="Arial"/>
                <w:b/>
                <w:bCs/>
                <w:color w:val="000000"/>
                <w:sz w:val="16"/>
                <w:szCs w:val="16"/>
                <w:lang w:val="es-BO" w:eastAsia="es-ES"/>
              </w:rPr>
            </w:pPr>
            <w:r w:rsidRPr="003C0DD8">
              <w:rPr>
                <w:rFonts w:ascii="Arial" w:hAnsi="Arial" w:cs="Arial"/>
                <w:b/>
                <w:bCs/>
                <w:color w:val="000000"/>
                <w:sz w:val="16"/>
                <w:szCs w:val="16"/>
                <w:lang w:val="es-BO" w:eastAsia="es-ES"/>
              </w:rPr>
              <w:t> </w:t>
            </w:r>
          </w:p>
        </w:tc>
        <w:tc>
          <w:tcPr>
            <w:tcW w:w="367" w:type="dxa"/>
            <w:tcBorders>
              <w:top w:val="nil"/>
              <w:left w:val="nil"/>
              <w:bottom w:val="nil"/>
              <w:right w:val="nil"/>
            </w:tcBorders>
            <w:shd w:val="clear" w:color="auto" w:fill="auto"/>
            <w:vAlign w:val="center"/>
            <w:hideMark/>
          </w:tcPr>
          <w:p w14:paraId="47678DA9" w14:textId="77777777" w:rsidR="00E62FF2" w:rsidRPr="003C0DD8" w:rsidRDefault="00E62FF2" w:rsidP="00837302">
            <w:pPr>
              <w:rPr>
                <w:rFonts w:ascii="Calibri" w:hAnsi="Calibri" w:cs="Calibri"/>
                <w:color w:val="000000"/>
                <w:sz w:val="22"/>
                <w:szCs w:val="22"/>
                <w:lang w:val="es-BO" w:eastAsia="es-ES"/>
              </w:rPr>
            </w:pPr>
          </w:p>
        </w:tc>
        <w:tc>
          <w:tcPr>
            <w:tcW w:w="190" w:type="dxa"/>
            <w:tcBorders>
              <w:top w:val="nil"/>
              <w:left w:val="nil"/>
              <w:bottom w:val="nil"/>
              <w:right w:val="single" w:sz="8" w:space="0" w:color="auto"/>
            </w:tcBorders>
            <w:shd w:val="clear" w:color="auto" w:fill="auto"/>
            <w:vAlign w:val="center"/>
            <w:hideMark/>
          </w:tcPr>
          <w:p w14:paraId="6AB25C57" w14:textId="77777777" w:rsidR="00E62FF2" w:rsidRPr="003C0DD8" w:rsidRDefault="00E62FF2" w:rsidP="00837302">
            <w:pPr>
              <w:rPr>
                <w:rFonts w:ascii="Arial" w:hAnsi="Arial" w:cs="Arial"/>
                <w:b/>
                <w:bCs/>
                <w:color w:val="000000"/>
                <w:sz w:val="16"/>
                <w:szCs w:val="16"/>
                <w:lang w:val="es-BO" w:eastAsia="es-ES"/>
              </w:rPr>
            </w:pPr>
            <w:r w:rsidRPr="003C0DD8">
              <w:rPr>
                <w:rFonts w:ascii="Arial" w:hAnsi="Arial" w:cs="Arial"/>
                <w:b/>
                <w:bCs/>
                <w:color w:val="000000"/>
                <w:sz w:val="16"/>
                <w:szCs w:val="16"/>
                <w:lang w:val="es-BO" w:eastAsia="es-ES"/>
              </w:rPr>
              <w:t> </w:t>
            </w:r>
          </w:p>
        </w:tc>
      </w:tr>
      <w:tr w:rsidR="00837302" w:rsidRPr="003C0DD8" w14:paraId="3C50BFAA" w14:textId="77777777" w:rsidTr="00090CEE">
        <w:trPr>
          <w:trHeight w:val="196"/>
          <w:jc w:val="center"/>
        </w:trPr>
        <w:tc>
          <w:tcPr>
            <w:tcW w:w="3740" w:type="dxa"/>
            <w:tcBorders>
              <w:top w:val="nil"/>
              <w:left w:val="single" w:sz="8" w:space="0" w:color="auto"/>
              <w:bottom w:val="nil"/>
              <w:right w:val="nil"/>
            </w:tcBorders>
            <w:shd w:val="clear" w:color="auto" w:fill="auto"/>
            <w:noWrap/>
            <w:vAlign w:val="center"/>
            <w:hideMark/>
          </w:tcPr>
          <w:p w14:paraId="67D6846A" w14:textId="77777777" w:rsidR="00837302" w:rsidRPr="003C0DD8" w:rsidRDefault="00837302" w:rsidP="00837302">
            <w:pPr>
              <w:jc w:val="right"/>
              <w:rPr>
                <w:rFonts w:ascii="Calibri" w:hAnsi="Calibri" w:cs="Calibri"/>
                <w:color w:val="000000"/>
                <w:sz w:val="2"/>
                <w:szCs w:val="2"/>
                <w:lang w:val="es-BO" w:eastAsia="es-ES"/>
              </w:rPr>
            </w:pPr>
            <w:r w:rsidRPr="003C0DD8">
              <w:rPr>
                <w:rFonts w:ascii="Calibri" w:hAnsi="Calibri" w:cs="Calibri"/>
                <w:color w:val="000000"/>
                <w:sz w:val="2"/>
                <w:szCs w:val="2"/>
                <w:lang w:val="es-BO" w:eastAsia="es-ES"/>
              </w:rPr>
              <w:t> </w:t>
            </w:r>
          </w:p>
        </w:tc>
        <w:tc>
          <w:tcPr>
            <w:tcW w:w="257" w:type="dxa"/>
            <w:tcBorders>
              <w:top w:val="nil"/>
              <w:left w:val="nil"/>
              <w:bottom w:val="nil"/>
              <w:right w:val="nil"/>
            </w:tcBorders>
            <w:shd w:val="clear" w:color="auto" w:fill="auto"/>
            <w:noWrap/>
            <w:vAlign w:val="center"/>
            <w:hideMark/>
          </w:tcPr>
          <w:p w14:paraId="2BA2C002" w14:textId="77777777" w:rsidR="00837302" w:rsidRPr="003C0DD8" w:rsidRDefault="00837302" w:rsidP="00837302">
            <w:pPr>
              <w:rPr>
                <w:rFonts w:ascii="Calibri" w:hAnsi="Calibri" w:cs="Calibri"/>
                <w:color w:val="000000"/>
                <w:sz w:val="2"/>
                <w:szCs w:val="2"/>
                <w:lang w:val="es-BO" w:eastAsia="es-ES"/>
              </w:rPr>
            </w:pPr>
          </w:p>
        </w:tc>
        <w:tc>
          <w:tcPr>
            <w:tcW w:w="1106" w:type="dxa"/>
            <w:gridSpan w:val="4"/>
            <w:vMerge w:val="restart"/>
            <w:tcBorders>
              <w:top w:val="nil"/>
              <w:left w:val="nil"/>
              <w:bottom w:val="single" w:sz="8" w:space="0" w:color="000000"/>
              <w:right w:val="nil"/>
            </w:tcBorders>
            <w:shd w:val="clear" w:color="auto" w:fill="auto"/>
            <w:vAlign w:val="center"/>
            <w:hideMark/>
          </w:tcPr>
          <w:p w14:paraId="1DACDCFA" w14:textId="77777777" w:rsidR="00837302" w:rsidRPr="003C0DD8" w:rsidRDefault="00837302" w:rsidP="00837302">
            <w:pPr>
              <w:jc w:val="center"/>
              <w:rPr>
                <w:rFonts w:ascii="Arial" w:hAnsi="Arial" w:cs="Arial"/>
                <w:i/>
                <w:iCs/>
                <w:color w:val="000000"/>
                <w:sz w:val="16"/>
                <w:szCs w:val="16"/>
                <w:lang w:val="es-BO" w:eastAsia="es-ES"/>
              </w:rPr>
            </w:pPr>
            <w:r w:rsidRPr="003C0DD8">
              <w:rPr>
                <w:rFonts w:ascii="Arial" w:hAnsi="Arial" w:cs="Arial"/>
                <w:i/>
                <w:iCs/>
                <w:color w:val="000000"/>
                <w:sz w:val="16"/>
                <w:szCs w:val="16"/>
                <w:lang w:val="es-BO" w:eastAsia="es-ES"/>
              </w:rPr>
              <w:t>Número de Matricula</w:t>
            </w:r>
          </w:p>
        </w:tc>
        <w:tc>
          <w:tcPr>
            <w:tcW w:w="165" w:type="dxa"/>
            <w:tcBorders>
              <w:top w:val="nil"/>
              <w:left w:val="nil"/>
              <w:bottom w:val="nil"/>
              <w:right w:val="nil"/>
            </w:tcBorders>
            <w:shd w:val="clear" w:color="auto" w:fill="auto"/>
            <w:noWrap/>
            <w:vAlign w:val="center"/>
            <w:hideMark/>
          </w:tcPr>
          <w:p w14:paraId="0BA62AE8" w14:textId="77777777" w:rsidR="00837302" w:rsidRPr="003C0DD8" w:rsidRDefault="00837302" w:rsidP="00837302">
            <w:pPr>
              <w:rPr>
                <w:rFonts w:ascii="Calibri" w:hAnsi="Calibri" w:cs="Calibri"/>
                <w:color w:val="000000"/>
                <w:sz w:val="22"/>
                <w:szCs w:val="22"/>
                <w:lang w:val="es-BO" w:eastAsia="es-ES"/>
              </w:rPr>
            </w:pPr>
          </w:p>
        </w:tc>
        <w:tc>
          <w:tcPr>
            <w:tcW w:w="183" w:type="dxa"/>
            <w:tcBorders>
              <w:top w:val="nil"/>
              <w:left w:val="nil"/>
              <w:bottom w:val="nil"/>
              <w:right w:val="nil"/>
            </w:tcBorders>
            <w:shd w:val="clear" w:color="auto" w:fill="auto"/>
            <w:noWrap/>
            <w:vAlign w:val="center"/>
            <w:hideMark/>
          </w:tcPr>
          <w:p w14:paraId="00C8AFB9" w14:textId="77777777" w:rsidR="00837302" w:rsidRPr="003C0DD8" w:rsidRDefault="00837302" w:rsidP="00837302">
            <w:pPr>
              <w:rPr>
                <w:rFonts w:ascii="Calibri" w:hAnsi="Calibri" w:cs="Calibri"/>
                <w:color w:val="000000"/>
                <w:sz w:val="22"/>
                <w:szCs w:val="22"/>
                <w:lang w:val="es-BO" w:eastAsia="es-ES"/>
              </w:rPr>
            </w:pPr>
          </w:p>
        </w:tc>
        <w:tc>
          <w:tcPr>
            <w:tcW w:w="2680" w:type="dxa"/>
            <w:gridSpan w:val="9"/>
            <w:tcBorders>
              <w:top w:val="nil"/>
              <w:left w:val="nil"/>
              <w:bottom w:val="nil"/>
              <w:right w:val="nil"/>
            </w:tcBorders>
            <w:shd w:val="clear" w:color="auto" w:fill="auto"/>
            <w:vAlign w:val="center"/>
            <w:hideMark/>
          </w:tcPr>
          <w:p w14:paraId="2E09EA7B" w14:textId="77777777" w:rsidR="00837302" w:rsidRPr="003C0DD8" w:rsidRDefault="00837302" w:rsidP="00C34424">
            <w:pPr>
              <w:jc w:val="center"/>
              <w:rPr>
                <w:rFonts w:ascii="Arial" w:hAnsi="Arial" w:cs="Arial"/>
                <w:i/>
                <w:iCs/>
                <w:color w:val="000000"/>
                <w:sz w:val="16"/>
                <w:szCs w:val="16"/>
                <w:lang w:val="es-BO" w:eastAsia="es-ES"/>
              </w:rPr>
            </w:pPr>
            <w:r w:rsidRPr="003C0DD8">
              <w:rPr>
                <w:rFonts w:ascii="Arial" w:hAnsi="Arial" w:cs="Arial"/>
                <w:i/>
                <w:iCs/>
                <w:color w:val="000000"/>
                <w:sz w:val="16"/>
                <w:szCs w:val="16"/>
                <w:lang w:val="es-BO" w:eastAsia="es-ES"/>
              </w:rPr>
              <w:t xml:space="preserve">Fecha de </w:t>
            </w:r>
            <w:r w:rsidR="00C34424" w:rsidRPr="003C0DD8">
              <w:rPr>
                <w:rFonts w:ascii="Arial" w:hAnsi="Arial" w:cs="Arial"/>
                <w:i/>
                <w:iCs/>
                <w:color w:val="000000"/>
                <w:sz w:val="16"/>
                <w:szCs w:val="16"/>
                <w:lang w:val="es-BO" w:eastAsia="es-ES"/>
              </w:rPr>
              <w:t>Registro</w:t>
            </w:r>
          </w:p>
        </w:tc>
        <w:tc>
          <w:tcPr>
            <w:tcW w:w="367" w:type="dxa"/>
            <w:tcBorders>
              <w:left w:val="nil"/>
              <w:bottom w:val="nil"/>
              <w:right w:val="nil"/>
            </w:tcBorders>
            <w:shd w:val="clear" w:color="auto" w:fill="auto"/>
            <w:noWrap/>
            <w:vAlign w:val="center"/>
            <w:hideMark/>
          </w:tcPr>
          <w:p w14:paraId="4D7532D9" w14:textId="77777777" w:rsidR="00837302" w:rsidRPr="003C0DD8" w:rsidRDefault="00837302" w:rsidP="00837302">
            <w:pPr>
              <w:rPr>
                <w:rFonts w:ascii="Calibri" w:hAnsi="Calibri" w:cs="Calibri"/>
                <w:color w:val="000000"/>
                <w:sz w:val="22"/>
                <w:szCs w:val="22"/>
                <w:lang w:val="es-BO" w:eastAsia="es-ES"/>
              </w:rPr>
            </w:pPr>
          </w:p>
        </w:tc>
        <w:tc>
          <w:tcPr>
            <w:tcW w:w="165" w:type="dxa"/>
            <w:tcBorders>
              <w:left w:val="nil"/>
              <w:bottom w:val="nil"/>
              <w:right w:val="nil"/>
            </w:tcBorders>
            <w:shd w:val="clear" w:color="auto" w:fill="auto"/>
            <w:vAlign w:val="center"/>
            <w:hideMark/>
          </w:tcPr>
          <w:p w14:paraId="242C7CB9" w14:textId="77777777" w:rsidR="00837302" w:rsidRPr="003C0DD8" w:rsidRDefault="00837302" w:rsidP="00837302">
            <w:pPr>
              <w:rPr>
                <w:rFonts w:ascii="Calibri" w:hAnsi="Calibri" w:cs="Calibri"/>
                <w:color w:val="000000"/>
                <w:sz w:val="22"/>
                <w:szCs w:val="22"/>
                <w:lang w:val="es-BO" w:eastAsia="es-ES"/>
              </w:rPr>
            </w:pPr>
          </w:p>
        </w:tc>
        <w:tc>
          <w:tcPr>
            <w:tcW w:w="368" w:type="dxa"/>
            <w:tcBorders>
              <w:left w:val="nil"/>
              <w:bottom w:val="nil"/>
              <w:right w:val="nil"/>
            </w:tcBorders>
            <w:shd w:val="clear" w:color="auto" w:fill="auto"/>
            <w:vAlign w:val="center"/>
            <w:hideMark/>
          </w:tcPr>
          <w:p w14:paraId="59B984BF" w14:textId="77777777" w:rsidR="00837302" w:rsidRPr="003C0DD8" w:rsidRDefault="00837302" w:rsidP="00837302">
            <w:pPr>
              <w:rPr>
                <w:rFonts w:ascii="Calibri" w:hAnsi="Calibri" w:cs="Calibri"/>
                <w:color w:val="000000"/>
                <w:sz w:val="22"/>
                <w:szCs w:val="22"/>
                <w:lang w:val="es-BO" w:eastAsia="es-ES"/>
              </w:rPr>
            </w:pPr>
          </w:p>
        </w:tc>
        <w:tc>
          <w:tcPr>
            <w:tcW w:w="367" w:type="dxa"/>
            <w:tcBorders>
              <w:top w:val="nil"/>
              <w:left w:val="nil"/>
              <w:bottom w:val="nil"/>
              <w:right w:val="nil"/>
            </w:tcBorders>
            <w:shd w:val="clear" w:color="auto" w:fill="auto"/>
            <w:vAlign w:val="center"/>
            <w:hideMark/>
          </w:tcPr>
          <w:p w14:paraId="3D266E6D" w14:textId="77777777" w:rsidR="00837302" w:rsidRPr="003C0DD8" w:rsidRDefault="00837302" w:rsidP="00837302">
            <w:pPr>
              <w:rPr>
                <w:rFonts w:ascii="Calibri" w:hAnsi="Calibri" w:cs="Calibri"/>
                <w:color w:val="000000"/>
                <w:sz w:val="22"/>
                <w:szCs w:val="22"/>
                <w:lang w:val="es-BO" w:eastAsia="es-ES"/>
              </w:rPr>
            </w:pPr>
          </w:p>
        </w:tc>
        <w:tc>
          <w:tcPr>
            <w:tcW w:w="190" w:type="dxa"/>
            <w:tcBorders>
              <w:top w:val="nil"/>
              <w:left w:val="nil"/>
              <w:bottom w:val="nil"/>
              <w:right w:val="single" w:sz="8" w:space="0" w:color="auto"/>
            </w:tcBorders>
            <w:shd w:val="clear" w:color="auto" w:fill="auto"/>
            <w:noWrap/>
            <w:vAlign w:val="center"/>
            <w:hideMark/>
          </w:tcPr>
          <w:p w14:paraId="066719AD" w14:textId="77777777" w:rsidR="00837302" w:rsidRPr="003C0DD8" w:rsidRDefault="00837302" w:rsidP="00837302">
            <w:pPr>
              <w:rPr>
                <w:rFonts w:ascii="Calibri" w:hAnsi="Calibri" w:cs="Calibri"/>
                <w:color w:val="000000"/>
                <w:sz w:val="22"/>
                <w:szCs w:val="22"/>
                <w:lang w:val="es-BO" w:eastAsia="es-ES"/>
              </w:rPr>
            </w:pPr>
            <w:r w:rsidRPr="003C0DD8">
              <w:rPr>
                <w:rFonts w:ascii="Calibri" w:hAnsi="Calibri" w:cs="Calibri"/>
                <w:color w:val="000000"/>
                <w:sz w:val="22"/>
                <w:szCs w:val="22"/>
                <w:lang w:val="es-BO" w:eastAsia="es-ES"/>
              </w:rPr>
              <w:t> </w:t>
            </w:r>
          </w:p>
        </w:tc>
      </w:tr>
      <w:tr w:rsidR="00E62FF2" w:rsidRPr="003C0DD8" w14:paraId="50EFF20C" w14:textId="77777777" w:rsidTr="00B55732">
        <w:trPr>
          <w:trHeight w:val="50"/>
          <w:jc w:val="center"/>
        </w:trPr>
        <w:tc>
          <w:tcPr>
            <w:tcW w:w="3740" w:type="dxa"/>
            <w:vMerge w:val="restart"/>
            <w:tcBorders>
              <w:top w:val="nil"/>
              <w:left w:val="single" w:sz="8" w:space="0" w:color="auto"/>
              <w:right w:val="nil"/>
            </w:tcBorders>
            <w:shd w:val="clear" w:color="auto" w:fill="auto"/>
            <w:vAlign w:val="center"/>
            <w:hideMark/>
          </w:tcPr>
          <w:p w14:paraId="00D5B0FB" w14:textId="77777777" w:rsidR="00E62FF2" w:rsidRPr="003C0DD8" w:rsidRDefault="00E62FF2" w:rsidP="00837302">
            <w:pPr>
              <w:jc w:val="right"/>
              <w:rPr>
                <w:rFonts w:ascii="Arial" w:hAnsi="Arial" w:cs="Arial"/>
                <w:b/>
                <w:bCs/>
                <w:color w:val="000000"/>
                <w:sz w:val="16"/>
                <w:szCs w:val="16"/>
                <w:lang w:val="es-BO" w:eastAsia="es-ES"/>
              </w:rPr>
            </w:pPr>
            <w:r w:rsidRPr="003C0DD8">
              <w:rPr>
                <w:rFonts w:ascii="Arial" w:hAnsi="Arial" w:cs="Arial"/>
                <w:b/>
                <w:bCs/>
                <w:color w:val="000000"/>
                <w:sz w:val="16"/>
                <w:szCs w:val="16"/>
                <w:lang w:val="es-BO" w:eastAsia="es-ES"/>
              </w:rPr>
              <w:t>Matricula de Comercio:</w:t>
            </w:r>
          </w:p>
        </w:tc>
        <w:tc>
          <w:tcPr>
            <w:tcW w:w="257" w:type="dxa"/>
            <w:vMerge w:val="restart"/>
            <w:tcBorders>
              <w:top w:val="nil"/>
              <w:left w:val="nil"/>
              <w:bottom w:val="nil"/>
              <w:right w:val="nil"/>
            </w:tcBorders>
            <w:shd w:val="clear" w:color="auto" w:fill="auto"/>
            <w:vAlign w:val="center"/>
            <w:hideMark/>
          </w:tcPr>
          <w:p w14:paraId="20F346F5" w14:textId="77777777" w:rsidR="00E62FF2" w:rsidRPr="003C0DD8" w:rsidRDefault="00E62FF2" w:rsidP="00837302">
            <w:pPr>
              <w:jc w:val="center"/>
              <w:rPr>
                <w:rFonts w:ascii="Arial" w:hAnsi="Arial" w:cs="Arial"/>
                <w:b/>
                <w:bCs/>
                <w:color w:val="000000"/>
                <w:sz w:val="16"/>
                <w:szCs w:val="16"/>
                <w:lang w:val="es-BO" w:eastAsia="es-ES"/>
              </w:rPr>
            </w:pPr>
            <w:r w:rsidRPr="003C0DD8">
              <w:rPr>
                <w:rFonts w:ascii="Arial" w:hAnsi="Arial" w:cs="Arial"/>
                <w:b/>
                <w:bCs/>
                <w:color w:val="000000"/>
                <w:sz w:val="16"/>
                <w:szCs w:val="16"/>
                <w:lang w:val="es-BO" w:eastAsia="es-ES"/>
              </w:rPr>
              <w:t>:</w:t>
            </w:r>
          </w:p>
        </w:tc>
        <w:tc>
          <w:tcPr>
            <w:tcW w:w="1106" w:type="dxa"/>
            <w:gridSpan w:val="4"/>
            <w:vMerge/>
            <w:tcBorders>
              <w:top w:val="nil"/>
              <w:left w:val="nil"/>
              <w:bottom w:val="nil"/>
              <w:right w:val="nil"/>
            </w:tcBorders>
            <w:vAlign w:val="center"/>
            <w:hideMark/>
          </w:tcPr>
          <w:p w14:paraId="2FF5DA35" w14:textId="77777777" w:rsidR="00E62FF2" w:rsidRPr="003C0DD8" w:rsidRDefault="00E62FF2" w:rsidP="00837302">
            <w:pPr>
              <w:rPr>
                <w:rFonts w:ascii="Arial" w:hAnsi="Arial" w:cs="Arial"/>
                <w:i/>
                <w:iCs/>
                <w:color w:val="000000"/>
                <w:sz w:val="16"/>
                <w:szCs w:val="16"/>
                <w:lang w:val="es-BO" w:eastAsia="es-ES"/>
              </w:rPr>
            </w:pPr>
          </w:p>
        </w:tc>
        <w:tc>
          <w:tcPr>
            <w:tcW w:w="165" w:type="dxa"/>
            <w:tcBorders>
              <w:top w:val="nil"/>
              <w:left w:val="nil"/>
              <w:bottom w:val="nil"/>
              <w:right w:val="nil"/>
            </w:tcBorders>
            <w:shd w:val="clear" w:color="auto" w:fill="auto"/>
            <w:noWrap/>
            <w:vAlign w:val="center"/>
            <w:hideMark/>
          </w:tcPr>
          <w:p w14:paraId="05C0E0E3" w14:textId="77777777" w:rsidR="00E62FF2" w:rsidRPr="003C0DD8" w:rsidRDefault="00E62FF2" w:rsidP="00837302">
            <w:pPr>
              <w:rPr>
                <w:rFonts w:ascii="Calibri" w:hAnsi="Calibri" w:cs="Calibri"/>
                <w:color w:val="000000"/>
                <w:sz w:val="22"/>
                <w:szCs w:val="22"/>
                <w:lang w:val="es-BO" w:eastAsia="es-ES"/>
              </w:rPr>
            </w:pPr>
          </w:p>
        </w:tc>
        <w:tc>
          <w:tcPr>
            <w:tcW w:w="183" w:type="dxa"/>
            <w:tcBorders>
              <w:top w:val="nil"/>
              <w:left w:val="nil"/>
              <w:bottom w:val="nil"/>
              <w:right w:val="nil"/>
            </w:tcBorders>
            <w:shd w:val="clear" w:color="auto" w:fill="auto"/>
            <w:noWrap/>
            <w:vAlign w:val="center"/>
            <w:hideMark/>
          </w:tcPr>
          <w:p w14:paraId="53801415" w14:textId="77777777" w:rsidR="00E62FF2" w:rsidRPr="003C0DD8" w:rsidRDefault="00E62FF2" w:rsidP="00837302">
            <w:pPr>
              <w:rPr>
                <w:rFonts w:ascii="Calibri" w:hAnsi="Calibri" w:cs="Calibri"/>
                <w:color w:val="000000"/>
                <w:sz w:val="22"/>
                <w:szCs w:val="22"/>
                <w:lang w:val="es-BO" w:eastAsia="es-ES"/>
              </w:rPr>
            </w:pPr>
          </w:p>
        </w:tc>
        <w:tc>
          <w:tcPr>
            <w:tcW w:w="734" w:type="dxa"/>
            <w:gridSpan w:val="2"/>
            <w:tcBorders>
              <w:top w:val="nil"/>
              <w:left w:val="nil"/>
              <w:bottom w:val="single" w:sz="8" w:space="0" w:color="auto"/>
              <w:right w:val="nil"/>
            </w:tcBorders>
            <w:shd w:val="clear" w:color="auto" w:fill="auto"/>
            <w:vAlign w:val="center"/>
            <w:hideMark/>
          </w:tcPr>
          <w:p w14:paraId="738F40E1" w14:textId="77777777" w:rsidR="00E62FF2" w:rsidRPr="003C0DD8" w:rsidRDefault="00E62FF2" w:rsidP="00837302">
            <w:pPr>
              <w:jc w:val="center"/>
              <w:rPr>
                <w:rFonts w:ascii="Arial" w:hAnsi="Arial" w:cs="Arial"/>
                <w:i/>
                <w:iCs/>
                <w:color w:val="000000"/>
                <w:sz w:val="16"/>
                <w:szCs w:val="16"/>
                <w:lang w:val="es-BO" w:eastAsia="es-ES"/>
              </w:rPr>
            </w:pPr>
            <w:r w:rsidRPr="003C0DD8">
              <w:rPr>
                <w:rFonts w:ascii="Arial" w:hAnsi="Arial" w:cs="Arial"/>
                <w:i/>
                <w:iCs/>
                <w:color w:val="000000"/>
                <w:sz w:val="16"/>
                <w:szCs w:val="16"/>
                <w:lang w:val="es-BO" w:eastAsia="es-ES"/>
              </w:rPr>
              <w:t>(Día</w:t>
            </w:r>
          </w:p>
        </w:tc>
        <w:tc>
          <w:tcPr>
            <w:tcW w:w="367" w:type="dxa"/>
            <w:tcBorders>
              <w:top w:val="nil"/>
              <w:left w:val="nil"/>
              <w:bottom w:val="nil"/>
              <w:right w:val="nil"/>
            </w:tcBorders>
            <w:shd w:val="clear" w:color="auto" w:fill="auto"/>
            <w:noWrap/>
            <w:vAlign w:val="center"/>
            <w:hideMark/>
          </w:tcPr>
          <w:p w14:paraId="59B8F8C3" w14:textId="77777777" w:rsidR="00E62FF2" w:rsidRPr="003C0DD8" w:rsidRDefault="00E62FF2" w:rsidP="00837302">
            <w:pPr>
              <w:rPr>
                <w:rFonts w:ascii="Calibri" w:hAnsi="Calibri" w:cs="Calibri"/>
                <w:color w:val="000000"/>
                <w:sz w:val="22"/>
                <w:szCs w:val="22"/>
                <w:lang w:val="es-BO" w:eastAsia="es-ES"/>
              </w:rPr>
            </w:pPr>
          </w:p>
        </w:tc>
        <w:tc>
          <w:tcPr>
            <w:tcW w:w="734" w:type="dxa"/>
            <w:gridSpan w:val="3"/>
            <w:tcBorders>
              <w:top w:val="nil"/>
              <w:left w:val="nil"/>
              <w:bottom w:val="single" w:sz="8" w:space="0" w:color="auto"/>
              <w:right w:val="nil"/>
            </w:tcBorders>
            <w:shd w:val="clear" w:color="auto" w:fill="auto"/>
            <w:vAlign w:val="center"/>
            <w:hideMark/>
          </w:tcPr>
          <w:p w14:paraId="282C48F4" w14:textId="77777777" w:rsidR="00E62FF2" w:rsidRPr="003C0DD8" w:rsidRDefault="00E62FF2" w:rsidP="00837302">
            <w:pPr>
              <w:jc w:val="center"/>
              <w:rPr>
                <w:rFonts w:ascii="Arial" w:hAnsi="Arial" w:cs="Arial"/>
                <w:i/>
                <w:iCs/>
                <w:color w:val="000000"/>
                <w:sz w:val="16"/>
                <w:szCs w:val="16"/>
                <w:lang w:val="es-BO" w:eastAsia="es-ES"/>
              </w:rPr>
            </w:pPr>
            <w:r w:rsidRPr="003C0DD8">
              <w:rPr>
                <w:rFonts w:ascii="Arial" w:hAnsi="Arial" w:cs="Arial"/>
                <w:i/>
                <w:iCs/>
                <w:color w:val="000000"/>
                <w:sz w:val="16"/>
                <w:szCs w:val="16"/>
                <w:lang w:val="es-BO" w:eastAsia="es-ES"/>
              </w:rPr>
              <w:t>Mes</w:t>
            </w:r>
          </w:p>
        </w:tc>
        <w:tc>
          <w:tcPr>
            <w:tcW w:w="367" w:type="dxa"/>
            <w:tcBorders>
              <w:top w:val="nil"/>
              <w:left w:val="nil"/>
              <w:bottom w:val="nil"/>
              <w:right w:val="nil"/>
            </w:tcBorders>
            <w:shd w:val="clear" w:color="auto" w:fill="auto"/>
            <w:noWrap/>
            <w:vAlign w:val="center"/>
            <w:hideMark/>
          </w:tcPr>
          <w:p w14:paraId="45F772A3" w14:textId="77777777" w:rsidR="00E62FF2" w:rsidRPr="003C0DD8" w:rsidRDefault="00E62FF2" w:rsidP="00837302">
            <w:pPr>
              <w:rPr>
                <w:rFonts w:ascii="Calibri" w:hAnsi="Calibri" w:cs="Calibri"/>
                <w:color w:val="000000"/>
                <w:sz w:val="22"/>
                <w:szCs w:val="22"/>
                <w:lang w:val="es-BO" w:eastAsia="es-ES"/>
              </w:rPr>
            </w:pPr>
          </w:p>
        </w:tc>
        <w:tc>
          <w:tcPr>
            <w:tcW w:w="478" w:type="dxa"/>
            <w:gridSpan w:val="2"/>
            <w:tcBorders>
              <w:top w:val="nil"/>
              <w:left w:val="nil"/>
              <w:bottom w:val="single" w:sz="8" w:space="0" w:color="auto"/>
              <w:right w:val="nil"/>
            </w:tcBorders>
            <w:shd w:val="clear" w:color="auto" w:fill="auto"/>
            <w:vAlign w:val="center"/>
            <w:hideMark/>
          </w:tcPr>
          <w:p w14:paraId="40F5A152" w14:textId="77777777" w:rsidR="00E62FF2" w:rsidRPr="003C0DD8" w:rsidRDefault="00E62FF2" w:rsidP="00837302">
            <w:pPr>
              <w:jc w:val="center"/>
              <w:rPr>
                <w:rFonts w:ascii="Arial" w:hAnsi="Arial" w:cs="Arial"/>
                <w:i/>
                <w:iCs/>
                <w:color w:val="000000"/>
                <w:sz w:val="16"/>
                <w:szCs w:val="16"/>
                <w:lang w:val="es-BO" w:eastAsia="es-ES"/>
              </w:rPr>
            </w:pPr>
            <w:r w:rsidRPr="003C0DD8">
              <w:rPr>
                <w:rFonts w:ascii="Arial" w:hAnsi="Arial" w:cs="Arial"/>
                <w:i/>
                <w:iCs/>
                <w:color w:val="000000"/>
                <w:sz w:val="16"/>
                <w:szCs w:val="16"/>
                <w:lang w:val="es-BO" w:eastAsia="es-ES"/>
              </w:rPr>
              <w:t>Año)</w:t>
            </w:r>
          </w:p>
        </w:tc>
        <w:tc>
          <w:tcPr>
            <w:tcW w:w="367" w:type="dxa"/>
            <w:tcBorders>
              <w:top w:val="nil"/>
              <w:left w:val="nil"/>
              <w:bottom w:val="nil"/>
              <w:right w:val="nil"/>
            </w:tcBorders>
            <w:shd w:val="clear" w:color="auto" w:fill="auto"/>
            <w:noWrap/>
            <w:vAlign w:val="center"/>
            <w:hideMark/>
          </w:tcPr>
          <w:p w14:paraId="2A3A92EB" w14:textId="77777777" w:rsidR="00E62FF2" w:rsidRPr="003C0DD8" w:rsidRDefault="00E62FF2" w:rsidP="00837302">
            <w:pPr>
              <w:rPr>
                <w:rFonts w:ascii="Calibri" w:hAnsi="Calibri" w:cs="Calibri"/>
                <w:color w:val="000000"/>
                <w:sz w:val="22"/>
                <w:szCs w:val="22"/>
                <w:lang w:val="es-BO" w:eastAsia="es-ES"/>
              </w:rPr>
            </w:pPr>
          </w:p>
        </w:tc>
        <w:tc>
          <w:tcPr>
            <w:tcW w:w="165" w:type="dxa"/>
            <w:tcBorders>
              <w:top w:val="nil"/>
              <w:left w:val="nil"/>
              <w:bottom w:val="nil"/>
              <w:right w:val="nil"/>
            </w:tcBorders>
            <w:shd w:val="clear" w:color="auto" w:fill="auto"/>
            <w:vAlign w:val="center"/>
            <w:hideMark/>
          </w:tcPr>
          <w:p w14:paraId="242309D4" w14:textId="77777777" w:rsidR="00E62FF2" w:rsidRPr="003C0DD8" w:rsidRDefault="00E62FF2" w:rsidP="00837302">
            <w:pPr>
              <w:rPr>
                <w:rFonts w:ascii="Calibri" w:hAnsi="Calibri" w:cs="Calibri"/>
                <w:color w:val="000000"/>
                <w:sz w:val="22"/>
                <w:szCs w:val="22"/>
                <w:lang w:val="es-BO" w:eastAsia="es-ES"/>
              </w:rPr>
            </w:pPr>
          </w:p>
        </w:tc>
        <w:tc>
          <w:tcPr>
            <w:tcW w:w="368" w:type="dxa"/>
            <w:tcBorders>
              <w:top w:val="nil"/>
              <w:left w:val="nil"/>
              <w:bottom w:val="nil"/>
              <w:right w:val="nil"/>
            </w:tcBorders>
            <w:shd w:val="clear" w:color="auto" w:fill="auto"/>
            <w:vAlign w:val="center"/>
            <w:hideMark/>
          </w:tcPr>
          <w:p w14:paraId="6F3CD64A" w14:textId="77777777" w:rsidR="00E62FF2" w:rsidRPr="003C0DD8" w:rsidRDefault="00E62FF2" w:rsidP="00837302">
            <w:pPr>
              <w:rPr>
                <w:rFonts w:ascii="Calibri" w:hAnsi="Calibri" w:cs="Calibri"/>
                <w:color w:val="000000"/>
                <w:sz w:val="22"/>
                <w:szCs w:val="22"/>
                <w:lang w:val="es-BO" w:eastAsia="es-ES"/>
              </w:rPr>
            </w:pPr>
          </w:p>
        </w:tc>
        <w:tc>
          <w:tcPr>
            <w:tcW w:w="367" w:type="dxa"/>
            <w:tcBorders>
              <w:top w:val="nil"/>
              <w:left w:val="nil"/>
              <w:bottom w:val="nil"/>
              <w:right w:val="nil"/>
            </w:tcBorders>
            <w:shd w:val="clear" w:color="auto" w:fill="auto"/>
            <w:vAlign w:val="center"/>
            <w:hideMark/>
          </w:tcPr>
          <w:p w14:paraId="0BF5D1A4" w14:textId="77777777" w:rsidR="00E62FF2" w:rsidRPr="003C0DD8" w:rsidRDefault="00E62FF2" w:rsidP="00837302">
            <w:pPr>
              <w:rPr>
                <w:rFonts w:ascii="Calibri" w:hAnsi="Calibri" w:cs="Calibri"/>
                <w:color w:val="000000"/>
                <w:sz w:val="22"/>
                <w:szCs w:val="22"/>
                <w:lang w:val="es-BO" w:eastAsia="es-ES"/>
              </w:rPr>
            </w:pPr>
          </w:p>
        </w:tc>
        <w:tc>
          <w:tcPr>
            <w:tcW w:w="190" w:type="dxa"/>
            <w:tcBorders>
              <w:top w:val="nil"/>
              <w:left w:val="nil"/>
              <w:bottom w:val="nil"/>
              <w:right w:val="single" w:sz="8" w:space="0" w:color="auto"/>
            </w:tcBorders>
            <w:shd w:val="clear" w:color="auto" w:fill="auto"/>
            <w:noWrap/>
            <w:vAlign w:val="center"/>
            <w:hideMark/>
          </w:tcPr>
          <w:p w14:paraId="707844AF" w14:textId="77777777" w:rsidR="00E62FF2" w:rsidRPr="003C0DD8" w:rsidRDefault="00E62FF2" w:rsidP="00837302">
            <w:pPr>
              <w:rPr>
                <w:rFonts w:ascii="Calibri" w:hAnsi="Calibri" w:cs="Calibri"/>
                <w:color w:val="000000"/>
                <w:sz w:val="22"/>
                <w:szCs w:val="22"/>
                <w:lang w:val="es-BO" w:eastAsia="es-ES"/>
              </w:rPr>
            </w:pPr>
            <w:r w:rsidRPr="003C0DD8">
              <w:rPr>
                <w:rFonts w:ascii="Calibri" w:hAnsi="Calibri" w:cs="Calibri"/>
                <w:color w:val="000000"/>
                <w:sz w:val="22"/>
                <w:szCs w:val="22"/>
                <w:lang w:val="es-BO" w:eastAsia="es-ES"/>
              </w:rPr>
              <w:t> </w:t>
            </w:r>
          </w:p>
        </w:tc>
      </w:tr>
      <w:tr w:rsidR="00E62FF2" w:rsidRPr="003C0DD8" w14:paraId="55CC294F" w14:textId="77777777" w:rsidTr="00B55732">
        <w:trPr>
          <w:trHeight w:val="246"/>
          <w:jc w:val="center"/>
        </w:trPr>
        <w:tc>
          <w:tcPr>
            <w:tcW w:w="3740" w:type="dxa"/>
            <w:vMerge/>
            <w:tcBorders>
              <w:left w:val="single" w:sz="8" w:space="0" w:color="auto"/>
              <w:bottom w:val="nil"/>
              <w:right w:val="nil"/>
            </w:tcBorders>
            <w:shd w:val="clear" w:color="auto" w:fill="auto"/>
            <w:vAlign w:val="center"/>
            <w:hideMark/>
          </w:tcPr>
          <w:p w14:paraId="20259598" w14:textId="77777777" w:rsidR="00E62FF2" w:rsidRPr="003C0DD8" w:rsidRDefault="00E62FF2" w:rsidP="00837302">
            <w:pPr>
              <w:jc w:val="right"/>
              <w:rPr>
                <w:rFonts w:ascii="Arial" w:hAnsi="Arial" w:cs="Arial"/>
                <w:i/>
                <w:iCs/>
                <w:color w:val="000000"/>
                <w:sz w:val="16"/>
                <w:szCs w:val="16"/>
                <w:lang w:val="es-BO" w:eastAsia="es-ES"/>
              </w:rPr>
            </w:pPr>
          </w:p>
        </w:tc>
        <w:tc>
          <w:tcPr>
            <w:tcW w:w="257" w:type="dxa"/>
            <w:vMerge/>
            <w:tcBorders>
              <w:top w:val="nil"/>
              <w:left w:val="nil"/>
              <w:bottom w:val="nil"/>
              <w:right w:val="nil"/>
            </w:tcBorders>
            <w:vAlign w:val="center"/>
            <w:hideMark/>
          </w:tcPr>
          <w:p w14:paraId="5CE8BCE3" w14:textId="77777777" w:rsidR="00E62FF2" w:rsidRPr="003C0DD8" w:rsidRDefault="00E62FF2" w:rsidP="00837302">
            <w:pPr>
              <w:rPr>
                <w:rFonts w:ascii="Arial" w:hAnsi="Arial" w:cs="Arial"/>
                <w:b/>
                <w:bCs/>
                <w:color w:val="000000"/>
                <w:sz w:val="16"/>
                <w:szCs w:val="16"/>
                <w:lang w:val="es-BO" w:eastAsia="es-ES"/>
              </w:rPr>
            </w:pPr>
          </w:p>
        </w:tc>
        <w:tc>
          <w:tcPr>
            <w:tcW w:w="1106" w:type="dxa"/>
            <w:gridSpan w:val="4"/>
            <w:tcBorders>
              <w:top w:val="single" w:sz="8" w:space="0" w:color="000000"/>
              <w:left w:val="single" w:sz="8" w:space="0" w:color="auto"/>
              <w:bottom w:val="single" w:sz="8" w:space="0" w:color="auto"/>
              <w:right w:val="single" w:sz="8" w:space="0" w:color="000000"/>
            </w:tcBorders>
            <w:shd w:val="clear" w:color="000000" w:fill="DBE5F1"/>
            <w:vAlign w:val="center"/>
            <w:hideMark/>
          </w:tcPr>
          <w:p w14:paraId="67A3340B" w14:textId="77777777" w:rsidR="00E62FF2" w:rsidRPr="003C0DD8" w:rsidRDefault="00E62FF2" w:rsidP="00837302">
            <w:pPr>
              <w:jc w:val="center"/>
              <w:rPr>
                <w:rFonts w:ascii="Arial" w:hAnsi="Arial" w:cs="Arial"/>
                <w:color w:val="000000"/>
                <w:sz w:val="18"/>
                <w:szCs w:val="18"/>
                <w:lang w:val="es-BO" w:eastAsia="es-ES"/>
              </w:rPr>
            </w:pPr>
            <w:r w:rsidRPr="003C0DD8">
              <w:rPr>
                <w:rFonts w:ascii="Arial" w:hAnsi="Arial" w:cs="Arial"/>
                <w:color w:val="000000"/>
                <w:sz w:val="18"/>
                <w:szCs w:val="16"/>
                <w:lang w:val="es-BO" w:eastAsia="es-ES"/>
              </w:rPr>
              <w:t> </w:t>
            </w:r>
          </w:p>
        </w:tc>
        <w:tc>
          <w:tcPr>
            <w:tcW w:w="165" w:type="dxa"/>
            <w:tcBorders>
              <w:top w:val="nil"/>
              <w:left w:val="nil"/>
              <w:bottom w:val="nil"/>
              <w:right w:val="nil"/>
            </w:tcBorders>
            <w:shd w:val="clear" w:color="auto" w:fill="auto"/>
            <w:noWrap/>
            <w:vAlign w:val="center"/>
            <w:hideMark/>
          </w:tcPr>
          <w:p w14:paraId="7B107331" w14:textId="77777777" w:rsidR="00E62FF2" w:rsidRPr="003C0DD8" w:rsidRDefault="00E62FF2" w:rsidP="00837302">
            <w:pPr>
              <w:rPr>
                <w:rFonts w:ascii="Calibri" w:hAnsi="Calibri" w:cs="Calibri"/>
                <w:color w:val="000000"/>
                <w:sz w:val="22"/>
                <w:szCs w:val="22"/>
                <w:lang w:val="es-BO" w:eastAsia="es-ES"/>
              </w:rPr>
            </w:pPr>
          </w:p>
        </w:tc>
        <w:tc>
          <w:tcPr>
            <w:tcW w:w="183" w:type="dxa"/>
            <w:tcBorders>
              <w:top w:val="nil"/>
              <w:left w:val="nil"/>
              <w:bottom w:val="nil"/>
              <w:right w:val="nil"/>
            </w:tcBorders>
            <w:shd w:val="clear" w:color="auto" w:fill="auto"/>
            <w:noWrap/>
            <w:vAlign w:val="center"/>
            <w:hideMark/>
          </w:tcPr>
          <w:p w14:paraId="41201FE7" w14:textId="77777777" w:rsidR="00E62FF2" w:rsidRPr="003C0DD8" w:rsidRDefault="00E62FF2" w:rsidP="00837302">
            <w:pPr>
              <w:rPr>
                <w:rFonts w:ascii="Calibri" w:hAnsi="Calibri" w:cs="Calibri"/>
                <w:color w:val="000000"/>
                <w:sz w:val="22"/>
                <w:szCs w:val="22"/>
                <w:lang w:val="es-BO" w:eastAsia="es-ES"/>
              </w:rPr>
            </w:pPr>
          </w:p>
        </w:tc>
        <w:tc>
          <w:tcPr>
            <w:tcW w:w="734" w:type="dxa"/>
            <w:gridSpan w:val="2"/>
            <w:tcBorders>
              <w:top w:val="single" w:sz="8" w:space="0" w:color="auto"/>
              <w:left w:val="single" w:sz="8" w:space="0" w:color="auto"/>
              <w:bottom w:val="single" w:sz="8" w:space="0" w:color="auto"/>
              <w:right w:val="single" w:sz="8" w:space="0" w:color="000000"/>
            </w:tcBorders>
            <w:shd w:val="clear" w:color="000000" w:fill="DBE5F1"/>
            <w:vAlign w:val="center"/>
            <w:hideMark/>
          </w:tcPr>
          <w:p w14:paraId="0874B990" w14:textId="77777777" w:rsidR="00E62FF2" w:rsidRPr="003C0DD8" w:rsidRDefault="00E62FF2" w:rsidP="00837302">
            <w:pPr>
              <w:jc w:val="center"/>
              <w:rPr>
                <w:rFonts w:ascii="Arial" w:hAnsi="Arial" w:cs="Arial"/>
                <w:color w:val="000000"/>
                <w:sz w:val="16"/>
                <w:szCs w:val="16"/>
                <w:lang w:val="es-BO" w:eastAsia="es-ES"/>
              </w:rPr>
            </w:pPr>
            <w:r w:rsidRPr="003C0DD8">
              <w:rPr>
                <w:rFonts w:ascii="Arial" w:hAnsi="Arial" w:cs="Arial"/>
                <w:color w:val="000000"/>
                <w:sz w:val="16"/>
                <w:szCs w:val="16"/>
                <w:lang w:val="es-BO" w:eastAsia="es-ES"/>
              </w:rPr>
              <w:t> </w:t>
            </w:r>
          </w:p>
        </w:tc>
        <w:tc>
          <w:tcPr>
            <w:tcW w:w="367" w:type="dxa"/>
            <w:tcBorders>
              <w:top w:val="nil"/>
              <w:left w:val="nil"/>
              <w:bottom w:val="nil"/>
              <w:right w:val="nil"/>
            </w:tcBorders>
            <w:shd w:val="clear" w:color="auto" w:fill="auto"/>
            <w:noWrap/>
            <w:vAlign w:val="center"/>
            <w:hideMark/>
          </w:tcPr>
          <w:p w14:paraId="00FF7839" w14:textId="77777777" w:rsidR="00E62FF2" w:rsidRPr="003C0DD8" w:rsidRDefault="00E62FF2" w:rsidP="00837302">
            <w:pPr>
              <w:rPr>
                <w:rFonts w:ascii="Calibri" w:hAnsi="Calibri" w:cs="Calibri"/>
                <w:color w:val="000000"/>
                <w:sz w:val="22"/>
                <w:szCs w:val="22"/>
                <w:lang w:val="es-BO" w:eastAsia="es-ES"/>
              </w:rPr>
            </w:pPr>
          </w:p>
        </w:tc>
        <w:tc>
          <w:tcPr>
            <w:tcW w:w="734" w:type="dxa"/>
            <w:gridSpan w:val="3"/>
            <w:tcBorders>
              <w:top w:val="single" w:sz="8" w:space="0" w:color="auto"/>
              <w:left w:val="single" w:sz="8" w:space="0" w:color="auto"/>
              <w:bottom w:val="single" w:sz="8" w:space="0" w:color="auto"/>
              <w:right w:val="single" w:sz="8" w:space="0" w:color="000000"/>
            </w:tcBorders>
            <w:shd w:val="clear" w:color="000000" w:fill="DBE5F1"/>
            <w:vAlign w:val="center"/>
            <w:hideMark/>
          </w:tcPr>
          <w:p w14:paraId="63B3CAF1" w14:textId="77777777" w:rsidR="00E62FF2" w:rsidRPr="003C0DD8" w:rsidRDefault="00E62FF2" w:rsidP="00837302">
            <w:pPr>
              <w:jc w:val="center"/>
              <w:rPr>
                <w:rFonts w:ascii="Arial" w:hAnsi="Arial" w:cs="Arial"/>
                <w:color w:val="000000"/>
                <w:sz w:val="16"/>
                <w:szCs w:val="16"/>
                <w:lang w:val="es-BO" w:eastAsia="es-ES"/>
              </w:rPr>
            </w:pPr>
            <w:r w:rsidRPr="003C0DD8">
              <w:rPr>
                <w:rFonts w:ascii="Arial" w:hAnsi="Arial" w:cs="Arial"/>
                <w:color w:val="000000"/>
                <w:sz w:val="16"/>
                <w:szCs w:val="16"/>
                <w:lang w:val="es-BO" w:eastAsia="es-ES"/>
              </w:rPr>
              <w:t> </w:t>
            </w:r>
          </w:p>
        </w:tc>
        <w:tc>
          <w:tcPr>
            <w:tcW w:w="367" w:type="dxa"/>
            <w:tcBorders>
              <w:top w:val="nil"/>
              <w:left w:val="nil"/>
              <w:bottom w:val="nil"/>
              <w:right w:val="nil"/>
            </w:tcBorders>
            <w:shd w:val="clear" w:color="auto" w:fill="auto"/>
            <w:noWrap/>
            <w:vAlign w:val="center"/>
            <w:hideMark/>
          </w:tcPr>
          <w:p w14:paraId="037D6E26" w14:textId="77777777" w:rsidR="00E62FF2" w:rsidRPr="003C0DD8" w:rsidRDefault="00E62FF2" w:rsidP="00837302">
            <w:pPr>
              <w:rPr>
                <w:rFonts w:ascii="Calibri" w:hAnsi="Calibri" w:cs="Calibri"/>
                <w:color w:val="000000"/>
                <w:sz w:val="22"/>
                <w:szCs w:val="22"/>
                <w:lang w:val="es-BO" w:eastAsia="es-ES"/>
              </w:rPr>
            </w:pPr>
          </w:p>
        </w:tc>
        <w:tc>
          <w:tcPr>
            <w:tcW w:w="478" w:type="dxa"/>
            <w:gridSpan w:val="2"/>
            <w:tcBorders>
              <w:top w:val="single" w:sz="8" w:space="0" w:color="auto"/>
              <w:left w:val="single" w:sz="8" w:space="0" w:color="auto"/>
              <w:bottom w:val="single" w:sz="8" w:space="0" w:color="auto"/>
              <w:right w:val="single" w:sz="8" w:space="0" w:color="000000"/>
            </w:tcBorders>
            <w:shd w:val="clear" w:color="000000" w:fill="DBE5F1"/>
            <w:vAlign w:val="center"/>
            <w:hideMark/>
          </w:tcPr>
          <w:p w14:paraId="7DF76AA3" w14:textId="77777777" w:rsidR="00E62FF2" w:rsidRPr="003C0DD8" w:rsidRDefault="00E62FF2" w:rsidP="00837302">
            <w:pPr>
              <w:jc w:val="center"/>
              <w:rPr>
                <w:rFonts w:ascii="Arial" w:hAnsi="Arial" w:cs="Arial"/>
                <w:color w:val="000000"/>
                <w:sz w:val="16"/>
                <w:szCs w:val="16"/>
                <w:lang w:val="es-BO" w:eastAsia="es-ES"/>
              </w:rPr>
            </w:pPr>
            <w:r w:rsidRPr="003C0DD8">
              <w:rPr>
                <w:rFonts w:ascii="Arial" w:hAnsi="Arial" w:cs="Arial"/>
                <w:color w:val="000000"/>
                <w:sz w:val="16"/>
                <w:szCs w:val="16"/>
                <w:lang w:val="es-BO" w:eastAsia="es-ES"/>
              </w:rPr>
              <w:t> </w:t>
            </w:r>
          </w:p>
        </w:tc>
        <w:tc>
          <w:tcPr>
            <w:tcW w:w="367" w:type="dxa"/>
            <w:tcBorders>
              <w:top w:val="nil"/>
              <w:left w:val="nil"/>
              <w:bottom w:val="nil"/>
              <w:right w:val="nil"/>
            </w:tcBorders>
            <w:shd w:val="clear" w:color="auto" w:fill="auto"/>
            <w:noWrap/>
            <w:vAlign w:val="center"/>
            <w:hideMark/>
          </w:tcPr>
          <w:p w14:paraId="17C2F052" w14:textId="77777777" w:rsidR="00E62FF2" w:rsidRPr="003C0DD8" w:rsidRDefault="00E62FF2" w:rsidP="00837302">
            <w:pPr>
              <w:rPr>
                <w:rFonts w:ascii="Calibri" w:hAnsi="Calibri" w:cs="Calibri"/>
                <w:color w:val="000000"/>
                <w:sz w:val="22"/>
                <w:szCs w:val="22"/>
                <w:lang w:val="es-BO" w:eastAsia="es-ES"/>
              </w:rPr>
            </w:pPr>
          </w:p>
        </w:tc>
        <w:tc>
          <w:tcPr>
            <w:tcW w:w="165" w:type="dxa"/>
            <w:tcBorders>
              <w:top w:val="nil"/>
              <w:left w:val="nil"/>
              <w:bottom w:val="nil"/>
              <w:right w:val="nil"/>
            </w:tcBorders>
            <w:shd w:val="clear" w:color="auto" w:fill="auto"/>
            <w:vAlign w:val="center"/>
            <w:hideMark/>
          </w:tcPr>
          <w:p w14:paraId="2C8A2C11" w14:textId="77777777" w:rsidR="00E62FF2" w:rsidRPr="003C0DD8" w:rsidRDefault="00E62FF2" w:rsidP="00837302">
            <w:pPr>
              <w:rPr>
                <w:rFonts w:ascii="Calibri" w:hAnsi="Calibri" w:cs="Calibri"/>
                <w:color w:val="000000"/>
                <w:sz w:val="22"/>
                <w:szCs w:val="22"/>
                <w:lang w:val="es-BO" w:eastAsia="es-ES"/>
              </w:rPr>
            </w:pPr>
          </w:p>
        </w:tc>
        <w:tc>
          <w:tcPr>
            <w:tcW w:w="368" w:type="dxa"/>
            <w:tcBorders>
              <w:top w:val="nil"/>
              <w:left w:val="nil"/>
              <w:bottom w:val="nil"/>
              <w:right w:val="nil"/>
            </w:tcBorders>
            <w:shd w:val="clear" w:color="auto" w:fill="auto"/>
            <w:vAlign w:val="center"/>
            <w:hideMark/>
          </w:tcPr>
          <w:p w14:paraId="4BC95D72" w14:textId="77777777" w:rsidR="00E62FF2" w:rsidRPr="003C0DD8" w:rsidRDefault="00E62FF2" w:rsidP="00837302">
            <w:pPr>
              <w:rPr>
                <w:rFonts w:ascii="Calibri" w:hAnsi="Calibri" w:cs="Calibri"/>
                <w:color w:val="000000"/>
                <w:sz w:val="22"/>
                <w:szCs w:val="22"/>
                <w:lang w:val="es-BO" w:eastAsia="es-ES"/>
              </w:rPr>
            </w:pPr>
          </w:p>
        </w:tc>
        <w:tc>
          <w:tcPr>
            <w:tcW w:w="367" w:type="dxa"/>
            <w:tcBorders>
              <w:top w:val="nil"/>
              <w:left w:val="nil"/>
              <w:bottom w:val="nil"/>
              <w:right w:val="nil"/>
            </w:tcBorders>
            <w:shd w:val="clear" w:color="auto" w:fill="auto"/>
            <w:vAlign w:val="center"/>
            <w:hideMark/>
          </w:tcPr>
          <w:p w14:paraId="0712AD05" w14:textId="77777777" w:rsidR="00E62FF2" w:rsidRPr="003C0DD8" w:rsidRDefault="00E62FF2" w:rsidP="00837302">
            <w:pPr>
              <w:rPr>
                <w:rFonts w:ascii="Calibri" w:hAnsi="Calibri" w:cs="Calibri"/>
                <w:color w:val="000000"/>
                <w:sz w:val="22"/>
                <w:szCs w:val="22"/>
                <w:lang w:val="es-BO" w:eastAsia="es-ES"/>
              </w:rPr>
            </w:pPr>
          </w:p>
        </w:tc>
        <w:tc>
          <w:tcPr>
            <w:tcW w:w="190" w:type="dxa"/>
            <w:tcBorders>
              <w:top w:val="nil"/>
              <w:left w:val="nil"/>
              <w:bottom w:val="nil"/>
              <w:right w:val="single" w:sz="8" w:space="0" w:color="auto"/>
            </w:tcBorders>
            <w:shd w:val="clear" w:color="auto" w:fill="auto"/>
            <w:noWrap/>
            <w:vAlign w:val="center"/>
            <w:hideMark/>
          </w:tcPr>
          <w:p w14:paraId="72843AAE" w14:textId="77777777" w:rsidR="00E62FF2" w:rsidRPr="003C0DD8" w:rsidRDefault="00E62FF2" w:rsidP="00837302">
            <w:pPr>
              <w:rPr>
                <w:rFonts w:ascii="Calibri" w:hAnsi="Calibri" w:cs="Calibri"/>
                <w:color w:val="000000"/>
                <w:sz w:val="22"/>
                <w:szCs w:val="22"/>
                <w:lang w:val="es-BO" w:eastAsia="es-ES"/>
              </w:rPr>
            </w:pPr>
            <w:r w:rsidRPr="003C0DD8">
              <w:rPr>
                <w:rFonts w:ascii="Calibri" w:hAnsi="Calibri" w:cs="Calibri"/>
                <w:color w:val="000000"/>
                <w:sz w:val="22"/>
                <w:szCs w:val="22"/>
                <w:lang w:val="es-BO" w:eastAsia="es-ES"/>
              </w:rPr>
              <w:t> </w:t>
            </w:r>
          </w:p>
        </w:tc>
      </w:tr>
      <w:tr w:rsidR="00837302" w:rsidRPr="003C0DD8" w14:paraId="404817CE" w14:textId="77777777" w:rsidTr="00837302">
        <w:trPr>
          <w:trHeight w:val="50"/>
          <w:jc w:val="center"/>
        </w:trPr>
        <w:tc>
          <w:tcPr>
            <w:tcW w:w="3740" w:type="dxa"/>
            <w:tcBorders>
              <w:top w:val="nil"/>
              <w:left w:val="single" w:sz="8" w:space="0" w:color="auto"/>
              <w:bottom w:val="nil"/>
              <w:right w:val="nil"/>
            </w:tcBorders>
            <w:shd w:val="clear" w:color="auto" w:fill="auto"/>
            <w:vAlign w:val="center"/>
            <w:hideMark/>
          </w:tcPr>
          <w:p w14:paraId="14599E88" w14:textId="77777777" w:rsidR="00837302" w:rsidRPr="003C0DD8" w:rsidRDefault="00837302" w:rsidP="00837302">
            <w:pPr>
              <w:jc w:val="right"/>
              <w:rPr>
                <w:rFonts w:ascii="Arial" w:hAnsi="Arial" w:cs="Arial"/>
                <w:b/>
                <w:bCs/>
                <w:color w:val="000000"/>
                <w:sz w:val="2"/>
                <w:szCs w:val="2"/>
                <w:lang w:val="es-BO" w:eastAsia="es-ES"/>
              </w:rPr>
            </w:pPr>
            <w:r w:rsidRPr="003C0DD8">
              <w:rPr>
                <w:rFonts w:ascii="Arial" w:hAnsi="Arial" w:cs="Arial"/>
                <w:b/>
                <w:bCs/>
                <w:color w:val="000000"/>
                <w:sz w:val="2"/>
                <w:szCs w:val="2"/>
                <w:lang w:val="es-BO" w:eastAsia="es-ES"/>
              </w:rPr>
              <w:t> </w:t>
            </w:r>
          </w:p>
        </w:tc>
        <w:tc>
          <w:tcPr>
            <w:tcW w:w="257" w:type="dxa"/>
            <w:tcBorders>
              <w:top w:val="nil"/>
              <w:left w:val="nil"/>
              <w:bottom w:val="nil"/>
              <w:right w:val="nil"/>
            </w:tcBorders>
            <w:shd w:val="clear" w:color="auto" w:fill="auto"/>
            <w:vAlign w:val="center"/>
            <w:hideMark/>
          </w:tcPr>
          <w:p w14:paraId="4D239149" w14:textId="77777777" w:rsidR="00837302" w:rsidRPr="003C0DD8" w:rsidRDefault="00837302" w:rsidP="00837302">
            <w:pPr>
              <w:rPr>
                <w:rFonts w:ascii="Calibri" w:hAnsi="Calibri" w:cs="Calibri"/>
                <w:color w:val="000000"/>
                <w:sz w:val="2"/>
                <w:szCs w:val="2"/>
                <w:lang w:val="es-BO" w:eastAsia="es-ES"/>
              </w:rPr>
            </w:pPr>
          </w:p>
        </w:tc>
        <w:tc>
          <w:tcPr>
            <w:tcW w:w="379" w:type="dxa"/>
            <w:tcBorders>
              <w:top w:val="nil"/>
              <w:left w:val="nil"/>
              <w:bottom w:val="nil"/>
              <w:right w:val="nil"/>
            </w:tcBorders>
            <w:shd w:val="clear" w:color="auto" w:fill="auto"/>
            <w:vAlign w:val="center"/>
            <w:hideMark/>
          </w:tcPr>
          <w:p w14:paraId="68897B1A" w14:textId="77777777" w:rsidR="00837302" w:rsidRPr="003C0DD8" w:rsidRDefault="00837302" w:rsidP="00837302">
            <w:pPr>
              <w:rPr>
                <w:rFonts w:ascii="Calibri" w:hAnsi="Calibri" w:cs="Calibri"/>
                <w:color w:val="000000"/>
                <w:sz w:val="2"/>
                <w:szCs w:val="2"/>
                <w:lang w:val="es-BO" w:eastAsia="es-ES"/>
              </w:rPr>
            </w:pPr>
          </w:p>
        </w:tc>
        <w:tc>
          <w:tcPr>
            <w:tcW w:w="377" w:type="dxa"/>
            <w:tcBorders>
              <w:top w:val="nil"/>
              <w:left w:val="nil"/>
              <w:bottom w:val="nil"/>
              <w:right w:val="nil"/>
            </w:tcBorders>
            <w:shd w:val="clear" w:color="auto" w:fill="auto"/>
            <w:vAlign w:val="center"/>
            <w:hideMark/>
          </w:tcPr>
          <w:p w14:paraId="7D448FA0" w14:textId="77777777" w:rsidR="00837302" w:rsidRPr="003C0DD8" w:rsidRDefault="00837302" w:rsidP="00837302">
            <w:pPr>
              <w:rPr>
                <w:rFonts w:ascii="Calibri" w:hAnsi="Calibri" w:cs="Calibri"/>
                <w:color w:val="000000"/>
                <w:sz w:val="2"/>
                <w:szCs w:val="2"/>
                <w:lang w:val="es-BO" w:eastAsia="es-ES"/>
              </w:rPr>
            </w:pPr>
          </w:p>
        </w:tc>
        <w:tc>
          <w:tcPr>
            <w:tcW w:w="187" w:type="dxa"/>
            <w:tcBorders>
              <w:top w:val="nil"/>
              <w:left w:val="nil"/>
              <w:bottom w:val="nil"/>
              <w:right w:val="nil"/>
            </w:tcBorders>
            <w:shd w:val="clear" w:color="auto" w:fill="auto"/>
            <w:vAlign w:val="center"/>
            <w:hideMark/>
          </w:tcPr>
          <w:p w14:paraId="4A46DEA4" w14:textId="77777777" w:rsidR="00837302" w:rsidRPr="003C0DD8" w:rsidRDefault="00837302" w:rsidP="00837302">
            <w:pPr>
              <w:rPr>
                <w:rFonts w:ascii="Calibri" w:hAnsi="Calibri" w:cs="Calibri"/>
                <w:color w:val="000000"/>
                <w:sz w:val="2"/>
                <w:szCs w:val="2"/>
                <w:lang w:val="es-BO" w:eastAsia="es-ES"/>
              </w:rPr>
            </w:pPr>
          </w:p>
        </w:tc>
        <w:tc>
          <w:tcPr>
            <w:tcW w:w="163" w:type="dxa"/>
            <w:tcBorders>
              <w:top w:val="nil"/>
              <w:left w:val="nil"/>
              <w:bottom w:val="nil"/>
              <w:right w:val="nil"/>
            </w:tcBorders>
            <w:shd w:val="clear" w:color="auto" w:fill="auto"/>
            <w:vAlign w:val="center"/>
            <w:hideMark/>
          </w:tcPr>
          <w:p w14:paraId="1BD81A9D" w14:textId="77777777" w:rsidR="00837302" w:rsidRPr="003C0DD8" w:rsidRDefault="00837302" w:rsidP="00837302">
            <w:pPr>
              <w:rPr>
                <w:rFonts w:ascii="Calibri" w:hAnsi="Calibri" w:cs="Calibri"/>
                <w:color w:val="000000"/>
                <w:sz w:val="2"/>
                <w:szCs w:val="2"/>
                <w:lang w:val="es-BO" w:eastAsia="es-ES"/>
              </w:rPr>
            </w:pPr>
          </w:p>
        </w:tc>
        <w:tc>
          <w:tcPr>
            <w:tcW w:w="165" w:type="dxa"/>
            <w:tcBorders>
              <w:top w:val="nil"/>
              <w:left w:val="nil"/>
              <w:bottom w:val="nil"/>
              <w:right w:val="nil"/>
            </w:tcBorders>
            <w:shd w:val="clear" w:color="auto" w:fill="auto"/>
            <w:vAlign w:val="center"/>
            <w:hideMark/>
          </w:tcPr>
          <w:p w14:paraId="4C81B521" w14:textId="77777777" w:rsidR="00837302" w:rsidRPr="003C0DD8" w:rsidRDefault="00837302" w:rsidP="00837302">
            <w:pPr>
              <w:rPr>
                <w:rFonts w:ascii="Calibri" w:hAnsi="Calibri" w:cs="Calibri"/>
                <w:color w:val="000000"/>
                <w:sz w:val="2"/>
                <w:szCs w:val="2"/>
                <w:lang w:val="es-BO" w:eastAsia="es-ES"/>
              </w:rPr>
            </w:pPr>
          </w:p>
        </w:tc>
        <w:tc>
          <w:tcPr>
            <w:tcW w:w="183" w:type="dxa"/>
            <w:tcBorders>
              <w:top w:val="nil"/>
              <w:left w:val="nil"/>
              <w:bottom w:val="nil"/>
              <w:right w:val="nil"/>
            </w:tcBorders>
            <w:shd w:val="clear" w:color="auto" w:fill="auto"/>
            <w:vAlign w:val="center"/>
            <w:hideMark/>
          </w:tcPr>
          <w:p w14:paraId="270E8064" w14:textId="77777777" w:rsidR="00837302" w:rsidRPr="003C0DD8" w:rsidRDefault="00837302" w:rsidP="00837302">
            <w:pPr>
              <w:rPr>
                <w:rFonts w:ascii="Calibri" w:hAnsi="Calibri" w:cs="Calibri"/>
                <w:color w:val="000000"/>
                <w:sz w:val="2"/>
                <w:szCs w:val="2"/>
                <w:lang w:val="es-BO" w:eastAsia="es-ES"/>
              </w:rPr>
            </w:pPr>
          </w:p>
        </w:tc>
        <w:tc>
          <w:tcPr>
            <w:tcW w:w="367" w:type="dxa"/>
            <w:tcBorders>
              <w:top w:val="nil"/>
              <w:left w:val="nil"/>
              <w:bottom w:val="nil"/>
              <w:right w:val="nil"/>
            </w:tcBorders>
            <w:shd w:val="clear" w:color="auto" w:fill="auto"/>
            <w:vAlign w:val="center"/>
            <w:hideMark/>
          </w:tcPr>
          <w:p w14:paraId="72604827" w14:textId="77777777" w:rsidR="00837302" w:rsidRPr="003C0DD8" w:rsidRDefault="00837302" w:rsidP="00837302">
            <w:pPr>
              <w:rPr>
                <w:rFonts w:ascii="Calibri" w:hAnsi="Calibri" w:cs="Calibri"/>
                <w:color w:val="000000"/>
                <w:sz w:val="2"/>
                <w:szCs w:val="2"/>
                <w:lang w:val="es-BO" w:eastAsia="es-ES"/>
              </w:rPr>
            </w:pPr>
          </w:p>
        </w:tc>
        <w:tc>
          <w:tcPr>
            <w:tcW w:w="367" w:type="dxa"/>
            <w:tcBorders>
              <w:top w:val="nil"/>
              <w:left w:val="nil"/>
              <w:bottom w:val="nil"/>
              <w:right w:val="nil"/>
            </w:tcBorders>
            <w:shd w:val="clear" w:color="auto" w:fill="auto"/>
            <w:vAlign w:val="center"/>
            <w:hideMark/>
          </w:tcPr>
          <w:p w14:paraId="72BCF979" w14:textId="77777777" w:rsidR="00837302" w:rsidRPr="003C0DD8" w:rsidRDefault="00837302" w:rsidP="00837302">
            <w:pPr>
              <w:rPr>
                <w:rFonts w:ascii="Calibri" w:hAnsi="Calibri" w:cs="Calibri"/>
                <w:color w:val="000000"/>
                <w:sz w:val="2"/>
                <w:szCs w:val="2"/>
                <w:lang w:val="es-BO" w:eastAsia="es-ES"/>
              </w:rPr>
            </w:pPr>
          </w:p>
        </w:tc>
        <w:tc>
          <w:tcPr>
            <w:tcW w:w="367" w:type="dxa"/>
            <w:tcBorders>
              <w:top w:val="nil"/>
              <w:left w:val="nil"/>
              <w:bottom w:val="nil"/>
              <w:right w:val="nil"/>
            </w:tcBorders>
            <w:shd w:val="clear" w:color="auto" w:fill="auto"/>
            <w:vAlign w:val="center"/>
            <w:hideMark/>
          </w:tcPr>
          <w:p w14:paraId="56BB9A28" w14:textId="77777777" w:rsidR="00837302" w:rsidRPr="003C0DD8" w:rsidRDefault="00837302" w:rsidP="00837302">
            <w:pPr>
              <w:rPr>
                <w:rFonts w:ascii="Calibri" w:hAnsi="Calibri" w:cs="Calibri"/>
                <w:color w:val="000000"/>
                <w:sz w:val="2"/>
                <w:szCs w:val="2"/>
                <w:lang w:val="es-BO" w:eastAsia="es-ES"/>
              </w:rPr>
            </w:pPr>
          </w:p>
        </w:tc>
        <w:tc>
          <w:tcPr>
            <w:tcW w:w="183" w:type="dxa"/>
            <w:tcBorders>
              <w:top w:val="nil"/>
              <w:left w:val="nil"/>
              <w:bottom w:val="nil"/>
              <w:right w:val="nil"/>
            </w:tcBorders>
            <w:shd w:val="clear" w:color="auto" w:fill="auto"/>
            <w:vAlign w:val="center"/>
            <w:hideMark/>
          </w:tcPr>
          <w:p w14:paraId="7615CC77" w14:textId="77777777" w:rsidR="00837302" w:rsidRPr="003C0DD8" w:rsidRDefault="00837302" w:rsidP="00837302">
            <w:pPr>
              <w:rPr>
                <w:rFonts w:ascii="Calibri" w:hAnsi="Calibri" w:cs="Calibri"/>
                <w:color w:val="000000"/>
                <w:sz w:val="2"/>
                <w:szCs w:val="2"/>
                <w:lang w:val="es-BO" w:eastAsia="es-ES"/>
              </w:rPr>
            </w:pPr>
          </w:p>
        </w:tc>
        <w:tc>
          <w:tcPr>
            <w:tcW w:w="183" w:type="dxa"/>
            <w:tcBorders>
              <w:top w:val="nil"/>
              <w:left w:val="nil"/>
              <w:bottom w:val="nil"/>
              <w:right w:val="nil"/>
            </w:tcBorders>
            <w:shd w:val="clear" w:color="auto" w:fill="auto"/>
            <w:vAlign w:val="center"/>
            <w:hideMark/>
          </w:tcPr>
          <w:p w14:paraId="3D51EC90" w14:textId="77777777" w:rsidR="00837302" w:rsidRPr="003C0DD8" w:rsidRDefault="00837302" w:rsidP="00837302">
            <w:pPr>
              <w:rPr>
                <w:rFonts w:ascii="Calibri" w:hAnsi="Calibri" w:cs="Calibri"/>
                <w:color w:val="000000"/>
                <w:sz w:val="2"/>
                <w:szCs w:val="2"/>
                <w:lang w:val="es-BO" w:eastAsia="es-ES"/>
              </w:rPr>
            </w:pPr>
          </w:p>
        </w:tc>
        <w:tc>
          <w:tcPr>
            <w:tcW w:w="368" w:type="dxa"/>
            <w:tcBorders>
              <w:top w:val="nil"/>
              <w:left w:val="nil"/>
              <w:bottom w:val="nil"/>
              <w:right w:val="nil"/>
            </w:tcBorders>
            <w:shd w:val="clear" w:color="auto" w:fill="auto"/>
            <w:vAlign w:val="center"/>
            <w:hideMark/>
          </w:tcPr>
          <w:p w14:paraId="0AED298E" w14:textId="77777777" w:rsidR="00837302" w:rsidRPr="003C0DD8" w:rsidRDefault="00837302" w:rsidP="00837302">
            <w:pPr>
              <w:rPr>
                <w:rFonts w:ascii="Calibri" w:hAnsi="Calibri" w:cs="Calibri"/>
                <w:color w:val="000000"/>
                <w:sz w:val="2"/>
                <w:szCs w:val="2"/>
                <w:lang w:val="es-BO" w:eastAsia="es-ES"/>
              </w:rPr>
            </w:pPr>
          </w:p>
        </w:tc>
        <w:tc>
          <w:tcPr>
            <w:tcW w:w="367" w:type="dxa"/>
            <w:tcBorders>
              <w:top w:val="nil"/>
              <w:left w:val="nil"/>
              <w:bottom w:val="nil"/>
              <w:right w:val="nil"/>
            </w:tcBorders>
            <w:shd w:val="clear" w:color="auto" w:fill="auto"/>
            <w:vAlign w:val="center"/>
            <w:hideMark/>
          </w:tcPr>
          <w:p w14:paraId="475FECE0" w14:textId="77777777" w:rsidR="00837302" w:rsidRPr="003C0DD8" w:rsidRDefault="00837302" w:rsidP="00837302">
            <w:pPr>
              <w:rPr>
                <w:rFonts w:ascii="Calibri" w:hAnsi="Calibri" w:cs="Calibri"/>
                <w:color w:val="000000"/>
                <w:sz w:val="2"/>
                <w:szCs w:val="2"/>
                <w:lang w:val="es-BO" w:eastAsia="es-ES"/>
              </w:rPr>
            </w:pPr>
          </w:p>
        </w:tc>
        <w:tc>
          <w:tcPr>
            <w:tcW w:w="218" w:type="dxa"/>
            <w:tcBorders>
              <w:top w:val="nil"/>
              <w:left w:val="nil"/>
              <w:bottom w:val="nil"/>
              <w:right w:val="nil"/>
            </w:tcBorders>
            <w:shd w:val="clear" w:color="auto" w:fill="auto"/>
            <w:vAlign w:val="center"/>
            <w:hideMark/>
          </w:tcPr>
          <w:p w14:paraId="460F215F" w14:textId="77777777" w:rsidR="00837302" w:rsidRPr="003C0DD8" w:rsidRDefault="00837302" w:rsidP="00837302">
            <w:pPr>
              <w:rPr>
                <w:rFonts w:ascii="Calibri" w:hAnsi="Calibri" w:cs="Calibri"/>
                <w:color w:val="000000"/>
                <w:sz w:val="2"/>
                <w:szCs w:val="2"/>
                <w:lang w:val="es-BO" w:eastAsia="es-ES"/>
              </w:rPr>
            </w:pPr>
          </w:p>
        </w:tc>
        <w:tc>
          <w:tcPr>
            <w:tcW w:w="260" w:type="dxa"/>
            <w:tcBorders>
              <w:top w:val="nil"/>
              <w:left w:val="nil"/>
              <w:bottom w:val="nil"/>
              <w:right w:val="nil"/>
            </w:tcBorders>
            <w:shd w:val="clear" w:color="auto" w:fill="auto"/>
            <w:vAlign w:val="center"/>
            <w:hideMark/>
          </w:tcPr>
          <w:p w14:paraId="4D8004BD" w14:textId="77777777" w:rsidR="00837302" w:rsidRPr="003C0DD8" w:rsidRDefault="00837302" w:rsidP="00837302">
            <w:pPr>
              <w:rPr>
                <w:rFonts w:ascii="Calibri" w:hAnsi="Calibri" w:cs="Calibri"/>
                <w:color w:val="000000"/>
                <w:sz w:val="2"/>
                <w:szCs w:val="2"/>
                <w:lang w:val="es-BO" w:eastAsia="es-ES"/>
              </w:rPr>
            </w:pPr>
            <w:r w:rsidRPr="003C0DD8">
              <w:rPr>
                <w:rFonts w:ascii="Calibri" w:hAnsi="Calibri" w:cs="Calibri"/>
                <w:color w:val="000000"/>
                <w:sz w:val="2"/>
                <w:szCs w:val="2"/>
                <w:lang w:val="es-BO" w:eastAsia="es-ES"/>
              </w:rPr>
              <w:t> </w:t>
            </w:r>
          </w:p>
        </w:tc>
        <w:tc>
          <w:tcPr>
            <w:tcW w:w="367" w:type="dxa"/>
            <w:tcBorders>
              <w:top w:val="nil"/>
              <w:left w:val="nil"/>
              <w:bottom w:val="nil"/>
              <w:right w:val="nil"/>
            </w:tcBorders>
            <w:shd w:val="clear" w:color="auto" w:fill="auto"/>
            <w:noWrap/>
            <w:vAlign w:val="center"/>
            <w:hideMark/>
          </w:tcPr>
          <w:p w14:paraId="4342AE96" w14:textId="77777777" w:rsidR="00837302" w:rsidRPr="003C0DD8" w:rsidRDefault="00837302" w:rsidP="00837302">
            <w:pPr>
              <w:rPr>
                <w:rFonts w:ascii="Calibri" w:hAnsi="Calibri" w:cs="Calibri"/>
                <w:color w:val="000000"/>
                <w:sz w:val="2"/>
                <w:szCs w:val="2"/>
                <w:lang w:val="es-BO" w:eastAsia="es-ES"/>
              </w:rPr>
            </w:pPr>
          </w:p>
        </w:tc>
        <w:tc>
          <w:tcPr>
            <w:tcW w:w="165" w:type="dxa"/>
            <w:tcBorders>
              <w:top w:val="nil"/>
              <w:left w:val="nil"/>
              <w:bottom w:val="nil"/>
              <w:right w:val="nil"/>
            </w:tcBorders>
            <w:shd w:val="clear" w:color="auto" w:fill="auto"/>
            <w:vAlign w:val="center"/>
            <w:hideMark/>
          </w:tcPr>
          <w:p w14:paraId="703087DB" w14:textId="77777777" w:rsidR="00837302" w:rsidRPr="003C0DD8" w:rsidRDefault="00837302" w:rsidP="00837302">
            <w:pPr>
              <w:rPr>
                <w:rFonts w:ascii="Calibri" w:hAnsi="Calibri" w:cs="Calibri"/>
                <w:color w:val="000000"/>
                <w:sz w:val="2"/>
                <w:szCs w:val="2"/>
                <w:lang w:val="es-BO" w:eastAsia="es-ES"/>
              </w:rPr>
            </w:pPr>
          </w:p>
        </w:tc>
        <w:tc>
          <w:tcPr>
            <w:tcW w:w="368" w:type="dxa"/>
            <w:tcBorders>
              <w:top w:val="nil"/>
              <w:left w:val="nil"/>
              <w:bottom w:val="nil"/>
              <w:right w:val="nil"/>
            </w:tcBorders>
            <w:shd w:val="clear" w:color="auto" w:fill="auto"/>
            <w:vAlign w:val="center"/>
            <w:hideMark/>
          </w:tcPr>
          <w:p w14:paraId="10D8D4D2" w14:textId="77777777" w:rsidR="00837302" w:rsidRPr="003C0DD8" w:rsidRDefault="00837302" w:rsidP="00837302">
            <w:pPr>
              <w:rPr>
                <w:rFonts w:ascii="Calibri" w:hAnsi="Calibri" w:cs="Calibri"/>
                <w:color w:val="000000"/>
                <w:sz w:val="2"/>
                <w:szCs w:val="2"/>
                <w:lang w:val="es-BO" w:eastAsia="es-ES"/>
              </w:rPr>
            </w:pPr>
          </w:p>
        </w:tc>
        <w:tc>
          <w:tcPr>
            <w:tcW w:w="367" w:type="dxa"/>
            <w:tcBorders>
              <w:top w:val="nil"/>
              <w:left w:val="nil"/>
              <w:bottom w:val="nil"/>
              <w:right w:val="nil"/>
            </w:tcBorders>
            <w:shd w:val="clear" w:color="auto" w:fill="auto"/>
            <w:vAlign w:val="center"/>
            <w:hideMark/>
          </w:tcPr>
          <w:p w14:paraId="6969444B" w14:textId="77777777" w:rsidR="00837302" w:rsidRPr="003C0DD8" w:rsidRDefault="00837302" w:rsidP="00837302">
            <w:pPr>
              <w:rPr>
                <w:rFonts w:ascii="Calibri" w:hAnsi="Calibri" w:cs="Calibri"/>
                <w:color w:val="000000"/>
                <w:sz w:val="2"/>
                <w:szCs w:val="2"/>
                <w:lang w:val="es-BO" w:eastAsia="es-ES"/>
              </w:rPr>
            </w:pPr>
          </w:p>
        </w:tc>
        <w:tc>
          <w:tcPr>
            <w:tcW w:w="190" w:type="dxa"/>
            <w:tcBorders>
              <w:top w:val="nil"/>
              <w:left w:val="nil"/>
              <w:bottom w:val="nil"/>
              <w:right w:val="single" w:sz="8" w:space="0" w:color="auto"/>
            </w:tcBorders>
            <w:shd w:val="clear" w:color="auto" w:fill="auto"/>
            <w:vAlign w:val="center"/>
            <w:hideMark/>
          </w:tcPr>
          <w:p w14:paraId="066DE072" w14:textId="77777777" w:rsidR="00837302" w:rsidRPr="003C0DD8" w:rsidRDefault="00837302" w:rsidP="00837302">
            <w:pPr>
              <w:rPr>
                <w:rFonts w:ascii="Calibri" w:hAnsi="Calibri" w:cs="Calibri"/>
                <w:color w:val="000000"/>
                <w:sz w:val="2"/>
                <w:szCs w:val="2"/>
                <w:lang w:val="es-BO" w:eastAsia="es-ES"/>
              </w:rPr>
            </w:pPr>
            <w:r w:rsidRPr="003C0DD8">
              <w:rPr>
                <w:rFonts w:ascii="Calibri" w:hAnsi="Calibri" w:cs="Calibri"/>
                <w:color w:val="000000"/>
                <w:sz w:val="2"/>
                <w:szCs w:val="2"/>
                <w:lang w:val="es-BO" w:eastAsia="es-ES"/>
              </w:rPr>
              <w:t> </w:t>
            </w:r>
          </w:p>
        </w:tc>
      </w:tr>
      <w:tr w:rsidR="00837302" w:rsidRPr="003C0DD8" w14:paraId="5412ACD1" w14:textId="77777777" w:rsidTr="00C34424">
        <w:trPr>
          <w:trHeight w:val="397"/>
          <w:jc w:val="center"/>
        </w:trPr>
        <w:tc>
          <w:tcPr>
            <w:tcW w:w="9588" w:type="dxa"/>
            <w:gridSpan w:val="22"/>
            <w:tcBorders>
              <w:top w:val="nil"/>
              <w:left w:val="single" w:sz="8" w:space="0" w:color="auto"/>
              <w:bottom w:val="nil"/>
              <w:right w:val="single" w:sz="8" w:space="0" w:color="auto"/>
            </w:tcBorders>
            <w:shd w:val="clear" w:color="000000" w:fill="0F253F"/>
            <w:vAlign w:val="center"/>
            <w:hideMark/>
          </w:tcPr>
          <w:p w14:paraId="28C621FD" w14:textId="77777777" w:rsidR="00837302" w:rsidRPr="003C0DD8" w:rsidRDefault="00011960" w:rsidP="00DA03F5">
            <w:pPr>
              <w:pStyle w:val="Prrafodelista"/>
              <w:numPr>
                <w:ilvl w:val="0"/>
                <w:numId w:val="31"/>
              </w:numPr>
              <w:ind w:left="346" w:hanging="284"/>
              <w:rPr>
                <w:rFonts w:ascii="Arial" w:hAnsi="Arial" w:cs="Arial"/>
                <w:b/>
                <w:bCs/>
                <w:color w:val="FFFFFF"/>
                <w:sz w:val="16"/>
                <w:szCs w:val="16"/>
                <w:lang w:val="es-BO" w:eastAsia="es-ES"/>
              </w:rPr>
            </w:pPr>
            <w:r w:rsidRPr="003C0DD8">
              <w:rPr>
                <w:rFonts w:ascii="Arial" w:hAnsi="Arial" w:cs="Arial"/>
                <w:b/>
                <w:bCs/>
                <w:color w:val="FFFFFF"/>
                <w:sz w:val="18"/>
                <w:szCs w:val="16"/>
                <w:lang w:val="es-BO" w:eastAsia="es-ES"/>
              </w:rPr>
              <w:t>INFORMACIÓN DEL REPRESENTANTE LEGAL</w:t>
            </w:r>
          </w:p>
        </w:tc>
      </w:tr>
      <w:tr w:rsidR="00837302" w:rsidRPr="003C0DD8" w14:paraId="57B2C4EA" w14:textId="77777777" w:rsidTr="00837302">
        <w:trPr>
          <w:trHeight w:val="70"/>
          <w:jc w:val="center"/>
        </w:trPr>
        <w:tc>
          <w:tcPr>
            <w:tcW w:w="3740" w:type="dxa"/>
            <w:tcBorders>
              <w:top w:val="nil"/>
              <w:left w:val="single" w:sz="8" w:space="0" w:color="auto"/>
              <w:bottom w:val="nil"/>
              <w:right w:val="nil"/>
            </w:tcBorders>
            <w:shd w:val="clear" w:color="auto" w:fill="auto"/>
            <w:vAlign w:val="center"/>
            <w:hideMark/>
          </w:tcPr>
          <w:p w14:paraId="6B7CB9D2" w14:textId="77777777" w:rsidR="00837302" w:rsidRPr="003C0DD8" w:rsidRDefault="00837302" w:rsidP="00837302">
            <w:pPr>
              <w:rPr>
                <w:rFonts w:ascii="Arial" w:hAnsi="Arial" w:cs="Arial"/>
                <w:color w:val="000000"/>
                <w:sz w:val="2"/>
                <w:szCs w:val="2"/>
                <w:lang w:val="es-BO" w:eastAsia="es-ES"/>
              </w:rPr>
            </w:pPr>
            <w:r w:rsidRPr="003C0DD8">
              <w:rPr>
                <w:rFonts w:ascii="Arial" w:hAnsi="Arial" w:cs="Arial"/>
                <w:color w:val="000000"/>
                <w:sz w:val="2"/>
                <w:szCs w:val="2"/>
                <w:lang w:val="es-BO" w:eastAsia="es-ES"/>
              </w:rPr>
              <w:t> </w:t>
            </w:r>
          </w:p>
        </w:tc>
        <w:tc>
          <w:tcPr>
            <w:tcW w:w="257" w:type="dxa"/>
            <w:tcBorders>
              <w:top w:val="nil"/>
              <w:left w:val="nil"/>
              <w:bottom w:val="nil"/>
              <w:right w:val="nil"/>
            </w:tcBorders>
            <w:shd w:val="clear" w:color="auto" w:fill="auto"/>
            <w:vAlign w:val="center"/>
            <w:hideMark/>
          </w:tcPr>
          <w:p w14:paraId="2AF19CB6" w14:textId="77777777" w:rsidR="00837302" w:rsidRPr="003C0DD8" w:rsidRDefault="00837302" w:rsidP="00837302">
            <w:pPr>
              <w:rPr>
                <w:rFonts w:ascii="Calibri" w:hAnsi="Calibri" w:cs="Calibri"/>
                <w:color w:val="000000"/>
                <w:sz w:val="2"/>
                <w:szCs w:val="2"/>
                <w:lang w:val="es-BO" w:eastAsia="es-ES"/>
              </w:rPr>
            </w:pPr>
          </w:p>
        </w:tc>
        <w:tc>
          <w:tcPr>
            <w:tcW w:w="379" w:type="dxa"/>
            <w:tcBorders>
              <w:top w:val="nil"/>
              <w:left w:val="nil"/>
              <w:bottom w:val="nil"/>
              <w:right w:val="nil"/>
            </w:tcBorders>
            <w:shd w:val="clear" w:color="auto" w:fill="auto"/>
            <w:vAlign w:val="center"/>
            <w:hideMark/>
          </w:tcPr>
          <w:p w14:paraId="1215A97E" w14:textId="77777777" w:rsidR="00837302" w:rsidRPr="003C0DD8" w:rsidRDefault="00837302" w:rsidP="00837302">
            <w:pPr>
              <w:rPr>
                <w:rFonts w:ascii="Calibri" w:hAnsi="Calibri" w:cs="Calibri"/>
                <w:color w:val="000000"/>
                <w:sz w:val="2"/>
                <w:szCs w:val="2"/>
                <w:lang w:val="es-BO" w:eastAsia="es-ES"/>
              </w:rPr>
            </w:pPr>
          </w:p>
        </w:tc>
        <w:tc>
          <w:tcPr>
            <w:tcW w:w="377" w:type="dxa"/>
            <w:tcBorders>
              <w:top w:val="nil"/>
              <w:left w:val="nil"/>
              <w:bottom w:val="nil"/>
              <w:right w:val="nil"/>
            </w:tcBorders>
            <w:shd w:val="clear" w:color="auto" w:fill="auto"/>
            <w:vAlign w:val="center"/>
            <w:hideMark/>
          </w:tcPr>
          <w:p w14:paraId="6414032A" w14:textId="77777777" w:rsidR="00837302" w:rsidRPr="003C0DD8" w:rsidRDefault="00837302" w:rsidP="00837302">
            <w:pPr>
              <w:rPr>
                <w:rFonts w:ascii="Calibri" w:hAnsi="Calibri" w:cs="Calibri"/>
                <w:color w:val="000000"/>
                <w:sz w:val="2"/>
                <w:szCs w:val="2"/>
                <w:lang w:val="es-BO" w:eastAsia="es-ES"/>
              </w:rPr>
            </w:pPr>
          </w:p>
        </w:tc>
        <w:tc>
          <w:tcPr>
            <w:tcW w:w="187" w:type="dxa"/>
            <w:tcBorders>
              <w:top w:val="nil"/>
              <w:left w:val="nil"/>
              <w:bottom w:val="nil"/>
              <w:right w:val="nil"/>
            </w:tcBorders>
            <w:shd w:val="clear" w:color="auto" w:fill="auto"/>
            <w:vAlign w:val="center"/>
            <w:hideMark/>
          </w:tcPr>
          <w:p w14:paraId="6ECA4B88" w14:textId="77777777" w:rsidR="00837302" w:rsidRPr="003C0DD8" w:rsidRDefault="00837302" w:rsidP="00837302">
            <w:pPr>
              <w:rPr>
                <w:rFonts w:ascii="Calibri" w:hAnsi="Calibri" w:cs="Calibri"/>
                <w:color w:val="000000"/>
                <w:sz w:val="2"/>
                <w:szCs w:val="2"/>
                <w:lang w:val="es-BO" w:eastAsia="es-ES"/>
              </w:rPr>
            </w:pPr>
          </w:p>
        </w:tc>
        <w:tc>
          <w:tcPr>
            <w:tcW w:w="163" w:type="dxa"/>
            <w:tcBorders>
              <w:top w:val="nil"/>
              <w:left w:val="nil"/>
              <w:bottom w:val="nil"/>
              <w:right w:val="nil"/>
            </w:tcBorders>
            <w:shd w:val="clear" w:color="auto" w:fill="auto"/>
            <w:vAlign w:val="center"/>
            <w:hideMark/>
          </w:tcPr>
          <w:p w14:paraId="61C0821C" w14:textId="77777777" w:rsidR="00837302" w:rsidRPr="003C0DD8" w:rsidRDefault="00837302" w:rsidP="00837302">
            <w:pPr>
              <w:rPr>
                <w:rFonts w:ascii="Calibri" w:hAnsi="Calibri" w:cs="Calibri"/>
                <w:color w:val="000000"/>
                <w:sz w:val="2"/>
                <w:szCs w:val="2"/>
                <w:lang w:val="es-BO" w:eastAsia="es-ES"/>
              </w:rPr>
            </w:pPr>
          </w:p>
        </w:tc>
        <w:tc>
          <w:tcPr>
            <w:tcW w:w="165" w:type="dxa"/>
            <w:tcBorders>
              <w:top w:val="nil"/>
              <w:left w:val="nil"/>
              <w:bottom w:val="nil"/>
              <w:right w:val="nil"/>
            </w:tcBorders>
            <w:shd w:val="clear" w:color="auto" w:fill="auto"/>
            <w:vAlign w:val="center"/>
            <w:hideMark/>
          </w:tcPr>
          <w:p w14:paraId="314C66FB" w14:textId="77777777" w:rsidR="00837302" w:rsidRPr="003C0DD8" w:rsidRDefault="00837302" w:rsidP="00837302">
            <w:pPr>
              <w:rPr>
                <w:rFonts w:ascii="Calibri" w:hAnsi="Calibri" w:cs="Calibri"/>
                <w:color w:val="000000"/>
                <w:sz w:val="2"/>
                <w:szCs w:val="2"/>
                <w:lang w:val="es-BO" w:eastAsia="es-ES"/>
              </w:rPr>
            </w:pPr>
          </w:p>
        </w:tc>
        <w:tc>
          <w:tcPr>
            <w:tcW w:w="183" w:type="dxa"/>
            <w:tcBorders>
              <w:top w:val="nil"/>
              <w:left w:val="nil"/>
              <w:bottom w:val="nil"/>
              <w:right w:val="nil"/>
            </w:tcBorders>
            <w:shd w:val="clear" w:color="auto" w:fill="auto"/>
            <w:vAlign w:val="center"/>
            <w:hideMark/>
          </w:tcPr>
          <w:p w14:paraId="5B1779DB" w14:textId="77777777" w:rsidR="00837302" w:rsidRPr="003C0DD8" w:rsidRDefault="00837302" w:rsidP="00837302">
            <w:pPr>
              <w:rPr>
                <w:rFonts w:ascii="Calibri" w:hAnsi="Calibri" w:cs="Calibri"/>
                <w:color w:val="000000"/>
                <w:sz w:val="2"/>
                <w:szCs w:val="2"/>
                <w:lang w:val="es-BO" w:eastAsia="es-ES"/>
              </w:rPr>
            </w:pPr>
          </w:p>
        </w:tc>
        <w:tc>
          <w:tcPr>
            <w:tcW w:w="367" w:type="dxa"/>
            <w:tcBorders>
              <w:top w:val="nil"/>
              <w:left w:val="nil"/>
              <w:bottom w:val="nil"/>
              <w:right w:val="nil"/>
            </w:tcBorders>
            <w:shd w:val="clear" w:color="auto" w:fill="auto"/>
            <w:vAlign w:val="center"/>
            <w:hideMark/>
          </w:tcPr>
          <w:p w14:paraId="2EAABC1F" w14:textId="77777777" w:rsidR="00837302" w:rsidRPr="003C0DD8" w:rsidRDefault="00837302" w:rsidP="00837302">
            <w:pPr>
              <w:rPr>
                <w:rFonts w:ascii="Calibri" w:hAnsi="Calibri" w:cs="Calibri"/>
                <w:color w:val="000000"/>
                <w:sz w:val="2"/>
                <w:szCs w:val="2"/>
                <w:lang w:val="es-BO" w:eastAsia="es-ES"/>
              </w:rPr>
            </w:pPr>
          </w:p>
        </w:tc>
        <w:tc>
          <w:tcPr>
            <w:tcW w:w="367" w:type="dxa"/>
            <w:tcBorders>
              <w:top w:val="nil"/>
              <w:left w:val="nil"/>
              <w:bottom w:val="nil"/>
              <w:right w:val="nil"/>
            </w:tcBorders>
            <w:shd w:val="clear" w:color="auto" w:fill="auto"/>
            <w:vAlign w:val="center"/>
            <w:hideMark/>
          </w:tcPr>
          <w:p w14:paraId="66FFCAE0" w14:textId="77777777" w:rsidR="00837302" w:rsidRPr="003C0DD8" w:rsidRDefault="00837302" w:rsidP="00837302">
            <w:pPr>
              <w:rPr>
                <w:rFonts w:ascii="Calibri" w:hAnsi="Calibri" w:cs="Calibri"/>
                <w:color w:val="000000"/>
                <w:sz w:val="2"/>
                <w:szCs w:val="2"/>
                <w:lang w:val="es-BO" w:eastAsia="es-ES"/>
              </w:rPr>
            </w:pPr>
          </w:p>
        </w:tc>
        <w:tc>
          <w:tcPr>
            <w:tcW w:w="550" w:type="dxa"/>
            <w:gridSpan w:val="2"/>
            <w:tcBorders>
              <w:top w:val="nil"/>
              <w:left w:val="nil"/>
              <w:bottom w:val="nil"/>
              <w:right w:val="nil"/>
            </w:tcBorders>
            <w:shd w:val="clear" w:color="auto" w:fill="auto"/>
            <w:vAlign w:val="center"/>
            <w:hideMark/>
          </w:tcPr>
          <w:p w14:paraId="7E16D680" w14:textId="77777777" w:rsidR="00837302" w:rsidRPr="003C0DD8" w:rsidRDefault="00837302" w:rsidP="00837302">
            <w:pPr>
              <w:rPr>
                <w:rFonts w:ascii="Calibri" w:hAnsi="Calibri" w:cs="Calibri"/>
                <w:color w:val="000000"/>
                <w:sz w:val="2"/>
                <w:szCs w:val="2"/>
                <w:lang w:val="es-BO" w:eastAsia="es-ES"/>
              </w:rPr>
            </w:pPr>
          </w:p>
        </w:tc>
        <w:tc>
          <w:tcPr>
            <w:tcW w:w="183" w:type="dxa"/>
            <w:tcBorders>
              <w:top w:val="nil"/>
              <w:left w:val="nil"/>
              <w:bottom w:val="nil"/>
              <w:right w:val="nil"/>
            </w:tcBorders>
            <w:shd w:val="clear" w:color="auto" w:fill="auto"/>
            <w:vAlign w:val="center"/>
            <w:hideMark/>
          </w:tcPr>
          <w:p w14:paraId="4D2FF89E" w14:textId="77777777" w:rsidR="00837302" w:rsidRPr="003C0DD8" w:rsidRDefault="00837302" w:rsidP="00837302">
            <w:pPr>
              <w:rPr>
                <w:rFonts w:ascii="Calibri" w:hAnsi="Calibri" w:cs="Calibri"/>
                <w:color w:val="000000"/>
                <w:sz w:val="2"/>
                <w:szCs w:val="2"/>
                <w:lang w:val="es-BO" w:eastAsia="es-ES"/>
              </w:rPr>
            </w:pPr>
          </w:p>
        </w:tc>
        <w:tc>
          <w:tcPr>
            <w:tcW w:w="368" w:type="dxa"/>
            <w:tcBorders>
              <w:top w:val="nil"/>
              <w:left w:val="nil"/>
              <w:bottom w:val="nil"/>
              <w:right w:val="nil"/>
            </w:tcBorders>
            <w:shd w:val="clear" w:color="auto" w:fill="auto"/>
            <w:vAlign w:val="center"/>
            <w:hideMark/>
          </w:tcPr>
          <w:p w14:paraId="446192A6" w14:textId="77777777" w:rsidR="00837302" w:rsidRPr="003C0DD8" w:rsidRDefault="00837302" w:rsidP="00837302">
            <w:pPr>
              <w:rPr>
                <w:rFonts w:ascii="Calibri" w:hAnsi="Calibri" w:cs="Calibri"/>
                <w:color w:val="000000"/>
                <w:sz w:val="2"/>
                <w:szCs w:val="2"/>
                <w:lang w:val="es-BO" w:eastAsia="es-ES"/>
              </w:rPr>
            </w:pPr>
          </w:p>
        </w:tc>
        <w:tc>
          <w:tcPr>
            <w:tcW w:w="367" w:type="dxa"/>
            <w:tcBorders>
              <w:top w:val="nil"/>
              <w:left w:val="nil"/>
              <w:bottom w:val="nil"/>
              <w:right w:val="nil"/>
            </w:tcBorders>
            <w:shd w:val="clear" w:color="auto" w:fill="auto"/>
            <w:vAlign w:val="center"/>
            <w:hideMark/>
          </w:tcPr>
          <w:p w14:paraId="6E43CE8E" w14:textId="77777777" w:rsidR="00837302" w:rsidRPr="003C0DD8" w:rsidRDefault="00837302" w:rsidP="00837302">
            <w:pPr>
              <w:rPr>
                <w:rFonts w:ascii="Calibri" w:hAnsi="Calibri" w:cs="Calibri"/>
                <w:color w:val="000000"/>
                <w:sz w:val="2"/>
                <w:szCs w:val="2"/>
                <w:lang w:val="es-BO" w:eastAsia="es-ES"/>
              </w:rPr>
            </w:pPr>
          </w:p>
        </w:tc>
        <w:tc>
          <w:tcPr>
            <w:tcW w:w="218" w:type="dxa"/>
            <w:tcBorders>
              <w:top w:val="nil"/>
              <w:left w:val="nil"/>
              <w:bottom w:val="nil"/>
              <w:right w:val="nil"/>
            </w:tcBorders>
            <w:shd w:val="clear" w:color="auto" w:fill="auto"/>
            <w:vAlign w:val="center"/>
            <w:hideMark/>
          </w:tcPr>
          <w:p w14:paraId="3A581F23" w14:textId="77777777" w:rsidR="00837302" w:rsidRPr="003C0DD8" w:rsidRDefault="00837302" w:rsidP="00837302">
            <w:pPr>
              <w:rPr>
                <w:rFonts w:ascii="Calibri" w:hAnsi="Calibri" w:cs="Calibri"/>
                <w:color w:val="000000"/>
                <w:sz w:val="2"/>
                <w:szCs w:val="2"/>
                <w:lang w:val="es-BO" w:eastAsia="es-ES"/>
              </w:rPr>
            </w:pPr>
          </w:p>
        </w:tc>
        <w:tc>
          <w:tcPr>
            <w:tcW w:w="260" w:type="dxa"/>
            <w:tcBorders>
              <w:top w:val="nil"/>
              <w:left w:val="nil"/>
              <w:bottom w:val="nil"/>
              <w:right w:val="nil"/>
            </w:tcBorders>
            <w:shd w:val="clear" w:color="auto" w:fill="auto"/>
            <w:vAlign w:val="center"/>
            <w:hideMark/>
          </w:tcPr>
          <w:p w14:paraId="61AF5DCD" w14:textId="77777777" w:rsidR="00837302" w:rsidRPr="003C0DD8" w:rsidRDefault="00837302" w:rsidP="00837302">
            <w:pPr>
              <w:rPr>
                <w:rFonts w:ascii="Calibri" w:hAnsi="Calibri" w:cs="Calibri"/>
                <w:color w:val="000000"/>
                <w:sz w:val="2"/>
                <w:szCs w:val="2"/>
                <w:lang w:val="es-BO" w:eastAsia="es-ES"/>
              </w:rPr>
            </w:pPr>
          </w:p>
        </w:tc>
        <w:tc>
          <w:tcPr>
            <w:tcW w:w="367" w:type="dxa"/>
            <w:tcBorders>
              <w:top w:val="nil"/>
              <w:left w:val="nil"/>
              <w:bottom w:val="nil"/>
              <w:right w:val="nil"/>
            </w:tcBorders>
            <w:shd w:val="clear" w:color="auto" w:fill="auto"/>
            <w:vAlign w:val="center"/>
            <w:hideMark/>
          </w:tcPr>
          <w:p w14:paraId="1FAE6461" w14:textId="77777777" w:rsidR="00837302" w:rsidRPr="003C0DD8" w:rsidRDefault="00837302" w:rsidP="00837302">
            <w:pPr>
              <w:rPr>
                <w:rFonts w:ascii="Calibri" w:hAnsi="Calibri" w:cs="Calibri"/>
                <w:color w:val="000000"/>
                <w:sz w:val="2"/>
                <w:szCs w:val="2"/>
                <w:lang w:val="es-BO" w:eastAsia="es-ES"/>
              </w:rPr>
            </w:pPr>
          </w:p>
        </w:tc>
        <w:tc>
          <w:tcPr>
            <w:tcW w:w="165" w:type="dxa"/>
            <w:tcBorders>
              <w:top w:val="nil"/>
              <w:left w:val="nil"/>
              <w:bottom w:val="nil"/>
              <w:right w:val="nil"/>
            </w:tcBorders>
            <w:shd w:val="clear" w:color="auto" w:fill="auto"/>
            <w:vAlign w:val="center"/>
            <w:hideMark/>
          </w:tcPr>
          <w:p w14:paraId="004DAE17" w14:textId="77777777" w:rsidR="00837302" w:rsidRPr="003C0DD8" w:rsidRDefault="00837302" w:rsidP="00837302">
            <w:pPr>
              <w:rPr>
                <w:rFonts w:ascii="Calibri" w:hAnsi="Calibri" w:cs="Calibri"/>
                <w:color w:val="000000"/>
                <w:sz w:val="2"/>
                <w:szCs w:val="2"/>
                <w:lang w:val="es-BO" w:eastAsia="es-ES"/>
              </w:rPr>
            </w:pPr>
          </w:p>
        </w:tc>
        <w:tc>
          <w:tcPr>
            <w:tcW w:w="368" w:type="dxa"/>
            <w:tcBorders>
              <w:top w:val="nil"/>
              <w:left w:val="nil"/>
              <w:bottom w:val="nil"/>
              <w:right w:val="nil"/>
            </w:tcBorders>
            <w:shd w:val="clear" w:color="auto" w:fill="auto"/>
            <w:vAlign w:val="center"/>
            <w:hideMark/>
          </w:tcPr>
          <w:p w14:paraId="3F1C5B75" w14:textId="77777777" w:rsidR="00837302" w:rsidRPr="003C0DD8" w:rsidRDefault="00837302" w:rsidP="00837302">
            <w:pPr>
              <w:rPr>
                <w:rFonts w:ascii="Calibri" w:hAnsi="Calibri" w:cs="Calibri"/>
                <w:color w:val="000000"/>
                <w:sz w:val="2"/>
                <w:szCs w:val="2"/>
                <w:lang w:val="es-BO" w:eastAsia="es-ES"/>
              </w:rPr>
            </w:pPr>
          </w:p>
        </w:tc>
        <w:tc>
          <w:tcPr>
            <w:tcW w:w="367" w:type="dxa"/>
            <w:tcBorders>
              <w:top w:val="nil"/>
              <w:left w:val="nil"/>
              <w:bottom w:val="nil"/>
              <w:right w:val="nil"/>
            </w:tcBorders>
            <w:shd w:val="clear" w:color="auto" w:fill="auto"/>
            <w:vAlign w:val="center"/>
            <w:hideMark/>
          </w:tcPr>
          <w:p w14:paraId="3DED6CB3" w14:textId="77777777" w:rsidR="00837302" w:rsidRPr="003C0DD8" w:rsidRDefault="00837302" w:rsidP="00837302">
            <w:pPr>
              <w:rPr>
                <w:rFonts w:ascii="Calibri" w:hAnsi="Calibri" w:cs="Calibri"/>
                <w:color w:val="000000"/>
                <w:sz w:val="2"/>
                <w:szCs w:val="2"/>
                <w:lang w:val="es-BO" w:eastAsia="es-ES"/>
              </w:rPr>
            </w:pPr>
          </w:p>
        </w:tc>
        <w:tc>
          <w:tcPr>
            <w:tcW w:w="190" w:type="dxa"/>
            <w:tcBorders>
              <w:top w:val="nil"/>
              <w:left w:val="nil"/>
              <w:bottom w:val="nil"/>
              <w:right w:val="single" w:sz="8" w:space="0" w:color="auto"/>
            </w:tcBorders>
            <w:shd w:val="clear" w:color="auto" w:fill="auto"/>
            <w:vAlign w:val="center"/>
            <w:hideMark/>
          </w:tcPr>
          <w:p w14:paraId="586FE50B" w14:textId="77777777" w:rsidR="00837302" w:rsidRPr="003C0DD8" w:rsidRDefault="00837302" w:rsidP="00837302">
            <w:pPr>
              <w:rPr>
                <w:rFonts w:ascii="Calibri" w:hAnsi="Calibri" w:cs="Calibri"/>
                <w:color w:val="000000"/>
                <w:sz w:val="2"/>
                <w:szCs w:val="2"/>
                <w:lang w:val="es-BO" w:eastAsia="es-ES"/>
              </w:rPr>
            </w:pPr>
            <w:r w:rsidRPr="003C0DD8">
              <w:rPr>
                <w:rFonts w:ascii="Calibri" w:hAnsi="Calibri" w:cs="Calibri"/>
                <w:color w:val="000000"/>
                <w:sz w:val="2"/>
                <w:szCs w:val="2"/>
                <w:lang w:val="es-BO" w:eastAsia="es-ES"/>
              </w:rPr>
              <w:t> </w:t>
            </w:r>
          </w:p>
        </w:tc>
      </w:tr>
      <w:tr w:rsidR="00837302" w:rsidRPr="003C0DD8" w14:paraId="4FDBFAB0" w14:textId="77777777" w:rsidTr="00837302">
        <w:trPr>
          <w:trHeight w:val="246"/>
          <w:jc w:val="center"/>
        </w:trPr>
        <w:tc>
          <w:tcPr>
            <w:tcW w:w="3740" w:type="dxa"/>
            <w:tcBorders>
              <w:top w:val="nil"/>
              <w:left w:val="single" w:sz="8" w:space="0" w:color="auto"/>
              <w:bottom w:val="nil"/>
              <w:right w:val="nil"/>
            </w:tcBorders>
            <w:shd w:val="clear" w:color="auto" w:fill="auto"/>
            <w:vAlign w:val="center"/>
            <w:hideMark/>
          </w:tcPr>
          <w:p w14:paraId="003930C2" w14:textId="77777777" w:rsidR="00837302" w:rsidRPr="003C0DD8" w:rsidRDefault="00837302" w:rsidP="00837302">
            <w:pPr>
              <w:jc w:val="right"/>
              <w:rPr>
                <w:rFonts w:ascii="Arial" w:hAnsi="Arial" w:cs="Arial"/>
                <w:b/>
                <w:bCs/>
                <w:color w:val="000000"/>
                <w:sz w:val="16"/>
                <w:szCs w:val="16"/>
                <w:lang w:val="es-BO" w:eastAsia="es-ES"/>
              </w:rPr>
            </w:pPr>
            <w:r w:rsidRPr="003C0DD8">
              <w:rPr>
                <w:rFonts w:ascii="Arial" w:hAnsi="Arial" w:cs="Arial"/>
                <w:b/>
                <w:bCs/>
                <w:color w:val="000000"/>
                <w:sz w:val="16"/>
                <w:szCs w:val="16"/>
                <w:lang w:val="es-BO" w:eastAsia="es-ES"/>
              </w:rPr>
              <w:t> </w:t>
            </w:r>
          </w:p>
        </w:tc>
        <w:tc>
          <w:tcPr>
            <w:tcW w:w="257" w:type="dxa"/>
            <w:tcBorders>
              <w:top w:val="nil"/>
              <w:left w:val="nil"/>
              <w:bottom w:val="nil"/>
              <w:right w:val="nil"/>
            </w:tcBorders>
            <w:shd w:val="clear" w:color="auto" w:fill="auto"/>
            <w:vAlign w:val="center"/>
            <w:hideMark/>
          </w:tcPr>
          <w:p w14:paraId="2D103D99" w14:textId="77777777" w:rsidR="00837302" w:rsidRPr="003C0DD8" w:rsidRDefault="00837302" w:rsidP="00837302">
            <w:pPr>
              <w:rPr>
                <w:rFonts w:ascii="Calibri" w:hAnsi="Calibri" w:cs="Calibri"/>
                <w:color w:val="000000"/>
                <w:sz w:val="22"/>
                <w:szCs w:val="22"/>
                <w:lang w:val="es-BO" w:eastAsia="es-ES"/>
              </w:rPr>
            </w:pPr>
          </w:p>
        </w:tc>
        <w:tc>
          <w:tcPr>
            <w:tcW w:w="1106" w:type="dxa"/>
            <w:gridSpan w:val="4"/>
            <w:tcBorders>
              <w:top w:val="nil"/>
              <w:left w:val="nil"/>
              <w:bottom w:val="single" w:sz="8" w:space="0" w:color="auto"/>
              <w:right w:val="nil"/>
            </w:tcBorders>
            <w:shd w:val="clear" w:color="auto" w:fill="auto"/>
            <w:vAlign w:val="center"/>
            <w:hideMark/>
          </w:tcPr>
          <w:p w14:paraId="6317D61F" w14:textId="77777777" w:rsidR="00837302" w:rsidRPr="003C0DD8" w:rsidRDefault="00837302" w:rsidP="00837302">
            <w:pPr>
              <w:jc w:val="center"/>
              <w:rPr>
                <w:rFonts w:ascii="Arial" w:hAnsi="Arial" w:cs="Arial"/>
                <w:color w:val="000000"/>
                <w:sz w:val="16"/>
                <w:szCs w:val="16"/>
                <w:lang w:val="es-BO" w:eastAsia="es-ES"/>
              </w:rPr>
            </w:pPr>
            <w:r w:rsidRPr="003C0DD8">
              <w:rPr>
                <w:rFonts w:ascii="Arial" w:hAnsi="Arial" w:cs="Arial"/>
                <w:color w:val="000000"/>
                <w:sz w:val="16"/>
                <w:szCs w:val="16"/>
                <w:lang w:val="es-BO" w:eastAsia="es-ES"/>
              </w:rPr>
              <w:t>Apellido Paterno</w:t>
            </w:r>
          </w:p>
        </w:tc>
        <w:tc>
          <w:tcPr>
            <w:tcW w:w="165" w:type="dxa"/>
            <w:tcBorders>
              <w:top w:val="nil"/>
              <w:left w:val="nil"/>
              <w:bottom w:val="nil"/>
              <w:right w:val="nil"/>
            </w:tcBorders>
            <w:shd w:val="clear" w:color="auto" w:fill="auto"/>
            <w:vAlign w:val="center"/>
            <w:hideMark/>
          </w:tcPr>
          <w:p w14:paraId="247E4CB0" w14:textId="77777777" w:rsidR="00837302" w:rsidRPr="003C0DD8" w:rsidRDefault="00837302" w:rsidP="00837302">
            <w:pPr>
              <w:rPr>
                <w:rFonts w:ascii="Calibri" w:hAnsi="Calibri" w:cs="Calibri"/>
                <w:color w:val="000000"/>
                <w:sz w:val="22"/>
                <w:szCs w:val="22"/>
                <w:lang w:val="es-BO" w:eastAsia="es-ES"/>
              </w:rPr>
            </w:pPr>
          </w:p>
        </w:tc>
        <w:tc>
          <w:tcPr>
            <w:tcW w:w="1467" w:type="dxa"/>
            <w:gridSpan w:val="5"/>
            <w:tcBorders>
              <w:top w:val="nil"/>
              <w:left w:val="nil"/>
              <w:bottom w:val="single" w:sz="8" w:space="0" w:color="auto"/>
              <w:right w:val="nil"/>
            </w:tcBorders>
            <w:shd w:val="clear" w:color="auto" w:fill="auto"/>
            <w:vAlign w:val="center"/>
            <w:hideMark/>
          </w:tcPr>
          <w:p w14:paraId="1C50C538" w14:textId="77777777" w:rsidR="00837302" w:rsidRPr="003C0DD8" w:rsidRDefault="00837302" w:rsidP="00837302">
            <w:pPr>
              <w:jc w:val="center"/>
              <w:rPr>
                <w:rFonts w:ascii="Arial" w:hAnsi="Arial" w:cs="Arial"/>
                <w:color w:val="000000"/>
                <w:sz w:val="16"/>
                <w:szCs w:val="16"/>
                <w:lang w:val="es-BO" w:eastAsia="es-ES"/>
              </w:rPr>
            </w:pPr>
            <w:r w:rsidRPr="003C0DD8">
              <w:rPr>
                <w:rFonts w:ascii="Arial" w:hAnsi="Arial" w:cs="Arial"/>
                <w:color w:val="000000"/>
                <w:sz w:val="16"/>
                <w:szCs w:val="16"/>
                <w:lang w:val="es-BO" w:eastAsia="es-ES"/>
              </w:rPr>
              <w:t>Apellido Materno</w:t>
            </w:r>
          </w:p>
        </w:tc>
        <w:tc>
          <w:tcPr>
            <w:tcW w:w="183" w:type="dxa"/>
            <w:tcBorders>
              <w:top w:val="nil"/>
              <w:left w:val="nil"/>
              <w:bottom w:val="nil"/>
              <w:right w:val="nil"/>
            </w:tcBorders>
            <w:shd w:val="clear" w:color="auto" w:fill="auto"/>
            <w:noWrap/>
            <w:vAlign w:val="center"/>
            <w:hideMark/>
          </w:tcPr>
          <w:p w14:paraId="61AAC18B" w14:textId="77777777" w:rsidR="00837302" w:rsidRPr="003C0DD8" w:rsidRDefault="00837302" w:rsidP="00837302">
            <w:pPr>
              <w:rPr>
                <w:rFonts w:ascii="Calibri" w:hAnsi="Calibri" w:cs="Calibri"/>
                <w:color w:val="000000"/>
                <w:sz w:val="22"/>
                <w:szCs w:val="22"/>
                <w:lang w:val="es-BO" w:eastAsia="es-ES"/>
              </w:rPr>
            </w:pPr>
          </w:p>
        </w:tc>
        <w:tc>
          <w:tcPr>
            <w:tcW w:w="2480" w:type="dxa"/>
            <w:gridSpan w:val="8"/>
            <w:tcBorders>
              <w:top w:val="nil"/>
              <w:left w:val="nil"/>
              <w:bottom w:val="single" w:sz="8" w:space="0" w:color="auto"/>
              <w:right w:val="nil"/>
            </w:tcBorders>
            <w:shd w:val="clear" w:color="auto" w:fill="auto"/>
            <w:vAlign w:val="center"/>
            <w:hideMark/>
          </w:tcPr>
          <w:p w14:paraId="6ECFE748" w14:textId="77777777" w:rsidR="00837302" w:rsidRPr="003C0DD8" w:rsidRDefault="00837302" w:rsidP="00837302">
            <w:pPr>
              <w:jc w:val="center"/>
              <w:rPr>
                <w:rFonts w:ascii="Arial" w:hAnsi="Arial" w:cs="Arial"/>
                <w:i/>
                <w:iCs/>
                <w:color w:val="000000"/>
                <w:sz w:val="16"/>
                <w:szCs w:val="16"/>
                <w:lang w:val="es-BO" w:eastAsia="es-ES"/>
              </w:rPr>
            </w:pPr>
            <w:r w:rsidRPr="003C0DD8">
              <w:rPr>
                <w:rFonts w:ascii="Arial" w:hAnsi="Arial" w:cs="Arial"/>
                <w:i/>
                <w:iCs/>
                <w:color w:val="000000"/>
                <w:sz w:val="16"/>
                <w:szCs w:val="16"/>
                <w:lang w:val="es-BO" w:eastAsia="es-ES"/>
              </w:rPr>
              <w:t>Nombre(s)</w:t>
            </w:r>
          </w:p>
        </w:tc>
        <w:tc>
          <w:tcPr>
            <w:tcW w:w="190" w:type="dxa"/>
            <w:tcBorders>
              <w:top w:val="nil"/>
              <w:left w:val="nil"/>
              <w:bottom w:val="nil"/>
              <w:right w:val="single" w:sz="8" w:space="0" w:color="auto"/>
            </w:tcBorders>
            <w:shd w:val="clear" w:color="auto" w:fill="auto"/>
            <w:noWrap/>
            <w:vAlign w:val="center"/>
            <w:hideMark/>
          </w:tcPr>
          <w:p w14:paraId="38E8A3AD" w14:textId="77777777" w:rsidR="00837302" w:rsidRPr="003C0DD8" w:rsidRDefault="00837302" w:rsidP="00837302">
            <w:pPr>
              <w:rPr>
                <w:rFonts w:ascii="Calibri" w:hAnsi="Calibri" w:cs="Calibri"/>
                <w:color w:val="000000"/>
                <w:sz w:val="22"/>
                <w:szCs w:val="22"/>
                <w:lang w:val="es-BO" w:eastAsia="es-ES"/>
              </w:rPr>
            </w:pPr>
            <w:r w:rsidRPr="003C0DD8">
              <w:rPr>
                <w:rFonts w:ascii="Calibri" w:hAnsi="Calibri" w:cs="Calibri"/>
                <w:color w:val="000000"/>
                <w:sz w:val="22"/>
                <w:szCs w:val="22"/>
                <w:lang w:val="es-BO" w:eastAsia="es-ES"/>
              </w:rPr>
              <w:t> </w:t>
            </w:r>
          </w:p>
        </w:tc>
      </w:tr>
      <w:tr w:rsidR="00837302" w:rsidRPr="003C0DD8" w14:paraId="0B61C09A" w14:textId="77777777" w:rsidTr="00837302">
        <w:trPr>
          <w:trHeight w:val="246"/>
          <w:jc w:val="center"/>
        </w:trPr>
        <w:tc>
          <w:tcPr>
            <w:tcW w:w="3740" w:type="dxa"/>
            <w:tcBorders>
              <w:top w:val="nil"/>
              <w:left w:val="single" w:sz="8" w:space="0" w:color="auto"/>
              <w:bottom w:val="nil"/>
              <w:right w:val="nil"/>
            </w:tcBorders>
            <w:shd w:val="clear" w:color="auto" w:fill="auto"/>
            <w:vAlign w:val="center"/>
            <w:hideMark/>
          </w:tcPr>
          <w:p w14:paraId="452D1FC8" w14:textId="77777777" w:rsidR="00837302" w:rsidRPr="003C0DD8" w:rsidRDefault="00837302" w:rsidP="00837302">
            <w:pPr>
              <w:jc w:val="right"/>
              <w:rPr>
                <w:rFonts w:ascii="Arial" w:hAnsi="Arial" w:cs="Arial"/>
                <w:b/>
                <w:bCs/>
                <w:color w:val="000000"/>
                <w:sz w:val="16"/>
                <w:szCs w:val="16"/>
                <w:lang w:val="es-BO" w:eastAsia="es-ES"/>
              </w:rPr>
            </w:pPr>
            <w:r w:rsidRPr="003C0DD8">
              <w:rPr>
                <w:rFonts w:ascii="Arial" w:hAnsi="Arial" w:cs="Arial"/>
                <w:b/>
                <w:bCs/>
                <w:color w:val="000000"/>
                <w:sz w:val="16"/>
                <w:szCs w:val="16"/>
                <w:lang w:val="es-BO" w:eastAsia="es-ES"/>
              </w:rPr>
              <w:t xml:space="preserve"> Nombre del Representante Legal </w:t>
            </w:r>
          </w:p>
        </w:tc>
        <w:tc>
          <w:tcPr>
            <w:tcW w:w="257" w:type="dxa"/>
            <w:tcBorders>
              <w:top w:val="nil"/>
              <w:left w:val="nil"/>
              <w:bottom w:val="nil"/>
              <w:right w:val="nil"/>
            </w:tcBorders>
            <w:shd w:val="clear" w:color="auto" w:fill="auto"/>
            <w:vAlign w:val="center"/>
            <w:hideMark/>
          </w:tcPr>
          <w:p w14:paraId="6F29206F" w14:textId="77777777" w:rsidR="00837302" w:rsidRPr="003C0DD8" w:rsidRDefault="00837302" w:rsidP="00837302">
            <w:pPr>
              <w:jc w:val="center"/>
              <w:rPr>
                <w:rFonts w:ascii="Arial" w:hAnsi="Arial" w:cs="Arial"/>
                <w:b/>
                <w:bCs/>
                <w:color w:val="000000"/>
                <w:sz w:val="16"/>
                <w:szCs w:val="16"/>
                <w:lang w:val="es-BO" w:eastAsia="es-ES"/>
              </w:rPr>
            </w:pPr>
            <w:r w:rsidRPr="003C0DD8">
              <w:rPr>
                <w:rFonts w:ascii="Arial" w:hAnsi="Arial" w:cs="Arial"/>
                <w:b/>
                <w:bCs/>
                <w:color w:val="000000"/>
                <w:sz w:val="16"/>
                <w:szCs w:val="16"/>
                <w:lang w:val="es-BO" w:eastAsia="es-ES"/>
              </w:rPr>
              <w:t>:</w:t>
            </w:r>
          </w:p>
        </w:tc>
        <w:tc>
          <w:tcPr>
            <w:tcW w:w="1106" w:type="dxa"/>
            <w:gridSpan w:val="4"/>
            <w:tcBorders>
              <w:top w:val="single" w:sz="8" w:space="0" w:color="auto"/>
              <w:left w:val="single" w:sz="8" w:space="0" w:color="auto"/>
              <w:bottom w:val="single" w:sz="8" w:space="0" w:color="auto"/>
              <w:right w:val="single" w:sz="8" w:space="0" w:color="000000"/>
            </w:tcBorders>
            <w:shd w:val="clear" w:color="000000" w:fill="DBE5F1"/>
            <w:vAlign w:val="center"/>
            <w:hideMark/>
          </w:tcPr>
          <w:p w14:paraId="17CE27EE" w14:textId="77777777" w:rsidR="00837302" w:rsidRPr="003C0DD8" w:rsidRDefault="00837302" w:rsidP="00837302">
            <w:pPr>
              <w:jc w:val="center"/>
              <w:rPr>
                <w:rFonts w:ascii="Arial" w:hAnsi="Arial" w:cs="Arial"/>
                <w:color w:val="000000"/>
                <w:sz w:val="16"/>
                <w:szCs w:val="16"/>
                <w:lang w:val="es-BO" w:eastAsia="es-ES"/>
              </w:rPr>
            </w:pPr>
            <w:r w:rsidRPr="003C0DD8">
              <w:rPr>
                <w:rFonts w:ascii="Arial" w:hAnsi="Arial" w:cs="Arial"/>
                <w:color w:val="000000"/>
                <w:sz w:val="16"/>
                <w:szCs w:val="16"/>
                <w:lang w:val="es-BO" w:eastAsia="es-ES"/>
              </w:rPr>
              <w:t> </w:t>
            </w:r>
          </w:p>
        </w:tc>
        <w:tc>
          <w:tcPr>
            <w:tcW w:w="165" w:type="dxa"/>
            <w:tcBorders>
              <w:top w:val="nil"/>
              <w:left w:val="nil"/>
              <w:bottom w:val="nil"/>
              <w:right w:val="nil"/>
            </w:tcBorders>
            <w:shd w:val="clear" w:color="auto" w:fill="auto"/>
            <w:vAlign w:val="center"/>
            <w:hideMark/>
          </w:tcPr>
          <w:p w14:paraId="5ADE94A0" w14:textId="77777777" w:rsidR="00837302" w:rsidRPr="003C0DD8" w:rsidRDefault="00837302" w:rsidP="00837302">
            <w:pPr>
              <w:rPr>
                <w:rFonts w:ascii="Calibri" w:hAnsi="Calibri" w:cs="Calibri"/>
                <w:color w:val="000000"/>
                <w:sz w:val="22"/>
                <w:szCs w:val="22"/>
                <w:lang w:val="es-BO" w:eastAsia="es-ES"/>
              </w:rPr>
            </w:pPr>
          </w:p>
        </w:tc>
        <w:tc>
          <w:tcPr>
            <w:tcW w:w="1467" w:type="dxa"/>
            <w:gridSpan w:val="5"/>
            <w:tcBorders>
              <w:top w:val="single" w:sz="8" w:space="0" w:color="auto"/>
              <w:left w:val="single" w:sz="8" w:space="0" w:color="auto"/>
              <w:bottom w:val="single" w:sz="8" w:space="0" w:color="auto"/>
              <w:right w:val="single" w:sz="8" w:space="0" w:color="000000"/>
            </w:tcBorders>
            <w:shd w:val="clear" w:color="000000" w:fill="DBE5F1"/>
            <w:vAlign w:val="center"/>
            <w:hideMark/>
          </w:tcPr>
          <w:p w14:paraId="27F89CB0" w14:textId="77777777" w:rsidR="00837302" w:rsidRPr="003C0DD8" w:rsidRDefault="00837302" w:rsidP="00837302">
            <w:pPr>
              <w:jc w:val="center"/>
              <w:rPr>
                <w:rFonts w:ascii="Arial" w:hAnsi="Arial" w:cs="Arial"/>
                <w:color w:val="000000"/>
                <w:sz w:val="16"/>
                <w:szCs w:val="16"/>
                <w:lang w:val="es-BO" w:eastAsia="es-ES"/>
              </w:rPr>
            </w:pPr>
            <w:r w:rsidRPr="003C0DD8">
              <w:rPr>
                <w:rFonts w:ascii="Arial" w:hAnsi="Arial" w:cs="Arial"/>
                <w:color w:val="000000"/>
                <w:sz w:val="16"/>
                <w:szCs w:val="16"/>
                <w:lang w:val="es-BO" w:eastAsia="es-ES"/>
              </w:rPr>
              <w:t> </w:t>
            </w:r>
          </w:p>
        </w:tc>
        <w:tc>
          <w:tcPr>
            <w:tcW w:w="183" w:type="dxa"/>
            <w:tcBorders>
              <w:top w:val="nil"/>
              <w:left w:val="nil"/>
              <w:bottom w:val="nil"/>
              <w:right w:val="nil"/>
            </w:tcBorders>
            <w:shd w:val="clear" w:color="auto" w:fill="auto"/>
            <w:vAlign w:val="center"/>
            <w:hideMark/>
          </w:tcPr>
          <w:p w14:paraId="079FC842" w14:textId="77777777" w:rsidR="00837302" w:rsidRPr="003C0DD8" w:rsidRDefault="00837302" w:rsidP="00837302">
            <w:pPr>
              <w:rPr>
                <w:rFonts w:ascii="Calibri" w:hAnsi="Calibri" w:cs="Calibri"/>
                <w:color w:val="000000"/>
                <w:sz w:val="22"/>
                <w:szCs w:val="22"/>
                <w:lang w:val="es-BO" w:eastAsia="es-ES"/>
              </w:rPr>
            </w:pPr>
          </w:p>
        </w:tc>
        <w:tc>
          <w:tcPr>
            <w:tcW w:w="2480" w:type="dxa"/>
            <w:gridSpan w:val="8"/>
            <w:tcBorders>
              <w:top w:val="single" w:sz="8" w:space="0" w:color="auto"/>
              <w:left w:val="single" w:sz="8" w:space="0" w:color="auto"/>
              <w:bottom w:val="single" w:sz="8" w:space="0" w:color="auto"/>
              <w:right w:val="single" w:sz="8" w:space="0" w:color="000000"/>
            </w:tcBorders>
            <w:shd w:val="clear" w:color="000000" w:fill="DBE5F1"/>
            <w:vAlign w:val="center"/>
            <w:hideMark/>
          </w:tcPr>
          <w:p w14:paraId="17D247EC" w14:textId="77777777" w:rsidR="00837302" w:rsidRPr="003C0DD8" w:rsidRDefault="00837302" w:rsidP="00837302">
            <w:pPr>
              <w:jc w:val="center"/>
              <w:rPr>
                <w:rFonts w:ascii="Arial" w:hAnsi="Arial" w:cs="Arial"/>
                <w:color w:val="000000"/>
                <w:sz w:val="16"/>
                <w:szCs w:val="16"/>
                <w:lang w:val="es-BO" w:eastAsia="es-ES"/>
              </w:rPr>
            </w:pPr>
            <w:r w:rsidRPr="003C0DD8">
              <w:rPr>
                <w:rFonts w:ascii="Arial" w:hAnsi="Arial" w:cs="Arial"/>
                <w:color w:val="000000"/>
                <w:sz w:val="16"/>
                <w:szCs w:val="16"/>
                <w:lang w:val="es-BO" w:eastAsia="es-ES"/>
              </w:rPr>
              <w:t> </w:t>
            </w:r>
          </w:p>
        </w:tc>
        <w:tc>
          <w:tcPr>
            <w:tcW w:w="190" w:type="dxa"/>
            <w:tcBorders>
              <w:top w:val="nil"/>
              <w:left w:val="nil"/>
              <w:bottom w:val="nil"/>
              <w:right w:val="single" w:sz="8" w:space="0" w:color="auto"/>
            </w:tcBorders>
            <w:shd w:val="clear" w:color="auto" w:fill="auto"/>
            <w:noWrap/>
            <w:vAlign w:val="center"/>
            <w:hideMark/>
          </w:tcPr>
          <w:p w14:paraId="791DE832" w14:textId="77777777" w:rsidR="00837302" w:rsidRPr="003C0DD8" w:rsidRDefault="00837302" w:rsidP="00837302">
            <w:pPr>
              <w:rPr>
                <w:rFonts w:ascii="Calibri" w:hAnsi="Calibri" w:cs="Calibri"/>
                <w:color w:val="000000"/>
                <w:sz w:val="22"/>
                <w:szCs w:val="22"/>
                <w:lang w:val="es-BO" w:eastAsia="es-ES"/>
              </w:rPr>
            </w:pPr>
            <w:r w:rsidRPr="003C0DD8">
              <w:rPr>
                <w:rFonts w:ascii="Calibri" w:hAnsi="Calibri" w:cs="Calibri"/>
                <w:color w:val="000000"/>
                <w:sz w:val="22"/>
                <w:szCs w:val="22"/>
                <w:lang w:val="es-BO" w:eastAsia="es-ES"/>
              </w:rPr>
              <w:t> </w:t>
            </w:r>
          </w:p>
        </w:tc>
      </w:tr>
      <w:tr w:rsidR="00837302" w:rsidRPr="003C0DD8" w14:paraId="35DB7E25" w14:textId="77777777" w:rsidTr="00837302">
        <w:trPr>
          <w:trHeight w:val="246"/>
          <w:jc w:val="center"/>
        </w:trPr>
        <w:tc>
          <w:tcPr>
            <w:tcW w:w="3740" w:type="dxa"/>
            <w:tcBorders>
              <w:top w:val="nil"/>
              <w:left w:val="single" w:sz="8" w:space="0" w:color="auto"/>
              <w:bottom w:val="nil"/>
              <w:right w:val="nil"/>
            </w:tcBorders>
            <w:shd w:val="clear" w:color="auto" w:fill="auto"/>
            <w:vAlign w:val="center"/>
            <w:hideMark/>
          </w:tcPr>
          <w:p w14:paraId="40267FEE" w14:textId="77777777" w:rsidR="00837302" w:rsidRPr="003C0DD8" w:rsidRDefault="00837302" w:rsidP="00837302">
            <w:pPr>
              <w:jc w:val="right"/>
              <w:rPr>
                <w:rFonts w:ascii="Arial" w:hAnsi="Arial" w:cs="Arial"/>
                <w:b/>
                <w:bCs/>
                <w:color w:val="000000"/>
                <w:sz w:val="16"/>
                <w:szCs w:val="16"/>
                <w:lang w:val="es-BO" w:eastAsia="es-ES"/>
              </w:rPr>
            </w:pPr>
            <w:r w:rsidRPr="003C0DD8">
              <w:rPr>
                <w:rFonts w:ascii="Arial" w:hAnsi="Arial" w:cs="Arial"/>
                <w:b/>
                <w:bCs/>
                <w:color w:val="000000"/>
                <w:sz w:val="16"/>
                <w:szCs w:val="16"/>
                <w:lang w:val="es-BO" w:eastAsia="es-ES"/>
              </w:rPr>
              <w:t> </w:t>
            </w:r>
          </w:p>
        </w:tc>
        <w:tc>
          <w:tcPr>
            <w:tcW w:w="257" w:type="dxa"/>
            <w:tcBorders>
              <w:top w:val="nil"/>
              <w:left w:val="nil"/>
              <w:bottom w:val="nil"/>
              <w:right w:val="nil"/>
            </w:tcBorders>
            <w:shd w:val="clear" w:color="auto" w:fill="auto"/>
            <w:vAlign w:val="center"/>
            <w:hideMark/>
          </w:tcPr>
          <w:p w14:paraId="200698D7" w14:textId="77777777" w:rsidR="00837302" w:rsidRPr="003C0DD8" w:rsidRDefault="00837302" w:rsidP="00837302">
            <w:pPr>
              <w:rPr>
                <w:rFonts w:ascii="Calibri" w:hAnsi="Calibri" w:cs="Calibri"/>
                <w:color w:val="000000"/>
                <w:sz w:val="22"/>
                <w:szCs w:val="22"/>
                <w:lang w:val="es-BO" w:eastAsia="es-ES"/>
              </w:rPr>
            </w:pPr>
          </w:p>
        </w:tc>
        <w:tc>
          <w:tcPr>
            <w:tcW w:w="1454" w:type="dxa"/>
            <w:gridSpan w:val="6"/>
            <w:tcBorders>
              <w:top w:val="nil"/>
              <w:left w:val="nil"/>
              <w:bottom w:val="single" w:sz="8" w:space="0" w:color="auto"/>
              <w:right w:val="nil"/>
            </w:tcBorders>
            <w:shd w:val="clear" w:color="auto" w:fill="auto"/>
            <w:vAlign w:val="center"/>
            <w:hideMark/>
          </w:tcPr>
          <w:p w14:paraId="38223F9B" w14:textId="77777777" w:rsidR="00837302" w:rsidRPr="003C0DD8" w:rsidRDefault="00837302" w:rsidP="00837302">
            <w:pPr>
              <w:jc w:val="center"/>
              <w:rPr>
                <w:rFonts w:ascii="Arial" w:hAnsi="Arial" w:cs="Arial"/>
                <w:i/>
                <w:iCs/>
                <w:color w:val="000000"/>
                <w:sz w:val="16"/>
                <w:szCs w:val="16"/>
                <w:lang w:val="es-BO" w:eastAsia="es-ES"/>
              </w:rPr>
            </w:pPr>
            <w:r w:rsidRPr="003C0DD8">
              <w:rPr>
                <w:rFonts w:ascii="Arial" w:hAnsi="Arial" w:cs="Arial"/>
                <w:i/>
                <w:iCs/>
                <w:color w:val="000000"/>
                <w:sz w:val="16"/>
                <w:szCs w:val="16"/>
                <w:lang w:val="es-BO" w:eastAsia="es-ES"/>
              </w:rPr>
              <w:t>Número</w:t>
            </w:r>
          </w:p>
        </w:tc>
        <w:tc>
          <w:tcPr>
            <w:tcW w:w="367" w:type="dxa"/>
            <w:tcBorders>
              <w:top w:val="nil"/>
              <w:left w:val="nil"/>
              <w:bottom w:val="nil"/>
              <w:right w:val="nil"/>
            </w:tcBorders>
            <w:shd w:val="clear" w:color="auto" w:fill="auto"/>
            <w:vAlign w:val="center"/>
            <w:hideMark/>
          </w:tcPr>
          <w:p w14:paraId="14EEEC70" w14:textId="77777777" w:rsidR="00837302" w:rsidRPr="003C0DD8" w:rsidRDefault="00837302" w:rsidP="00837302">
            <w:pPr>
              <w:rPr>
                <w:rFonts w:ascii="Calibri" w:hAnsi="Calibri" w:cs="Calibri"/>
                <w:color w:val="000000"/>
                <w:sz w:val="22"/>
                <w:szCs w:val="22"/>
                <w:lang w:val="es-BO" w:eastAsia="es-ES"/>
              </w:rPr>
            </w:pPr>
          </w:p>
        </w:tc>
        <w:tc>
          <w:tcPr>
            <w:tcW w:w="367" w:type="dxa"/>
            <w:tcBorders>
              <w:top w:val="nil"/>
              <w:left w:val="nil"/>
              <w:bottom w:val="nil"/>
              <w:right w:val="nil"/>
            </w:tcBorders>
            <w:shd w:val="clear" w:color="auto" w:fill="auto"/>
            <w:vAlign w:val="center"/>
            <w:hideMark/>
          </w:tcPr>
          <w:p w14:paraId="2CF130F9" w14:textId="77777777" w:rsidR="00837302" w:rsidRPr="003C0DD8" w:rsidRDefault="00837302" w:rsidP="00837302">
            <w:pPr>
              <w:rPr>
                <w:rFonts w:ascii="Calibri" w:hAnsi="Calibri" w:cs="Calibri"/>
                <w:color w:val="000000"/>
                <w:sz w:val="22"/>
                <w:szCs w:val="22"/>
                <w:lang w:val="es-BO" w:eastAsia="es-ES"/>
              </w:rPr>
            </w:pPr>
          </w:p>
        </w:tc>
        <w:tc>
          <w:tcPr>
            <w:tcW w:w="550" w:type="dxa"/>
            <w:gridSpan w:val="2"/>
            <w:tcBorders>
              <w:top w:val="single" w:sz="8" w:space="0" w:color="auto"/>
              <w:left w:val="nil"/>
              <w:bottom w:val="nil"/>
              <w:right w:val="nil"/>
            </w:tcBorders>
            <w:shd w:val="clear" w:color="auto" w:fill="auto"/>
            <w:vAlign w:val="center"/>
            <w:hideMark/>
          </w:tcPr>
          <w:p w14:paraId="3BF08158" w14:textId="77777777" w:rsidR="00837302" w:rsidRPr="003C0DD8" w:rsidRDefault="00837302" w:rsidP="00837302">
            <w:pPr>
              <w:rPr>
                <w:rFonts w:ascii="Calibri" w:hAnsi="Calibri" w:cs="Calibri"/>
                <w:color w:val="000000"/>
                <w:sz w:val="22"/>
                <w:szCs w:val="22"/>
                <w:lang w:val="es-BO" w:eastAsia="es-ES"/>
              </w:rPr>
            </w:pPr>
            <w:r w:rsidRPr="003C0DD8">
              <w:rPr>
                <w:rFonts w:ascii="Calibri" w:hAnsi="Calibri" w:cs="Calibri"/>
                <w:color w:val="000000"/>
                <w:sz w:val="22"/>
                <w:szCs w:val="22"/>
                <w:lang w:val="es-BO" w:eastAsia="es-ES"/>
              </w:rPr>
              <w:t> </w:t>
            </w:r>
          </w:p>
        </w:tc>
        <w:tc>
          <w:tcPr>
            <w:tcW w:w="183" w:type="dxa"/>
            <w:tcBorders>
              <w:top w:val="nil"/>
              <w:left w:val="nil"/>
              <w:bottom w:val="nil"/>
              <w:right w:val="nil"/>
            </w:tcBorders>
            <w:shd w:val="clear" w:color="auto" w:fill="auto"/>
            <w:vAlign w:val="center"/>
            <w:hideMark/>
          </w:tcPr>
          <w:p w14:paraId="149EF25A" w14:textId="77777777" w:rsidR="00837302" w:rsidRPr="003C0DD8" w:rsidRDefault="00837302" w:rsidP="00837302">
            <w:pPr>
              <w:rPr>
                <w:rFonts w:ascii="Calibri" w:hAnsi="Calibri" w:cs="Calibri"/>
                <w:color w:val="000000"/>
                <w:sz w:val="22"/>
                <w:szCs w:val="22"/>
                <w:lang w:val="es-BO" w:eastAsia="es-ES"/>
              </w:rPr>
            </w:pPr>
          </w:p>
        </w:tc>
        <w:tc>
          <w:tcPr>
            <w:tcW w:w="368" w:type="dxa"/>
            <w:tcBorders>
              <w:top w:val="nil"/>
              <w:left w:val="nil"/>
              <w:bottom w:val="nil"/>
              <w:right w:val="nil"/>
            </w:tcBorders>
            <w:shd w:val="clear" w:color="auto" w:fill="auto"/>
            <w:vAlign w:val="center"/>
            <w:hideMark/>
          </w:tcPr>
          <w:p w14:paraId="30C410F5" w14:textId="77777777" w:rsidR="00837302" w:rsidRPr="003C0DD8" w:rsidRDefault="00837302" w:rsidP="00837302">
            <w:pPr>
              <w:rPr>
                <w:rFonts w:ascii="Calibri" w:hAnsi="Calibri" w:cs="Calibri"/>
                <w:color w:val="000000"/>
                <w:sz w:val="22"/>
                <w:szCs w:val="22"/>
                <w:lang w:val="es-BO" w:eastAsia="es-ES"/>
              </w:rPr>
            </w:pPr>
          </w:p>
        </w:tc>
        <w:tc>
          <w:tcPr>
            <w:tcW w:w="367" w:type="dxa"/>
            <w:tcBorders>
              <w:top w:val="nil"/>
              <w:left w:val="nil"/>
              <w:bottom w:val="nil"/>
              <w:right w:val="nil"/>
            </w:tcBorders>
            <w:shd w:val="clear" w:color="auto" w:fill="auto"/>
            <w:vAlign w:val="center"/>
            <w:hideMark/>
          </w:tcPr>
          <w:p w14:paraId="6CCB4B90" w14:textId="77777777" w:rsidR="00837302" w:rsidRPr="003C0DD8" w:rsidRDefault="00837302" w:rsidP="00837302">
            <w:pPr>
              <w:rPr>
                <w:rFonts w:ascii="Calibri" w:hAnsi="Calibri" w:cs="Calibri"/>
                <w:color w:val="000000"/>
                <w:sz w:val="22"/>
                <w:szCs w:val="22"/>
                <w:lang w:val="es-BO" w:eastAsia="es-ES"/>
              </w:rPr>
            </w:pPr>
          </w:p>
        </w:tc>
        <w:tc>
          <w:tcPr>
            <w:tcW w:w="218" w:type="dxa"/>
            <w:tcBorders>
              <w:top w:val="nil"/>
              <w:left w:val="nil"/>
              <w:bottom w:val="nil"/>
              <w:right w:val="nil"/>
            </w:tcBorders>
            <w:shd w:val="clear" w:color="auto" w:fill="auto"/>
            <w:vAlign w:val="center"/>
            <w:hideMark/>
          </w:tcPr>
          <w:p w14:paraId="4E1EB4DE" w14:textId="77777777" w:rsidR="00837302" w:rsidRPr="003C0DD8" w:rsidRDefault="00837302" w:rsidP="00837302">
            <w:pPr>
              <w:rPr>
                <w:rFonts w:ascii="Calibri" w:hAnsi="Calibri" w:cs="Calibri"/>
                <w:color w:val="000000"/>
                <w:sz w:val="22"/>
                <w:szCs w:val="22"/>
                <w:lang w:val="es-BO" w:eastAsia="es-ES"/>
              </w:rPr>
            </w:pPr>
          </w:p>
        </w:tc>
        <w:tc>
          <w:tcPr>
            <w:tcW w:w="260" w:type="dxa"/>
            <w:tcBorders>
              <w:top w:val="nil"/>
              <w:left w:val="nil"/>
              <w:bottom w:val="nil"/>
              <w:right w:val="nil"/>
            </w:tcBorders>
            <w:shd w:val="clear" w:color="auto" w:fill="auto"/>
            <w:vAlign w:val="center"/>
            <w:hideMark/>
          </w:tcPr>
          <w:p w14:paraId="0B0D95AC" w14:textId="77777777" w:rsidR="00837302" w:rsidRPr="003C0DD8" w:rsidRDefault="00837302" w:rsidP="00837302">
            <w:pPr>
              <w:rPr>
                <w:rFonts w:ascii="Calibri" w:hAnsi="Calibri" w:cs="Calibri"/>
                <w:color w:val="000000"/>
                <w:sz w:val="22"/>
                <w:szCs w:val="22"/>
                <w:lang w:val="es-BO" w:eastAsia="es-ES"/>
              </w:rPr>
            </w:pPr>
          </w:p>
        </w:tc>
        <w:tc>
          <w:tcPr>
            <w:tcW w:w="367" w:type="dxa"/>
            <w:tcBorders>
              <w:top w:val="nil"/>
              <w:left w:val="nil"/>
              <w:bottom w:val="nil"/>
              <w:right w:val="nil"/>
            </w:tcBorders>
            <w:shd w:val="clear" w:color="auto" w:fill="auto"/>
            <w:vAlign w:val="center"/>
            <w:hideMark/>
          </w:tcPr>
          <w:p w14:paraId="2333A5FA" w14:textId="77777777" w:rsidR="00837302" w:rsidRPr="003C0DD8" w:rsidRDefault="00837302" w:rsidP="00837302">
            <w:pPr>
              <w:rPr>
                <w:rFonts w:ascii="Calibri" w:hAnsi="Calibri" w:cs="Calibri"/>
                <w:color w:val="000000"/>
                <w:sz w:val="22"/>
                <w:szCs w:val="22"/>
                <w:lang w:val="es-BO" w:eastAsia="es-ES"/>
              </w:rPr>
            </w:pPr>
          </w:p>
        </w:tc>
        <w:tc>
          <w:tcPr>
            <w:tcW w:w="165" w:type="dxa"/>
            <w:tcBorders>
              <w:top w:val="nil"/>
              <w:left w:val="nil"/>
              <w:bottom w:val="nil"/>
              <w:right w:val="nil"/>
            </w:tcBorders>
            <w:shd w:val="clear" w:color="auto" w:fill="auto"/>
            <w:vAlign w:val="center"/>
            <w:hideMark/>
          </w:tcPr>
          <w:p w14:paraId="0F732E08" w14:textId="77777777" w:rsidR="00837302" w:rsidRPr="003C0DD8" w:rsidRDefault="00837302" w:rsidP="00837302">
            <w:pPr>
              <w:rPr>
                <w:rFonts w:ascii="Calibri" w:hAnsi="Calibri" w:cs="Calibri"/>
                <w:color w:val="000000"/>
                <w:sz w:val="22"/>
                <w:szCs w:val="22"/>
                <w:lang w:val="es-BO" w:eastAsia="es-ES"/>
              </w:rPr>
            </w:pPr>
          </w:p>
        </w:tc>
        <w:tc>
          <w:tcPr>
            <w:tcW w:w="368" w:type="dxa"/>
            <w:tcBorders>
              <w:top w:val="nil"/>
              <w:left w:val="nil"/>
              <w:bottom w:val="nil"/>
              <w:right w:val="nil"/>
            </w:tcBorders>
            <w:shd w:val="clear" w:color="auto" w:fill="auto"/>
            <w:vAlign w:val="center"/>
            <w:hideMark/>
          </w:tcPr>
          <w:p w14:paraId="50B9A3F3" w14:textId="77777777" w:rsidR="00837302" w:rsidRPr="003C0DD8" w:rsidRDefault="00837302" w:rsidP="00837302">
            <w:pPr>
              <w:rPr>
                <w:rFonts w:ascii="Calibri" w:hAnsi="Calibri" w:cs="Calibri"/>
                <w:color w:val="000000"/>
                <w:sz w:val="22"/>
                <w:szCs w:val="22"/>
                <w:lang w:val="es-BO" w:eastAsia="es-ES"/>
              </w:rPr>
            </w:pPr>
          </w:p>
        </w:tc>
        <w:tc>
          <w:tcPr>
            <w:tcW w:w="367" w:type="dxa"/>
            <w:tcBorders>
              <w:top w:val="nil"/>
              <w:left w:val="nil"/>
              <w:bottom w:val="nil"/>
              <w:right w:val="nil"/>
            </w:tcBorders>
            <w:shd w:val="clear" w:color="auto" w:fill="auto"/>
            <w:vAlign w:val="center"/>
            <w:hideMark/>
          </w:tcPr>
          <w:p w14:paraId="7CD38035" w14:textId="77777777" w:rsidR="00837302" w:rsidRPr="003C0DD8" w:rsidRDefault="00837302" w:rsidP="00837302">
            <w:pPr>
              <w:rPr>
                <w:rFonts w:ascii="Calibri" w:hAnsi="Calibri" w:cs="Calibri"/>
                <w:color w:val="000000"/>
                <w:sz w:val="22"/>
                <w:szCs w:val="22"/>
                <w:lang w:val="es-BO" w:eastAsia="es-ES"/>
              </w:rPr>
            </w:pPr>
          </w:p>
        </w:tc>
        <w:tc>
          <w:tcPr>
            <w:tcW w:w="190" w:type="dxa"/>
            <w:tcBorders>
              <w:top w:val="nil"/>
              <w:left w:val="nil"/>
              <w:bottom w:val="nil"/>
              <w:right w:val="single" w:sz="8" w:space="0" w:color="auto"/>
            </w:tcBorders>
            <w:shd w:val="clear" w:color="auto" w:fill="auto"/>
            <w:noWrap/>
            <w:vAlign w:val="center"/>
            <w:hideMark/>
          </w:tcPr>
          <w:p w14:paraId="58EA76C6" w14:textId="77777777" w:rsidR="00837302" w:rsidRPr="003C0DD8" w:rsidRDefault="00837302" w:rsidP="00837302">
            <w:pPr>
              <w:rPr>
                <w:rFonts w:ascii="Calibri" w:hAnsi="Calibri" w:cs="Calibri"/>
                <w:color w:val="000000"/>
                <w:sz w:val="22"/>
                <w:szCs w:val="22"/>
                <w:lang w:val="es-BO" w:eastAsia="es-ES"/>
              </w:rPr>
            </w:pPr>
            <w:r w:rsidRPr="003C0DD8">
              <w:rPr>
                <w:rFonts w:ascii="Calibri" w:hAnsi="Calibri" w:cs="Calibri"/>
                <w:color w:val="000000"/>
                <w:sz w:val="22"/>
                <w:szCs w:val="22"/>
                <w:lang w:val="es-BO" w:eastAsia="es-ES"/>
              </w:rPr>
              <w:t> </w:t>
            </w:r>
          </w:p>
        </w:tc>
      </w:tr>
      <w:tr w:rsidR="00837302" w:rsidRPr="003C0DD8" w14:paraId="137D7C67" w14:textId="77777777" w:rsidTr="00837302">
        <w:trPr>
          <w:trHeight w:val="246"/>
          <w:jc w:val="center"/>
        </w:trPr>
        <w:tc>
          <w:tcPr>
            <w:tcW w:w="3740" w:type="dxa"/>
            <w:tcBorders>
              <w:top w:val="nil"/>
              <w:left w:val="single" w:sz="8" w:space="0" w:color="auto"/>
              <w:bottom w:val="nil"/>
              <w:right w:val="nil"/>
            </w:tcBorders>
            <w:shd w:val="clear" w:color="auto" w:fill="auto"/>
            <w:vAlign w:val="center"/>
            <w:hideMark/>
          </w:tcPr>
          <w:p w14:paraId="408320B7" w14:textId="77777777" w:rsidR="00837302" w:rsidRPr="003C0DD8" w:rsidRDefault="00837302" w:rsidP="00837302">
            <w:pPr>
              <w:jc w:val="right"/>
              <w:rPr>
                <w:rFonts w:ascii="Arial" w:hAnsi="Arial" w:cs="Arial"/>
                <w:b/>
                <w:bCs/>
                <w:color w:val="000000"/>
                <w:sz w:val="16"/>
                <w:szCs w:val="16"/>
                <w:lang w:val="es-BO" w:eastAsia="es-ES"/>
              </w:rPr>
            </w:pPr>
            <w:r w:rsidRPr="003C0DD8">
              <w:rPr>
                <w:rFonts w:ascii="Arial" w:hAnsi="Arial" w:cs="Arial"/>
                <w:b/>
                <w:bCs/>
                <w:color w:val="000000"/>
                <w:sz w:val="16"/>
                <w:szCs w:val="16"/>
                <w:lang w:val="es-BO" w:eastAsia="es-ES"/>
              </w:rPr>
              <w:t xml:space="preserve">Cédula de Identidad del Representante Legal </w:t>
            </w:r>
          </w:p>
        </w:tc>
        <w:tc>
          <w:tcPr>
            <w:tcW w:w="257" w:type="dxa"/>
            <w:tcBorders>
              <w:top w:val="nil"/>
              <w:left w:val="nil"/>
              <w:bottom w:val="nil"/>
              <w:right w:val="nil"/>
            </w:tcBorders>
            <w:shd w:val="clear" w:color="auto" w:fill="auto"/>
            <w:vAlign w:val="center"/>
            <w:hideMark/>
          </w:tcPr>
          <w:p w14:paraId="018AED11" w14:textId="77777777" w:rsidR="00837302" w:rsidRPr="003C0DD8" w:rsidRDefault="00837302" w:rsidP="00837302">
            <w:pPr>
              <w:jc w:val="center"/>
              <w:rPr>
                <w:rFonts w:ascii="Arial" w:hAnsi="Arial" w:cs="Arial"/>
                <w:b/>
                <w:bCs/>
                <w:color w:val="000000"/>
                <w:sz w:val="16"/>
                <w:szCs w:val="16"/>
                <w:lang w:val="es-BO" w:eastAsia="es-ES"/>
              </w:rPr>
            </w:pPr>
            <w:r w:rsidRPr="003C0DD8">
              <w:rPr>
                <w:rFonts w:ascii="Arial" w:hAnsi="Arial" w:cs="Arial"/>
                <w:b/>
                <w:bCs/>
                <w:color w:val="000000"/>
                <w:sz w:val="16"/>
                <w:szCs w:val="16"/>
                <w:lang w:val="es-BO" w:eastAsia="es-ES"/>
              </w:rPr>
              <w:t>:</w:t>
            </w:r>
          </w:p>
        </w:tc>
        <w:tc>
          <w:tcPr>
            <w:tcW w:w="1454" w:type="dxa"/>
            <w:gridSpan w:val="6"/>
            <w:tcBorders>
              <w:top w:val="single" w:sz="8" w:space="0" w:color="auto"/>
              <w:left w:val="single" w:sz="8" w:space="0" w:color="auto"/>
              <w:bottom w:val="single" w:sz="8" w:space="0" w:color="auto"/>
              <w:right w:val="single" w:sz="8" w:space="0" w:color="000000"/>
            </w:tcBorders>
            <w:shd w:val="clear" w:color="000000" w:fill="DBE5F1"/>
            <w:vAlign w:val="center"/>
            <w:hideMark/>
          </w:tcPr>
          <w:p w14:paraId="49B55DD2" w14:textId="77777777" w:rsidR="00837302" w:rsidRPr="003C0DD8" w:rsidRDefault="00837302" w:rsidP="00837302">
            <w:pPr>
              <w:jc w:val="center"/>
              <w:rPr>
                <w:rFonts w:ascii="Arial" w:hAnsi="Arial" w:cs="Arial"/>
                <w:color w:val="000000"/>
                <w:sz w:val="16"/>
                <w:szCs w:val="16"/>
                <w:lang w:val="es-BO" w:eastAsia="es-ES"/>
              </w:rPr>
            </w:pPr>
            <w:r w:rsidRPr="003C0DD8">
              <w:rPr>
                <w:rFonts w:ascii="Arial" w:hAnsi="Arial" w:cs="Arial"/>
                <w:color w:val="000000"/>
                <w:sz w:val="16"/>
                <w:szCs w:val="16"/>
                <w:lang w:val="es-BO" w:eastAsia="es-ES"/>
              </w:rPr>
              <w:t> </w:t>
            </w:r>
          </w:p>
        </w:tc>
        <w:tc>
          <w:tcPr>
            <w:tcW w:w="367" w:type="dxa"/>
            <w:tcBorders>
              <w:top w:val="nil"/>
              <w:left w:val="nil"/>
              <w:bottom w:val="nil"/>
              <w:right w:val="nil"/>
            </w:tcBorders>
            <w:shd w:val="clear" w:color="auto" w:fill="auto"/>
            <w:vAlign w:val="center"/>
            <w:hideMark/>
          </w:tcPr>
          <w:p w14:paraId="4DDD276B" w14:textId="77777777" w:rsidR="00837302" w:rsidRPr="003C0DD8" w:rsidRDefault="00837302" w:rsidP="00837302">
            <w:pPr>
              <w:rPr>
                <w:rFonts w:ascii="Calibri" w:hAnsi="Calibri" w:cs="Calibri"/>
                <w:color w:val="000000"/>
                <w:sz w:val="22"/>
                <w:szCs w:val="22"/>
                <w:lang w:val="es-BO" w:eastAsia="es-ES"/>
              </w:rPr>
            </w:pPr>
          </w:p>
        </w:tc>
        <w:tc>
          <w:tcPr>
            <w:tcW w:w="367" w:type="dxa"/>
            <w:tcBorders>
              <w:top w:val="nil"/>
              <w:left w:val="nil"/>
              <w:bottom w:val="nil"/>
              <w:right w:val="nil"/>
            </w:tcBorders>
            <w:shd w:val="clear" w:color="auto" w:fill="auto"/>
            <w:vAlign w:val="center"/>
            <w:hideMark/>
          </w:tcPr>
          <w:p w14:paraId="383E08EA" w14:textId="77777777" w:rsidR="00837302" w:rsidRPr="003C0DD8" w:rsidRDefault="00837302" w:rsidP="00837302">
            <w:pPr>
              <w:rPr>
                <w:rFonts w:ascii="Calibri" w:hAnsi="Calibri" w:cs="Calibri"/>
                <w:color w:val="000000"/>
                <w:sz w:val="22"/>
                <w:szCs w:val="22"/>
                <w:lang w:val="es-BO" w:eastAsia="es-ES"/>
              </w:rPr>
            </w:pPr>
          </w:p>
        </w:tc>
        <w:tc>
          <w:tcPr>
            <w:tcW w:w="550" w:type="dxa"/>
            <w:gridSpan w:val="2"/>
            <w:tcBorders>
              <w:top w:val="nil"/>
              <w:left w:val="nil"/>
              <w:bottom w:val="nil"/>
              <w:right w:val="nil"/>
            </w:tcBorders>
            <w:shd w:val="clear" w:color="auto" w:fill="auto"/>
            <w:vAlign w:val="center"/>
            <w:hideMark/>
          </w:tcPr>
          <w:p w14:paraId="3EE8D911" w14:textId="77777777" w:rsidR="00837302" w:rsidRPr="003C0DD8" w:rsidRDefault="00837302" w:rsidP="00837302">
            <w:pPr>
              <w:rPr>
                <w:rFonts w:ascii="Calibri" w:hAnsi="Calibri" w:cs="Calibri"/>
                <w:color w:val="000000"/>
                <w:sz w:val="22"/>
                <w:szCs w:val="22"/>
                <w:lang w:val="es-BO" w:eastAsia="es-ES"/>
              </w:rPr>
            </w:pPr>
          </w:p>
        </w:tc>
        <w:tc>
          <w:tcPr>
            <w:tcW w:w="183" w:type="dxa"/>
            <w:tcBorders>
              <w:top w:val="nil"/>
              <w:left w:val="nil"/>
              <w:bottom w:val="nil"/>
              <w:right w:val="nil"/>
            </w:tcBorders>
            <w:shd w:val="clear" w:color="auto" w:fill="auto"/>
            <w:vAlign w:val="center"/>
            <w:hideMark/>
          </w:tcPr>
          <w:p w14:paraId="05DC35C6" w14:textId="77777777" w:rsidR="00837302" w:rsidRPr="003C0DD8" w:rsidRDefault="00837302" w:rsidP="00837302">
            <w:pPr>
              <w:rPr>
                <w:rFonts w:ascii="Calibri" w:hAnsi="Calibri" w:cs="Calibri"/>
                <w:color w:val="000000"/>
                <w:sz w:val="22"/>
                <w:szCs w:val="22"/>
                <w:lang w:val="es-BO" w:eastAsia="es-ES"/>
              </w:rPr>
            </w:pPr>
          </w:p>
        </w:tc>
        <w:tc>
          <w:tcPr>
            <w:tcW w:w="368" w:type="dxa"/>
            <w:tcBorders>
              <w:top w:val="nil"/>
              <w:left w:val="nil"/>
              <w:bottom w:val="nil"/>
              <w:right w:val="nil"/>
            </w:tcBorders>
            <w:shd w:val="clear" w:color="auto" w:fill="auto"/>
            <w:vAlign w:val="center"/>
            <w:hideMark/>
          </w:tcPr>
          <w:p w14:paraId="6C07A32D" w14:textId="77777777" w:rsidR="00837302" w:rsidRPr="003C0DD8" w:rsidRDefault="00837302" w:rsidP="00837302">
            <w:pPr>
              <w:rPr>
                <w:rFonts w:ascii="Calibri" w:hAnsi="Calibri" w:cs="Calibri"/>
                <w:color w:val="000000"/>
                <w:sz w:val="22"/>
                <w:szCs w:val="22"/>
                <w:lang w:val="es-BO" w:eastAsia="es-ES"/>
              </w:rPr>
            </w:pPr>
          </w:p>
        </w:tc>
        <w:tc>
          <w:tcPr>
            <w:tcW w:w="367" w:type="dxa"/>
            <w:tcBorders>
              <w:top w:val="nil"/>
              <w:left w:val="nil"/>
              <w:bottom w:val="nil"/>
              <w:right w:val="nil"/>
            </w:tcBorders>
            <w:shd w:val="clear" w:color="auto" w:fill="auto"/>
            <w:vAlign w:val="center"/>
            <w:hideMark/>
          </w:tcPr>
          <w:p w14:paraId="7C0BE2AA" w14:textId="77777777" w:rsidR="00837302" w:rsidRPr="003C0DD8" w:rsidRDefault="00837302" w:rsidP="00837302">
            <w:pPr>
              <w:rPr>
                <w:rFonts w:ascii="Calibri" w:hAnsi="Calibri" w:cs="Calibri"/>
                <w:color w:val="000000"/>
                <w:sz w:val="22"/>
                <w:szCs w:val="22"/>
                <w:lang w:val="es-BO" w:eastAsia="es-ES"/>
              </w:rPr>
            </w:pPr>
          </w:p>
        </w:tc>
        <w:tc>
          <w:tcPr>
            <w:tcW w:w="218" w:type="dxa"/>
            <w:tcBorders>
              <w:top w:val="nil"/>
              <w:left w:val="nil"/>
              <w:bottom w:val="nil"/>
              <w:right w:val="nil"/>
            </w:tcBorders>
            <w:shd w:val="clear" w:color="auto" w:fill="auto"/>
            <w:vAlign w:val="center"/>
            <w:hideMark/>
          </w:tcPr>
          <w:p w14:paraId="6F03948F" w14:textId="77777777" w:rsidR="00837302" w:rsidRPr="003C0DD8" w:rsidRDefault="00837302" w:rsidP="00837302">
            <w:pPr>
              <w:rPr>
                <w:rFonts w:ascii="Calibri" w:hAnsi="Calibri" w:cs="Calibri"/>
                <w:color w:val="000000"/>
                <w:sz w:val="22"/>
                <w:szCs w:val="22"/>
                <w:lang w:val="es-BO" w:eastAsia="es-ES"/>
              </w:rPr>
            </w:pPr>
          </w:p>
        </w:tc>
        <w:tc>
          <w:tcPr>
            <w:tcW w:w="260" w:type="dxa"/>
            <w:tcBorders>
              <w:top w:val="nil"/>
              <w:left w:val="nil"/>
              <w:bottom w:val="nil"/>
              <w:right w:val="nil"/>
            </w:tcBorders>
            <w:shd w:val="clear" w:color="auto" w:fill="auto"/>
            <w:vAlign w:val="center"/>
            <w:hideMark/>
          </w:tcPr>
          <w:p w14:paraId="77671514" w14:textId="77777777" w:rsidR="00837302" w:rsidRPr="003C0DD8" w:rsidRDefault="00837302" w:rsidP="00837302">
            <w:pPr>
              <w:rPr>
                <w:rFonts w:ascii="Calibri" w:hAnsi="Calibri" w:cs="Calibri"/>
                <w:color w:val="000000"/>
                <w:sz w:val="22"/>
                <w:szCs w:val="22"/>
                <w:lang w:val="es-BO" w:eastAsia="es-ES"/>
              </w:rPr>
            </w:pPr>
          </w:p>
        </w:tc>
        <w:tc>
          <w:tcPr>
            <w:tcW w:w="367" w:type="dxa"/>
            <w:tcBorders>
              <w:top w:val="nil"/>
              <w:left w:val="nil"/>
              <w:bottom w:val="nil"/>
              <w:right w:val="nil"/>
            </w:tcBorders>
            <w:shd w:val="clear" w:color="auto" w:fill="auto"/>
            <w:vAlign w:val="center"/>
            <w:hideMark/>
          </w:tcPr>
          <w:p w14:paraId="48A08618" w14:textId="77777777" w:rsidR="00837302" w:rsidRPr="003C0DD8" w:rsidRDefault="00837302" w:rsidP="00837302">
            <w:pPr>
              <w:rPr>
                <w:rFonts w:ascii="Calibri" w:hAnsi="Calibri" w:cs="Calibri"/>
                <w:color w:val="000000"/>
                <w:sz w:val="22"/>
                <w:szCs w:val="22"/>
                <w:lang w:val="es-BO" w:eastAsia="es-ES"/>
              </w:rPr>
            </w:pPr>
          </w:p>
        </w:tc>
        <w:tc>
          <w:tcPr>
            <w:tcW w:w="165" w:type="dxa"/>
            <w:tcBorders>
              <w:top w:val="nil"/>
              <w:left w:val="nil"/>
              <w:bottom w:val="nil"/>
              <w:right w:val="nil"/>
            </w:tcBorders>
            <w:shd w:val="clear" w:color="auto" w:fill="auto"/>
            <w:vAlign w:val="center"/>
            <w:hideMark/>
          </w:tcPr>
          <w:p w14:paraId="51451ADD" w14:textId="77777777" w:rsidR="00837302" w:rsidRPr="003C0DD8" w:rsidRDefault="00837302" w:rsidP="00837302">
            <w:pPr>
              <w:rPr>
                <w:rFonts w:ascii="Calibri" w:hAnsi="Calibri" w:cs="Calibri"/>
                <w:color w:val="000000"/>
                <w:sz w:val="22"/>
                <w:szCs w:val="22"/>
                <w:lang w:val="es-BO" w:eastAsia="es-ES"/>
              </w:rPr>
            </w:pPr>
          </w:p>
        </w:tc>
        <w:tc>
          <w:tcPr>
            <w:tcW w:w="368" w:type="dxa"/>
            <w:tcBorders>
              <w:top w:val="nil"/>
              <w:left w:val="nil"/>
              <w:bottom w:val="nil"/>
              <w:right w:val="nil"/>
            </w:tcBorders>
            <w:shd w:val="clear" w:color="auto" w:fill="auto"/>
            <w:vAlign w:val="center"/>
            <w:hideMark/>
          </w:tcPr>
          <w:p w14:paraId="63246973" w14:textId="77777777" w:rsidR="00837302" w:rsidRPr="003C0DD8" w:rsidRDefault="00837302" w:rsidP="00837302">
            <w:pPr>
              <w:rPr>
                <w:rFonts w:ascii="Calibri" w:hAnsi="Calibri" w:cs="Calibri"/>
                <w:color w:val="000000"/>
                <w:sz w:val="22"/>
                <w:szCs w:val="22"/>
                <w:lang w:val="es-BO" w:eastAsia="es-ES"/>
              </w:rPr>
            </w:pPr>
          </w:p>
        </w:tc>
        <w:tc>
          <w:tcPr>
            <w:tcW w:w="367" w:type="dxa"/>
            <w:tcBorders>
              <w:top w:val="nil"/>
              <w:left w:val="nil"/>
              <w:bottom w:val="nil"/>
              <w:right w:val="nil"/>
            </w:tcBorders>
            <w:shd w:val="clear" w:color="auto" w:fill="auto"/>
            <w:vAlign w:val="center"/>
            <w:hideMark/>
          </w:tcPr>
          <w:p w14:paraId="06EE4077" w14:textId="77777777" w:rsidR="00837302" w:rsidRPr="003C0DD8" w:rsidRDefault="00837302" w:rsidP="00837302">
            <w:pPr>
              <w:rPr>
                <w:rFonts w:ascii="Calibri" w:hAnsi="Calibri" w:cs="Calibri"/>
                <w:color w:val="000000"/>
                <w:sz w:val="22"/>
                <w:szCs w:val="22"/>
                <w:lang w:val="es-BO" w:eastAsia="es-ES"/>
              </w:rPr>
            </w:pPr>
          </w:p>
        </w:tc>
        <w:tc>
          <w:tcPr>
            <w:tcW w:w="190" w:type="dxa"/>
            <w:tcBorders>
              <w:top w:val="nil"/>
              <w:left w:val="nil"/>
              <w:bottom w:val="nil"/>
              <w:right w:val="single" w:sz="8" w:space="0" w:color="auto"/>
            </w:tcBorders>
            <w:shd w:val="clear" w:color="auto" w:fill="auto"/>
            <w:noWrap/>
            <w:vAlign w:val="center"/>
            <w:hideMark/>
          </w:tcPr>
          <w:p w14:paraId="7D2BC6FB" w14:textId="77777777" w:rsidR="00837302" w:rsidRPr="003C0DD8" w:rsidRDefault="00837302" w:rsidP="00837302">
            <w:pPr>
              <w:rPr>
                <w:rFonts w:ascii="Calibri" w:hAnsi="Calibri" w:cs="Calibri"/>
                <w:color w:val="000000"/>
                <w:sz w:val="22"/>
                <w:szCs w:val="22"/>
                <w:lang w:val="es-BO" w:eastAsia="es-ES"/>
              </w:rPr>
            </w:pPr>
            <w:r w:rsidRPr="003C0DD8">
              <w:rPr>
                <w:rFonts w:ascii="Calibri" w:hAnsi="Calibri" w:cs="Calibri"/>
                <w:color w:val="000000"/>
                <w:sz w:val="22"/>
                <w:szCs w:val="22"/>
                <w:lang w:val="es-BO" w:eastAsia="es-ES"/>
              </w:rPr>
              <w:t> </w:t>
            </w:r>
          </w:p>
        </w:tc>
      </w:tr>
      <w:tr w:rsidR="00837302" w:rsidRPr="003C0DD8" w14:paraId="40E13D84" w14:textId="77777777" w:rsidTr="00837302">
        <w:trPr>
          <w:trHeight w:val="235"/>
          <w:jc w:val="center"/>
        </w:trPr>
        <w:tc>
          <w:tcPr>
            <w:tcW w:w="3740" w:type="dxa"/>
            <w:tcBorders>
              <w:top w:val="nil"/>
              <w:left w:val="single" w:sz="8" w:space="0" w:color="auto"/>
              <w:bottom w:val="nil"/>
              <w:right w:val="nil"/>
            </w:tcBorders>
            <w:shd w:val="clear" w:color="auto" w:fill="auto"/>
            <w:vAlign w:val="center"/>
            <w:hideMark/>
          </w:tcPr>
          <w:p w14:paraId="501A4093" w14:textId="77777777" w:rsidR="00837302" w:rsidRPr="003C0DD8" w:rsidRDefault="00837302" w:rsidP="00837302">
            <w:pPr>
              <w:jc w:val="right"/>
              <w:rPr>
                <w:rFonts w:ascii="Arial" w:hAnsi="Arial" w:cs="Arial"/>
                <w:b/>
                <w:bCs/>
                <w:color w:val="000000"/>
                <w:sz w:val="16"/>
                <w:szCs w:val="16"/>
                <w:lang w:val="es-BO" w:eastAsia="es-ES"/>
              </w:rPr>
            </w:pPr>
            <w:r w:rsidRPr="003C0DD8">
              <w:rPr>
                <w:rFonts w:ascii="Arial" w:hAnsi="Arial" w:cs="Arial"/>
                <w:b/>
                <w:bCs/>
                <w:color w:val="000000"/>
                <w:sz w:val="16"/>
                <w:szCs w:val="16"/>
                <w:lang w:val="es-BO" w:eastAsia="es-ES"/>
              </w:rPr>
              <w:t> </w:t>
            </w:r>
          </w:p>
        </w:tc>
        <w:tc>
          <w:tcPr>
            <w:tcW w:w="257" w:type="dxa"/>
            <w:tcBorders>
              <w:top w:val="nil"/>
              <w:left w:val="nil"/>
              <w:bottom w:val="nil"/>
              <w:right w:val="nil"/>
            </w:tcBorders>
            <w:shd w:val="clear" w:color="auto" w:fill="auto"/>
            <w:vAlign w:val="center"/>
            <w:hideMark/>
          </w:tcPr>
          <w:p w14:paraId="1A2C3A58" w14:textId="77777777" w:rsidR="00837302" w:rsidRPr="003C0DD8" w:rsidRDefault="00837302" w:rsidP="00837302">
            <w:pPr>
              <w:rPr>
                <w:rFonts w:ascii="Calibri" w:hAnsi="Calibri" w:cs="Calibri"/>
                <w:color w:val="000000"/>
                <w:sz w:val="22"/>
                <w:szCs w:val="22"/>
                <w:lang w:val="es-BO" w:eastAsia="es-ES"/>
              </w:rPr>
            </w:pPr>
          </w:p>
        </w:tc>
        <w:tc>
          <w:tcPr>
            <w:tcW w:w="943" w:type="dxa"/>
            <w:gridSpan w:val="3"/>
            <w:vMerge w:val="restart"/>
            <w:tcBorders>
              <w:top w:val="single" w:sz="8" w:space="0" w:color="auto"/>
              <w:left w:val="nil"/>
              <w:bottom w:val="single" w:sz="8" w:space="0" w:color="000000"/>
              <w:right w:val="nil"/>
            </w:tcBorders>
            <w:shd w:val="clear" w:color="auto" w:fill="auto"/>
            <w:vAlign w:val="center"/>
            <w:hideMark/>
          </w:tcPr>
          <w:p w14:paraId="2DC70DDF" w14:textId="77777777" w:rsidR="00837302" w:rsidRPr="003C0DD8" w:rsidRDefault="00837302" w:rsidP="00837302">
            <w:pPr>
              <w:jc w:val="center"/>
              <w:rPr>
                <w:rFonts w:ascii="Arial" w:hAnsi="Arial" w:cs="Arial"/>
                <w:i/>
                <w:iCs/>
                <w:color w:val="000000"/>
                <w:sz w:val="16"/>
                <w:szCs w:val="16"/>
                <w:lang w:val="es-BO" w:eastAsia="es-ES"/>
              </w:rPr>
            </w:pPr>
            <w:r w:rsidRPr="003C0DD8">
              <w:rPr>
                <w:rFonts w:ascii="Arial" w:hAnsi="Arial" w:cs="Arial"/>
                <w:i/>
                <w:iCs/>
                <w:color w:val="000000"/>
                <w:sz w:val="16"/>
                <w:szCs w:val="16"/>
                <w:lang w:val="es-BO" w:eastAsia="es-ES"/>
              </w:rPr>
              <w:t>Número de Testimonio</w:t>
            </w:r>
          </w:p>
        </w:tc>
        <w:tc>
          <w:tcPr>
            <w:tcW w:w="163" w:type="dxa"/>
            <w:tcBorders>
              <w:top w:val="nil"/>
              <w:left w:val="nil"/>
              <w:bottom w:val="nil"/>
              <w:right w:val="nil"/>
            </w:tcBorders>
            <w:shd w:val="clear" w:color="auto" w:fill="auto"/>
            <w:noWrap/>
            <w:vAlign w:val="center"/>
            <w:hideMark/>
          </w:tcPr>
          <w:p w14:paraId="486BFDED" w14:textId="77777777" w:rsidR="00837302" w:rsidRPr="003C0DD8" w:rsidRDefault="00837302" w:rsidP="00837302">
            <w:pPr>
              <w:rPr>
                <w:rFonts w:ascii="Calibri" w:hAnsi="Calibri" w:cs="Calibri"/>
                <w:color w:val="000000"/>
                <w:sz w:val="22"/>
                <w:szCs w:val="22"/>
                <w:lang w:val="es-BO" w:eastAsia="es-ES"/>
              </w:rPr>
            </w:pPr>
          </w:p>
        </w:tc>
        <w:tc>
          <w:tcPr>
            <w:tcW w:w="1632" w:type="dxa"/>
            <w:gridSpan w:val="6"/>
            <w:vMerge w:val="restart"/>
            <w:tcBorders>
              <w:top w:val="nil"/>
              <w:left w:val="nil"/>
              <w:bottom w:val="single" w:sz="8" w:space="0" w:color="000000"/>
              <w:right w:val="nil"/>
            </w:tcBorders>
            <w:shd w:val="clear" w:color="auto" w:fill="auto"/>
            <w:vAlign w:val="center"/>
            <w:hideMark/>
          </w:tcPr>
          <w:p w14:paraId="71F945BC" w14:textId="77777777" w:rsidR="00837302" w:rsidRPr="003C0DD8" w:rsidRDefault="00837302" w:rsidP="00837302">
            <w:pPr>
              <w:jc w:val="center"/>
              <w:rPr>
                <w:rFonts w:ascii="Arial" w:hAnsi="Arial" w:cs="Arial"/>
                <w:i/>
                <w:iCs/>
                <w:color w:val="000000"/>
                <w:sz w:val="16"/>
                <w:szCs w:val="16"/>
                <w:lang w:val="es-BO" w:eastAsia="es-ES"/>
              </w:rPr>
            </w:pPr>
            <w:r w:rsidRPr="003C0DD8">
              <w:rPr>
                <w:rFonts w:ascii="Arial" w:hAnsi="Arial" w:cs="Arial"/>
                <w:i/>
                <w:iCs/>
                <w:color w:val="000000"/>
                <w:sz w:val="16"/>
                <w:szCs w:val="16"/>
                <w:lang w:val="es-BO" w:eastAsia="es-ES"/>
              </w:rPr>
              <w:t>Lugar de emisión</w:t>
            </w:r>
          </w:p>
        </w:tc>
        <w:tc>
          <w:tcPr>
            <w:tcW w:w="183" w:type="dxa"/>
            <w:tcBorders>
              <w:top w:val="nil"/>
              <w:left w:val="nil"/>
              <w:bottom w:val="nil"/>
              <w:right w:val="nil"/>
            </w:tcBorders>
            <w:shd w:val="clear" w:color="auto" w:fill="auto"/>
            <w:noWrap/>
            <w:vAlign w:val="center"/>
            <w:hideMark/>
          </w:tcPr>
          <w:p w14:paraId="02F538EF" w14:textId="77777777" w:rsidR="00837302" w:rsidRPr="003C0DD8" w:rsidRDefault="00837302" w:rsidP="00837302">
            <w:pPr>
              <w:rPr>
                <w:rFonts w:ascii="Calibri" w:hAnsi="Calibri" w:cs="Calibri"/>
                <w:color w:val="000000"/>
                <w:sz w:val="22"/>
                <w:szCs w:val="22"/>
                <w:lang w:val="es-BO" w:eastAsia="es-ES"/>
              </w:rPr>
            </w:pPr>
          </w:p>
        </w:tc>
        <w:tc>
          <w:tcPr>
            <w:tcW w:w="2480" w:type="dxa"/>
            <w:gridSpan w:val="8"/>
            <w:tcBorders>
              <w:top w:val="nil"/>
              <w:left w:val="nil"/>
              <w:bottom w:val="nil"/>
              <w:right w:val="nil"/>
            </w:tcBorders>
            <w:shd w:val="clear" w:color="auto" w:fill="auto"/>
            <w:vAlign w:val="center"/>
            <w:hideMark/>
          </w:tcPr>
          <w:p w14:paraId="1495D137" w14:textId="77777777" w:rsidR="00837302" w:rsidRPr="003C0DD8" w:rsidRDefault="00837302" w:rsidP="00C34424">
            <w:pPr>
              <w:jc w:val="center"/>
              <w:rPr>
                <w:rFonts w:ascii="Arial" w:hAnsi="Arial" w:cs="Arial"/>
                <w:i/>
                <w:iCs/>
                <w:color w:val="000000"/>
                <w:sz w:val="16"/>
                <w:szCs w:val="16"/>
                <w:lang w:val="es-BO" w:eastAsia="es-ES"/>
              </w:rPr>
            </w:pPr>
            <w:r w:rsidRPr="003C0DD8">
              <w:rPr>
                <w:rFonts w:ascii="Arial" w:hAnsi="Arial" w:cs="Arial"/>
                <w:i/>
                <w:iCs/>
                <w:color w:val="000000"/>
                <w:sz w:val="16"/>
                <w:szCs w:val="16"/>
                <w:lang w:val="es-BO" w:eastAsia="es-ES"/>
              </w:rPr>
              <w:t xml:space="preserve">Fecha de </w:t>
            </w:r>
            <w:r w:rsidR="00C34424" w:rsidRPr="003C0DD8">
              <w:rPr>
                <w:rFonts w:ascii="Arial" w:hAnsi="Arial" w:cs="Arial"/>
                <w:i/>
                <w:iCs/>
                <w:color w:val="000000"/>
                <w:sz w:val="16"/>
                <w:szCs w:val="16"/>
                <w:lang w:val="es-BO" w:eastAsia="es-ES"/>
              </w:rPr>
              <w:t>Inscripción</w:t>
            </w:r>
          </w:p>
        </w:tc>
        <w:tc>
          <w:tcPr>
            <w:tcW w:w="190" w:type="dxa"/>
            <w:tcBorders>
              <w:top w:val="nil"/>
              <w:left w:val="nil"/>
              <w:bottom w:val="nil"/>
              <w:right w:val="single" w:sz="8" w:space="0" w:color="auto"/>
            </w:tcBorders>
            <w:shd w:val="clear" w:color="auto" w:fill="auto"/>
            <w:noWrap/>
            <w:vAlign w:val="center"/>
            <w:hideMark/>
          </w:tcPr>
          <w:p w14:paraId="5287DAC9" w14:textId="77777777" w:rsidR="00837302" w:rsidRPr="003C0DD8" w:rsidRDefault="00837302" w:rsidP="00837302">
            <w:pPr>
              <w:rPr>
                <w:rFonts w:ascii="Calibri" w:hAnsi="Calibri" w:cs="Calibri"/>
                <w:color w:val="000000"/>
                <w:sz w:val="22"/>
                <w:szCs w:val="22"/>
                <w:lang w:val="es-BO" w:eastAsia="es-ES"/>
              </w:rPr>
            </w:pPr>
            <w:r w:rsidRPr="003C0DD8">
              <w:rPr>
                <w:rFonts w:ascii="Calibri" w:hAnsi="Calibri" w:cs="Calibri"/>
                <w:color w:val="000000"/>
                <w:sz w:val="22"/>
                <w:szCs w:val="22"/>
                <w:lang w:val="es-BO" w:eastAsia="es-ES"/>
              </w:rPr>
              <w:t> </w:t>
            </w:r>
          </w:p>
        </w:tc>
      </w:tr>
      <w:tr w:rsidR="00837302" w:rsidRPr="003C0DD8" w14:paraId="60EB05CA" w14:textId="77777777" w:rsidTr="00837302">
        <w:trPr>
          <w:trHeight w:val="246"/>
          <w:jc w:val="center"/>
        </w:trPr>
        <w:tc>
          <w:tcPr>
            <w:tcW w:w="3740" w:type="dxa"/>
            <w:tcBorders>
              <w:top w:val="nil"/>
              <w:left w:val="single" w:sz="8" w:space="0" w:color="auto"/>
              <w:bottom w:val="nil"/>
              <w:right w:val="nil"/>
            </w:tcBorders>
            <w:shd w:val="clear" w:color="auto" w:fill="auto"/>
            <w:vAlign w:val="center"/>
            <w:hideMark/>
          </w:tcPr>
          <w:p w14:paraId="1C01CB65" w14:textId="77777777" w:rsidR="00837302" w:rsidRPr="003C0DD8" w:rsidRDefault="00837302" w:rsidP="00837302">
            <w:pPr>
              <w:jc w:val="right"/>
              <w:rPr>
                <w:rFonts w:ascii="Arial" w:hAnsi="Arial" w:cs="Arial"/>
                <w:b/>
                <w:bCs/>
                <w:color w:val="000000"/>
                <w:sz w:val="16"/>
                <w:szCs w:val="16"/>
                <w:lang w:val="es-BO" w:eastAsia="es-ES"/>
              </w:rPr>
            </w:pPr>
            <w:r w:rsidRPr="003C0DD8">
              <w:rPr>
                <w:rFonts w:ascii="Arial" w:hAnsi="Arial" w:cs="Arial"/>
                <w:b/>
                <w:bCs/>
                <w:color w:val="000000"/>
                <w:sz w:val="16"/>
                <w:szCs w:val="16"/>
                <w:lang w:val="es-BO" w:eastAsia="es-ES"/>
              </w:rPr>
              <w:t> </w:t>
            </w:r>
          </w:p>
        </w:tc>
        <w:tc>
          <w:tcPr>
            <w:tcW w:w="257" w:type="dxa"/>
            <w:tcBorders>
              <w:top w:val="nil"/>
              <w:left w:val="nil"/>
              <w:bottom w:val="nil"/>
              <w:right w:val="nil"/>
            </w:tcBorders>
            <w:shd w:val="clear" w:color="auto" w:fill="auto"/>
            <w:vAlign w:val="center"/>
            <w:hideMark/>
          </w:tcPr>
          <w:p w14:paraId="0BE49E63" w14:textId="77777777" w:rsidR="00837302" w:rsidRPr="003C0DD8" w:rsidRDefault="00837302" w:rsidP="00837302">
            <w:pPr>
              <w:rPr>
                <w:rFonts w:ascii="Calibri" w:hAnsi="Calibri" w:cs="Calibri"/>
                <w:color w:val="000000"/>
                <w:sz w:val="22"/>
                <w:szCs w:val="22"/>
                <w:lang w:val="es-BO" w:eastAsia="es-ES"/>
              </w:rPr>
            </w:pPr>
          </w:p>
        </w:tc>
        <w:tc>
          <w:tcPr>
            <w:tcW w:w="943" w:type="dxa"/>
            <w:gridSpan w:val="3"/>
            <w:vMerge/>
            <w:tcBorders>
              <w:top w:val="nil"/>
              <w:left w:val="nil"/>
              <w:bottom w:val="nil"/>
              <w:right w:val="nil"/>
            </w:tcBorders>
            <w:vAlign w:val="center"/>
            <w:hideMark/>
          </w:tcPr>
          <w:p w14:paraId="5C9CF462" w14:textId="77777777" w:rsidR="00837302" w:rsidRPr="003C0DD8" w:rsidRDefault="00837302" w:rsidP="00837302">
            <w:pPr>
              <w:rPr>
                <w:rFonts w:ascii="Arial" w:hAnsi="Arial" w:cs="Arial"/>
                <w:i/>
                <w:iCs/>
                <w:color w:val="000000"/>
                <w:sz w:val="16"/>
                <w:szCs w:val="16"/>
                <w:lang w:val="es-BO" w:eastAsia="es-ES"/>
              </w:rPr>
            </w:pPr>
          </w:p>
        </w:tc>
        <w:tc>
          <w:tcPr>
            <w:tcW w:w="163" w:type="dxa"/>
            <w:tcBorders>
              <w:top w:val="nil"/>
              <w:left w:val="nil"/>
              <w:bottom w:val="nil"/>
              <w:right w:val="nil"/>
            </w:tcBorders>
            <w:shd w:val="clear" w:color="auto" w:fill="auto"/>
            <w:vAlign w:val="center"/>
            <w:hideMark/>
          </w:tcPr>
          <w:p w14:paraId="0C584B31" w14:textId="77777777" w:rsidR="00837302" w:rsidRPr="003C0DD8" w:rsidRDefault="00837302" w:rsidP="00837302">
            <w:pPr>
              <w:rPr>
                <w:rFonts w:ascii="Calibri" w:hAnsi="Calibri" w:cs="Calibri"/>
                <w:color w:val="000000"/>
                <w:sz w:val="22"/>
                <w:szCs w:val="22"/>
                <w:lang w:val="es-BO" w:eastAsia="es-ES"/>
              </w:rPr>
            </w:pPr>
          </w:p>
        </w:tc>
        <w:tc>
          <w:tcPr>
            <w:tcW w:w="1632" w:type="dxa"/>
            <w:gridSpan w:val="6"/>
            <w:vMerge/>
            <w:tcBorders>
              <w:top w:val="nil"/>
              <w:left w:val="nil"/>
              <w:bottom w:val="nil"/>
              <w:right w:val="nil"/>
            </w:tcBorders>
            <w:vAlign w:val="center"/>
            <w:hideMark/>
          </w:tcPr>
          <w:p w14:paraId="32494662" w14:textId="77777777" w:rsidR="00837302" w:rsidRPr="003C0DD8" w:rsidRDefault="00837302" w:rsidP="00837302">
            <w:pPr>
              <w:rPr>
                <w:rFonts w:ascii="Arial" w:hAnsi="Arial" w:cs="Arial"/>
                <w:i/>
                <w:iCs/>
                <w:color w:val="000000"/>
                <w:sz w:val="16"/>
                <w:szCs w:val="16"/>
                <w:lang w:val="es-BO" w:eastAsia="es-ES"/>
              </w:rPr>
            </w:pPr>
          </w:p>
        </w:tc>
        <w:tc>
          <w:tcPr>
            <w:tcW w:w="183" w:type="dxa"/>
            <w:tcBorders>
              <w:top w:val="nil"/>
              <w:left w:val="nil"/>
              <w:bottom w:val="nil"/>
              <w:right w:val="nil"/>
            </w:tcBorders>
            <w:shd w:val="clear" w:color="auto" w:fill="auto"/>
            <w:noWrap/>
            <w:vAlign w:val="center"/>
            <w:hideMark/>
          </w:tcPr>
          <w:p w14:paraId="401DDE31" w14:textId="77777777" w:rsidR="00837302" w:rsidRPr="003C0DD8" w:rsidRDefault="00837302" w:rsidP="00837302">
            <w:pPr>
              <w:rPr>
                <w:rFonts w:ascii="Calibri" w:hAnsi="Calibri" w:cs="Calibri"/>
                <w:color w:val="000000"/>
                <w:sz w:val="22"/>
                <w:szCs w:val="22"/>
                <w:lang w:val="es-BO" w:eastAsia="es-ES"/>
              </w:rPr>
            </w:pPr>
          </w:p>
        </w:tc>
        <w:tc>
          <w:tcPr>
            <w:tcW w:w="735" w:type="dxa"/>
            <w:gridSpan w:val="2"/>
            <w:tcBorders>
              <w:top w:val="nil"/>
              <w:left w:val="nil"/>
              <w:bottom w:val="single" w:sz="8" w:space="0" w:color="auto"/>
              <w:right w:val="nil"/>
            </w:tcBorders>
            <w:shd w:val="clear" w:color="auto" w:fill="auto"/>
            <w:vAlign w:val="center"/>
            <w:hideMark/>
          </w:tcPr>
          <w:p w14:paraId="54E1C74E" w14:textId="77777777" w:rsidR="00837302" w:rsidRPr="003C0DD8" w:rsidRDefault="00837302" w:rsidP="00837302">
            <w:pPr>
              <w:jc w:val="center"/>
              <w:rPr>
                <w:rFonts w:ascii="Arial" w:hAnsi="Arial" w:cs="Arial"/>
                <w:i/>
                <w:iCs/>
                <w:color w:val="000000"/>
                <w:sz w:val="16"/>
                <w:szCs w:val="16"/>
                <w:lang w:val="es-BO" w:eastAsia="es-ES"/>
              </w:rPr>
            </w:pPr>
            <w:r w:rsidRPr="003C0DD8">
              <w:rPr>
                <w:rFonts w:ascii="Arial" w:hAnsi="Arial" w:cs="Arial"/>
                <w:i/>
                <w:iCs/>
                <w:color w:val="000000"/>
                <w:sz w:val="16"/>
                <w:szCs w:val="16"/>
                <w:lang w:val="es-BO" w:eastAsia="es-ES"/>
              </w:rPr>
              <w:t>(Día</w:t>
            </w:r>
          </w:p>
        </w:tc>
        <w:tc>
          <w:tcPr>
            <w:tcW w:w="218" w:type="dxa"/>
            <w:tcBorders>
              <w:top w:val="nil"/>
              <w:left w:val="nil"/>
              <w:bottom w:val="nil"/>
              <w:right w:val="nil"/>
            </w:tcBorders>
            <w:shd w:val="clear" w:color="auto" w:fill="auto"/>
            <w:noWrap/>
            <w:vAlign w:val="center"/>
            <w:hideMark/>
          </w:tcPr>
          <w:p w14:paraId="74A7DC71" w14:textId="77777777" w:rsidR="00837302" w:rsidRPr="003C0DD8" w:rsidRDefault="00837302" w:rsidP="00837302">
            <w:pPr>
              <w:rPr>
                <w:rFonts w:ascii="Calibri" w:hAnsi="Calibri" w:cs="Calibri"/>
                <w:color w:val="000000"/>
                <w:sz w:val="22"/>
                <w:szCs w:val="22"/>
                <w:lang w:val="es-BO" w:eastAsia="es-ES"/>
              </w:rPr>
            </w:pPr>
          </w:p>
        </w:tc>
        <w:tc>
          <w:tcPr>
            <w:tcW w:w="627" w:type="dxa"/>
            <w:gridSpan w:val="2"/>
            <w:tcBorders>
              <w:top w:val="nil"/>
              <w:left w:val="nil"/>
              <w:bottom w:val="single" w:sz="8" w:space="0" w:color="auto"/>
              <w:right w:val="nil"/>
            </w:tcBorders>
            <w:shd w:val="clear" w:color="auto" w:fill="auto"/>
            <w:vAlign w:val="center"/>
            <w:hideMark/>
          </w:tcPr>
          <w:p w14:paraId="66C0C479" w14:textId="77777777" w:rsidR="00837302" w:rsidRPr="003C0DD8" w:rsidRDefault="00837302" w:rsidP="00837302">
            <w:pPr>
              <w:jc w:val="center"/>
              <w:rPr>
                <w:rFonts w:ascii="Arial" w:hAnsi="Arial" w:cs="Arial"/>
                <w:i/>
                <w:iCs/>
                <w:color w:val="000000"/>
                <w:sz w:val="16"/>
                <w:szCs w:val="16"/>
                <w:lang w:val="es-BO" w:eastAsia="es-ES"/>
              </w:rPr>
            </w:pPr>
            <w:r w:rsidRPr="003C0DD8">
              <w:rPr>
                <w:rFonts w:ascii="Arial" w:hAnsi="Arial" w:cs="Arial"/>
                <w:i/>
                <w:iCs/>
                <w:color w:val="000000"/>
                <w:sz w:val="16"/>
                <w:szCs w:val="16"/>
                <w:lang w:val="es-BO" w:eastAsia="es-ES"/>
              </w:rPr>
              <w:t>Mes</w:t>
            </w:r>
          </w:p>
        </w:tc>
        <w:tc>
          <w:tcPr>
            <w:tcW w:w="165" w:type="dxa"/>
            <w:tcBorders>
              <w:top w:val="nil"/>
              <w:left w:val="nil"/>
              <w:bottom w:val="nil"/>
              <w:right w:val="nil"/>
            </w:tcBorders>
            <w:shd w:val="clear" w:color="auto" w:fill="auto"/>
            <w:vAlign w:val="center"/>
            <w:hideMark/>
          </w:tcPr>
          <w:p w14:paraId="0C3E45AE" w14:textId="77777777" w:rsidR="00837302" w:rsidRPr="003C0DD8" w:rsidRDefault="00837302" w:rsidP="00837302">
            <w:pPr>
              <w:rPr>
                <w:rFonts w:ascii="Calibri" w:hAnsi="Calibri" w:cs="Calibri"/>
                <w:color w:val="000000"/>
                <w:sz w:val="22"/>
                <w:szCs w:val="22"/>
                <w:lang w:val="es-BO" w:eastAsia="es-ES"/>
              </w:rPr>
            </w:pPr>
          </w:p>
        </w:tc>
        <w:tc>
          <w:tcPr>
            <w:tcW w:w="735" w:type="dxa"/>
            <w:gridSpan w:val="2"/>
            <w:tcBorders>
              <w:top w:val="nil"/>
              <w:left w:val="nil"/>
              <w:bottom w:val="single" w:sz="8" w:space="0" w:color="auto"/>
              <w:right w:val="nil"/>
            </w:tcBorders>
            <w:shd w:val="clear" w:color="auto" w:fill="auto"/>
            <w:vAlign w:val="center"/>
            <w:hideMark/>
          </w:tcPr>
          <w:p w14:paraId="4C03D105" w14:textId="77777777" w:rsidR="00837302" w:rsidRPr="003C0DD8" w:rsidRDefault="00837302" w:rsidP="00837302">
            <w:pPr>
              <w:jc w:val="center"/>
              <w:rPr>
                <w:rFonts w:ascii="Arial" w:hAnsi="Arial" w:cs="Arial"/>
                <w:i/>
                <w:iCs/>
                <w:color w:val="000000"/>
                <w:sz w:val="16"/>
                <w:szCs w:val="16"/>
                <w:lang w:val="es-BO" w:eastAsia="es-ES"/>
              </w:rPr>
            </w:pPr>
            <w:r w:rsidRPr="003C0DD8">
              <w:rPr>
                <w:rFonts w:ascii="Arial" w:hAnsi="Arial" w:cs="Arial"/>
                <w:i/>
                <w:iCs/>
                <w:color w:val="000000"/>
                <w:sz w:val="16"/>
                <w:szCs w:val="16"/>
                <w:lang w:val="es-BO" w:eastAsia="es-ES"/>
              </w:rPr>
              <w:t>Año)</w:t>
            </w:r>
          </w:p>
        </w:tc>
        <w:tc>
          <w:tcPr>
            <w:tcW w:w="190" w:type="dxa"/>
            <w:tcBorders>
              <w:top w:val="nil"/>
              <w:left w:val="nil"/>
              <w:bottom w:val="nil"/>
              <w:right w:val="single" w:sz="8" w:space="0" w:color="auto"/>
            </w:tcBorders>
            <w:shd w:val="clear" w:color="auto" w:fill="auto"/>
            <w:noWrap/>
            <w:vAlign w:val="center"/>
            <w:hideMark/>
          </w:tcPr>
          <w:p w14:paraId="4976781E" w14:textId="77777777" w:rsidR="00837302" w:rsidRPr="003C0DD8" w:rsidRDefault="00837302" w:rsidP="00837302">
            <w:pPr>
              <w:rPr>
                <w:rFonts w:ascii="Calibri" w:hAnsi="Calibri" w:cs="Calibri"/>
                <w:color w:val="000000"/>
                <w:sz w:val="22"/>
                <w:szCs w:val="22"/>
                <w:lang w:val="es-BO" w:eastAsia="es-ES"/>
              </w:rPr>
            </w:pPr>
            <w:r w:rsidRPr="003C0DD8">
              <w:rPr>
                <w:rFonts w:ascii="Calibri" w:hAnsi="Calibri" w:cs="Calibri"/>
                <w:color w:val="000000"/>
                <w:sz w:val="22"/>
                <w:szCs w:val="22"/>
                <w:lang w:val="es-BO" w:eastAsia="es-ES"/>
              </w:rPr>
              <w:t> </w:t>
            </w:r>
          </w:p>
        </w:tc>
      </w:tr>
      <w:tr w:rsidR="00837302" w:rsidRPr="003C0DD8" w14:paraId="3BCF9AB4" w14:textId="77777777" w:rsidTr="00837302">
        <w:trPr>
          <w:trHeight w:val="246"/>
          <w:jc w:val="center"/>
        </w:trPr>
        <w:tc>
          <w:tcPr>
            <w:tcW w:w="3740" w:type="dxa"/>
            <w:tcBorders>
              <w:top w:val="nil"/>
              <w:left w:val="single" w:sz="8" w:space="0" w:color="auto"/>
              <w:bottom w:val="nil"/>
              <w:right w:val="nil"/>
            </w:tcBorders>
            <w:shd w:val="clear" w:color="auto" w:fill="auto"/>
            <w:vAlign w:val="center"/>
            <w:hideMark/>
          </w:tcPr>
          <w:p w14:paraId="334A0FFE" w14:textId="77777777" w:rsidR="00837302" w:rsidRPr="003C0DD8" w:rsidRDefault="00837302" w:rsidP="00837302">
            <w:pPr>
              <w:jc w:val="right"/>
              <w:rPr>
                <w:rFonts w:ascii="Arial" w:hAnsi="Arial" w:cs="Arial"/>
                <w:b/>
                <w:bCs/>
                <w:color w:val="000000"/>
                <w:sz w:val="16"/>
                <w:szCs w:val="16"/>
                <w:lang w:val="es-BO" w:eastAsia="es-ES"/>
              </w:rPr>
            </w:pPr>
            <w:r w:rsidRPr="003C0DD8">
              <w:rPr>
                <w:rFonts w:ascii="Arial" w:hAnsi="Arial" w:cs="Arial"/>
                <w:b/>
                <w:bCs/>
                <w:color w:val="000000"/>
                <w:sz w:val="16"/>
                <w:szCs w:val="16"/>
                <w:lang w:val="es-BO" w:eastAsia="es-ES"/>
              </w:rPr>
              <w:t xml:space="preserve">Poder del Representante Legal </w:t>
            </w:r>
          </w:p>
        </w:tc>
        <w:tc>
          <w:tcPr>
            <w:tcW w:w="257" w:type="dxa"/>
            <w:tcBorders>
              <w:top w:val="nil"/>
              <w:left w:val="nil"/>
              <w:bottom w:val="nil"/>
              <w:right w:val="nil"/>
            </w:tcBorders>
            <w:shd w:val="clear" w:color="auto" w:fill="auto"/>
            <w:vAlign w:val="center"/>
            <w:hideMark/>
          </w:tcPr>
          <w:p w14:paraId="3B54558C" w14:textId="77777777" w:rsidR="00837302" w:rsidRPr="003C0DD8" w:rsidRDefault="00837302" w:rsidP="00837302">
            <w:pPr>
              <w:jc w:val="center"/>
              <w:rPr>
                <w:rFonts w:ascii="Arial" w:hAnsi="Arial" w:cs="Arial"/>
                <w:b/>
                <w:bCs/>
                <w:color w:val="000000"/>
                <w:sz w:val="16"/>
                <w:szCs w:val="16"/>
                <w:lang w:val="es-BO" w:eastAsia="es-ES"/>
              </w:rPr>
            </w:pPr>
            <w:r w:rsidRPr="003C0DD8">
              <w:rPr>
                <w:rFonts w:ascii="Arial" w:hAnsi="Arial" w:cs="Arial"/>
                <w:b/>
                <w:bCs/>
                <w:color w:val="000000"/>
                <w:sz w:val="16"/>
                <w:szCs w:val="16"/>
                <w:lang w:val="es-BO" w:eastAsia="es-ES"/>
              </w:rPr>
              <w:t>:</w:t>
            </w:r>
          </w:p>
        </w:tc>
        <w:tc>
          <w:tcPr>
            <w:tcW w:w="943" w:type="dxa"/>
            <w:gridSpan w:val="3"/>
            <w:tcBorders>
              <w:top w:val="single" w:sz="8" w:space="0" w:color="auto"/>
              <w:left w:val="single" w:sz="8" w:space="0" w:color="auto"/>
              <w:bottom w:val="single" w:sz="8" w:space="0" w:color="auto"/>
              <w:right w:val="single" w:sz="8" w:space="0" w:color="000000"/>
            </w:tcBorders>
            <w:shd w:val="clear" w:color="000000" w:fill="DBE5F1"/>
            <w:vAlign w:val="center"/>
            <w:hideMark/>
          </w:tcPr>
          <w:p w14:paraId="2D62A045" w14:textId="77777777" w:rsidR="00837302" w:rsidRPr="003C0DD8" w:rsidRDefault="00837302" w:rsidP="00837302">
            <w:pPr>
              <w:jc w:val="center"/>
              <w:rPr>
                <w:rFonts w:ascii="Arial" w:hAnsi="Arial" w:cs="Arial"/>
                <w:color w:val="000000"/>
                <w:sz w:val="16"/>
                <w:szCs w:val="16"/>
                <w:lang w:val="es-BO" w:eastAsia="es-ES"/>
              </w:rPr>
            </w:pPr>
            <w:r w:rsidRPr="003C0DD8">
              <w:rPr>
                <w:rFonts w:ascii="Arial" w:hAnsi="Arial" w:cs="Arial"/>
                <w:color w:val="000000"/>
                <w:sz w:val="16"/>
                <w:szCs w:val="16"/>
                <w:lang w:val="es-BO" w:eastAsia="es-ES"/>
              </w:rPr>
              <w:t> </w:t>
            </w:r>
          </w:p>
        </w:tc>
        <w:tc>
          <w:tcPr>
            <w:tcW w:w="163" w:type="dxa"/>
            <w:tcBorders>
              <w:top w:val="nil"/>
              <w:left w:val="nil"/>
              <w:bottom w:val="nil"/>
              <w:right w:val="nil"/>
            </w:tcBorders>
            <w:shd w:val="clear" w:color="auto" w:fill="auto"/>
            <w:vAlign w:val="center"/>
            <w:hideMark/>
          </w:tcPr>
          <w:p w14:paraId="3BAB4AB0" w14:textId="77777777" w:rsidR="00837302" w:rsidRPr="003C0DD8" w:rsidRDefault="00837302" w:rsidP="00837302">
            <w:pPr>
              <w:rPr>
                <w:rFonts w:ascii="Calibri" w:hAnsi="Calibri" w:cs="Calibri"/>
                <w:color w:val="000000"/>
                <w:sz w:val="22"/>
                <w:szCs w:val="22"/>
                <w:lang w:val="es-BO" w:eastAsia="es-ES"/>
              </w:rPr>
            </w:pPr>
          </w:p>
        </w:tc>
        <w:tc>
          <w:tcPr>
            <w:tcW w:w="1632" w:type="dxa"/>
            <w:gridSpan w:val="6"/>
            <w:tcBorders>
              <w:top w:val="single" w:sz="8" w:space="0" w:color="auto"/>
              <w:left w:val="single" w:sz="8" w:space="0" w:color="auto"/>
              <w:bottom w:val="single" w:sz="8" w:space="0" w:color="auto"/>
              <w:right w:val="single" w:sz="8" w:space="0" w:color="000000"/>
            </w:tcBorders>
            <w:shd w:val="clear" w:color="000000" w:fill="DBE5F1"/>
            <w:vAlign w:val="center"/>
            <w:hideMark/>
          </w:tcPr>
          <w:p w14:paraId="355D10B0" w14:textId="77777777" w:rsidR="00837302" w:rsidRPr="003C0DD8" w:rsidRDefault="00837302" w:rsidP="00837302">
            <w:pPr>
              <w:jc w:val="center"/>
              <w:rPr>
                <w:rFonts w:ascii="Arial" w:hAnsi="Arial" w:cs="Arial"/>
                <w:color w:val="000000"/>
                <w:sz w:val="16"/>
                <w:szCs w:val="16"/>
                <w:lang w:val="es-BO" w:eastAsia="es-ES"/>
              </w:rPr>
            </w:pPr>
            <w:r w:rsidRPr="003C0DD8">
              <w:rPr>
                <w:rFonts w:ascii="Arial" w:hAnsi="Arial" w:cs="Arial"/>
                <w:color w:val="000000"/>
                <w:sz w:val="16"/>
                <w:szCs w:val="16"/>
                <w:lang w:val="es-BO" w:eastAsia="es-ES"/>
              </w:rPr>
              <w:t> </w:t>
            </w:r>
          </w:p>
        </w:tc>
        <w:tc>
          <w:tcPr>
            <w:tcW w:w="183" w:type="dxa"/>
            <w:tcBorders>
              <w:top w:val="nil"/>
              <w:left w:val="nil"/>
              <w:bottom w:val="nil"/>
              <w:right w:val="nil"/>
            </w:tcBorders>
            <w:shd w:val="clear" w:color="auto" w:fill="auto"/>
            <w:vAlign w:val="center"/>
            <w:hideMark/>
          </w:tcPr>
          <w:p w14:paraId="4E56061B" w14:textId="77777777" w:rsidR="00837302" w:rsidRPr="003C0DD8" w:rsidRDefault="00837302" w:rsidP="00837302">
            <w:pPr>
              <w:rPr>
                <w:rFonts w:ascii="Calibri" w:hAnsi="Calibri" w:cs="Calibri"/>
                <w:color w:val="000000"/>
                <w:sz w:val="22"/>
                <w:szCs w:val="22"/>
                <w:lang w:val="es-BO" w:eastAsia="es-ES"/>
              </w:rPr>
            </w:pPr>
          </w:p>
        </w:tc>
        <w:tc>
          <w:tcPr>
            <w:tcW w:w="735" w:type="dxa"/>
            <w:gridSpan w:val="2"/>
            <w:tcBorders>
              <w:top w:val="single" w:sz="8" w:space="0" w:color="auto"/>
              <w:left w:val="single" w:sz="8" w:space="0" w:color="auto"/>
              <w:bottom w:val="single" w:sz="8" w:space="0" w:color="auto"/>
              <w:right w:val="single" w:sz="8" w:space="0" w:color="000000"/>
            </w:tcBorders>
            <w:shd w:val="clear" w:color="000000" w:fill="DBE5F1"/>
            <w:vAlign w:val="center"/>
            <w:hideMark/>
          </w:tcPr>
          <w:p w14:paraId="55350F4D" w14:textId="77777777" w:rsidR="00837302" w:rsidRPr="003C0DD8" w:rsidRDefault="00837302" w:rsidP="00837302">
            <w:pPr>
              <w:jc w:val="center"/>
              <w:rPr>
                <w:rFonts w:ascii="Arial" w:hAnsi="Arial" w:cs="Arial"/>
                <w:color w:val="000000"/>
                <w:sz w:val="16"/>
                <w:szCs w:val="16"/>
                <w:lang w:val="es-BO" w:eastAsia="es-ES"/>
              </w:rPr>
            </w:pPr>
            <w:r w:rsidRPr="003C0DD8">
              <w:rPr>
                <w:rFonts w:ascii="Arial" w:hAnsi="Arial" w:cs="Arial"/>
                <w:color w:val="000000"/>
                <w:sz w:val="16"/>
                <w:szCs w:val="16"/>
                <w:lang w:val="es-BO" w:eastAsia="es-ES"/>
              </w:rPr>
              <w:t> </w:t>
            </w:r>
          </w:p>
        </w:tc>
        <w:tc>
          <w:tcPr>
            <w:tcW w:w="218" w:type="dxa"/>
            <w:tcBorders>
              <w:top w:val="nil"/>
              <w:left w:val="nil"/>
              <w:bottom w:val="nil"/>
              <w:right w:val="nil"/>
            </w:tcBorders>
            <w:shd w:val="clear" w:color="auto" w:fill="auto"/>
            <w:vAlign w:val="center"/>
            <w:hideMark/>
          </w:tcPr>
          <w:p w14:paraId="6F98E07A" w14:textId="77777777" w:rsidR="00837302" w:rsidRPr="003C0DD8" w:rsidRDefault="00837302" w:rsidP="00837302">
            <w:pPr>
              <w:rPr>
                <w:rFonts w:ascii="Calibri" w:hAnsi="Calibri" w:cs="Calibri"/>
                <w:color w:val="000000"/>
                <w:sz w:val="22"/>
                <w:szCs w:val="22"/>
                <w:lang w:val="es-BO" w:eastAsia="es-ES"/>
              </w:rPr>
            </w:pPr>
          </w:p>
        </w:tc>
        <w:tc>
          <w:tcPr>
            <w:tcW w:w="627" w:type="dxa"/>
            <w:gridSpan w:val="2"/>
            <w:tcBorders>
              <w:top w:val="single" w:sz="8" w:space="0" w:color="auto"/>
              <w:left w:val="single" w:sz="8" w:space="0" w:color="auto"/>
              <w:bottom w:val="single" w:sz="8" w:space="0" w:color="auto"/>
              <w:right w:val="single" w:sz="8" w:space="0" w:color="000000"/>
            </w:tcBorders>
            <w:shd w:val="clear" w:color="000000" w:fill="DBE5F1"/>
            <w:vAlign w:val="center"/>
            <w:hideMark/>
          </w:tcPr>
          <w:p w14:paraId="56E88A8D" w14:textId="77777777" w:rsidR="00837302" w:rsidRPr="003C0DD8" w:rsidRDefault="00837302" w:rsidP="00837302">
            <w:pPr>
              <w:jc w:val="center"/>
              <w:rPr>
                <w:rFonts w:ascii="Arial" w:hAnsi="Arial" w:cs="Arial"/>
                <w:i/>
                <w:iCs/>
                <w:color w:val="000000"/>
                <w:sz w:val="16"/>
                <w:szCs w:val="16"/>
                <w:lang w:val="es-BO" w:eastAsia="es-ES"/>
              </w:rPr>
            </w:pPr>
            <w:r w:rsidRPr="003C0DD8">
              <w:rPr>
                <w:rFonts w:ascii="Arial" w:hAnsi="Arial" w:cs="Arial"/>
                <w:i/>
                <w:iCs/>
                <w:color w:val="000000"/>
                <w:sz w:val="16"/>
                <w:szCs w:val="16"/>
                <w:lang w:val="es-BO" w:eastAsia="es-ES"/>
              </w:rPr>
              <w:t> </w:t>
            </w:r>
          </w:p>
        </w:tc>
        <w:tc>
          <w:tcPr>
            <w:tcW w:w="165" w:type="dxa"/>
            <w:tcBorders>
              <w:top w:val="nil"/>
              <w:left w:val="nil"/>
              <w:bottom w:val="nil"/>
              <w:right w:val="nil"/>
            </w:tcBorders>
            <w:shd w:val="clear" w:color="auto" w:fill="auto"/>
            <w:vAlign w:val="center"/>
            <w:hideMark/>
          </w:tcPr>
          <w:p w14:paraId="32182228" w14:textId="77777777" w:rsidR="00837302" w:rsidRPr="003C0DD8" w:rsidRDefault="00837302" w:rsidP="00837302">
            <w:pPr>
              <w:rPr>
                <w:rFonts w:ascii="Calibri" w:hAnsi="Calibri" w:cs="Calibri"/>
                <w:color w:val="000000"/>
                <w:sz w:val="22"/>
                <w:szCs w:val="22"/>
                <w:lang w:val="es-BO" w:eastAsia="es-ES"/>
              </w:rPr>
            </w:pPr>
          </w:p>
        </w:tc>
        <w:tc>
          <w:tcPr>
            <w:tcW w:w="735" w:type="dxa"/>
            <w:gridSpan w:val="2"/>
            <w:tcBorders>
              <w:top w:val="single" w:sz="8" w:space="0" w:color="auto"/>
              <w:left w:val="single" w:sz="8" w:space="0" w:color="auto"/>
              <w:bottom w:val="single" w:sz="8" w:space="0" w:color="auto"/>
              <w:right w:val="single" w:sz="8" w:space="0" w:color="000000"/>
            </w:tcBorders>
            <w:shd w:val="clear" w:color="000000" w:fill="DBE5F1"/>
            <w:vAlign w:val="center"/>
            <w:hideMark/>
          </w:tcPr>
          <w:p w14:paraId="62E337B0" w14:textId="77777777" w:rsidR="00837302" w:rsidRPr="003C0DD8" w:rsidRDefault="00837302" w:rsidP="00837302">
            <w:pPr>
              <w:jc w:val="center"/>
              <w:rPr>
                <w:rFonts w:ascii="Arial" w:hAnsi="Arial" w:cs="Arial"/>
                <w:color w:val="000000"/>
                <w:sz w:val="16"/>
                <w:szCs w:val="16"/>
                <w:lang w:val="es-BO" w:eastAsia="es-ES"/>
              </w:rPr>
            </w:pPr>
            <w:r w:rsidRPr="003C0DD8">
              <w:rPr>
                <w:rFonts w:ascii="Arial" w:hAnsi="Arial" w:cs="Arial"/>
                <w:color w:val="000000"/>
                <w:sz w:val="16"/>
                <w:szCs w:val="16"/>
                <w:lang w:val="es-BO" w:eastAsia="es-ES"/>
              </w:rPr>
              <w:t> </w:t>
            </w:r>
          </w:p>
        </w:tc>
        <w:tc>
          <w:tcPr>
            <w:tcW w:w="190" w:type="dxa"/>
            <w:tcBorders>
              <w:top w:val="nil"/>
              <w:left w:val="nil"/>
              <w:bottom w:val="nil"/>
              <w:right w:val="single" w:sz="8" w:space="0" w:color="auto"/>
            </w:tcBorders>
            <w:shd w:val="clear" w:color="auto" w:fill="auto"/>
            <w:noWrap/>
            <w:vAlign w:val="center"/>
            <w:hideMark/>
          </w:tcPr>
          <w:p w14:paraId="41DC4F00" w14:textId="77777777" w:rsidR="00837302" w:rsidRPr="003C0DD8" w:rsidRDefault="00837302" w:rsidP="00837302">
            <w:pPr>
              <w:rPr>
                <w:rFonts w:ascii="Calibri" w:hAnsi="Calibri" w:cs="Calibri"/>
                <w:color w:val="000000"/>
                <w:sz w:val="22"/>
                <w:szCs w:val="22"/>
                <w:lang w:val="es-BO" w:eastAsia="es-ES"/>
              </w:rPr>
            </w:pPr>
            <w:r w:rsidRPr="003C0DD8">
              <w:rPr>
                <w:rFonts w:ascii="Calibri" w:hAnsi="Calibri" w:cs="Calibri"/>
                <w:color w:val="000000"/>
                <w:sz w:val="22"/>
                <w:szCs w:val="22"/>
                <w:lang w:val="es-BO" w:eastAsia="es-ES"/>
              </w:rPr>
              <w:t> </w:t>
            </w:r>
          </w:p>
        </w:tc>
      </w:tr>
      <w:tr w:rsidR="00837302" w:rsidRPr="003C0DD8" w14:paraId="2B47B55B" w14:textId="77777777" w:rsidTr="00457879">
        <w:trPr>
          <w:trHeight w:val="50"/>
          <w:jc w:val="center"/>
        </w:trPr>
        <w:tc>
          <w:tcPr>
            <w:tcW w:w="3740" w:type="dxa"/>
            <w:tcBorders>
              <w:top w:val="nil"/>
              <w:left w:val="single" w:sz="8" w:space="0" w:color="auto"/>
              <w:bottom w:val="single" w:sz="8" w:space="0" w:color="auto"/>
              <w:right w:val="nil"/>
            </w:tcBorders>
            <w:shd w:val="clear" w:color="auto" w:fill="auto"/>
            <w:vAlign w:val="center"/>
            <w:hideMark/>
          </w:tcPr>
          <w:p w14:paraId="266EADDB" w14:textId="77777777" w:rsidR="00837302" w:rsidRPr="003C0DD8" w:rsidRDefault="00837302" w:rsidP="00837302">
            <w:pPr>
              <w:jc w:val="right"/>
              <w:rPr>
                <w:rFonts w:ascii="Arial" w:hAnsi="Arial" w:cs="Arial"/>
                <w:b/>
                <w:bCs/>
                <w:color w:val="000000"/>
                <w:sz w:val="2"/>
                <w:szCs w:val="2"/>
                <w:lang w:val="es-BO" w:eastAsia="es-ES"/>
              </w:rPr>
            </w:pPr>
            <w:r w:rsidRPr="003C0DD8">
              <w:rPr>
                <w:rFonts w:ascii="Arial" w:hAnsi="Arial" w:cs="Arial"/>
                <w:b/>
                <w:bCs/>
                <w:color w:val="000000"/>
                <w:sz w:val="2"/>
                <w:szCs w:val="2"/>
                <w:lang w:val="es-BO" w:eastAsia="es-ES"/>
              </w:rPr>
              <w:t> </w:t>
            </w:r>
          </w:p>
        </w:tc>
        <w:tc>
          <w:tcPr>
            <w:tcW w:w="257" w:type="dxa"/>
            <w:tcBorders>
              <w:top w:val="nil"/>
              <w:left w:val="nil"/>
              <w:bottom w:val="single" w:sz="8" w:space="0" w:color="auto"/>
              <w:right w:val="nil"/>
            </w:tcBorders>
            <w:shd w:val="clear" w:color="auto" w:fill="auto"/>
            <w:vAlign w:val="center"/>
            <w:hideMark/>
          </w:tcPr>
          <w:p w14:paraId="7F106274" w14:textId="77777777" w:rsidR="00837302" w:rsidRPr="003C0DD8" w:rsidRDefault="00837302" w:rsidP="00837302">
            <w:pPr>
              <w:rPr>
                <w:rFonts w:ascii="Calibri" w:hAnsi="Calibri" w:cs="Calibri"/>
                <w:color w:val="000000"/>
                <w:sz w:val="2"/>
                <w:szCs w:val="2"/>
                <w:lang w:val="es-BO" w:eastAsia="es-ES"/>
              </w:rPr>
            </w:pPr>
          </w:p>
        </w:tc>
        <w:tc>
          <w:tcPr>
            <w:tcW w:w="379" w:type="dxa"/>
            <w:tcBorders>
              <w:top w:val="nil"/>
              <w:left w:val="nil"/>
              <w:bottom w:val="single" w:sz="8" w:space="0" w:color="auto"/>
              <w:right w:val="nil"/>
            </w:tcBorders>
            <w:shd w:val="clear" w:color="auto" w:fill="auto"/>
            <w:noWrap/>
            <w:vAlign w:val="center"/>
            <w:hideMark/>
          </w:tcPr>
          <w:p w14:paraId="329DE950" w14:textId="77777777" w:rsidR="00837302" w:rsidRPr="003C0DD8" w:rsidRDefault="00837302" w:rsidP="00837302">
            <w:pPr>
              <w:rPr>
                <w:rFonts w:ascii="Calibri" w:hAnsi="Calibri" w:cs="Calibri"/>
                <w:color w:val="000000"/>
                <w:sz w:val="2"/>
                <w:szCs w:val="2"/>
                <w:lang w:val="es-BO" w:eastAsia="es-ES"/>
              </w:rPr>
            </w:pPr>
          </w:p>
        </w:tc>
        <w:tc>
          <w:tcPr>
            <w:tcW w:w="377" w:type="dxa"/>
            <w:tcBorders>
              <w:top w:val="nil"/>
              <w:left w:val="nil"/>
              <w:bottom w:val="single" w:sz="8" w:space="0" w:color="auto"/>
              <w:right w:val="nil"/>
            </w:tcBorders>
            <w:shd w:val="clear" w:color="auto" w:fill="auto"/>
            <w:noWrap/>
            <w:vAlign w:val="center"/>
            <w:hideMark/>
          </w:tcPr>
          <w:p w14:paraId="6F0C6E90" w14:textId="77777777" w:rsidR="00837302" w:rsidRPr="003C0DD8" w:rsidRDefault="00837302" w:rsidP="00837302">
            <w:pPr>
              <w:rPr>
                <w:rFonts w:ascii="Calibri" w:hAnsi="Calibri" w:cs="Calibri"/>
                <w:color w:val="000000"/>
                <w:sz w:val="2"/>
                <w:szCs w:val="2"/>
                <w:lang w:val="es-BO" w:eastAsia="es-ES"/>
              </w:rPr>
            </w:pPr>
          </w:p>
        </w:tc>
        <w:tc>
          <w:tcPr>
            <w:tcW w:w="187" w:type="dxa"/>
            <w:tcBorders>
              <w:top w:val="nil"/>
              <w:left w:val="nil"/>
              <w:bottom w:val="single" w:sz="8" w:space="0" w:color="auto"/>
              <w:right w:val="nil"/>
            </w:tcBorders>
            <w:shd w:val="clear" w:color="auto" w:fill="auto"/>
            <w:vAlign w:val="center"/>
            <w:hideMark/>
          </w:tcPr>
          <w:p w14:paraId="4AFA759C" w14:textId="77777777" w:rsidR="00837302" w:rsidRPr="003C0DD8" w:rsidRDefault="00837302" w:rsidP="00837302">
            <w:pPr>
              <w:rPr>
                <w:rFonts w:ascii="Calibri" w:hAnsi="Calibri" w:cs="Calibri"/>
                <w:color w:val="000000"/>
                <w:sz w:val="2"/>
                <w:szCs w:val="2"/>
                <w:lang w:val="es-BO" w:eastAsia="es-ES"/>
              </w:rPr>
            </w:pPr>
          </w:p>
        </w:tc>
        <w:tc>
          <w:tcPr>
            <w:tcW w:w="163" w:type="dxa"/>
            <w:tcBorders>
              <w:top w:val="nil"/>
              <w:left w:val="nil"/>
              <w:bottom w:val="single" w:sz="8" w:space="0" w:color="auto"/>
              <w:right w:val="nil"/>
            </w:tcBorders>
            <w:shd w:val="clear" w:color="auto" w:fill="auto"/>
            <w:vAlign w:val="center"/>
            <w:hideMark/>
          </w:tcPr>
          <w:p w14:paraId="057EBFB6" w14:textId="77777777" w:rsidR="00837302" w:rsidRPr="003C0DD8" w:rsidRDefault="00837302" w:rsidP="00837302">
            <w:pPr>
              <w:rPr>
                <w:rFonts w:ascii="Calibri" w:hAnsi="Calibri" w:cs="Calibri"/>
                <w:color w:val="000000"/>
                <w:sz w:val="2"/>
                <w:szCs w:val="2"/>
                <w:lang w:val="es-BO" w:eastAsia="es-ES"/>
              </w:rPr>
            </w:pPr>
          </w:p>
        </w:tc>
        <w:tc>
          <w:tcPr>
            <w:tcW w:w="165" w:type="dxa"/>
            <w:tcBorders>
              <w:top w:val="nil"/>
              <w:left w:val="nil"/>
              <w:bottom w:val="single" w:sz="8" w:space="0" w:color="auto"/>
              <w:right w:val="nil"/>
            </w:tcBorders>
            <w:shd w:val="clear" w:color="auto" w:fill="auto"/>
            <w:vAlign w:val="center"/>
            <w:hideMark/>
          </w:tcPr>
          <w:p w14:paraId="6A8D5B04" w14:textId="77777777" w:rsidR="00837302" w:rsidRPr="003C0DD8" w:rsidRDefault="00837302" w:rsidP="00837302">
            <w:pPr>
              <w:rPr>
                <w:rFonts w:ascii="Calibri" w:hAnsi="Calibri" w:cs="Calibri"/>
                <w:color w:val="000000"/>
                <w:sz w:val="2"/>
                <w:szCs w:val="2"/>
                <w:lang w:val="es-BO" w:eastAsia="es-ES"/>
              </w:rPr>
            </w:pPr>
          </w:p>
        </w:tc>
        <w:tc>
          <w:tcPr>
            <w:tcW w:w="183" w:type="dxa"/>
            <w:tcBorders>
              <w:top w:val="nil"/>
              <w:left w:val="nil"/>
              <w:bottom w:val="single" w:sz="8" w:space="0" w:color="auto"/>
              <w:right w:val="nil"/>
            </w:tcBorders>
            <w:shd w:val="clear" w:color="auto" w:fill="auto"/>
            <w:vAlign w:val="center"/>
            <w:hideMark/>
          </w:tcPr>
          <w:p w14:paraId="4BE9A79B" w14:textId="77777777" w:rsidR="00837302" w:rsidRPr="003C0DD8" w:rsidRDefault="00837302" w:rsidP="00837302">
            <w:pPr>
              <w:rPr>
                <w:rFonts w:ascii="Calibri" w:hAnsi="Calibri" w:cs="Calibri"/>
                <w:color w:val="000000"/>
                <w:sz w:val="2"/>
                <w:szCs w:val="2"/>
                <w:lang w:val="es-BO" w:eastAsia="es-ES"/>
              </w:rPr>
            </w:pPr>
          </w:p>
        </w:tc>
        <w:tc>
          <w:tcPr>
            <w:tcW w:w="367" w:type="dxa"/>
            <w:tcBorders>
              <w:top w:val="nil"/>
              <w:left w:val="nil"/>
              <w:bottom w:val="single" w:sz="8" w:space="0" w:color="auto"/>
              <w:right w:val="nil"/>
            </w:tcBorders>
            <w:shd w:val="clear" w:color="auto" w:fill="auto"/>
            <w:vAlign w:val="center"/>
            <w:hideMark/>
          </w:tcPr>
          <w:p w14:paraId="5DCFC883" w14:textId="77777777" w:rsidR="00837302" w:rsidRPr="003C0DD8" w:rsidRDefault="00837302" w:rsidP="00837302">
            <w:pPr>
              <w:rPr>
                <w:rFonts w:ascii="Calibri" w:hAnsi="Calibri" w:cs="Calibri"/>
                <w:color w:val="000000"/>
                <w:sz w:val="2"/>
                <w:szCs w:val="2"/>
                <w:lang w:val="es-BO" w:eastAsia="es-ES"/>
              </w:rPr>
            </w:pPr>
          </w:p>
        </w:tc>
        <w:tc>
          <w:tcPr>
            <w:tcW w:w="367" w:type="dxa"/>
            <w:tcBorders>
              <w:top w:val="nil"/>
              <w:left w:val="nil"/>
              <w:bottom w:val="single" w:sz="8" w:space="0" w:color="auto"/>
              <w:right w:val="nil"/>
            </w:tcBorders>
            <w:shd w:val="clear" w:color="auto" w:fill="auto"/>
            <w:vAlign w:val="center"/>
            <w:hideMark/>
          </w:tcPr>
          <w:p w14:paraId="074C3651" w14:textId="77777777" w:rsidR="00837302" w:rsidRPr="003C0DD8" w:rsidRDefault="00837302" w:rsidP="00837302">
            <w:pPr>
              <w:rPr>
                <w:rFonts w:ascii="Calibri" w:hAnsi="Calibri" w:cs="Calibri"/>
                <w:color w:val="000000"/>
                <w:sz w:val="2"/>
                <w:szCs w:val="2"/>
                <w:lang w:val="es-BO" w:eastAsia="es-ES"/>
              </w:rPr>
            </w:pPr>
          </w:p>
        </w:tc>
        <w:tc>
          <w:tcPr>
            <w:tcW w:w="550" w:type="dxa"/>
            <w:gridSpan w:val="2"/>
            <w:tcBorders>
              <w:top w:val="single" w:sz="8" w:space="0" w:color="auto"/>
              <w:left w:val="nil"/>
              <w:bottom w:val="single" w:sz="8" w:space="0" w:color="auto"/>
              <w:right w:val="nil"/>
            </w:tcBorders>
            <w:shd w:val="clear" w:color="auto" w:fill="auto"/>
            <w:vAlign w:val="center"/>
            <w:hideMark/>
          </w:tcPr>
          <w:p w14:paraId="11CC640C" w14:textId="77777777" w:rsidR="00837302" w:rsidRPr="003C0DD8" w:rsidRDefault="00837302" w:rsidP="00837302">
            <w:pPr>
              <w:rPr>
                <w:rFonts w:ascii="Calibri" w:hAnsi="Calibri" w:cs="Calibri"/>
                <w:color w:val="000000"/>
                <w:sz w:val="2"/>
                <w:szCs w:val="2"/>
                <w:lang w:val="es-BO" w:eastAsia="es-ES"/>
              </w:rPr>
            </w:pPr>
            <w:r w:rsidRPr="003C0DD8">
              <w:rPr>
                <w:rFonts w:ascii="Calibri" w:hAnsi="Calibri" w:cs="Calibri"/>
                <w:color w:val="000000"/>
                <w:sz w:val="2"/>
                <w:szCs w:val="2"/>
                <w:lang w:val="es-BO" w:eastAsia="es-ES"/>
              </w:rPr>
              <w:t> </w:t>
            </w:r>
          </w:p>
        </w:tc>
        <w:tc>
          <w:tcPr>
            <w:tcW w:w="183" w:type="dxa"/>
            <w:tcBorders>
              <w:top w:val="nil"/>
              <w:left w:val="nil"/>
              <w:bottom w:val="single" w:sz="8" w:space="0" w:color="auto"/>
              <w:right w:val="nil"/>
            </w:tcBorders>
            <w:shd w:val="clear" w:color="auto" w:fill="auto"/>
            <w:vAlign w:val="center"/>
            <w:hideMark/>
          </w:tcPr>
          <w:p w14:paraId="6926D0B0" w14:textId="77777777" w:rsidR="00837302" w:rsidRPr="003C0DD8" w:rsidRDefault="00837302" w:rsidP="00837302">
            <w:pPr>
              <w:rPr>
                <w:rFonts w:ascii="Calibri" w:hAnsi="Calibri" w:cs="Calibri"/>
                <w:color w:val="000000"/>
                <w:sz w:val="2"/>
                <w:szCs w:val="2"/>
                <w:lang w:val="es-BO" w:eastAsia="es-ES"/>
              </w:rPr>
            </w:pPr>
          </w:p>
        </w:tc>
        <w:tc>
          <w:tcPr>
            <w:tcW w:w="368" w:type="dxa"/>
            <w:tcBorders>
              <w:top w:val="nil"/>
              <w:left w:val="nil"/>
              <w:bottom w:val="single" w:sz="8" w:space="0" w:color="auto"/>
              <w:right w:val="nil"/>
            </w:tcBorders>
            <w:shd w:val="clear" w:color="auto" w:fill="auto"/>
            <w:vAlign w:val="center"/>
            <w:hideMark/>
          </w:tcPr>
          <w:p w14:paraId="1120CFD9" w14:textId="77777777" w:rsidR="00837302" w:rsidRPr="003C0DD8" w:rsidRDefault="00837302" w:rsidP="00837302">
            <w:pPr>
              <w:rPr>
                <w:rFonts w:ascii="Calibri" w:hAnsi="Calibri" w:cs="Calibri"/>
                <w:color w:val="000000"/>
                <w:sz w:val="2"/>
                <w:szCs w:val="2"/>
                <w:lang w:val="es-BO" w:eastAsia="es-ES"/>
              </w:rPr>
            </w:pPr>
          </w:p>
        </w:tc>
        <w:tc>
          <w:tcPr>
            <w:tcW w:w="367" w:type="dxa"/>
            <w:tcBorders>
              <w:top w:val="nil"/>
              <w:left w:val="nil"/>
              <w:bottom w:val="single" w:sz="8" w:space="0" w:color="auto"/>
              <w:right w:val="nil"/>
            </w:tcBorders>
            <w:shd w:val="clear" w:color="auto" w:fill="auto"/>
            <w:vAlign w:val="center"/>
            <w:hideMark/>
          </w:tcPr>
          <w:p w14:paraId="32D27E7E" w14:textId="77777777" w:rsidR="00837302" w:rsidRPr="003C0DD8" w:rsidRDefault="00837302" w:rsidP="00837302">
            <w:pPr>
              <w:rPr>
                <w:rFonts w:ascii="Calibri" w:hAnsi="Calibri" w:cs="Calibri"/>
                <w:color w:val="000000"/>
                <w:sz w:val="2"/>
                <w:szCs w:val="2"/>
                <w:lang w:val="es-BO" w:eastAsia="es-ES"/>
              </w:rPr>
            </w:pPr>
          </w:p>
        </w:tc>
        <w:tc>
          <w:tcPr>
            <w:tcW w:w="218" w:type="dxa"/>
            <w:tcBorders>
              <w:top w:val="nil"/>
              <w:left w:val="nil"/>
              <w:bottom w:val="single" w:sz="8" w:space="0" w:color="auto"/>
              <w:right w:val="nil"/>
            </w:tcBorders>
            <w:shd w:val="clear" w:color="auto" w:fill="auto"/>
            <w:vAlign w:val="center"/>
            <w:hideMark/>
          </w:tcPr>
          <w:p w14:paraId="504B6643" w14:textId="77777777" w:rsidR="00837302" w:rsidRPr="003C0DD8" w:rsidRDefault="00837302" w:rsidP="00837302">
            <w:pPr>
              <w:rPr>
                <w:rFonts w:ascii="Calibri" w:hAnsi="Calibri" w:cs="Calibri"/>
                <w:color w:val="000000"/>
                <w:sz w:val="2"/>
                <w:szCs w:val="2"/>
                <w:lang w:val="es-BO" w:eastAsia="es-ES"/>
              </w:rPr>
            </w:pPr>
          </w:p>
        </w:tc>
        <w:tc>
          <w:tcPr>
            <w:tcW w:w="260" w:type="dxa"/>
            <w:tcBorders>
              <w:top w:val="nil"/>
              <w:left w:val="nil"/>
              <w:bottom w:val="single" w:sz="8" w:space="0" w:color="auto"/>
              <w:right w:val="nil"/>
            </w:tcBorders>
            <w:shd w:val="clear" w:color="auto" w:fill="auto"/>
            <w:vAlign w:val="center"/>
            <w:hideMark/>
          </w:tcPr>
          <w:p w14:paraId="779F04E8" w14:textId="77777777" w:rsidR="00837302" w:rsidRPr="003C0DD8" w:rsidRDefault="00837302" w:rsidP="00837302">
            <w:pPr>
              <w:rPr>
                <w:rFonts w:ascii="Calibri" w:hAnsi="Calibri" w:cs="Calibri"/>
                <w:color w:val="000000"/>
                <w:sz w:val="2"/>
                <w:szCs w:val="2"/>
                <w:lang w:val="es-BO" w:eastAsia="es-ES"/>
              </w:rPr>
            </w:pPr>
          </w:p>
        </w:tc>
        <w:tc>
          <w:tcPr>
            <w:tcW w:w="367" w:type="dxa"/>
            <w:tcBorders>
              <w:top w:val="nil"/>
              <w:left w:val="nil"/>
              <w:bottom w:val="single" w:sz="8" w:space="0" w:color="auto"/>
              <w:right w:val="nil"/>
            </w:tcBorders>
            <w:shd w:val="clear" w:color="auto" w:fill="auto"/>
            <w:vAlign w:val="center"/>
            <w:hideMark/>
          </w:tcPr>
          <w:p w14:paraId="2A8C400E" w14:textId="77777777" w:rsidR="00837302" w:rsidRPr="003C0DD8" w:rsidRDefault="00837302" w:rsidP="00837302">
            <w:pPr>
              <w:rPr>
                <w:rFonts w:ascii="Calibri" w:hAnsi="Calibri" w:cs="Calibri"/>
                <w:color w:val="000000"/>
                <w:sz w:val="2"/>
                <w:szCs w:val="2"/>
                <w:lang w:val="es-BO" w:eastAsia="es-ES"/>
              </w:rPr>
            </w:pPr>
          </w:p>
        </w:tc>
        <w:tc>
          <w:tcPr>
            <w:tcW w:w="165" w:type="dxa"/>
            <w:tcBorders>
              <w:top w:val="nil"/>
              <w:left w:val="nil"/>
              <w:bottom w:val="single" w:sz="8" w:space="0" w:color="auto"/>
              <w:right w:val="nil"/>
            </w:tcBorders>
            <w:shd w:val="clear" w:color="auto" w:fill="auto"/>
            <w:vAlign w:val="center"/>
            <w:hideMark/>
          </w:tcPr>
          <w:p w14:paraId="618211A8" w14:textId="77777777" w:rsidR="00837302" w:rsidRPr="003C0DD8" w:rsidRDefault="00837302" w:rsidP="00837302">
            <w:pPr>
              <w:rPr>
                <w:rFonts w:ascii="Calibri" w:hAnsi="Calibri" w:cs="Calibri"/>
                <w:color w:val="000000"/>
                <w:sz w:val="2"/>
                <w:szCs w:val="2"/>
                <w:lang w:val="es-BO" w:eastAsia="es-ES"/>
              </w:rPr>
            </w:pPr>
          </w:p>
        </w:tc>
        <w:tc>
          <w:tcPr>
            <w:tcW w:w="368" w:type="dxa"/>
            <w:tcBorders>
              <w:top w:val="nil"/>
              <w:left w:val="nil"/>
              <w:bottom w:val="single" w:sz="8" w:space="0" w:color="auto"/>
              <w:right w:val="nil"/>
            </w:tcBorders>
            <w:shd w:val="clear" w:color="auto" w:fill="auto"/>
            <w:vAlign w:val="center"/>
            <w:hideMark/>
          </w:tcPr>
          <w:p w14:paraId="55EC3930" w14:textId="77777777" w:rsidR="00837302" w:rsidRPr="003C0DD8" w:rsidRDefault="00837302" w:rsidP="00837302">
            <w:pPr>
              <w:rPr>
                <w:rFonts w:ascii="Calibri" w:hAnsi="Calibri" w:cs="Calibri"/>
                <w:color w:val="000000"/>
                <w:sz w:val="2"/>
                <w:szCs w:val="2"/>
                <w:lang w:val="es-BO" w:eastAsia="es-ES"/>
              </w:rPr>
            </w:pPr>
          </w:p>
        </w:tc>
        <w:tc>
          <w:tcPr>
            <w:tcW w:w="367" w:type="dxa"/>
            <w:tcBorders>
              <w:top w:val="nil"/>
              <w:left w:val="nil"/>
              <w:bottom w:val="single" w:sz="8" w:space="0" w:color="auto"/>
              <w:right w:val="nil"/>
            </w:tcBorders>
            <w:shd w:val="clear" w:color="auto" w:fill="auto"/>
            <w:vAlign w:val="center"/>
            <w:hideMark/>
          </w:tcPr>
          <w:p w14:paraId="625ADA80" w14:textId="77777777" w:rsidR="00837302" w:rsidRPr="003C0DD8" w:rsidRDefault="00837302" w:rsidP="00837302">
            <w:pPr>
              <w:rPr>
                <w:rFonts w:ascii="Calibri" w:hAnsi="Calibri" w:cs="Calibri"/>
                <w:color w:val="000000"/>
                <w:sz w:val="2"/>
                <w:szCs w:val="2"/>
                <w:lang w:val="es-BO" w:eastAsia="es-ES"/>
              </w:rPr>
            </w:pPr>
          </w:p>
        </w:tc>
        <w:tc>
          <w:tcPr>
            <w:tcW w:w="190" w:type="dxa"/>
            <w:tcBorders>
              <w:top w:val="nil"/>
              <w:left w:val="nil"/>
              <w:bottom w:val="single" w:sz="8" w:space="0" w:color="auto"/>
              <w:right w:val="single" w:sz="8" w:space="0" w:color="auto"/>
            </w:tcBorders>
            <w:shd w:val="clear" w:color="auto" w:fill="auto"/>
            <w:noWrap/>
            <w:vAlign w:val="center"/>
            <w:hideMark/>
          </w:tcPr>
          <w:p w14:paraId="527D4833" w14:textId="77777777" w:rsidR="00837302" w:rsidRPr="003C0DD8" w:rsidRDefault="00837302" w:rsidP="00837302">
            <w:pPr>
              <w:rPr>
                <w:rFonts w:ascii="Calibri" w:hAnsi="Calibri" w:cs="Calibri"/>
                <w:color w:val="000000"/>
                <w:sz w:val="2"/>
                <w:szCs w:val="2"/>
                <w:lang w:val="es-BO" w:eastAsia="es-ES"/>
              </w:rPr>
            </w:pPr>
            <w:r w:rsidRPr="003C0DD8">
              <w:rPr>
                <w:rFonts w:ascii="Calibri" w:hAnsi="Calibri" w:cs="Calibri"/>
                <w:color w:val="000000"/>
                <w:sz w:val="2"/>
                <w:szCs w:val="2"/>
                <w:lang w:val="es-BO" w:eastAsia="es-ES"/>
              </w:rPr>
              <w:t> </w:t>
            </w:r>
          </w:p>
        </w:tc>
      </w:tr>
    </w:tbl>
    <w:p w14:paraId="79051BF4" w14:textId="77777777" w:rsidR="00F44351" w:rsidRPr="003C0DD8" w:rsidRDefault="00F44351" w:rsidP="003F214D">
      <w:pPr>
        <w:jc w:val="both"/>
        <w:rPr>
          <w:rFonts w:ascii="Arial" w:hAnsi="Arial" w:cs="Arial"/>
          <w:sz w:val="18"/>
          <w:szCs w:val="18"/>
          <w:lang w:val="es-BO"/>
        </w:rPr>
      </w:pPr>
    </w:p>
    <w:p w14:paraId="540E4CCF" w14:textId="77777777" w:rsidR="00F44351" w:rsidRPr="003C0DD8" w:rsidRDefault="00F44351" w:rsidP="003F214D">
      <w:pPr>
        <w:jc w:val="both"/>
        <w:rPr>
          <w:rFonts w:ascii="Arial" w:hAnsi="Arial" w:cs="Arial"/>
          <w:sz w:val="18"/>
          <w:szCs w:val="18"/>
          <w:lang w:val="es-BO"/>
        </w:rPr>
      </w:pPr>
    </w:p>
    <w:p w14:paraId="43A59410" w14:textId="77777777" w:rsidR="00F44351" w:rsidRPr="003C0DD8" w:rsidRDefault="00F44351" w:rsidP="003F214D">
      <w:pPr>
        <w:jc w:val="both"/>
        <w:rPr>
          <w:rFonts w:ascii="Arial" w:hAnsi="Arial" w:cs="Arial"/>
          <w:sz w:val="18"/>
          <w:szCs w:val="18"/>
          <w:lang w:val="es-BO"/>
        </w:rPr>
      </w:pPr>
    </w:p>
    <w:p w14:paraId="422E151C" w14:textId="77777777" w:rsidR="00975C0A" w:rsidRPr="003C0DD8" w:rsidRDefault="00975C0A" w:rsidP="00975C0A">
      <w:pPr>
        <w:ind w:left="360"/>
        <w:jc w:val="both"/>
        <w:rPr>
          <w:rFonts w:ascii="Verdana" w:hAnsi="Verdana" w:cs="Arial"/>
          <w:sz w:val="18"/>
          <w:szCs w:val="18"/>
          <w:lang w:val="es-BO"/>
        </w:rPr>
      </w:pPr>
    </w:p>
    <w:p w14:paraId="7CECB134" w14:textId="77777777" w:rsidR="00975C0A" w:rsidRPr="003C0DD8" w:rsidRDefault="00975C0A" w:rsidP="00975C0A">
      <w:pPr>
        <w:ind w:left="360"/>
        <w:jc w:val="both"/>
        <w:rPr>
          <w:rFonts w:ascii="Verdana" w:hAnsi="Verdana" w:cs="Arial"/>
          <w:sz w:val="18"/>
          <w:szCs w:val="18"/>
          <w:lang w:val="es-BO"/>
        </w:rPr>
      </w:pPr>
    </w:p>
    <w:p w14:paraId="1F571686" w14:textId="77777777" w:rsidR="00F44351" w:rsidRPr="003C0DD8" w:rsidRDefault="00F44351" w:rsidP="00431390">
      <w:pPr>
        <w:tabs>
          <w:tab w:val="right" w:pos="6663"/>
        </w:tabs>
        <w:jc w:val="center"/>
        <w:rPr>
          <w:rFonts w:ascii="Verdana" w:hAnsi="Verdana" w:cs="Arial"/>
          <w:b/>
          <w:i/>
          <w:sz w:val="18"/>
          <w:szCs w:val="18"/>
          <w:lang w:val="es-BO"/>
        </w:rPr>
      </w:pPr>
    </w:p>
    <w:p w14:paraId="6B07C541" w14:textId="77777777" w:rsidR="00D77148" w:rsidRPr="003C0DD8" w:rsidRDefault="00D77148" w:rsidP="00431390">
      <w:pPr>
        <w:tabs>
          <w:tab w:val="right" w:pos="6663"/>
        </w:tabs>
        <w:jc w:val="center"/>
        <w:rPr>
          <w:rFonts w:ascii="Verdana" w:hAnsi="Verdana" w:cs="Arial"/>
          <w:b/>
          <w:i/>
          <w:sz w:val="18"/>
          <w:szCs w:val="18"/>
          <w:lang w:val="es-BO"/>
        </w:rPr>
      </w:pPr>
    </w:p>
    <w:p w14:paraId="24273FC2" w14:textId="77777777" w:rsidR="00D77148" w:rsidRPr="003C0DD8" w:rsidRDefault="00D77148" w:rsidP="00431390">
      <w:pPr>
        <w:tabs>
          <w:tab w:val="right" w:pos="6663"/>
        </w:tabs>
        <w:jc w:val="center"/>
        <w:rPr>
          <w:rFonts w:ascii="Verdana" w:hAnsi="Verdana" w:cs="Arial"/>
          <w:b/>
          <w:i/>
          <w:sz w:val="18"/>
          <w:szCs w:val="18"/>
          <w:lang w:val="es-BO"/>
        </w:rPr>
      </w:pPr>
    </w:p>
    <w:p w14:paraId="10C5B3BF" w14:textId="77777777" w:rsidR="00D77148" w:rsidRPr="003C0DD8" w:rsidRDefault="00D77148" w:rsidP="00431390">
      <w:pPr>
        <w:tabs>
          <w:tab w:val="right" w:pos="6663"/>
        </w:tabs>
        <w:jc w:val="center"/>
        <w:rPr>
          <w:rFonts w:ascii="Arial" w:hAnsi="Arial" w:cs="Arial"/>
          <w:sz w:val="18"/>
          <w:szCs w:val="18"/>
          <w:lang w:val="es-BO"/>
        </w:rPr>
      </w:pPr>
    </w:p>
    <w:p w14:paraId="0B8D57B1" w14:textId="77777777" w:rsidR="00F44351" w:rsidRPr="003C0DD8" w:rsidRDefault="00F44351" w:rsidP="003F214D">
      <w:pPr>
        <w:jc w:val="both"/>
        <w:rPr>
          <w:rFonts w:ascii="Arial" w:hAnsi="Arial" w:cs="Arial"/>
          <w:sz w:val="18"/>
          <w:szCs w:val="18"/>
          <w:lang w:val="es-BO"/>
        </w:rPr>
      </w:pPr>
    </w:p>
    <w:p w14:paraId="4869E8B5" w14:textId="77777777" w:rsidR="00F44351" w:rsidRPr="003C0DD8" w:rsidRDefault="00F44351" w:rsidP="003F214D">
      <w:pPr>
        <w:jc w:val="both"/>
        <w:rPr>
          <w:rFonts w:ascii="Arial" w:hAnsi="Arial" w:cs="Arial"/>
          <w:sz w:val="18"/>
          <w:szCs w:val="18"/>
          <w:lang w:val="es-BO"/>
        </w:rPr>
      </w:pPr>
    </w:p>
    <w:p w14:paraId="22114591" w14:textId="77777777" w:rsidR="00F44351" w:rsidRPr="003C0DD8" w:rsidRDefault="00F44351" w:rsidP="003F214D">
      <w:pPr>
        <w:jc w:val="both"/>
        <w:rPr>
          <w:rFonts w:ascii="Arial" w:hAnsi="Arial" w:cs="Arial"/>
          <w:sz w:val="18"/>
          <w:szCs w:val="18"/>
          <w:lang w:val="es-BO"/>
        </w:rPr>
      </w:pPr>
    </w:p>
    <w:p w14:paraId="0BA68F0A" w14:textId="77777777" w:rsidR="00CD10E7" w:rsidRPr="003C0DD8" w:rsidRDefault="00CD10E7" w:rsidP="003F214D">
      <w:pPr>
        <w:jc w:val="both"/>
        <w:rPr>
          <w:rFonts w:ascii="Arial" w:hAnsi="Arial" w:cs="Arial"/>
          <w:sz w:val="18"/>
          <w:szCs w:val="18"/>
          <w:lang w:val="es-BO"/>
        </w:rPr>
      </w:pPr>
    </w:p>
    <w:p w14:paraId="0FCA316D" w14:textId="77777777" w:rsidR="00CD10E7" w:rsidRPr="003C0DD8" w:rsidRDefault="00CD10E7" w:rsidP="003F214D">
      <w:pPr>
        <w:jc w:val="both"/>
        <w:rPr>
          <w:rFonts w:ascii="Arial" w:hAnsi="Arial" w:cs="Arial"/>
          <w:sz w:val="18"/>
          <w:szCs w:val="18"/>
          <w:lang w:val="es-BO"/>
        </w:rPr>
      </w:pPr>
    </w:p>
    <w:p w14:paraId="5AD6DE50" w14:textId="77777777" w:rsidR="00F44351" w:rsidRPr="003C0DD8" w:rsidRDefault="00F44351" w:rsidP="003F214D">
      <w:pPr>
        <w:jc w:val="both"/>
        <w:rPr>
          <w:rFonts w:ascii="Arial" w:hAnsi="Arial" w:cs="Arial"/>
          <w:sz w:val="18"/>
          <w:szCs w:val="18"/>
          <w:lang w:val="es-BO"/>
        </w:rPr>
      </w:pPr>
    </w:p>
    <w:p w14:paraId="001B9A5A" w14:textId="77777777" w:rsidR="00F44351" w:rsidRPr="003C0DD8" w:rsidRDefault="00F44351" w:rsidP="003F214D">
      <w:pPr>
        <w:jc w:val="both"/>
        <w:rPr>
          <w:rFonts w:ascii="Arial" w:hAnsi="Arial" w:cs="Arial"/>
          <w:sz w:val="18"/>
          <w:szCs w:val="18"/>
          <w:lang w:val="es-BO"/>
        </w:rPr>
      </w:pPr>
    </w:p>
    <w:p w14:paraId="3DFD28C4" w14:textId="77777777" w:rsidR="005A1CE3" w:rsidRPr="003C0DD8" w:rsidRDefault="005A1CE3" w:rsidP="003F214D">
      <w:pPr>
        <w:jc w:val="both"/>
        <w:rPr>
          <w:rFonts w:ascii="Arial" w:hAnsi="Arial" w:cs="Arial"/>
          <w:sz w:val="18"/>
          <w:szCs w:val="18"/>
          <w:lang w:val="es-BO"/>
        </w:rPr>
      </w:pPr>
    </w:p>
    <w:p w14:paraId="3411B847" w14:textId="77777777" w:rsidR="005A1CE3" w:rsidRPr="003C0DD8" w:rsidRDefault="005A1CE3" w:rsidP="003F214D">
      <w:pPr>
        <w:jc w:val="both"/>
        <w:rPr>
          <w:rFonts w:ascii="Arial" w:hAnsi="Arial" w:cs="Arial"/>
          <w:sz w:val="18"/>
          <w:szCs w:val="18"/>
          <w:lang w:val="es-BO"/>
        </w:rPr>
      </w:pPr>
    </w:p>
    <w:p w14:paraId="26D75230" w14:textId="77777777" w:rsidR="005A1CE3" w:rsidRPr="003C0DD8" w:rsidRDefault="005A1CE3" w:rsidP="003F214D">
      <w:pPr>
        <w:jc w:val="both"/>
        <w:rPr>
          <w:rFonts w:ascii="Arial" w:hAnsi="Arial" w:cs="Arial"/>
          <w:sz w:val="18"/>
          <w:szCs w:val="18"/>
          <w:lang w:val="es-BO"/>
        </w:rPr>
      </w:pPr>
    </w:p>
    <w:p w14:paraId="2D78BF79" w14:textId="77777777" w:rsidR="005A1CE3" w:rsidRPr="003C0DD8" w:rsidRDefault="005A1CE3" w:rsidP="003F214D">
      <w:pPr>
        <w:jc w:val="both"/>
        <w:rPr>
          <w:rFonts w:ascii="Arial" w:hAnsi="Arial" w:cs="Arial"/>
          <w:sz w:val="18"/>
          <w:szCs w:val="18"/>
          <w:lang w:val="es-BO"/>
        </w:rPr>
      </w:pPr>
    </w:p>
    <w:p w14:paraId="0C565C1A" w14:textId="77777777" w:rsidR="005A1CE3" w:rsidRPr="003C0DD8" w:rsidRDefault="005A1CE3" w:rsidP="003F214D">
      <w:pPr>
        <w:jc w:val="both"/>
        <w:rPr>
          <w:rFonts w:ascii="Arial" w:hAnsi="Arial" w:cs="Arial"/>
          <w:sz w:val="18"/>
          <w:szCs w:val="18"/>
          <w:lang w:val="es-BO"/>
        </w:rPr>
      </w:pPr>
    </w:p>
    <w:p w14:paraId="68180E6F" w14:textId="77777777" w:rsidR="005A1CE3" w:rsidRPr="003C0DD8" w:rsidRDefault="005A1CE3" w:rsidP="003F214D">
      <w:pPr>
        <w:jc w:val="both"/>
        <w:rPr>
          <w:rFonts w:ascii="Arial" w:hAnsi="Arial" w:cs="Arial"/>
          <w:sz w:val="18"/>
          <w:szCs w:val="18"/>
          <w:lang w:val="es-BO"/>
        </w:rPr>
      </w:pPr>
    </w:p>
    <w:p w14:paraId="7DEEB2FA" w14:textId="77777777" w:rsidR="005A1CE3" w:rsidRPr="003C0DD8" w:rsidRDefault="005A1CE3" w:rsidP="003F214D">
      <w:pPr>
        <w:jc w:val="both"/>
        <w:rPr>
          <w:rFonts w:ascii="Arial" w:hAnsi="Arial" w:cs="Arial"/>
          <w:sz w:val="18"/>
          <w:szCs w:val="18"/>
          <w:lang w:val="es-BO"/>
        </w:rPr>
      </w:pPr>
    </w:p>
    <w:p w14:paraId="49552E49" w14:textId="77777777" w:rsidR="005A1CE3" w:rsidRPr="003C0DD8" w:rsidRDefault="005A1CE3" w:rsidP="003F214D">
      <w:pPr>
        <w:jc w:val="both"/>
        <w:rPr>
          <w:rFonts w:ascii="Arial" w:hAnsi="Arial" w:cs="Arial"/>
          <w:sz w:val="18"/>
          <w:szCs w:val="18"/>
          <w:lang w:val="es-BO"/>
        </w:rPr>
      </w:pPr>
    </w:p>
    <w:p w14:paraId="63DD7DF6" w14:textId="77777777" w:rsidR="005A1CE3" w:rsidRPr="003C0DD8" w:rsidRDefault="005A1CE3" w:rsidP="003F214D">
      <w:pPr>
        <w:jc w:val="both"/>
        <w:rPr>
          <w:rFonts w:ascii="Arial" w:hAnsi="Arial" w:cs="Arial"/>
          <w:sz w:val="18"/>
          <w:szCs w:val="18"/>
          <w:lang w:val="es-BO"/>
        </w:rPr>
      </w:pPr>
    </w:p>
    <w:p w14:paraId="43361F3B" w14:textId="77777777" w:rsidR="005A1CE3" w:rsidRPr="003C0DD8" w:rsidRDefault="005A1CE3" w:rsidP="003F214D">
      <w:pPr>
        <w:jc w:val="both"/>
        <w:rPr>
          <w:rFonts w:ascii="Arial" w:hAnsi="Arial" w:cs="Arial"/>
          <w:sz w:val="18"/>
          <w:szCs w:val="18"/>
          <w:lang w:val="es-BO"/>
        </w:rPr>
      </w:pPr>
    </w:p>
    <w:p w14:paraId="0E59049C" w14:textId="77777777" w:rsidR="00457879" w:rsidRPr="003C0DD8" w:rsidRDefault="00457879" w:rsidP="003F214D">
      <w:pPr>
        <w:jc w:val="both"/>
        <w:rPr>
          <w:rFonts w:ascii="Arial" w:hAnsi="Arial" w:cs="Arial"/>
          <w:sz w:val="18"/>
          <w:szCs w:val="18"/>
          <w:lang w:val="es-BO"/>
        </w:rPr>
      </w:pPr>
    </w:p>
    <w:p w14:paraId="081296EA" w14:textId="77777777" w:rsidR="00DA449D" w:rsidRPr="003C0DD8" w:rsidRDefault="00DA449D" w:rsidP="003F214D">
      <w:pPr>
        <w:jc w:val="both"/>
        <w:rPr>
          <w:rFonts w:ascii="Arial" w:hAnsi="Arial" w:cs="Arial"/>
          <w:sz w:val="18"/>
          <w:szCs w:val="18"/>
          <w:lang w:val="es-BO"/>
        </w:rPr>
      </w:pPr>
    </w:p>
    <w:p w14:paraId="4C343200" w14:textId="77777777" w:rsidR="00DA449D" w:rsidRPr="003C0DD8" w:rsidRDefault="00DA449D" w:rsidP="003F214D">
      <w:pPr>
        <w:jc w:val="both"/>
        <w:rPr>
          <w:rFonts w:ascii="Arial" w:hAnsi="Arial" w:cs="Arial"/>
          <w:sz w:val="18"/>
          <w:szCs w:val="18"/>
          <w:lang w:val="es-BO"/>
        </w:rPr>
      </w:pPr>
    </w:p>
    <w:p w14:paraId="096EFD2D" w14:textId="77777777" w:rsidR="00DA449D" w:rsidRPr="003C0DD8" w:rsidRDefault="00DA449D" w:rsidP="003F214D">
      <w:pPr>
        <w:jc w:val="both"/>
        <w:rPr>
          <w:rFonts w:ascii="Arial" w:hAnsi="Arial" w:cs="Arial"/>
          <w:sz w:val="18"/>
          <w:szCs w:val="18"/>
          <w:lang w:val="es-BO"/>
        </w:rPr>
      </w:pPr>
    </w:p>
    <w:p w14:paraId="01F34C4B" w14:textId="77777777" w:rsidR="00DA449D" w:rsidRPr="003C0DD8" w:rsidRDefault="00DA449D" w:rsidP="003F214D">
      <w:pPr>
        <w:jc w:val="both"/>
        <w:rPr>
          <w:rFonts w:ascii="Arial" w:hAnsi="Arial" w:cs="Arial"/>
          <w:sz w:val="18"/>
          <w:szCs w:val="18"/>
          <w:lang w:val="es-BO"/>
        </w:rPr>
      </w:pPr>
    </w:p>
    <w:p w14:paraId="6DC27B69" w14:textId="64F23DAF" w:rsidR="00372C53" w:rsidRDefault="00372C53" w:rsidP="003F214D">
      <w:pPr>
        <w:jc w:val="both"/>
        <w:rPr>
          <w:rFonts w:ascii="Arial" w:hAnsi="Arial" w:cs="Arial"/>
          <w:sz w:val="18"/>
          <w:szCs w:val="18"/>
          <w:lang w:val="es-BO"/>
        </w:rPr>
      </w:pPr>
    </w:p>
    <w:p w14:paraId="3C35585D" w14:textId="77777777" w:rsidR="00A7019E" w:rsidRPr="003C0DD8" w:rsidRDefault="00A7019E" w:rsidP="003F214D">
      <w:pPr>
        <w:jc w:val="both"/>
        <w:rPr>
          <w:rFonts w:ascii="Arial" w:hAnsi="Arial" w:cs="Arial"/>
          <w:sz w:val="18"/>
          <w:szCs w:val="18"/>
          <w:lang w:val="es-BO"/>
        </w:rPr>
      </w:pPr>
    </w:p>
    <w:p w14:paraId="590564C1" w14:textId="77777777" w:rsidR="005A1CE3" w:rsidRPr="003C0DD8" w:rsidRDefault="005A1CE3" w:rsidP="003F214D">
      <w:pPr>
        <w:jc w:val="both"/>
        <w:rPr>
          <w:rFonts w:ascii="Arial" w:hAnsi="Arial" w:cs="Arial"/>
          <w:sz w:val="18"/>
          <w:szCs w:val="18"/>
          <w:lang w:val="es-BO"/>
        </w:rPr>
      </w:pPr>
    </w:p>
    <w:p w14:paraId="3EF72963" w14:textId="77777777" w:rsidR="00752886" w:rsidRPr="003C0DD8" w:rsidRDefault="00752886" w:rsidP="003F214D">
      <w:pPr>
        <w:jc w:val="both"/>
        <w:rPr>
          <w:rFonts w:ascii="Arial" w:hAnsi="Arial" w:cs="Arial"/>
          <w:sz w:val="18"/>
          <w:szCs w:val="18"/>
          <w:lang w:val="es-BO"/>
        </w:rPr>
      </w:pPr>
    </w:p>
    <w:p w14:paraId="2AFB9CAC" w14:textId="77777777" w:rsidR="009C712A" w:rsidRPr="003C0DD8" w:rsidRDefault="009C712A" w:rsidP="003F214D">
      <w:pPr>
        <w:jc w:val="both"/>
        <w:rPr>
          <w:rFonts w:ascii="Arial" w:hAnsi="Arial" w:cs="Arial"/>
          <w:sz w:val="18"/>
          <w:szCs w:val="18"/>
          <w:lang w:val="es-BO"/>
        </w:rPr>
      </w:pPr>
    </w:p>
    <w:p w14:paraId="11B646EF" w14:textId="77777777" w:rsidR="009C712A" w:rsidRPr="003C0DD8" w:rsidRDefault="009C712A" w:rsidP="003F214D">
      <w:pPr>
        <w:jc w:val="both"/>
        <w:rPr>
          <w:rFonts w:ascii="Arial" w:hAnsi="Arial" w:cs="Arial"/>
          <w:sz w:val="18"/>
          <w:szCs w:val="18"/>
          <w:lang w:val="es-BO"/>
        </w:rPr>
      </w:pPr>
    </w:p>
    <w:p w14:paraId="18CBE723" w14:textId="77777777" w:rsidR="009A19D9" w:rsidRPr="003C0DD8" w:rsidRDefault="009A19D9" w:rsidP="009A19D9">
      <w:pPr>
        <w:spacing w:line="180" w:lineRule="exact"/>
        <w:jc w:val="center"/>
        <w:rPr>
          <w:rFonts w:ascii="Verdana" w:hAnsi="Verdana" w:cs="Arial"/>
          <w:b/>
          <w:sz w:val="18"/>
          <w:szCs w:val="16"/>
          <w:lang w:val="es-BO"/>
        </w:rPr>
      </w:pPr>
      <w:r w:rsidRPr="003C0DD8">
        <w:rPr>
          <w:rFonts w:ascii="Verdana" w:hAnsi="Verdana" w:cs="Arial"/>
          <w:b/>
          <w:sz w:val="18"/>
          <w:szCs w:val="16"/>
          <w:lang w:val="es-BO"/>
        </w:rPr>
        <w:lastRenderedPageBreak/>
        <w:t>FORMULARIO Nº B-1</w:t>
      </w:r>
    </w:p>
    <w:p w14:paraId="616EF8EA" w14:textId="77777777" w:rsidR="009A19D9" w:rsidRPr="003C0DD8" w:rsidRDefault="009A19D9" w:rsidP="009A19D9">
      <w:pPr>
        <w:jc w:val="center"/>
        <w:rPr>
          <w:rFonts w:ascii="Verdana" w:hAnsi="Verdana" w:cs="Arial"/>
          <w:b/>
          <w:sz w:val="18"/>
          <w:szCs w:val="16"/>
          <w:lang w:val="es-BO"/>
        </w:rPr>
      </w:pPr>
      <w:r w:rsidRPr="003C0DD8">
        <w:rPr>
          <w:rFonts w:ascii="Verdana" w:hAnsi="Verdana"/>
          <w:b/>
          <w:sz w:val="18"/>
          <w:szCs w:val="18"/>
          <w:lang w:val="es-BO"/>
        </w:rPr>
        <w:t>TASAS Y PRIMAS DE CADA UNA DE LAS COBERTURAS SOLICITADAS DE LA PROPUESTA ECONÓMICA</w:t>
      </w:r>
    </w:p>
    <w:p w14:paraId="7950029E" w14:textId="77777777" w:rsidR="009A19D9" w:rsidRPr="003C0DD8" w:rsidRDefault="009A19D9" w:rsidP="009A19D9">
      <w:pPr>
        <w:jc w:val="center"/>
        <w:rPr>
          <w:rFonts w:ascii="Arial" w:hAnsi="Arial" w:cs="Arial"/>
          <w:b/>
          <w:szCs w:val="16"/>
          <w:lang w:val="es-BO"/>
        </w:rPr>
      </w:pPr>
    </w:p>
    <w:tbl>
      <w:tblPr>
        <w:tblW w:w="8412" w:type="dxa"/>
        <w:jc w:val="center"/>
        <w:tblCellMar>
          <w:left w:w="70" w:type="dxa"/>
          <w:right w:w="70" w:type="dxa"/>
        </w:tblCellMar>
        <w:tblLook w:val="04A0" w:firstRow="1" w:lastRow="0" w:firstColumn="1" w:lastColumn="0" w:noHBand="0" w:noVBand="1"/>
      </w:tblPr>
      <w:tblGrid>
        <w:gridCol w:w="3046"/>
        <w:gridCol w:w="325"/>
        <w:gridCol w:w="972"/>
        <w:gridCol w:w="971"/>
        <w:gridCol w:w="971"/>
        <w:gridCol w:w="971"/>
        <w:gridCol w:w="971"/>
        <w:gridCol w:w="185"/>
      </w:tblGrid>
      <w:tr w:rsidR="009A19D9" w:rsidRPr="003C0DD8" w14:paraId="5E6FEF22" w14:textId="77777777" w:rsidTr="00836642">
        <w:trPr>
          <w:trHeight w:val="124"/>
          <w:jc w:val="center"/>
        </w:trPr>
        <w:tc>
          <w:tcPr>
            <w:tcW w:w="3053" w:type="dxa"/>
            <w:tcBorders>
              <w:top w:val="single" w:sz="12" w:space="0" w:color="auto"/>
              <w:left w:val="single" w:sz="12" w:space="0" w:color="auto"/>
              <w:bottom w:val="nil"/>
              <w:right w:val="nil"/>
            </w:tcBorders>
            <w:shd w:val="clear" w:color="auto" w:fill="auto"/>
            <w:vAlign w:val="bottom"/>
            <w:hideMark/>
          </w:tcPr>
          <w:p w14:paraId="0D8170E5" w14:textId="77777777" w:rsidR="009A19D9" w:rsidRPr="003C0DD8" w:rsidRDefault="009A19D9" w:rsidP="003D3687">
            <w:pPr>
              <w:jc w:val="right"/>
              <w:rPr>
                <w:rFonts w:ascii="Arial" w:hAnsi="Arial" w:cs="Arial"/>
                <w:b/>
                <w:bCs/>
                <w:sz w:val="2"/>
                <w:szCs w:val="2"/>
                <w:lang w:val="es-BO" w:eastAsia="es-ES"/>
              </w:rPr>
            </w:pPr>
            <w:r w:rsidRPr="003C0DD8">
              <w:rPr>
                <w:rFonts w:ascii="Arial" w:hAnsi="Arial" w:cs="Arial"/>
                <w:b/>
                <w:bCs/>
                <w:sz w:val="2"/>
                <w:szCs w:val="2"/>
                <w:lang w:val="es-BO" w:eastAsia="es-ES"/>
              </w:rPr>
              <w:t> </w:t>
            </w:r>
          </w:p>
        </w:tc>
        <w:tc>
          <w:tcPr>
            <w:tcW w:w="325" w:type="dxa"/>
            <w:tcBorders>
              <w:top w:val="single" w:sz="12" w:space="0" w:color="auto"/>
              <w:left w:val="nil"/>
              <w:bottom w:val="nil"/>
              <w:right w:val="nil"/>
            </w:tcBorders>
            <w:shd w:val="clear" w:color="auto" w:fill="auto"/>
            <w:vAlign w:val="bottom"/>
            <w:hideMark/>
          </w:tcPr>
          <w:p w14:paraId="39D4C0A8" w14:textId="77777777" w:rsidR="009A19D9" w:rsidRPr="003C0DD8" w:rsidRDefault="009A19D9" w:rsidP="003D3687">
            <w:pPr>
              <w:jc w:val="cente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974" w:type="dxa"/>
            <w:tcBorders>
              <w:top w:val="single" w:sz="12" w:space="0" w:color="auto"/>
              <w:left w:val="nil"/>
              <w:bottom w:val="nil"/>
              <w:right w:val="nil"/>
            </w:tcBorders>
            <w:shd w:val="clear" w:color="auto" w:fill="auto"/>
            <w:vAlign w:val="bottom"/>
            <w:hideMark/>
          </w:tcPr>
          <w:p w14:paraId="31EFC11A" w14:textId="77777777" w:rsidR="009A19D9" w:rsidRPr="003C0DD8" w:rsidRDefault="009A19D9" w:rsidP="003D3687">
            <w:pPr>
              <w:jc w:val="center"/>
              <w:rPr>
                <w:rFonts w:ascii="Arial" w:hAnsi="Arial" w:cs="Arial"/>
                <w:i/>
                <w:iCs/>
                <w:sz w:val="2"/>
                <w:szCs w:val="2"/>
                <w:lang w:val="es-BO" w:eastAsia="es-ES"/>
              </w:rPr>
            </w:pPr>
            <w:r w:rsidRPr="003C0DD8">
              <w:rPr>
                <w:rFonts w:ascii="Arial" w:hAnsi="Arial" w:cs="Arial"/>
                <w:i/>
                <w:iCs/>
                <w:sz w:val="2"/>
                <w:szCs w:val="2"/>
                <w:lang w:val="es-BO" w:eastAsia="es-ES"/>
              </w:rPr>
              <w:t> </w:t>
            </w:r>
          </w:p>
        </w:tc>
        <w:tc>
          <w:tcPr>
            <w:tcW w:w="974" w:type="dxa"/>
            <w:tcBorders>
              <w:top w:val="single" w:sz="12" w:space="0" w:color="auto"/>
              <w:left w:val="nil"/>
              <w:bottom w:val="nil"/>
              <w:right w:val="nil"/>
            </w:tcBorders>
            <w:shd w:val="clear" w:color="auto" w:fill="auto"/>
            <w:vAlign w:val="bottom"/>
            <w:hideMark/>
          </w:tcPr>
          <w:p w14:paraId="55CFD4A4" w14:textId="77777777" w:rsidR="009A19D9" w:rsidRPr="003C0DD8" w:rsidRDefault="009A19D9" w:rsidP="003D3687">
            <w:pPr>
              <w:jc w:val="center"/>
              <w:rPr>
                <w:rFonts w:ascii="Arial" w:hAnsi="Arial" w:cs="Arial"/>
                <w:i/>
                <w:iCs/>
                <w:sz w:val="2"/>
                <w:szCs w:val="2"/>
                <w:lang w:val="es-BO" w:eastAsia="es-ES"/>
              </w:rPr>
            </w:pPr>
            <w:r w:rsidRPr="003C0DD8">
              <w:rPr>
                <w:rFonts w:ascii="Arial" w:hAnsi="Arial" w:cs="Arial"/>
                <w:i/>
                <w:iCs/>
                <w:sz w:val="2"/>
                <w:szCs w:val="2"/>
                <w:lang w:val="es-BO" w:eastAsia="es-ES"/>
              </w:rPr>
              <w:t> </w:t>
            </w:r>
          </w:p>
        </w:tc>
        <w:tc>
          <w:tcPr>
            <w:tcW w:w="974" w:type="dxa"/>
            <w:tcBorders>
              <w:top w:val="single" w:sz="12" w:space="0" w:color="auto"/>
              <w:left w:val="nil"/>
              <w:bottom w:val="nil"/>
              <w:right w:val="nil"/>
            </w:tcBorders>
            <w:shd w:val="clear" w:color="auto" w:fill="auto"/>
            <w:vAlign w:val="bottom"/>
            <w:hideMark/>
          </w:tcPr>
          <w:p w14:paraId="211D7B63" w14:textId="77777777" w:rsidR="009A19D9" w:rsidRPr="003C0DD8" w:rsidRDefault="009A19D9" w:rsidP="003D3687">
            <w:pPr>
              <w:jc w:val="center"/>
              <w:rPr>
                <w:rFonts w:ascii="Arial" w:hAnsi="Arial" w:cs="Arial"/>
                <w:i/>
                <w:iCs/>
                <w:sz w:val="2"/>
                <w:szCs w:val="2"/>
                <w:lang w:val="es-BO" w:eastAsia="es-ES"/>
              </w:rPr>
            </w:pPr>
            <w:r w:rsidRPr="003C0DD8">
              <w:rPr>
                <w:rFonts w:ascii="Arial" w:hAnsi="Arial" w:cs="Arial"/>
                <w:i/>
                <w:iCs/>
                <w:sz w:val="2"/>
                <w:szCs w:val="2"/>
                <w:lang w:val="es-BO" w:eastAsia="es-ES"/>
              </w:rPr>
              <w:t> </w:t>
            </w:r>
          </w:p>
        </w:tc>
        <w:tc>
          <w:tcPr>
            <w:tcW w:w="974" w:type="dxa"/>
            <w:tcBorders>
              <w:top w:val="single" w:sz="12" w:space="0" w:color="auto"/>
              <w:left w:val="nil"/>
              <w:bottom w:val="nil"/>
              <w:right w:val="nil"/>
            </w:tcBorders>
            <w:shd w:val="clear" w:color="auto" w:fill="auto"/>
            <w:vAlign w:val="bottom"/>
            <w:hideMark/>
          </w:tcPr>
          <w:p w14:paraId="03133659" w14:textId="77777777" w:rsidR="009A19D9" w:rsidRPr="003C0DD8" w:rsidRDefault="009A19D9" w:rsidP="003D3687">
            <w:pPr>
              <w:jc w:val="center"/>
              <w:rPr>
                <w:rFonts w:ascii="Arial" w:hAnsi="Arial" w:cs="Arial"/>
                <w:i/>
                <w:iCs/>
                <w:sz w:val="2"/>
                <w:szCs w:val="2"/>
                <w:lang w:val="es-BO" w:eastAsia="es-ES"/>
              </w:rPr>
            </w:pPr>
            <w:r w:rsidRPr="003C0DD8">
              <w:rPr>
                <w:rFonts w:ascii="Arial" w:hAnsi="Arial" w:cs="Arial"/>
                <w:i/>
                <w:iCs/>
                <w:sz w:val="2"/>
                <w:szCs w:val="2"/>
                <w:lang w:val="es-BO" w:eastAsia="es-ES"/>
              </w:rPr>
              <w:t> </w:t>
            </w:r>
          </w:p>
        </w:tc>
        <w:tc>
          <w:tcPr>
            <w:tcW w:w="974" w:type="dxa"/>
            <w:tcBorders>
              <w:top w:val="single" w:sz="12" w:space="0" w:color="auto"/>
              <w:left w:val="nil"/>
              <w:bottom w:val="nil"/>
              <w:right w:val="nil"/>
            </w:tcBorders>
            <w:shd w:val="clear" w:color="auto" w:fill="auto"/>
            <w:vAlign w:val="bottom"/>
            <w:hideMark/>
          </w:tcPr>
          <w:p w14:paraId="13189C59" w14:textId="77777777" w:rsidR="009A19D9" w:rsidRPr="003C0DD8" w:rsidRDefault="009A19D9" w:rsidP="003D3687">
            <w:pPr>
              <w:jc w:val="center"/>
              <w:rPr>
                <w:rFonts w:ascii="Arial" w:hAnsi="Arial" w:cs="Arial"/>
                <w:i/>
                <w:iCs/>
                <w:sz w:val="2"/>
                <w:szCs w:val="2"/>
                <w:lang w:val="es-BO" w:eastAsia="es-ES"/>
              </w:rPr>
            </w:pPr>
            <w:r w:rsidRPr="003C0DD8">
              <w:rPr>
                <w:rFonts w:ascii="Arial" w:hAnsi="Arial" w:cs="Arial"/>
                <w:i/>
                <w:iCs/>
                <w:sz w:val="2"/>
                <w:szCs w:val="2"/>
                <w:lang w:val="es-BO" w:eastAsia="es-ES"/>
              </w:rPr>
              <w:t> </w:t>
            </w:r>
          </w:p>
        </w:tc>
        <w:tc>
          <w:tcPr>
            <w:tcW w:w="164" w:type="dxa"/>
            <w:tcBorders>
              <w:top w:val="single" w:sz="12" w:space="0" w:color="auto"/>
              <w:left w:val="nil"/>
              <w:bottom w:val="nil"/>
              <w:right w:val="single" w:sz="12" w:space="0" w:color="auto"/>
            </w:tcBorders>
            <w:shd w:val="clear" w:color="auto" w:fill="auto"/>
            <w:vAlign w:val="bottom"/>
            <w:hideMark/>
          </w:tcPr>
          <w:p w14:paraId="3232B5A9" w14:textId="77777777" w:rsidR="009A19D9" w:rsidRPr="003C0DD8" w:rsidRDefault="009A19D9" w:rsidP="003D3687">
            <w:pPr>
              <w:rPr>
                <w:rFonts w:ascii="Arial" w:hAnsi="Arial" w:cs="Arial"/>
                <w:sz w:val="2"/>
                <w:szCs w:val="2"/>
                <w:lang w:val="es-BO" w:eastAsia="es-ES"/>
              </w:rPr>
            </w:pPr>
            <w:r w:rsidRPr="003C0DD8">
              <w:rPr>
                <w:rFonts w:ascii="Arial" w:hAnsi="Arial" w:cs="Arial"/>
                <w:sz w:val="2"/>
                <w:szCs w:val="2"/>
                <w:lang w:val="es-BO" w:eastAsia="es-ES"/>
              </w:rPr>
              <w:t> </w:t>
            </w:r>
          </w:p>
        </w:tc>
      </w:tr>
      <w:tr w:rsidR="009A19D9" w:rsidRPr="003C0DD8" w14:paraId="0B82B582" w14:textId="77777777" w:rsidTr="00836642">
        <w:trPr>
          <w:trHeight w:val="427"/>
          <w:jc w:val="center"/>
        </w:trPr>
        <w:tc>
          <w:tcPr>
            <w:tcW w:w="3053" w:type="dxa"/>
            <w:tcBorders>
              <w:top w:val="nil"/>
              <w:left w:val="single" w:sz="12" w:space="0" w:color="auto"/>
              <w:bottom w:val="nil"/>
              <w:right w:val="nil"/>
            </w:tcBorders>
            <w:shd w:val="clear" w:color="auto" w:fill="auto"/>
            <w:vAlign w:val="center"/>
            <w:hideMark/>
          </w:tcPr>
          <w:p w14:paraId="0735C3EC" w14:textId="77777777" w:rsidR="009A19D9" w:rsidRPr="003C0DD8" w:rsidRDefault="009A19D9" w:rsidP="003D3687">
            <w:pPr>
              <w:jc w:val="right"/>
              <w:rPr>
                <w:rFonts w:ascii="Arial" w:hAnsi="Arial" w:cs="Arial"/>
                <w:b/>
                <w:bCs/>
                <w:sz w:val="16"/>
                <w:szCs w:val="16"/>
                <w:lang w:val="es-BO" w:eastAsia="es-ES"/>
              </w:rPr>
            </w:pPr>
            <w:r w:rsidRPr="003C0DD8">
              <w:rPr>
                <w:rFonts w:ascii="Arial" w:hAnsi="Arial" w:cs="Arial"/>
                <w:b/>
                <w:bCs/>
                <w:sz w:val="16"/>
                <w:szCs w:val="16"/>
                <w:lang w:val="es-BO" w:eastAsia="es-ES"/>
              </w:rPr>
              <w:t>Póliza de</w:t>
            </w:r>
          </w:p>
        </w:tc>
        <w:tc>
          <w:tcPr>
            <w:tcW w:w="325" w:type="dxa"/>
            <w:tcBorders>
              <w:top w:val="nil"/>
              <w:left w:val="nil"/>
              <w:bottom w:val="nil"/>
              <w:right w:val="nil"/>
            </w:tcBorders>
            <w:shd w:val="clear" w:color="auto" w:fill="auto"/>
            <w:vAlign w:val="bottom"/>
            <w:hideMark/>
          </w:tcPr>
          <w:p w14:paraId="34A9DCAC" w14:textId="77777777" w:rsidR="009A19D9" w:rsidRPr="003C0DD8" w:rsidRDefault="009A19D9"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4870" w:type="dxa"/>
            <w:gridSpan w:val="5"/>
            <w:tcBorders>
              <w:top w:val="single" w:sz="4" w:space="0" w:color="auto"/>
              <w:left w:val="single" w:sz="4" w:space="0" w:color="auto"/>
              <w:bottom w:val="single" w:sz="4" w:space="0" w:color="auto"/>
              <w:right w:val="single" w:sz="4" w:space="0" w:color="000000"/>
            </w:tcBorders>
            <w:shd w:val="clear" w:color="000000" w:fill="DBE5F1"/>
            <w:vAlign w:val="center"/>
            <w:hideMark/>
          </w:tcPr>
          <w:p w14:paraId="73838534" w14:textId="77777777" w:rsidR="009A19D9" w:rsidRPr="003C0DD8" w:rsidRDefault="009A19D9" w:rsidP="003D3687">
            <w:pPr>
              <w:jc w:val="center"/>
              <w:rPr>
                <w:rFonts w:ascii="Arial" w:hAnsi="Arial" w:cs="Arial"/>
                <w:i/>
                <w:iCs/>
                <w:sz w:val="16"/>
                <w:szCs w:val="16"/>
                <w:lang w:val="es-BO" w:eastAsia="es-ES"/>
              </w:rPr>
            </w:pPr>
            <w:r w:rsidRPr="003C0DD8">
              <w:rPr>
                <w:rFonts w:ascii="Arial" w:hAnsi="Arial" w:cs="Arial"/>
                <w:i/>
                <w:iCs/>
                <w:sz w:val="16"/>
                <w:szCs w:val="16"/>
                <w:lang w:val="es-BO" w:eastAsia="es-ES"/>
              </w:rPr>
              <w:t>[Tipo de Ramo, ej. Transporte, Incendio, Responsabilidad Civil, otros]</w:t>
            </w:r>
          </w:p>
        </w:tc>
        <w:tc>
          <w:tcPr>
            <w:tcW w:w="164" w:type="dxa"/>
            <w:tcBorders>
              <w:top w:val="nil"/>
              <w:left w:val="nil"/>
              <w:bottom w:val="nil"/>
              <w:right w:val="single" w:sz="12" w:space="0" w:color="auto"/>
            </w:tcBorders>
            <w:shd w:val="clear" w:color="auto" w:fill="auto"/>
            <w:vAlign w:val="bottom"/>
            <w:hideMark/>
          </w:tcPr>
          <w:p w14:paraId="179A0A1D" w14:textId="77777777" w:rsidR="009A19D9" w:rsidRPr="003C0DD8" w:rsidRDefault="009A19D9" w:rsidP="003D3687">
            <w:pPr>
              <w:rPr>
                <w:rFonts w:ascii="Arial" w:hAnsi="Arial" w:cs="Arial"/>
                <w:sz w:val="16"/>
                <w:szCs w:val="16"/>
                <w:lang w:val="es-BO" w:eastAsia="es-ES"/>
              </w:rPr>
            </w:pPr>
            <w:r w:rsidRPr="003C0DD8">
              <w:rPr>
                <w:rFonts w:ascii="Arial" w:hAnsi="Arial" w:cs="Arial"/>
                <w:sz w:val="16"/>
                <w:szCs w:val="16"/>
                <w:lang w:val="es-BO" w:eastAsia="es-ES"/>
              </w:rPr>
              <w:t> </w:t>
            </w:r>
          </w:p>
        </w:tc>
      </w:tr>
      <w:tr w:rsidR="009A19D9" w:rsidRPr="003C0DD8" w14:paraId="02002216" w14:textId="77777777" w:rsidTr="00836642">
        <w:trPr>
          <w:trHeight w:val="124"/>
          <w:jc w:val="center"/>
        </w:trPr>
        <w:tc>
          <w:tcPr>
            <w:tcW w:w="3053" w:type="dxa"/>
            <w:tcBorders>
              <w:top w:val="nil"/>
              <w:left w:val="single" w:sz="12" w:space="0" w:color="auto"/>
              <w:bottom w:val="nil"/>
              <w:right w:val="nil"/>
            </w:tcBorders>
            <w:shd w:val="clear" w:color="auto" w:fill="auto"/>
            <w:vAlign w:val="center"/>
            <w:hideMark/>
          </w:tcPr>
          <w:p w14:paraId="3079EDD5" w14:textId="77777777" w:rsidR="009A19D9" w:rsidRPr="003C0DD8" w:rsidRDefault="009A19D9" w:rsidP="003D3687">
            <w:pPr>
              <w:rPr>
                <w:rFonts w:ascii="Arial" w:hAnsi="Arial" w:cs="Arial"/>
                <w:sz w:val="2"/>
                <w:szCs w:val="2"/>
                <w:lang w:val="es-BO" w:eastAsia="es-ES"/>
              </w:rPr>
            </w:pPr>
            <w:r w:rsidRPr="003C0DD8">
              <w:rPr>
                <w:rFonts w:ascii="Arial" w:hAnsi="Arial" w:cs="Arial"/>
                <w:sz w:val="2"/>
                <w:szCs w:val="2"/>
                <w:lang w:val="es-BO" w:eastAsia="es-ES"/>
              </w:rPr>
              <w:t> </w:t>
            </w:r>
          </w:p>
        </w:tc>
        <w:tc>
          <w:tcPr>
            <w:tcW w:w="325" w:type="dxa"/>
            <w:tcBorders>
              <w:top w:val="nil"/>
              <w:left w:val="nil"/>
              <w:bottom w:val="nil"/>
              <w:right w:val="nil"/>
            </w:tcBorders>
            <w:shd w:val="clear" w:color="auto" w:fill="auto"/>
            <w:vAlign w:val="bottom"/>
            <w:hideMark/>
          </w:tcPr>
          <w:p w14:paraId="50A5C14B" w14:textId="77777777" w:rsidR="009A19D9" w:rsidRPr="003C0DD8" w:rsidRDefault="009A19D9" w:rsidP="003D3687">
            <w:pPr>
              <w:rPr>
                <w:rFonts w:ascii="Arial" w:hAnsi="Arial" w:cs="Arial"/>
                <w:sz w:val="2"/>
                <w:szCs w:val="2"/>
                <w:lang w:val="es-BO" w:eastAsia="es-ES"/>
              </w:rPr>
            </w:pPr>
          </w:p>
        </w:tc>
        <w:tc>
          <w:tcPr>
            <w:tcW w:w="974" w:type="dxa"/>
            <w:tcBorders>
              <w:top w:val="nil"/>
              <w:left w:val="nil"/>
              <w:bottom w:val="nil"/>
              <w:right w:val="nil"/>
            </w:tcBorders>
            <w:shd w:val="clear" w:color="auto" w:fill="auto"/>
            <w:vAlign w:val="center"/>
            <w:hideMark/>
          </w:tcPr>
          <w:p w14:paraId="01F54DF1" w14:textId="77777777" w:rsidR="009A19D9" w:rsidRPr="003C0DD8" w:rsidRDefault="009A19D9" w:rsidP="003D3687">
            <w:pPr>
              <w:rPr>
                <w:rFonts w:ascii="Arial" w:hAnsi="Arial" w:cs="Arial"/>
                <w:sz w:val="2"/>
                <w:szCs w:val="2"/>
                <w:lang w:val="es-BO" w:eastAsia="es-ES"/>
              </w:rPr>
            </w:pPr>
          </w:p>
        </w:tc>
        <w:tc>
          <w:tcPr>
            <w:tcW w:w="974" w:type="dxa"/>
            <w:tcBorders>
              <w:top w:val="nil"/>
              <w:left w:val="nil"/>
              <w:bottom w:val="nil"/>
              <w:right w:val="nil"/>
            </w:tcBorders>
            <w:shd w:val="clear" w:color="auto" w:fill="auto"/>
            <w:vAlign w:val="center"/>
            <w:hideMark/>
          </w:tcPr>
          <w:p w14:paraId="3ABBB50C" w14:textId="77777777" w:rsidR="009A19D9" w:rsidRPr="003C0DD8" w:rsidRDefault="009A19D9" w:rsidP="003D3687">
            <w:pPr>
              <w:rPr>
                <w:rFonts w:ascii="Arial" w:hAnsi="Arial" w:cs="Arial"/>
                <w:sz w:val="2"/>
                <w:szCs w:val="2"/>
                <w:lang w:val="es-BO" w:eastAsia="es-ES"/>
              </w:rPr>
            </w:pPr>
          </w:p>
        </w:tc>
        <w:tc>
          <w:tcPr>
            <w:tcW w:w="974" w:type="dxa"/>
            <w:tcBorders>
              <w:top w:val="nil"/>
              <w:left w:val="nil"/>
              <w:bottom w:val="nil"/>
              <w:right w:val="nil"/>
            </w:tcBorders>
            <w:shd w:val="clear" w:color="auto" w:fill="auto"/>
            <w:vAlign w:val="center"/>
            <w:hideMark/>
          </w:tcPr>
          <w:p w14:paraId="4E1D646E" w14:textId="77777777" w:rsidR="009A19D9" w:rsidRPr="003C0DD8" w:rsidRDefault="009A19D9" w:rsidP="003D3687">
            <w:pPr>
              <w:rPr>
                <w:rFonts w:ascii="Arial" w:hAnsi="Arial" w:cs="Arial"/>
                <w:sz w:val="2"/>
                <w:szCs w:val="2"/>
                <w:lang w:val="es-BO" w:eastAsia="es-ES"/>
              </w:rPr>
            </w:pPr>
          </w:p>
        </w:tc>
        <w:tc>
          <w:tcPr>
            <w:tcW w:w="974" w:type="dxa"/>
            <w:tcBorders>
              <w:top w:val="nil"/>
              <w:left w:val="nil"/>
              <w:bottom w:val="nil"/>
              <w:right w:val="nil"/>
            </w:tcBorders>
            <w:shd w:val="clear" w:color="auto" w:fill="auto"/>
            <w:vAlign w:val="center"/>
            <w:hideMark/>
          </w:tcPr>
          <w:p w14:paraId="58A29CFC" w14:textId="77777777" w:rsidR="009A19D9" w:rsidRPr="003C0DD8" w:rsidRDefault="009A19D9" w:rsidP="003D3687">
            <w:pPr>
              <w:rPr>
                <w:rFonts w:ascii="Arial" w:hAnsi="Arial" w:cs="Arial"/>
                <w:sz w:val="2"/>
                <w:szCs w:val="2"/>
                <w:lang w:val="es-BO" w:eastAsia="es-ES"/>
              </w:rPr>
            </w:pPr>
          </w:p>
        </w:tc>
        <w:tc>
          <w:tcPr>
            <w:tcW w:w="974" w:type="dxa"/>
            <w:tcBorders>
              <w:top w:val="nil"/>
              <w:left w:val="nil"/>
              <w:bottom w:val="nil"/>
              <w:right w:val="nil"/>
            </w:tcBorders>
            <w:shd w:val="clear" w:color="auto" w:fill="auto"/>
            <w:vAlign w:val="center"/>
            <w:hideMark/>
          </w:tcPr>
          <w:p w14:paraId="716D6542" w14:textId="77777777" w:rsidR="009A19D9" w:rsidRPr="003C0DD8" w:rsidRDefault="009A19D9" w:rsidP="003D3687">
            <w:pPr>
              <w:rPr>
                <w:rFonts w:ascii="Arial" w:hAnsi="Arial" w:cs="Arial"/>
                <w:sz w:val="2"/>
                <w:szCs w:val="2"/>
                <w:lang w:val="es-BO" w:eastAsia="es-ES"/>
              </w:rPr>
            </w:pPr>
          </w:p>
        </w:tc>
        <w:tc>
          <w:tcPr>
            <w:tcW w:w="164" w:type="dxa"/>
            <w:tcBorders>
              <w:top w:val="nil"/>
              <w:left w:val="nil"/>
              <w:bottom w:val="nil"/>
              <w:right w:val="single" w:sz="12" w:space="0" w:color="auto"/>
            </w:tcBorders>
            <w:shd w:val="clear" w:color="auto" w:fill="auto"/>
            <w:vAlign w:val="bottom"/>
            <w:hideMark/>
          </w:tcPr>
          <w:p w14:paraId="0CD27C88" w14:textId="77777777" w:rsidR="009A19D9" w:rsidRPr="003C0DD8" w:rsidRDefault="009A19D9" w:rsidP="003D3687">
            <w:pPr>
              <w:rPr>
                <w:rFonts w:ascii="Arial" w:hAnsi="Arial" w:cs="Arial"/>
                <w:sz w:val="2"/>
                <w:szCs w:val="2"/>
                <w:lang w:val="es-BO" w:eastAsia="es-ES"/>
              </w:rPr>
            </w:pPr>
            <w:r w:rsidRPr="003C0DD8">
              <w:rPr>
                <w:rFonts w:ascii="Arial" w:hAnsi="Arial" w:cs="Arial"/>
                <w:sz w:val="2"/>
                <w:szCs w:val="2"/>
                <w:lang w:val="es-BO" w:eastAsia="es-ES"/>
              </w:rPr>
              <w:t> </w:t>
            </w:r>
          </w:p>
        </w:tc>
      </w:tr>
      <w:tr w:rsidR="009A19D9" w:rsidRPr="003C0DD8" w14:paraId="5011892B" w14:textId="77777777" w:rsidTr="00836642">
        <w:trPr>
          <w:trHeight w:val="358"/>
          <w:jc w:val="center"/>
        </w:trPr>
        <w:tc>
          <w:tcPr>
            <w:tcW w:w="3053" w:type="dxa"/>
            <w:tcBorders>
              <w:top w:val="nil"/>
              <w:left w:val="single" w:sz="12" w:space="0" w:color="auto"/>
              <w:bottom w:val="nil"/>
              <w:right w:val="nil"/>
            </w:tcBorders>
            <w:shd w:val="clear" w:color="auto" w:fill="auto"/>
            <w:vAlign w:val="center"/>
            <w:hideMark/>
          </w:tcPr>
          <w:p w14:paraId="5A284DB4" w14:textId="77777777" w:rsidR="009A19D9" w:rsidRPr="003C0DD8" w:rsidRDefault="009A19D9" w:rsidP="003D3687">
            <w:pPr>
              <w:jc w:val="right"/>
              <w:rPr>
                <w:rFonts w:ascii="Arial" w:hAnsi="Arial" w:cs="Arial"/>
                <w:b/>
                <w:bCs/>
                <w:sz w:val="16"/>
                <w:szCs w:val="16"/>
                <w:lang w:val="es-BO" w:eastAsia="es-ES"/>
              </w:rPr>
            </w:pPr>
            <w:r w:rsidRPr="003C0DD8">
              <w:rPr>
                <w:rFonts w:ascii="Arial" w:hAnsi="Arial" w:cs="Arial"/>
                <w:b/>
                <w:bCs/>
                <w:sz w:val="16"/>
                <w:szCs w:val="16"/>
                <w:lang w:val="es-BO" w:eastAsia="es-ES"/>
              </w:rPr>
              <w:t>Moneda</w:t>
            </w:r>
          </w:p>
        </w:tc>
        <w:tc>
          <w:tcPr>
            <w:tcW w:w="325" w:type="dxa"/>
            <w:tcBorders>
              <w:top w:val="nil"/>
              <w:left w:val="nil"/>
              <w:bottom w:val="nil"/>
              <w:right w:val="nil"/>
            </w:tcBorders>
            <w:shd w:val="clear" w:color="auto" w:fill="auto"/>
            <w:vAlign w:val="bottom"/>
            <w:hideMark/>
          </w:tcPr>
          <w:p w14:paraId="5739D692" w14:textId="77777777" w:rsidR="009A19D9" w:rsidRPr="003C0DD8" w:rsidRDefault="009A19D9"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4870" w:type="dxa"/>
            <w:gridSpan w:val="5"/>
            <w:tcBorders>
              <w:top w:val="single" w:sz="4" w:space="0" w:color="auto"/>
              <w:left w:val="single" w:sz="4" w:space="0" w:color="auto"/>
              <w:bottom w:val="single" w:sz="4" w:space="0" w:color="auto"/>
              <w:right w:val="single" w:sz="4" w:space="0" w:color="000000"/>
            </w:tcBorders>
            <w:shd w:val="clear" w:color="000000" w:fill="DBE5F1"/>
            <w:vAlign w:val="center"/>
            <w:hideMark/>
          </w:tcPr>
          <w:p w14:paraId="60E98A42" w14:textId="77777777" w:rsidR="009A19D9" w:rsidRPr="003C0DD8" w:rsidRDefault="009A19D9" w:rsidP="003D3687">
            <w:pPr>
              <w:jc w:val="center"/>
              <w:rPr>
                <w:rFonts w:ascii="Arial" w:hAnsi="Arial" w:cs="Arial"/>
                <w:i/>
                <w:iCs/>
                <w:sz w:val="16"/>
                <w:szCs w:val="16"/>
                <w:lang w:val="es-BO" w:eastAsia="es-ES"/>
              </w:rPr>
            </w:pPr>
            <w:r w:rsidRPr="003C0DD8">
              <w:rPr>
                <w:rFonts w:ascii="Arial" w:hAnsi="Arial" w:cs="Arial"/>
                <w:i/>
                <w:iCs/>
                <w:sz w:val="16"/>
                <w:szCs w:val="16"/>
                <w:lang w:val="es-BO" w:eastAsia="es-ES"/>
              </w:rPr>
              <w:t> </w:t>
            </w:r>
          </w:p>
        </w:tc>
        <w:tc>
          <w:tcPr>
            <w:tcW w:w="164" w:type="dxa"/>
            <w:tcBorders>
              <w:top w:val="nil"/>
              <w:left w:val="nil"/>
              <w:bottom w:val="nil"/>
              <w:right w:val="single" w:sz="12" w:space="0" w:color="auto"/>
            </w:tcBorders>
            <w:shd w:val="clear" w:color="auto" w:fill="auto"/>
            <w:vAlign w:val="bottom"/>
            <w:hideMark/>
          </w:tcPr>
          <w:p w14:paraId="7A6A0367" w14:textId="77777777" w:rsidR="009A19D9" w:rsidRPr="003C0DD8" w:rsidRDefault="009A19D9" w:rsidP="003D3687">
            <w:pPr>
              <w:rPr>
                <w:rFonts w:ascii="Arial" w:hAnsi="Arial" w:cs="Arial"/>
                <w:sz w:val="16"/>
                <w:szCs w:val="16"/>
                <w:lang w:val="es-BO" w:eastAsia="es-ES"/>
              </w:rPr>
            </w:pPr>
            <w:r w:rsidRPr="003C0DD8">
              <w:rPr>
                <w:rFonts w:ascii="Arial" w:hAnsi="Arial" w:cs="Arial"/>
                <w:sz w:val="16"/>
                <w:szCs w:val="16"/>
                <w:lang w:val="es-BO" w:eastAsia="es-ES"/>
              </w:rPr>
              <w:t> </w:t>
            </w:r>
          </w:p>
        </w:tc>
      </w:tr>
      <w:tr w:rsidR="009A19D9" w:rsidRPr="003C0DD8" w14:paraId="348AE1FB" w14:textId="77777777" w:rsidTr="00836642">
        <w:trPr>
          <w:trHeight w:val="124"/>
          <w:jc w:val="center"/>
        </w:trPr>
        <w:tc>
          <w:tcPr>
            <w:tcW w:w="3053" w:type="dxa"/>
            <w:tcBorders>
              <w:top w:val="nil"/>
              <w:left w:val="single" w:sz="12" w:space="0" w:color="auto"/>
              <w:bottom w:val="nil"/>
              <w:right w:val="nil"/>
            </w:tcBorders>
            <w:shd w:val="clear" w:color="auto" w:fill="auto"/>
            <w:vAlign w:val="center"/>
            <w:hideMark/>
          </w:tcPr>
          <w:p w14:paraId="4BC80F1C" w14:textId="77777777" w:rsidR="009A19D9" w:rsidRPr="003C0DD8" w:rsidRDefault="009A19D9" w:rsidP="003D3687">
            <w:pPr>
              <w:jc w:val="right"/>
              <w:rPr>
                <w:rFonts w:ascii="Arial" w:hAnsi="Arial" w:cs="Arial"/>
                <w:sz w:val="2"/>
                <w:szCs w:val="2"/>
                <w:lang w:val="es-BO" w:eastAsia="es-ES"/>
              </w:rPr>
            </w:pPr>
            <w:r w:rsidRPr="003C0DD8">
              <w:rPr>
                <w:rFonts w:ascii="Arial" w:hAnsi="Arial" w:cs="Arial"/>
                <w:sz w:val="2"/>
                <w:szCs w:val="2"/>
                <w:lang w:val="es-BO" w:eastAsia="es-ES"/>
              </w:rPr>
              <w:t> </w:t>
            </w:r>
          </w:p>
        </w:tc>
        <w:tc>
          <w:tcPr>
            <w:tcW w:w="325" w:type="dxa"/>
            <w:tcBorders>
              <w:top w:val="nil"/>
              <w:left w:val="nil"/>
              <w:bottom w:val="nil"/>
              <w:right w:val="nil"/>
            </w:tcBorders>
            <w:shd w:val="clear" w:color="auto" w:fill="auto"/>
            <w:vAlign w:val="bottom"/>
            <w:hideMark/>
          </w:tcPr>
          <w:p w14:paraId="54F892DE" w14:textId="77777777" w:rsidR="009A19D9" w:rsidRPr="003C0DD8" w:rsidRDefault="009A19D9" w:rsidP="003D3687">
            <w:pPr>
              <w:jc w:val="center"/>
              <w:rPr>
                <w:rFonts w:ascii="Arial" w:hAnsi="Arial" w:cs="Arial"/>
                <w:b/>
                <w:bCs/>
                <w:sz w:val="2"/>
                <w:szCs w:val="2"/>
                <w:lang w:val="es-BO" w:eastAsia="es-ES"/>
              </w:rPr>
            </w:pPr>
          </w:p>
        </w:tc>
        <w:tc>
          <w:tcPr>
            <w:tcW w:w="974" w:type="dxa"/>
            <w:tcBorders>
              <w:top w:val="nil"/>
              <w:left w:val="nil"/>
              <w:bottom w:val="nil"/>
              <w:right w:val="nil"/>
            </w:tcBorders>
            <w:shd w:val="clear" w:color="auto" w:fill="auto"/>
            <w:vAlign w:val="center"/>
            <w:hideMark/>
          </w:tcPr>
          <w:p w14:paraId="5F27257D" w14:textId="77777777" w:rsidR="009A19D9" w:rsidRPr="003C0DD8" w:rsidRDefault="009A19D9" w:rsidP="003D3687">
            <w:pPr>
              <w:rPr>
                <w:rFonts w:ascii="Arial" w:hAnsi="Arial" w:cs="Arial"/>
                <w:b/>
                <w:bCs/>
                <w:sz w:val="2"/>
                <w:szCs w:val="2"/>
                <w:lang w:val="es-BO" w:eastAsia="es-ES"/>
              </w:rPr>
            </w:pPr>
          </w:p>
        </w:tc>
        <w:tc>
          <w:tcPr>
            <w:tcW w:w="974" w:type="dxa"/>
            <w:tcBorders>
              <w:top w:val="nil"/>
              <w:left w:val="nil"/>
              <w:bottom w:val="nil"/>
              <w:right w:val="nil"/>
            </w:tcBorders>
            <w:shd w:val="clear" w:color="auto" w:fill="auto"/>
            <w:vAlign w:val="center"/>
            <w:hideMark/>
          </w:tcPr>
          <w:p w14:paraId="7BD61A40" w14:textId="77777777" w:rsidR="009A19D9" w:rsidRPr="003C0DD8" w:rsidRDefault="009A19D9" w:rsidP="003D3687">
            <w:pPr>
              <w:rPr>
                <w:rFonts w:ascii="Arial" w:hAnsi="Arial" w:cs="Arial"/>
                <w:b/>
                <w:bCs/>
                <w:sz w:val="2"/>
                <w:szCs w:val="2"/>
                <w:lang w:val="es-BO" w:eastAsia="es-ES"/>
              </w:rPr>
            </w:pPr>
          </w:p>
        </w:tc>
        <w:tc>
          <w:tcPr>
            <w:tcW w:w="974" w:type="dxa"/>
            <w:tcBorders>
              <w:top w:val="nil"/>
              <w:left w:val="nil"/>
              <w:bottom w:val="nil"/>
              <w:right w:val="nil"/>
            </w:tcBorders>
            <w:shd w:val="clear" w:color="auto" w:fill="auto"/>
            <w:vAlign w:val="center"/>
            <w:hideMark/>
          </w:tcPr>
          <w:p w14:paraId="5FBA1464" w14:textId="77777777" w:rsidR="009A19D9" w:rsidRPr="003C0DD8" w:rsidRDefault="009A19D9" w:rsidP="003D3687">
            <w:pPr>
              <w:rPr>
                <w:rFonts w:ascii="Arial" w:hAnsi="Arial" w:cs="Arial"/>
                <w:b/>
                <w:bCs/>
                <w:sz w:val="2"/>
                <w:szCs w:val="2"/>
                <w:lang w:val="es-BO" w:eastAsia="es-ES"/>
              </w:rPr>
            </w:pPr>
          </w:p>
        </w:tc>
        <w:tc>
          <w:tcPr>
            <w:tcW w:w="974" w:type="dxa"/>
            <w:tcBorders>
              <w:top w:val="nil"/>
              <w:left w:val="nil"/>
              <w:bottom w:val="nil"/>
              <w:right w:val="nil"/>
            </w:tcBorders>
            <w:shd w:val="clear" w:color="auto" w:fill="auto"/>
            <w:vAlign w:val="center"/>
            <w:hideMark/>
          </w:tcPr>
          <w:p w14:paraId="00AD2603" w14:textId="77777777" w:rsidR="009A19D9" w:rsidRPr="003C0DD8" w:rsidRDefault="009A19D9" w:rsidP="003D3687">
            <w:pPr>
              <w:rPr>
                <w:rFonts w:ascii="Arial" w:hAnsi="Arial" w:cs="Arial"/>
                <w:b/>
                <w:bCs/>
                <w:sz w:val="2"/>
                <w:szCs w:val="2"/>
                <w:lang w:val="es-BO" w:eastAsia="es-ES"/>
              </w:rPr>
            </w:pPr>
          </w:p>
        </w:tc>
        <w:tc>
          <w:tcPr>
            <w:tcW w:w="974" w:type="dxa"/>
            <w:tcBorders>
              <w:top w:val="nil"/>
              <w:left w:val="nil"/>
              <w:bottom w:val="nil"/>
              <w:right w:val="nil"/>
            </w:tcBorders>
            <w:shd w:val="clear" w:color="auto" w:fill="auto"/>
            <w:vAlign w:val="center"/>
            <w:hideMark/>
          </w:tcPr>
          <w:p w14:paraId="0D97E0DD" w14:textId="77777777" w:rsidR="009A19D9" w:rsidRPr="003C0DD8" w:rsidRDefault="009A19D9" w:rsidP="003D3687">
            <w:pPr>
              <w:rPr>
                <w:rFonts w:ascii="Arial" w:hAnsi="Arial" w:cs="Arial"/>
                <w:b/>
                <w:bCs/>
                <w:sz w:val="2"/>
                <w:szCs w:val="2"/>
                <w:lang w:val="es-BO" w:eastAsia="es-ES"/>
              </w:rPr>
            </w:pPr>
          </w:p>
        </w:tc>
        <w:tc>
          <w:tcPr>
            <w:tcW w:w="164" w:type="dxa"/>
            <w:tcBorders>
              <w:top w:val="nil"/>
              <w:left w:val="nil"/>
              <w:bottom w:val="nil"/>
              <w:right w:val="single" w:sz="12" w:space="0" w:color="auto"/>
            </w:tcBorders>
            <w:shd w:val="clear" w:color="auto" w:fill="auto"/>
            <w:vAlign w:val="bottom"/>
            <w:hideMark/>
          </w:tcPr>
          <w:p w14:paraId="169A325D" w14:textId="77777777" w:rsidR="009A19D9" w:rsidRPr="003C0DD8" w:rsidRDefault="009A19D9" w:rsidP="003D3687">
            <w:pPr>
              <w:rPr>
                <w:rFonts w:ascii="Arial" w:hAnsi="Arial" w:cs="Arial"/>
                <w:b/>
                <w:bCs/>
                <w:sz w:val="2"/>
                <w:szCs w:val="2"/>
                <w:lang w:val="es-BO" w:eastAsia="es-ES"/>
              </w:rPr>
            </w:pPr>
            <w:r w:rsidRPr="003C0DD8">
              <w:rPr>
                <w:rFonts w:ascii="Arial" w:hAnsi="Arial" w:cs="Arial"/>
                <w:b/>
                <w:bCs/>
                <w:sz w:val="2"/>
                <w:szCs w:val="2"/>
                <w:lang w:val="es-BO" w:eastAsia="es-ES"/>
              </w:rPr>
              <w:t> </w:t>
            </w:r>
          </w:p>
        </w:tc>
      </w:tr>
      <w:tr w:rsidR="009A19D9" w:rsidRPr="003C0DD8" w14:paraId="72733ECA" w14:textId="77777777" w:rsidTr="00836642">
        <w:trPr>
          <w:trHeight w:val="340"/>
          <w:jc w:val="center"/>
        </w:trPr>
        <w:tc>
          <w:tcPr>
            <w:tcW w:w="3053" w:type="dxa"/>
            <w:tcBorders>
              <w:top w:val="nil"/>
              <w:left w:val="single" w:sz="12" w:space="0" w:color="auto"/>
              <w:bottom w:val="nil"/>
              <w:right w:val="nil"/>
            </w:tcBorders>
            <w:shd w:val="clear" w:color="auto" w:fill="auto"/>
            <w:vAlign w:val="center"/>
            <w:hideMark/>
          </w:tcPr>
          <w:p w14:paraId="4F0C2141" w14:textId="77777777" w:rsidR="009A19D9" w:rsidRPr="003C0DD8" w:rsidRDefault="009A19D9" w:rsidP="003D3687">
            <w:pPr>
              <w:jc w:val="right"/>
              <w:rPr>
                <w:rFonts w:ascii="Arial" w:hAnsi="Arial" w:cs="Arial"/>
                <w:b/>
                <w:bCs/>
                <w:sz w:val="16"/>
                <w:szCs w:val="16"/>
                <w:lang w:val="es-BO" w:eastAsia="es-ES"/>
              </w:rPr>
            </w:pPr>
            <w:r w:rsidRPr="003C0DD8">
              <w:rPr>
                <w:rFonts w:ascii="Arial" w:hAnsi="Arial" w:cs="Arial"/>
                <w:b/>
                <w:bCs/>
                <w:sz w:val="16"/>
                <w:szCs w:val="16"/>
                <w:lang w:val="es-BO" w:eastAsia="es-ES"/>
              </w:rPr>
              <w:t xml:space="preserve">Valor Asegurado </w:t>
            </w:r>
          </w:p>
        </w:tc>
        <w:tc>
          <w:tcPr>
            <w:tcW w:w="325" w:type="dxa"/>
            <w:tcBorders>
              <w:top w:val="nil"/>
              <w:left w:val="nil"/>
              <w:bottom w:val="nil"/>
              <w:right w:val="nil"/>
            </w:tcBorders>
            <w:shd w:val="clear" w:color="auto" w:fill="auto"/>
            <w:vAlign w:val="bottom"/>
            <w:hideMark/>
          </w:tcPr>
          <w:p w14:paraId="1F648C40" w14:textId="77777777" w:rsidR="009A19D9" w:rsidRPr="003C0DD8" w:rsidRDefault="009A19D9"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4870" w:type="dxa"/>
            <w:gridSpan w:val="5"/>
            <w:tcBorders>
              <w:top w:val="single" w:sz="4" w:space="0" w:color="auto"/>
              <w:left w:val="single" w:sz="4" w:space="0" w:color="auto"/>
              <w:bottom w:val="single" w:sz="4" w:space="0" w:color="auto"/>
              <w:right w:val="single" w:sz="4" w:space="0" w:color="000000"/>
            </w:tcBorders>
            <w:shd w:val="clear" w:color="000000" w:fill="DBE5F1"/>
            <w:vAlign w:val="center"/>
            <w:hideMark/>
          </w:tcPr>
          <w:p w14:paraId="6F6535EF" w14:textId="77777777" w:rsidR="009A19D9" w:rsidRPr="003C0DD8" w:rsidRDefault="009A19D9" w:rsidP="003D3687">
            <w:pPr>
              <w:jc w:val="center"/>
              <w:rPr>
                <w:rFonts w:ascii="Arial" w:hAnsi="Arial" w:cs="Arial"/>
                <w:i/>
                <w:iCs/>
                <w:sz w:val="16"/>
                <w:szCs w:val="16"/>
                <w:lang w:val="es-BO" w:eastAsia="es-ES"/>
              </w:rPr>
            </w:pPr>
            <w:r w:rsidRPr="003C0DD8">
              <w:rPr>
                <w:rFonts w:ascii="Arial" w:hAnsi="Arial" w:cs="Arial"/>
                <w:i/>
                <w:iCs/>
                <w:sz w:val="16"/>
                <w:szCs w:val="16"/>
                <w:lang w:val="es-BO" w:eastAsia="es-ES"/>
              </w:rPr>
              <w:t> </w:t>
            </w:r>
          </w:p>
        </w:tc>
        <w:tc>
          <w:tcPr>
            <w:tcW w:w="164" w:type="dxa"/>
            <w:tcBorders>
              <w:top w:val="nil"/>
              <w:left w:val="nil"/>
              <w:bottom w:val="nil"/>
              <w:right w:val="single" w:sz="12" w:space="0" w:color="auto"/>
            </w:tcBorders>
            <w:shd w:val="clear" w:color="000000" w:fill="FFFFFF"/>
            <w:vAlign w:val="bottom"/>
            <w:hideMark/>
          </w:tcPr>
          <w:p w14:paraId="18D304FE" w14:textId="77777777" w:rsidR="009A19D9" w:rsidRPr="003C0DD8" w:rsidRDefault="009A19D9" w:rsidP="003D3687">
            <w:pPr>
              <w:rPr>
                <w:rFonts w:ascii="Arial" w:hAnsi="Arial" w:cs="Arial"/>
                <w:sz w:val="16"/>
                <w:szCs w:val="16"/>
                <w:lang w:val="es-BO" w:eastAsia="es-ES"/>
              </w:rPr>
            </w:pPr>
            <w:r w:rsidRPr="003C0DD8">
              <w:rPr>
                <w:rFonts w:ascii="Arial" w:hAnsi="Arial" w:cs="Arial"/>
                <w:sz w:val="16"/>
                <w:szCs w:val="16"/>
                <w:lang w:val="es-BO" w:eastAsia="es-ES"/>
              </w:rPr>
              <w:t> </w:t>
            </w:r>
          </w:p>
        </w:tc>
      </w:tr>
      <w:tr w:rsidR="009A19D9" w:rsidRPr="003C0DD8" w14:paraId="196FA231" w14:textId="77777777" w:rsidTr="00836642">
        <w:trPr>
          <w:trHeight w:val="124"/>
          <w:jc w:val="center"/>
        </w:trPr>
        <w:tc>
          <w:tcPr>
            <w:tcW w:w="3053" w:type="dxa"/>
            <w:tcBorders>
              <w:top w:val="nil"/>
              <w:left w:val="single" w:sz="12" w:space="0" w:color="auto"/>
              <w:bottom w:val="nil"/>
              <w:right w:val="nil"/>
            </w:tcBorders>
            <w:shd w:val="clear" w:color="auto" w:fill="auto"/>
            <w:vAlign w:val="center"/>
            <w:hideMark/>
          </w:tcPr>
          <w:p w14:paraId="4A3CC644" w14:textId="77777777" w:rsidR="009A19D9" w:rsidRPr="003C0DD8" w:rsidRDefault="009A19D9" w:rsidP="003D3687">
            <w:pPr>
              <w:jc w:val="right"/>
              <w:rPr>
                <w:rFonts w:ascii="Arial" w:hAnsi="Arial" w:cs="Arial"/>
                <w:sz w:val="2"/>
                <w:szCs w:val="2"/>
                <w:lang w:val="es-BO" w:eastAsia="es-ES"/>
              </w:rPr>
            </w:pPr>
            <w:r w:rsidRPr="003C0DD8">
              <w:rPr>
                <w:rFonts w:ascii="Arial" w:hAnsi="Arial" w:cs="Arial"/>
                <w:sz w:val="2"/>
                <w:szCs w:val="2"/>
                <w:lang w:val="es-BO" w:eastAsia="es-ES"/>
              </w:rPr>
              <w:t> </w:t>
            </w:r>
          </w:p>
        </w:tc>
        <w:tc>
          <w:tcPr>
            <w:tcW w:w="325" w:type="dxa"/>
            <w:tcBorders>
              <w:top w:val="nil"/>
              <w:left w:val="nil"/>
              <w:bottom w:val="nil"/>
              <w:right w:val="nil"/>
            </w:tcBorders>
            <w:shd w:val="clear" w:color="auto" w:fill="auto"/>
            <w:vAlign w:val="bottom"/>
            <w:hideMark/>
          </w:tcPr>
          <w:p w14:paraId="188EF459" w14:textId="77777777" w:rsidR="009A19D9" w:rsidRPr="003C0DD8" w:rsidRDefault="009A19D9" w:rsidP="003D3687">
            <w:pPr>
              <w:jc w:val="center"/>
              <w:rPr>
                <w:rFonts w:ascii="Arial" w:hAnsi="Arial" w:cs="Arial"/>
                <w:b/>
                <w:bCs/>
                <w:sz w:val="2"/>
                <w:szCs w:val="2"/>
                <w:lang w:val="es-BO" w:eastAsia="es-ES"/>
              </w:rPr>
            </w:pPr>
          </w:p>
        </w:tc>
        <w:tc>
          <w:tcPr>
            <w:tcW w:w="974" w:type="dxa"/>
            <w:tcBorders>
              <w:top w:val="nil"/>
              <w:left w:val="nil"/>
              <w:bottom w:val="nil"/>
              <w:right w:val="nil"/>
            </w:tcBorders>
            <w:shd w:val="clear" w:color="auto" w:fill="auto"/>
            <w:vAlign w:val="center"/>
            <w:hideMark/>
          </w:tcPr>
          <w:p w14:paraId="3F40C569" w14:textId="77777777" w:rsidR="009A19D9" w:rsidRPr="003C0DD8" w:rsidRDefault="009A19D9" w:rsidP="003D3687">
            <w:pPr>
              <w:rPr>
                <w:rFonts w:ascii="Arial" w:hAnsi="Arial" w:cs="Arial"/>
                <w:b/>
                <w:bCs/>
                <w:sz w:val="2"/>
                <w:szCs w:val="2"/>
                <w:lang w:val="es-BO" w:eastAsia="es-ES"/>
              </w:rPr>
            </w:pPr>
          </w:p>
        </w:tc>
        <w:tc>
          <w:tcPr>
            <w:tcW w:w="974" w:type="dxa"/>
            <w:tcBorders>
              <w:top w:val="nil"/>
              <w:left w:val="nil"/>
              <w:bottom w:val="nil"/>
              <w:right w:val="nil"/>
            </w:tcBorders>
            <w:shd w:val="clear" w:color="auto" w:fill="auto"/>
            <w:vAlign w:val="center"/>
            <w:hideMark/>
          </w:tcPr>
          <w:p w14:paraId="32E22722" w14:textId="77777777" w:rsidR="009A19D9" w:rsidRPr="003C0DD8" w:rsidRDefault="009A19D9" w:rsidP="003D3687">
            <w:pPr>
              <w:rPr>
                <w:rFonts w:ascii="Arial" w:hAnsi="Arial" w:cs="Arial"/>
                <w:b/>
                <w:bCs/>
                <w:sz w:val="2"/>
                <w:szCs w:val="2"/>
                <w:lang w:val="es-BO" w:eastAsia="es-ES"/>
              </w:rPr>
            </w:pPr>
          </w:p>
        </w:tc>
        <w:tc>
          <w:tcPr>
            <w:tcW w:w="974" w:type="dxa"/>
            <w:tcBorders>
              <w:top w:val="nil"/>
              <w:left w:val="nil"/>
              <w:bottom w:val="nil"/>
              <w:right w:val="nil"/>
            </w:tcBorders>
            <w:shd w:val="clear" w:color="auto" w:fill="auto"/>
            <w:vAlign w:val="center"/>
            <w:hideMark/>
          </w:tcPr>
          <w:p w14:paraId="290422F6" w14:textId="77777777" w:rsidR="009A19D9" w:rsidRPr="003C0DD8" w:rsidRDefault="009A19D9" w:rsidP="003D3687">
            <w:pPr>
              <w:rPr>
                <w:rFonts w:ascii="Arial" w:hAnsi="Arial" w:cs="Arial"/>
                <w:b/>
                <w:bCs/>
                <w:sz w:val="2"/>
                <w:szCs w:val="2"/>
                <w:lang w:val="es-BO" w:eastAsia="es-ES"/>
              </w:rPr>
            </w:pPr>
          </w:p>
        </w:tc>
        <w:tc>
          <w:tcPr>
            <w:tcW w:w="974" w:type="dxa"/>
            <w:tcBorders>
              <w:top w:val="nil"/>
              <w:left w:val="nil"/>
              <w:bottom w:val="nil"/>
              <w:right w:val="nil"/>
            </w:tcBorders>
            <w:shd w:val="clear" w:color="auto" w:fill="auto"/>
            <w:vAlign w:val="center"/>
            <w:hideMark/>
          </w:tcPr>
          <w:p w14:paraId="1EBE0884" w14:textId="77777777" w:rsidR="009A19D9" w:rsidRPr="003C0DD8" w:rsidRDefault="009A19D9" w:rsidP="003D3687">
            <w:pPr>
              <w:rPr>
                <w:rFonts w:ascii="Arial" w:hAnsi="Arial" w:cs="Arial"/>
                <w:b/>
                <w:bCs/>
                <w:sz w:val="2"/>
                <w:szCs w:val="2"/>
                <w:lang w:val="es-BO" w:eastAsia="es-ES"/>
              </w:rPr>
            </w:pPr>
          </w:p>
        </w:tc>
        <w:tc>
          <w:tcPr>
            <w:tcW w:w="974" w:type="dxa"/>
            <w:tcBorders>
              <w:top w:val="nil"/>
              <w:left w:val="nil"/>
              <w:bottom w:val="nil"/>
              <w:right w:val="nil"/>
            </w:tcBorders>
            <w:shd w:val="clear" w:color="auto" w:fill="auto"/>
            <w:vAlign w:val="center"/>
            <w:hideMark/>
          </w:tcPr>
          <w:p w14:paraId="7B597EED" w14:textId="77777777" w:rsidR="009A19D9" w:rsidRPr="003C0DD8" w:rsidRDefault="009A19D9" w:rsidP="003D3687">
            <w:pPr>
              <w:rPr>
                <w:rFonts w:ascii="Arial" w:hAnsi="Arial" w:cs="Arial"/>
                <w:b/>
                <w:bCs/>
                <w:sz w:val="2"/>
                <w:szCs w:val="2"/>
                <w:lang w:val="es-BO" w:eastAsia="es-ES"/>
              </w:rPr>
            </w:pPr>
          </w:p>
        </w:tc>
        <w:tc>
          <w:tcPr>
            <w:tcW w:w="164" w:type="dxa"/>
            <w:tcBorders>
              <w:top w:val="nil"/>
              <w:left w:val="nil"/>
              <w:bottom w:val="nil"/>
              <w:right w:val="single" w:sz="12" w:space="0" w:color="auto"/>
            </w:tcBorders>
            <w:shd w:val="clear" w:color="auto" w:fill="auto"/>
            <w:vAlign w:val="bottom"/>
            <w:hideMark/>
          </w:tcPr>
          <w:p w14:paraId="3367352C" w14:textId="77777777" w:rsidR="009A19D9" w:rsidRPr="003C0DD8" w:rsidRDefault="009A19D9" w:rsidP="003D3687">
            <w:pPr>
              <w:rPr>
                <w:rFonts w:ascii="Arial" w:hAnsi="Arial" w:cs="Arial"/>
                <w:b/>
                <w:bCs/>
                <w:sz w:val="2"/>
                <w:szCs w:val="2"/>
                <w:lang w:val="es-BO" w:eastAsia="es-ES"/>
              </w:rPr>
            </w:pPr>
            <w:r w:rsidRPr="003C0DD8">
              <w:rPr>
                <w:rFonts w:ascii="Arial" w:hAnsi="Arial" w:cs="Arial"/>
                <w:b/>
                <w:bCs/>
                <w:sz w:val="2"/>
                <w:szCs w:val="2"/>
                <w:lang w:val="es-BO" w:eastAsia="es-ES"/>
              </w:rPr>
              <w:t> </w:t>
            </w:r>
          </w:p>
        </w:tc>
      </w:tr>
      <w:tr w:rsidR="009A19D9" w:rsidRPr="003C0DD8" w14:paraId="46D3711D" w14:textId="77777777" w:rsidTr="00836642">
        <w:trPr>
          <w:trHeight w:val="371"/>
          <w:jc w:val="center"/>
        </w:trPr>
        <w:tc>
          <w:tcPr>
            <w:tcW w:w="3053" w:type="dxa"/>
            <w:tcBorders>
              <w:top w:val="nil"/>
              <w:left w:val="single" w:sz="12" w:space="0" w:color="auto"/>
              <w:bottom w:val="nil"/>
              <w:right w:val="nil"/>
            </w:tcBorders>
            <w:shd w:val="clear" w:color="auto" w:fill="auto"/>
            <w:vAlign w:val="center"/>
            <w:hideMark/>
          </w:tcPr>
          <w:p w14:paraId="6AADF708" w14:textId="49785D8F" w:rsidR="009A19D9" w:rsidRPr="003C0DD8" w:rsidRDefault="009A19D9" w:rsidP="003D3687">
            <w:pPr>
              <w:jc w:val="right"/>
              <w:rPr>
                <w:rFonts w:ascii="Arial" w:hAnsi="Arial" w:cs="Arial"/>
                <w:b/>
                <w:bCs/>
                <w:sz w:val="16"/>
                <w:szCs w:val="16"/>
                <w:lang w:val="es-BO" w:eastAsia="es-ES"/>
              </w:rPr>
            </w:pPr>
            <w:r w:rsidRPr="003C0DD8">
              <w:rPr>
                <w:rFonts w:ascii="Arial" w:hAnsi="Arial" w:cs="Arial"/>
                <w:b/>
                <w:bCs/>
                <w:sz w:val="16"/>
                <w:szCs w:val="16"/>
                <w:lang w:val="es-BO" w:eastAsia="es-ES"/>
              </w:rPr>
              <w:t xml:space="preserve">Tasa numeral total (% </w:t>
            </w:r>
            <w:r w:rsidR="00DA6230" w:rsidRPr="003C0DD8">
              <w:rPr>
                <w:rFonts w:ascii="Arial" w:hAnsi="Arial" w:cs="Arial"/>
                <w:b/>
                <w:bCs/>
                <w:sz w:val="16"/>
                <w:szCs w:val="16"/>
                <w:lang w:val="es-BO" w:eastAsia="es-ES"/>
              </w:rPr>
              <w:t>o</w:t>
            </w:r>
            <w:r w:rsidRPr="003C0DD8">
              <w:rPr>
                <w:rFonts w:ascii="Arial" w:hAnsi="Arial" w:cs="Arial"/>
                <w:b/>
                <w:bCs/>
                <w:sz w:val="16"/>
                <w:szCs w:val="16"/>
                <w:lang w:val="es-BO" w:eastAsia="es-ES"/>
              </w:rPr>
              <w:t xml:space="preserve"> %0)</w:t>
            </w:r>
          </w:p>
        </w:tc>
        <w:tc>
          <w:tcPr>
            <w:tcW w:w="325" w:type="dxa"/>
            <w:tcBorders>
              <w:top w:val="nil"/>
              <w:left w:val="nil"/>
              <w:bottom w:val="nil"/>
              <w:right w:val="nil"/>
            </w:tcBorders>
            <w:shd w:val="clear" w:color="auto" w:fill="auto"/>
            <w:vAlign w:val="bottom"/>
            <w:hideMark/>
          </w:tcPr>
          <w:p w14:paraId="2EEAE7D1" w14:textId="77777777" w:rsidR="009A19D9" w:rsidRPr="003C0DD8" w:rsidRDefault="009A19D9"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4870" w:type="dxa"/>
            <w:gridSpan w:val="5"/>
            <w:tcBorders>
              <w:top w:val="single" w:sz="4" w:space="0" w:color="auto"/>
              <w:left w:val="single" w:sz="4" w:space="0" w:color="auto"/>
              <w:bottom w:val="single" w:sz="4" w:space="0" w:color="auto"/>
              <w:right w:val="single" w:sz="4" w:space="0" w:color="000000"/>
            </w:tcBorders>
            <w:shd w:val="clear" w:color="000000" w:fill="DBE5F1"/>
            <w:vAlign w:val="center"/>
            <w:hideMark/>
          </w:tcPr>
          <w:p w14:paraId="04CC04B6" w14:textId="77777777" w:rsidR="009A19D9" w:rsidRPr="003C0DD8" w:rsidRDefault="009A19D9" w:rsidP="003D3687">
            <w:pPr>
              <w:jc w:val="center"/>
              <w:rPr>
                <w:rFonts w:ascii="Arial" w:hAnsi="Arial" w:cs="Arial"/>
                <w:i/>
                <w:iCs/>
                <w:sz w:val="16"/>
                <w:szCs w:val="16"/>
                <w:lang w:val="es-BO" w:eastAsia="es-ES"/>
              </w:rPr>
            </w:pPr>
            <w:r w:rsidRPr="003C0DD8">
              <w:rPr>
                <w:rFonts w:ascii="Arial" w:hAnsi="Arial" w:cs="Arial"/>
                <w:i/>
                <w:iCs/>
                <w:sz w:val="16"/>
                <w:szCs w:val="16"/>
                <w:lang w:val="es-BO" w:eastAsia="es-ES"/>
              </w:rPr>
              <w:t> </w:t>
            </w:r>
          </w:p>
        </w:tc>
        <w:tc>
          <w:tcPr>
            <w:tcW w:w="164" w:type="dxa"/>
            <w:tcBorders>
              <w:top w:val="nil"/>
              <w:left w:val="nil"/>
              <w:bottom w:val="nil"/>
              <w:right w:val="single" w:sz="12" w:space="0" w:color="auto"/>
            </w:tcBorders>
            <w:shd w:val="clear" w:color="000000" w:fill="FFFFFF"/>
            <w:vAlign w:val="bottom"/>
            <w:hideMark/>
          </w:tcPr>
          <w:p w14:paraId="21DD6E0B" w14:textId="77777777" w:rsidR="009A19D9" w:rsidRPr="003C0DD8" w:rsidRDefault="009A19D9" w:rsidP="003D3687">
            <w:pPr>
              <w:rPr>
                <w:rFonts w:ascii="Arial" w:hAnsi="Arial" w:cs="Arial"/>
                <w:sz w:val="16"/>
                <w:szCs w:val="16"/>
                <w:lang w:val="es-BO" w:eastAsia="es-ES"/>
              </w:rPr>
            </w:pPr>
            <w:r w:rsidRPr="003C0DD8">
              <w:rPr>
                <w:rFonts w:ascii="Arial" w:hAnsi="Arial" w:cs="Arial"/>
                <w:sz w:val="16"/>
                <w:szCs w:val="16"/>
                <w:lang w:val="es-BO" w:eastAsia="es-ES"/>
              </w:rPr>
              <w:t> </w:t>
            </w:r>
          </w:p>
        </w:tc>
      </w:tr>
      <w:tr w:rsidR="009A19D9" w:rsidRPr="003C0DD8" w14:paraId="14F09C38" w14:textId="77777777" w:rsidTr="00836642">
        <w:trPr>
          <w:trHeight w:val="124"/>
          <w:jc w:val="center"/>
        </w:trPr>
        <w:tc>
          <w:tcPr>
            <w:tcW w:w="3053" w:type="dxa"/>
            <w:tcBorders>
              <w:top w:val="nil"/>
              <w:left w:val="single" w:sz="12" w:space="0" w:color="auto"/>
              <w:bottom w:val="nil"/>
              <w:right w:val="nil"/>
            </w:tcBorders>
            <w:shd w:val="clear" w:color="auto" w:fill="auto"/>
            <w:vAlign w:val="center"/>
            <w:hideMark/>
          </w:tcPr>
          <w:p w14:paraId="38A74C90" w14:textId="77777777" w:rsidR="009A19D9" w:rsidRPr="003C0DD8" w:rsidRDefault="009A19D9" w:rsidP="003D3687">
            <w:pPr>
              <w:jc w:val="right"/>
              <w:rPr>
                <w:rFonts w:ascii="Arial" w:hAnsi="Arial" w:cs="Arial"/>
                <w:sz w:val="2"/>
                <w:szCs w:val="2"/>
                <w:lang w:val="es-BO" w:eastAsia="es-ES"/>
              </w:rPr>
            </w:pPr>
            <w:r w:rsidRPr="003C0DD8">
              <w:rPr>
                <w:rFonts w:ascii="Arial" w:hAnsi="Arial" w:cs="Arial"/>
                <w:sz w:val="2"/>
                <w:szCs w:val="2"/>
                <w:lang w:val="es-BO" w:eastAsia="es-ES"/>
              </w:rPr>
              <w:t> </w:t>
            </w:r>
          </w:p>
        </w:tc>
        <w:tc>
          <w:tcPr>
            <w:tcW w:w="325" w:type="dxa"/>
            <w:tcBorders>
              <w:top w:val="nil"/>
              <w:left w:val="nil"/>
              <w:bottom w:val="nil"/>
              <w:right w:val="nil"/>
            </w:tcBorders>
            <w:shd w:val="clear" w:color="auto" w:fill="auto"/>
            <w:vAlign w:val="bottom"/>
            <w:hideMark/>
          </w:tcPr>
          <w:p w14:paraId="053100CA" w14:textId="77777777" w:rsidR="009A19D9" w:rsidRPr="003C0DD8" w:rsidRDefault="009A19D9" w:rsidP="003D3687">
            <w:pPr>
              <w:jc w:val="center"/>
              <w:rPr>
                <w:rFonts w:ascii="Arial" w:hAnsi="Arial" w:cs="Arial"/>
                <w:b/>
                <w:bCs/>
                <w:sz w:val="2"/>
                <w:szCs w:val="2"/>
                <w:lang w:val="es-BO" w:eastAsia="es-ES"/>
              </w:rPr>
            </w:pPr>
          </w:p>
        </w:tc>
        <w:tc>
          <w:tcPr>
            <w:tcW w:w="974" w:type="dxa"/>
            <w:tcBorders>
              <w:top w:val="nil"/>
              <w:left w:val="nil"/>
              <w:bottom w:val="nil"/>
              <w:right w:val="nil"/>
            </w:tcBorders>
            <w:shd w:val="clear" w:color="auto" w:fill="auto"/>
            <w:vAlign w:val="center"/>
            <w:hideMark/>
          </w:tcPr>
          <w:p w14:paraId="43F7FC01" w14:textId="77777777" w:rsidR="009A19D9" w:rsidRPr="003C0DD8" w:rsidRDefault="009A19D9" w:rsidP="003D3687">
            <w:pPr>
              <w:rPr>
                <w:rFonts w:ascii="Arial" w:hAnsi="Arial" w:cs="Arial"/>
                <w:b/>
                <w:bCs/>
                <w:sz w:val="2"/>
                <w:szCs w:val="2"/>
                <w:lang w:val="es-BO" w:eastAsia="es-ES"/>
              </w:rPr>
            </w:pPr>
          </w:p>
        </w:tc>
        <w:tc>
          <w:tcPr>
            <w:tcW w:w="974" w:type="dxa"/>
            <w:tcBorders>
              <w:top w:val="nil"/>
              <w:left w:val="nil"/>
              <w:bottom w:val="nil"/>
              <w:right w:val="nil"/>
            </w:tcBorders>
            <w:shd w:val="clear" w:color="auto" w:fill="auto"/>
            <w:vAlign w:val="center"/>
            <w:hideMark/>
          </w:tcPr>
          <w:p w14:paraId="1B8B9C2A" w14:textId="77777777" w:rsidR="009A19D9" w:rsidRPr="003C0DD8" w:rsidRDefault="009A19D9" w:rsidP="003D3687">
            <w:pPr>
              <w:rPr>
                <w:rFonts w:ascii="Arial" w:hAnsi="Arial" w:cs="Arial"/>
                <w:b/>
                <w:bCs/>
                <w:sz w:val="2"/>
                <w:szCs w:val="2"/>
                <w:lang w:val="es-BO" w:eastAsia="es-ES"/>
              </w:rPr>
            </w:pPr>
          </w:p>
        </w:tc>
        <w:tc>
          <w:tcPr>
            <w:tcW w:w="974" w:type="dxa"/>
            <w:tcBorders>
              <w:top w:val="nil"/>
              <w:left w:val="nil"/>
              <w:bottom w:val="nil"/>
              <w:right w:val="nil"/>
            </w:tcBorders>
            <w:shd w:val="clear" w:color="auto" w:fill="auto"/>
            <w:vAlign w:val="center"/>
            <w:hideMark/>
          </w:tcPr>
          <w:p w14:paraId="55F2BD04" w14:textId="77777777" w:rsidR="009A19D9" w:rsidRPr="003C0DD8" w:rsidRDefault="009A19D9" w:rsidP="003D3687">
            <w:pPr>
              <w:rPr>
                <w:rFonts w:ascii="Arial" w:hAnsi="Arial" w:cs="Arial"/>
                <w:b/>
                <w:bCs/>
                <w:sz w:val="2"/>
                <w:szCs w:val="2"/>
                <w:lang w:val="es-BO" w:eastAsia="es-ES"/>
              </w:rPr>
            </w:pPr>
          </w:p>
        </w:tc>
        <w:tc>
          <w:tcPr>
            <w:tcW w:w="974" w:type="dxa"/>
            <w:tcBorders>
              <w:top w:val="nil"/>
              <w:left w:val="nil"/>
              <w:bottom w:val="nil"/>
              <w:right w:val="nil"/>
            </w:tcBorders>
            <w:shd w:val="clear" w:color="auto" w:fill="auto"/>
            <w:vAlign w:val="center"/>
            <w:hideMark/>
          </w:tcPr>
          <w:p w14:paraId="5C4A2069" w14:textId="77777777" w:rsidR="009A19D9" w:rsidRPr="003C0DD8" w:rsidRDefault="009A19D9" w:rsidP="003D3687">
            <w:pPr>
              <w:rPr>
                <w:rFonts w:ascii="Arial" w:hAnsi="Arial" w:cs="Arial"/>
                <w:b/>
                <w:bCs/>
                <w:sz w:val="2"/>
                <w:szCs w:val="2"/>
                <w:lang w:val="es-BO" w:eastAsia="es-ES"/>
              </w:rPr>
            </w:pPr>
          </w:p>
        </w:tc>
        <w:tc>
          <w:tcPr>
            <w:tcW w:w="974" w:type="dxa"/>
            <w:tcBorders>
              <w:top w:val="nil"/>
              <w:left w:val="nil"/>
              <w:bottom w:val="nil"/>
              <w:right w:val="nil"/>
            </w:tcBorders>
            <w:shd w:val="clear" w:color="auto" w:fill="auto"/>
            <w:vAlign w:val="center"/>
            <w:hideMark/>
          </w:tcPr>
          <w:p w14:paraId="22CA53CF" w14:textId="77777777" w:rsidR="009A19D9" w:rsidRPr="003C0DD8" w:rsidRDefault="009A19D9" w:rsidP="003D3687">
            <w:pPr>
              <w:rPr>
                <w:rFonts w:ascii="Arial" w:hAnsi="Arial" w:cs="Arial"/>
                <w:b/>
                <w:bCs/>
                <w:sz w:val="2"/>
                <w:szCs w:val="2"/>
                <w:lang w:val="es-BO" w:eastAsia="es-ES"/>
              </w:rPr>
            </w:pPr>
          </w:p>
        </w:tc>
        <w:tc>
          <w:tcPr>
            <w:tcW w:w="164" w:type="dxa"/>
            <w:tcBorders>
              <w:top w:val="nil"/>
              <w:left w:val="nil"/>
              <w:bottom w:val="nil"/>
              <w:right w:val="single" w:sz="12" w:space="0" w:color="auto"/>
            </w:tcBorders>
            <w:shd w:val="clear" w:color="auto" w:fill="auto"/>
            <w:vAlign w:val="bottom"/>
            <w:hideMark/>
          </w:tcPr>
          <w:p w14:paraId="46FDE2BF" w14:textId="77777777" w:rsidR="009A19D9" w:rsidRPr="003C0DD8" w:rsidRDefault="009A19D9" w:rsidP="003D3687">
            <w:pPr>
              <w:rPr>
                <w:rFonts w:ascii="Arial" w:hAnsi="Arial" w:cs="Arial"/>
                <w:b/>
                <w:bCs/>
                <w:sz w:val="2"/>
                <w:szCs w:val="2"/>
                <w:lang w:val="es-BO" w:eastAsia="es-ES"/>
              </w:rPr>
            </w:pPr>
            <w:r w:rsidRPr="003C0DD8">
              <w:rPr>
                <w:rFonts w:ascii="Arial" w:hAnsi="Arial" w:cs="Arial"/>
                <w:b/>
                <w:bCs/>
                <w:sz w:val="2"/>
                <w:szCs w:val="2"/>
                <w:lang w:val="es-BO" w:eastAsia="es-ES"/>
              </w:rPr>
              <w:t> </w:t>
            </w:r>
          </w:p>
        </w:tc>
      </w:tr>
      <w:tr w:rsidR="009A19D9" w:rsidRPr="003C0DD8" w14:paraId="15D4A05E" w14:textId="77777777" w:rsidTr="00836642">
        <w:trPr>
          <w:trHeight w:val="353"/>
          <w:jc w:val="center"/>
        </w:trPr>
        <w:tc>
          <w:tcPr>
            <w:tcW w:w="3053" w:type="dxa"/>
            <w:tcBorders>
              <w:top w:val="nil"/>
              <w:left w:val="single" w:sz="12" w:space="0" w:color="auto"/>
              <w:bottom w:val="nil"/>
              <w:right w:val="nil"/>
            </w:tcBorders>
            <w:shd w:val="clear" w:color="auto" w:fill="auto"/>
            <w:vAlign w:val="center"/>
            <w:hideMark/>
          </w:tcPr>
          <w:p w14:paraId="6DA5DA38" w14:textId="77777777" w:rsidR="009A19D9" w:rsidRPr="003C0DD8" w:rsidRDefault="009A19D9" w:rsidP="003D3687">
            <w:pPr>
              <w:jc w:val="right"/>
              <w:rPr>
                <w:rFonts w:ascii="Arial" w:hAnsi="Arial" w:cs="Arial"/>
                <w:b/>
                <w:bCs/>
                <w:sz w:val="16"/>
                <w:szCs w:val="16"/>
                <w:lang w:val="es-BO" w:eastAsia="es-ES"/>
              </w:rPr>
            </w:pPr>
            <w:r w:rsidRPr="003C0DD8">
              <w:rPr>
                <w:rFonts w:ascii="Arial" w:hAnsi="Arial" w:cs="Arial"/>
                <w:b/>
                <w:bCs/>
                <w:sz w:val="16"/>
                <w:szCs w:val="16"/>
                <w:lang w:val="es-BO" w:eastAsia="es-ES"/>
              </w:rPr>
              <w:t>Tasa literal total</w:t>
            </w:r>
          </w:p>
        </w:tc>
        <w:tc>
          <w:tcPr>
            <w:tcW w:w="325" w:type="dxa"/>
            <w:tcBorders>
              <w:top w:val="nil"/>
              <w:left w:val="nil"/>
              <w:bottom w:val="nil"/>
              <w:right w:val="nil"/>
            </w:tcBorders>
            <w:shd w:val="clear" w:color="auto" w:fill="auto"/>
            <w:vAlign w:val="bottom"/>
            <w:hideMark/>
          </w:tcPr>
          <w:p w14:paraId="0EB19A4C" w14:textId="77777777" w:rsidR="009A19D9" w:rsidRPr="003C0DD8" w:rsidRDefault="009A19D9"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4870" w:type="dxa"/>
            <w:gridSpan w:val="5"/>
            <w:tcBorders>
              <w:top w:val="single" w:sz="4" w:space="0" w:color="auto"/>
              <w:left w:val="single" w:sz="4" w:space="0" w:color="auto"/>
              <w:bottom w:val="single" w:sz="4" w:space="0" w:color="auto"/>
              <w:right w:val="single" w:sz="4" w:space="0" w:color="000000"/>
            </w:tcBorders>
            <w:shd w:val="clear" w:color="000000" w:fill="DBE5F1"/>
            <w:vAlign w:val="center"/>
            <w:hideMark/>
          </w:tcPr>
          <w:p w14:paraId="4E790424" w14:textId="77777777" w:rsidR="009A19D9" w:rsidRPr="003C0DD8" w:rsidRDefault="009A19D9" w:rsidP="003D3687">
            <w:pPr>
              <w:jc w:val="center"/>
              <w:rPr>
                <w:rFonts w:ascii="Arial" w:hAnsi="Arial" w:cs="Arial"/>
                <w:i/>
                <w:iCs/>
                <w:sz w:val="16"/>
                <w:szCs w:val="16"/>
                <w:lang w:val="es-BO" w:eastAsia="es-ES"/>
              </w:rPr>
            </w:pPr>
            <w:r w:rsidRPr="003C0DD8">
              <w:rPr>
                <w:rFonts w:ascii="Arial" w:hAnsi="Arial" w:cs="Arial"/>
                <w:i/>
                <w:iCs/>
                <w:sz w:val="16"/>
                <w:szCs w:val="16"/>
                <w:lang w:val="es-BO" w:eastAsia="es-ES"/>
              </w:rPr>
              <w:t> </w:t>
            </w:r>
          </w:p>
        </w:tc>
        <w:tc>
          <w:tcPr>
            <w:tcW w:w="164" w:type="dxa"/>
            <w:tcBorders>
              <w:top w:val="nil"/>
              <w:left w:val="nil"/>
              <w:bottom w:val="nil"/>
              <w:right w:val="single" w:sz="12" w:space="0" w:color="auto"/>
            </w:tcBorders>
            <w:shd w:val="clear" w:color="000000" w:fill="FFFFFF"/>
            <w:vAlign w:val="bottom"/>
            <w:hideMark/>
          </w:tcPr>
          <w:p w14:paraId="13A0AB34" w14:textId="77777777" w:rsidR="009A19D9" w:rsidRPr="003C0DD8" w:rsidRDefault="009A19D9" w:rsidP="003D3687">
            <w:pPr>
              <w:rPr>
                <w:rFonts w:ascii="Arial" w:hAnsi="Arial" w:cs="Arial"/>
                <w:sz w:val="16"/>
                <w:szCs w:val="16"/>
                <w:lang w:val="es-BO" w:eastAsia="es-ES"/>
              </w:rPr>
            </w:pPr>
            <w:r w:rsidRPr="003C0DD8">
              <w:rPr>
                <w:rFonts w:ascii="Arial" w:hAnsi="Arial" w:cs="Arial"/>
                <w:sz w:val="16"/>
                <w:szCs w:val="16"/>
                <w:lang w:val="es-BO" w:eastAsia="es-ES"/>
              </w:rPr>
              <w:t> </w:t>
            </w:r>
          </w:p>
        </w:tc>
      </w:tr>
      <w:tr w:rsidR="009A19D9" w:rsidRPr="003C0DD8" w14:paraId="6CE4A5D4" w14:textId="77777777" w:rsidTr="00836642">
        <w:trPr>
          <w:trHeight w:val="124"/>
          <w:jc w:val="center"/>
        </w:trPr>
        <w:tc>
          <w:tcPr>
            <w:tcW w:w="3053" w:type="dxa"/>
            <w:tcBorders>
              <w:top w:val="nil"/>
              <w:left w:val="single" w:sz="12" w:space="0" w:color="auto"/>
              <w:bottom w:val="nil"/>
              <w:right w:val="nil"/>
            </w:tcBorders>
            <w:shd w:val="clear" w:color="auto" w:fill="auto"/>
            <w:vAlign w:val="center"/>
            <w:hideMark/>
          </w:tcPr>
          <w:p w14:paraId="1918EBA6" w14:textId="77777777" w:rsidR="009A19D9" w:rsidRPr="003C0DD8" w:rsidRDefault="009A19D9" w:rsidP="003D3687">
            <w:pPr>
              <w:jc w:val="right"/>
              <w:rPr>
                <w:rFonts w:ascii="Arial" w:hAnsi="Arial" w:cs="Arial"/>
                <w:b/>
                <w:bCs/>
                <w:sz w:val="2"/>
                <w:szCs w:val="2"/>
                <w:lang w:val="es-BO" w:eastAsia="es-ES"/>
              </w:rPr>
            </w:pPr>
            <w:r w:rsidRPr="003C0DD8">
              <w:rPr>
                <w:rFonts w:ascii="Arial" w:hAnsi="Arial" w:cs="Arial"/>
                <w:b/>
                <w:bCs/>
                <w:sz w:val="2"/>
                <w:szCs w:val="2"/>
                <w:lang w:val="es-BO" w:eastAsia="es-ES"/>
              </w:rPr>
              <w:t> </w:t>
            </w:r>
          </w:p>
        </w:tc>
        <w:tc>
          <w:tcPr>
            <w:tcW w:w="325" w:type="dxa"/>
            <w:tcBorders>
              <w:top w:val="nil"/>
              <w:left w:val="nil"/>
              <w:bottom w:val="nil"/>
              <w:right w:val="nil"/>
            </w:tcBorders>
            <w:shd w:val="clear" w:color="auto" w:fill="auto"/>
            <w:vAlign w:val="bottom"/>
            <w:hideMark/>
          </w:tcPr>
          <w:p w14:paraId="6C150D4D" w14:textId="77777777" w:rsidR="009A19D9" w:rsidRPr="003C0DD8" w:rsidRDefault="009A19D9" w:rsidP="003D3687">
            <w:pPr>
              <w:jc w:val="center"/>
              <w:rPr>
                <w:rFonts w:ascii="Arial" w:hAnsi="Arial" w:cs="Arial"/>
                <w:b/>
                <w:bCs/>
                <w:sz w:val="2"/>
                <w:szCs w:val="2"/>
                <w:lang w:val="es-BO" w:eastAsia="es-ES"/>
              </w:rPr>
            </w:pPr>
          </w:p>
        </w:tc>
        <w:tc>
          <w:tcPr>
            <w:tcW w:w="974" w:type="dxa"/>
            <w:tcBorders>
              <w:top w:val="nil"/>
              <w:left w:val="nil"/>
              <w:bottom w:val="nil"/>
              <w:right w:val="nil"/>
            </w:tcBorders>
            <w:shd w:val="clear" w:color="auto" w:fill="auto"/>
            <w:vAlign w:val="center"/>
            <w:hideMark/>
          </w:tcPr>
          <w:p w14:paraId="7EAC468B" w14:textId="77777777" w:rsidR="009A19D9" w:rsidRPr="003C0DD8" w:rsidRDefault="009A19D9" w:rsidP="003D3687">
            <w:pPr>
              <w:rPr>
                <w:rFonts w:ascii="Arial" w:hAnsi="Arial" w:cs="Arial"/>
                <w:b/>
                <w:bCs/>
                <w:sz w:val="2"/>
                <w:szCs w:val="2"/>
                <w:lang w:val="es-BO" w:eastAsia="es-ES"/>
              </w:rPr>
            </w:pPr>
          </w:p>
        </w:tc>
        <w:tc>
          <w:tcPr>
            <w:tcW w:w="974" w:type="dxa"/>
            <w:tcBorders>
              <w:top w:val="nil"/>
              <w:left w:val="nil"/>
              <w:bottom w:val="nil"/>
              <w:right w:val="nil"/>
            </w:tcBorders>
            <w:shd w:val="clear" w:color="auto" w:fill="auto"/>
            <w:vAlign w:val="center"/>
            <w:hideMark/>
          </w:tcPr>
          <w:p w14:paraId="321B4133" w14:textId="77777777" w:rsidR="009A19D9" w:rsidRPr="003C0DD8" w:rsidRDefault="009A19D9" w:rsidP="003D3687">
            <w:pPr>
              <w:rPr>
                <w:rFonts w:ascii="Arial" w:hAnsi="Arial" w:cs="Arial"/>
                <w:b/>
                <w:bCs/>
                <w:sz w:val="2"/>
                <w:szCs w:val="2"/>
                <w:lang w:val="es-BO" w:eastAsia="es-ES"/>
              </w:rPr>
            </w:pPr>
          </w:p>
        </w:tc>
        <w:tc>
          <w:tcPr>
            <w:tcW w:w="974" w:type="dxa"/>
            <w:tcBorders>
              <w:top w:val="nil"/>
              <w:left w:val="nil"/>
              <w:bottom w:val="nil"/>
              <w:right w:val="nil"/>
            </w:tcBorders>
            <w:shd w:val="clear" w:color="auto" w:fill="auto"/>
            <w:vAlign w:val="center"/>
            <w:hideMark/>
          </w:tcPr>
          <w:p w14:paraId="5AA1215C" w14:textId="77777777" w:rsidR="009A19D9" w:rsidRPr="003C0DD8" w:rsidRDefault="009A19D9" w:rsidP="003D3687">
            <w:pPr>
              <w:rPr>
                <w:rFonts w:ascii="Arial" w:hAnsi="Arial" w:cs="Arial"/>
                <w:b/>
                <w:bCs/>
                <w:sz w:val="2"/>
                <w:szCs w:val="2"/>
                <w:lang w:val="es-BO" w:eastAsia="es-ES"/>
              </w:rPr>
            </w:pPr>
          </w:p>
        </w:tc>
        <w:tc>
          <w:tcPr>
            <w:tcW w:w="974" w:type="dxa"/>
            <w:tcBorders>
              <w:top w:val="nil"/>
              <w:left w:val="nil"/>
              <w:bottom w:val="nil"/>
              <w:right w:val="nil"/>
            </w:tcBorders>
            <w:shd w:val="clear" w:color="auto" w:fill="auto"/>
            <w:vAlign w:val="center"/>
            <w:hideMark/>
          </w:tcPr>
          <w:p w14:paraId="7289AC79" w14:textId="77777777" w:rsidR="009A19D9" w:rsidRPr="003C0DD8" w:rsidRDefault="009A19D9" w:rsidP="003D3687">
            <w:pPr>
              <w:rPr>
                <w:rFonts w:ascii="Arial" w:hAnsi="Arial" w:cs="Arial"/>
                <w:b/>
                <w:bCs/>
                <w:sz w:val="2"/>
                <w:szCs w:val="2"/>
                <w:lang w:val="es-BO" w:eastAsia="es-ES"/>
              </w:rPr>
            </w:pPr>
          </w:p>
        </w:tc>
        <w:tc>
          <w:tcPr>
            <w:tcW w:w="974" w:type="dxa"/>
            <w:tcBorders>
              <w:top w:val="nil"/>
              <w:left w:val="nil"/>
              <w:bottom w:val="nil"/>
              <w:right w:val="nil"/>
            </w:tcBorders>
            <w:shd w:val="clear" w:color="auto" w:fill="auto"/>
            <w:vAlign w:val="center"/>
            <w:hideMark/>
          </w:tcPr>
          <w:p w14:paraId="26AA86EF" w14:textId="77777777" w:rsidR="009A19D9" w:rsidRPr="003C0DD8" w:rsidRDefault="009A19D9" w:rsidP="003D3687">
            <w:pPr>
              <w:rPr>
                <w:rFonts w:ascii="Arial" w:hAnsi="Arial" w:cs="Arial"/>
                <w:b/>
                <w:bCs/>
                <w:sz w:val="2"/>
                <w:szCs w:val="2"/>
                <w:lang w:val="es-BO" w:eastAsia="es-ES"/>
              </w:rPr>
            </w:pPr>
          </w:p>
        </w:tc>
        <w:tc>
          <w:tcPr>
            <w:tcW w:w="164" w:type="dxa"/>
            <w:tcBorders>
              <w:top w:val="nil"/>
              <w:left w:val="nil"/>
              <w:bottom w:val="nil"/>
              <w:right w:val="single" w:sz="12" w:space="0" w:color="auto"/>
            </w:tcBorders>
            <w:shd w:val="clear" w:color="000000" w:fill="FFFFFF"/>
            <w:vAlign w:val="bottom"/>
            <w:hideMark/>
          </w:tcPr>
          <w:p w14:paraId="770744BB" w14:textId="77777777" w:rsidR="009A19D9" w:rsidRPr="003C0DD8" w:rsidRDefault="009A19D9" w:rsidP="003D3687">
            <w:pPr>
              <w:rPr>
                <w:rFonts w:ascii="Arial" w:hAnsi="Arial" w:cs="Arial"/>
                <w:sz w:val="2"/>
                <w:szCs w:val="2"/>
                <w:lang w:val="es-BO" w:eastAsia="es-ES"/>
              </w:rPr>
            </w:pPr>
            <w:r w:rsidRPr="003C0DD8">
              <w:rPr>
                <w:rFonts w:ascii="Arial" w:hAnsi="Arial" w:cs="Arial"/>
                <w:sz w:val="2"/>
                <w:szCs w:val="2"/>
                <w:lang w:val="es-BO" w:eastAsia="es-ES"/>
              </w:rPr>
              <w:t> </w:t>
            </w:r>
          </w:p>
        </w:tc>
      </w:tr>
      <w:tr w:rsidR="009A19D9" w:rsidRPr="003C0DD8" w14:paraId="6BA377F6" w14:textId="77777777" w:rsidTr="00836642">
        <w:trPr>
          <w:trHeight w:val="334"/>
          <w:jc w:val="center"/>
        </w:trPr>
        <w:tc>
          <w:tcPr>
            <w:tcW w:w="3053" w:type="dxa"/>
            <w:tcBorders>
              <w:top w:val="nil"/>
              <w:left w:val="single" w:sz="12" w:space="0" w:color="auto"/>
              <w:bottom w:val="nil"/>
              <w:right w:val="nil"/>
            </w:tcBorders>
            <w:shd w:val="clear" w:color="auto" w:fill="auto"/>
            <w:vAlign w:val="center"/>
            <w:hideMark/>
          </w:tcPr>
          <w:p w14:paraId="1ABAA570" w14:textId="77777777" w:rsidR="009A19D9" w:rsidRPr="003C0DD8" w:rsidRDefault="009A19D9" w:rsidP="003D3687">
            <w:pPr>
              <w:jc w:val="right"/>
              <w:rPr>
                <w:rFonts w:ascii="Arial" w:hAnsi="Arial" w:cs="Arial"/>
                <w:b/>
                <w:bCs/>
                <w:sz w:val="16"/>
                <w:szCs w:val="16"/>
                <w:lang w:val="es-BO" w:eastAsia="es-ES"/>
              </w:rPr>
            </w:pPr>
            <w:r w:rsidRPr="003C0DD8">
              <w:rPr>
                <w:rFonts w:ascii="Arial" w:hAnsi="Arial" w:cs="Arial"/>
                <w:b/>
                <w:bCs/>
                <w:sz w:val="16"/>
                <w:szCs w:val="16"/>
                <w:lang w:val="es-BO" w:eastAsia="es-ES"/>
              </w:rPr>
              <w:t>Prima neta anual</w:t>
            </w:r>
          </w:p>
        </w:tc>
        <w:tc>
          <w:tcPr>
            <w:tcW w:w="325" w:type="dxa"/>
            <w:tcBorders>
              <w:top w:val="nil"/>
              <w:left w:val="nil"/>
              <w:bottom w:val="nil"/>
              <w:right w:val="nil"/>
            </w:tcBorders>
            <w:shd w:val="clear" w:color="auto" w:fill="auto"/>
            <w:vAlign w:val="bottom"/>
            <w:hideMark/>
          </w:tcPr>
          <w:p w14:paraId="05697110" w14:textId="77777777" w:rsidR="009A19D9" w:rsidRPr="003C0DD8" w:rsidRDefault="009A19D9"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4870" w:type="dxa"/>
            <w:gridSpan w:val="5"/>
            <w:tcBorders>
              <w:top w:val="single" w:sz="4" w:space="0" w:color="auto"/>
              <w:left w:val="single" w:sz="4" w:space="0" w:color="auto"/>
              <w:bottom w:val="single" w:sz="4" w:space="0" w:color="auto"/>
              <w:right w:val="single" w:sz="4" w:space="0" w:color="000000"/>
            </w:tcBorders>
            <w:shd w:val="clear" w:color="000000" w:fill="DBE5F1"/>
            <w:vAlign w:val="center"/>
            <w:hideMark/>
          </w:tcPr>
          <w:p w14:paraId="39232F35" w14:textId="77777777" w:rsidR="009A19D9" w:rsidRPr="003C0DD8" w:rsidRDefault="009A19D9" w:rsidP="003D3687">
            <w:pPr>
              <w:jc w:val="center"/>
              <w:rPr>
                <w:rFonts w:ascii="Arial" w:hAnsi="Arial" w:cs="Arial"/>
                <w:i/>
                <w:iCs/>
                <w:sz w:val="16"/>
                <w:szCs w:val="16"/>
                <w:lang w:val="es-BO" w:eastAsia="es-ES"/>
              </w:rPr>
            </w:pPr>
            <w:r w:rsidRPr="003C0DD8">
              <w:rPr>
                <w:rFonts w:ascii="Arial" w:hAnsi="Arial" w:cs="Arial"/>
                <w:i/>
                <w:iCs/>
                <w:sz w:val="16"/>
                <w:szCs w:val="16"/>
                <w:lang w:val="es-BO" w:eastAsia="es-ES"/>
              </w:rPr>
              <w:t> </w:t>
            </w:r>
          </w:p>
        </w:tc>
        <w:tc>
          <w:tcPr>
            <w:tcW w:w="164" w:type="dxa"/>
            <w:tcBorders>
              <w:top w:val="nil"/>
              <w:left w:val="nil"/>
              <w:bottom w:val="nil"/>
              <w:right w:val="single" w:sz="12" w:space="0" w:color="auto"/>
            </w:tcBorders>
            <w:shd w:val="clear" w:color="000000" w:fill="FFFFFF"/>
            <w:vAlign w:val="bottom"/>
            <w:hideMark/>
          </w:tcPr>
          <w:p w14:paraId="15D6C72B" w14:textId="77777777" w:rsidR="009A19D9" w:rsidRPr="003C0DD8" w:rsidRDefault="009A19D9" w:rsidP="003D3687">
            <w:pPr>
              <w:rPr>
                <w:rFonts w:ascii="Arial" w:hAnsi="Arial" w:cs="Arial"/>
                <w:sz w:val="16"/>
                <w:szCs w:val="16"/>
                <w:lang w:val="es-BO" w:eastAsia="es-ES"/>
              </w:rPr>
            </w:pPr>
            <w:r w:rsidRPr="003C0DD8">
              <w:rPr>
                <w:rFonts w:ascii="Arial" w:hAnsi="Arial" w:cs="Arial"/>
                <w:sz w:val="16"/>
                <w:szCs w:val="16"/>
                <w:lang w:val="es-BO" w:eastAsia="es-ES"/>
              </w:rPr>
              <w:t> </w:t>
            </w:r>
          </w:p>
        </w:tc>
      </w:tr>
      <w:tr w:rsidR="009A19D9" w:rsidRPr="003C0DD8" w14:paraId="379933E1" w14:textId="77777777" w:rsidTr="00836642">
        <w:trPr>
          <w:trHeight w:val="124"/>
          <w:jc w:val="center"/>
        </w:trPr>
        <w:tc>
          <w:tcPr>
            <w:tcW w:w="3053" w:type="dxa"/>
            <w:tcBorders>
              <w:top w:val="nil"/>
              <w:left w:val="single" w:sz="12" w:space="0" w:color="auto"/>
              <w:bottom w:val="nil"/>
              <w:right w:val="nil"/>
            </w:tcBorders>
            <w:shd w:val="clear" w:color="auto" w:fill="auto"/>
            <w:vAlign w:val="center"/>
            <w:hideMark/>
          </w:tcPr>
          <w:p w14:paraId="793E132C" w14:textId="77777777" w:rsidR="009A19D9" w:rsidRPr="003C0DD8" w:rsidRDefault="009A19D9" w:rsidP="003D3687">
            <w:pPr>
              <w:rPr>
                <w:rFonts w:ascii="Arial" w:hAnsi="Arial" w:cs="Arial"/>
                <w:sz w:val="2"/>
                <w:szCs w:val="2"/>
                <w:lang w:val="es-BO" w:eastAsia="es-ES"/>
              </w:rPr>
            </w:pPr>
            <w:r w:rsidRPr="003C0DD8">
              <w:rPr>
                <w:rFonts w:ascii="Arial" w:hAnsi="Arial" w:cs="Arial"/>
                <w:sz w:val="2"/>
                <w:szCs w:val="2"/>
                <w:lang w:val="es-BO" w:eastAsia="es-ES"/>
              </w:rPr>
              <w:t> </w:t>
            </w:r>
          </w:p>
        </w:tc>
        <w:tc>
          <w:tcPr>
            <w:tcW w:w="325" w:type="dxa"/>
            <w:tcBorders>
              <w:top w:val="nil"/>
              <w:left w:val="nil"/>
              <w:bottom w:val="nil"/>
              <w:right w:val="nil"/>
            </w:tcBorders>
            <w:shd w:val="clear" w:color="auto" w:fill="auto"/>
            <w:vAlign w:val="bottom"/>
            <w:hideMark/>
          </w:tcPr>
          <w:p w14:paraId="5D727419" w14:textId="77777777" w:rsidR="009A19D9" w:rsidRPr="003C0DD8" w:rsidRDefault="009A19D9" w:rsidP="003D3687">
            <w:pPr>
              <w:jc w:val="center"/>
              <w:rPr>
                <w:rFonts w:ascii="Arial" w:hAnsi="Arial" w:cs="Arial"/>
                <w:b/>
                <w:bCs/>
                <w:sz w:val="2"/>
                <w:szCs w:val="2"/>
                <w:lang w:val="es-BO" w:eastAsia="es-ES"/>
              </w:rPr>
            </w:pPr>
          </w:p>
        </w:tc>
        <w:tc>
          <w:tcPr>
            <w:tcW w:w="974" w:type="dxa"/>
            <w:tcBorders>
              <w:top w:val="nil"/>
              <w:left w:val="nil"/>
              <w:bottom w:val="nil"/>
              <w:right w:val="nil"/>
            </w:tcBorders>
            <w:shd w:val="clear" w:color="auto" w:fill="auto"/>
            <w:vAlign w:val="center"/>
            <w:hideMark/>
          </w:tcPr>
          <w:p w14:paraId="0ADCB954" w14:textId="77777777" w:rsidR="009A19D9" w:rsidRPr="003C0DD8" w:rsidRDefault="009A19D9" w:rsidP="003D3687">
            <w:pPr>
              <w:rPr>
                <w:rFonts w:ascii="Arial" w:hAnsi="Arial" w:cs="Arial"/>
                <w:b/>
                <w:bCs/>
                <w:sz w:val="2"/>
                <w:szCs w:val="2"/>
                <w:lang w:val="es-BO" w:eastAsia="es-ES"/>
              </w:rPr>
            </w:pPr>
          </w:p>
        </w:tc>
        <w:tc>
          <w:tcPr>
            <w:tcW w:w="974" w:type="dxa"/>
            <w:tcBorders>
              <w:top w:val="nil"/>
              <w:left w:val="nil"/>
              <w:bottom w:val="nil"/>
              <w:right w:val="nil"/>
            </w:tcBorders>
            <w:shd w:val="clear" w:color="auto" w:fill="auto"/>
            <w:vAlign w:val="center"/>
            <w:hideMark/>
          </w:tcPr>
          <w:p w14:paraId="50BE819D" w14:textId="77777777" w:rsidR="009A19D9" w:rsidRPr="003C0DD8" w:rsidRDefault="009A19D9" w:rsidP="003D3687">
            <w:pPr>
              <w:rPr>
                <w:rFonts w:ascii="Arial" w:hAnsi="Arial" w:cs="Arial"/>
                <w:b/>
                <w:bCs/>
                <w:sz w:val="2"/>
                <w:szCs w:val="2"/>
                <w:lang w:val="es-BO" w:eastAsia="es-ES"/>
              </w:rPr>
            </w:pPr>
          </w:p>
        </w:tc>
        <w:tc>
          <w:tcPr>
            <w:tcW w:w="974" w:type="dxa"/>
            <w:tcBorders>
              <w:top w:val="nil"/>
              <w:left w:val="nil"/>
              <w:bottom w:val="nil"/>
              <w:right w:val="nil"/>
            </w:tcBorders>
            <w:shd w:val="clear" w:color="auto" w:fill="auto"/>
            <w:vAlign w:val="center"/>
            <w:hideMark/>
          </w:tcPr>
          <w:p w14:paraId="377F436B" w14:textId="77777777" w:rsidR="009A19D9" w:rsidRPr="003C0DD8" w:rsidRDefault="009A19D9" w:rsidP="003D3687">
            <w:pPr>
              <w:rPr>
                <w:rFonts w:ascii="Arial" w:hAnsi="Arial" w:cs="Arial"/>
                <w:b/>
                <w:bCs/>
                <w:sz w:val="2"/>
                <w:szCs w:val="2"/>
                <w:lang w:val="es-BO" w:eastAsia="es-ES"/>
              </w:rPr>
            </w:pPr>
          </w:p>
        </w:tc>
        <w:tc>
          <w:tcPr>
            <w:tcW w:w="974" w:type="dxa"/>
            <w:tcBorders>
              <w:top w:val="nil"/>
              <w:left w:val="nil"/>
              <w:bottom w:val="nil"/>
              <w:right w:val="nil"/>
            </w:tcBorders>
            <w:shd w:val="clear" w:color="auto" w:fill="auto"/>
            <w:vAlign w:val="center"/>
            <w:hideMark/>
          </w:tcPr>
          <w:p w14:paraId="284A427A" w14:textId="77777777" w:rsidR="009A19D9" w:rsidRPr="003C0DD8" w:rsidRDefault="009A19D9" w:rsidP="003D3687">
            <w:pPr>
              <w:rPr>
                <w:rFonts w:ascii="Arial" w:hAnsi="Arial" w:cs="Arial"/>
                <w:b/>
                <w:bCs/>
                <w:sz w:val="2"/>
                <w:szCs w:val="2"/>
                <w:lang w:val="es-BO" w:eastAsia="es-ES"/>
              </w:rPr>
            </w:pPr>
          </w:p>
        </w:tc>
        <w:tc>
          <w:tcPr>
            <w:tcW w:w="974" w:type="dxa"/>
            <w:tcBorders>
              <w:top w:val="nil"/>
              <w:left w:val="nil"/>
              <w:bottom w:val="nil"/>
              <w:right w:val="nil"/>
            </w:tcBorders>
            <w:shd w:val="clear" w:color="auto" w:fill="auto"/>
            <w:vAlign w:val="center"/>
            <w:hideMark/>
          </w:tcPr>
          <w:p w14:paraId="43E51DA8" w14:textId="77777777" w:rsidR="009A19D9" w:rsidRPr="003C0DD8" w:rsidRDefault="009A19D9" w:rsidP="003D3687">
            <w:pPr>
              <w:rPr>
                <w:rFonts w:ascii="Arial" w:hAnsi="Arial" w:cs="Arial"/>
                <w:b/>
                <w:bCs/>
                <w:sz w:val="2"/>
                <w:szCs w:val="2"/>
                <w:lang w:val="es-BO" w:eastAsia="es-ES"/>
              </w:rPr>
            </w:pPr>
          </w:p>
        </w:tc>
        <w:tc>
          <w:tcPr>
            <w:tcW w:w="164" w:type="dxa"/>
            <w:tcBorders>
              <w:top w:val="nil"/>
              <w:left w:val="nil"/>
              <w:bottom w:val="nil"/>
              <w:right w:val="single" w:sz="12" w:space="0" w:color="auto"/>
            </w:tcBorders>
            <w:shd w:val="clear" w:color="auto" w:fill="auto"/>
            <w:vAlign w:val="bottom"/>
            <w:hideMark/>
          </w:tcPr>
          <w:p w14:paraId="47AF9FFB" w14:textId="77777777" w:rsidR="009A19D9" w:rsidRPr="003C0DD8" w:rsidRDefault="009A19D9" w:rsidP="003D3687">
            <w:pPr>
              <w:rPr>
                <w:rFonts w:ascii="Arial" w:hAnsi="Arial" w:cs="Arial"/>
                <w:b/>
                <w:bCs/>
                <w:sz w:val="2"/>
                <w:szCs w:val="2"/>
                <w:lang w:val="es-BO" w:eastAsia="es-ES"/>
              </w:rPr>
            </w:pPr>
            <w:r w:rsidRPr="003C0DD8">
              <w:rPr>
                <w:rFonts w:ascii="Arial" w:hAnsi="Arial" w:cs="Arial"/>
                <w:b/>
                <w:bCs/>
                <w:sz w:val="2"/>
                <w:szCs w:val="2"/>
                <w:lang w:val="es-BO" w:eastAsia="es-ES"/>
              </w:rPr>
              <w:t> </w:t>
            </w:r>
          </w:p>
        </w:tc>
      </w:tr>
      <w:tr w:rsidR="009A19D9" w:rsidRPr="003C0DD8" w14:paraId="2225A63C" w14:textId="77777777" w:rsidTr="00836642">
        <w:trPr>
          <w:trHeight w:val="367"/>
          <w:jc w:val="center"/>
        </w:trPr>
        <w:tc>
          <w:tcPr>
            <w:tcW w:w="3053" w:type="dxa"/>
            <w:tcBorders>
              <w:top w:val="nil"/>
              <w:left w:val="single" w:sz="12" w:space="0" w:color="auto"/>
              <w:bottom w:val="nil"/>
              <w:right w:val="nil"/>
            </w:tcBorders>
            <w:shd w:val="clear" w:color="auto" w:fill="auto"/>
            <w:vAlign w:val="center"/>
            <w:hideMark/>
          </w:tcPr>
          <w:p w14:paraId="0B681476" w14:textId="77777777" w:rsidR="009A19D9" w:rsidRPr="003C0DD8" w:rsidRDefault="009A19D9" w:rsidP="003D3687">
            <w:pPr>
              <w:jc w:val="right"/>
              <w:rPr>
                <w:rFonts w:ascii="Arial" w:hAnsi="Arial" w:cs="Arial"/>
                <w:b/>
                <w:bCs/>
                <w:sz w:val="16"/>
                <w:szCs w:val="16"/>
                <w:lang w:val="es-BO" w:eastAsia="es-ES"/>
              </w:rPr>
            </w:pPr>
            <w:r w:rsidRPr="003C0DD8">
              <w:rPr>
                <w:rFonts w:ascii="Arial" w:hAnsi="Arial" w:cs="Arial"/>
                <w:b/>
                <w:bCs/>
                <w:sz w:val="16"/>
                <w:szCs w:val="16"/>
                <w:lang w:val="es-BO" w:eastAsia="es-ES"/>
              </w:rPr>
              <w:t>Detalle de Impuestos y recargos de ley</w:t>
            </w:r>
          </w:p>
        </w:tc>
        <w:tc>
          <w:tcPr>
            <w:tcW w:w="325" w:type="dxa"/>
            <w:tcBorders>
              <w:top w:val="nil"/>
              <w:left w:val="nil"/>
              <w:bottom w:val="nil"/>
              <w:right w:val="nil"/>
            </w:tcBorders>
            <w:shd w:val="clear" w:color="auto" w:fill="auto"/>
            <w:vAlign w:val="bottom"/>
            <w:hideMark/>
          </w:tcPr>
          <w:p w14:paraId="32E59E8D" w14:textId="77777777" w:rsidR="009A19D9" w:rsidRPr="003C0DD8" w:rsidRDefault="009A19D9"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4870" w:type="dxa"/>
            <w:gridSpan w:val="5"/>
            <w:tcBorders>
              <w:top w:val="single" w:sz="4" w:space="0" w:color="auto"/>
              <w:left w:val="single" w:sz="4" w:space="0" w:color="auto"/>
              <w:bottom w:val="single" w:sz="4" w:space="0" w:color="auto"/>
              <w:right w:val="single" w:sz="4" w:space="0" w:color="000000"/>
            </w:tcBorders>
            <w:shd w:val="clear" w:color="000000" w:fill="DBE5F1"/>
            <w:vAlign w:val="center"/>
            <w:hideMark/>
          </w:tcPr>
          <w:p w14:paraId="2E005D18" w14:textId="77777777" w:rsidR="009A19D9" w:rsidRPr="003C0DD8" w:rsidRDefault="009A19D9" w:rsidP="003D3687">
            <w:pPr>
              <w:jc w:val="center"/>
              <w:rPr>
                <w:rFonts w:ascii="Arial" w:hAnsi="Arial" w:cs="Arial"/>
                <w:i/>
                <w:iCs/>
                <w:sz w:val="16"/>
                <w:szCs w:val="16"/>
                <w:lang w:val="es-BO" w:eastAsia="es-ES"/>
              </w:rPr>
            </w:pPr>
            <w:r w:rsidRPr="003C0DD8">
              <w:rPr>
                <w:rFonts w:ascii="Arial" w:hAnsi="Arial" w:cs="Arial"/>
                <w:i/>
                <w:iCs/>
                <w:sz w:val="16"/>
                <w:szCs w:val="16"/>
                <w:lang w:val="es-BO" w:eastAsia="es-ES"/>
              </w:rPr>
              <w:t> </w:t>
            </w:r>
          </w:p>
        </w:tc>
        <w:tc>
          <w:tcPr>
            <w:tcW w:w="164" w:type="dxa"/>
            <w:tcBorders>
              <w:top w:val="nil"/>
              <w:left w:val="nil"/>
              <w:bottom w:val="nil"/>
              <w:right w:val="single" w:sz="12" w:space="0" w:color="auto"/>
            </w:tcBorders>
            <w:shd w:val="clear" w:color="000000" w:fill="FFFFFF"/>
            <w:vAlign w:val="bottom"/>
            <w:hideMark/>
          </w:tcPr>
          <w:p w14:paraId="5F001B56" w14:textId="77777777" w:rsidR="009A19D9" w:rsidRPr="003C0DD8" w:rsidRDefault="009A19D9" w:rsidP="003D3687">
            <w:pPr>
              <w:rPr>
                <w:rFonts w:ascii="Arial" w:hAnsi="Arial" w:cs="Arial"/>
                <w:sz w:val="16"/>
                <w:szCs w:val="16"/>
                <w:lang w:val="es-BO" w:eastAsia="es-ES"/>
              </w:rPr>
            </w:pPr>
            <w:r w:rsidRPr="003C0DD8">
              <w:rPr>
                <w:rFonts w:ascii="Arial" w:hAnsi="Arial" w:cs="Arial"/>
                <w:sz w:val="16"/>
                <w:szCs w:val="16"/>
                <w:lang w:val="es-BO" w:eastAsia="es-ES"/>
              </w:rPr>
              <w:t> </w:t>
            </w:r>
          </w:p>
        </w:tc>
      </w:tr>
      <w:tr w:rsidR="009A19D9" w:rsidRPr="003C0DD8" w14:paraId="49ECF4D9" w14:textId="77777777" w:rsidTr="00836642">
        <w:trPr>
          <w:trHeight w:val="124"/>
          <w:jc w:val="center"/>
        </w:trPr>
        <w:tc>
          <w:tcPr>
            <w:tcW w:w="3053" w:type="dxa"/>
            <w:tcBorders>
              <w:top w:val="nil"/>
              <w:left w:val="single" w:sz="12" w:space="0" w:color="auto"/>
              <w:bottom w:val="nil"/>
              <w:right w:val="nil"/>
            </w:tcBorders>
            <w:shd w:val="clear" w:color="auto" w:fill="auto"/>
            <w:vAlign w:val="center"/>
            <w:hideMark/>
          </w:tcPr>
          <w:p w14:paraId="1967062B" w14:textId="77777777" w:rsidR="009A19D9" w:rsidRPr="003C0DD8" w:rsidRDefault="009A19D9" w:rsidP="003D3687">
            <w:pPr>
              <w:rPr>
                <w:rFonts w:ascii="Arial" w:hAnsi="Arial" w:cs="Arial"/>
                <w:sz w:val="2"/>
                <w:szCs w:val="2"/>
                <w:lang w:val="es-BO" w:eastAsia="es-ES"/>
              </w:rPr>
            </w:pPr>
            <w:r w:rsidRPr="003C0DD8">
              <w:rPr>
                <w:rFonts w:ascii="Arial" w:hAnsi="Arial" w:cs="Arial"/>
                <w:sz w:val="2"/>
                <w:szCs w:val="2"/>
                <w:lang w:val="es-BO" w:eastAsia="es-ES"/>
              </w:rPr>
              <w:t> </w:t>
            </w:r>
          </w:p>
        </w:tc>
        <w:tc>
          <w:tcPr>
            <w:tcW w:w="325" w:type="dxa"/>
            <w:tcBorders>
              <w:top w:val="nil"/>
              <w:left w:val="nil"/>
              <w:bottom w:val="nil"/>
              <w:right w:val="nil"/>
            </w:tcBorders>
            <w:shd w:val="clear" w:color="auto" w:fill="auto"/>
            <w:vAlign w:val="bottom"/>
            <w:hideMark/>
          </w:tcPr>
          <w:p w14:paraId="20646635" w14:textId="77777777" w:rsidR="009A19D9" w:rsidRPr="003C0DD8" w:rsidRDefault="009A19D9" w:rsidP="003D3687">
            <w:pPr>
              <w:jc w:val="center"/>
              <w:rPr>
                <w:rFonts w:ascii="Arial" w:hAnsi="Arial" w:cs="Arial"/>
                <w:b/>
                <w:bCs/>
                <w:sz w:val="2"/>
                <w:szCs w:val="2"/>
                <w:lang w:val="es-BO" w:eastAsia="es-ES"/>
              </w:rPr>
            </w:pPr>
          </w:p>
        </w:tc>
        <w:tc>
          <w:tcPr>
            <w:tcW w:w="974" w:type="dxa"/>
            <w:tcBorders>
              <w:top w:val="nil"/>
              <w:left w:val="nil"/>
              <w:bottom w:val="nil"/>
              <w:right w:val="nil"/>
            </w:tcBorders>
            <w:shd w:val="clear" w:color="auto" w:fill="auto"/>
            <w:vAlign w:val="center"/>
            <w:hideMark/>
          </w:tcPr>
          <w:p w14:paraId="46B1B6C7" w14:textId="77777777" w:rsidR="009A19D9" w:rsidRPr="003C0DD8" w:rsidRDefault="009A19D9" w:rsidP="003D3687">
            <w:pPr>
              <w:rPr>
                <w:rFonts w:ascii="Arial" w:hAnsi="Arial" w:cs="Arial"/>
                <w:b/>
                <w:bCs/>
                <w:sz w:val="2"/>
                <w:szCs w:val="2"/>
                <w:lang w:val="es-BO" w:eastAsia="es-ES"/>
              </w:rPr>
            </w:pPr>
          </w:p>
        </w:tc>
        <w:tc>
          <w:tcPr>
            <w:tcW w:w="974" w:type="dxa"/>
            <w:tcBorders>
              <w:top w:val="nil"/>
              <w:left w:val="nil"/>
              <w:bottom w:val="nil"/>
              <w:right w:val="nil"/>
            </w:tcBorders>
            <w:shd w:val="clear" w:color="auto" w:fill="auto"/>
            <w:vAlign w:val="center"/>
            <w:hideMark/>
          </w:tcPr>
          <w:p w14:paraId="2ABDBAA0" w14:textId="77777777" w:rsidR="009A19D9" w:rsidRPr="003C0DD8" w:rsidRDefault="009A19D9" w:rsidP="003D3687">
            <w:pPr>
              <w:rPr>
                <w:rFonts w:ascii="Arial" w:hAnsi="Arial" w:cs="Arial"/>
                <w:b/>
                <w:bCs/>
                <w:sz w:val="2"/>
                <w:szCs w:val="2"/>
                <w:lang w:val="es-BO" w:eastAsia="es-ES"/>
              </w:rPr>
            </w:pPr>
          </w:p>
        </w:tc>
        <w:tc>
          <w:tcPr>
            <w:tcW w:w="974" w:type="dxa"/>
            <w:tcBorders>
              <w:top w:val="nil"/>
              <w:left w:val="nil"/>
              <w:bottom w:val="nil"/>
              <w:right w:val="nil"/>
            </w:tcBorders>
            <w:shd w:val="clear" w:color="auto" w:fill="auto"/>
            <w:vAlign w:val="center"/>
            <w:hideMark/>
          </w:tcPr>
          <w:p w14:paraId="4BAD46CB" w14:textId="77777777" w:rsidR="009A19D9" w:rsidRPr="003C0DD8" w:rsidRDefault="009A19D9" w:rsidP="003D3687">
            <w:pPr>
              <w:rPr>
                <w:rFonts w:ascii="Arial" w:hAnsi="Arial" w:cs="Arial"/>
                <w:b/>
                <w:bCs/>
                <w:sz w:val="2"/>
                <w:szCs w:val="2"/>
                <w:lang w:val="es-BO" w:eastAsia="es-ES"/>
              </w:rPr>
            </w:pPr>
          </w:p>
        </w:tc>
        <w:tc>
          <w:tcPr>
            <w:tcW w:w="974" w:type="dxa"/>
            <w:tcBorders>
              <w:top w:val="nil"/>
              <w:left w:val="nil"/>
              <w:bottom w:val="nil"/>
              <w:right w:val="nil"/>
            </w:tcBorders>
            <w:shd w:val="clear" w:color="auto" w:fill="auto"/>
            <w:vAlign w:val="center"/>
            <w:hideMark/>
          </w:tcPr>
          <w:p w14:paraId="5181BC33" w14:textId="77777777" w:rsidR="009A19D9" w:rsidRPr="003C0DD8" w:rsidRDefault="009A19D9" w:rsidP="003D3687">
            <w:pPr>
              <w:rPr>
                <w:rFonts w:ascii="Arial" w:hAnsi="Arial" w:cs="Arial"/>
                <w:b/>
                <w:bCs/>
                <w:sz w:val="2"/>
                <w:szCs w:val="2"/>
                <w:lang w:val="es-BO" w:eastAsia="es-ES"/>
              </w:rPr>
            </w:pPr>
          </w:p>
        </w:tc>
        <w:tc>
          <w:tcPr>
            <w:tcW w:w="974" w:type="dxa"/>
            <w:tcBorders>
              <w:top w:val="nil"/>
              <w:left w:val="nil"/>
              <w:bottom w:val="nil"/>
              <w:right w:val="nil"/>
            </w:tcBorders>
            <w:shd w:val="clear" w:color="auto" w:fill="auto"/>
            <w:vAlign w:val="center"/>
            <w:hideMark/>
          </w:tcPr>
          <w:p w14:paraId="791DE44A" w14:textId="77777777" w:rsidR="009A19D9" w:rsidRPr="003C0DD8" w:rsidRDefault="009A19D9" w:rsidP="003D3687">
            <w:pPr>
              <w:rPr>
                <w:rFonts w:ascii="Arial" w:hAnsi="Arial" w:cs="Arial"/>
                <w:b/>
                <w:bCs/>
                <w:sz w:val="2"/>
                <w:szCs w:val="2"/>
                <w:lang w:val="es-BO" w:eastAsia="es-ES"/>
              </w:rPr>
            </w:pPr>
          </w:p>
        </w:tc>
        <w:tc>
          <w:tcPr>
            <w:tcW w:w="164" w:type="dxa"/>
            <w:tcBorders>
              <w:top w:val="nil"/>
              <w:left w:val="nil"/>
              <w:bottom w:val="nil"/>
              <w:right w:val="single" w:sz="12" w:space="0" w:color="auto"/>
            </w:tcBorders>
            <w:shd w:val="clear" w:color="auto" w:fill="auto"/>
            <w:vAlign w:val="bottom"/>
            <w:hideMark/>
          </w:tcPr>
          <w:p w14:paraId="0ACBDD14" w14:textId="77777777" w:rsidR="009A19D9" w:rsidRPr="003C0DD8" w:rsidRDefault="009A19D9" w:rsidP="003D3687">
            <w:pPr>
              <w:rPr>
                <w:rFonts w:ascii="Arial" w:hAnsi="Arial" w:cs="Arial"/>
                <w:b/>
                <w:bCs/>
                <w:sz w:val="2"/>
                <w:szCs w:val="2"/>
                <w:lang w:val="es-BO" w:eastAsia="es-ES"/>
              </w:rPr>
            </w:pPr>
            <w:r w:rsidRPr="003C0DD8">
              <w:rPr>
                <w:rFonts w:ascii="Arial" w:hAnsi="Arial" w:cs="Arial"/>
                <w:b/>
                <w:bCs/>
                <w:sz w:val="2"/>
                <w:szCs w:val="2"/>
                <w:lang w:val="es-BO" w:eastAsia="es-ES"/>
              </w:rPr>
              <w:t> </w:t>
            </w:r>
          </w:p>
        </w:tc>
      </w:tr>
      <w:tr w:rsidR="009A19D9" w:rsidRPr="003C0DD8" w14:paraId="2B048083" w14:textId="77777777" w:rsidTr="00836642">
        <w:trPr>
          <w:trHeight w:val="349"/>
          <w:jc w:val="center"/>
        </w:trPr>
        <w:tc>
          <w:tcPr>
            <w:tcW w:w="3053" w:type="dxa"/>
            <w:tcBorders>
              <w:top w:val="nil"/>
              <w:left w:val="single" w:sz="12" w:space="0" w:color="auto"/>
              <w:bottom w:val="nil"/>
              <w:right w:val="nil"/>
            </w:tcBorders>
            <w:shd w:val="clear" w:color="auto" w:fill="auto"/>
            <w:vAlign w:val="center"/>
            <w:hideMark/>
          </w:tcPr>
          <w:p w14:paraId="227A0598" w14:textId="77777777" w:rsidR="009A19D9" w:rsidRPr="003C0DD8" w:rsidRDefault="009A19D9" w:rsidP="003D3687">
            <w:pPr>
              <w:jc w:val="right"/>
              <w:rPr>
                <w:rFonts w:ascii="Arial" w:hAnsi="Arial" w:cs="Arial"/>
                <w:b/>
                <w:bCs/>
                <w:sz w:val="16"/>
                <w:szCs w:val="16"/>
                <w:lang w:val="es-BO" w:eastAsia="es-ES"/>
              </w:rPr>
            </w:pPr>
            <w:r w:rsidRPr="003C0DD8">
              <w:rPr>
                <w:rFonts w:ascii="Arial" w:hAnsi="Arial" w:cs="Arial"/>
                <w:b/>
                <w:bCs/>
                <w:sz w:val="16"/>
                <w:szCs w:val="16"/>
                <w:lang w:val="es-BO" w:eastAsia="es-ES"/>
              </w:rPr>
              <w:t>Prima Total anual</w:t>
            </w:r>
          </w:p>
        </w:tc>
        <w:tc>
          <w:tcPr>
            <w:tcW w:w="325" w:type="dxa"/>
            <w:tcBorders>
              <w:top w:val="nil"/>
              <w:left w:val="nil"/>
              <w:bottom w:val="nil"/>
              <w:right w:val="nil"/>
            </w:tcBorders>
            <w:shd w:val="clear" w:color="auto" w:fill="auto"/>
            <w:vAlign w:val="bottom"/>
            <w:hideMark/>
          </w:tcPr>
          <w:p w14:paraId="3E356D1D" w14:textId="77777777" w:rsidR="009A19D9" w:rsidRPr="003C0DD8" w:rsidRDefault="009A19D9"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4870" w:type="dxa"/>
            <w:gridSpan w:val="5"/>
            <w:tcBorders>
              <w:top w:val="single" w:sz="4" w:space="0" w:color="auto"/>
              <w:left w:val="single" w:sz="4" w:space="0" w:color="auto"/>
              <w:bottom w:val="single" w:sz="4" w:space="0" w:color="auto"/>
              <w:right w:val="single" w:sz="4" w:space="0" w:color="000000"/>
            </w:tcBorders>
            <w:shd w:val="clear" w:color="000000" w:fill="DBE5F1"/>
            <w:vAlign w:val="center"/>
            <w:hideMark/>
          </w:tcPr>
          <w:p w14:paraId="22A7C3A9" w14:textId="77777777" w:rsidR="009A19D9" w:rsidRPr="003C0DD8" w:rsidRDefault="009A19D9" w:rsidP="00C81B6D">
            <w:pPr>
              <w:jc w:val="center"/>
              <w:rPr>
                <w:rFonts w:ascii="Arial" w:hAnsi="Arial" w:cs="Arial"/>
                <w:i/>
                <w:iCs/>
                <w:sz w:val="16"/>
                <w:szCs w:val="16"/>
                <w:lang w:val="es-BO" w:eastAsia="es-ES"/>
              </w:rPr>
            </w:pPr>
            <w:r w:rsidRPr="003C0DD8">
              <w:rPr>
                <w:rFonts w:ascii="Arial" w:hAnsi="Arial" w:cs="Arial"/>
                <w:i/>
                <w:iCs/>
                <w:sz w:val="16"/>
                <w:szCs w:val="16"/>
                <w:lang w:val="es-BO" w:eastAsia="es-ES"/>
              </w:rPr>
              <w:t> </w:t>
            </w:r>
          </w:p>
        </w:tc>
        <w:tc>
          <w:tcPr>
            <w:tcW w:w="164" w:type="dxa"/>
            <w:tcBorders>
              <w:top w:val="nil"/>
              <w:left w:val="nil"/>
              <w:bottom w:val="nil"/>
              <w:right w:val="single" w:sz="12" w:space="0" w:color="auto"/>
            </w:tcBorders>
            <w:shd w:val="clear" w:color="000000" w:fill="FFFFFF"/>
            <w:vAlign w:val="bottom"/>
            <w:hideMark/>
          </w:tcPr>
          <w:p w14:paraId="1909E0DF" w14:textId="77777777" w:rsidR="009A19D9" w:rsidRPr="003C0DD8" w:rsidRDefault="009A19D9" w:rsidP="003D3687">
            <w:pPr>
              <w:rPr>
                <w:rFonts w:ascii="Arial" w:hAnsi="Arial" w:cs="Arial"/>
                <w:sz w:val="16"/>
                <w:szCs w:val="16"/>
                <w:lang w:val="es-BO" w:eastAsia="es-ES"/>
              </w:rPr>
            </w:pPr>
            <w:r w:rsidRPr="003C0DD8">
              <w:rPr>
                <w:rFonts w:ascii="Arial" w:hAnsi="Arial" w:cs="Arial"/>
                <w:sz w:val="16"/>
                <w:szCs w:val="16"/>
                <w:lang w:val="es-BO" w:eastAsia="es-ES"/>
              </w:rPr>
              <w:t> </w:t>
            </w:r>
          </w:p>
        </w:tc>
      </w:tr>
      <w:tr w:rsidR="009A19D9" w:rsidRPr="003C0DD8" w14:paraId="44B7E0B2" w14:textId="77777777" w:rsidTr="00836642">
        <w:trPr>
          <w:trHeight w:val="124"/>
          <w:jc w:val="center"/>
        </w:trPr>
        <w:tc>
          <w:tcPr>
            <w:tcW w:w="3053" w:type="dxa"/>
            <w:tcBorders>
              <w:top w:val="nil"/>
              <w:left w:val="single" w:sz="12" w:space="0" w:color="auto"/>
              <w:bottom w:val="single" w:sz="12" w:space="0" w:color="auto"/>
              <w:right w:val="nil"/>
            </w:tcBorders>
            <w:shd w:val="clear" w:color="auto" w:fill="auto"/>
            <w:vAlign w:val="bottom"/>
            <w:hideMark/>
          </w:tcPr>
          <w:p w14:paraId="66C2EF97" w14:textId="77777777" w:rsidR="009A19D9" w:rsidRPr="003C0DD8" w:rsidRDefault="009A19D9" w:rsidP="003D3687">
            <w:pPr>
              <w:jc w:val="right"/>
              <w:rPr>
                <w:rFonts w:ascii="Arial" w:hAnsi="Arial" w:cs="Arial"/>
                <w:b/>
                <w:bCs/>
                <w:sz w:val="2"/>
                <w:szCs w:val="2"/>
                <w:lang w:val="es-BO" w:eastAsia="es-ES"/>
              </w:rPr>
            </w:pPr>
            <w:r w:rsidRPr="003C0DD8">
              <w:rPr>
                <w:rFonts w:ascii="Arial" w:hAnsi="Arial" w:cs="Arial"/>
                <w:b/>
                <w:bCs/>
                <w:sz w:val="2"/>
                <w:szCs w:val="2"/>
                <w:lang w:val="es-BO" w:eastAsia="es-ES"/>
              </w:rPr>
              <w:t> </w:t>
            </w:r>
          </w:p>
        </w:tc>
        <w:tc>
          <w:tcPr>
            <w:tcW w:w="325" w:type="dxa"/>
            <w:tcBorders>
              <w:top w:val="nil"/>
              <w:left w:val="nil"/>
              <w:bottom w:val="single" w:sz="12" w:space="0" w:color="auto"/>
              <w:right w:val="nil"/>
            </w:tcBorders>
            <w:shd w:val="clear" w:color="auto" w:fill="auto"/>
            <w:vAlign w:val="bottom"/>
            <w:hideMark/>
          </w:tcPr>
          <w:p w14:paraId="5F6E5111" w14:textId="77777777" w:rsidR="009A19D9" w:rsidRPr="003C0DD8" w:rsidRDefault="009A19D9" w:rsidP="003D3687">
            <w:pPr>
              <w:jc w:val="cente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974" w:type="dxa"/>
            <w:tcBorders>
              <w:top w:val="nil"/>
              <w:left w:val="nil"/>
              <w:bottom w:val="single" w:sz="12" w:space="0" w:color="auto"/>
              <w:right w:val="nil"/>
            </w:tcBorders>
            <w:shd w:val="clear" w:color="auto" w:fill="auto"/>
            <w:vAlign w:val="bottom"/>
            <w:hideMark/>
          </w:tcPr>
          <w:p w14:paraId="2628D185" w14:textId="77777777" w:rsidR="009A19D9" w:rsidRPr="003C0DD8" w:rsidRDefault="009A19D9" w:rsidP="003D3687">
            <w:pP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974" w:type="dxa"/>
            <w:tcBorders>
              <w:top w:val="nil"/>
              <w:left w:val="nil"/>
              <w:bottom w:val="single" w:sz="12" w:space="0" w:color="auto"/>
              <w:right w:val="nil"/>
            </w:tcBorders>
            <w:shd w:val="clear" w:color="auto" w:fill="auto"/>
            <w:vAlign w:val="bottom"/>
            <w:hideMark/>
          </w:tcPr>
          <w:p w14:paraId="06FA94B7" w14:textId="77777777" w:rsidR="009A19D9" w:rsidRPr="003C0DD8" w:rsidRDefault="009A19D9" w:rsidP="003D3687">
            <w:pP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974" w:type="dxa"/>
            <w:tcBorders>
              <w:top w:val="nil"/>
              <w:left w:val="nil"/>
              <w:bottom w:val="single" w:sz="12" w:space="0" w:color="auto"/>
              <w:right w:val="nil"/>
            </w:tcBorders>
            <w:shd w:val="clear" w:color="auto" w:fill="auto"/>
            <w:vAlign w:val="bottom"/>
            <w:hideMark/>
          </w:tcPr>
          <w:p w14:paraId="5627E933" w14:textId="77777777" w:rsidR="009A19D9" w:rsidRPr="003C0DD8" w:rsidRDefault="009A19D9" w:rsidP="003D3687">
            <w:pP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974" w:type="dxa"/>
            <w:tcBorders>
              <w:top w:val="nil"/>
              <w:left w:val="nil"/>
              <w:bottom w:val="single" w:sz="12" w:space="0" w:color="auto"/>
              <w:right w:val="nil"/>
            </w:tcBorders>
            <w:shd w:val="clear" w:color="auto" w:fill="auto"/>
            <w:vAlign w:val="bottom"/>
            <w:hideMark/>
          </w:tcPr>
          <w:p w14:paraId="542A369F" w14:textId="77777777" w:rsidR="009A19D9" w:rsidRPr="003C0DD8" w:rsidRDefault="009A19D9" w:rsidP="003D3687">
            <w:pP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974" w:type="dxa"/>
            <w:tcBorders>
              <w:top w:val="nil"/>
              <w:left w:val="nil"/>
              <w:bottom w:val="single" w:sz="12" w:space="0" w:color="auto"/>
              <w:right w:val="nil"/>
            </w:tcBorders>
            <w:shd w:val="clear" w:color="auto" w:fill="auto"/>
            <w:vAlign w:val="bottom"/>
            <w:hideMark/>
          </w:tcPr>
          <w:p w14:paraId="727E5D95" w14:textId="77777777" w:rsidR="009A19D9" w:rsidRPr="003C0DD8" w:rsidRDefault="009A19D9" w:rsidP="003D3687">
            <w:pP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164" w:type="dxa"/>
            <w:tcBorders>
              <w:top w:val="nil"/>
              <w:left w:val="nil"/>
              <w:bottom w:val="single" w:sz="12" w:space="0" w:color="auto"/>
              <w:right w:val="single" w:sz="12" w:space="0" w:color="auto"/>
            </w:tcBorders>
            <w:shd w:val="clear" w:color="auto" w:fill="auto"/>
            <w:vAlign w:val="bottom"/>
            <w:hideMark/>
          </w:tcPr>
          <w:p w14:paraId="74D90593" w14:textId="77777777" w:rsidR="009A19D9" w:rsidRPr="003C0DD8" w:rsidRDefault="009A19D9" w:rsidP="003D3687">
            <w:pPr>
              <w:rPr>
                <w:rFonts w:ascii="Arial" w:hAnsi="Arial" w:cs="Arial"/>
                <w:sz w:val="2"/>
                <w:szCs w:val="2"/>
                <w:lang w:val="es-BO" w:eastAsia="es-ES"/>
              </w:rPr>
            </w:pPr>
            <w:r w:rsidRPr="003C0DD8">
              <w:rPr>
                <w:rFonts w:ascii="Arial" w:hAnsi="Arial" w:cs="Arial"/>
                <w:sz w:val="2"/>
                <w:szCs w:val="2"/>
                <w:lang w:val="es-BO" w:eastAsia="es-ES"/>
              </w:rPr>
              <w:t> </w:t>
            </w:r>
          </w:p>
        </w:tc>
      </w:tr>
    </w:tbl>
    <w:p w14:paraId="5D33F616" w14:textId="77777777" w:rsidR="009A19D9" w:rsidRPr="003C0DD8" w:rsidRDefault="009A19D9" w:rsidP="009A19D9">
      <w:pPr>
        <w:spacing w:line="200" w:lineRule="exact"/>
        <w:jc w:val="both"/>
        <w:rPr>
          <w:rFonts w:ascii="Verdana" w:hAnsi="Verdana" w:cs="Arial"/>
          <w:sz w:val="18"/>
          <w:szCs w:val="16"/>
          <w:lang w:val="es-BO"/>
        </w:rPr>
      </w:pPr>
      <w:r w:rsidRPr="003C0DD8">
        <w:rPr>
          <w:rFonts w:ascii="Verdana" w:hAnsi="Verdana" w:cs="Arial"/>
          <w:sz w:val="18"/>
          <w:szCs w:val="16"/>
          <w:lang w:val="es-BO"/>
        </w:rPr>
        <w:t xml:space="preserve">Nota: En caso de que la contratación se </w:t>
      </w:r>
      <w:r w:rsidR="001C77FA" w:rsidRPr="003C0DD8">
        <w:rPr>
          <w:rFonts w:ascii="Verdana" w:hAnsi="Verdana" w:cs="Arial"/>
          <w:sz w:val="18"/>
          <w:szCs w:val="16"/>
          <w:lang w:val="es-BO"/>
        </w:rPr>
        <w:t xml:space="preserve">efectúe por ramos </w:t>
      </w:r>
      <w:r w:rsidRPr="003C0DD8">
        <w:rPr>
          <w:rFonts w:ascii="Verdana" w:hAnsi="Verdana" w:cs="Arial"/>
          <w:sz w:val="18"/>
          <w:szCs w:val="16"/>
          <w:lang w:val="es-BO"/>
        </w:rPr>
        <w:t>se deberá repetir el cuadro para cada ramo.</w:t>
      </w:r>
    </w:p>
    <w:p w14:paraId="2D7499A3" w14:textId="77777777" w:rsidR="009A19D9" w:rsidRPr="003C0DD8" w:rsidRDefault="009A19D9" w:rsidP="009A19D9">
      <w:pPr>
        <w:spacing w:line="200" w:lineRule="exact"/>
        <w:jc w:val="both"/>
        <w:rPr>
          <w:rFonts w:ascii="Verdana" w:hAnsi="Verdana"/>
          <w:sz w:val="16"/>
          <w:szCs w:val="16"/>
          <w:lang w:val="es-BO"/>
        </w:rPr>
      </w:pPr>
    </w:p>
    <w:p w14:paraId="6D36CE6A" w14:textId="77777777" w:rsidR="009A19D9" w:rsidRPr="003C0DD8" w:rsidRDefault="009A19D9" w:rsidP="009A19D9">
      <w:pPr>
        <w:spacing w:line="200" w:lineRule="exact"/>
        <w:jc w:val="both"/>
        <w:rPr>
          <w:rFonts w:ascii="Verdana" w:hAnsi="Verdana"/>
          <w:sz w:val="16"/>
          <w:szCs w:val="16"/>
          <w:lang w:val="es-BO"/>
        </w:rPr>
      </w:pPr>
    </w:p>
    <w:p w14:paraId="6A99AE4B" w14:textId="77777777" w:rsidR="009A19D9" w:rsidRPr="003C0DD8" w:rsidRDefault="009A19D9" w:rsidP="009A19D9">
      <w:pPr>
        <w:spacing w:line="200" w:lineRule="exact"/>
        <w:jc w:val="both"/>
        <w:rPr>
          <w:rFonts w:ascii="Verdana" w:hAnsi="Verdana"/>
          <w:sz w:val="16"/>
          <w:szCs w:val="16"/>
          <w:lang w:val="es-BO"/>
        </w:rPr>
      </w:pPr>
    </w:p>
    <w:p w14:paraId="24C061C4" w14:textId="77777777" w:rsidR="009A19D9" w:rsidRPr="003C0DD8" w:rsidRDefault="009A19D9" w:rsidP="009A19D9">
      <w:pPr>
        <w:spacing w:line="200" w:lineRule="exact"/>
        <w:jc w:val="both"/>
        <w:rPr>
          <w:rFonts w:ascii="Verdana" w:hAnsi="Verdana" w:cs="Arial"/>
          <w:b/>
          <w:bCs/>
          <w:i/>
          <w:iCs/>
          <w:sz w:val="18"/>
          <w:szCs w:val="18"/>
          <w:lang w:val="es-BO"/>
        </w:rPr>
      </w:pPr>
    </w:p>
    <w:p w14:paraId="037372F9" w14:textId="77777777" w:rsidR="00D77148" w:rsidRPr="003C0DD8" w:rsidRDefault="00D77148" w:rsidP="009A19D9">
      <w:pPr>
        <w:spacing w:line="200" w:lineRule="exact"/>
        <w:jc w:val="both"/>
        <w:rPr>
          <w:rFonts w:ascii="Verdana" w:hAnsi="Verdana" w:cs="Arial"/>
          <w:b/>
          <w:bCs/>
          <w:i/>
          <w:iCs/>
          <w:sz w:val="18"/>
          <w:szCs w:val="18"/>
          <w:lang w:val="es-BO"/>
        </w:rPr>
      </w:pPr>
    </w:p>
    <w:p w14:paraId="7F0E7AF7" w14:textId="77777777" w:rsidR="00D77148" w:rsidRPr="003C0DD8" w:rsidRDefault="00D77148" w:rsidP="009A19D9">
      <w:pPr>
        <w:spacing w:line="200" w:lineRule="exact"/>
        <w:jc w:val="both"/>
        <w:rPr>
          <w:rFonts w:ascii="Verdana" w:hAnsi="Verdana" w:cs="Arial"/>
          <w:b/>
          <w:bCs/>
          <w:i/>
          <w:iCs/>
          <w:sz w:val="18"/>
          <w:szCs w:val="18"/>
          <w:lang w:val="es-BO"/>
        </w:rPr>
      </w:pPr>
    </w:p>
    <w:p w14:paraId="699064FE" w14:textId="77777777" w:rsidR="00D77148" w:rsidRPr="003C0DD8" w:rsidRDefault="00D77148" w:rsidP="009A19D9">
      <w:pPr>
        <w:spacing w:line="200" w:lineRule="exact"/>
        <w:jc w:val="both"/>
        <w:rPr>
          <w:rFonts w:ascii="Verdana" w:hAnsi="Verdana"/>
          <w:sz w:val="16"/>
          <w:szCs w:val="16"/>
          <w:lang w:val="es-BO"/>
        </w:rPr>
      </w:pPr>
    </w:p>
    <w:p w14:paraId="637F4980" w14:textId="77777777" w:rsidR="009A19D9" w:rsidRPr="003C0DD8" w:rsidRDefault="009A19D9" w:rsidP="009A19D9">
      <w:pPr>
        <w:spacing w:line="200" w:lineRule="exact"/>
        <w:jc w:val="both"/>
        <w:rPr>
          <w:rFonts w:ascii="Verdana" w:hAnsi="Verdana"/>
          <w:sz w:val="16"/>
          <w:szCs w:val="16"/>
          <w:lang w:val="es-BO"/>
        </w:rPr>
      </w:pPr>
    </w:p>
    <w:p w14:paraId="25339C8D" w14:textId="77777777" w:rsidR="009A19D9" w:rsidRPr="003C0DD8" w:rsidRDefault="009A19D9" w:rsidP="009A19D9">
      <w:pPr>
        <w:spacing w:line="200" w:lineRule="exact"/>
        <w:jc w:val="both"/>
        <w:rPr>
          <w:rFonts w:ascii="Verdana" w:hAnsi="Verdana"/>
          <w:sz w:val="16"/>
          <w:szCs w:val="16"/>
          <w:lang w:val="es-BO"/>
        </w:rPr>
      </w:pPr>
    </w:p>
    <w:p w14:paraId="48099A06" w14:textId="77777777" w:rsidR="009A19D9" w:rsidRPr="003C0DD8" w:rsidRDefault="009A19D9" w:rsidP="009A19D9">
      <w:pPr>
        <w:spacing w:line="200" w:lineRule="exact"/>
        <w:jc w:val="both"/>
        <w:rPr>
          <w:rFonts w:ascii="Verdana" w:hAnsi="Verdana"/>
          <w:sz w:val="16"/>
          <w:szCs w:val="16"/>
          <w:lang w:val="es-BO"/>
        </w:rPr>
      </w:pPr>
    </w:p>
    <w:p w14:paraId="3366B8FD" w14:textId="77777777" w:rsidR="009A19D9" w:rsidRPr="003C0DD8" w:rsidRDefault="009A19D9" w:rsidP="009A19D9">
      <w:pPr>
        <w:spacing w:line="200" w:lineRule="exact"/>
        <w:jc w:val="both"/>
        <w:rPr>
          <w:rFonts w:ascii="Verdana" w:hAnsi="Verdana"/>
          <w:sz w:val="16"/>
          <w:szCs w:val="16"/>
          <w:lang w:val="es-BO"/>
        </w:rPr>
      </w:pPr>
    </w:p>
    <w:p w14:paraId="06D38F77" w14:textId="77777777" w:rsidR="009A19D9" w:rsidRPr="003C0DD8" w:rsidRDefault="009A19D9" w:rsidP="009A19D9">
      <w:pPr>
        <w:jc w:val="center"/>
        <w:rPr>
          <w:rFonts w:ascii="Verdana" w:hAnsi="Verdana"/>
          <w:b/>
          <w:sz w:val="18"/>
          <w:szCs w:val="18"/>
          <w:lang w:val="es-BO"/>
        </w:rPr>
      </w:pPr>
    </w:p>
    <w:p w14:paraId="7D337BA1" w14:textId="77777777" w:rsidR="009A19D9" w:rsidRPr="003C0DD8" w:rsidRDefault="009A19D9" w:rsidP="009A19D9">
      <w:pPr>
        <w:jc w:val="center"/>
        <w:rPr>
          <w:rFonts w:ascii="Verdana" w:hAnsi="Verdana"/>
          <w:b/>
          <w:sz w:val="18"/>
          <w:szCs w:val="18"/>
          <w:lang w:val="es-BO"/>
        </w:rPr>
      </w:pPr>
    </w:p>
    <w:p w14:paraId="3B1AC08E" w14:textId="77777777" w:rsidR="009A19D9" w:rsidRPr="003C0DD8" w:rsidRDefault="009A19D9" w:rsidP="009A19D9">
      <w:pPr>
        <w:jc w:val="center"/>
        <w:rPr>
          <w:rFonts w:ascii="Verdana" w:hAnsi="Verdana"/>
          <w:b/>
          <w:sz w:val="18"/>
          <w:szCs w:val="18"/>
          <w:lang w:val="es-BO"/>
        </w:rPr>
      </w:pPr>
    </w:p>
    <w:p w14:paraId="0C59E52D" w14:textId="77777777" w:rsidR="009A19D9" w:rsidRPr="003C0DD8" w:rsidRDefault="009A19D9" w:rsidP="009A19D9">
      <w:pPr>
        <w:jc w:val="center"/>
        <w:rPr>
          <w:rFonts w:ascii="Verdana" w:hAnsi="Verdana"/>
          <w:b/>
          <w:sz w:val="18"/>
          <w:szCs w:val="18"/>
          <w:lang w:val="es-BO"/>
        </w:rPr>
      </w:pPr>
    </w:p>
    <w:p w14:paraId="6FB99DCD" w14:textId="77777777" w:rsidR="009A19D9" w:rsidRPr="003C0DD8" w:rsidRDefault="009A19D9" w:rsidP="009A19D9">
      <w:pPr>
        <w:jc w:val="center"/>
        <w:rPr>
          <w:rFonts w:ascii="Verdana" w:hAnsi="Verdana"/>
          <w:b/>
          <w:sz w:val="18"/>
          <w:szCs w:val="18"/>
          <w:lang w:val="es-BO"/>
        </w:rPr>
      </w:pPr>
    </w:p>
    <w:p w14:paraId="3EE7B2FD" w14:textId="77777777" w:rsidR="009A19D9" w:rsidRPr="003C0DD8" w:rsidRDefault="009A19D9" w:rsidP="009A19D9">
      <w:pPr>
        <w:jc w:val="center"/>
        <w:rPr>
          <w:rFonts w:ascii="Verdana" w:hAnsi="Verdana"/>
          <w:b/>
          <w:sz w:val="18"/>
          <w:szCs w:val="18"/>
          <w:lang w:val="es-BO"/>
        </w:rPr>
      </w:pPr>
    </w:p>
    <w:p w14:paraId="59CA74F1" w14:textId="77777777" w:rsidR="009A19D9" w:rsidRPr="003C0DD8" w:rsidRDefault="009A19D9" w:rsidP="009A19D9">
      <w:pPr>
        <w:jc w:val="center"/>
        <w:rPr>
          <w:rFonts w:ascii="Verdana" w:hAnsi="Verdana"/>
          <w:b/>
          <w:sz w:val="18"/>
          <w:szCs w:val="18"/>
          <w:lang w:val="es-BO"/>
        </w:rPr>
      </w:pPr>
    </w:p>
    <w:p w14:paraId="46F52402" w14:textId="77777777" w:rsidR="009A19D9" w:rsidRPr="003C0DD8" w:rsidRDefault="009A19D9" w:rsidP="009A19D9">
      <w:pPr>
        <w:jc w:val="center"/>
        <w:rPr>
          <w:rFonts w:ascii="Verdana" w:hAnsi="Verdana"/>
          <w:b/>
          <w:sz w:val="18"/>
          <w:szCs w:val="18"/>
          <w:lang w:val="es-BO"/>
        </w:rPr>
      </w:pPr>
    </w:p>
    <w:p w14:paraId="45732E21" w14:textId="77777777" w:rsidR="009A19D9" w:rsidRPr="003C0DD8" w:rsidRDefault="009A19D9" w:rsidP="009A19D9">
      <w:pPr>
        <w:jc w:val="center"/>
        <w:rPr>
          <w:rFonts w:ascii="Verdana" w:hAnsi="Verdana"/>
          <w:b/>
          <w:sz w:val="18"/>
          <w:szCs w:val="18"/>
          <w:lang w:val="es-BO"/>
        </w:rPr>
      </w:pPr>
    </w:p>
    <w:p w14:paraId="6EBD73D0" w14:textId="77777777" w:rsidR="009A19D9" w:rsidRPr="003C0DD8" w:rsidRDefault="009A19D9" w:rsidP="009A19D9">
      <w:pPr>
        <w:jc w:val="center"/>
        <w:rPr>
          <w:rFonts w:ascii="Verdana" w:hAnsi="Verdana"/>
          <w:b/>
          <w:sz w:val="18"/>
          <w:szCs w:val="18"/>
          <w:lang w:val="es-BO"/>
        </w:rPr>
      </w:pPr>
    </w:p>
    <w:p w14:paraId="7510EBDE" w14:textId="77777777" w:rsidR="009A19D9" w:rsidRPr="003C0DD8" w:rsidRDefault="009A19D9" w:rsidP="009A19D9">
      <w:pPr>
        <w:jc w:val="center"/>
        <w:rPr>
          <w:rFonts w:ascii="Verdana" w:hAnsi="Verdana"/>
          <w:b/>
          <w:sz w:val="18"/>
          <w:szCs w:val="18"/>
          <w:lang w:val="es-BO"/>
        </w:rPr>
      </w:pPr>
    </w:p>
    <w:p w14:paraId="2535A6DA" w14:textId="77777777" w:rsidR="009A19D9" w:rsidRPr="003C0DD8" w:rsidRDefault="009A19D9" w:rsidP="009A19D9">
      <w:pPr>
        <w:jc w:val="center"/>
        <w:rPr>
          <w:rFonts w:ascii="Verdana" w:hAnsi="Verdana"/>
          <w:b/>
          <w:sz w:val="18"/>
          <w:szCs w:val="18"/>
          <w:lang w:val="es-BO"/>
        </w:rPr>
      </w:pPr>
    </w:p>
    <w:p w14:paraId="164EAEC6" w14:textId="77777777" w:rsidR="009A19D9" w:rsidRPr="003C0DD8" w:rsidRDefault="009A19D9" w:rsidP="009A19D9">
      <w:pPr>
        <w:jc w:val="center"/>
        <w:rPr>
          <w:rFonts w:ascii="Verdana" w:hAnsi="Verdana"/>
          <w:b/>
          <w:sz w:val="18"/>
          <w:szCs w:val="18"/>
          <w:lang w:val="es-BO"/>
        </w:rPr>
      </w:pPr>
    </w:p>
    <w:p w14:paraId="63939089" w14:textId="77777777" w:rsidR="009A19D9" w:rsidRPr="003C0DD8" w:rsidRDefault="009A19D9" w:rsidP="009A19D9">
      <w:pPr>
        <w:jc w:val="center"/>
        <w:rPr>
          <w:rFonts w:ascii="Verdana" w:hAnsi="Verdana"/>
          <w:b/>
          <w:sz w:val="18"/>
          <w:szCs w:val="18"/>
          <w:lang w:val="es-BO"/>
        </w:rPr>
      </w:pPr>
    </w:p>
    <w:p w14:paraId="2F1CB0DC" w14:textId="77777777" w:rsidR="009A19D9" w:rsidRPr="003C0DD8" w:rsidRDefault="009A19D9" w:rsidP="009A19D9">
      <w:pPr>
        <w:jc w:val="center"/>
        <w:rPr>
          <w:rFonts w:ascii="Verdana" w:hAnsi="Verdana"/>
          <w:b/>
          <w:sz w:val="18"/>
          <w:szCs w:val="18"/>
          <w:lang w:val="es-BO"/>
        </w:rPr>
      </w:pPr>
    </w:p>
    <w:p w14:paraId="7AB9C0A2" w14:textId="77777777" w:rsidR="007E3060" w:rsidRPr="003C0DD8" w:rsidRDefault="007E3060" w:rsidP="009A19D9">
      <w:pPr>
        <w:jc w:val="center"/>
        <w:rPr>
          <w:rFonts w:ascii="Verdana" w:hAnsi="Verdana"/>
          <w:b/>
          <w:sz w:val="18"/>
          <w:szCs w:val="18"/>
          <w:lang w:val="es-BO"/>
        </w:rPr>
      </w:pPr>
    </w:p>
    <w:p w14:paraId="43200974" w14:textId="77777777" w:rsidR="009A19D9" w:rsidRPr="003C0DD8" w:rsidRDefault="009A19D9" w:rsidP="009A19D9">
      <w:pPr>
        <w:jc w:val="center"/>
        <w:rPr>
          <w:rFonts w:ascii="Verdana" w:hAnsi="Verdana"/>
          <w:b/>
          <w:sz w:val="18"/>
          <w:szCs w:val="18"/>
          <w:lang w:val="es-BO"/>
        </w:rPr>
      </w:pPr>
    </w:p>
    <w:p w14:paraId="3F1771B2" w14:textId="77777777" w:rsidR="009A19D9" w:rsidRPr="003C0DD8" w:rsidRDefault="009A19D9" w:rsidP="009A19D9">
      <w:pPr>
        <w:jc w:val="center"/>
        <w:rPr>
          <w:rFonts w:ascii="Verdana" w:hAnsi="Verdana"/>
          <w:b/>
          <w:sz w:val="18"/>
          <w:szCs w:val="18"/>
          <w:lang w:val="es-BO"/>
        </w:rPr>
      </w:pPr>
    </w:p>
    <w:p w14:paraId="0171893E" w14:textId="77777777" w:rsidR="009A19D9" w:rsidRPr="003C0DD8" w:rsidRDefault="009A19D9" w:rsidP="009A19D9">
      <w:pPr>
        <w:jc w:val="center"/>
        <w:rPr>
          <w:rFonts w:ascii="Verdana" w:hAnsi="Verdana"/>
          <w:b/>
          <w:sz w:val="18"/>
          <w:szCs w:val="18"/>
          <w:lang w:val="es-BO"/>
        </w:rPr>
      </w:pPr>
    </w:p>
    <w:p w14:paraId="7BAABF40" w14:textId="77777777" w:rsidR="009A19D9" w:rsidRPr="003C0DD8" w:rsidRDefault="009A19D9" w:rsidP="009A19D9">
      <w:pPr>
        <w:jc w:val="center"/>
        <w:rPr>
          <w:rFonts w:ascii="Verdana" w:hAnsi="Verdana"/>
          <w:b/>
          <w:sz w:val="18"/>
          <w:szCs w:val="18"/>
          <w:lang w:val="es-BO"/>
        </w:rPr>
      </w:pPr>
    </w:p>
    <w:p w14:paraId="6077EF23" w14:textId="77777777" w:rsidR="009A19D9" w:rsidRPr="003C0DD8" w:rsidRDefault="009A19D9" w:rsidP="009A19D9">
      <w:pPr>
        <w:jc w:val="center"/>
        <w:rPr>
          <w:rFonts w:ascii="Verdana" w:hAnsi="Verdana"/>
          <w:b/>
          <w:sz w:val="18"/>
          <w:szCs w:val="18"/>
          <w:lang w:val="es-BO"/>
        </w:rPr>
      </w:pPr>
    </w:p>
    <w:p w14:paraId="741E04E0" w14:textId="77777777" w:rsidR="009A19D9" w:rsidRPr="003C0DD8" w:rsidRDefault="009A19D9" w:rsidP="009A19D9">
      <w:pPr>
        <w:jc w:val="center"/>
        <w:rPr>
          <w:rFonts w:ascii="Verdana" w:hAnsi="Verdana"/>
          <w:b/>
          <w:sz w:val="18"/>
          <w:szCs w:val="18"/>
          <w:lang w:val="es-BO"/>
        </w:rPr>
      </w:pPr>
    </w:p>
    <w:p w14:paraId="3EAE0C8C" w14:textId="36C97DDB" w:rsidR="009A19D9" w:rsidRDefault="009A19D9" w:rsidP="009A19D9">
      <w:pPr>
        <w:jc w:val="center"/>
        <w:rPr>
          <w:rFonts w:ascii="Verdana" w:hAnsi="Verdana"/>
          <w:b/>
          <w:sz w:val="18"/>
          <w:szCs w:val="18"/>
          <w:lang w:val="es-BO"/>
        </w:rPr>
      </w:pPr>
    </w:p>
    <w:p w14:paraId="6AEE1CB6" w14:textId="77777777" w:rsidR="00A7019E" w:rsidRPr="003C0DD8" w:rsidRDefault="00A7019E" w:rsidP="009A19D9">
      <w:pPr>
        <w:jc w:val="center"/>
        <w:rPr>
          <w:rFonts w:ascii="Verdana" w:hAnsi="Verdana"/>
          <w:b/>
          <w:sz w:val="18"/>
          <w:szCs w:val="18"/>
          <w:lang w:val="es-BO"/>
        </w:rPr>
      </w:pPr>
    </w:p>
    <w:p w14:paraId="36242469" w14:textId="77777777" w:rsidR="009A19D9" w:rsidRPr="003C0DD8" w:rsidRDefault="009A19D9" w:rsidP="009A19D9">
      <w:pPr>
        <w:jc w:val="center"/>
        <w:rPr>
          <w:rFonts w:ascii="Verdana" w:hAnsi="Verdana"/>
          <w:b/>
          <w:sz w:val="18"/>
          <w:szCs w:val="18"/>
          <w:lang w:val="es-BO"/>
        </w:rPr>
      </w:pPr>
    </w:p>
    <w:p w14:paraId="2395A9E9" w14:textId="77777777" w:rsidR="009A19D9" w:rsidRPr="003C0DD8" w:rsidRDefault="009A19D9" w:rsidP="009A19D9">
      <w:pPr>
        <w:jc w:val="center"/>
        <w:rPr>
          <w:rFonts w:ascii="Verdana" w:hAnsi="Verdana"/>
          <w:b/>
          <w:sz w:val="18"/>
          <w:szCs w:val="18"/>
          <w:lang w:val="es-BO"/>
        </w:rPr>
      </w:pPr>
    </w:p>
    <w:p w14:paraId="3FA41A59" w14:textId="77777777" w:rsidR="009A19D9" w:rsidRPr="003C0DD8" w:rsidRDefault="009A19D9" w:rsidP="009A19D9">
      <w:pPr>
        <w:jc w:val="center"/>
        <w:rPr>
          <w:rFonts w:ascii="Verdana" w:hAnsi="Verdana"/>
          <w:b/>
          <w:sz w:val="18"/>
          <w:szCs w:val="18"/>
          <w:lang w:val="es-BO"/>
        </w:rPr>
      </w:pPr>
      <w:r w:rsidRPr="003C0DD8">
        <w:rPr>
          <w:rFonts w:ascii="Verdana" w:hAnsi="Verdana"/>
          <w:b/>
          <w:sz w:val="18"/>
          <w:szCs w:val="18"/>
          <w:lang w:val="es-BO"/>
        </w:rPr>
        <w:lastRenderedPageBreak/>
        <w:t>FORMULARIO B-2</w:t>
      </w:r>
    </w:p>
    <w:p w14:paraId="1593A5D8" w14:textId="77777777" w:rsidR="009A19D9" w:rsidRPr="003C0DD8" w:rsidRDefault="009A19D9" w:rsidP="009A19D9">
      <w:pPr>
        <w:jc w:val="center"/>
        <w:rPr>
          <w:rFonts w:ascii="Verdana" w:hAnsi="Verdana"/>
          <w:b/>
          <w:bCs/>
          <w:sz w:val="18"/>
          <w:szCs w:val="18"/>
          <w:lang w:val="es-BO"/>
        </w:rPr>
      </w:pPr>
      <w:r w:rsidRPr="003C0DD8">
        <w:rPr>
          <w:rFonts w:ascii="Verdana" w:hAnsi="Verdana"/>
          <w:b/>
          <w:bCs/>
          <w:sz w:val="18"/>
          <w:szCs w:val="18"/>
          <w:lang w:val="es-BO"/>
        </w:rPr>
        <w:t>RESUMEN DE PRIMAS DE LA PROPUESTA ECONÓMICA</w:t>
      </w:r>
    </w:p>
    <w:p w14:paraId="5C4E1D51" w14:textId="77777777" w:rsidR="009A19D9" w:rsidRPr="003C0DD8" w:rsidRDefault="009A19D9" w:rsidP="009A19D9">
      <w:pPr>
        <w:jc w:val="center"/>
        <w:rPr>
          <w:rFonts w:ascii="Verdana" w:hAnsi="Verdana"/>
          <w:b/>
          <w:sz w:val="18"/>
          <w:szCs w:val="18"/>
          <w:lang w:val="es-BO"/>
        </w:rPr>
      </w:pPr>
    </w:p>
    <w:tbl>
      <w:tblPr>
        <w:tblW w:w="862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460"/>
        <w:gridCol w:w="2320"/>
        <w:gridCol w:w="1460"/>
        <w:gridCol w:w="1460"/>
        <w:gridCol w:w="1460"/>
        <w:gridCol w:w="1460"/>
      </w:tblGrid>
      <w:tr w:rsidR="00836642" w:rsidRPr="003C0DD8" w14:paraId="57FC4FE5" w14:textId="77777777" w:rsidTr="00B55732">
        <w:trPr>
          <w:trHeight w:val="648"/>
          <w:jc w:val="center"/>
        </w:trPr>
        <w:tc>
          <w:tcPr>
            <w:tcW w:w="460" w:type="dxa"/>
            <w:shd w:val="clear" w:color="auto" w:fill="DBE5F1" w:themeFill="accent1" w:themeFillTint="33"/>
            <w:tcMar>
              <w:top w:w="13" w:type="dxa"/>
              <w:left w:w="13" w:type="dxa"/>
              <w:bottom w:w="0" w:type="dxa"/>
              <w:right w:w="13" w:type="dxa"/>
            </w:tcMar>
            <w:vAlign w:val="center"/>
            <w:hideMark/>
          </w:tcPr>
          <w:p w14:paraId="3BC7A210" w14:textId="77777777" w:rsidR="00836642" w:rsidRPr="003C0DD8" w:rsidRDefault="00836642" w:rsidP="003D3687">
            <w:pPr>
              <w:jc w:val="center"/>
              <w:rPr>
                <w:rFonts w:ascii="Arial" w:hAnsi="Arial" w:cs="Arial"/>
                <w:b/>
                <w:bCs/>
                <w:sz w:val="16"/>
                <w:szCs w:val="16"/>
                <w:lang w:val="es-BO"/>
              </w:rPr>
            </w:pPr>
            <w:r w:rsidRPr="003C0DD8">
              <w:rPr>
                <w:rFonts w:ascii="Arial" w:hAnsi="Arial" w:cs="Arial"/>
                <w:b/>
                <w:bCs/>
                <w:sz w:val="16"/>
                <w:szCs w:val="16"/>
                <w:lang w:val="es-BO"/>
              </w:rPr>
              <w:t>Nº</w:t>
            </w:r>
          </w:p>
        </w:tc>
        <w:tc>
          <w:tcPr>
            <w:tcW w:w="2320" w:type="dxa"/>
            <w:shd w:val="clear" w:color="auto" w:fill="DBE5F1" w:themeFill="accent1" w:themeFillTint="33"/>
            <w:tcMar>
              <w:top w:w="13" w:type="dxa"/>
              <w:left w:w="13" w:type="dxa"/>
              <w:bottom w:w="0" w:type="dxa"/>
              <w:right w:w="13" w:type="dxa"/>
            </w:tcMar>
            <w:vAlign w:val="center"/>
            <w:hideMark/>
          </w:tcPr>
          <w:p w14:paraId="74A12064" w14:textId="77777777" w:rsidR="00836642" w:rsidRPr="003C0DD8" w:rsidRDefault="00836642" w:rsidP="003D3687">
            <w:pPr>
              <w:jc w:val="center"/>
              <w:rPr>
                <w:rFonts w:ascii="Arial" w:hAnsi="Arial" w:cs="Arial"/>
                <w:b/>
                <w:bCs/>
                <w:sz w:val="16"/>
                <w:szCs w:val="16"/>
                <w:lang w:val="es-BO"/>
              </w:rPr>
            </w:pPr>
            <w:r w:rsidRPr="003C0DD8">
              <w:rPr>
                <w:rFonts w:ascii="Arial" w:hAnsi="Arial" w:cs="Arial"/>
                <w:b/>
                <w:bCs/>
                <w:sz w:val="16"/>
                <w:szCs w:val="16"/>
                <w:lang w:val="es-BO"/>
              </w:rPr>
              <w:t>PÓLIZAS*</w:t>
            </w:r>
          </w:p>
          <w:p w14:paraId="6464A1B3" w14:textId="77777777" w:rsidR="00836642" w:rsidRPr="003C0DD8" w:rsidRDefault="00836642" w:rsidP="003D3687">
            <w:pPr>
              <w:jc w:val="center"/>
              <w:rPr>
                <w:rFonts w:ascii="Arial" w:hAnsi="Arial" w:cs="Arial"/>
                <w:b/>
                <w:bCs/>
                <w:sz w:val="16"/>
                <w:szCs w:val="16"/>
                <w:lang w:val="es-BO"/>
              </w:rPr>
            </w:pPr>
          </w:p>
        </w:tc>
        <w:tc>
          <w:tcPr>
            <w:tcW w:w="1460" w:type="dxa"/>
            <w:shd w:val="clear" w:color="auto" w:fill="DBE5F1" w:themeFill="accent1" w:themeFillTint="33"/>
            <w:tcMar>
              <w:top w:w="13" w:type="dxa"/>
              <w:left w:w="13" w:type="dxa"/>
              <w:bottom w:w="0" w:type="dxa"/>
              <w:right w:w="13" w:type="dxa"/>
            </w:tcMar>
            <w:vAlign w:val="center"/>
            <w:hideMark/>
          </w:tcPr>
          <w:p w14:paraId="039C3629" w14:textId="77777777" w:rsidR="00836642" w:rsidRPr="003C0DD8" w:rsidRDefault="00836642" w:rsidP="003D3687">
            <w:pPr>
              <w:jc w:val="center"/>
              <w:rPr>
                <w:rFonts w:ascii="Arial" w:hAnsi="Arial" w:cs="Arial"/>
                <w:b/>
                <w:bCs/>
                <w:sz w:val="16"/>
                <w:szCs w:val="16"/>
                <w:lang w:val="es-BO"/>
              </w:rPr>
            </w:pPr>
            <w:r w:rsidRPr="003C0DD8">
              <w:rPr>
                <w:rFonts w:ascii="Arial" w:hAnsi="Arial" w:cs="Arial"/>
                <w:b/>
                <w:bCs/>
                <w:sz w:val="16"/>
                <w:szCs w:val="16"/>
                <w:lang w:val="es-BO"/>
              </w:rPr>
              <w:t>VALOR</w:t>
            </w:r>
          </w:p>
          <w:p w14:paraId="1AD6661D" w14:textId="77777777" w:rsidR="00836642" w:rsidRPr="003C0DD8" w:rsidRDefault="00836642" w:rsidP="003D3687">
            <w:pPr>
              <w:jc w:val="center"/>
              <w:rPr>
                <w:rFonts w:ascii="Arial" w:hAnsi="Arial" w:cs="Arial"/>
                <w:b/>
                <w:bCs/>
                <w:sz w:val="16"/>
                <w:szCs w:val="16"/>
                <w:lang w:val="es-BO"/>
              </w:rPr>
            </w:pPr>
            <w:r w:rsidRPr="003C0DD8">
              <w:rPr>
                <w:rFonts w:ascii="Arial" w:hAnsi="Arial" w:cs="Arial"/>
                <w:b/>
                <w:bCs/>
                <w:sz w:val="16"/>
                <w:szCs w:val="16"/>
                <w:lang w:val="es-BO"/>
              </w:rPr>
              <w:t>ASEGURADO</w:t>
            </w:r>
          </w:p>
        </w:tc>
        <w:tc>
          <w:tcPr>
            <w:tcW w:w="1460" w:type="dxa"/>
            <w:shd w:val="clear" w:color="auto" w:fill="DBE5F1" w:themeFill="accent1" w:themeFillTint="33"/>
            <w:tcMar>
              <w:top w:w="13" w:type="dxa"/>
              <w:left w:w="13" w:type="dxa"/>
              <w:bottom w:w="0" w:type="dxa"/>
              <w:right w:w="13" w:type="dxa"/>
            </w:tcMar>
            <w:vAlign w:val="center"/>
            <w:hideMark/>
          </w:tcPr>
          <w:p w14:paraId="2E182840" w14:textId="77777777" w:rsidR="00836642" w:rsidRPr="003C0DD8" w:rsidRDefault="00836642" w:rsidP="003D3687">
            <w:pPr>
              <w:jc w:val="center"/>
              <w:rPr>
                <w:rFonts w:ascii="Arial" w:hAnsi="Arial" w:cs="Arial"/>
                <w:b/>
                <w:bCs/>
                <w:sz w:val="16"/>
                <w:szCs w:val="16"/>
                <w:lang w:val="es-BO"/>
              </w:rPr>
            </w:pPr>
            <w:r w:rsidRPr="003C0DD8">
              <w:rPr>
                <w:rFonts w:ascii="Arial" w:hAnsi="Arial" w:cs="Arial"/>
                <w:b/>
                <w:bCs/>
                <w:sz w:val="16"/>
                <w:szCs w:val="16"/>
                <w:lang w:val="es-BO"/>
              </w:rPr>
              <w:t>PRIMA</w:t>
            </w:r>
          </w:p>
          <w:p w14:paraId="6FCCDE30" w14:textId="77777777" w:rsidR="00836642" w:rsidRPr="003C0DD8" w:rsidRDefault="00836642" w:rsidP="003D3687">
            <w:pPr>
              <w:jc w:val="center"/>
              <w:rPr>
                <w:rFonts w:ascii="Arial" w:hAnsi="Arial" w:cs="Arial"/>
                <w:b/>
                <w:bCs/>
                <w:sz w:val="16"/>
                <w:szCs w:val="16"/>
                <w:lang w:val="es-BO"/>
              </w:rPr>
            </w:pPr>
            <w:r w:rsidRPr="003C0DD8">
              <w:rPr>
                <w:rFonts w:ascii="Arial" w:hAnsi="Arial" w:cs="Arial"/>
                <w:b/>
                <w:bCs/>
                <w:sz w:val="16"/>
                <w:szCs w:val="16"/>
                <w:lang w:val="es-BO"/>
              </w:rPr>
              <w:t>NETA</w:t>
            </w:r>
          </w:p>
        </w:tc>
        <w:tc>
          <w:tcPr>
            <w:tcW w:w="1460" w:type="dxa"/>
            <w:shd w:val="clear" w:color="auto" w:fill="DBE5F1" w:themeFill="accent1" w:themeFillTint="33"/>
            <w:tcMar>
              <w:top w:w="13" w:type="dxa"/>
              <w:left w:w="13" w:type="dxa"/>
              <w:bottom w:w="0" w:type="dxa"/>
              <w:right w:w="13" w:type="dxa"/>
            </w:tcMar>
            <w:vAlign w:val="center"/>
            <w:hideMark/>
          </w:tcPr>
          <w:p w14:paraId="2174C775" w14:textId="77777777" w:rsidR="00836642" w:rsidRPr="003C0DD8" w:rsidRDefault="00836642" w:rsidP="003D3687">
            <w:pPr>
              <w:jc w:val="center"/>
              <w:rPr>
                <w:rFonts w:ascii="Arial" w:hAnsi="Arial" w:cs="Arial"/>
                <w:b/>
                <w:bCs/>
                <w:sz w:val="16"/>
                <w:szCs w:val="16"/>
                <w:lang w:val="es-BO"/>
              </w:rPr>
            </w:pPr>
            <w:r w:rsidRPr="003C0DD8">
              <w:rPr>
                <w:rFonts w:ascii="Arial" w:hAnsi="Arial" w:cs="Arial"/>
                <w:b/>
                <w:bCs/>
                <w:sz w:val="16"/>
                <w:szCs w:val="16"/>
                <w:lang w:val="es-BO"/>
              </w:rPr>
              <w:t>IMPUESTOS Y RECARGOS</w:t>
            </w:r>
          </w:p>
        </w:tc>
        <w:tc>
          <w:tcPr>
            <w:tcW w:w="1460" w:type="dxa"/>
            <w:shd w:val="clear" w:color="auto" w:fill="DBE5F1" w:themeFill="accent1" w:themeFillTint="33"/>
            <w:tcMar>
              <w:top w:w="13" w:type="dxa"/>
              <w:left w:w="13" w:type="dxa"/>
              <w:bottom w:w="0" w:type="dxa"/>
              <w:right w:w="13" w:type="dxa"/>
            </w:tcMar>
            <w:vAlign w:val="center"/>
            <w:hideMark/>
          </w:tcPr>
          <w:p w14:paraId="18149C43" w14:textId="77777777" w:rsidR="00836642" w:rsidRPr="003C0DD8" w:rsidRDefault="00836642" w:rsidP="003D3687">
            <w:pPr>
              <w:jc w:val="center"/>
              <w:rPr>
                <w:rFonts w:ascii="Arial" w:hAnsi="Arial" w:cs="Arial"/>
                <w:b/>
                <w:bCs/>
                <w:sz w:val="16"/>
                <w:szCs w:val="16"/>
                <w:lang w:val="es-BO"/>
              </w:rPr>
            </w:pPr>
            <w:r w:rsidRPr="003C0DD8">
              <w:rPr>
                <w:rFonts w:ascii="Arial" w:hAnsi="Arial" w:cs="Arial"/>
                <w:b/>
                <w:bCs/>
                <w:sz w:val="16"/>
                <w:szCs w:val="16"/>
                <w:lang w:val="es-BO"/>
              </w:rPr>
              <w:t>PRIMA</w:t>
            </w:r>
          </w:p>
          <w:p w14:paraId="69BB7820" w14:textId="77777777" w:rsidR="00836642" w:rsidRPr="003C0DD8" w:rsidRDefault="00836642" w:rsidP="003D3687">
            <w:pPr>
              <w:jc w:val="center"/>
              <w:rPr>
                <w:rFonts w:ascii="Arial" w:hAnsi="Arial" w:cs="Arial"/>
                <w:b/>
                <w:bCs/>
                <w:sz w:val="16"/>
                <w:szCs w:val="16"/>
                <w:lang w:val="es-BO"/>
              </w:rPr>
            </w:pPr>
            <w:r w:rsidRPr="003C0DD8">
              <w:rPr>
                <w:rFonts w:ascii="Arial" w:hAnsi="Arial" w:cs="Arial"/>
                <w:b/>
                <w:bCs/>
                <w:sz w:val="16"/>
                <w:szCs w:val="16"/>
                <w:lang w:val="es-BO"/>
              </w:rPr>
              <w:t>TOTAL</w:t>
            </w:r>
          </w:p>
        </w:tc>
      </w:tr>
      <w:tr w:rsidR="009A19D9" w:rsidRPr="003C0DD8" w14:paraId="54291C40" w14:textId="77777777" w:rsidTr="00836642">
        <w:trPr>
          <w:trHeight w:val="315"/>
          <w:jc w:val="center"/>
        </w:trPr>
        <w:tc>
          <w:tcPr>
            <w:tcW w:w="460" w:type="dxa"/>
            <w:shd w:val="clear" w:color="auto" w:fill="auto"/>
            <w:tcMar>
              <w:top w:w="13" w:type="dxa"/>
              <w:left w:w="13" w:type="dxa"/>
              <w:bottom w:w="0" w:type="dxa"/>
              <w:right w:w="13" w:type="dxa"/>
            </w:tcMar>
            <w:vAlign w:val="center"/>
            <w:hideMark/>
          </w:tcPr>
          <w:p w14:paraId="0591F018" w14:textId="77777777" w:rsidR="009A19D9" w:rsidRPr="003C0DD8" w:rsidRDefault="009A19D9" w:rsidP="003D3687">
            <w:pPr>
              <w:jc w:val="center"/>
              <w:rPr>
                <w:rFonts w:ascii="Arial" w:hAnsi="Arial" w:cs="Arial"/>
                <w:sz w:val="16"/>
                <w:szCs w:val="16"/>
                <w:lang w:val="es-BO"/>
              </w:rPr>
            </w:pPr>
            <w:r w:rsidRPr="003C0DD8">
              <w:rPr>
                <w:rFonts w:ascii="Arial" w:hAnsi="Arial" w:cs="Arial"/>
                <w:sz w:val="16"/>
                <w:szCs w:val="16"/>
                <w:lang w:val="es-BO"/>
              </w:rPr>
              <w:t>1</w:t>
            </w:r>
          </w:p>
        </w:tc>
        <w:tc>
          <w:tcPr>
            <w:tcW w:w="2320" w:type="dxa"/>
            <w:shd w:val="clear" w:color="auto" w:fill="auto"/>
            <w:tcMar>
              <w:top w:w="13" w:type="dxa"/>
              <w:left w:w="13" w:type="dxa"/>
              <w:bottom w:w="0" w:type="dxa"/>
              <w:right w:w="13" w:type="dxa"/>
            </w:tcMar>
            <w:vAlign w:val="center"/>
          </w:tcPr>
          <w:p w14:paraId="4AB46B69" w14:textId="77777777" w:rsidR="009A19D9" w:rsidRPr="003C0DD8" w:rsidRDefault="009A19D9" w:rsidP="003D3687">
            <w:pPr>
              <w:jc w:val="both"/>
              <w:rPr>
                <w:rFonts w:ascii="Arial" w:hAnsi="Arial" w:cs="Arial"/>
                <w:sz w:val="16"/>
                <w:szCs w:val="16"/>
                <w:lang w:val="es-BO"/>
              </w:rPr>
            </w:pPr>
          </w:p>
        </w:tc>
        <w:tc>
          <w:tcPr>
            <w:tcW w:w="1460" w:type="dxa"/>
            <w:shd w:val="clear" w:color="auto" w:fill="auto"/>
            <w:tcMar>
              <w:top w:w="13" w:type="dxa"/>
              <w:left w:w="13" w:type="dxa"/>
              <w:bottom w:w="0" w:type="dxa"/>
              <w:right w:w="13" w:type="dxa"/>
            </w:tcMar>
            <w:vAlign w:val="center"/>
            <w:hideMark/>
          </w:tcPr>
          <w:p w14:paraId="068978CF" w14:textId="77777777" w:rsidR="009A19D9" w:rsidRPr="003C0DD8" w:rsidRDefault="009A19D9" w:rsidP="003D3687">
            <w:pPr>
              <w:jc w:val="both"/>
              <w:rPr>
                <w:rFonts w:ascii="Arial" w:hAnsi="Arial" w:cs="Arial"/>
                <w:sz w:val="16"/>
                <w:szCs w:val="16"/>
                <w:lang w:val="es-BO"/>
              </w:rPr>
            </w:pPr>
          </w:p>
        </w:tc>
        <w:tc>
          <w:tcPr>
            <w:tcW w:w="1460" w:type="dxa"/>
            <w:shd w:val="clear" w:color="auto" w:fill="auto"/>
            <w:tcMar>
              <w:top w:w="13" w:type="dxa"/>
              <w:left w:w="13" w:type="dxa"/>
              <w:bottom w:w="0" w:type="dxa"/>
              <w:right w:w="13" w:type="dxa"/>
            </w:tcMar>
            <w:vAlign w:val="center"/>
            <w:hideMark/>
          </w:tcPr>
          <w:p w14:paraId="62EC529F" w14:textId="77777777" w:rsidR="009A19D9" w:rsidRPr="003C0DD8" w:rsidRDefault="009A19D9" w:rsidP="003D3687">
            <w:pPr>
              <w:jc w:val="both"/>
              <w:rPr>
                <w:rFonts w:ascii="Arial" w:hAnsi="Arial" w:cs="Arial"/>
                <w:sz w:val="16"/>
                <w:szCs w:val="16"/>
                <w:lang w:val="es-BO"/>
              </w:rPr>
            </w:pPr>
            <w:r w:rsidRPr="003C0DD8">
              <w:rPr>
                <w:rFonts w:ascii="Arial" w:hAnsi="Arial" w:cs="Arial"/>
                <w:sz w:val="16"/>
                <w:szCs w:val="16"/>
                <w:lang w:val="es-BO"/>
              </w:rPr>
              <w:t> </w:t>
            </w:r>
          </w:p>
        </w:tc>
        <w:tc>
          <w:tcPr>
            <w:tcW w:w="1460" w:type="dxa"/>
            <w:shd w:val="clear" w:color="auto" w:fill="auto"/>
            <w:tcMar>
              <w:top w:w="13" w:type="dxa"/>
              <w:left w:w="13" w:type="dxa"/>
              <w:bottom w:w="0" w:type="dxa"/>
              <w:right w:w="13" w:type="dxa"/>
            </w:tcMar>
            <w:vAlign w:val="center"/>
            <w:hideMark/>
          </w:tcPr>
          <w:p w14:paraId="1F2A8B29" w14:textId="77777777" w:rsidR="009A19D9" w:rsidRPr="003C0DD8" w:rsidRDefault="009A19D9" w:rsidP="003D3687">
            <w:pPr>
              <w:jc w:val="both"/>
              <w:rPr>
                <w:rFonts w:ascii="Arial" w:hAnsi="Arial" w:cs="Arial"/>
                <w:sz w:val="16"/>
                <w:szCs w:val="16"/>
                <w:lang w:val="es-BO"/>
              </w:rPr>
            </w:pPr>
            <w:r w:rsidRPr="003C0DD8">
              <w:rPr>
                <w:rFonts w:ascii="Arial" w:hAnsi="Arial" w:cs="Arial"/>
                <w:sz w:val="16"/>
                <w:szCs w:val="16"/>
                <w:lang w:val="es-BO"/>
              </w:rPr>
              <w:t> </w:t>
            </w:r>
          </w:p>
        </w:tc>
        <w:tc>
          <w:tcPr>
            <w:tcW w:w="1460" w:type="dxa"/>
            <w:shd w:val="clear" w:color="auto" w:fill="auto"/>
            <w:tcMar>
              <w:top w:w="13" w:type="dxa"/>
              <w:left w:w="13" w:type="dxa"/>
              <w:bottom w:w="0" w:type="dxa"/>
              <w:right w:w="13" w:type="dxa"/>
            </w:tcMar>
            <w:vAlign w:val="center"/>
            <w:hideMark/>
          </w:tcPr>
          <w:p w14:paraId="3E295EDD" w14:textId="77777777" w:rsidR="009A19D9" w:rsidRPr="003C0DD8" w:rsidRDefault="009A19D9" w:rsidP="003D3687">
            <w:pPr>
              <w:jc w:val="both"/>
              <w:rPr>
                <w:rFonts w:ascii="Arial" w:hAnsi="Arial" w:cs="Arial"/>
                <w:sz w:val="16"/>
                <w:szCs w:val="16"/>
                <w:lang w:val="es-BO"/>
              </w:rPr>
            </w:pPr>
            <w:r w:rsidRPr="003C0DD8">
              <w:rPr>
                <w:rFonts w:ascii="Arial" w:hAnsi="Arial" w:cs="Arial"/>
                <w:sz w:val="16"/>
                <w:szCs w:val="16"/>
                <w:lang w:val="es-BO"/>
              </w:rPr>
              <w:t> </w:t>
            </w:r>
          </w:p>
        </w:tc>
      </w:tr>
      <w:tr w:rsidR="009A19D9" w:rsidRPr="003C0DD8" w14:paraId="4D13A2F4" w14:textId="77777777" w:rsidTr="00836642">
        <w:trPr>
          <w:trHeight w:val="315"/>
          <w:jc w:val="center"/>
        </w:trPr>
        <w:tc>
          <w:tcPr>
            <w:tcW w:w="460" w:type="dxa"/>
            <w:shd w:val="clear" w:color="auto" w:fill="auto"/>
            <w:tcMar>
              <w:top w:w="13" w:type="dxa"/>
              <w:left w:w="13" w:type="dxa"/>
              <w:bottom w:w="0" w:type="dxa"/>
              <w:right w:w="13" w:type="dxa"/>
            </w:tcMar>
            <w:vAlign w:val="center"/>
            <w:hideMark/>
          </w:tcPr>
          <w:p w14:paraId="482DA688" w14:textId="77777777" w:rsidR="009A19D9" w:rsidRPr="003C0DD8" w:rsidRDefault="009A19D9" w:rsidP="003D3687">
            <w:pPr>
              <w:jc w:val="center"/>
              <w:rPr>
                <w:rFonts w:ascii="Arial" w:hAnsi="Arial" w:cs="Arial"/>
                <w:sz w:val="16"/>
                <w:szCs w:val="16"/>
                <w:lang w:val="es-BO"/>
              </w:rPr>
            </w:pPr>
            <w:r w:rsidRPr="003C0DD8">
              <w:rPr>
                <w:rFonts w:ascii="Arial" w:hAnsi="Arial" w:cs="Arial"/>
                <w:sz w:val="16"/>
                <w:szCs w:val="16"/>
                <w:lang w:val="es-BO"/>
              </w:rPr>
              <w:t>2</w:t>
            </w:r>
          </w:p>
        </w:tc>
        <w:tc>
          <w:tcPr>
            <w:tcW w:w="2320" w:type="dxa"/>
            <w:shd w:val="clear" w:color="auto" w:fill="auto"/>
            <w:tcMar>
              <w:top w:w="13" w:type="dxa"/>
              <w:left w:w="13" w:type="dxa"/>
              <w:bottom w:w="0" w:type="dxa"/>
              <w:right w:w="13" w:type="dxa"/>
            </w:tcMar>
            <w:vAlign w:val="center"/>
          </w:tcPr>
          <w:p w14:paraId="1A5A7CBC" w14:textId="77777777" w:rsidR="009A19D9" w:rsidRPr="003C0DD8" w:rsidRDefault="009A19D9" w:rsidP="003D3687">
            <w:pPr>
              <w:jc w:val="both"/>
              <w:rPr>
                <w:rFonts w:ascii="Arial" w:hAnsi="Arial" w:cs="Arial"/>
                <w:sz w:val="16"/>
                <w:szCs w:val="16"/>
                <w:lang w:val="es-BO"/>
              </w:rPr>
            </w:pPr>
          </w:p>
        </w:tc>
        <w:tc>
          <w:tcPr>
            <w:tcW w:w="1460" w:type="dxa"/>
            <w:shd w:val="clear" w:color="auto" w:fill="auto"/>
            <w:tcMar>
              <w:top w:w="13" w:type="dxa"/>
              <w:left w:w="13" w:type="dxa"/>
              <w:bottom w:w="0" w:type="dxa"/>
              <w:right w:w="13" w:type="dxa"/>
            </w:tcMar>
            <w:vAlign w:val="center"/>
            <w:hideMark/>
          </w:tcPr>
          <w:p w14:paraId="1C6FFD29" w14:textId="77777777" w:rsidR="009A19D9" w:rsidRPr="003C0DD8" w:rsidRDefault="009A19D9" w:rsidP="003D3687">
            <w:pPr>
              <w:jc w:val="both"/>
              <w:rPr>
                <w:rFonts w:ascii="Arial" w:hAnsi="Arial" w:cs="Arial"/>
                <w:sz w:val="16"/>
                <w:szCs w:val="16"/>
                <w:lang w:val="es-BO"/>
              </w:rPr>
            </w:pPr>
          </w:p>
        </w:tc>
        <w:tc>
          <w:tcPr>
            <w:tcW w:w="1460" w:type="dxa"/>
            <w:shd w:val="clear" w:color="auto" w:fill="auto"/>
            <w:tcMar>
              <w:top w:w="13" w:type="dxa"/>
              <w:left w:w="13" w:type="dxa"/>
              <w:bottom w:w="0" w:type="dxa"/>
              <w:right w:w="13" w:type="dxa"/>
            </w:tcMar>
            <w:vAlign w:val="center"/>
            <w:hideMark/>
          </w:tcPr>
          <w:p w14:paraId="0F4FBE9A" w14:textId="77777777" w:rsidR="009A19D9" w:rsidRPr="003C0DD8" w:rsidRDefault="009A19D9" w:rsidP="003D3687">
            <w:pPr>
              <w:jc w:val="both"/>
              <w:rPr>
                <w:rFonts w:ascii="Arial" w:hAnsi="Arial" w:cs="Arial"/>
                <w:sz w:val="16"/>
                <w:szCs w:val="16"/>
                <w:lang w:val="es-BO"/>
              </w:rPr>
            </w:pPr>
            <w:r w:rsidRPr="003C0DD8">
              <w:rPr>
                <w:rFonts w:ascii="Arial" w:hAnsi="Arial" w:cs="Arial"/>
                <w:sz w:val="16"/>
                <w:szCs w:val="16"/>
                <w:lang w:val="es-BO"/>
              </w:rPr>
              <w:t> </w:t>
            </w:r>
          </w:p>
        </w:tc>
        <w:tc>
          <w:tcPr>
            <w:tcW w:w="1460" w:type="dxa"/>
            <w:shd w:val="clear" w:color="auto" w:fill="auto"/>
            <w:tcMar>
              <w:top w:w="13" w:type="dxa"/>
              <w:left w:w="13" w:type="dxa"/>
              <w:bottom w:w="0" w:type="dxa"/>
              <w:right w:w="13" w:type="dxa"/>
            </w:tcMar>
            <w:vAlign w:val="center"/>
            <w:hideMark/>
          </w:tcPr>
          <w:p w14:paraId="014FCFF9" w14:textId="77777777" w:rsidR="009A19D9" w:rsidRPr="003C0DD8" w:rsidRDefault="009A19D9" w:rsidP="003D3687">
            <w:pPr>
              <w:jc w:val="both"/>
              <w:rPr>
                <w:rFonts w:ascii="Arial" w:hAnsi="Arial" w:cs="Arial"/>
                <w:sz w:val="16"/>
                <w:szCs w:val="16"/>
                <w:lang w:val="es-BO"/>
              </w:rPr>
            </w:pPr>
            <w:r w:rsidRPr="003C0DD8">
              <w:rPr>
                <w:rFonts w:ascii="Arial" w:hAnsi="Arial" w:cs="Arial"/>
                <w:sz w:val="16"/>
                <w:szCs w:val="16"/>
                <w:lang w:val="es-BO"/>
              </w:rPr>
              <w:t> </w:t>
            </w:r>
          </w:p>
        </w:tc>
        <w:tc>
          <w:tcPr>
            <w:tcW w:w="1460" w:type="dxa"/>
            <w:shd w:val="clear" w:color="auto" w:fill="auto"/>
            <w:tcMar>
              <w:top w:w="13" w:type="dxa"/>
              <w:left w:w="13" w:type="dxa"/>
              <w:bottom w:w="0" w:type="dxa"/>
              <w:right w:w="13" w:type="dxa"/>
            </w:tcMar>
            <w:vAlign w:val="center"/>
            <w:hideMark/>
          </w:tcPr>
          <w:p w14:paraId="6DEA3582" w14:textId="77777777" w:rsidR="009A19D9" w:rsidRPr="003C0DD8" w:rsidRDefault="009A19D9" w:rsidP="003D3687">
            <w:pPr>
              <w:jc w:val="both"/>
              <w:rPr>
                <w:rFonts w:ascii="Arial" w:hAnsi="Arial" w:cs="Arial"/>
                <w:sz w:val="16"/>
                <w:szCs w:val="16"/>
                <w:lang w:val="es-BO"/>
              </w:rPr>
            </w:pPr>
            <w:r w:rsidRPr="003C0DD8">
              <w:rPr>
                <w:rFonts w:ascii="Arial" w:hAnsi="Arial" w:cs="Arial"/>
                <w:sz w:val="16"/>
                <w:szCs w:val="16"/>
                <w:lang w:val="es-BO"/>
              </w:rPr>
              <w:t> </w:t>
            </w:r>
          </w:p>
        </w:tc>
      </w:tr>
      <w:tr w:rsidR="009A19D9" w:rsidRPr="003C0DD8" w14:paraId="6D734283" w14:textId="77777777" w:rsidTr="00836642">
        <w:trPr>
          <w:trHeight w:val="315"/>
          <w:jc w:val="center"/>
        </w:trPr>
        <w:tc>
          <w:tcPr>
            <w:tcW w:w="460" w:type="dxa"/>
            <w:shd w:val="clear" w:color="auto" w:fill="auto"/>
            <w:tcMar>
              <w:top w:w="13" w:type="dxa"/>
              <w:left w:w="13" w:type="dxa"/>
              <w:bottom w:w="0" w:type="dxa"/>
              <w:right w:w="13" w:type="dxa"/>
            </w:tcMar>
            <w:vAlign w:val="center"/>
            <w:hideMark/>
          </w:tcPr>
          <w:p w14:paraId="055F5139" w14:textId="77777777" w:rsidR="009A19D9" w:rsidRPr="003C0DD8" w:rsidRDefault="009A19D9" w:rsidP="003D3687">
            <w:pPr>
              <w:jc w:val="center"/>
              <w:rPr>
                <w:rFonts w:ascii="Arial" w:hAnsi="Arial" w:cs="Arial"/>
                <w:sz w:val="16"/>
                <w:szCs w:val="16"/>
                <w:lang w:val="es-BO"/>
              </w:rPr>
            </w:pPr>
            <w:r w:rsidRPr="003C0DD8">
              <w:rPr>
                <w:rFonts w:ascii="Arial" w:hAnsi="Arial" w:cs="Arial"/>
                <w:sz w:val="16"/>
                <w:szCs w:val="16"/>
                <w:lang w:val="es-BO"/>
              </w:rPr>
              <w:t>3</w:t>
            </w:r>
          </w:p>
        </w:tc>
        <w:tc>
          <w:tcPr>
            <w:tcW w:w="2320" w:type="dxa"/>
            <w:shd w:val="clear" w:color="auto" w:fill="auto"/>
            <w:tcMar>
              <w:top w:w="13" w:type="dxa"/>
              <w:left w:w="13" w:type="dxa"/>
              <w:bottom w:w="0" w:type="dxa"/>
              <w:right w:w="13" w:type="dxa"/>
            </w:tcMar>
            <w:vAlign w:val="center"/>
          </w:tcPr>
          <w:p w14:paraId="34BB9E5F" w14:textId="77777777" w:rsidR="009A19D9" w:rsidRPr="003C0DD8" w:rsidRDefault="009A19D9" w:rsidP="003D3687">
            <w:pPr>
              <w:jc w:val="both"/>
              <w:rPr>
                <w:rFonts w:ascii="Arial" w:hAnsi="Arial" w:cs="Arial"/>
                <w:sz w:val="16"/>
                <w:szCs w:val="16"/>
                <w:lang w:val="es-BO"/>
              </w:rPr>
            </w:pPr>
          </w:p>
        </w:tc>
        <w:tc>
          <w:tcPr>
            <w:tcW w:w="1460" w:type="dxa"/>
            <w:shd w:val="clear" w:color="auto" w:fill="auto"/>
            <w:tcMar>
              <w:top w:w="13" w:type="dxa"/>
              <w:left w:w="13" w:type="dxa"/>
              <w:bottom w:w="0" w:type="dxa"/>
              <w:right w:w="13" w:type="dxa"/>
            </w:tcMar>
            <w:vAlign w:val="center"/>
            <w:hideMark/>
          </w:tcPr>
          <w:p w14:paraId="1CB771DD" w14:textId="77777777" w:rsidR="009A19D9" w:rsidRPr="003C0DD8" w:rsidRDefault="009A19D9" w:rsidP="003D3687">
            <w:pPr>
              <w:jc w:val="both"/>
              <w:rPr>
                <w:rFonts w:ascii="Arial" w:hAnsi="Arial" w:cs="Arial"/>
                <w:sz w:val="16"/>
                <w:szCs w:val="16"/>
                <w:lang w:val="es-BO"/>
              </w:rPr>
            </w:pPr>
          </w:p>
        </w:tc>
        <w:tc>
          <w:tcPr>
            <w:tcW w:w="1460" w:type="dxa"/>
            <w:shd w:val="clear" w:color="auto" w:fill="auto"/>
            <w:tcMar>
              <w:top w:w="13" w:type="dxa"/>
              <w:left w:w="13" w:type="dxa"/>
              <w:bottom w:w="0" w:type="dxa"/>
              <w:right w:w="13" w:type="dxa"/>
            </w:tcMar>
            <w:vAlign w:val="center"/>
            <w:hideMark/>
          </w:tcPr>
          <w:p w14:paraId="4497EC79" w14:textId="77777777" w:rsidR="009A19D9" w:rsidRPr="003C0DD8" w:rsidRDefault="009A19D9" w:rsidP="003D3687">
            <w:pPr>
              <w:jc w:val="both"/>
              <w:rPr>
                <w:rFonts w:ascii="Arial" w:hAnsi="Arial" w:cs="Arial"/>
                <w:sz w:val="16"/>
                <w:szCs w:val="16"/>
                <w:lang w:val="es-BO"/>
              </w:rPr>
            </w:pPr>
            <w:r w:rsidRPr="003C0DD8">
              <w:rPr>
                <w:rFonts w:ascii="Arial" w:hAnsi="Arial" w:cs="Arial"/>
                <w:sz w:val="16"/>
                <w:szCs w:val="16"/>
                <w:lang w:val="es-BO"/>
              </w:rPr>
              <w:t> </w:t>
            </w:r>
          </w:p>
        </w:tc>
        <w:tc>
          <w:tcPr>
            <w:tcW w:w="1460" w:type="dxa"/>
            <w:shd w:val="clear" w:color="auto" w:fill="auto"/>
            <w:tcMar>
              <w:top w:w="13" w:type="dxa"/>
              <w:left w:w="13" w:type="dxa"/>
              <w:bottom w:w="0" w:type="dxa"/>
              <w:right w:w="13" w:type="dxa"/>
            </w:tcMar>
            <w:vAlign w:val="center"/>
            <w:hideMark/>
          </w:tcPr>
          <w:p w14:paraId="1357B8D9" w14:textId="77777777" w:rsidR="009A19D9" w:rsidRPr="003C0DD8" w:rsidRDefault="009A19D9" w:rsidP="003D3687">
            <w:pPr>
              <w:jc w:val="both"/>
              <w:rPr>
                <w:rFonts w:ascii="Arial" w:hAnsi="Arial" w:cs="Arial"/>
                <w:sz w:val="16"/>
                <w:szCs w:val="16"/>
                <w:lang w:val="es-BO"/>
              </w:rPr>
            </w:pPr>
            <w:r w:rsidRPr="003C0DD8">
              <w:rPr>
                <w:rFonts w:ascii="Arial" w:hAnsi="Arial" w:cs="Arial"/>
                <w:sz w:val="16"/>
                <w:szCs w:val="16"/>
                <w:lang w:val="es-BO"/>
              </w:rPr>
              <w:t> </w:t>
            </w:r>
          </w:p>
        </w:tc>
        <w:tc>
          <w:tcPr>
            <w:tcW w:w="1460" w:type="dxa"/>
            <w:shd w:val="clear" w:color="auto" w:fill="auto"/>
            <w:tcMar>
              <w:top w:w="13" w:type="dxa"/>
              <w:left w:w="13" w:type="dxa"/>
              <w:bottom w:w="0" w:type="dxa"/>
              <w:right w:w="13" w:type="dxa"/>
            </w:tcMar>
            <w:vAlign w:val="center"/>
            <w:hideMark/>
          </w:tcPr>
          <w:p w14:paraId="275B1CF9" w14:textId="77777777" w:rsidR="009A19D9" w:rsidRPr="003C0DD8" w:rsidRDefault="009A19D9" w:rsidP="003D3687">
            <w:pPr>
              <w:jc w:val="both"/>
              <w:rPr>
                <w:rFonts w:ascii="Arial" w:hAnsi="Arial" w:cs="Arial"/>
                <w:sz w:val="16"/>
                <w:szCs w:val="16"/>
                <w:lang w:val="es-BO"/>
              </w:rPr>
            </w:pPr>
            <w:r w:rsidRPr="003C0DD8">
              <w:rPr>
                <w:rFonts w:ascii="Arial" w:hAnsi="Arial" w:cs="Arial"/>
                <w:sz w:val="16"/>
                <w:szCs w:val="16"/>
                <w:lang w:val="es-BO"/>
              </w:rPr>
              <w:t> </w:t>
            </w:r>
          </w:p>
        </w:tc>
      </w:tr>
      <w:tr w:rsidR="009A19D9" w:rsidRPr="003C0DD8" w14:paraId="6D4D9EFE" w14:textId="77777777" w:rsidTr="00836642">
        <w:trPr>
          <w:trHeight w:val="315"/>
          <w:jc w:val="center"/>
        </w:trPr>
        <w:tc>
          <w:tcPr>
            <w:tcW w:w="460" w:type="dxa"/>
            <w:shd w:val="clear" w:color="auto" w:fill="auto"/>
            <w:tcMar>
              <w:top w:w="13" w:type="dxa"/>
              <w:left w:w="13" w:type="dxa"/>
              <w:bottom w:w="0" w:type="dxa"/>
              <w:right w:w="13" w:type="dxa"/>
            </w:tcMar>
            <w:vAlign w:val="center"/>
            <w:hideMark/>
          </w:tcPr>
          <w:p w14:paraId="79CB956C" w14:textId="77777777" w:rsidR="009A19D9" w:rsidRPr="003C0DD8" w:rsidRDefault="009A19D9" w:rsidP="003D3687">
            <w:pPr>
              <w:jc w:val="center"/>
              <w:rPr>
                <w:rFonts w:ascii="Arial" w:hAnsi="Arial" w:cs="Arial"/>
                <w:sz w:val="16"/>
                <w:szCs w:val="16"/>
                <w:lang w:val="es-BO"/>
              </w:rPr>
            </w:pPr>
            <w:r w:rsidRPr="003C0DD8">
              <w:rPr>
                <w:rFonts w:ascii="Arial" w:hAnsi="Arial" w:cs="Arial"/>
                <w:sz w:val="16"/>
                <w:szCs w:val="16"/>
                <w:lang w:val="es-BO"/>
              </w:rPr>
              <w:t>4</w:t>
            </w:r>
          </w:p>
        </w:tc>
        <w:tc>
          <w:tcPr>
            <w:tcW w:w="2320" w:type="dxa"/>
            <w:shd w:val="clear" w:color="auto" w:fill="auto"/>
            <w:tcMar>
              <w:top w:w="13" w:type="dxa"/>
              <w:left w:w="13" w:type="dxa"/>
              <w:bottom w:w="0" w:type="dxa"/>
              <w:right w:w="13" w:type="dxa"/>
            </w:tcMar>
            <w:vAlign w:val="center"/>
          </w:tcPr>
          <w:p w14:paraId="12303790" w14:textId="77777777" w:rsidR="009A19D9" w:rsidRPr="003C0DD8" w:rsidRDefault="009A19D9" w:rsidP="003D3687">
            <w:pPr>
              <w:jc w:val="both"/>
              <w:rPr>
                <w:rFonts w:ascii="Arial" w:hAnsi="Arial" w:cs="Arial"/>
                <w:sz w:val="16"/>
                <w:szCs w:val="16"/>
                <w:lang w:val="es-BO"/>
              </w:rPr>
            </w:pPr>
          </w:p>
        </w:tc>
        <w:tc>
          <w:tcPr>
            <w:tcW w:w="1460" w:type="dxa"/>
            <w:shd w:val="clear" w:color="auto" w:fill="auto"/>
            <w:tcMar>
              <w:top w:w="13" w:type="dxa"/>
              <w:left w:w="13" w:type="dxa"/>
              <w:bottom w:w="0" w:type="dxa"/>
              <w:right w:w="13" w:type="dxa"/>
            </w:tcMar>
            <w:vAlign w:val="center"/>
            <w:hideMark/>
          </w:tcPr>
          <w:p w14:paraId="5ED0555E" w14:textId="77777777" w:rsidR="009A19D9" w:rsidRPr="003C0DD8" w:rsidRDefault="009A19D9" w:rsidP="003D3687">
            <w:pPr>
              <w:jc w:val="both"/>
              <w:rPr>
                <w:rFonts w:ascii="Arial" w:hAnsi="Arial" w:cs="Arial"/>
                <w:sz w:val="16"/>
                <w:szCs w:val="16"/>
                <w:lang w:val="es-BO"/>
              </w:rPr>
            </w:pPr>
          </w:p>
        </w:tc>
        <w:tc>
          <w:tcPr>
            <w:tcW w:w="1460" w:type="dxa"/>
            <w:shd w:val="clear" w:color="auto" w:fill="auto"/>
            <w:tcMar>
              <w:top w:w="13" w:type="dxa"/>
              <w:left w:w="13" w:type="dxa"/>
              <w:bottom w:w="0" w:type="dxa"/>
              <w:right w:w="13" w:type="dxa"/>
            </w:tcMar>
            <w:vAlign w:val="center"/>
            <w:hideMark/>
          </w:tcPr>
          <w:p w14:paraId="7967F0FB" w14:textId="77777777" w:rsidR="009A19D9" w:rsidRPr="003C0DD8" w:rsidRDefault="009A19D9" w:rsidP="003D3687">
            <w:pPr>
              <w:jc w:val="both"/>
              <w:rPr>
                <w:rFonts w:ascii="Arial" w:hAnsi="Arial" w:cs="Arial"/>
                <w:sz w:val="16"/>
                <w:szCs w:val="16"/>
                <w:lang w:val="es-BO"/>
              </w:rPr>
            </w:pPr>
            <w:r w:rsidRPr="003C0DD8">
              <w:rPr>
                <w:rFonts w:ascii="Arial" w:hAnsi="Arial" w:cs="Arial"/>
                <w:sz w:val="16"/>
                <w:szCs w:val="16"/>
                <w:lang w:val="es-BO"/>
              </w:rPr>
              <w:t> </w:t>
            </w:r>
          </w:p>
        </w:tc>
        <w:tc>
          <w:tcPr>
            <w:tcW w:w="1460" w:type="dxa"/>
            <w:shd w:val="clear" w:color="auto" w:fill="auto"/>
            <w:tcMar>
              <w:top w:w="13" w:type="dxa"/>
              <w:left w:w="13" w:type="dxa"/>
              <w:bottom w:w="0" w:type="dxa"/>
              <w:right w:w="13" w:type="dxa"/>
            </w:tcMar>
            <w:vAlign w:val="center"/>
            <w:hideMark/>
          </w:tcPr>
          <w:p w14:paraId="2394B45D" w14:textId="77777777" w:rsidR="009A19D9" w:rsidRPr="003C0DD8" w:rsidRDefault="009A19D9" w:rsidP="003D3687">
            <w:pPr>
              <w:jc w:val="both"/>
              <w:rPr>
                <w:rFonts w:ascii="Arial" w:hAnsi="Arial" w:cs="Arial"/>
                <w:sz w:val="16"/>
                <w:szCs w:val="16"/>
                <w:lang w:val="es-BO"/>
              </w:rPr>
            </w:pPr>
            <w:r w:rsidRPr="003C0DD8">
              <w:rPr>
                <w:rFonts w:ascii="Arial" w:hAnsi="Arial" w:cs="Arial"/>
                <w:sz w:val="16"/>
                <w:szCs w:val="16"/>
                <w:lang w:val="es-BO"/>
              </w:rPr>
              <w:t> </w:t>
            </w:r>
          </w:p>
        </w:tc>
        <w:tc>
          <w:tcPr>
            <w:tcW w:w="1460" w:type="dxa"/>
            <w:shd w:val="clear" w:color="auto" w:fill="auto"/>
            <w:tcMar>
              <w:top w:w="13" w:type="dxa"/>
              <w:left w:w="13" w:type="dxa"/>
              <w:bottom w:w="0" w:type="dxa"/>
              <w:right w:w="13" w:type="dxa"/>
            </w:tcMar>
            <w:vAlign w:val="center"/>
            <w:hideMark/>
          </w:tcPr>
          <w:p w14:paraId="1AD80BE9" w14:textId="77777777" w:rsidR="009A19D9" w:rsidRPr="003C0DD8" w:rsidRDefault="009A19D9" w:rsidP="003D3687">
            <w:pPr>
              <w:jc w:val="both"/>
              <w:rPr>
                <w:rFonts w:ascii="Arial" w:hAnsi="Arial" w:cs="Arial"/>
                <w:sz w:val="16"/>
                <w:szCs w:val="16"/>
                <w:lang w:val="es-BO"/>
              </w:rPr>
            </w:pPr>
            <w:r w:rsidRPr="003C0DD8">
              <w:rPr>
                <w:rFonts w:ascii="Arial" w:hAnsi="Arial" w:cs="Arial"/>
                <w:sz w:val="16"/>
                <w:szCs w:val="16"/>
                <w:lang w:val="es-BO"/>
              </w:rPr>
              <w:t> </w:t>
            </w:r>
          </w:p>
        </w:tc>
      </w:tr>
      <w:tr w:rsidR="009A19D9" w:rsidRPr="003C0DD8" w14:paraId="6838C7EE" w14:textId="77777777" w:rsidTr="00836642">
        <w:trPr>
          <w:trHeight w:val="315"/>
          <w:jc w:val="center"/>
        </w:trPr>
        <w:tc>
          <w:tcPr>
            <w:tcW w:w="460" w:type="dxa"/>
            <w:shd w:val="clear" w:color="auto" w:fill="auto"/>
            <w:tcMar>
              <w:top w:w="13" w:type="dxa"/>
              <w:left w:w="13" w:type="dxa"/>
              <w:bottom w:w="0" w:type="dxa"/>
              <w:right w:w="13" w:type="dxa"/>
            </w:tcMar>
            <w:vAlign w:val="center"/>
            <w:hideMark/>
          </w:tcPr>
          <w:p w14:paraId="55D95CB3" w14:textId="77777777" w:rsidR="009A19D9" w:rsidRPr="003C0DD8" w:rsidRDefault="009A19D9" w:rsidP="003D3687">
            <w:pPr>
              <w:jc w:val="center"/>
              <w:rPr>
                <w:rFonts w:ascii="Arial" w:hAnsi="Arial" w:cs="Arial"/>
                <w:sz w:val="16"/>
                <w:szCs w:val="16"/>
                <w:lang w:val="es-BO"/>
              </w:rPr>
            </w:pPr>
            <w:r w:rsidRPr="003C0DD8">
              <w:rPr>
                <w:rFonts w:ascii="Arial" w:hAnsi="Arial" w:cs="Arial"/>
                <w:sz w:val="16"/>
                <w:szCs w:val="16"/>
                <w:lang w:val="es-BO"/>
              </w:rPr>
              <w:t>5</w:t>
            </w:r>
          </w:p>
        </w:tc>
        <w:tc>
          <w:tcPr>
            <w:tcW w:w="2320" w:type="dxa"/>
            <w:shd w:val="clear" w:color="auto" w:fill="auto"/>
            <w:tcMar>
              <w:top w:w="13" w:type="dxa"/>
              <w:left w:w="13" w:type="dxa"/>
              <w:bottom w:w="0" w:type="dxa"/>
              <w:right w:w="13" w:type="dxa"/>
            </w:tcMar>
            <w:vAlign w:val="center"/>
          </w:tcPr>
          <w:p w14:paraId="0EC6248F" w14:textId="77777777" w:rsidR="009A19D9" w:rsidRPr="003C0DD8" w:rsidRDefault="009A19D9" w:rsidP="003D3687">
            <w:pPr>
              <w:jc w:val="both"/>
              <w:rPr>
                <w:rFonts w:ascii="Arial" w:hAnsi="Arial" w:cs="Arial"/>
                <w:sz w:val="16"/>
                <w:szCs w:val="16"/>
                <w:lang w:val="es-BO"/>
              </w:rPr>
            </w:pPr>
          </w:p>
        </w:tc>
        <w:tc>
          <w:tcPr>
            <w:tcW w:w="1460" w:type="dxa"/>
            <w:shd w:val="clear" w:color="auto" w:fill="auto"/>
            <w:tcMar>
              <w:top w:w="13" w:type="dxa"/>
              <w:left w:w="13" w:type="dxa"/>
              <w:bottom w:w="0" w:type="dxa"/>
              <w:right w:w="13" w:type="dxa"/>
            </w:tcMar>
            <w:vAlign w:val="center"/>
            <w:hideMark/>
          </w:tcPr>
          <w:p w14:paraId="62753A25" w14:textId="77777777" w:rsidR="009A19D9" w:rsidRPr="003C0DD8" w:rsidRDefault="009A19D9" w:rsidP="003D3687">
            <w:pPr>
              <w:jc w:val="both"/>
              <w:rPr>
                <w:rFonts w:ascii="Arial" w:hAnsi="Arial" w:cs="Arial"/>
                <w:sz w:val="16"/>
                <w:szCs w:val="16"/>
                <w:lang w:val="es-BO"/>
              </w:rPr>
            </w:pPr>
          </w:p>
        </w:tc>
        <w:tc>
          <w:tcPr>
            <w:tcW w:w="1460" w:type="dxa"/>
            <w:shd w:val="clear" w:color="auto" w:fill="auto"/>
            <w:tcMar>
              <w:top w:w="13" w:type="dxa"/>
              <w:left w:w="13" w:type="dxa"/>
              <w:bottom w:w="0" w:type="dxa"/>
              <w:right w:w="13" w:type="dxa"/>
            </w:tcMar>
            <w:vAlign w:val="center"/>
            <w:hideMark/>
          </w:tcPr>
          <w:p w14:paraId="4644801F" w14:textId="77777777" w:rsidR="009A19D9" w:rsidRPr="003C0DD8" w:rsidRDefault="009A19D9" w:rsidP="003D3687">
            <w:pPr>
              <w:jc w:val="both"/>
              <w:rPr>
                <w:rFonts w:ascii="Arial" w:hAnsi="Arial" w:cs="Arial"/>
                <w:sz w:val="16"/>
                <w:szCs w:val="16"/>
                <w:lang w:val="es-BO"/>
              </w:rPr>
            </w:pPr>
            <w:r w:rsidRPr="003C0DD8">
              <w:rPr>
                <w:rFonts w:ascii="Arial" w:hAnsi="Arial" w:cs="Arial"/>
                <w:sz w:val="16"/>
                <w:szCs w:val="16"/>
                <w:lang w:val="es-BO"/>
              </w:rPr>
              <w:t> </w:t>
            </w:r>
          </w:p>
        </w:tc>
        <w:tc>
          <w:tcPr>
            <w:tcW w:w="1460" w:type="dxa"/>
            <w:shd w:val="clear" w:color="auto" w:fill="auto"/>
            <w:tcMar>
              <w:top w:w="13" w:type="dxa"/>
              <w:left w:w="13" w:type="dxa"/>
              <w:bottom w:w="0" w:type="dxa"/>
              <w:right w:w="13" w:type="dxa"/>
            </w:tcMar>
            <w:vAlign w:val="center"/>
            <w:hideMark/>
          </w:tcPr>
          <w:p w14:paraId="4CF40791" w14:textId="77777777" w:rsidR="009A19D9" w:rsidRPr="003C0DD8" w:rsidRDefault="009A19D9" w:rsidP="003D3687">
            <w:pPr>
              <w:jc w:val="both"/>
              <w:rPr>
                <w:rFonts w:ascii="Arial" w:hAnsi="Arial" w:cs="Arial"/>
                <w:sz w:val="16"/>
                <w:szCs w:val="16"/>
                <w:lang w:val="es-BO"/>
              </w:rPr>
            </w:pPr>
            <w:r w:rsidRPr="003C0DD8">
              <w:rPr>
                <w:rFonts w:ascii="Arial" w:hAnsi="Arial" w:cs="Arial"/>
                <w:sz w:val="16"/>
                <w:szCs w:val="16"/>
                <w:lang w:val="es-BO"/>
              </w:rPr>
              <w:t> </w:t>
            </w:r>
          </w:p>
        </w:tc>
        <w:tc>
          <w:tcPr>
            <w:tcW w:w="1460" w:type="dxa"/>
            <w:shd w:val="clear" w:color="auto" w:fill="auto"/>
            <w:tcMar>
              <w:top w:w="13" w:type="dxa"/>
              <w:left w:w="13" w:type="dxa"/>
              <w:bottom w:w="0" w:type="dxa"/>
              <w:right w:w="13" w:type="dxa"/>
            </w:tcMar>
            <w:vAlign w:val="center"/>
            <w:hideMark/>
          </w:tcPr>
          <w:p w14:paraId="48D32B81" w14:textId="77777777" w:rsidR="009A19D9" w:rsidRPr="003C0DD8" w:rsidRDefault="009A19D9" w:rsidP="003D3687">
            <w:pPr>
              <w:jc w:val="both"/>
              <w:rPr>
                <w:rFonts w:ascii="Arial" w:hAnsi="Arial" w:cs="Arial"/>
                <w:sz w:val="16"/>
                <w:szCs w:val="16"/>
                <w:lang w:val="es-BO"/>
              </w:rPr>
            </w:pPr>
            <w:r w:rsidRPr="003C0DD8">
              <w:rPr>
                <w:rFonts w:ascii="Arial" w:hAnsi="Arial" w:cs="Arial"/>
                <w:sz w:val="16"/>
                <w:szCs w:val="16"/>
                <w:lang w:val="es-BO"/>
              </w:rPr>
              <w:t> </w:t>
            </w:r>
          </w:p>
        </w:tc>
      </w:tr>
      <w:tr w:rsidR="009A19D9" w:rsidRPr="003C0DD8" w14:paraId="0BA8E64C" w14:textId="77777777" w:rsidTr="00836642">
        <w:trPr>
          <w:trHeight w:val="315"/>
          <w:jc w:val="center"/>
        </w:trPr>
        <w:tc>
          <w:tcPr>
            <w:tcW w:w="460" w:type="dxa"/>
            <w:shd w:val="clear" w:color="auto" w:fill="auto"/>
            <w:tcMar>
              <w:top w:w="13" w:type="dxa"/>
              <w:left w:w="13" w:type="dxa"/>
              <w:bottom w:w="0" w:type="dxa"/>
              <w:right w:w="13" w:type="dxa"/>
            </w:tcMar>
            <w:vAlign w:val="center"/>
            <w:hideMark/>
          </w:tcPr>
          <w:p w14:paraId="655AEE05" w14:textId="77777777" w:rsidR="009A19D9" w:rsidRPr="003C0DD8" w:rsidRDefault="009A19D9" w:rsidP="003D3687">
            <w:pPr>
              <w:jc w:val="center"/>
              <w:rPr>
                <w:rFonts w:ascii="Arial" w:hAnsi="Arial" w:cs="Arial"/>
                <w:sz w:val="16"/>
                <w:szCs w:val="16"/>
                <w:lang w:val="es-BO"/>
              </w:rPr>
            </w:pPr>
            <w:r w:rsidRPr="003C0DD8">
              <w:rPr>
                <w:rFonts w:ascii="Arial" w:hAnsi="Arial" w:cs="Arial"/>
                <w:sz w:val="16"/>
                <w:szCs w:val="16"/>
                <w:lang w:val="es-BO"/>
              </w:rPr>
              <w:t>6</w:t>
            </w:r>
          </w:p>
        </w:tc>
        <w:tc>
          <w:tcPr>
            <w:tcW w:w="2320" w:type="dxa"/>
            <w:shd w:val="clear" w:color="auto" w:fill="auto"/>
            <w:tcMar>
              <w:top w:w="13" w:type="dxa"/>
              <w:left w:w="13" w:type="dxa"/>
              <w:bottom w:w="0" w:type="dxa"/>
              <w:right w:w="13" w:type="dxa"/>
            </w:tcMar>
            <w:vAlign w:val="center"/>
          </w:tcPr>
          <w:p w14:paraId="6C6A199E" w14:textId="77777777" w:rsidR="009A19D9" w:rsidRPr="003C0DD8" w:rsidRDefault="009A19D9" w:rsidP="003D3687">
            <w:pPr>
              <w:jc w:val="both"/>
              <w:rPr>
                <w:rFonts w:ascii="Arial" w:hAnsi="Arial" w:cs="Arial"/>
                <w:sz w:val="16"/>
                <w:szCs w:val="16"/>
                <w:lang w:val="es-BO"/>
              </w:rPr>
            </w:pPr>
          </w:p>
        </w:tc>
        <w:tc>
          <w:tcPr>
            <w:tcW w:w="1460" w:type="dxa"/>
            <w:shd w:val="clear" w:color="auto" w:fill="auto"/>
            <w:tcMar>
              <w:top w:w="13" w:type="dxa"/>
              <w:left w:w="13" w:type="dxa"/>
              <w:bottom w:w="0" w:type="dxa"/>
              <w:right w:w="13" w:type="dxa"/>
            </w:tcMar>
            <w:vAlign w:val="center"/>
            <w:hideMark/>
          </w:tcPr>
          <w:p w14:paraId="3D65C081" w14:textId="77777777" w:rsidR="009A19D9" w:rsidRPr="003C0DD8" w:rsidRDefault="009A19D9" w:rsidP="003D3687">
            <w:pPr>
              <w:jc w:val="both"/>
              <w:rPr>
                <w:rFonts w:ascii="Arial" w:hAnsi="Arial" w:cs="Arial"/>
                <w:sz w:val="16"/>
                <w:szCs w:val="16"/>
                <w:lang w:val="es-BO"/>
              </w:rPr>
            </w:pPr>
          </w:p>
        </w:tc>
        <w:tc>
          <w:tcPr>
            <w:tcW w:w="1460" w:type="dxa"/>
            <w:shd w:val="clear" w:color="auto" w:fill="auto"/>
            <w:tcMar>
              <w:top w:w="13" w:type="dxa"/>
              <w:left w:w="13" w:type="dxa"/>
              <w:bottom w:w="0" w:type="dxa"/>
              <w:right w:w="13" w:type="dxa"/>
            </w:tcMar>
            <w:vAlign w:val="center"/>
            <w:hideMark/>
          </w:tcPr>
          <w:p w14:paraId="0396E351" w14:textId="77777777" w:rsidR="009A19D9" w:rsidRPr="003C0DD8" w:rsidRDefault="009A19D9" w:rsidP="003D3687">
            <w:pPr>
              <w:jc w:val="both"/>
              <w:rPr>
                <w:rFonts w:ascii="Arial" w:hAnsi="Arial" w:cs="Arial"/>
                <w:sz w:val="16"/>
                <w:szCs w:val="16"/>
                <w:lang w:val="es-BO"/>
              </w:rPr>
            </w:pPr>
            <w:r w:rsidRPr="003C0DD8">
              <w:rPr>
                <w:rFonts w:ascii="Arial" w:hAnsi="Arial" w:cs="Arial"/>
                <w:sz w:val="16"/>
                <w:szCs w:val="16"/>
                <w:lang w:val="es-BO"/>
              </w:rPr>
              <w:t> </w:t>
            </w:r>
          </w:p>
        </w:tc>
        <w:tc>
          <w:tcPr>
            <w:tcW w:w="1460" w:type="dxa"/>
            <w:shd w:val="clear" w:color="auto" w:fill="auto"/>
            <w:tcMar>
              <w:top w:w="13" w:type="dxa"/>
              <w:left w:w="13" w:type="dxa"/>
              <w:bottom w:w="0" w:type="dxa"/>
              <w:right w:w="13" w:type="dxa"/>
            </w:tcMar>
            <w:vAlign w:val="center"/>
            <w:hideMark/>
          </w:tcPr>
          <w:p w14:paraId="4E9B54B8" w14:textId="77777777" w:rsidR="009A19D9" w:rsidRPr="003C0DD8" w:rsidRDefault="009A19D9" w:rsidP="003D3687">
            <w:pPr>
              <w:jc w:val="both"/>
              <w:rPr>
                <w:rFonts w:ascii="Arial" w:hAnsi="Arial" w:cs="Arial"/>
                <w:sz w:val="16"/>
                <w:szCs w:val="16"/>
                <w:lang w:val="es-BO"/>
              </w:rPr>
            </w:pPr>
            <w:r w:rsidRPr="003C0DD8">
              <w:rPr>
                <w:rFonts w:ascii="Arial" w:hAnsi="Arial" w:cs="Arial"/>
                <w:sz w:val="16"/>
                <w:szCs w:val="16"/>
                <w:lang w:val="es-BO"/>
              </w:rPr>
              <w:t> </w:t>
            </w:r>
          </w:p>
        </w:tc>
        <w:tc>
          <w:tcPr>
            <w:tcW w:w="1460" w:type="dxa"/>
            <w:shd w:val="clear" w:color="auto" w:fill="auto"/>
            <w:tcMar>
              <w:top w:w="13" w:type="dxa"/>
              <w:left w:w="13" w:type="dxa"/>
              <w:bottom w:w="0" w:type="dxa"/>
              <w:right w:w="13" w:type="dxa"/>
            </w:tcMar>
            <w:vAlign w:val="center"/>
            <w:hideMark/>
          </w:tcPr>
          <w:p w14:paraId="380DFCD2" w14:textId="77777777" w:rsidR="009A19D9" w:rsidRPr="003C0DD8" w:rsidRDefault="009A19D9" w:rsidP="003D3687">
            <w:pPr>
              <w:jc w:val="both"/>
              <w:rPr>
                <w:rFonts w:ascii="Arial" w:hAnsi="Arial" w:cs="Arial"/>
                <w:sz w:val="16"/>
                <w:szCs w:val="16"/>
                <w:lang w:val="es-BO"/>
              </w:rPr>
            </w:pPr>
            <w:r w:rsidRPr="003C0DD8">
              <w:rPr>
                <w:rFonts w:ascii="Arial" w:hAnsi="Arial" w:cs="Arial"/>
                <w:sz w:val="16"/>
                <w:szCs w:val="16"/>
                <w:lang w:val="es-BO"/>
              </w:rPr>
              <w:t> </w:t>
            </w:r>
          </w:p>
        </w:tc>
      </w:tr>
      <w:tr w:rsidR="009A19D9" w:rsidRPr="003C0DD8" w14:paraId="3DCF85EF" w14:textId="77777777" w:rsidTr="00836642">
        <w:trPr>
          <w:trHeight w:val="315"/>
          <w:jc w:val="center"/>
        </w:trPr>
        <w:tc>
          <w:tcPr>
            <w:tcW w:w="460" w:type="dxa"/>
            <w:shd w:val="clear" w:color="auto" w:fill="auto"/>
            <w:tcMar>
              <w:top w:w="13" w:type="dxa"/>
              <w:left w:w="13" w:type="dxa"/>
              <w:bottom w:w="0" w:type="dxa"/>
              <w:right w:w="13" w:type="dxa"/>
            </w:tcMar>
            <w:vAlign w:val="center"/>
            <w:hideMark/>
          </w:tcPr>
          <w:p w14:paraId="6997BB90" w14:textId="77777777" w:rsidR="009A19D9" w:rsidRPr="003C0DD8" w:rsidRDefault="009A19D9" w:rsidP="003D3687">
            <w:pPr>
              <w:jc w:val="center"/>
              <w:rPr>
                <w:rFonts w:ascii="Arial" w:hAnsi="Arial" w:cs="Arial"/>
                <w:sz w:val="16"/>
                <w:szCs w:val="16"/>
                <w:lang w:val="es-BO"/>
              </w:rPr>
            </w:pPr>
            <w:r w:rsidRPr="003C0DD8">
              <w:rPr>
                <w:rFonts w:ascii="Arial" w:hAnsi="Arial" w:cs="Arial"/>
                <w:sz w:val="16"/>
                <w:szCs w:val="16"/>
                <w:lang w:val="es-BO"/>
              </w:rPr>
              <w:t>7</w:t>
            </w:r>
          </w:p>
        </w:tc>
        <w:tc>
          <w:tcPr>
            <w:tcW w:w="2320" w:type="dxa"/>
            <w:shd w:val="clear" w:color="auto" w:fill="auto"/>
            <w:tcMar>
              <w:top w:w="13" w:type="dxa"/>
              <w:left w:w="13" w:type="dxa"/>
              <w:bottom w:w="0" w:type="dxa"/>
              <w:right w:w="13" w:type="dxa"/>
            </w:tcMar>
            <w:vAlign w:val="center"/>
          </w:tcPr>
          <w:p w14:paraId="7D0367DD" w14:textId="77777777" w:rsidR="009A19D9" w:rsidRPr="003C0DD8" w:rsidRDefault="009A19D9" w:rsidP="003D3687">
            <w:pPr>
              <w:jc w:val="both"/>
              <w:rPr>
                <w:rFonts w:ascii="Arial" w:hAnsi="Arial" w:cs="Arial"/>
                <w:sz w:val="16"/>
                <w:szCs w:val="16"/>
                <w:lang w:val="es-BO"/>
              </w:rPr>
            </w:pPr>
          </w:p>
        </w:tc>
        <w:tc>
          <w:tcPr>
            <w:tcW w:w="1460" w:type="dxa"/>
            <w:shd w:val="clear" w:color="auto" w:fill="auto"/>
            <w:tcMar>
              <w:top w:w="13" w:type="dxa"/>
              <w:left w:w="13" w:type="dxa"/>
              <w:bottom w:w="0" w:type="dxa"/>
              <w:right w:w="13" w:type="dxa"/>
            </w:tcMar>
            <w:vAlign w:val="center"/>
            <w:hideMark/>
          </w:tcPr>
          <w:p w14:paraId="06B4805A" w14:textId="77777777" w:rsidR="009A19D9" w:rsidRPr="003C0DD8" w:rsidRDefault="009A19D9" w:rsidP="003D3687">
            <w:pPr>
              <w:jc w:val="both"/>
              <w:rPr>
                <w:rFonts w:ascii="Arial" w:hAnsi="Arial" w:cs="Arial"/>
                <w:sz w:val="16"/>
                <w:szCs w:val="16"/>
                <w:lang w:val="es-BO"/>
              </w:rPr>
            </w:pPr>
          </w:p>
        </w:tc>
        <w:tc>
          <w:tcPr>
            <w:tcW w:w="1460" w:type="dxa"/>
            <w:shd w:val="clear" w:color="auto" w:fill="auto"/>
            <w:tcMar>
              <w:top w:w="13" w:type="dxa"/>
              <w:left w:w="13" w:type="dxa"/>
              <w:bottom w:w="0" w:type="dxa"/>
              <w:right w:w="13" w:type="dxa"/>
            </w:tcMar>
            <w:vAlign w:val="center"/>
            <w:hideMark/>
          </w:tcPr>
          <w:p w14:paraId="55ACA1EF" w14:textId="77777777" w:rsidR="009A19D9" w:rsidRPr="003C0DD8" w:rsidRDefault="009A19D9" w:rsidP="003D3687">
            <w:pPr>
              <w:jc w:val="both"/>
              <w:rPr>
                <w:rFonts w:ascii="Arial" w:hAnsi="Arial" w:cs="Arial"/>
                <w:sz w:val="16"/>
                <w:szCs w:val="16"/>
                <w:lang w:val="es-BO"/>
              </w:rPr>
            </w:pPr>
            <w:r w:rsidRPr="003C0DD8">
              <w:rPr>
                <w:rFonts w:ascii="Arial" w:hAnsi="Arial" w:cs="Arial"/>
                <w:sz w:val="16"/>
                <w:szCs w:val="16"/>
                <w:lang w:val="es-BO"/>
              </w:rPr>
              <w:t> </w:t>
            </w:r>
          </w:p>
        </w:tc>
        <w:tc>
          <w:tcPr>
            <w:tcW w:w="1460" w:type="dxa"/>
            <w:shd w:val="clear" w:color="auto" w:fill="auto"/>
            <w:tcMar>
              <w:top w:w="13" w:type="dxa"/>
              <w:left w:w="13" w:type="dxa"/>
              <w:bottom w:w="0" w:type="dxa"/>
              <w:right w:w="13" w:type="dxa"/>
            </w:tcMar>
            <w:vAlign w:val="center"/>
            <w:hideMark/>
          </w:tcPr>
          <w:p w14:paraId="5ACD323A" w14:textId="77777777" w:rsidR="009A19D9" w:rsidRPr="003C0DD8" w:rsidRDefault="009A19D9" w:rsidP="003D3687">
            <w:pPr>
              <w:jc w:val="both"/>
              <w:rPr>
                <w:rFonts w:ascii="Arial" w:hAnsi="Arial" w:cs="Arial"/>
                <w:sz w:val="16"/>
                <w:szCs w:val="16"/>
                <w:lang w:val="es-BO"/>
              </w:rPr>
            </w:pPr>
            <w:r w:rsidRPr="003C0DD8">
              <w:rPr>
                <w:rFonts w:ascii="Arial" w:hAnsi="Arial" w:cs="Arial"/>
                <w:sz w:val="16"/>
                <w:szCs w:val="16"/>
                <w:lang w:val="es-BO"/>
              </w:rPr>
              <w:t> </w:t>
            </w:r>
          </w:p>
        </w:tc>
        <w:tc>
          <w:tcPr>
            <w:tcW w:w="1460" w:type="dxa"/>
            <w:shd w:val="clear" w:color="auto" w:fill="auto"/>
            <w:tcMar>
              <w:top w:w="13" w:type="dxa"/>
              <w:left w:w="13" w:type="dxa"/>
              <w:bottom w:w="0" w:type="dxa"/>
              <w:right w:w="13" w:type="dxa"/>
            </w:tcMar>
            <w:vAlign w:val="center"/>
            <w:hideMark/>
          </w:tcPr>
          <w:p w14:paraId="0D0CC433" w14:textId="77777777" w:rsidR="009A19D9" w:rsidRPr="003C0DD8" w:rsidRDefault="009A19D9" w:rsidP="003D3687">
            <w:pPr>
              <w:jc w:val="both"/>
              <w:rPr>
                <w:rFonts w:ascii="Arial" w:hAnsi="Arial" w:cs="Arial"/>
                <w:sz w:val="16"/>
                <w:szCs w:val="16"/>
                <w:lang w:val="es-BO"/>
              </w:rPr>
            </w:pPr>
            <w:r w:rsidRPr="003C0DD8">
              <w:rPr>
                <w:rFonts w:ascii="Arial" w:hAnsi="Arial" w:cs="Arial"/>
                <w:sz w:val="16"/>
                <w:szCs w:val="16"/>
                <w:lang w:val="es-BO"/>
              </w:rPr>
              <w:t> </w:t>
            </w:r>
          </w:p>
        </w:tc>
      </w:tr>
      <w:tr w:rsidR="009A19D9" w:rsidRPr="003C0DD8" w14:paraId="61B541B8" w14:textId="77777777" w:rsidTr="00836642">
        <w:trPr>
          <w:trHeight w:val="315"/>
          <w:jc w:val="center"/>
        </w:trPr>
        <w:tc>
          <w:tcPr>
            <w:tcW w:w="460" w:type="dxa"/>
            <w:shd w:val="clear" w:color="auto" w:fill="auto"/>
            <w:tcMar>
              <w:top w:w="13" w:type="dxa"/>
              <w:left w:w="13" w:type="dxa"/>
              <w:bottom w:w="0" w:type="dxa"/>
              <w:right w:w="13" w:type="dxa"/>
            </w:tcMar>
            <w:vAlign w:val="center"/>
            <w:hideMark/>
          </w:tcPr>
          <w:p w14:paraId="5D51FE82" w14:textId="77777777" w:rsidR="009A19D9" w:rsidRPr="003C0DD8" w:rsidRDefault="009A19D9" w:rsidP="003D3687">
            <w:pPr>
              <w:jc w:val="center"/>
              <w:rPr>
                <w:rFonts w:ascii="Arial" w:hAnsi="Arial" w:cs="Arial"/>
                <w:sz w:val="16"/>
                <w:szCs w:val="16"/>
                <w:lang w:val="es-BO"/>
              </w:rPr>
            </w:pPr>
            <w:r w:rsidRPr="003C0DD8">
              <w:rPr>
                <w:rFonts w:ascii="Arial" w:hAnsi="Arial" w:cs="Arial"/>
                <w:sz w:val="16"/>
                <w:szCs w:val="16"/>
                <w:lang w:val="es-BO"/>
              </w:rPr>
              <w:t>…</w:t>
            </w:r>
          </w:p>
        </w:tc>
        <w:tc>
          <w:tcPr>
            <w:tcW w:w="2320" w:type="dxa"/>
            <w:shd w:val="clear" w:color="auto" w:fill="auto"/>
            <w:tcMar>
              <w:top w:w="13" w:type="dxa"/>
              <w:left w:w="13" w:type="dxa"/>
              <w:bottom w:w="0" w:type="dxa"/>
              <w:right w:w="13" w:type="dxa"/>
            </w:tcMar>
            <w:vAlign w:val="center"/>
            <w:hideMark/>
          </w:tcPr>
          <w:p w14:paraId="2D9DB584" w14:textId="77777777" w:rsidR="009A19D9" w:rsidRPr="003C0DD8" w:rsidRDefault="009A19D9" w:rsidP="003D3687">
            <w:pPr>
              <w:jc w:val="both"/>
              <w:rPr>
                <w:rFonts w:ascii="Arial" w:hAnsi="Arial" w:cs="Arial"/>
                <w:sz w:val="16"/>
                <w:szCs w:val="16"/>
                <w:lang w:val="es-BO"/>
              </w:rPr>
            </w:pPr>
            <w:r w:rsidRPr="003C0DD8">
              <w:rPr>
                <w:rFonts w:ascii="Arial" w:hAnsi="Arial" w:cs="Arial"/>
                <w:sz w:val="16"/>
                <w:szCs w:val="16"/>
                <w:lang w:val="es-BO"/>
              </w:rPr>
              <w:t> </w:t>
            </w:r>
          </w:p>
        </w:tc>
        <w:tc>
          <w:tcPr>
            <w:tcW w:w="1460" w:type="dxa"/>
            <w:shd w:val="clear" w:color="auto" w:fill="auto"/>
            <w:tcMar>
              <w:top w:w="13" w:type="dxa"/>
              <w:left w:w="13" w:type="dxa"/>
              <w:bottom w:w="0" w:type="dxa"/>
              <w:right w:w="13" w:type="dxa"/>
            </w:tcMar>
            <w:vAlign w:val="center"/>
            <w:hideMark/>
          </w:tcPr>
          <w:p w14:paraId="16495F33" w14:textId="77777777" w:rsidR="009A19D9" w:rsidRPr="003C0DD8" w:rsidRDefault="009A19D9" w:rsidP="003D3687">
            <w:pPr>
              <w:jc w:val="both"/>
              <w:rPr>
                <w:rFonts w:ascii="Arial" w:hAnsi="Arial" w:cs="Arial"/>
                <w:sz w:val="16"/>
                <w:szCs w:val="16"/>
                <w:lang w:val="es-BO"/>
              </w:rPr>
            </w:pPr>
          </w:p>
        </w:tc>
        <w:tc>
          <w:tcPr>
            <w:tcW w:w="1460" w:type="dxa"/>
            <w:shd w:val="clear" w:color="auto" w:fill="auto"/>
            <w:tcMar>
              <w:top w:w="13" w:type="dxa"/>
              <w:left w:w="13" w:type="dxa"/>
              <w:bottom w:w="0" w:type="dxa"/>
              <w:right w:w="13" w:type="dxa"/>
            </w:tcMar>
            <w:vAlign w:val="center"/>
            <w:hideMark/>
          </w:tcPr>
          <w:p w14:paraId="17D5DDA1" w14:textId="77777777" w:rsidR="009A19D9" w:rsidRPr="003C0DD8" w:rsidRDefault="009A19D9" w:rsidP="003D3687">
            <w:pPr>
              <w:jc w:val="both"/>
              <w:rPr>
                <w:rFonts w:ascii="Arial" w:hAnsi="Arial" w:cs="Arial"/>
                <w:sz w:val="16"/>
                <w:szCs w:val="16"/>
                <w:lang w:val="es-BO"/>
              </w:rPr>
            </w:pPr>
            <w:r w:rsidRPr="003C0DD8">
              <w:rPr>
                <w:rFonts w:ascii="Arial" w:hAnsi="Arial" w:cs="Arial"/>
                <w:sz w:val="16"/>
                <w:szCs w:val="16"/>
                <w:lang w:val="es-BO"/>
              </w:rPr>
              <w:t> </w:t>
            </w:r>
          </w:p>
        </w:tc>
        <w:tc>
          <w:tcPr>
            <w:tcW w:w="1460" w:type="dxa"/>
            <w:shd w:val="clear" w:color="auto" w:fill="auto"/>
            <w:tcMar>
              <w:top w:w="13" w:type="dxa"/>
              <w:left w:w="13" w:type="dxa"/>
              <w:bottom w:w="0" w:type="dxa"/>
              <w:right w:w="13" w:type="dxa"/>
            </w:tcMar>
            <w:vAlign w:val="center"/>
            <w:hideMark/>
          </w:tcPr>
          <w:p w14:paraId="02A42283" w14:textId="77777777" w:rsidR="009A19D9" w:rsidRPr="003C0DD8" w:rsidRDefault="009A19D9" w:rsidP="003D3687">
            <w:pPr>
              <w:jc w:val="both"/>
              <w:rPr>
                <w:rFonts w:ascii="Arial" w:hAnsi="Arial" w:cs="Arial"/>
                <w:sz w:val="16"/>
                <w:szCs w:val="16"/>
                <w:lang w:val="es-BO"/>
              </w:rPr>
            </w:pPr>
            <w:r w:rsidRPr="003C0DD8">
              <w:rPr>
                <w:rFonts w:ascii="Arial" w:hAnsi="Arial" w:cs="Arial"/>
                <w:sz w:val="16"/>
                <w:szCs w:val="16"/>
                <w:lang w:val="es-BO"/>
              </w:rPr>
              <w:t> </w:t>
            </w:r>
          </w:p>
        </w:tc>
        <w:tc>
          <w:tcPr>
            <w:tcW w:w="1460" w:type="dxa"/>
            <w:shd w:val="clear" w:color="auto" w:fill="auto"/>
            <w:tcMar>
              <w:top w:w="13" w:type="dxa"/>
              <w:left w:w="13" w:type="dxa"/>
              <w:bottom w:w="0" w:type="dxa"/>
              <w:right w:w="13" w:type="dxa"/>
            </w:tcMar>
            <w:vAlign w:val="center"/>
            <w:hideMark/>
          </w:tcPr>
          <w:p w14:paraId="6DCCB7D4" w14:textId="77777777" w:rsidR="009A19D9" w:rsidRPr="003C0DD8" w:rsidRDefault="009A19D9" w:rsidP="003D3687">
            <w:pPr>
              <w:jc w:val="both"/>
              <w:rPr>
                <w:rFonts w:ascii="Arial" w:hAnsi="Arial" w:cs="Arial"/>
                <w:sz w:val="16"/>
                <w:szCs w:val="16"/>
                <w:lang w:val="es-BO"/>
              </w:rPr>
            </w:pPr>
            <w:r w:rsidRPr="003C0DD8">
              <w:rPr>
                <w:rFonts w:ascii="Arial" w:hAnsi="Arial" w:cs="Arial"/>
                <w:sz w:val="16"/>
                <w:szCs w:val="16"/>
                <w:lang w:val="es-BO"/>
              </w:rPr>
              <w:t> </w:t>
            </w:r>
          </w:p>
        </w:tc>
      </w:tr>
      <w:tr w:rsidR="009A19D9" w:rsidRPr="003C0DD8" w14:paraId="6923B35C" w14:textId="77777777" w:rsidTr="00836642">
        <w:trPr>
          <w:trHeight w:val="315"/>
          <w:jc w:val="center"/>
        </w:trPr>
        <w:tc>
          <w:tcPr>
            <w:tcW w:w="460" w:type="dxa"/>
            <w:shd w:val="clear" w:color="auto" w:fill="auto"/>
            <w:tcMar>
              <w:top w:w="13" w:type="dxa"/>
              <w:left w:w="13" w:type="dxa"/>
              <w:bottom w:w="0" w:type="dxa"/>
              <w:right w:w="13" w:type="dxa"/>
            </w:tcMar>
            <w:vAlign w:val="center"/>
            <w:hideMark/>
          </w:tcPr>
          <w:p w14:paraId="01A70A70" w14:textId="77777777" w:rsidR="009A19D9" w:rsidRPr="003C0DD8" w:rsidRDefault="009A19D9" w:rsidP="003D3687">
            <w:pPr>
              <w:jc w:val="center"/>
              <w:rPr>
                <w:rFonts w:ascii="Arial" w:hAnsi="Arial" w:cs="Arial"/>
                <w:sz w:val="16"/>
                <w:szCs w:val="16"/>
                <w:lang w:val="es-BO"/>
              </w:rPr>
            </w:pPr>
            <w:r w:rsidRPr="003C0DD8">
              <w:rPr>
                <w:rFonts w:ascii="Arial" w:hAnsi="Arial" w:cs="Arial"/>
                <w:sz w:val="16"/>
                <w:szCs w:val="16"/>
                <w:lang w:val="es-BO"/>
              </w:rPr>
              <w:t>…</w:t>
            </w:r>
          </w:p>
        </w:tc>
        <w:tc>
          <w:tcPr>
            <w:tcW w:w="2320" w:type="dxa"/>
            <w:shd w:val="clear" w:color="auto" w:fill="auto"/>
            <w:tcMar>
              <w:top w:w="13" w:type="dxa"/>
              <w:left w:w="13" w:type="dxa"/>
              <w:bottom w:w="0" w:type="dxa"/>
              <w:right w:w="13" w:type="dxa"/>
            </w:tcMar>
            <w:vAlign w:val="center"/>
            <w:hideMark/>
          </w:tcPr>
          <w:p w14:paraId="00480EF5" w14:textId="77777777" w:rsidR="009A19D9" w:rsidRPr="003C0DD8" w:rsidRDefault="009A19D9" w:rsidP="003D3687">
            <w:pPr>
              <w:jc w:val="both"/>
              <w:rPr>
                <w:rFonts w:ascii="Arial" w:hAnsi="Arial" w:cs="Arial"/>
                <w:sz w:val="16"/>
                <w:szCs w:val="16"/>
                <w:lang w:val="es-BO"/>
              </w:rPr>
            </w:pPr>
            <w:r w:rsidRPr="003C0DD8">
              <w:rPr>
                <w:rFonts w:ascii="Arial" w:hAnsi="Arial" w:cs="Arial"/>
                <w:sz w:val="16"/>
                <w:szCs w:val="16"/>
                <w:lang w:val="es-BO"/>
              </w:rPr>
              <w:t> </w:t>
            </w:r>
          </w:p>
        </w:tc>
        <w:tc>
          <w:tcPr>
            <w:tcW w:w="1460" w:type="dxa"/>
            <w:shd w:val="clear" w:color="auto" w:fill="auto"/>
            <w:tcMar>
              <w:top w:w="13" w:type="dxa"/>
              <w:left w:w="13" w:type="dxa"/>
              <w:bottom w:w="0" w:type="dxa"/>
              <w:right w:w="13" w:type="dxa"/>
            </w:tcMar>
            <w:vAlign w:val="center"/>
            <w:hideMark/>
          </w:tcPr>
          <w:p w14:paraId="67727D2F" w14:textId="77777777" w:rsidR="009A19D9" w:rsidRPr="003C0DD8" w:rsidRDefault="009A19D9" w:rsidP="003D3687">
            <w:pPr>
              <w:jc w:val="both"/>
              <w:rPr>
                <w:rFonts w:ascii="Arial" w:hAnsi="Arial" w:cs="Arial"/>
                <w:sz w:val="16"/>
                <w:szCs w:val="16"/>
                <w:lang w:val="es-BO"/>
              </w:rPr>
            </w:pPr>
          </w:p>
        </w:tc>
        <w:tc>
          <w:tcPr>
            <w:tcW w:w="1460" w:type="dxa"/>
            <w:shd w:val="clear" w:color="auto" w:fill="auto"/>
            <w:tcMar>
              <w:top w:w="13" w:type="dxa"/>
              <w:left w:w="13" w:type="dxa"/>
              <w:bottom w:w="0" w:type="dxa"/>
              <w:right w:w="13" w:type="dxa"/>
            </w:tcMar>
            <w:vAlign w:val="center"/>
            <w:hideMark/>
          </w:tcPr>
          <w:p w14:paraId="2E39518C" w14:textId="77777777" w:rsidR="009A19D9" w:rsidRPr="003C0DD8" w:rsidRDefault="009A19D9" w:rsidP="003D3687">
            <w:pPr>
              <w:jc w:val="both"/>
              <w:rPr>
                <w:rFonts w:ascii="Arial" w:hAnsi="Arial" w:cs="Arial"/>
                <w:sz w:val="16"/>
                <w:szCs w:val="16"/>
                <w:lang w:val="es-BO"/>
              </w:rPr>
            </w:pPr>
            <w:r w:rsidRPr="003C0DD8">
              <w:rPr>
                <w:rFonts w:ascii="Arial" w:hAnsi="Arial" w:cs="Arial"/>
                <w:sz w:val="16"/>
                <w:szCs w:val="16"/>
                <w:lang w:val="es-BO"/>
              </w:rPr>
              <w:t> </w:t>
            </w:r>
          </w:p>
        </w:tc>
        <w:tc>
          <w:tcPr>
            <w:tcW w:w="1460" w:type="dxa"/>
            <w:shd w:val="clear" w:color="auto" w:fill="auto"/>
            <w:tcMar>
              <w:top w:w="13" w:type="dxa"/>
              <w:left w:w="13" w:type="dxa"/>
              <w:bottom w:w="0" w:type="dxa"/>
              <w:right w:w="13" w:type="dxa"/>
            </w:tcMar>
            <w:vAlign w:val="center"/>
            <w:hideMark/>
          </w:tcPr>
          <w:p w14:paraId="67FA3149" w14:textId="77777777" w:rsidR="009A19D9" w:rsidRPr="003C0DD8" w:rsidRDefault="009A19D9" w:rsidP="003D3687">
            <w:pPr>
              <w:jc w:val="both"/>
              <w:rPr>
                <w:rFonts w:ascii="Arial" w:hAnsi="Arial" w:cs="Arial"/>
                <w:sz w:val="16"/>
                <w:szCs w:val="16"/>
                <w:lang w:val="es-BO"/>
              </w:rPr>
            </w:pPr>
            <w:r w:rsidRPr="003C0DD8">
              <w:rPr>
                <w:rFonts w:ascii="Arial" w:hAnsi="Arial" w:cs="Arial"/>
                <w:sz w:val="16"/>
                <w:szCs w:val="16"/>
                <w:lang w:val="es-BO"/>
              </w:rPr>
              <w:t> </w:t>
            </w:r>
          </w:p>
        </w:tc>
        <w:tc>
          <w:tcPr>
            <w:tcW w:w="1460" w:type="dxa"/>
            <w:shd w:val="clear" w:color="auto" w:fill="auto"/>
            <w:tcMar>
              <w:top w:w="13" w:type="dxa"/>
              <w:left w:w="13" w:type="dxa"/>
              <w:bottom w:w="0" w:type="dxa"/>
              <w:right w:w="13" w:type="dxa"/>
            </w:tcMar>
            <w:vAlign w:val="center"/>
            <w:hideMark/>
          </w:tcPr>
          <w:p w14:paraId="0441BE07" w14:textId="77777777" w:rsidR="009A19D9" w:rsidRPr="003C0DD8" w:rsidRDefault="009A19D9" w:rsidP="003D3687">
            <w:pPr>
              <w:jc w:val="both"/>
              <w:rPr>
                <w:rFonts w:ascii="Arial" w:hAnsi="Arial" w:cs="Arial"/>
                <w:sz w:val="16"/>
                <w:szCs w:val="16"/>
                <w:lang w:val="es-BO"/>
              </w:rPr>
            </w:pPr>
            <w:r w:rsidRPr="003C0DD8">
              <w:rPr>
                <w:rFonts w:ascii="Arial" w:hAnsi="Arial" w:cs="Arial"/>
                <w:sz w:val="16"/>
                <w:szCs w:val="16"/>
                <w:lang w:val="es-BO"/>
              </w:rPr>
              <w:t> </w:t>
            </w:r>
          </w:p>
        </w:tc>
      </w:tr>
      <w:tr w:rsidR="009A19D9" w:rsidRPr="003C0DD8" w14:paraId="513BC4F6" w14:textId="77777777" w:rsidTr="00836642">
        <w:trPr>
          <w:trHeight w:val="315"/>
          <w:jc w:val="center"/>
        </w:trPr>
        <w:tc>
          <w:tcPr>
            <w:tcW w:w="460" w:type="dxa"/>
            <w:shd w:val="clear" w:color="auto" w:fill="auto"/>
            <w:tcMar>
              <w:top w:w="13" w:type="dxa"/>
              <w:left w:w="13" w:type="dxa"/>
              <w:bottom w:w="0" w:type="dxa"/>
              <w:right w:w="13" w:type="dxa"/>
            </w:tcMar>
            <w:vAlign w:val="center"/>
            <w:hideMark/>
          </w:tcPr>
          <w:p w14:paraId="19A4BFB1" w14:textId="77777777" w:rsidR="009A19D9" w:rsidRPr="003C0DD8" w:rsidRDefault="009A19D9" w:rsidP="003D3687">
            <w:pPr>
              <w:jc w:val="center"/>
              <w:rPr>
                <w:rFonts w:ascii="Arial" w:hAnsi="Arial" w:cs="Arial"/>
                <w:sz w:val="16"/>
                <w:szCs w:val="16"/>
                <w:lang w:val="es-BO"/>
              </w:rPr>
            </w:pPr>
            <w:r w:rsidRPr="003C0DD8">
              <w:rPr>
                <w:rFonts w:ascii="Arial" w:hAnsi="Arial" w:cs="Arial"/>
                <w:sz w:val="16"/>
                <w:szCs w:val="16"/>
                <w:lang w:val="es-BO"/>
              </w:rPr>
              <w:t>…</w:t>
            </w:r>
          </w:p>
        </w:tc>
        <w:tc>
          <w:tcPr>
            <w:tcW w:w="2320" w:type="dxa"/>
            <w:shd w:val="clear" w:color="auto" w:fill="auto"/>
            <w:tcMar>
              <w:top w:w="13" w:type="dxa"/>
              <w:left w:w="13" w:type="dxa"/>
              <w:bottom w:w="0" w:type="dxa"/>
              <w:right w:w="13" w:type="dxa"/>
            </w:tcMar>
            <w:vAlign w:val="center"/>
            <w:hideMark/>
          </w:tcPr>
          <w:p w14:paraId="605AB906" w14:textId="77777777" w:rsidR="009A19D9" w:rsidRPr="003C0DD8" w:rsidRDefault="009A19D9" w:rsidP="003D3687">
            <w:pPr>
              <w:jc w:val="both"/>
              <w:rPr>
                <w:rFonts w:ascii="Arial" w:hAnsi="Arial" w:cs="Arial"/>
                <w:sz w:val="16"/>
                <w:szCs w:val="16"/>
                <w:lang w:val="es-BO"/>
              </w:rPr>
            </w:pPr>
            <w:r w:rsidRPr="003C0DD8">
              <w:rPr>
                <w:rFonts w:ascii="Arial" w:hAnsi="Arial" w:cs="Arial"/>
                <w:sz w:val="16"/>
                <w:szCs w:val="16"/>
                <w:lang w:val="es-BO"/>
              </w:rPr>
              <w:t> </w:t>
            </w:r>
          </w:p>
        </w:tc>
        <w:tc>
          <w:tcPr>
            <w:tcW w:w="1460" w:type="dxa"/>
            <w:shd w:val="clear" w:color="auto" w:fill="auto"/>
            <w:tcMar>
              <w:top w:w="13" w:type="dxa"/>
              <w:left w:w="13" w:type="dxa"/>
              <w:bottom w:w="0" w:type="dxa"/>
              <w:right w:w="13" w:type="dxa"/>
            </w:tcMar>
            <w:vAlign w:val="center"/>
            <w:hideMark/>
          </w:tcPr>
          <w:p w14:paraId="1378FF36" w14:textId="77777777" w:rsidR="009A19D9" w:rsidRPr="003C0DD8" w:rsidRDefault="009A19D9" w:rsidP="003D3687">
            <w:pPr>
              <w:jc w:val="both"/>
              <w:rPr>
                <w:rFonts w:ascii="Arial" w:hAnsi="Arial" w:cs="Arial"/>
                <w:sz w:val="16"/>
                <w:szCs w:val="16"/>
                <w:lang w:val="es-BO"/>
              </w:rPr>
            </w:pPr>
          </w:p>
        </w:tc>
        <w:tc>
          <w:tcPr>
            <w:tcW w:w="1460" w:type="dxa"/>
            <w:shd w:val="clear" w:color="auto" w:fill="auto"/>
            <w:tcMar>
              <w:top w:w="13" w:type="dxa"/>
              <w:left w:w="13" w:type="dxa"/>
              <w:bottom w:w="0" w:type="dxa"/>
              <w:right w:w="13" w:type="dxa"/>
            </w:tcMar>
            <w:vAlign w:val="center"/>
            <w:hideMark/>
          </w:tcPr>
          <w:p w14:paraId="23E380E7" w14:textId="77777777" w:rsidR="009A19D9" w:rsidRPr="003C0DD8" w:rsidRDefault="009A19D9" w:rsidP="003D3687">
            <w:pPr>
              <w:jc w:val="both"/>
              <w:rPr>
                <w:rFonts w:ascii="Arial" w:hAnsi="Arial" w:cs="Arial"/>
                <w:sz w:val="16"/>
                <w:szCs w:val="16"/>
                <w:lang w:val="es-BO"/>
              </w:rPr>
            </w:pPr>
            <w:r w:rsidRPr="003C0DD8">
              <w:rPr>
                <w:rFonts w:ascii="Arial" w:hAnsi="Arial" w:cs="Arial"/>
                <w:sz w:val="16"/>
                <w:szCs w:val="16"/>
                <w:lang w:val="es-BO"/>
              </w:rPr>
              <w:t> </w:t>
            </w:r>
          </w:p>
        </w:tc>
        <w:tc>
          <w:tcPr>
            <w:tcW w:w="1460" w:type="dxa"/>
            <w:shd w:val="clear" w:color="auto" w:fill="auto"/>
            <w:tcMar>
              <w:top w:w="13" w:type="dxa"/>
              <w:left w:w="13" w:type="dxa"/>
              <w:bottom w:w="0" w:type="dxa"/>
              <w:right w:w="13" w:type="dxa"/>
            </w:tcMar>
            <w:vAlign w:val="center"/>
            <w:hideMark/>
          </w:tcPr>
          <w:p w14:paraId="69D4DFED" w14:textId="77777777" w:rsidR="009A19D9" w:rsidRPr="003C0DD8" w:rsidRDefault="009A19D9" w:rsidP="003D3687">
            <w:pPr>
              <w:jc w:val="both"/>
              <w:rPr>
                <w:rFonts w:ascii="Arial" w:hAnsi="Arial" w:cs="Arial"/>
                <w:sz w:val="16"/>
                <w:szCs w:val="16"/>
                <w:lang w:val="es-BO"/>
              </w:rPr>
            </w:pPr>
            <w:r w:rsidRPr="003C0DD8">
              <w:rPr>
                <w:rFonts w:ascii="Arial" w:hAnsi="Arial" w:cs="Arial"/>
                <w:sz w:val="16"/>
                <w:szCs w:val="16"/>
                <w:lang w:val="es-BO"/>
              </w:rPr>
              <w:t> </w:t>
            </w:r>
          </w:p>
        </w:tc>
        <w:tc>
          <w:tcPr>
            <w:tcW w:w="1460" w:type="dxa"/>
            <w:shd w:val="clear" w:color="auto" w:fill="auto"/>
            <w:tcMar>
              <w:top w:w="13" w:type="dxa"/>
              <w:left w:w="13" w:type="dxa"/>
              <w:bottom w:w="0" w:type="dxa"/>
              <w:right w:w="13" w:type="dxa"/>
            </w:tcMar>
            <w:vAlign w:val="center"/>
            <w:hideMark/>
          </w:tcPr>
          <w:p w14:paraId="269F8847" w14:textId="77777777" w:rsidR="009A19D9" w:rsidRPr="003C0DD8" w:rsidRDefault="009A19D9" w:rsidP="003D3687">
            <w:pPr>
              <w:jc w:val="both"/>
              <w:rPr>
                <w:rFonts w:ascii="Arial" w:hAnsi="Arial" w:cs="Arial"/>
                <w:sz w:val="16"/>
                <w:szCs w:val="16"/>
                <w:lang w:val="es-BO"/>
              </w:rPr>
            </w:pPr>
            <w:r w:rsidRPr="003C0DD8">
              <w:rPr>
                <w:rFonts w:ascii="Arial" w:hAnsi="Arial" w:cs="Arial"/>
                <w:sz w:val="16"/>
                <w:szCs w:val="16"/>
                <w:lang w:val="es-BO"/>
              </w:rPr>
              <w:t> </w:t>
            </w:r>
          </w:p>
        </w:tc>
      </w:tr>
      <w:tr w:rsidR="009A19D9" w:rsidRPr="003C0DD8" w14:paraId="0E5F2201" w14:textId="77777777" w:rsidTr="00836642">
        <w:trPr>
          <w:trHeight w:val="330"/>
          <w:jc w:val="center"/>
        </w:trPr>
        <w:tc>
          <w:tcPr>
            <w:tcW w:w="2780" w:type="dxa"/>
            <w:gridSpan w:val="2"/>
            <w:shd w:val="clear" w:color="000000" w:fill="DBE5F1"/>
            <w:tcMar>
              <w:top w:w="13" w:type="dxa"/>
              <w:left w:w="13" w:type="dxa"/>
              <w:bottom w:w="0" w:type="dxa"/>
              <w:right w:w="13" w:type="dxa"/>
            </w:tcMar>
            <w:vAlign w:val="center"/>
            <w:hideMark/>
          </w:tcPr>
          <w:p w14:paraId="7D0001E8" w14:textId="77777777" w:rsidR="009A19D9" w:rsidRPr="003C0DD8" w:rsidRDefault="009A19D9" w:rsidP="003D3687">
            <w:pPr>
              <w:jc w:val="center"/>
              <w:rPr>
                <w:rFonts w:ascii="Arial" w:hAnsi="Arial" w:cs="Arial"/>
                <w:b/>
                <w:bCs/>
                <w:sz w:val="16"/>
                <w:szCs w:val="16"/>
                <w:lang w:val="es-BO"/>
              </w:rPr>
            </w:pPr>
            <w:r w:rsidRPr="003C0DD8">
              <w:rPr>
                <w:rFonts w:ascii="Arial" w:hAnsi="Arial" w:cs="Arial"/>
                <w:b/>
                <w:bCs/>
                <w:sz w:val="16"/>
                <w:szCs w:val="16"/>
                <w:lang w:val="es-BO"/>
              </w:rPr>
              <w:t>TOTAL</w:t>
            </w:r>
          </w:p>
        </w:tc>
        <w:tc>
          <w:tcPr>
            <w:tcW w:w="1460" w:type="dxa"/>
            <w:shd w:val="clear" w:color="auto" w:fill="auto"/>
            <w:tcMar>
              <w:top w:w="13" w:type="dxa"/>
              <w:left w:w="13" w:type="dxa"/>
              <w:bottom w:w="0" w:type="dxa"/>
              <w:right w:w="13" w:type="dxa"/>
            </w:tcMar>
            <w:vAlign w:val="center"/>
            <w:hideMark/>
          </w:tcPr>
          <w:p w14:paraId="04561ABE" w14:textId="77777777" w:rsidR="009A19D9" w:rsidRPr="003C0DD8" w:rsidRDefault="009A19D9" w:rsidP="003D3687">
            <w:pPr>
              <w:jc w:val="center"/>
              <w:rPr>
                <w:rFonts w:ascii="Arial" w:hAnsi="Arial" w:cs="Arial"/>
                <w:sz w:val="16"/>
                <w:szCs w:val="16"/>
                <w:lang w:val="es-BO"/>
              </w:rPr>
            </w:pPr>
          </w:p>
        </w:tc>
        <w:tc>
          <w:tcPr>
            <w:tcW w:w="1460" w:type="dxa"/>
            <w:shd w:val="clear" w:color="auto" w:fill="auto"/>
            <w:tcMar>
              <w:top w:w="13" w:type="dxa"/>
              <w:left w:w="13" w:type="dxa"/>
              <w:bottom w:w="0" w:type="dxa"/>
              <w:right w:w="13" w:type="dxa"/>
            </w:tcMar>
            <w:vAlign w:val="center"/>
            <w:hideMark/>
          </w:tcPr>
          <w:p w14:paraId="764CAF6E" w14:textId="77777777" w:rsidR="009A19D9" w:rsidRPr="003C0DD8" w:rsidRDefault="009A19D9" w:rsidP="003D3687">
            <w:pPr>
              <w:jc w:val="center"/>
              <w:rPr>
                <w:rFonts w:ascii="Arial" w:hAnsi="Arial" w:cs="Arial"/>
                <w:sz w:val="16"/>
                <w:szCs w:val="16"/>
                <w:lang w:val="es-BO"/>
              </w:rPr>
            </w:pPr>
            <w:r w:rsidRPr="003C0DD8">
              <w:rPr>
                <w:rFonts w:ascii="Arial" w:hAnsi="Arial" w:cs="Arial"/>
                <w:sz w:val="16"/>
                <w:szCs w:val="16"/>
                <w:lang w:val="es-BO"/>
              </w:rPr>
              <w:t> </w:t>
            </w:r>
          </w:p>
        </w:tc>
        <w:tc>
          <w:tcPr>
            <w:tcW w:w="1460" w:type="dxa"/>
            <w:shd w:val="clear" w:color="auto" w:fill="auto"/>
            <w:tcMar>
              <w:top w:w="13" w:type="dxa"/>
              <w:left w:w="13" w:type="dxa"/>
              <w:bottom w:w="0" w:type="dxa"/>
              <w:right w:w="13" w:type="dxa"/>
            </w:tcMar>
            <w:vAlign w:val="center"/>
            <w:hideMark/>
          </w:tcPr>
          <w:p w14:paraId="76F308F1" w14:textId="77777777" w:rsidR="009A19D9" w:rsidRPr="003C0DD8" w:rsidRDefault="009A19D9" w:rsidP="003D3687">
            <w:pPr>
              <w:jc w:val="center"/>
              <w:rPr>
                <w:rFonts w:ascii="Arial" w:hAnsi="Arial" w:cs="Arial"/>
                <w:sz w:val="16"/>
                <w:szCs w:val="16"/>
                <w:lang w:val="es-BO"/>
              </w:rPr>
            </w:pPr>
            <w:r w:rsidRPr="003C0DD8">
              <w:rPr>
                <w:rFonts w:ascii="Arial" w:hAnsi="Arial" w:cs="Arial"/>
                <w:sz w:val="16"/>
                <w:szCs w:val="16"/>
                <w:lang w:val="es-BO"/>
              </w:rPr>
              <w:t> </w:t>
            </w:r>
          </w:p>
        </w:tc>
        <w:tc>
          <w:tcPr>
            <w:tcW w:w="1460" w:type="dxa"/>
            <w:shd w:val="clear" w:color="auto" w:fill="auto"/>
            <w:tcMar>
              <w:top w:w="13" w:type="dxa"/>
              <w:left w:w="13" w:type="dxa"/>
              <w:bottom w:w="0" w:type="dxa"/>
              <w:right w:w="13" w:type="dxa"/>
            </w:tcMar>
            <w:vAlign w:val="center"/>
            <w:hideMark/>
          </w:tcPr>
          <w:p w14:paraId="64AAFAA9" w14:textId="77777777" w:rsidR="009A19D9" w:rsidRPr="003C0DD8" w:rsidRDefault="009A19D9" w:rsidP="003D3687">
            <w:pPr>
              <w:jc w:val="center"/>
              <w:rPr>
                <w:rFonts w:ascii="Arial" w:hAnsi="Arial" w:cs="Arial"/>
                <w:sz w:val="16"/>
                <w:szCs w:val="16"/>
                <w:lang w:val="es-BO"/>
              </w:rPr>
            </w:pPr>
            <w:r w:rsidRPr="003C0DD8">
              <w:rPr>
                <w:rFonts w:ascii="Arial" w:hAnsi="Arial" w:cs="Arial"/>
                <w:sz w:val="16"/>
                <w:szCs w:val="16"/>
                <w:lang w:val="es-BO"/>
              </w:rPr>
              <w:t> </w:t>
            </w:r>
          </w:p>
        </w:tc>
      </w:tr>
    </w:tbl>
    <w:p w14:paraId="72A83675" w14:textId="77777777" w:rsidR="009A19D9" w:rsidRPr="003C0DD8" w:rsidRDefault="00E67D4A" w:rsidP="00E67D4A">
      <w:pPr>
        <w:ind w:left="708"/>
        <w:jc w:val="both"/>
        <w:rPr>
          <w:rFonts w:ascii="Verdana" w:hAnsi="Verdana"/>
          <w:sz w:val="16"/>
          <w:szCs w:val="16"/>
          <w:lang w:val="es-BO"/>
        </w:rPr>
      </w:pPr>
      <w:r w:rsidRPr="003C0DD8">
        <w:rPr>
          <w:rFonts w:ascii="Verdana" w:hAnsi="Verdana"/>
          <w:sz w:val="16"/>
          <w:szCs w:val="16"/>
          <w:lang w:val="es-BO"/>
        </w:rPr>
        <w:t>(*) Describir las pólizas requeridas por ejemplo:</w:t>
      </w:r>
      <w:r w:rsidR="00A01975" w:rsidRPr="003C0DD8">
        <w:rPr>
          <w:rFonts w:ascii="Verdana" w:hAnsi="Verdana"/>
          <w:sz w:val="16"/>
          <w:szCs w:val="16"/>
          <w:lang w:val="es-BO"/>
        </w:rPr>
        <w:t xml:space="preserve"> </w:t>
      </w:r>
      <w:r w:rsidRPr="003C0DD8">
        <w:rPr>
          <w:rFonts w:ascii="Verdana" w:hAnsi="Verdana"/>
          <w:sz w:val="16"/>
          <w:szCs w:val="16"/>
          <w:lang w:val="es-BO"/>
        </w:rPr>
        <w:t>incendio, responsabilidad civil, automotores, accidentes personales, entre otros.</w:t>
      </w:r>
    </w:p>
    <w:p w14:paraId="3A3E2C40" w14:textId="77777777" w:rsidR="009A19D9" w:rsidRPr="003C0DD8" w:rsidRDefault="009A19D9" w:rsidP="009A19D9">
      <w:pPr>
        <w:rPr>
          <w:rFonts w:ascii="Verdana" w:hAnsi="Verdana"/>
          <w:lang w:val="es-BO"/>
        </w:rPr>
      </w:pPr>
    </w:p>
    <w:p w14:paraId="7E3475ED" w14:textId="77777777" w:rsidR="009A19D9" w:rsidRPr="003C0DD8" w:rsidRDefault="009A19D9" w:rsidP="009A19D9">
      <w:pPr>
        <w:jc w:val="center"/>
        <w:rPr>
          <w:rFonts w:ascii="Verdana" w:hAnsi="Verdana"/>
          <w:lang w:val="es-BO"/>
        </w:rPr>
      </w:pPr>
    </w:p>
    <w:p w14:paraId="3D9D0DC4" w14:textId="77777777" w:rsidR="00331E9B" w:rsidRPr="003C0DD8" w:rsidRDefault="00331E9B" w:rsidP="009A19D9">
      <w:pPr>
        <w:tabs>
          <w:tab w:val="right" w:pos="6663"/>
        </w:tabs>
        <w:jc w:val="center"/>
        <w:rPr>
          <w:rFonts w:ascii="Verdana" w:hAnsi="Verdana" w:cs="Arial"/>
          <w:b/>
          <w:bCs/>
          <w:i/>
          <w:iCs/>
          <w:sz w:val="18"/>
          <w:szCs w:val="18"/>
          <w:lang w:val="es-BO"/>
        </w:rPr>
      </w:pPr>
    </w:p>
    <w:p w14:paraId="4D25FE08" w14:textId="77777777" w:rsidR="009A19D9" w:rsidRPr="003C0DD8" w:rsidRDefault="009A19D9" w:rsidP="00D41CCB">
      <w:pPr>
        <w:jc w:val="center"/>
        <w:rPr>
          <w:rFonts w:ascii="Verdana" w:hAnsi="Verdana" w:cs="Arial"/>
          <w:b/>
          <w:bCs/>
          <w:i/>
          <w:iCs/>
          <w:sz w:val="18"/>
          <w:szCs w:val="18"/>
          <w:lang w:val="es-BO"/>
        </w:rPr>
      </w:pPr>
    </w:p>
    <w:p w14:paraId="458F4CFA" w14:textId="77777777" w:rsidR="00D77148" w:rsidRPr="003C0DD8" w:rsidRDefault="00D77148" w:rsidP="00D41CCB">
      <w:pPr>
        <w:jc w:val="center"/>
        <w:rPr>
          <w:rFonts w:ascii="Verdana" w:hAnsi="Verdana" w:cs="Arial"/>
          <w:b/>
          <w:bCs/>
          <w:i/>
          <w:iCs/>
          <w:sz w:val="18"/>
          <w:szCs w:val="18"/>
          <w:lang w:val="es-BO"/>
        </w:rPr>
      </w:pPr>
    </w:p>
    <w:p w14:paraId="2588E505" w14:textId="77777777" w:rsidR="00D77148" w:rsidRPr="003C0DD8" w:rsidRDefault="00D77148" w:rsidP="00D41CCB">
      <w:pPr>
        <w:jc w:val="center"/>
        <w:rPr>
          <w:rFonts w:ascii="Verdana" w:hAnsi="Verdana"/>
          <w:lang w:val="es-BO"/>
        </w:rPr>
      </w:pPr>
    </w:p>
    <w:p w14:paraId="0FC6AE43" w14:textId="77777777" w:rsidR="009A19D9" w:rsidRPr="003C0DD8" w:rsidRDefault="009A19D9" w:rsidP="00FF5906">
      <w:pPr>
        <w:jc w:val="center"/>
        <w:rPr>
          <w:rFonts w:ascii="Verdana" w:hAnsi="Verdana" w:cs="Arial"/>
          <w:b/>
          <w:sz w:val="18"/>
          <w:lang w:val="es-BO"/>
        </w:rPr>
      </w:pPr>
    </w:p>
    <w:p w14:paraId="5417F1B7" w14:textId="77777777" w:rsidR="009A19D9" w:rsidRPr="003C0DD8" w:rsidRDefault="009A19D9" w:rsidP="00FF5906">
      <w:pPr>
        <w:jc w:val="center"/>
        <w:rPr>
          <w:rFonts w:ascii="Verdana" w:hAnsi="Verdana" w:cs="Arial"/>
          <w:b/>
          <w:sz w:val="18"/>
          <w:lang w:val="es-BO"/>
        </w:rPr>
      </w:pPr>
    </w:p>
    <w:p w14:paraId="35A0EE38" w14:textId="77777777" w:rsidR="009A19D9" w:rsidRPr="003C0DD8" w:rsidRDefault="009A19D9" w:rsidP="00FF5906">
      <w:pPr>
        <w:jc w:val="center"/>
        <w:rPr>
          <w:rFonts w:ascii="Verdana" w:hAnsi="Verdana" w:cs="Arial"/>
          <w:b/>
          <w:sz w:val="18"/>
          <w:lang w:val="es-BO"/>
        </w:rPr>
      </w:pPr>
    </w:p>
    <w:p w14:paraId="79DFB408" w14:textId="77777777" w:rsidR="009A19D9" w:rsidRPr="003C0DD8" w:rsidRDefault="009A19D9" w:rsidP="00FF5906">
      <w:pPr>
        <w:jc w:val="center"/>
        <w:rPr>
          <w:rFonts w:ascii="Verdana" w:hAnsi="Verdana" w:cs="Arial"/>
          <w:b/>
          <w:sz w:val="18"/>
          <w:lang w:val="es-BO"/>
        </w:rPr>
      </w:pPr>
    </w:p>
    <w:p w14:paraId="160A8102" w14:textId="77777777" w:rsidR="009A19D9" w:rsidRPr="003C0DD8" w:rsidRDefault="009A19D9" w:rsidP="00FF5906">
      <w:pPr>
        <w:jc w:val="center"/>
        <w:rPr>
          <w:rFonts w:ascii="Verdana" w:hAnsi="Verdana" w:cs="Arial"/>
          <w:b/>
          <w:sz w:val="18"/>
          <w:lang w:val="es-BO"/>
        </w:rPr>
      </w:pPr>
    </w:p>
    <w:p w14:paraId="2C03E4FF" w14:textId="77777777" w:rsidR="009A19D9" w:rsidRPr="003C0DD8" w:rsidRDefault="009A19D9" w:rsidP="00FF5906">
      <w:pPr>
        <w:jc w:val="center"/>
        <w:rPr>
          <w:rFonts w:ascii="Verdana" w:hAnsi="Verdana" w:cs="Arial"/>
          <w:b/>
          <w:sz w:val="18"/>
          <w:lang w:val="es-BO"/>
        </w:rPr>
      </w:pPr>
    </w:p>
    <w:p w14:paraId="2C74D81D" w14:textId="77777777" w:rsidR="009A19D9" w:rsidRPr="003C0DD8" w:rsidRDefault="009A19D9" w:rsidP="00FF5906">
      <w:pPr>
        <w:jc w:val="center"/>
        <w:rPr>
          <w:rFonts w:ascii="Verdana" w:hAnsi="Verdana" w:cs="Arial"/>
          <w:b/>
          <w:sz w:val="18"/>
          <w:lang w:val="es-BO"/>
        </w:rPr>
      </w:pPr>
    </w:p>
    <w:p w14:paraId="1993A355" w14:textId="77777777" w:rsidR="009A19D9" w:rsidRPr="003C0DD8" w:rsidRDefault="009A19D9" w:rsidP="003D3687">
      <w:pPr>
        <w:rPr>
          <w:rFonts w:ascii="Verdana" w:hAnsi="Verdana" w:cs="Arial"/>
          <w:b/>
          <w:sz w:val="18"/>
          <w:lang w:val="es-BO"/>
        </w:rPr>
      </w:pPr>
    </w:p>
    <w:p w14:paraId="4FEDC2B4" w14:textId="77777777" w:rsidR="009A19D9" w:rsidRPr="003C0DD8" w:rsidRDefault="009A19D9" w:rsidP="00FF5906">
      <w:pPr>
        <w:jc w:val="center"/>
        <w:rPr>
          <w:rFonts w:ascii="Verdana" w:hAnsi="Verdana" w:cs="Arial"/>
          <w:b/>
          <w:sz w:val="18"/>
          <w:lang w:val="es-BO"/>
        </w:rPr>
      </w:pPr>
    </w:p>
    <w:p w14:paraId="6F535086" w14:textId="77777777" w:rsidR="009A19D9" w:rsidRPr="003C0DD8" w:rsidRDefault="009A19D9" w:rsidP="00FF5906">
      <w:pPr>
        <w:jc w:val="center"/>
        <w:rPr>
          <w:rFonts w:ascii="Verdana" w:hAnsi="Verdana" w:cs="Arial"/>
          <w:b/>
          <w:sz w:val="18"/>
          <w:lang w:val="es-BO"/>
        </w:rPr>
      </w:pPr>
    </w:p>
    <w:p w14:paraId="6A451C6A" w14:textId="77777777" w:rsidR="009A19D9" w:rsidRPr="003C0DD8" w:rsidRDefault="009A19D9" w:rsidP="00FF5906">
      <w:pPr>
        <w:jc w:val="center"/>
        <w:rPr>
          <w:rFonts w:ascii="Verdana" w:hAnsi="Verdana" w:cs="Arial"/>
          <w:b/>
          <w:sz w:val="18"/>
          <w:lang w:val="es-BO"/>
        </w:rPr>
      </w:pPr>
    </w:p>
    <w:p w14:paraId="785FF289" w14:textId="77777777" w:rsidR="009A19D9" w:rsidRPr="003C0DD8" w:rsidRDefault="009A19D9" w:rsidP="00FF5906">
      <w:pPr>
        <w:jc w:val="center"/>
        <w:rPr>
          <w:rFonts w:ascii="Verdana" w:hAnsi="Verdana" w:cs="Arial"/>
          <w:b/>
          <w:sz w:val="18"/>
          <w:lang w:val="es-BO"/>
        </w:rPr>
      </w:pPr>
    </w:p>
    <w:p w14:paraId="13E85E6B" w14:textId="77777777" w:rsidR="009A19D9" w:rsidRPr="003C0DD8" w:rsidRDefault="009A19D9" w:rsidP="00FF5906">
      <w:pPr>
        <w:jc w:val="center"/>
        <w:rPr>
          <w:rFonts w:ascii="Verdana" w:hAnsi="Verdana" w:cs="Arial"/>
          <w:b/>
          <w:sz w:val="18"/>
          <w:lang w:val="es-BO"/>
        </w:rPr>
      </w:pPr>
    </w:p>
    <w:p w14:paraId="547AF108" w14:textId="77777777" w:rsidR="007E3060" w:rsidRPr="003C0DD8" w:rsidRDefault="007E3060" w:rsidP="00FF5906">
      <w:pPr>
        <w:jc w:val="center"/>
        <w:rPr>
          <w:rFonts w:ascii="Verdana" w:hAnsi="Verdana" w:cs="Arial"/>
          <w:b/>
          <w:sz w:val="18"/>
          <w:lang w:val="es-BO"/>
        </w:rPr>
      </w:pPr>
    </w:p>
    <w:p w14:paraId="0B7DA8A9" w14:textId="77777777" w:rsidR="009A19D9" w:rsidRPr="003C0DD8" w:rsidRDefault="009A19D9" w:rsidP="00FF5906">
      <w:pPr>
        <w:jc w:val="center"/>
        <w:rPr>
          <w:rFonts w:ascii="Verdana" w:hAnsi="Verdana" w:cs="Arial"/>
          <w:b/>
          <w:sz w:val="18"/>
          <w:lang w:val="es-BO"/>
        </w:rPr>
      </w:pPr>
    </w:p>
    <w:p w14:paraId="6EBC0C52" w14:textId="77777777" w:rsidR="009A19D9" w:rsidRPr="003C0DD8" w:rsidRDefault="009A19D9" w:rsidP="00FF5906">
      <w:pPr>
        <w:jc w:val="center"/>
        <w:rPr>
          <w:rFonts w:ascii="Verdana" w:hAnsi="Verdana" w:cs="Arial"/>
          <w:b/>
          <w:sz w:val="18"/>
          <w:lang w:val="es-BO"/>
        </w:rPr>
      </w:pPr>
    </w:p>
    <w:p w14:paraId="3F319715" w14:textId="77777777" w:rsidR="009A19D9" w:rsidRPr="003C0DD8" w:rsidRDefault="009A19D9" w:rsidP="00FF5906">
      <w:pPr>
        <w:jc w:val="center"/>
        <w:rPr>
          <w:rFonts w:ascii="Verdana" w:hAnsi="Verdana" w:cs="Arial"/>
          <w:b/>
          <w:sz w:val="18"/>
          <w:lang w:val="es-BO"/>
        </w:rPr>
      </w:pPr>
    </w:p>
    <w:p w14:paraId="6C7DCCAE" w14:textId="77777777" w:rsidR="009A19D9" w:rsidRPr="003C0DD8" w:rsidRDefault="009A19D9" w:rsidP="00FF5906">
      <w:pPr>
        <w:jc w:val="center"/>
        <w:rPr>
          <w:rFonts w:ascii="Verdana" w:hAnsi="Verdana" w:cs="Arial"/>
          <w:b/>
          <w:sz w:val="18"/>
          <w:lang w:val="es-BO"/>
        </w:rPr>
      </w:pPr>
    </w:p>
    <w:p w14:paraId="31221710" w14:textId="77777777" w:rsidR="009C712A" w:rsidRPr="003C0DD8" w:rsidRDefault="009C712A" w:rsidP="00FF5906">
      <w:pPr>
        <w:jc w:val="center"/>
        <w:rPr>
          <w:rFonts w:ascii="Verdana" w:hAnsi="Verdana" w:cs="Arial"/>
          <w:b/>
          <w:sz w:val="18"/>
          <w:lang w:val="es-BO"/>
        </w:rPr>
      </w:pPr>
    </w:p>
    <w:p w14:paraId="03DB915D" w14:textId="77777777" w:rsidR="009A19D9" w:rsidRPr="003C0DD8" w:rsidRDefault="009A19D9" w:rsidP="00FF5906">
      <w:pPr>
        <w:jc w:val="center"/>
        <w:rPr>
          <w:rFonts w:ascii="Verdana" w:hAnsi="Verdana" w:cs="Arial"/>
          <w:b/>
          <w:sz w:val="18"/>
          <w:lang w:val="es-BO"/>
        </w:rPr>
      </w:pPr>
    </w:p>
    <w:p w14:paraId="19645A61" w14:textId="77777777" w:rsidR="009A19D9" w:rsidRPr="003C0DD8" w:rsidRDefault="009A19D9" w:rsidP="009A19D9">
      <w:pPr>
        <w:rPr>
          <w:rFonts w:ascii="Verdana" w:hAnsi="Verdana" w:cs="Arial"/>
          <w:b/>
          <w:sz w:val="18"/>
          <w:lang w:val="es-BO"/>
        </w:rPr>
      </w:pPr>
    </w:p>
    <w:p w14:paraId="39EBFA8E" w14:textId="77777777" w:rsidR="00086459" w:rsidRPr="003C0DD8" w:rsidRDefault="00086459" w:rsidP="009A19D9">
      <w:pPr>
        <w:rPr>
          <w:rFonts w:ascii="Verdana" w:hAnsi="Verdana" w:cs="Arial"/>
          <w:b/>
          <w:sz w:val="18"/>
          <w:lang w:val="es-BO"/>
        </w:rPr>
      </w:pPr>
    </w:p>
    <w:p w14:paraId="2CF7DFB8" w14:textId="77777777" w:rsidR="00086459" w:rsidRPr="003C0DD8" w:rsidRDefault="00086459" w:rsidP="009A19D9">
      <w:pPr>
        <w:rPr>
          <w:rFonts w:ascii="Verdana" w:hAnsi="Verdana" w:cs="Arial"/>
          <w:b/>
          <w:sz w:val="18"/>
          <w:lang w:val="es-BO"/>
        </w:rPr>
      </w:pPr>
    </w:p>
    <w:p w14:paraId="3C4E7048" w14:textId="77777777" w:rsidR="00086459" w:rsidRPr="003C0DD8" w:rsidRDefault="00086459" w:rsidP="009A19D9">
      <w:pPr>
        <w:rPr>
          <w:rFonts w:ascii="Verdana" w:hAnsi="Verdana" w:cs="Arial"/>
          <w:b/>
          <w:sz w:val="18"/>
          <w:lang w:val="es-BO"/>
        </w:rPr>
      </w:pPr>
    </w:p>
    <w:p w14:paraId="28365D37" w14:textId="77777777" w:rsidR="00086459" w:rsidRPr="003C0DD8" w:rsidRDefault="00086459" w:rsidP="009A19D9">
      <w:pPr>
        <w:rPr>
          <w:rFonts w:ascii="Verdana" w:hAnsi="Verdana" w:cs="Arial"/>
          <w:b/>
          <w:sz w:val="18"/>
          <w:lang w:val="es-BO"/>
        </w:rPr>
      </w:pPr>
    </w:p>
    <w:p w14:paraId="4A6BFB34" w14:textId="2266946C" w:rsidR="00D77148" w:rsidRPr="003C0DD8" w:rsidRDefault="00D77148" w:rsidP="001E4D14">
      <w:pPr>
        <w:rPr>
          <w:rFonts w:ascii="Verdana" w:hAnsi="Verdana" w:cs="Arial"/>
          <w:b/>
          <w:sz w:val="18"/>
          <w:lang w:val="es-BO"/>
        </w:rPr>
      </w:pPr>
    </w:p>
    <w:p w14:paraId="2B90CC17" w14:textId="4EF387C8" w:rsidR="00D77148" w:rsidRDefault="00D77148" w:rsidP="00FF5906">
      <w:pPr>
        <w:jc w:val="center"/>
        <w:rPr>
          <w:rFonts w:ascii="Verdana" w:hAnsi="Verdana" w:cs="Arial"/>
          <w:b/>
          <w:sz w:val="18"/>
          <w:lang w:val="es-BO"/>
        </w:rPr>
      </w:pPr>
    </w:p>
    <w:p w14:paraId="6FACD5DA" w14:textId="101B5EB5" w:rsidR="00A7019E" w:rsidRDefault="00A7019E" w:rsidP="00FF5906">
      <w:pPr>
        <w:jc w:val="center"/>
        <w:rPr>
          <w:rFonts w:ascii="Verdana" w:hAnsi="Verdana" w:cs="Arial"/>
          <w:b/>
          <w:sz w:val="18"/>
          <w:lang w:val="es-BO"/>
        </w:rPr>
      </w:pPr>
    </w:p>
    <w:p w14:paraId="050D054C" w14:textId="77777777" w:rsidR="00A7019E" w:rsidRDefault="00A7019E" w:rsidP="00FF5906">
      <w:pPr>
        <w:jc w:val="center"/>
        <w:rPr>
          <w:rFonts w:ascii="Verdana" w:hAnsi="Verdana" w:cs="Arial"/>
          <w:b/>
          <w:sz w:val="18"/>
          <w:lang w:val="es-BO"/>
        </w:rPr>
      </w:pPr>
    </w:p>
    <w:p w14:paraId="3A495A9B" w14:textId="77777777" w:rsidR="003C0DD8" w:rsidRPr="003C0DD8" w:rsidRDefault="003C0DD8" w:rsidP="00FF5906">
      <w:pPr>
        <w:jc w:val="center"/>
        <w:rPr>
          <w:rFonts w:ascii="Verdana" w:hAnsi="Verdana" w:cs="Arial"/>
          <w:b/>
          <w:sz w:val="18"/>
          <w:lang w:val="es-BO"/>
        </w:rPr>
      </w:pPr>
    </w:p>
    <w:p w14:paraId="2652A8DA" w14:textId="460E7D58" w:rsidR="003D3687" w:rsidRPr="003C0DD8" w:rsidRDefault="001E4D14" w:rsidP="003D3687">
      <w:pPr>
        <w:jc w:val="center"/>
        <w:rPr>
          <w:rFonts w:ascii="Verdana" w:hAnsi="Verdana" w:cs="Arial"/>
          <w:b/>
          <w:sz w:val="18"/>
          <w:lang w:val="es-BO"/>
        </w:rPr>
      </w:pPr>
      <w:r w:rsidRPr="003C0DD8">
        <w:rPr>
          <w:rFonts w:ascii="Verdana" w:hAnsi="Verdana" w:cs="Arial"/>
          <w:b/>
          <w:sz w:val="18"/>
          <w:lang w:val="es-BO"/>
        </w:rPr>
        <w:t>FORMULARIO C-1a</w:t>
      </w:r>
    </w:p>
    <w:p w14:paraId="4C2481A5" w14:textId="77777777" w:rsidR="003D3687" w:rsidRPr="003C0DD8" w:rsidRDefault="009E17DD" w:rsidP="003D3687">
      <w:pPr>
        <w:jc w:val="center"/>
        <w:rPr>
          <w:rFonts w:ascii="Verdana" w:hAnsi="Verdana" w:cs="Arial"/>
          <w:b/>
          <w:sz w:val="18"/>
          <w:lang w:val="es-BO"/>
        </w:rPr>
      </w:pPr>
      <w:r w:rsidRPr="003C0DD8">
        <w:rPr>
          <w:rFonts w:ascii="Verdana" w:hAnsi="Verdana" w:cs="Arial"/>
          <w:b/>
          <w:sz w:val="18"/>
          <w:lang w:val="es-BO"/>
        </w:rPr>
        <w:t xml:space="preserve">HOJA DE VIDA </w:t>
      </w:r>
      <w:r w:rsidR="003D3687" w:rsidRPr="003C0DD8">
        <w:rPr>
          <w:rFonts w:ascii="Verdana" w:hAnsi="Verdana" w:cs="Arial"/>
          <w:b/>
          <w:sz w:val="18"/>
          <w:lang w:val="es-BO"/>
        </w:rPr>
        <w:t>DE LOS EJECUTIVOS</w:t>
      </w:r>
    </w:p>
    <w:p w14:paraId="2F8E779A" w14:textId="77777777" w:rsidR="003D3687" w:rsidRPr="003C0DD8" w:rsidRDefault="003D3687" w:rsidP="003D3687">
      <w:pPr>
        <w:rPr>
          <w:rFonts w:ascii="Verdana" w:hAnsi="Verdana" w:cs="Arial"/>
          <w:sz w:val="16"/>
          <w:lang w:val="es-BO"/>
        </w:rPr>
      </w:pPr>
    </w:p>
    <w:p w14:paraId="078F0E90" w14:textId="46CC42F7" w:rsidR="003D3687" w:rsidRPr="003C0DD8" w:rsidRDefault="003D3687" w:rsidP="003A2419">
      <w:pPr>
        <w:numPr>
          <w:ilvl w:val="0"/>
          <w:numId w:val="3"/>
        </w:numPr>
        <w:tabs>
          <w:tab w:val="num" w:pos="870"/>
        </w:tabs>
        <w:ind w:left="426" w:hanging="426"/>
        <w:jc w:val="both"/>
        <w:rPr>
          <w:rFonts w:ascii="Verdana" w:hAnsi="Verdana" w:cs="Arial"/>
          <w:b/>
          <w:sz w:val="18"/>
          <w:lang w:val="es-BO"/>
        </w:rPr>
      </w:pPr>
      <w:r w:rsidRPr="003C0DD8">
        <w:rPr>
          <w:rFonts w:ascii="Verdana" w:hAnsi="Verdana" w:cs="Arial"/>
          <w:b/>
          <w:sz w:val="18"/>
          <w:lang w:val="es-BO"/>
        </w:rPr>
        <w:t>GERENTE GENERAL O GERENTE REGIONAL</w:t>
      </w:r>
    </w:p>
    <w:p w14:paraId="162E65F5" w14:textId="77777777" w:rsidR="003D3687" w:rsidRPr="003C0DD8" w:rsidRDefault="003D3687" w:rsidP="003D3687">
      <w:pPr>
        <w:tabs>
          <w:tab w:val="num" w:pos="870"/>
        </w:tabs>
        <w:ind w:left="426"/>
        <w:jc w:val="both"/>
        <w:rPr>
          <w:rFonts w:ascii="Verdana" w:hAnsi="Verdana" w:cs="Arial"/>
          <w:b/>
          <w:sz w:val="16"/>
          <w:szCs w:val="16"/>
          <w:lang w:val="es-BO"/>
        </w:rPr>
      </w:pPr>
    </w:p>
    <w:tbl>
      <w:tblPr>
        <w:tblW w:w="9639" w:type="dxa"/>
        <w:tblInd w:w="57" w:type="dxa"/>
        <w:tblCellMar>
          <w:left w:w="70" w:type="dxa"/>
          <w:right w:w="70" w:type="dxa"/>
        </w:tblCellMar>
        <w:tblLook w:val="04A0" w:firstRow="1" w:lastRow="0" w:firstColumn="1" w:lastColumn="0" w:noHBand="0" w:noVBand="1"/>
      </w:tblPr>
      <w:tblGrid>
        <w:gridCol w:w="2611"/>
        <w:gridCol w:w="194"/>
        <w:gridCol w:w="985"/>
        <w:gridCol w:w="985"/>
        <w:gridCol w:w="328"/>
        <w:gridCol w:w="985"/>
        <w:gridCol w:w="985"/>
        <w:gridCol w:w="493"/>
        <w:gridCol w:w="985"/>
        <w:gridCol w:w="903"/>
        <w:gridCol w:w="185"/>
      </w:tblGrid>
      <w:tr w:rsidR="003D3687" w:rsidRPr="003C0DD8" w14:paraId="5B2B688E" w14:textId="77777777" w:rsidTr="00E678F3">
        <w:trPr>
          <w:trHeight w:val="397"/>
        </w:trPr>
        <w:tc>
          <w:tcPr>
            <w:tcW w:w="9639" w:type="dxa"/>
            <w:gridSpan w:val="11"/>
            <w:tcBorders>
              <w:top w:val="single" w:sz="8" w:space="0" w:color="auto"/>
              <w:left w:val="single" w:sz="8" w:space="0" w:color="auto"/>
              <w:bottom w:val="single" w:sz="8" w:space="0" w:color="auto"/>
              <w:right w:val="single" w:sz="8" w:space="0" w:color="000000"/>
            </w:tcBorders>
            <w:shd w:val="clear" w:color="000000" w:fill="0F253F"/>
            <w:vAlign w:val="center"/>
            <w:hideMark/>
          </w:tcPr>
          <w:p w14:paraId="0D0A31F6" w14:textId="77777777" w:rsidR="003D3687" w:rsidRPr="003C0DD8" w:rsidRDefault="003D3687" w:rsidP="00E678F3">
            <w:pPr>
              <w:jc w:val="center"/>
              <w:rPr>
                <w:rFonts w:ascii="Arial" w:hAnsi="Arial" w:cs="Arial"/>
                <w:b/>
                <w:bCs/>
                <w:sz w:val="16"/>
                <w:szCs w:val="16"/>
                <w:lang w:val="es-BO" w:eastAsia="es-ES"/>
              </w:rPr>
            </w:pPr>
            <w:r w:rsidRPr="003C0DD8">
              <w:rPr>
                <w:rFonts w:ascii="Arial" w:hAnsi="Arial" w:cs="Arial"/>
                <w:b/>
                <w:bCs/>
                <w:sz w:val="16"/>
                <w:szCs w:val="16"/>
                <w:lang w:val="es-BO" w:eastAsia="es-ES"/>
              </w:rPr>
              <w:t>DATOS GENERALES</w:t>
            </w:r>
          </w:p>
        </w:tc>
      </w:tr>
      <w:tr w:rsidR="003D3687" w:rsidRPr="003C0DD8" w14:paraId="03BFF015" w14:textId="77777777" w:rsidTr="003D3687">
        <w:trPr>
          <w:trHeight w:val="47"/>
        </w:trPr>
        <w:tc>
          <w:tcPr>
            <w:tcW w:w="2611" w:type="dxa"/>
            <w:tcBorders>
              <w:top w:val="nil"/>
              <w:left w:val="single" w:sz="8" w:space="0" w:color="auto"/>
              <w:bottom w:val="nil"/>
              <w:right w:val="nil"/>
            </w:tcBorders>
            <w:shd w:val="clear" w:color="auto" w:fill="auto"/>
            <w:noWrap/>
            <w:vAlign w:val="bottom"/>
            <w:hideMark/>
          </w:tcPr>
          <w:p w14:paraId="2B5706A6" w14:textId="77777777" w:rsidR="003D3687" w:rsidRPr="003C0DD8" w:rsidRDefault="003D3687" w:rsidP="003D3687">
            <w:pPr>
              <w:rPr>
                <w:rFonts w:ascii="Calibri" w:hAnsi="Calibri" w:cs="Calibri"/>
                <w:sz w:val="2"/>
                <w:szCs w:val="2"/>
                <w:lang w:val="es-BO" w:eastAsia="es-ES"/>
              </w:rPr>
            </w:pPr>
            <w:r w:rsidRPr="003C0DD8">
              <w:rPr>
                <w:rFonts w:ascii="Calibri" w:hAnsi="Calibri" w:cs="Calibri"/>
                <w:sz w:val="2"/>
                <w:szCs w:val="2"/>
                <w:lang w:val="es-BO" w:eastAsia="es-ES"/>
              </w:rPr>
              <w:t> </w:t>
            </w:r>
          </w:p>
        </w:tc>
        <w:tc>
          <w:tcPr>
            <w:tcW w:w="194" w:type="dxa"/>
            <w:tcBorders>
              <w:top w:val="nil"/>
              <w:left w:val="nil"/>
              <w:bottom w:val="nil"/>
              <w:right w:val="nil"/>
            </w:tcBorders>
            <w:shd w:val="clear" w:color="auto" w:fill="auto"/>
            <w:noWrap/>
            <w:vAlign w:val="bottom"/>
            <w:hideMark/>
          </w:tcPr>
          <w:p w14:paraId="44A6D9D5" w14:textId="77777777" w:rsidR="003D3687" w:rsidRPr="003C0DD8" w:rsidRDefault="003D3687" w:rsidP="003D3687">
            <w:pPr>
              <w:rPr>
                <w:rFonts w:ascii="Calibri" w:hAnsi="Calibri" w:cs="Calibri"/>
                <w:sz w:val="2"/>
                <w:szCs w:val="2"/>
                <w:lang w:val="es-BO" w:eastAsia="es-ES"/>
              </w:rPr>
            </w:pPr>
          </w:p>
        </w:tc>
        <w:tc>
          <w:tcPr>
            <w:tcW w:w="985" w:type="dxa"/>
            <w:tcBorders>
              <w:top w:val="nil"/>
              <w:left w:val="nil"/>
              <w:bottom w:val="nil"/>
              <w:right w:val="nil"/>
            </w:tcBorders>
            <w:shd w:val="clear" w:color="auto" w:fill="auto"/>
            <w:noWrap/>
            <w:vAlign w:val="bottom"/>
            <w:hideMark/>
          </w:tcPr>
          <w:p w14:paraId="4FFF9DD0" w14:textId="77777777" w:rsidR="003D3687" w:rsidRPr="003C0DD8" w:rsidRDefault="003D3687" w:rsidP="003D3687">
            <w:pPr>
              <w:rPr>
                <w:rFonts w:ascii="Calibri" w:hAnsi="Calibri" w:cs="Calibri"/>
                <w:sz w:val="2"/>
                <w:szCs w:val="2"/>
                <w:lang w:val="es-BO" w:eastAsia="es-ES"/>
              </w:rPr>
            </w:pPr>
            <w:r w:rsidRPr="003C0DD8">
              <w:rPr>
                <w:rFonts w:ascii="Calibri" w:hAnsi="Calibri" w:cs="Calibri"/>
                <w:sz w:val="2"/>
                <w:szCs w:val="2"/>
                <w:lang w:val="es-BO" w:eastAsia="es-ES"/>
              </w:rPr>
              <w:t> </w:t>
            </w:r>
          </w:p>
        </w:tc>
        <w:tc>
          <w:tcPr>
            <w:tcW w:w="985" w:type="dxa"/>
            <w:tcBorders>
              <w:top w:val="nil"/>
              <w:left w:val="nil"/>
              <w:bottom w:val="nil"/>
              <w:right w:val="nil"/>
            </w:tcBorders>
            <w:shd w:val="clear" w:color="auto" w:fill="auto"/>
            <w:noWrap/>
            <w:vAlign w:val="bottom"/>
            <w:hideMark/>
          </w:tcPr>
          <w:p w14:paraId="1C5621CF" w14:textId="77777777" w:rsidR="003D3687" w:rsidRPr="003C0DD8" w:rsidRDefault="003D3687" w:rsidP="003D3687">
            <w:pPr>
              <w:rPr>
                <w:rFonts w:ascii="Calibri" w:hAnsi="Calibri" w:cs="Calibri"/>
                <w:sz w:val="2"/>
                <w:szCs w:val="2"/>
                <w:lang w:val="es-BO" w:eastAsia="es-ES"/>
              </w:rPr>
            </w:pPr>
            <w:r w:rsidRPr="003C0DD8">
              <w:rPr>
                <w:rFonts w:ascii="Calibri" w:hAnsi="Calibri" w:cs="Calibri"/>
                <w:sz w:val="2"/>
                <w:szCs w:val="2"/>
                <w:lang w:val="es-BO" w:eastAsia="es-ES"/>
              </w:rPr>
              <w:t> </w:t>
            </w:r>
          </w:p>
        </w:tc>
        <w:tc>
          <w:tcPr>
            <w:tcW w:w="328" w:type="dxa"/>
            <w:tcBorders>
              <w:top w:val="nil"/>
              <w:left w:val="nil"/>
              <w:bottom w:val="nil"/>
              <w:right w:val="nil"/>
            </w:tcBorders>
            <w:shd w:val="clear" w:color="auto" w:fill="auto"/>
            <w:noWrap/>
            <w:vAlign w:val="bottom"/>
            <w:hideMark/>
          </w:tcPr>
          <w:p w14:paraId="2F5BD599" w14:textId="77777777" w:rsidR="003D3687" w:rsidRPr="003C0DD8" w:rsidRDefault="003D3687" w:rsidP="003D3687">
            <w:pPr>
              <w:rPr>
                <w:rFonts w:ascii="Calibri" w:hAnsi="Calibri" w:cs="Calibri"/>
                <w:sz w:val="2"/>
                <w:szCs w:val="2"/>
                <w:lang w:val="es-BO" w:eastAsia="es-ES"/>
              </w:rPr>
            </w:pPr>
            <w:r w:rsidRPr="003C0DD8">
              <w:rPr>
                <w:rFonts w:ascii="Calibri" w:hAnsi="Calibri" w:cs="Calibri"/>
                <w:sz w:val="2"/>
                <w:szCs w:val="2"/>
                <w:lang w:val="es-BO" w:eastAsia="es-ES"/>
              </w:rPr>
              <w:t> </w:t>
            </w:r>
          </w:p>
        </w:tc>
        <w:tc>
          <w:tcPr>
            <w:tcW w:w="985" w:type="dxa"/>
            <w:tcBorders>
              <w:top w:val="nil"/>
              <w:left w:val="nil"/>
              <w:bottom w:val="nil"/>
              <w:right w:val="nil"/>
            </w:tcBorders>
            <w:shd w:val="clear" w:color="auto" w:fill="auto"/>
            <w:noWrap/>
            <w:vAlign w:val="bottom"/>
            <w:hideMark/>
          </w:tcPr>
          <w:p w14:paraId="711E086D" w14:textId="77777777" w:rsidR="003D3687" w:rsidRPr="003C0DD8" w:rsidRDefault="003D3687" w:rsidP="003D3687">
            <w:pPr>
              <w:rPr>
                <w:rFonts w:ascii="Calibri" w:hAnsi="Calibri" w:cs="Calibri"/>
                <w:sz w:val="2"/>
                <w:szCs w:val="2"/>
                <w:lang w:val="es-BO" w:eastAsia="es-ES"/>
              </w:rPr>
            </w:pPr>
            <w:r w:rsidRPr="003C0DD8">
              <w:rPr>
                <w:rFonts w:ascii="Calibri" w:hAnsi="Calibri" w:cs="Calibri"/>
                <w:sz w:val="2"/>
                <w:szCs w:val="2"/>
                <w:lang w:val="es-BO" w:eastAsia="es-ES"/>
              </w:rPr>
              <w:t> </w:t>
            </w:r>
          </w:p>
        </w:tc>
        <w:tc>
          <w:tcPr>
            <w:tcW w:w="985" w:type="dxa"/>
            <w:tcBorders>
              <w:top w:val="nil"/>
              <w:left w:val="nil"/>
              <w:bottom w:val="nil"/>
              <w:right w:val="nil"/>
            </w:tcBorders>
            <w:shd w:val="clear" w:color="auto" w:fill="auto"/>
            <w:noWrap/>
            <w:vAlign w:val="bottom"/>
            <w:hideMark/>
          </w:tcPr>
          <w:p w14:paraId="28362021" w14:textId="77777777" w:rsidR="003D3687" w:rsidRPr="003C0DD8" w:rsidRDefault="003D3687" w:rsidP="003D3687">
            <w:pPr>
              <w:rPr>
                <w:rFonts w:ascii="Calibri" w:hAnsi="Calibri" w:cs="Calibri"/>
                <w:sz w:val="2"/>
                <w:szCs w:val="2"/>
                <w:lang w:val="es-BO" w:eastAsia="es-ES"/>
              </w:rPr>
            </w:pPr>
            <w:r w:rsidRPr="003C0DD8">
              <w:rPr>
                <w:rFonts w:ascii="Calibri" w:hAnsi="Calibri" w:cs="Calibri"/>
                <w:sz w:val="2"/>
                <w:szCs w:val="2"/>
                <w:lang w:val="es-BO" w:eastAsia="es-ES"/>
              </w:rPr>
              <w:t> </w:t>
            </w:r>
          </w:p>
        </w:tc>
        <w:tc>
          <w:tcPr>
            <w:tcW w:w="493" w:type="dxa"/>
            <w:tcBorders>
              <w:top w:val="nil"/>
              <w:left w:val="nil"/>
              <w:bottom w:val="nil"/>
              <w:right w:val="nil"/>
            </w:tcBorders>
            <w:shd w:val="clear" w:color="auto" w:fill="auto"/>
            <w:noWrap/>
            <w:vAlign w:val="bottom"/>
            <w:hideMark/>
          </w:tcPr>
          <w:p w14:paraId="3F7B666F" w14:textId="77777777" w:rsidR="003D3687" w:rsidRPr="003C0DD8" w:rsidRDefault="003D3687" w:rsidP="003D3687">
            <w:pPr>
              <w:rPr>
                <w:rFonts w:ascii="Calibri" w:hAnsi="Calibri" w:cs="Calibri"/>
                <w:sz w:val="2"/>
                <w:szCs w:val="2"/>
                <w:lang w:val="es-BO" w:eastAsia="es-ES"/>
              </w:rPr>
            </w:pPr>
            <w:r w:rsidRPr="003C0DD8">
              <w:rPr>
                <w:rFonts w:ascii="Calibri" w:hAnsi="Calibri" w:cs="Calibri"/>
                <w:sz w:val="2"/>
                <w:szCs w:val="2"/>
                <w:lang w:val="es-BO" w:eastAsia="es-ES"/>
              </w:rPr>
              <w:t> </w:t>
            </w:r>
          </w:p>
        </w:tc>
        <w:tc>
          <w:tcPr>
            <w:tcW w:w="985" w:type="dxa"/>
            <w:tcBorders>
              <w:top w:val="nil"/>
              <w:left w:val="nil"/>
              <w:bottom w:val="nil"/>
              <w:right w:val="nil"/>
            </w:tcBorders>
            <w:shd w:val="clear" w:color="auto" w:fill="auto"/>
            <w:noWrap/>
            <w:vAlign w:val="bottom"/>
            <w:hideMark/>
          </w:tcPr>
          <w:p w14:paraId="7C157EFF" w14:textId="77777777" w:rsidR="003D3687" w:rsidRPr="003C0DD8" w:rsidRDefault="003D3687" w:rsidP="003D3687">
            <w:pPr>
              <w:rPr>
                <w:rFonts w:ascii="Calibri" w:hAnsi="Calibri" w:cs="Calibri"/>
                <w:sz w:val="2"/>
                <w:szCs w:val="2"/>
                <w:lang w:val="es-BO" w:eastAsia="es-ES"/>
              </w:rPr>
            </w:pPr>
            <w:r w:rsidRPr="003C0DD8">
              <w:rPr>
                <w:rFonts w:ascii="Calibri" w:hAnsi="Calibri" w:cs="Calibri"/>
                <w:sz w:val="2"/>
                <w:szCs w:val="2"/>
                <w:lang w:val="es-BO" w:eastAsia="es-ES"/>
              </w:rPr>
              <w:t> </w:t>
            </w:r>
          </w:p>
        </w:tc>
        <w:tc>
          <w:tcPr>
            <w:tcW w:w="903" w:type="dxa"/>
            <w:tcBorders>
              <w:top w:val="nil"/>
              <w:left w:val="nil"/>
              <w:bottom w:val="nil"/>
              <w:right w:val="nil"/>
            </w:tcBorders>
            <w:shd w:val="clear" w:color="auto" w:fill="auto"/>
            <w:noWrap/>
            <w:vAlign w:val="bottom"/>
            <w:hideMark/>
          </w:tcPr>
          <w:p w14:paraId="5FB5F233" w14:textId="77777777" w:rsidR="003D3687" w:rsidRPr="003C0DD8" w:rsidRDefault="003D3687" w:rsidP="003D3687">
            <w:pPr>
              <w:rPr>
                <w:rFonts w:ascii="Calibri" w:hAnsi="Calibri" w:cs="Calibri"/>
                <w:sz w:val="2"/>
                <w:szCs w:val="2"/>
                <w:lang w:val="es-BO" w:eastAsia="es-ES"/>
              </w:rPr>
            </w:pPr>
            <w:r w:rsidRPr="003C0DD8">
              <w:rPr>
                <w:rFonts w:ascii="Calibri" w:hAnsi="Calibri" w:cs="Calibri"/>
                <w:sz w:val="2"/>
                <w:szCs w:val="2"/>
                <w:lang w:val="es-BO" w:eastAsia="es-ES"/>
              </w:rPr>
              <w:t> </w:t>
            </w:r>
          </w:p>
        </w:tc>
        <w:tc>
          <w:tcPr>
            <w:tcW w:w="185" w:type="dxa"/>
            <w:tcBorders>
              <w:top w:val="nil"/>
              <w:left w:val="nil"/>
              <w:bottom w:val="nil"/>
              <w:right w:val="single" w:sz="8" w:space="0" w:color="auto"/>
            </w:tcBorders>
            <w:shd w:val="clear" w:color="auto" w:fill="auto"/>
            <w:noWrap/>
            <w:vAlign w:val="bottom"/>
            <w:hideMark/>
          </w:tcPr>
          <w:p w14:paraId="62196837" w14:textId="77777777" w:rsidR="003D3687" w:rsidRPr="003C0DD8" w:rsidRDefault="003D3687" w:rsidP="003D3687">
            <w:pPr>
              <w:rPr>
                <w:rFonts w:ascii="Calibri" w:hAnsi="Calibri" w:cs="Calibri"/>
                <w:sz w:val="2"/>
                <w:szCs w:val="2"/>
                <w:lang w:val="es-BO" w:eastAsia="es-ES"/>
              </w:rPr>
            </w:pPr>
            <w:r w:rsidRPr="003C0DD8">
              <w:rPr>
                <w:rFonts w:ascii="Calibri" w:hAnsi="Calibri" w:cs="Calibri"/>
                <w:sz w:val="2"/>
                <w:szCs w:val="2"/>
                <w:lang w:val="es-BO" w:eastAsia="es-ES"/>
              </w:rPr>
              <w:t> </w:t>
            </w:r>
          </w:p>
        </w:tc>
      </w:tr>
      <w:tr w:rsidR="003D3687" w:rsidRPr="003C0DD8" w14:paraId="6204643D" w14:textId="77777777" w:rsidTr="003D3687">
        <w:trPr>
          <w:trHeight w:val="227"/>
        </w:trPr>
        <w:tc>
          <w:tcPr>
            <w:tcW w:w="2611" w:type="dxa"/>
            <w:tcBorders>
              <w:top w:val="nil"/>
              <w:left w:val="single" w:sz="8" w:space="0" w:color="auto"/>
              <w:bottom w:val="nil"/>
              <w:right w:val="nil"/>
            </w:tcBorders>
            <w:shd w:val="clear" w:color="auto" w:fill="auto"/>
            <w:vAlign w:val="center"/>
            <w:hideMark/>
          </w:tcPr>
          <w:p w14:paraId="756A10E5" w14:textId="77777777" w:rsidR="003D3687" w:rsidRPr="003C0DD8" w:rsidRDefault="003D3687" w:rsidP="003D3687">
            <w:pPr>
              <w:jc w:val="right"/>
              <w:rPr>
                <w:rFonts w:ascii="Arial" w:hAnsi="Arial" w:cs="Arial"/>
                <w:b/>
                <w:bCs/>
                <w:sz w:val="14"/>
                <w:szCs w:val="14"/>
                <w:lang w:val="es-BO" w:eastAsia="es-ES"/>
              </w:rPr>
            </w:pPr>
            <w:r w:rsidRPr="003C0DD8">
              <w:rPr>
                <w:rFonts w:ascii="Arial" w:hAnsi="Arial" w:cs="Arial"/>
                <w:b/>
                <w:bCs/>
                <w:sz w:val="14"/>
                <w:szCs w:val="16"/>
                <w:lang w:val="es-BO" w:eastAsia="es-ES"/>
              </w:rPr>
              <w:t> </w:t>
            </w:r>
          </w:p>
        </w:tc>
        <w:tc>
          <w:tcPr>
            <w:tcW w:w="194" w:type="dxa"/>
            <w:tcBorders>
              <w:top w:val="nil"/>
              <w:left w:val="nil"/>
              <w:bottom w:val="nil"/>
              <w:right w:val="nil"/>
            </w:tcBorders>
            <w:shd w:val="clear" w:color="auto" w:fill="auto"/>
            <w:vAlign w:val="center"/>
            <w:hideMark/>
          </w:tcPr>
          <w:p w14:paraId="01171509" w14:textId="77777777" w:rsidR="003D3687" w:rsidRPr="003C0DD8" w:rsidRDefault="003D3687" w:rsidP="003D3687">
            <w:pPr>
              <w:jc w:val="center"/>
              <w:rPr>
                <w:rFonts w:ascii="Arial" w:hAnsi="Arial" w:cs="Arial"/>
                <w:b/>
                <w:bCs/>
                <w:sz w:val="14"/>
                <w:szCs w:val="14"/>
                <w:lang w:val="es-BO" w:eastAsia="es-ES"/>
              </w:rPr>
            </w:pPr>
          </w:p>
        </w:tc>
        <w:tc>
          <w:tcPr>
            <w:tcW w:w="1970" w:type="dxa"/>
            <w:gridSpan w:val="2"/>
            <w:tcBorders>
              <w:top w:val="nil"/>
              <w:left w:val="nil"/>
              <w:bottom w:val="nil"/>
              <w:right w:val="nil"/>
            </w:tcBorders>
            <w:shd w:val="clear" w:color="auto" w:fill="auto"/>
            <w:vAlign w:val="center"/>
            <w:hideMark/>
          </w:tcPr>
          <w:p w14:paraId="6D8EA6D9" w14:textId="77777777" w:rsidR="003D3687" w:rsidRPr="003C0DD8" w:rsidRDefault="003D3687" w:rsidP="003D3687">
            <w:pPr>
              <w:jc w:val="center"/>
              <w:rPr>
                <w:rFonts w:ascii="Arial" w:hAnsi="Arial" w:cs="Arial"/>
                <w:i/>
                <w:iCs/>
                <w:sz w:val="14"/>
                <w:szCs w:val="14"/>
                <w:lang w:val="es-BO" w:eastAsia="es-ES"/>
              </w:rPr>
            </w:pPr>
            <w:r w:rsidRPr="003C0DD8">
              <w:rPr>
                <w:rFonts w:ascii="Arial" w:hAnsi="Arial" w:cs="Arial"/>
                <w:i/>
                <w:iCs/>
                <w:sz w:val="14"/>
                <w:szCs w:val="16"/>
                <w:lang w:val="es-BO" w:eastAsia="es-ES"/>
              </w:rPr>
              <w:t>Paterno</w:t>
            </w:r>
          </w:p>
        </w:tc>
        <w:tc>
          <w:tcPr>
            <w:tcW w:w="328" w:type="dxa"/>
            <w:tcBorders>
              <w:top w:val="nil"/>
              <w:left w:val="nil"/>
              <w:bottom w:val="nil"/>
              <w:right w:val="nil"/>
            </w:tcBorders>
            <w:shd w:val="clear" w:color="auto" w:fill="auto"/>
            <w:vAlign w:val="center"/>
            <w:hideMark/>
          </w:tcPr>
          <w:p w14:paraId="14A3D5F6" w14:textId="77777777" w:rsidR="003D3687" w:rsidRPr="003C0DD8" w:rsidRDefault="003D3687" w:rsidP="003D3687">
            <w:pPr>
              <w:jc w:val="center"/>
              <w:rPr>
                <w:rFonts w:ascii="Arial" w:hAnsi="Arial" w:cs="Arial"/>
                <w:i/>
                <w:iCs/>
                <w:sz w:val="14"/>
                <w:szCs w:val="14"/>
                <w:lang w:val="es-BO" w:eastAsia="es-ES"/>
              </w:rPr>
            </w:pPr>
          </w:p>
        </w:tc>
        <w:tc>
          <w:tcPr>
            <w:tcW w:w="1970" w:type="dxa"/>
            <w:gridSpan w:val="2"/>
            <w:tcBorders>
              <w:top w:val="nil"/>
              <w:left w:val="nil"/>
              <w:bottom w:val="nil"/>
              <w:right w:val="nil"/>
            </w:tcBorders>
            <w:shd w:val="clear" w:color="auto" w:fill="auto"/>
            <w:vAlign w:val="center"/>
            <w:hideMark/>
          </w:tcPr>
          <w:p w14:paraId="6C53F86F" w14:textId="77777777" w:rsidR="003D3687" w:rsidRPr="003C0DD8" w:rsidRDefault="003D3687" w:rsidP="003D3687">
            <w:pPr>
              <w:jc w:val="center"/>
              <w:rPr>
                <w:rFonts w:ascii="Arial" w:hAnsi="Arial" w:cs="Arial"/>
                <w:i/>
                <w:iCs/>
                <w:sz w:val="14"/>
                <w:szCs w:val="14"/>
                <w:lang w:val="es-BO" w:eastAsia="es-ES"/>
              </w:rPr>
            </w:pPr>
            <w:r w:rsidRPr="003C0DD8">
              <w:rPr>
                <w:rFonts w:ascii="Arial" w:hAnsi="Arial" w:cs="Arial"/>
                <w:i/>
                <w:iCs/>
                <w:sz w:val="14"/>
                <w:szCs w:val="16"/>
                <w:lang w:val="es-BO" w:eastAsia="es-ES"/>
              </w:rPr>
              <w:t>Materno</w:t>
            </w:r>
          </w:p>
        </w:tc>
        <w:tc>
          <w:tcPr>
            <w:tcW w:w="493" w:type="dxa"/>
            <w:tcBorders>
              <w:top w:val="nil"/>
              <w:left w:val="nil"/>
              <w:bottom w:val="nil"/>
              <w:right w:val="nil"/>
            </w:tcBorders>
            <w:shd w:val="clear" w:color="auto" w:fill="auto"/>
            <w:vAlign w:val="center"/>
            <w:hideMark/>
          </w:tcPr>
          <w:p w14:paraId="6C6EB1C2" w14:textId="77777777" w:rsidR="003D3687" w:rsidRPr="003C0DD8" w:rsidRDefault="003D3687" w:rsidP="003D3687">
            <w:pPr>
              <w:jc w:val="center"/>
              <w:rPr>
                <w:rFonts w:ascii="Arial" w:hAnsi="Arial" w:cs="Arial"/>
                <w:i/>
                <w:iCs/>
                <w:sz w:val="14"/>
                <w:szCs w:val="14"/>
                <w:lang w:val="es-BO" w:eastAsia="es-ES"/>
              </w:rPr>
            </w:pPr>
          </w:p>
        </w:tc>
        <w:tc>
          <w:tcPr>
            <w:tcW w:w="1888" w:type="dxa"/>
            <w:gridSpan w:val="2"/>
            <w:tcBorders>
              <w:top w:val="nil"/>
              <w:left w:val="nil"/>
              <w:bottom w:val="nil"/>
              <w:right w:val="nil"/>
            </w:tcBorders>
            <w:shd w:val="clear" w:color="auto" w:fill="auto"/>
            <w:vAlign w:val="center"/>
            <w:hideMark/>
          </w:tcPr>
          <w:p w14:paraId="6DA64DFE" w14:textId="77777777" w:rsidR="003D3687" w:rsidRPr="003C0DD8" w:rsidRDefault="003D3687" w:rsidP="003D3687">
            <w:pPr>
              <w:jc w:val="center"/>
              <w:rPr>
                <w:rFonts w:ascii="Arial" w:hAnsi="Arial" w:cs="Arial"/>
                <w:i/>
                <w:iCs/>
                <w:sz w:val="14"/>
                <w:szCs w:val="14"/>
                <w:lang w:val="es-BO" w:eastAsia="es-ES"/>
              </w:rPr>
            </w:pPr>
            <w:r w:rsidRPr="003C0DD8">
              <w:rPr>
                <w:rFonts w:ascii="Arial" w:hAnsi="Arial" w:cs="Arial"/>
                <w:i/>
                <w:iCs/>
                <w:sz w:val="14"/>
                <w:szCs w:val="16"/>
                <w:lang w:val="es-BO" w:eastAsia="es-ES"/>
              </w:rPr>
              <w:t>Nombre(s)</w:t>
            </w:r>
          </w:p>
        </w:tc>
        <w:tc>
          <w:tcPr>
            <w:tcW w:w="185" w:type="dxa"/>
            <w:tcBorders>
              <w:top w:val="nil"/>
              <w:left w:val="nil"/>
              <w:bottom w:val="nil"/>
              <w:right w:val="single" w:sz="8" w:space="0" w:color="auto"/>
            </w:tcBorders>
            <w:shd w:val="clear" w:color="auto" w:fill="auto"/>
            <w:vAlign w:val="center"/>
            <w:hideMark/>
          </w:tcPr>
          <w:p w14:paraId="200B067B" w14:textId="77777777" w:rsidR="003D3687" w:rsidRPr="003C0DD8" w:rsidRDefault="003D3687" w:rsidP="003D3687">
            <w:pPr>
              <w:rPr>
                <w:rFonts w:ascii="Arial" w:hAnsi="Arial" w:cs="Arial"/>
                <w:sz w:val="14"/>
                <w:szCs w:val="14"/>
                <w:lang w:val="es-BO" w:eastAsia="es-ES"/>
              </w:rPr>
            </w:pPr>
            <w:r w:rsidRPr="003C0DD8">
              <w:rPr>
                <w:rFonts w:ascii="Arial" w:hAnsi="Arial" w:cs="Arial"/>
                <w:sz w:val="14"/>
                <w:szCs w:val="16"/>
                <w:lang w:val="es-BO" w:eastAsia="es-ES"/>
              </w:rPr>
              <w:t> </w:t>
            </w:r>
          </w:p>
        </w:tc>
      </w:tr>
      <w:tr w:rsidR="003D3687" w:rsidRPr="003C0DD8" w14:paraId="43B549FF" w14:textId="77777777" w:rsidTr="003D3687">
        <w:trPr>
          <w:trHeight w:val="196"/>
        </w:trPr>
        <w:tc>
          <w:tcPr>
            <w:tcW w:w="2611" w:type="dxa"/>
            <w:tcBorders>
              <w:top w:val="nil"/>
              <w:left w:val="single" w:sz="8" w:space="0" w:color="auto"/>
              <w:bottom w:val="nil"/>
              <w:right w:val="nil"/>
            </w:tcBorders>
            <w:shd w:val="clear" w:color="auto" w:fill="auto"/>
            <w:vAlign w:val="center"/>
            <w:hideMark/>
          </w:tcPr>
          <w:p w14:paraId="5D8663E8" w14:textId="77777777" w:rsidR="003D3687" w:rsidRPr="003C0DD8" w:rsidRDefault="003D3687" w:rsidP="003D3687">
            <w:pPr>
              <w:jc w:val="right"/>
              <w:rPr>
                <w:rFonts w:ascii="Arial" w:hAnsi="Arial" w:cs="Arial"/>
                <w:b/>
                <w:bCs/>
                <w:sz w:val="16"/>
                <w:szCs w:val="16"/>
                <w:lang w:val="es-BO" w:eastAsia="es-ES"/>
              </w:rPr>
            </w:pPr>
            <w:r w:rsidRPr="003C0DD8">
              <w:rPr>
                <w:rFonts w:ascii="Arial" w:hAnsi="Arial" w:cs="Arial"/>
                <w:b/>
                <w:bCs/>
                <w:sz w:val="16"/>
                <w:szCs w:val="16"/>
                <w:lang w:val="es-BO" w:eastAsia="es-ES"/>
              </w:rPr>
              <w:t>Nombre Completo</w:t>
            </w:r>
          </w:p>
        </w:tc>
        <w:tc>
          <w:tcPr>
            <w:tcW w:w="194" w:type="dxa"/>
            <w:tcBorders>
              <w:top w:val="nil"/>
              <w:left w:val="nil"/>
              <w:bottom w:val="nil"/>
              <w:right w:val="nil"/>
            </w:tcBorders>
            <w:shd w:val="clear" w:color="auto" w:fill="auto"/>
            <w:vAlign w:val="center"/>
            <w:hideMark/>
          </w:tcPr>
          <w:p w14:paraId="07B39CC4" w14:textId="77777777" w:rsidR="003D3687" w:rsidRPr="003C0DD8" w:rsidRDefault="003D3687"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1970" w:type="dxa"/>
            <w:gridSpan w:val="2"/>
            <w:tcBorders>
              <w:top w:val="single" w:sz="4" w:space="0" w:color="auto"/>
              <w:left w:val="single" w:sz="4" w:space="0" w:color="auto"/>
              <w:bottom w:val="single" w:sz="4" w:space="0" w:color="auto"/>
              <w:right w:val="single" w:sz="4" w:space="0" w:color="auto"/>
            </w:tcBorders>
            <w:shd w:val="clear" w:color="000000" w:fill="DBE5F1"/>
            <w:vAlign w:val="center"/>
            <w:hideMark/>
          </w:tcPr>
          <w:p w14:paraId="1091CABF"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328" w:type="dxa"/>
            <w:tcBorders>
              <w:top w:val="nil"/>
              <w:left w:val="nil"/>
              <w:bottom w:val="nil"/>
              <w:right w:val="nil"/>
            </w:tcBorders>
            <w:shd w:val="clear" w:color="auto" w:fill="auto"/>
            <w:vAlign w:val="center"/>
            <w:hideMark/>
          </w:tcPr>
          <w:p w14:paraId="441BB610" w14:textId="77777777" w:rsidR="003D3687" w:rsidRPr="003C0DD8" w:rsidRDefault="003D3687" w:rsidP="003D3687">
            <w:pPr>
              <w:rPr>
                <w:rFonts w:ascii="Arial" w:hAnsi="Arial" w:cs="Arial"/>
                <w:sz w:val="16"/>
                <w:szCs w:val="16"/>
                <w:lang w:val="es-BO" w:eastAsia="es-ES"/>
              </w:rPr>
            </w:pPr>
          </w:p>
        </w:tc>
        <w:tc>
          <w:tcPr>
            <w:tcW w:w="1970" w:type="dxa"/>
            <w:gridSpan w:val="2"/>
            <w:tcBorders>
              <w:top w:val="single" w:sz="4" w:space="0" w:color="auto"/>
              <w:left w:val="single" w:sz="4" w:space="0" w:color="auto"/>
              <w:bottom w:val="single" w:sz="4" w:space="0" w:color="auto"/>
              <w:right w:val="single" w:sz="4" w:space="0" w:color="auto"/>
            </w:tcBorders>
            <w:shd w:val="clear" w:color="000000" w:fill="DBE5F1"/>
            <w:vAlign w:val="center"/>
            <w:hideMark/>
          </w:tcPr>
          <w:p w14:paraId="762451E3"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493" w:type="dxa"/>
            <w:tcBorders>
              <w:top w:val="nil"/>
              <w:left w:val="nil"/>
              <w:bottom w:val="nil"/>
              <w:right w:val="nil"/>
            </w:tcBorders>
            <w:shd w:val="clear" w:color="auto" w:fill="auto"/>
            <w:vAlign w:val="center"/>
            <w:hideMark/>
          </w:tcPr>
          <w:p w14:paraId="6A6655A4" w14:textId="77777777" w:rsidR="003D3687" w:rsidRPr="003C0DD8" w:rsidRDefault="003D3687" w:rsidP="003D3687">
            <w:pPr>
              <w:rPr>
                <w:rFonts w:ascii="Arial" w:hAnsi="Arial" w:cs="Arial"/>
                <w:sz w:val="16"/>
                <w:szCs w:val="16"/>
                <w:lang w:val="es-BO" w:eastAsia="es-ES"/>
              </w:rPr>
            </w:pPr>
          </w:p>
        </w:tc>
        <w:tc>
          <w:tcPr>
            <w:tcW w:w="1888" w:type="dxa"/>
            <w:gridSpan w:val="2"/>
            <w:tcBorders>
              <w:top w:val="single" w:sz="4" w:space="0" w:color="auto"/>
              <w:left w:val="single" w:sz="4" w:space="0" w:color="auto"/>
              <w:bottom w:val="single" w:sz="4" w:space="0" w:color="auto"/>
              <w:right w:val="single" w:sz="4" w:space="0" w:color="auto"/>
            </w:tcBorders>
            <w:shd w:val="clear" w:color="000000" w:fill="DBE5F1"/>
            <w:vAlign w:val="center"/>
            <w:hideMark/>
          </w:tcPr>
          <w:p w14:paraId="72F06F3C"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185" w:type="dxa"/>
            <w:tcBorders>
              <w:top w:val="nil"/>
              <w:left w:val="nil"/>
              <w:bottom w:val="nil"/>
              <w:right w:val="single" w:sz="8" w:space="0" w:color="auto"/>
            </w:tcBorders>
            <w:shd w:val="clear" w:color="auto" w:fill="auto"/>
            <w:vAlign w:val="center"/>
            <w:hideMark/>
          </w:tcPr>
          <w:p w14:paraId="0CE837E7"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r>
      <w:tr w:rsidR="003D3687" w:rsidRPr="003C0DD8" w14:paraId="291BE2DF" w14:textId="77777777" w:rsidTr="003D3687">
        <w:trPr>
          <w:trHeight w:val="283"/>
        </w:trPr>
        <w:tc>
          <w:tcPr>
            <w:tcW w:w="2611" w:type="dxa"/>
            <w:tcBorders>
              <w:top w:val="nil"/>
              <w:left w:val="single" w:sz="8" w:space="0" w:color="auto"/>
              <w:bottom w:val="nil"/>
              <w:right w:val="nil"/>
            </w:tcBorders>
            <w:shd w:val="clear" w:color="auto" w:fill="auto"/>
            <w:vAlign w:val="center"/>
            <w:hideMark/>
          </w:tcPr>
          <w:p w14:paraId="1CE49481" w14:textId="77777777" w:rsidR="003D3687" w:rsidRPr="003C0DD8" w:rsidRDefault="003D3687" w:rsidP="003D3687">
            <w:pPr>
              <w:jc w:val="right"/>
              <w:rPr>
                <w:rFonts w:ascii="Arial" w:hAnsi="Arial" w:cs="Arial"/>
                <w:b/>
                <w:bCs/>
                <w:sz w:val="14"/>
                <w:szCs w:val="14"/>
                <w:lang w:val="es-BO" w:eastAsia="es-ES"/>
              </w:rPr>
            </w:pPr>
            <w:r w:rsidRPr="003C0DD8">
              <w:rPr>
                <w:rFonts w:ascii="Arial" w:hAnsi="Arial" w:cs="Arial"/>
                <w:b/>
                <w:bCs/>
                <w:sz w:val="14"/>
                <w:szCs w:val="16"/>
                <w:lang w:val="es-BO" w:eastAsia="es-ES"/>
              </w:rPr>
              <w:t> </w:t>
            </w:r>
          </w:p>
        </w:tc>
        <w:tc>
          <w:tcPr>
            <w:tcW w:w="194" w:type="dxa"/>
            <w:tcBorders>
              <w:top w:val="nil"/>
              <w:left w:val="nil"/>
              <w:bottom w:val="nil"/>
              <w:right w:val="nil"/>
            </w:tcBorders>
            <w:shd w:val="clear" w:color="auto" w:fill="auto"/>
            <w:vAlign w:val="center"/>
            <w:hideMark/>
          </w:tcPr>
          <w:p w14:paraId="0821DCAD" w14:textId="77777777" w:rsidR="003D3687" w:rsidRPr="003C0DD8" w:rsidRDefault="003D3687" w:rsidP="003D3687">
            <w:pPr>
              <w:jc w:val="center"/>
              <w:rPr>
                <w:rFonts w:ascii="Arial" w:hAnsi="Arial" w:cs="Arial"/>
                <w:b/>
                <w:bCs/>
                <w:sz w:val="14"/>
                <w:szCs w:val="14"/>
                <w:lang w:val="es-BO" w:eastAsia="es-ES"/>
              </w:rPr>
            </w:pPr>
          </w:p>
        </w:tc>
        <w:tc>
          <w:tcPr>
            <w:tcW w:w="985" w:type="dxa"/>
            <w:tcBorders>
              <w:top w:val="nil"/>
              <w:left w:val="nil"/>
              <w:bottom w:val="nil"/>
              <w:right w:val="nil"/>
            </w:tcBorders>
            <w:shd w:val="clear" w:color="auto" w:fill="auto"/>
            <w:vAlign w:val="center"/>
            <w:hideMark/>
          </w:tcPr>
          <w:p w14:paraId="161B9B16" w14:textId="77777777" w:rsidR="003D3687" w:rsidRPr="003C0DD8" w:rsidRDefault="003D3687" w:rsidP="003D3687">
            <w:pPr>
              <w:rPr>
                <w:rFonts w:ascii="Arial" w:hAnsi="Arial" w:cs="Arial"/>
                <w:i/>
                <w:iCs/>
                <w:sz w:val="14"/>
                <w:szCs w:val="14"/>
                <w:lang w:val="es-BO" w:eastAsia="es-ES"/>
              </w:rPr>
            </w:pPr>
            <w:r w:rsidRPr="003C0DD8">
              <w:rPr>
                <w:rFonts w:ascii="Arial" w:hAnsi="Arial" w:cs="Arial"/>
                <w:i/>
                <w:iCs/>
                <w:sz w:val="14"/>
                <w:szCs w:val="16"/>
                <w:lang w:val="es-BO" w:eastAsia="es-ES"/>
              </w:rPr>
              <w:t>Número</w:t>
            </w:r>
          </w:p>
        </w:tc>
        <w:tc>
          <w:tcPr>
            <w:tcW w:w="985" w:type="dxa"/>
            <w:tcBorders>
              <w:top w:val="nil"/>
              <w:left w:val="nil"/>
              <w:bottom w:val="nil"/>
              <w:right w:val="nil"/>
            </w:tcBorders>
            <w:shd w:val="clear" w:color="auto" w:fill="auto"/>
            <w:vAlign w:val="center"/>
            <w:hideMark/>
          </w:tcPr>
          <w:p w14:paraId="3C196459" w14:textId="77777777" w:rsidR="003D3687" w:rsidRPr="003C0DD8" w:rsidRDefault="003D3687" w:rsidP="003D3687">
            <w:pPr>
              <w:rPr>
                <w:rFonts w:ascii="Arial" w:hAnsi="Arial" w:cs="Arial"/>
                <w:i/>
                <w:iCs/>
                <w:sz w:val="14"/>
                <w:szCs w:val="14"/>
                <w:lang w:val="es-BO" w:eastAsia="es-ES"/>
              </w:rPr>
            </w:pPr>
          </w:p>
        </w:tc>
        <w:tc>
          <w:tcPr>
            <w:tcW w:w="328" w:type="dxa"/>
            <w:tcBorders>
              <w:top w:val="nil"/>
              <w:left w:val="nil"/>
              <w:bottom w:val="nil"/>
              <w:right w:val="nil"/>
            </w:tcBorders>
            <w:shd w:val="clear" w:color="auto" w:fill="auto"/>
            <w:vAlign w:val="center"/>
            <w:hideMark/>
          </w:tcPr>
          <w:p w14:paraId="352B7D81" w14:textId="77777777" w:rsidR="003D3687" w:rsidRPr="003C0DD8" w:rsidRDefault="003D3687" w:rsidP="003D3687">
            <w:pPr>
              <w:jc w:val="center"/>
              <w:rPr>
                <w:rFonts w:ascii="Arial" w:hAnsi="Arial" w:cs="Arial"/>
                <w:i/>
                <w:iCs/>
                <w:sz w:val="14"/>
                <w:szCs w:val="14"/>
                <w:lang w:val="es-BO" w:eastAsia="es-ES"/>
              </w:rPr>
            </w:pPr>
          </w:p>
        </w:tc>
        <w:tc>
          <w:tcPr>
            <w:tcW w:w="1970" w:type="dxa"/>
            <w:gridSpan w:val="2"/>
            <w:tcBorders>
              <w:top w:val="nil"/>
              <w:left w:val="nil"/>
              <w:bottom w:val="nil"/>
              <w:right w:val="nil"/>
            </w:tcBorders>
            <w:shd w:val="clear" w:color="auto" w:fill="auto"/>
            <w:vAlign w:val="center"/>
            <w:hideMark/>
          </w:tcPr>
          <w:p w14:paraId="607A892A" w14:textId="77777777" w:rsidR="003D3687" w:rsidRPr="003C0DD8" w:rsidRDefault="003D3687" w:rsidP="003D3687">
            <w:pPr>
              <w:jc w:val="center"/>
              <w:rPr>
                <w:rFonts w:ascii="Arial" w:hAnsi="Arial" w:cs="Arial"/>
                <w:i/>
                <w:iCs/>
                <w:sz w:val="14"/>
                <w:szCs w:val="14"/>
                <w:lang w:val="es-BO" w:eastAsia="es-ES"/>
              </w:rPr>
            </w:pPr>
            <w:r w:rsidRPr="003C0DD8">
              <w:rPr>
                <w:rFonts w:ascii="Arial" w:hAnsi="Arial" w:cs="Arial"/>
                <w:i/>
                <w:iCs/>
                <w:sz w:val="14"/>
                <w:szCs w:val="16"/>
                <w:lang w:val="es-BO" w:eastAsia="es-ES"/>
              </w:rPr>
              <w:t>Lugar de Expedición</w:t>
            </w:r>
          </w:p>
        </w:tc>
        <w:tc>
          <w:tcPr>
            <w:tcW w:w="493" w:type="dxa"/>
            <w:tcBorders>
              <w:top w:val="nil"/>
              <w:left w:val="nil"/>
              <w:bottom w:val="nil"/>
              <w:right w:val="nil"/>
            </w:tcBorders>
            <w:shd w:val="clear" w:color="auto" w:fill="auto"/>
            <w:vAlign w:val="center"/>
            <w:hideMark/>
          </w:tcPr>
          <w:p w14:paraId="57ECFF27" w14:textId="77777777" w:rsidR="003D3687" w:rsidRPr="003C0DD8" w:rsidRDefault="003D3687" w:rsidP="003D3687">
            <w:pPr>
              <w:rPr>
                <w:rFonts w:ascii="Arial" w:hAnsi="Arial" w:cs="Arial"/>
                <w:i/>
                <w:iCs/>
                <w:sz w:val="14"/>
                <w:szCs w:val="14"/>
                <w:lang w:val="es-BO" w:eastAsia="es-ES"/>
              </w:rPr>
            </w:pPr>
          </w:p>
        </w:tc>
        <w:tc>
          <w:tcPr>
            <w:tcW w:w="985" w:type="dxa"/>
            <w:tcBorders>
              <w:top w:val="nil"/>
              <w:left w:val="nil"/>
              <w:bottom w:val="nil"/>
              <w:right w:val="nil"/>
            </w:tcBorders>
            <w:shd w:val="clear" w:color="auto" w:fill="auto"/>
            <w:vAlign w:val="center"/>
            <w:hideMark/>
          </w:tcPr>
          <w:p w14:paraId="3A054E6A" w14:textId="77777777" w:rsidR="003D3687" w:rsidRPr="003C0DD8" w:rsidRDefault="003D3687" w:rsidP="003D3687">
            <w:pPr>
              <w:rPr>
                <w:rFonts w:ascii="Arial" w:hAnsi="Arial" w:cs="Arial"/>
                <w:i/>
                <w:iCs/>
                <w:sz w:val="14"/>
                <w:szCs w:val="14"/>
                <w:lang w:val="es-BO" w:eastAsia="es-ES"/>
              </w:rPr>
            </w:pPr>
          </w:p>
        </w:tc>
        <w:tc>
          <w:tcPr>
            <w:tcW w:w="903" w:type="dxa"/>
            <w:tcBorders>
              <w:top w:val="nil"/>
              <w:left w:val="nil"/>
              <w:bottom w:val="nil"/>
              <w:right w:val="nil"/>
            </w:tcBorders>
            <w:shd w:val="clear" w:color="auto" w:fill="auto"/>
            <w:vAlign w:val="center"/>
            <w:hideMark/>
          </w:tcPr>
          <w:p w14:paraId="789E0AC7" w14:textId="77777777" w:rsidR="003D3687" w:rsidRPr="003C0DD8" w:rsidRDefault="003D3687" w:rsidP="003D3687">
            <w:pPr>
              <w:rPr>
                <w:rFonts w:ascii="Arial" w:hAnsi="Arial" w:cs="Arial"/>
                <w:sz w:val="14"/>
                <w:szCs w:val="14"/>
                <w:lang w:val="es-BO" w:eastAsia="es-ES"/>
              </w:rPr>
            </w:pPr>
          </w:p>
        </w:tc>
        <w:tc>
          <w:tcPr>
            <w:tcW w:w="185" w:type="dxa"/>
            <w:tcBorders>
              <w:top w:val="nil"/>
              <w:left w:val="nil"/>
              <w:bottom w:val="nil"/>
              <w:right w:val="single" w:sz="8" w:space="0" w:color="auto"/>
            </w:tcBorders>
            <w:shd w:val="clear" w:color="auto" w:fill="auto"/>
            <w:vAlign w:val="center"/>
            <w:hideMark/>
          </w:tcPr>
          <w:p w14:paraId="62105F10" w14:textId="77777777" w:rsidR="003D3687" w:rsidRPr="003C0DD8" w:rsidRDefault="003D3687" w:rsidP="003D3687">
            <w:pPr>
              <w:rPr>
                <w:rFonts w:ascii="Arial" w:hAnsi="Arial" w:cs="Arial"/>
                <w:sz w:val="14"/>
                <w:szCs w:val="14"/>
                <w:lang w:val="es-BO" w:eastAsia="es-ES"/>
              </w:rPr>
            </w:pPr>
            <w:r w:rsidRPr="003C0DD8">
              <w:rPr>
                <w:rFonts w:ascii="Arial" w:hAnsi="Arial" w:cs="Arial"/>
                <w:sz w:val="14"/>
                <w:szCs w:val="14"/>
                <w:lang w:val="es-BO" w:eastAsia="es-ES"/>
              </w:rPr>
              <w:t> </w:t>
            </w:r>
          </w:p>
        </w:tc>
      </w:tr>
      <w:tr w:rsidR="003D3687" w:rsidRPr="003C0DD8" w14:paraId="5F3506D8" w14:textId="77777777" w:rsidTr="003D3687">
        <w:trPr>
          <w:trHeight w:val="191"/>
        </w:trPr>
        <w:tc>
          <w:tcPr>
            <w:tcW w:w="2611" w:type="dxa"/>
            <w:tcBorders>
              <w:top w:val="nil"/>
              <w:left w:val="single" w:sz="8" w:space="0" w:color="auto"/>
              <w:bottom w:val="nil"/>
              <w:right w:val="nil"/>
            </w:tcBorders>
            <w:shd w:val="clear" w:color="auto" w:fill="auto"/>
            <w:vAlign w:val="center"/>
            <w:hideMark/>
          </w:tcPr>
          <w:p w14:paraId="2DDB5ABB" w14:textId="77777777" w:rsidR="003D3687" w:rsidRPr="003C0DD8" w:rsidRDefault="003D3687" w:rsidP="003D3687">
            <w:pPr>
              <w:jc w:val="right"/>
              <w:rPr>
                <w:rFonts w:ascii="Arial" w:hAnsi="Arial" w:cs="Arial"/>
                <w:b/>
                <w:bCs/>
                <w:sz w:val="16"/>
                <w:szCs w:val="16"/>
                <w:lang w:val="es-BO" w:eastAsia="es-ES"/>
              </w:rPr>
            </w:pPr>
            <w:r w:rsidRPr="003C0DD8">
              <w:rPr>
                <w:rFonts w:ascii="Arial" w:hAnsi="Arial" w:cs="Arial"/>
                <w:b/>
                <w:bCs/>
                <w:sz w:val="16"/>
                <w:szCs w:val="16"/>
                <w:lang w:val="es-BO" w:eastAsia="es-ES"/>
              </w:rPr>
              <w:t>Cédula de Identidad</w:t>
            </w:r>
          </w:p>
        </w:tc>
        <w:tc>
          <w:tcPr>
            <w:tcW w:w="194" w:type="dxa"/>
            <w:tcBorders>
              <w:top w:val="nil"/>
              <w:left w:val="nil"/>
              <w:bottom w:val="nil"/>
              <w:right w:val="nil"/>
            </w:tcBorders>
            <w:shd w:val="clear" w:color="auto" w:fill="auto"/>
            <w:vAlign w:val="center"/>
            <w:hideMark/>
          </w:tcPr>
          <w:p w14:paraId="533489FB" w14:textId="77777777" w:rsidR="003D3687" w:rsidRPr="003C0DD8" w:rsidRDefault="003D3687"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1970" w:type="dxa"/>
            <w:gridSpan w:val="2"/>
            <w:tcBorders>
              <w:top w:val="single" w:sz="4" w:space="0" w:color="auto"/>
              <w:left w:val="single" w:sz="4" w:space="0" w:color="auto"/>
              <w:bottom w:val="single" w:sz="4" w:space="0" w:color="auto"/>
              <w:right w:val="single" w:sz="4" w:space="0" w:color="auto"/>
            </w:tcBorders>
            <w:shd w:val="clear" w:color="000000" w:fill="DBE5F1"/>
            <w:vAlign w:val="center"/>
            <w:hideMark/>
          </w:tcPr>
          <w:p w14:paraId="219E380E"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328" w:type="dxa"/>
            <w:tcBorders>
              <w:top w:val="nil"/>
              <w:left w:val="nil"/>
              <w:bottom w:val="nil"/>
              <w:right w:val="nil"/>
            </w:tcBorders>
            <w:shd w:val="clear" w:color="auto" w:fill="auto"/>
            <w:vAlign w:val="center"/>
            <w:hideMark/>
          </w:tcPr>
          <w:p w14:paraId="4DD92AB5" w14:textId="77777777" w:rsidR="003D3687" w:rsidRPr="003C0DD8" w:rsidRDefault="003D3687" w:rsidP="003D3687">
            <w:pPr>
              <w:rPr>
                <w:rFonts w:ascii="Arial" w:hAnsi="Arial" w:cs="Arial"/>
                <w:sz w:val="16"/>
                <w:szCs w:val="16"/>
                <w:lang w:val="es-BO" w:eastAsia="es-ES"/>
              </w:rPr>
            </w:pPr>
          </w:p>
        </w:tc>
        <w:tc>
          <w:tcPr>
            <w:tcW w:w="1970" w:type="dxa"/>
            <w:gridSpan w:val="2"/>
            <w:tcBorders>
              <w:top w:val="single" w:sz="4" w:space="0" w:color="auto"/>
              <w:left w:val="single" w:sz="4" w:space="0" w:color="auto"/>
              <w:bottom w:val="single" w:sz="4" w:space="0" w:color="auto"/>
              <w:right w:val="single" w:sz="4" w:space="0" w:color="auto"/>
            </w:tcBorders>
            <w:shd w:val="clear" w:color="000000" w:fill="DBE5F1"/>
            <w:vAlign w:val="center"/>
            <w:hideMark/>
          </w:tcPr>
          <w:p w14:paraId="1F482F62"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493" w:type="dxa"/>
            <w:tcBorders>
              <w:top w:val="nil"/>
              <w:left w:val="nil"/>
              <w:bottom w:val="nil"/>
              <w:right w:val="nil"/>
            </w:tcBorders>
            <w:shd w:val="clear" w:color="auto" w:fill="auto"/>
            <w:vAlign w:val="center"/>
            <w:hideMark/>
          </w:tcPr>
          <w:p w14:paraId="2F4E7CF9" w14:textId="77777777" w:rsidR="003D3687" w:rsidRPr="003C0DD8" w:rsidRDefault="003D3687" w:rsidP="003D3687">
            <w:pPr>
              <w:rPr>
                <w:rFonts w:ascii="Arial" w:hAnsi="Arial" w:cs="Arial"/>
                <w:sz w:val="16"/>
                <w:szCs w:val="16"/>
                <w:lang w:val="es-BO" w:eastAsia="es-ES"/>
              </w:rPr>
            </w:pPr>
          </w:p>
        </w:tc>
        <w:tc>
          <w:tcPr>
            <w:tcW w:w="985" w:type="dxa"/>
            <w:tcBorders>
              <w:top w:val="nil"/>
              <w:left w:val="nil"/>
              <w:bottom w:val="nil"/>
              <w:right w:val="nil"/>
            </w:tcBorders>
            <w:shd w:val="clear" w:color="auto" w:fill="auto"/>
            <w:vAlign w:val="center"/>
            <w:hideMark/>
          </w:tcPr>
          <w:p w14:paraId="711D2309" w14:textId="77777777" w:rsidR="003D3687" w:rsidRPr="003C0DD8" w:rsidRDefault="003D3687" w:rsidP="003D3687">
            <w:pPr>
              <w:rPr>
                <w:rFonts w:ascii="Arial" w:hAnsi="Arial" w:cs="Arial"/>
                <w:sz w:val="16"/>
                <w:szCs w:val="16"/>
                <w:lang w:val="es-BO" w:eastAsia="es-ES"/>
              </w:rPr>
            </w:pPr>
          </w:p>
        </w:tc>
        <w:tc>
          <w:tcPr>
            <w:tcW w:w="903" w:type="dxa"/>
            <w:tcBorders>
              <w:top w:val="nil"/>
              <w:left w:val="nil"/>
              <w:bottom w:val="nil"/>
              <w:right w:val="nil"/>
            </w:tcBorders>
            <w:shd w:val="clear" w:color="auto" w:fill="auto"/>
            <w:vAlign w:val="center"/>
            <w:hideMark/>
          </w:tcPr>
          <w:p w14:paraId="05D61486" w14:textId="77777777" w:rsidR="003D3687" w:rsidRPr="003C0DD8" w:rsidRDefault="003D3687" w:rsidP="003D3687">
            <w:pPr>
              <w:rPr>
                <w:rFonts w:ascii="Arial" w:hAnsi="Arial" w:cs="Arial"/>
                <w:sz w:val="16"/>
                <w:szCs w:val="16"/>
                <w:lang w:val="es-BO" w:eastAsia="es-ES"/>
              </w:rPr>
            </w:pPr>
          </w:p>
        </w:tc>
        <w:tc>
          <w:tcPr>
            <w:tcW w:w="185" w:type="dxa"/>
            <w:tcBorders>
              <w:top w:val="nil"/>
              <w:left w:val="nil"/>
              <w:bottom w:val="nil"/>
              <w:right w:val="single" w:sz="8" w:space="0" w:color="auto"/>
            </w:tcBorders>
            <w:shd w:val="clear" w:color="auto" w:fill="auto"/>
            <w:vAlign w:val="center"/>
            <w:hideMark/>
          </w:tcPr>
          <w:p w14:paraId="00DDFCB9"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r>
      <w:tr w:rsidR="003D3687" w:rsidRPr="003C0DD8" w14:paraId="34AE797C" w14:textId="77777777" w:rsidTr="003D3687">
        <w:trPr>
          <w:trHeight w:val="47"/>
        </w:trPr>
        <w:tc>
          <w:tcPr>
            <w:tcW w:w="2611" w:type="dxa"/>
            <w:tcBorders>
              <w:top w:val="nil"/>
              <w:left w:val="single" w:sz="8" w:space="0" w:color="auto"/>
              <w:bottom w:val="nil"/>
              <w:right w:val="nil"/>
            </w:tcBorders>
            <w:shd w:val="clear" w:color="auto" w:fill="auto"/>
            <w:vAlign w:val="center"/>
            <w:hideMark/>
          </w:tcPr>
          <w:p w14:paraId="10546ACF" w14:textId="77777777" w:rsidR="003D3687" w:rsidRPr="003C0DD8" w:rsidRDefault="003D3687" w:rsidP="003D3687">
            <w:pPr>
              <w:jc w:val="right"/>
              <w:rPr>
                <w:rFonts w:ascii="Arial" w:hAnsi="Arial" w:cs="Arial"/>
                <w:sz w:val="2"/>
                <w:szCs w:val="2"/>
                <w:lang w:val="es-BO" w:eastAsia="es-ES"/>
              </w:rPr>
            </w:pPr>
            <w:r w:rsidRPr="003C0DD8">
              <w:rPr>
                <w:rFonts w:ascii="Arial" w:hAnsi="Arial" w:cs="Arial"/>
                <w:sz w:val="2"/>
                <w:szCs w:val="2"/>
                <w:lang w:val="es-BO" w:eastAsia="es-ES"/>
              </w:rPr>
              <w:t> </w:t>
            </w:r>
          </w:p>
        </w:tc>
        <w:tc>
          <w:tcPr>
            <w:tcW w:w="194" w:type="dxa"/>
            <w:tcBorders>
              <w:top w:val="nil"/>
              <w:left w:val="nil"/>
              <w:bottom w:val="nil"/>
              <w:right w:val="nil"/>
            </w:tcBorders>
            <w:shd w:val="clear" w:color="auto" w:fill="auto"/>
            <w:vAlign w:val="center"/>
            <w:hideMark/>
          </w:tcPr>
          <w:p w14:paraId="11923A14" w14:textId="77777777" w:rsidR="003D3687" w:rsidRPr="003C0DD8" w:rsidRDefault="003D3687" w:rsidP="003D3687">
            <w:pPr>
              <w:jc w:val="cente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31CAD18E"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4CD60895" w14:textId="77777777" w:rsidR="003D3687" w:rsidRPr="003C0DD8" w:rsidRDefault="003D3687" w:rsidP="003D3687">
            <w:pPr>
              <w:rPr>
                <w:rFonts w:ascii="Arial" w:hAnsi="Arial" w:cs="Arial"/>
                <w:b/>
                <w:bCs/>
                <w:sz w:val="2"/>
                <w:szCs w:val="2"/>
                <w:lang w:val="es-BO" w:eastAsia="es-ES"/>
              </w:rPr>
            </w:pPr>
          </w:p>
        </w:tc>
        <w:tc>
          <w:tcPr>
            <w:tcW w:w="328" w:type="dxa"/>
            <w:tcBorders>
              <w:top w:val="nil"/>
              <w:left w:val="nil"/>
              <w:bottom w:val="nil"/>
              <w:right w:val="nil"/>
            </w:tcBorders>
            <w:shd w:val="clear" w:color="auto" w:fill="auto"/>
            <w:vAlign w:val="center"/>
            <w:hideMark/>
          </w:tcPr>
          <w:p w14:paraId="4A14075B"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7D6B15FB"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10373BEB" w14:textId="77777777" w:rsidR="003D3687" w:rsidRPr="003C0DD8" w:rsidRDefault="003D3687" w:rsidP="003D3687">
            <w:pPr>
              <w:rPr>
                <w:rFonts w:ascii="Arial" w:hAnsi="Arial" w:cs="Arial"/>
                <w:b/>
                <w:bCs/>
                <w:sz w:val="2"/>
                <w:szCs w:val="2"/>
                <w:lang w:val="es-BO" w:eastAsia="es-ES"/>
              </w:rPr>
            </w:pPr>
          </w:p>
        </w:tc>
        <w:tc>
          <w:tcPr>
            <w:tcW w:w="493" w:type="dxa"/>
            <w:tcBorders>
              <w:top w:val="nil"/>
              <w:left w:val="nil"/>
              <w:bottom w:val="nil"/>
              <w:right w:val="nil"/>
            </w:tcBorders>
            <w:shd w:val="clear" w:color="auto" w:fill="auto"/>
            <w:vAlign w:val="center"/>
            <w:hideMark/>
          </w:tcPr>
          <w:p w14:paraId="3202520E"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1E12B8F5" w14:textId="77777777" w:rsidR="003D3687" w:rsidRPr="003C0DD8" w:rsidRDefault="003D3687" w:rsidP="003D3687">
            <w:pPr>
              <w:rPr>
                <w:rFonts w:ascii="Arial" w:hAnsi="Arial" w:cs="Arial"/>
                <w:b/>
                <w:bCs/>
                <w:sz w:val="2"/>
                <w:szCs w:val="2"/>
                <w:lang w:val="es-BO" w:eastAsia="es-ES"/>
              </w:rPr>
            </w:pPr>
          </w:p>
        </w:tc>
        <w:tc>
          <w:tcPr>
            <w:tcW w:w="903" w:type="dxa"/>
            <w:tcBorders>
              <w:top w:val="nil"/>
              <w:left w:val="nil"/>
              <w:bottom w:val="nil"/>
              <w:right w:val="nil"/>
            </w:tcBorders>
            <w:shd w:val="clear" w:color="auto" w:fill="auto"/>
            <w:vAlign w:val="center"/>
            <w:hideMark/>
          </w:tcPr>
          <w:p w14:paraId="4F4E48A0" w14:textId="77777777" w:rsidR="003D3687" w:rsidRPr="003C0DD8" w:rsidRDefault="003D3687" w:rsidP="003D3687">
            <w:pPr>
              <w:rPr>
                <w:rFonts w:ascii="Arial" w:hAnsi="Arial" w:cs="Arial"/>
                <w:b/>
                <w:bCs/>
                <w:sz w:val="2"/>
                <w:szCs w:val="2"/>
                <w:lang w:val="es-BO" w:eastAsia="es-ES"/>
              </w:rPr>
            </w:pPr>
          </w:p>
        </w:tc>
        <w:tc>
          <w:tcPr>
            <w:tcW w:w="185" w:type="dxa"/>
            <w:tcBorders>
              <w:top w:val="nil"/>
              <w:left w:val="nil"/>
              <w:bottom w:val="nil"/>
              <w:right w:val="single" w:sz="8" w:space="0" w:color="auto"/>
            </w:tcBorders>
            <w:shd w:val="clear" w:color="auto" w:fill="auto"/>
            <w:vAlign w:val="center"/>
            <w:hideMark/>
          </w:tcPr>
          <w:p w14:paraId="0944EFC1" w14:textId="77777777" w:rsidR="003D3687" w:rsidRPr="003C0DD8" w:rsidRDefault="003D3687" w:rsidP="003D3687">
            <w:pPr>
              <w:rPr>
                <w:rFonts w:ascii="Arial" w:hAnsi="Arial" w:cs="Arial"/>
                <w:b/>
                <w:bCs/>
                <w:sz w:val="2"/>
                <w:szCs w:val="2"/>
                <w:lang w:val="es-BO" w:eastAsia="es-ES"/>
              </w:rPr>
            </w:pPr>
            <w:r w:rsidRPr="003C0DD8">
              <w:rPr>
                <w:rFonts w:ascii="Arial" w:hAnsi="Arial" w:cs="Arial"/>
                <w:b/>
                <w:bCs/>
                <w:sz w:val="2"/>
                <w:szCs w:val="2"/>
                <w:lang w:val="es-BO" w:eastAsia="es-ES"/>
              </w:rPr>
              <w:t> </w:t>
            </w:r>
          </w:p>
        </w:tc>
      </w:tr>
      <w:tr w:rsidR="003D3687" w:rsidRPr="003C0DD8" w14:paraId="7D64FA30" w14:textId="77777777" w:rsidTr="003D3687">
        <w:trPr>
          <w:trHeight w:val="224"/>
        </w:trPr>
        <w:tc>
          <w:tcPr>
            <w:tcW w:w="2611" w:type="dxa"/>
            <w:tcBorders>
              <w:top w:val="nil"/>
              <w:left w:val="single" w:sz="8" w:space="0" w:color="auto"/>
              <w:bottom w:val="nil"/>
              <w:right w:val="nil"/>
            </w:tcBorders>
            <w:shd w:val="clear" w:color="auto" w:fill="auto"/>
            <w:vAlign w:val="center"/>
            <w:hideMark/>
          </w:tcPr>
          <w:p w14:paraId="247750A2" w14:textId="77777777" w:rsidR="003D3687" w:rsidRPr="003C0DD8" w:rsidRDefault="003D3687" w:rsidP="003D3687">
            <w:pPr>
              <w:jc w:val="right"/>
              <w:rPr>
                <w:rFonts w:ascii="Arial" w:hAnsi="Arial" w:cs="Arial"/>
                <w:b/>
                <w:bCs/>
                <w:sz w:val="16"/>
                <w:szCs w:val="16"/>
                <w:lang w:val="es-BO" w:eastAsia="es-ES"/>
              </w:rPr>
            </w:pPr>
            <w:r w:rsidRPr="003C0DD8">
              <w:rPr>
                <w:rFonts w:ascii="Arial" w:hAnsi="Arial" w:cs="Arial"/>
                <w:b/>
                <w:bCs/>
                <w:sz w:val="16"/>
                <w:szCs w:val="16"/>
                <w:lang w:val="es-BO" w:eastAsia="es-ES"/>
              </w:rPr>
              <w:t xml:space="preserve">Cargo </w:t>
            </w:r>
          </w:p>
        </w:tc>
        <w:tc>
          <w:tcPr>
            <w:tcW w:w="194" w:type="dxa"/>
            <w:tcBorders>
              <w:top w:val="nil"/>
              <w:left w:val="nil"/>
              <w:bottom w:val="nil"/>
              <w:right w:val="nil"/>
            </w:tcBorders>
            <w:shd w:val="clear" w:color="auto" w:fill="auto"/>
            <w:vAlign w:val="center"/>
            <w:hideMark/>
          </w:tcPr>
          <w:p w14:paraId="105D0E60" w14:textId="77777777" w:rsidR="003D3687" w:rsidRPr="003C0DD8" w:rsidRDefault="003D3687"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6649" w:type="dxa"/>
            <w:gridSpan w:val="8"/>
            <w:tcBorders>
              <w:top w:val="single" w:sz="4" w:space="0" w:color="auto"/>
              <w:left w:val="single" w:sz="4" w:space="0" w:color="auto"/>
              <w:bottom w:val="single" w:sz="4" w:space="0" w:color="auto"/>
              <w:right w:val="single" w:sz="4" w:space="0" w:color="auto"/>
            </w:tcBorders>
            <w:shd w:val="clear" w:color="000000" w:fill="DBE5F1"/>
            <w:vAlign w:val="center"/>
            <w:hideMark/>
          </w:tcPr>
          <w:p w14:paraId="5CFD4334"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185" w:type="dxa"/>
            <w:tcBorders>
              <w:top w:val="nil"/>
              <w:left w:val="nil"/>
              <w:bottom w:val="nil"/>
              <w:right w:val="single" w:sz="8" w:space="0" w:color="auto"/>
            </w:tcBorders>
            <w:shd w:val="clear" w:color="000000" w:fill="FFFFFF"/>
            <w:vAlign w:val="center"/>
            <w:hideMark/>
          </w:tcPr>
          <w:p w14:paraId="7B0802EB"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r>
      <w:tr w:rsidR="003D3687" w:rsidRPr="003C0DD8" w14:paraId="1AD4FF8D" w14:textId="77777777" w:rsidTr="003D3687">
        <w:trPr>
          <w:trHeight w:val="47"/>
        </w:trPr>
        <w:tc>
          <w:tcPr>
            <w:tcW w:w="2611" w:type="dxa"/>
            <w:tcBorders>
              <w:top w:val="nil"/>
              <w:left w:val="single" w:sz="8" w:space="0" w:color="auto"/>
              <w:bottom w:val="nil"/>
              <w:right w:val="nil"/>
            </w:tcBorders>
            <w:shd w:val="clear" w:color="auto" w:fill="auto"/>
            <w:vAlign w:val="center"/>
            <w:hideMark/>
          </w:tcPr>
          <w:p w14:paraId="25DEF75A" w14:textId="77777777" w:rsidR="003D3687" w:rsidRPr="003C0DD8" w:rsidRDefault="003D3687" w:rsidP="003D3687">
            <w:pPr>
              <w:jc w:val="right"/>
              <w:rPr>
                <w:rFonts w:ascii="Arial" w:hAnsi="Arial" w:cs="Arial"/>
                <w:sz w:val="2"/>
                <w:szCs w:val="2"/>
                <w:lang w:val="es-BO" w:eastAsia="es-ES"/>
              </w:rPr>
            </w:pPr>
            <w:r w:rsidRPr="003C0DD8">
              <w:rPr>
                <w:rFonts w:ascii="Arial" w:hAnsi="Arial" w:cs="Arial"/>
                <w:sz w:val="2"/>
                <w:szCs w:val="2"/>
                <w:lang w:val="es-BO" w:eastAsia="es-ES"/>
              </w:rPr>
              <w:t> </w:t>
            </w:r>
          </w:p>
        </w:tc>
        <w:tc>
          <w:tcPr>
            <w:tcW w:w="194" w:type="dxa"/>
            <w:tcBorders>
              <w:top w:val="nil"/>
              <w:left w:val="nil"/>
              <w:bottom w:val="nil"/>
              <w:right w:val="nil"/>
            </w:tcBorders>
            <w:shd w:val="clear" w:color="auto" w:fill="auto"/>
            <w:vAlign w:val="center"/>
            <w:hideMark/>
          </w:tcPr>
          <w:p w14:paraId="75C41188" w14:textId="77777777" w:rsidR="003D3687" w:rsidRPr="003C0DD8" w:rsidRDefault="003D3687" w:rsidP="003D3687">
            <w:pPr>
              <w:jc w:val="cente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7DE18670"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4FEF7697" w14:textId="77777777" w:rsidR="003D3687" w:rsidRPr="003C0DD8" w:rsidRDefault="003D3687" w:rsidP="003D3687">
            <w:pPr>
              <w:rPr>
                <w:rFonts w:ascii="Arial" w:hAnsi="Arial" w:cs="Arial"/>
                <w:b/>
                <w:bCs/>
                <w:sz w:val="2"/>
                <w:szCs w:val="2"/>
                <w:lang w:val="es-BO" w:eastAsia="es-ES"/>
              </w:rPr>
            </w:pPr>
          </w:p>
        </w:tc>
        <w:tc>
          <w:tcPr>
            <w:tcW w:w="328" w:type="dxa"/>
            <w:tcBorders>
              <w:top w:val="nil"/>
              <w:left w:val="nil"/>
              <w:bottom w:val="nil"/>
              <w:right w:val="nil"/>
            </w:tcBorders>
            <w:shd w:val="clear" w:color="auto" w:fill="auto"/>
            <w:vAlign w:val="center"/>
            <w:hideMark/>
          </w:tcPr>
          <w:p w14:paraId="30A55B18"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52A47232"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09BDD723" w14:textId="77777777" w:rsidR="003D3687" w:rsidRPr="003C0DD8" w:rsidRDefault="003D3687" w:rsidP="003D3687">
            <w:pPr>
              <w:rPr>
                <w:rFonts w:ascii="Arial" w:hAnsi="Arial" w:cs="Arial"/>
                <w:b/>
                <w:bCs/>
                <w:sz w:val="2"/>
                <w:szCs w:val="2"/>
                <w:lang w:val="es-BO" w:eastAsia="es-ES"/>
              </w:rPr>
            </w:pPr>
          </w:p>
        </w:tc>
        <w:tc>
          <w:tcPr>
            <w:tcW w:w="493" w:type="dxa"/>
            <w:tcBorders>
              <w:top w:val="nil"/>
              <w:left w:val="nil"/>
              <w:bottom w:val="nil"/>
              <w:right w:val="nil"/>
            </w:tcBorders>
            <w:shd w:val="clear" w:color="auto" w:fill="auto"/>
            <w:vAlign w:val="center"/>
            <w:hideMark/>
          </w:tcPr>
          <w:p w14:paraId="52F30D90"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515C41D3" w14:textId="77777777" w:rsidR="003D3687" w:rsidRPr="003C0DD8" w:rsidRDefault="003D3687" w:rsidP="003D3687">
            <w:pPr>
              <w:rPr>
                <w:rFonts w:ascii="Arial" w:hAnsi="Arial" w:cs="Arial"/>
                <w:b/>
                <w:bCs/>
                <w:sz w:val="2"/>
                <w:szCs w:val="2"/>
                <w:lang w:val="es-BO" w:eastAsia="es-ES"/>
              </w:rPr>
            </w:pPr>
          </w:p>
        </w:tc>
        <w:tc>
          <w:tcPr>
            <w:tcW w:w="903" w:type="dxa"/>
            <w:tcBorders>
              <w:top w:val="nil"/>
              <w:left w:val="nil"/>
              <w:bottom w:val="nil"/>
              <w:right w:val="nil"/>
            </w:tcBorders>
            <w:shd w:val="clear" w:color="auto" w:fill="auto"/>
            <w:vAlign w:val="center"/>
            <w:hideMark/>
          </w:tcPr>
          <w:p w14:paraId="5B5626CC" w14:textId="77777777" w:rsidR="003D3687" w:rsidRPr="003C0DD8" w:rsidRDefault="003D3687" w:rsidP="003D3687">
            <w:pPr>
              <w:rPr>
                <w:rFonts w:ascii="Arial" w:hAnsi="Arial" w:cs="Arial"/>
                <w:b/>
                <w:bCs/>
                <w:sz w:val="2"/>
                <w:szCs w:val="2"/>
                <w:lang w:val="es-BO" w:eastAsia="es-ES"/>
              </w:rPr>
            </w:pPr>
          </w:p>
        </w:tc>
        <w:tc>
          <w:tcPr>
            <w:tcW w:w="185" w:type="dxa"/>
            <w:tcBorders>
              <w:top w:val="nil"/>
              <w:left w:val="nil"/>
              <w:bottom w:val="nil"/>
              <w:right w:val="single" w:sz="8" w:space="0" w:color="auto"/>
            </w:tcBorders>
            <w:shd w:val="clear" w:color="auto" w:fill="auto"/>
            <w:vAlign w:val="center"/>
            <w:hideMark/>
          </w:tcPr>
          <w:p w14:paraId="131B5693" w14:textId="77777777" w:rsidR="003D3687" w:rsidRPr="003C0DD8" w:rsidRDefault="003D3687" w:rsidP="003D3687">
            <w:pPr>
              <w:rPr>
                <w:rFonts w:ascii="Arial" w:hAnsi="Arial" w:cs="Arial"/>
                <w:b/>
                <w:bCs/>
                <w:sz w:val="2"/>
                <w:szCs w:val="2"/>
                <w:lang w:val="es-BO" w:eastAsia="es-ES"/>
              </w:rPr>
            </w:pPr>
            <w:r w:rsidRPr="003C0DD8">
              <w:rPr>
                <w:rFonts w:ascii="Arial" w:hAnsi="Arial" w:cs="Arial"/>
                <w:b/>
                <w:bCs/>
                <w:sz w:val="2"/>
                <w:szCs w:val="2"/>
                <w:lang w:val="es-BO" w:eastAsia="es-ES"/>
              </w:rPr>
              <w:t> </w:t>
            </w:r>
          </w:p>
        </w:tc>
      </w:tr>
      <w:tr w:rsidR="003D3687" w:rsidRPr="003C0DD8" w14:paraId="0B60BFB5" w14:textId="77777777" w:rsidTr="003D3687">
        <w:trPr>
          <w:trHeight w:val="213"/>
        </w:trPr>
        <w:tc>
          <w:tcPr>
            <w:tcW w:w="2611" w:type="dxa"/>
            <w:tcBorders>
              <w:top w:val="nil"/>
              <w:left w:val="single" w:sz="8" w:space="0" w:color="auto"/>
              <w:bottom w:val="nil"/>
              <w:right w:val="nil"/>
            </w:tcBorders>
            <w:shd w:val="clear" w:color="auto" w:fill="auto"/>
            <w:vAlign w:val="center"/>
            <w:hideMark/>
          </w:tcPr>
          <w:p w14:paraId="785C75E6" w14:textId="77777777" w:rsidR="003D3687" w:rsidRPr="003C0DD8" w:rsidRDefault="003D3687" w:rsidP="003D3687">
            <w:pPr>
              <w:jc w:val="right"/>
              <w:rPr>
                <w:rFonts w:ascii="Arial" w:hAnsi="Arial" w:cs="Arial"/>
                <w:b/>
                <w:bCs/>
                <w:sz w:val="16"/>
                <w:szCs w:val="16"/>
                <w:lang w:val="es-BO" w:eastAsia="es-ES"/>
              </w:rPr>
            </w:pPr>
            <w:r w:rsidRPr="003C0DD8">
              <w:rPr>
                <w:rFonts w:ascii="Arial" w:hAnsi="Arial" w:cs="Arial"/>
                <w:b/>
                <w:bCs/>
                <w:sz w:val="16"/>
                <w:szCs w:val="16"/>
                <w:lang w:val="es-BO" w:eastAsia="es-ES"/>
              </w:rPr>
              <w:t>Edad</w:t>
            </w:r>
          </w:p>
        </w:tc>
        <w:tc>
          <w:tcPr>
            <w:tcW w:w="194" w:type="dxa"/>
            <w:tcBorders>
              <w:top w:val="nil"/>
              <w:left w:val="nil"/>
              <w:bottom w:val="nil"/>
              <w:right w:val="nil"/>
            </w:tcBorders>
            <w:shd w:val="clear" w:color="auto" w:fill="auto"/>
            <w:vAlign w:val="center"/>
            <w:hideMark/>
          </w:tcPr>
          <w:p w14:paraId="0E23E2CE" w14:textId="77777777" w:rsidR="003D3687" w:rsidRPr="003C0DD8" w:rsidRDefault="003D3687"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1970" w:type="dxa"/>
            <w:gridSpan w:val="2"/>
            <w:tcBorders>
              <w:top w:val="single" w:sz="4" w:space="0" w:color="auto"/>
              <w:left w:val="single" w:sz="4" w:space="0" w:color="auto"/>
              <w:bottom w:val="single" w:sz="4" w:space="0" w:color="auto"/>
              <w:right w:val="single" w:sz="4" w:space="0" w:color="auto"/>
            </w:tcBorders>
            <w:shd w:val="clear" w:color="000000" w:fill="DBE5F1"/>
            <w:vAlign w:val="center"/>
            <w:hideMark/>
          </w:tcPr>
          <w:p w14:paraId="11C0C232"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328" w:type="dxa"/>
            <w:tcBorders>
              <w:top w:val="nil"/>
              <w:left w:val="nil"/>
              <w:bottom w:val="nil"/>
              <w:right w:val="nil"/>
            </w:tcBorders>
            <w:shd w:val="clear" w:color="000000" w:fill="FFFFFF"/>
            <w:vAlign w:val="center"/>
            <w:hideMark/>
          </w:tcPr>
          <w:p w14:paraId="2AE6A4F9"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985" w:type="dxa"/>
            <w:tcBorders>
              <w:top w:val="nil"/>
              <w:left w:val="nil"/>
              <w:bottom w:val="nil"/>
              <w:right w:val="nil"/>
            </w:tcBorders>
            <w:shd w:val="clear" w:color="000000" w:fill="FFFFFF"/>
            <w:vAlign w:val="center"/>
            <w:hideMark/>
          </w:tcPr>
          <w:p w14:paraId="6D53AFC2"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985" w:type="dxa"/>
            <w:tcBorders>
              <w:top w:val="nil"/>
              <w:left w:val="nil"/>
              <w:bottom w:val="nil"/>
              <w:right w:val="nil"/>
            </w:tcBorders>
            <w:shd w:val="clear" w:color="000000" w:fill="FFFFFF"/>
            <w:vAlign w:val="center"/>
            <w:hideMark/>
          </w:tcPr>
          <w:p w14:paraId="3E8A945F"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493" w:type="dxa"/>
            <w:tcBorders>
              <w:top w:val="nil"/>
              <w:left w:val="nil"/>
              <w:bottom w:val="nil"/>
              <w:right w:val="nil"/>
            </w:tcBorders>
            <w:shd w:val="clear" w:color="000000" w:fill="FFFFFF"/>
            <w:vAlign w:val="center"/>
            <w:hideMark/>
          </w:tcPr>
          <w:p w14:paraId="656AD3C1"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985" w:type="dxa"/>
            <w:tcBorders>
              <w:top w:val="nil"/>
              <w:left w:val="nil"/>
              <w:bottom w:val="nil"/>
              <w:right w:val="nil"/>
            </w:tcBorders>
            <w:shd w:val="clear" w:color="000000" w:fill="FFFFFF"/>
            <w:vAlign w:val="center"/>
            <w:hideMark/>
          </w:tcPr>
          <w:p w14:paraId="4E4A8BBF"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903" w:type="dxa"/>
            <w:tcBorders>
              <w:top w:val="nil"/>
              <w:left w:val="nil"/>
              <w:bottom w:val="nil"/>
              <w:right w:val="nil"/>
            </w:tcBorders>
            <w:shd w:val="clear" w:color="000000" w:fill="FFFFFF"/>
            <w:vAlign w:val="center"/>
            <w:hideMark/>
          </w:tcPr>
          <w:p w14:paraId="1CE00929"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185" w:type="dxa"/>
            <w:tcBorders>
              <w:top w:val="nil"/>
              <w:left w:val="nil"/>
              <w:bottom w:val="nil"/>
              <w:right w:val="single" w:sz="8" w:space="0" w:color="auto"/>
            </w:tcBorders>
            <w:shd w:val="clear" w:color="000000" w:fill="FFFFFF"/>
            <w:vAlign w:val="center"/>
            <w:hideMark/>
          </w:tcPr>
          <w:p w14:paraId="59CC3D83"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r>
      <w:tr w:rsidR="003D3687" w:rsidRPr="003C0DD8" w14:paraId="5C15EEDC" w14:textId="77777777" w:rsidTr="003D3687">
        <w:trPr>
          <w:trHeight w:val="47"/>
        </w:trPr>
        <w:tc>
          <w:tcPr>
            <w:tcW w:w="2611" w:type="dxa"/>
            <w:tcBorders>
              <w:top w:val="nil"/>
              <w:left w:val="single" w:sz="8" w:space="0" w:color="auto"/>
              <w:bottom w:val="nil"/>
              <w:right w:val="nil"/>
            </w:tcBorders>
            <w:shd w:val="clear" w:color="auto" w:fill="auto"/>
            <w:vAlign w:val="center"/>
            <w:hideMark/>
          </w:tcPr>
          <w:p w14:paraId="19A73290" w14:textId="77777777" w:rsidR="003D3687" w:rsidRPr="003C0DD8" w:rsidRDefault="003D3687" w:rsidP="003D3687">
            <w:pPr>
              <w:jc w:val="right"/>
              <w:rPr>
                <w:rFonts w:ascii="Arial" w:hAnsi="Arial" w:cs="Arial"/>
                <w:sz w:val="2"/>
                <w:szCs w:val="2"/>
                <w:lang w:val="es-BO" w:eastAsia="es-ES"/>
              </w:rPr>
            </w:pPr>
            <w:r w:rsidRPr="003C0DD8">
              <w:rPr>
                <w:rFonts w:ascii="Arial" w:hAnsi="Arial" w:cs="Arial"/>
                <w:sz w:val="2"/>
                <w:szCs w:val="2"/>
                <w:lang w:val="es-BO" w:eastAsia="es-ES"/>
              </w:rPr>
              <w:t> </w:t>
            </w:r>
          </w:p>
        </w:tc>
        <w:tc>
          <w:tcPr>
            <w:tcW w:w="194" w:type="dxa"/>
            <w:tcBorders>
              <w:top w:val="nil"/>
              <w:left w:val="nil"/>
              <w:bottom w:val="nil"/>
              <w:right w:val="nil"/>
            </w:tcBorders>
            <w:shd w:val="clear" w:color="auto" w:fill="auto"/>
            <w:vAlign w:val="center"/>
            <w:hideMark/>
          </w:tcPr>
          <w:p w14:paraId="3E4B6D71" w14:textId="77777777" w:rsidR="003D3687" w:rsidRPr="003C0DD8" w:rsidRDefault="003D3687" w:rsidP="003D3687">
            <w:pPr>
              <w:jc w:val="cente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6EB26B8E"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4DD508D1" w14:textId="77777777" w:rsidR="003D3687" w:rsidRPr="003C0DD8" w:rsidRDefault="003D3687" w:rsidP="003D3687">
            <w:pPr>
              <w:rPr>
                <w:rFonts w:ascii="Arial" w:hAnsi="Arial" w:cs="Arial"/>
                <w:b/>
                <w:bCs/>
                <w:sz w:val="2"/>
                <w:szCs w:val="2"/>
                <w:lang w:val="es-BO" w:eastAsia="es-ES"/>
              </w:rPr>
            </w:pPr>
          </w:p>
        </w:tc>
        <w:tc>
          <w:tcPr>
            <w:tcW w:w="328" w:type="dxa"/>
            <w:tcBorders>
              <w:top w:val="nil"/>
              <w:left w:val="nil"/>
              <w:bottom w:val="nil"/>
              <w:right w:val="nil"/>
            </w:tcBorders>
            <w:shd w:val="clear" w:color="auto" w:fill="auto"/>
            <w:vAlign w:val="center"/>
            <w:hideMark/>
          </w:tcPr>
          <w:p w14:paraId="00C018DD"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64868F14"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192BE655" w14:textId="77777777" w:rsidR="003D3687" w:rsidRPr="003C0DD8" w:rsidRDefault="003D3687" w:rsidP="003D3687">
            <w:pPr>
              <w:rPr>
                <w:rFonts w:ascii="Arial" w:hAnsi="Arial" w:cs="Arial"/>
                <w:b/>
                <w:bCs/>
                <w:sz w:val="2"/>
                <w:szCs w:val="2"/>
                <w:lang w:val="es-BO" w:eastAsia="es-ES"/>
              </w:rPr>
            </w:pPr>
          </w:p>
        </w:tc>
        <w:tc>
          <w:tcPr>
            <w:tcW w:w="493" w:type="dxa"/>
            <w:tcBorders>
              <w:top w:val="nil"/>
              <w:left w:val="nil"/>
              <w:bottom w:val="nil"/>
              <w:right w:val="nil"/>
            </w:tcBorders>
            <w:shd w:val="clear" w:color="auto" w:fill="auto"/>
            <w:vAlign w:val="center"/>
            <w:hideMark/>
          </w:tcPr>
          <w:p w14:paraId="443017AE"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04094F06" w14:textId="77777777" w:rsidR="003D3687" w:rsidRPr="003C0DD8" w:rsidRDefault="003D3687" w:rsidP="003D3687">
            <w:pPr>
              <w:rPr>
                <w:rFonts w:ascii="Arial" w:hAnsi="Arial" w:cs="Arial"/>
                <w:b/>
                <w:bCs/>
                <w:sz w:val="2"/>
                <w:szCs w:val="2"/>
                <w:lang w:val="es-BO" w:eastAsia="es-ES"/>
              </w:rPr>
            </w:pPr>
          </w:p>
        </w:tc>
        <w:tc>
          <w:tcPr>
            <w:tcW w:w="903" w:type="dxa"/>
            <w:tcBorders>
              <w:top w:val="nil"/>
              <w:left w:val="nil"/>
              <w:bottom w:val="nil"/>
              <w:right w:val="nil"/>
            </w:tcBorders>
            <w:shd w:val="clear" w:color="auto" w:fill="auto"/>
            <w:vAlign w:val="center"/>
            <w:hideMark/>
          </w:tcPr>
          <w:p w14:paraId="7429405D" w14:textId="77777777" w:rsidR="003D3687" w:rsidRPr="003C0DD8" w:rsidRDefault="003D3687" w:rsidP="003D3687">
            <w:pPr>
              <w:rPr>
                <w:rFonts w:ascii="Arial" w:hAnsi="Arial" w:cs="Arial"/>
                <w:b/>
                <w:bCs/>
                <w:sz w:val="2"/>
                <w:szCs w:val="2"/>
                <w:lang w:val="es-BO" w:eastAsia="es-ES"/>
              </w:rPr>
            </w:pPr>
          </w:p>
        </w:tc>
        <w:tc>
          <w:tcPr>
            <w:tcW w:w="185" w:type="dxa"/>
            <w:tcBorders>
              <w:top w:val="nil"/>
              <w:left w:val="nil"/>
              <w:bottom w:val="nil"/>
              <w:right w:val="single" w:sz="8" w:space="0" w:color="auto"/>
            </w:tcBorders>
            <w:shd w:val="clear" w:color="auto" w:fill="auto"/>
            <w:vAlign w:val="center"/>
            <w:hideMark/>
          </w:tcPr>
          <w:p w14:paraId="6D972FE9" w14:textId="77777777" w:rsidR="003D3687" w:rsidRPr="003C0DD8" w:rsidRDefault="003D3687" w:rsidP="003D3687">
            <w:pPr>
              <w:rPr>
                <w:rFonts w:ascii="Arial" w:hAnsi="Arial" w:cs="Arial"/>
                <w:b/>
                <w:bCs/>
                <w:sz w:val="2"/>
                <w:szCs w:val="2"/>
                <w:lang w:val="es-BO" w:eastAsia="es-ES"/>
              </w:rPr>
            </w:pPr>
            <w:r w:rsidRPr="003C0DD8">
              <w:rPr>
                <w:rFonts w:ascii="Arial" w:hAnsi="Arial" w:cs="Arial"/>
                <w:b/>
                <w:bCs/>
                <w:sz w:val="2"/>
                <w:szCs w:val="2"/>
                <w:lang w:val="es-BO" w:eastAsia="es-ES"/>
              </w:rPr>
              <w:t> </w:t>
            </w:r>
          </w:p>
        </w:tc>
      </w:tr>
      <w:tr w:rsidR="003D3687" w:rsidRPr="003C0DD8" w14:paraId="709CC393" w14:textId="77777777" w:rsidTr="003D3687">
        <w:trPr>
          <w:trHeight w:val="204"/>
        </w:trPr>
        <w:tc>
          <w:tcPr>
            <w:tcW w:w="2611" w:type="dxa"/>
            <w:tcBorders>
              <w:top w:val="nil"/>
              <w:left w:val="single" w:sz="8" w:space="0" w:color="auto"/>
              <w:bottom w:val="nil"/>
              <w:right w:val="nil"/>
            </w:tcBorders>
            <w:shd w:val="clear" w:color="auto" w:fill="auto"/>
            <w:vAlign w:val="center"/>
            <w:hideMark/>
          </w:tcPr>
          <w:p w14:paraId="50795971" w14:textId="77777777" w:rsidR="003D3687" w:rsidRPr="003C0DD8" w:rsidRDefault="003D3687" w:rsidP="003D3687">
            <w:pPr>
              <w:jc w:val="right"/>
              <w:rPr>
                <w:rFonts w:ascii="Arial" w:hAnsi="Arial" w:cs="Arial"/>
                <w:b/>
                <w:bCs/>
                <w:sz w:val="16"/>
                <w:szCs w:val="16"/>
                <w:lang w:val="es-BO" w:eastAsia="es-ES"/>
              </w:rPr>
            </w:pPr>
            <w:r w:rsidRPr="003C0DD8">
              <w:rPr>
                <w:rFonts w:ascii="Arial" w:hAnsi="Arial" w:cs="Arial"/>
                <w:b/>
                <w:bCs/>
                <w:sz w:val="16"/>
                <w:szCs w:val="16"/>
                <w:lang w:val="es-BO" w:eastAsia="es-ES"/>
              </w:rPr>
              <w:t>Nacionalidad</w:t>
            </w:r>
          </w:p>
        </w:tc>
        <w:tc>
          <w:tcPr>
            <w:tcW w:w="194" w:type="dxa"/>
            <w:tcBorders>
              <w:top w:val="nil"/>
              <w:left w:val="nil"/>
              <w:bottom w:val="nil"/>
              <w:right w:val="nil"/>
            </w:tcBorders>
            <w:shd w:val="clear" w:color="auto" w:fill="auto"/>
            <w:vAlign w:val="center"/>
            <w:hideMark/>
          </w:tcPr>
          <w:p w14:paraId="5A6936FD" w14:textId="77777777" w:rsidR="003D3687" w:rsidRPr="003C0DD8" w:rsidRDefault="003D3687"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1970" w:type="dxa"/>
            <w:gridSpan w:val="2"/>
            <w:tcBorders>
              <w:top w:val="single" w:sz="4" w:space="0" w:color="auto"/>
              <w:left w:val="single" w:sz="4" w:space="0" w:color="auto"/>
              <w:bottom w:val="single" w:sz="4" w:space="0" w:color="auto"/>
              <w:right w:val="single" w:sz="4" w:space="0" w:color="auto"/>
            </w:tcBorders>
            <w:shd w:val="clear" w:color="000000" w:fill="DBE5F1"/>
            <w:vAlign w:val="center"/>
            <w:hideMark/>
          </w:tcPr>
          <w:p w14:paraId="116F7A2E"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328" w:type="dxa"/>
            <w:tcBorders>
              <w:top w:val="nil"/>
              <w:left w:val="nil"/>
              <w:bottom w:val="nil"/>
              <w:right w:val="nil"/>
            </w:tcBorders>
            <w:shd w:val="clear" w:color="000000" w:fill="FFFFFF"/>
            <w:vAlign w:val="center"/>
            <w:hideMark/>
          </w:tcPr>
          <w:p w14:paraId="7CAEEA42"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985" w:type="dxa"/>
            <w:tcBorders>
              <w:top w:val="nil"/>
              <w:left w:val="nil"/>
              <w:bottom w:val="nil"/>
              <w:right w:val="nil"/>
            </w:tcBorders>
            <w:shd w:val="clear" w:color="000000" w:fill="FFFFFF"/>
            <w:vAlign w:val="center"/>
            <w:hideMark/>
          </w:tcPr>
          <w:p w14:paraId="5D5DE4FB"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985" w:type="dxa"/>
            <w:tcBorders>
              <w:top w:val="nil"/>
              <w:left w:val="nil"/>
              <w:bottom w:val="nil"/>
              <w:right w:val="nil"/>
            </w:tcBorders>
            <w:shd w:val="clear" w:color="000000" w:fill="FFFFFF"/>
            <w:vAlign w:val="center"/>
            <w:hideMark/>
          </w:tcPr>
          <w:p w14:paraId="76264686"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493" w:type="dxa"/>
            <w:tcBorders>
              <w:top w:val="nil"/>
              <w:left w:val="nil"/>
              <w:bottom w:val="nil"/>
              <w:right w:val="nil"/>
            </w:tcBorders>
            <w:shd w:val="clear" w:color="000000" w:fill="FFFFFF"/>
            <w:vAlign w:val="center"/>
            <w:hideMark/>
          </w:tcPr>
          <w:p w14:paraId="356C7E9D"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985" w:type="dxa"/>
            <w:tcBorders>
              <w:top w:val="nil"/>
              <w:left w:val="nil"/>
              <w:bottom w:val="nil"/>
              <w:right w:val="nil"/>
            </w:tcBorders>
            <w:shd w:val="clear" w:color="000000" w:fill="FFFFFF"/>
            <w:vAlign w:val="center"/>
            <w:hideMark/>
          </w:tcPr>
          <w:p w14:paraId="1E42114C"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903" w:type="dxa"/>
            <w:tcBorders>
              <w:top w:val="nil"/>
              <w:left w:val="nil"/>
              <w:bottom w:val="nil"/>
              <w:right w:val="nil"/>
            </w:tcBorders>
            <w:shd w:val="clear" w:color="000000" w:fill="FFFFFF"/>
            <w:vAlign w:val="center"/>
            <w:hideMark/>
          </w:tcPr>
          <w:p w14:paraId="679E564A"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185" w:type="dxa"/>
            <w:tcBorders>
              <w:top w:val="nil"/>
              <w:left w:val="nil"/>
              <w:bottom w:val="nil"/>
              <w:right w:val="single" w:sz="8" w:space="0" w:color="auto"/>
            </w:tcBorders>
            <w:shd w:val="clear" w:color="000000" w:fill="FFFFFF"/>
            <w:vAlign w:val="center"/>
            <w:hideMark/>
          </w:tcPr>
          <w:p w14:paraId="4061523D"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r>
      <w:tr w:rsidR="003D3687" w:rsidRPr="003C0DD8" w14:paraId="56EE5346" w14:textId="77777777" w:rsidTr="003D3687">
        <w:trPr>
          <w:trHeight w:val="47"/>
        </w:trPr>
        <w:tc>
          <w:tcPr>
            <w:tcW w:w="2611" w:type="dxa"/>
            <w:tcBorders>
              <w:top w:val="nil"/>
              <w:left w:val="single" w:sz="8" w:space="0" w:color="auto"/>
              <w:bottom w:val="nil"/>
              <w:right w:val="nil"/>
            </w:tcBorders>
            <w:shd w:val="clear" w:color="auto" w:fill="auto"/>
            <w:vAlign w:val="center"/>
            <w:hideMark/>
          </w:tcPr>
          <w:p w14:paraId="4907E14D" w14:textId="77777777" w:rsidR="003D3687" w:rsidRPr="003C0DD8" w:rsidRDefault="003D3687" w:rsidP="003D3687">
            <w:pPr>
              <w:jc w:val="right"/>
              <w:rPr>
                <w:rFonts w:ascii="Arial" w:hAnsi="Arial" w:cs="Arial"/>
                <w:sz w:val="2"/>
                <w:szCs w:val="2"/>
                <w:lang w:val="es-BO" w:eastAsia="es-ES"/>
              </w:rPr>
            </w:pPr>
            <w:r w:rsidRPr="003C0DD8">
              <w:rPr>
                <w:rFonts w:ascii="Arial" w:hAnsi="Arial" w:cs="Arial"/>
                <w:sz w:val="2"/>
                <w:szCs w:val="2"/>
                <w:lang w:val="es-BO" w:eastAsia="es-ES"/>
              </w:rPr>
              <w:t> </w:t>
            </w:r>
          </w:p>
        </w:tc>
        <w:tc>
          <w:tcPr>
            <w:tcW w:w="194" w:type="dxa"/>
            <w:tcBorders>
              <w:top w:val="nil"/>
              <w:left w:val="nil"/>
              <w:bottom w:val="nil"/>
              <w:right w:val="nil"/>
            </w:tcBorders>
            <w:shd w:val="clear" w:color="auto" w:fill="auto"/>
            <w:vAlign w:val="center"/>
            <w:hideMark/>
          </w:tcPr>
          <w:p w14:paraId="4E5B2D66" w14:textId="77777777" w:rsidR="003D3687" w:rsidRPr="003C0DD8" w:rsidRDefault="003D3687" w:rsidP="003D3687">
            <w:pPr>
              <w:jc w:val="cente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1AE98783"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0C005DD2" w14:textId="77777777" w:rsidR="003D3687" w:rsidRPr="003C0DD8" w:rsidRDefault="003D3687" w:rsidP="003D3687">
            <w:pPr>
              <w:rPr>
                <w:rFonts w:ascii="Arial" w:hAnsi="Arial" w:cs="Arial"/>
                <w:b/>
                <w:bCs/>
                <w:sz w:val="2"/>
                <w:szCs w:val="2"/>
                <w:lang w:val="es-BO" w:eastAsia="es-ES"/>
              </w:rPr>
            </w:pPr>
          </w:p>
        </w:tc>
        <w:tc>
          <w:tcPr>
            <w:tcW w:w="328" w:type="dxa"/>
            <w:tcBorders>
              <w:top w:val="nil"/>
              <w:left w:val="nil"/>
              <w:bottom w:val="nil"/>
              <w:right w:val="nil"/>
            </w:tcBorders>
            <w:shd w:val="clear" w:color="auto" w:fill="auto"/>
            <w:vAlign w:val="center"/>
            <w:hideMark/>
          </w:tcPr>
          <w:p w14:paraId="051C01BB"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1E7B1E81"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744DFDD9" w14:textId="77777777" w:rsidR="003D3687" w:rsidRPr="003C0DD8" w:rsidRDefault="003D3687" w:rsidP="003D3687">
            <w:pPr>
              <w:rPr>
                <w:rFonts w:ascii="Arial" w:hAnsi="Arial" w:cs="Arial"/>
                <w:b/>
                <w:bCs/>
                <w:sz w:val="2"/>
                <w:szCs w:val="2"/>
                <w:lang w:val="es-BO" w:eastAsia="es-ES"/>
              </w:rPr>
            </w:pPr>
          </w:p>
        </w:tc>
        <w:tc>
          <w:tcPr>
            <w:tcW w:w="493" w:type="dxa"/>
            <w:tcBorders>
              <w:top w:val="nil"/>
              <w:left w:val="nil"/>
              <w:bottom w:val="nil"/>
              <w:right w:val="nil"/>
            </w:tcBorders>
            <w:shd w:val="clear" w:color="auto" w:fill="auto"/>
            <w:vAlign w:val="center"/>
            <w:hideMark/>
          </w:tcPr>
          <w:p w14:paraId="6F105681"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60D3899F" w14:textId="77777777" w:rsidR="003D3687" w:rsidRPr="003C0DD8" w:rsidRDefault="003D3687" w:rsidP="003D3687">
            <w:pPr>
              <w:rPr>
                <w:rFonts w:ascii="Arial" w:hAnsi="Arial" w:cs="Arial"/>
                <w:b/>
                <w:bCs/>
                <w:sz w:val="2"/>
                <w:szCs w:val="2"/>
                <w:lang w:val="es-BO" w:eastAsia="es-ES"/>
              </w:rPr>
            </w:pPr>
          </w:p>
        </w:tc>
        <w:tc>
          <w:tcPr>
            <w:tcW w:w="903" w:type="dxa"/>
            <w:tcBorders>
              <w:top w:val="nil"/>
              <w:left w:val="nil"/>
              <w:bottom w:val="nil"/>
              <w:right w:val="nil"/>
            </w:tcBorders>
            <w:shd w:val="clear" w:color="auto" w:fill="auto"/>
            <w:vAlign w:val="center"/>
            <w:hideMark/>
          </w:tcPr>
          <w:p w14:paraId="2E539538" w14:textId="77777777" w:rsidR="003D3687" w:rsidRPr="003C0DD8" w:rsidRDefault="003D3687" w:rsidP="003D3687">
            <w:pPr>
              <w:rPr>
                <w:rFonts w:ascii="Arial" w:hAnsi="Arial" w:cs="Arial"/>
                <w:b/>
                <w:bCs/>
                <w:sz w:val="2"/>
                <w:szCs w:val="2"/>
                <w:lang w:val="es-BO" w:eastAsia="es-ES"/>
              </w:rPr>
            </w:pPr>
          </w:p>
        </w:tc>
        <w:tc>
          <w:tcPr>
            <w:tcW w:w="185" w:type="dxa"/>
            <w:tcBorders>
              <w:top w:val="nil"/>
              <w:left w:val="nil"/>
              <w:bottom w:val="nil"/>
              <w:right w:val="single" w:sz="8" w:space="0" w:color="auto"/>
            </w:tcBorders>
            <w:shd w:val="clear" w:color="auto" w:fill="auto"/>
            <w:vAlign w:val="center"/>
            <w:hideMark/>
          </w:tcPr>
          <w:p w14:paraId="579053DE" w14:textId="77777777" w:rsidR="003D3687" w:rsidRPr="003C0DD8" w:rsidRDefault="003D3687" w:rsidP="003D3687">
            <w:pPr>
              <w:rPr>
                <w:rFonts w:ascii="Arial" w:hAnsi="Arial" w:cs="Arial"/>
                <w:b/>
                <w:bCs/>
                <w:sz w:val="2"/>
                <w:szCs w:val="2"/>
                <w:lang w:val="es-BO" w:eastAsia="es-ES"/>
              </w:rPr>
            </w:pPr>
            <w:r w:rsidRPr="003C0DD8">
              <w:rPr>
                <w:rFonts w:ascii="Arial" w:hAnsi="Arial" w:cs="Arial"/>
                <w:b/>
                <w:bCs/>
                <w:sz w:val="2"/>
                <w:szCs w:val="2"/>
                <w:lang w:val="es-BO" w:eastAsia="es-ES"/>
              </w:rPr>
              <w:t> </w:t>
            </w:r>
          </w:p>
        </w:tc>
      </w:tr>
      <w:tr w:rsidR="003D3687" w:rsidRPr="003C0DD8" w14:paraId="54702C83" w14:textId="77777777" w:rsidTr="003D3687">
        <w:trPr>
          <w:trHeight w:val="235"/>
        </w:trPr>
        <w:tc>
          <w:tcPr>
            <w:tcW w:w="2611" w:type="dxa"/>
            <w:tcBorders>
              <w:top w:val="nil"/>
              <w:left w:val="single" w:sz="8" w:space="0" w:color="auto"/>
              <w:bottom w:val="nil"/>
              <w:right w:val="nil"/>
            </w:tcBorders>
            <w:shd w:val="clear" w:color="auto" w:fill="auto"/>
            <w:vAlign w:val="center"/>
            <w:hideMark/>
          </w:tcPr>
          <w:p w14:paraId="0FFD864A" w14:textId="77777777" w:rsidR="003D3687" w:rsidRPr="003C0DD8" w:rsidRDefault="003D3687" w:rsidP="003D3687">
            <w:pPr>
              <w:jc w:val="right"/>
              <w:rPr>
                <w:rFonts w:ascii="Arial" w:hAnsi="Arial" w:cs="Arial"/>
                <w:b/>
                <w:bCs/>
                <w:sz w:val="16"/>
                <w:szCs w:val="16"/>
                <w:lang w:val="es-BO" w:eastAsia="es-ES"/>
              </w:rPr>
            </w:pPr>
            <w:r w:rsidRPr="003C0DD8">
              <w:rPr>
                <w:rFonts w:ascii="Arial" w:hAnsi="Arial" w:cs="Arial"/>
                <w:b/>
                <w:bCs/>
                <w:sz w:val="16"/>
                <w:szCs w:val="16"/>
                <w:lang w:val="es-BO" w:eastAsia="es-ES"/>
              </w:rPr>
              <w:t>Profesión</w:t>
            </w:r>
          </w:p>
        </w:tc>
        <w:tc>
          <w:tcPr>
            <w:tcW w:w="194" w:type="dxa"/>
            <w:tcBorders>
              <w:top w:val="nil"/>
              <w:left w:val="nil"/>
              <w:bottom w:val="nil"/>
              <w:right w:val="nil"/>
            </w:tcBorders>
            <w:shd w:val="clear" w:color="auto" w:fill="auto"/>
            <w:vAlign w:val="center"/>
            <w:hideMark/>
          </w:tcPr>
          <w:p w14:paraId="0C1580E7" w14:textId="77777777" w:rsidR="003D3687" w:rsidRPr="003C0DD8" w:rsidRDefault="003D3687"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6649" w:type="dxa"/>
            <w:gridSpan w:val="8"/>
            <w:tcBorders>
              <w:top w:val="single" w:sz="4" w:space="0" w:color="auto"/>
              <w:left w:val="single" w:sz="4" w:space="0" w:color="auto"/>
              <w:bottom w:val="single" w:sz="4" w:space="0" w:color="auto"/>
              <w:right w:val="single" w:sz="4" w:space="0" w:color="auto"/>
            </w:tcBorders>
            <w:shd w:val="clear" w:color="000000" w:fill="DBE5F1"/>
            <w:vAlign w:val="center"/>
            <w:hideMark/>
          </w:tcPr>
          <w:p w14:paraId="2FFEE45A"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185" w:type="dxa"/>
            <w:tcBorders>
              <w:top w:val="nil"/>
              <w:left w:val="nil"/>
              <w:bottom w:val="nil"/>
              <w:right w:val="single" w:sz="8" w:space="0" w:color="auto"/>
            </w:tcBorders>
            <w:shd w:val="clear" w:color="000000" w:fill="FFFFFF"/>
            <w:vAlign w:val="center"/>
            <w:hideMark/>
          </w:tcPr>
          <w:p w14:paraId="608B20A4"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r>
      <w:tr w:rsidR="003D3687" w:rsidRPr="003C0DD8" w14:paraId="65D11144" w14:textId="77777777" w:rsidTr="003D3687">
        <w:trPr>
          <w:trHeight w:val="47"/>
        </w:trPr>
        <w:tc>
          <w:tcPr>
            <w:tcW w:w="2611" w:type="dxa"/>
            <w:tcBorders>
              <w:top w:val="nil"/>
              <w:left w:val="single" w:sz="8" w:space="0" w:color="auto"/>
              <w:bottom w:val="nil"/>
              <w:right w:val="nil"/>
            </w:tcBorders>
            <w:shd w:val="clear" w:color="auto" w:fill="auto"/>
            <w:vAlign w:val="center"/>
            <w:hideMark/>
          </w:tcPr>
          <w:p w14:paraId="6E687DDF" w14:textId="77777777" w:rsidR="003D3687" w:rsidRPr="003C0DD8" w:rsidRDefault="003D3687" w:rsidP="003D3687">
            <w:pPr>
              <w:rPr>
                <w:rFonts w:ascii="Arial" w:hAnsi="Arial" w:cs="Arial"/>
                <w:sz w:val="2"/>
                <w:szCs w:val="2"/>
                <w:lang w:val="es-BO" w:eastAsia="es-ES"/>
              </w:rPr>
            </w:pPr>
            <w:r w:rsidRPr="003C0DD8">
              <w:rPr>
                <w:rFonts w:ascii="Arial" w:hAnsi="Arial" w:cs="Arial"/>
                <w:sz w:val="2"/>
                <w:szCs w:val="2"/>
                <w:lang w:val="es-BO" w:eastAsia="es-ES"/>
              </w:rPr>
              <w:t> </w:t>
            </w:r>
          </w:p>
        </w:tc>
        <w:tc>
          <w:tcPr>
            <w:tcW w:w="194" w:type="dxa"/>
            <w:tcBorders>
              <w:top w:val="nil"/>
              <w:left w:val="nil"/>
              <w:bottom w:val="nil"/>
              <w:right w:val="nil"/>
            </w:tcBorders>
            <w:shd w:val="clear" w:color="auto" w:fill="auto"/>
            <w:vAlign w:val="center"/>
            <w:hideMark/>
          </w:tcPr>
          <w:p w14:paraId="39B1BD83" w14:textId="77777777" w:rsidR="003D3687" w:rsidRPr="003C0DD8" w:rsidRDefault="003D3687" w:rsidP="003D3687">
            <w:pPr>
              <w:jc w:val="cente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72C01AD6"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4ED27230" w14:textId="77777777" w:rsidR="003D3687" w:rsidRPr="003C0DD8" w:rsidRDefault="003D3687" w:rsidP="003D3687">
            <w:pPr>
              <w:rPr>
                <w:rFonts w:ascii="Arial" w:hAnsi="Arial" w:cs="Arial"/>
                <w:b/>
                <w:bCs/>
                <w:sz w:val="2"/>
                <w:szCs w:val="2"/>
                <w:lang w:val="es-BO" w:eastAsia="es-ES"/>
              </w:rPr>
            </w:pPr>
          </w:p>
        </w:tc>
        <w:tc>
          <w:tcPr>
            <w:tcW w:w="328" w:type="dxa"/>
            <w:tcBorders>
              <w:top w:val="nil"/>
              <w:left w:val="nil"/>
              <w:bottom w:val="nil"/>
              <w:right w:val="nil"/>
            </w:tcBorders>
            <w:shd w:val="clear" w:color="auto" w:fill="auto"/>
            <w:vAlign w:val="center"/>
            <w:hideMark/>
          </w:tcPr>
          <w:p w14:paraId="7A736B62"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38EB8789"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3EBB7334" w14:textId="77777777" w:rsidR="003D3687" w:rsidRPr="003C0DD8" w:rsidRDefault="003D3687" w:rsidP="003D3687">
            <w:pPr>
              <w:rPr>
                <w:rFonts w:ascii="Arial" w:hAnsi="Arial" w:cs="Arial"/>
                <w:b/>
                <w:bCs/>
                <w:sz w:val="2"/>
                <w:szCs w:val="2"/>
                <w:lang w:val="es-BO" w:eastAsia="es-ES"/>
              </w:rPr>
            </w:pPr>
          </w:p>
        </w:tc>
        <w:tc>
          <w:tcPr>
            <w:tcW w:w="493" w:type="dxa"/>
            <w:tcBorders>
              <w:top w:val="nil"/>
              <w:left w:val="nil"/>
              <w:bottom w:val="nil"/>
              <w:right w:val="nil"/>
            </w:tcBorders>
            <w:shd w:val="clear" w:color="auto" w:fill="auto"/>
            <w:vAlign w:val="center"/>
            <w:hideMark/>
          </w:tcPr>
          <w:p w14:paraId="383F62F7"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72C465BC" w14:textId="77777777" w:rsidR="003D3687" w:rsidRPr="003C0DD8" w:rsidRDefault="003D3687" w:rsidP="003D3687">
            <w:pPr>
              <w:rPr>
                <w:rFonts w:ascii="Arial" w:hAnsi="Arial" w:cs="Arial"/>
                <w:b/>
                <w:bCs/>
                <w:sz w:val="2"/>
                <w:szCs w:val="2"/>
                <w:lang w:val="es-BO" w:eastAsia="es-ES"/>
              </w:rPr>
            </w:pPr>
          </w:p>
        </w:tc>
        <w:tc>
          <w:tcPr>
            <w:tcW w:w="903" w:type="dxa"/>
            <w:tcBorders>
              <w:top w:val="nil"/>
              <w:left w:val="nil"/>
              <w:bottom w:val="nil"/>
              <w:right w:val="nil"/>
            </w:tcBorders>
            <w:shd w:val="clear" w:color="auto" w:fill="auto"/>
            <w:vAlign w:val="center"/>
            <w:hideMark/>
          </w:tcPr>
          <w:p w14:paraId="737FCC7D" w14:textId="77777777" w:rsidR="003D3687" w:rsidRPr="003C0DD8" w:rsidRDefault="003D3687" w:rsidP="003D3687">
            <w:pPr>
              <w:rPr>
                <w:rFonts w:ascii="Arial" w:hAnsi="Arial" w:cs="Arial"/>
                <w:b/>
                <w:bCs/>
                <w:sz w:val="2"/>
                <w:szCs w:val="2"/>
                <w:lang w:val="es-BO" w:eastAsia="es-ES"/>
              </w:rPr>
            </w:pPr>
          </w:p>
        </w:tc>
        <w:tc>
          <w:tcPr>
            <w:tcW w:w="185" w:type="dxa"/>
            <w:tcBorders>
              <w:top w:val="nil"/>
              <w:left w:val="nil"/>
              <w:bottom w:val="nil"/>
              <w:right w:val="single" w:sz="8" w:space="0" w:color="auto"/>
            </w:tcBorders>
            <w:shd w:val="clear" w:color="auto" w:fill="auto"/>
            <w:vAlign w:val="center"/>
            <w:hideMark/>
          </w:tcPr>
          <w:p w14:paraId="08D4C688" w14:textId="77777777" w:rsidR="003D3687" w:rsidRPr="003C0DD8" w:rsidRDefault="003D3687" w:rsidP="003D3687">
            <w:pPr>
              <w:rPr>
                <w:rFonts w:ascii="Arial" w:hAnsi="Arial" w:cs="Arial"/>
                <w:b/>
                <w:bCs/>
                <w:sz w:val="2"/>
                <w:szCs w:val="2"/>
                <w:lang w:val="es-BO" w:eastAsia="es-ES"/>
              </w:rPr>
            </w:pPr>
            <w:r w:rsidRPr="003C0DD8">
              <w:rPr>
                <w:rFonts w:ascii="Arial" w:hAnsi="Arial" w:cs="Arial"/>
                <w:b/>
                <w:bCs/>
                <w:sz w:val="2"/>
                <w:szCs w:val="2"/>
                <w:lang w:val="es-BO" w:eastAsia="es-ES"/>
              </w:rPr>
              <w:t> </w:t>
            </w:r>
          </w:p>
        </w:tc>
      </w:tr>
      <w:tr w:rsidR="003D3687" w:rsidRPr="003C0DD8" w14:paraId="3B969DA6" w14:textId="77777777" w:rsidTr="003D3687">
        <w:trPr>
          <w:trHeight w:val="198"/>
        </w:trPr>
        <w:tc>
          <w:tcPr>
            <w:tcW w:w="2611" w:type="dxa"/>
            <w:tcBorders>
              <w:top w:val="nil"/>
              <w:left w:val="single" w:sz="8" w:space="0" w:color="auto"/>
              <w:bottom w:val="nil"/>
              <w:right w:val="nil"/>
            </w:tcBorders>
            <w:shd w:val="clear" w:color="auto" w:fill="auto"/>
            <w:vAlign w:val="center"/>
            <w:hideMark/>
          </w:tcPr>
          <w:p w14:paraId="209050F2" w14:textId="0418EC85" w:rsidR="003D3687" w:rsidRPr="003C0DD8" w:rsidRDefault="003D3687" w:rsidP="00D555CC">
            <w:pPr>
              <w:jc w:val="right"/>
              <w:rPr>
                <w:rFonts w:ascii="Arial" w:hAnsi="Arial" w:cs="Arial"/>
                <w:b/>
                <w:bCs/>
                <w:sz w:val="16"/>
                <w:szCs w:val="16"/>
                <w:lang w:val="es-BO" w:eastAsia="es-ES"/>
              </w:rPr>
            </w:pPr>
            <w:r w:rsidRPr="003C0DD8">
              <w:rPr>
                <w:rFonts w:ascii="Arial" w:hAnsi="Arial" w:cs="Arial"/>
                <w:b/>
                <w:bCs/>
                <w:sz w:val="16"/>
                <w:szCs w:val="16"/>
                <w:lang w:val="es-BO" w:eastAsia="es-ES"/>
              </w:rPr>
              <w:t>Número de Registro Profesional</w:t>
            </w:r>
            <w:r w:rsidR="00D555CC" w:rsidRPr="003C0DD8">
              <w:rPr>
                <w:rFonts w:ascii="Arial" w:hAnsi="Arial" w:cs="Arial"/>
                <w:b/>
                <w:bCs/>
                <w:sz w:val="16"/>
                <w:szCs w:val="16"/>
                <w:lang w:val="es-BO" w:eastAsia="es-ES"/>
              </w:rPr>
              <w:t xml:space="preserve"> (si corresponde)</w:t>
            </w:r>
          </w:p>
        </w:tc>
        <w:tc>
          <w:tcPr>
            <w:tcW w:w="194" w:type="dxa"/>
            <w:tcBorders>
              <w:top w:val="nil"/>
              <w:left w:val="nil"/>
              <w:bottom w:val="nil"/>
              <w:right w:val="nil"/>
            </w:tcBorders>
            <w:shd w:val="clear" w:color="auto" w:fill="auto"/>
            <w:vAlign w:val="center"/>
            <w:hideMark/>
          </w:tcPr>
          <w:p w14:paraId="5B7E1553" w14:textId="77777777" w:rsidR="003D3687" w:rsidRPr="003C0DD8" w:rsidRDefault="003D3687"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985"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0F0500F3"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985" w:type="dxa"/>
            <w:tcBorders>
              <w:top w:val="nil"/>
              <w:left w:val="nil"/>
              <w:bottom w:val="nil"/>
              <w:right w:val="nil"/>
            </w:tcBorders>
            <w:shd w:val="clear" w:color="000000" w:fill="FFFFFF"/>
            <w:vAlign w:val="center"/>
            <w:hideMark/>
          </w:tcPr>
          <w:p w14:paraId="4E021E0D"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328" w:type="dxa"/>
            <w:tcBorders>
              <w:top w:val="nil"/>
              <w:left w:val="nil"/>
              <w:bottom w:val="nil"/>
              <w:right w:val="nil"/>
            </w:tcBorders>
            <w:shd w:val="clear" w:color="000000" w:fill="FFFFFF"/>
            <w:vAlign w:val="center"/>
            <w:hideMark/>
          </w:tcPr>
          <w:p w14:paraId="4247C645"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985" w:type="dxa"/>
            <w:tcBorders>
              <w:top w:val="nil"/>
              <w:left w:val="nil"/>
              <w:bottom w:val="nil"/>
              <w:right w:val="nil"/>
            </w:tcBorders>
            <w:shd w:val="clear" w:color="000000" w:fill="FFFFFF"/>
            <w:vAlign w:val="center"/>
            <w:hideMark/>
          </w:tcPr>
          <w:p w14:paraId="568E0DF8"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985" w:type="dxa"/>
            <w:tcBorders>
              <w:top w:val="nil"/>
              <w:left w:val="nil"/>
              <w:bottom w:val="nil"/>
              <w:right w:val="nil"/>
            </w:tcBorders>
            <w:shd w:val="clear" w:color="000000" w:fill="FFFFFF"/>
            <w:vAlign w:val="center"/>
            <w:hideMark/>
          </w:tcPr>
          <w:p w14:paraId="22BAD92F"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493" w:type="dxa"/>
            <w:tcBorders>
              <w:top w:val="nil"/>
              <w:left w:val="nil"/>
              <w:bottom w:val="nil"/>
              <w:right w:val="nil"/>
            </w:tcBorders>
            <w:shd w:val="clear" w:color="000000" w:fill="FFFFFF"/>
            <w:vAlign w:val="center"/>
            <w:hideMark/>
          </w:tcPr>
          <w:p w14:paraId="752A9DBD"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985" w:type="dxa"/>
            <w:tcBorders>
              <w:top w:val="nil"/>
              <w:left w:val="nil"/>
              <w:bottom w:val="nil"/>
              <w:right w:val="nil"/>
            </w:tcBorders>
            <w:shd w:val="clear" w:color="000000" w:fill="FFFFFF"/>
            <w:vAlign w:val="center"/>
            <w:hideMark/>
          </w:tcPr>
          <w:p w14:paraId="7EF2484D"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903" w:type="dxa"/>
            <w:tcBorders>
              <w:top w:val="nil"/>
              <w:left w:val="nil"/>
              <w:bottom w:val="nil"/>
              <w:right w:val="nil"/>
            </w:tcBorders>
            <w:shd w:val="clear" w:color="000000" w:fill="FFFFFF"/>
            <w:vAlign w:val="center"/>
            <w:hideMark/>
          </w:tcPr>
          <w:p w14:paraId="2FCCC0DD"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185" w:type="dxa"/>
            <w:tcBorders>
              <w:top w:val="nil"/>
              <w:left w:val="nil"/>
              <w:bottom w:val="nil"/>
              <w:right w:val="single" w:sz="8" w:space="0" w:color="auto"/>
            </w:tcBorders>
            <w:shd w:val="clear" w:color="000000" w:fill="FFFFFF"/>
            <w:vAlign w:val="center"/>
            <w:hideMark/>
          </w:tcPr>
          <w:p w14:paraId="5D0FA0BF"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r>
      <w:tr w:rsidR="003D3687" w:rsidRPr="003C0DD8" w14:paraId="71FB61B2" w14:textId="77777777" w:rsidTr="003D3687">
        <w:trPr>
          <w:trHeight w:val="47"/>
        </w:trPr>
        <w:tc>
          <w:tcPr>
            <w:tcW w:w="2611" w:type="dxa"/>
            <w:tcBorders>
              <w:top w:val="nil"/>
              <w:left w:val="single" w:sz="8" w:space="0" w:color="auto"/>
              <w:bottom w:val="single" w:sz="8" w:space="0" w:color="auto"/>
              <w:right w:val="nil"/>
            </w:tcBorders>
            <w:shd w:val="clear" w:color="auto" w:fill="auto"/>
            <w:vAlign w:val="center"/>
            <w:hideMark/>
          </w:tcPr>
          <w:p w14:paraId="1C2AB01D" w14:textId="77777777" w:rsidR="003D3687" w:rsidRPr="003C0DD8" w:rsidRDefault="003D3687" w:rsidP="003D3687">
            <w:pPr>
              <w:jc w:val="right"/>
              <w:rPr>
                <w:rFonts w:ascii="Arial" w:hAnsi="Arial" w:cs="Arial"/>
                <w:b/>
                <w:bCs/>
                <w:sz w:val="2"/>
                <w:szCs w:val="2"/>
                <w:lang w:val="es-BO" w:eastAsia="es-ES"/>
              </w:rPr>
            </w:pPr>
            <w:r w:rsidRPr="003C0DD8">
              <w:rPr>
                <w:rFonts w:ascii="Arial" w:hAnsi="Arial" w:cs="Arial"/>
                <w:b/>
                <w:bCs/>
                <w:sz w:val="2"/>
                <w:szCs w:val="2"/>
                <w:lang w:val="es-BO" w:eastAsia="es-ES"/>
              </w:rPr>
              <w:t> </w:t>
            </w:r>
          </w:p>
        </w:tc>
        <w:tc>
          <w:tcPr>
            <w:tcW w:w="194" w:type="dxa"/>
            <w:tcBorders>
              <w:top w:val="nil"/>
              <w:left w:val="nil"/>
              <w:bottom w:val="single" w:sz="8" w:space="0" w:color="auto"/>
              <w:right w:val="nil"/>
            </w:tcBorders>
            <w:shd w:val="clear" w:color="auto" w:fill="auto"/>
            <w:vAlign w:val="center"/>
            <w:hideMark/>
          </w:tcPr>
          <w:p w14:paraId="2CB314F7" w14:textId="77777777" w:rsidR="003D3687" w:rsidRPr="003C0DD8" w:rsidRDefault="003D3687" w:rsidP="003D3687">
            <w:pPr>
              <w:jc w:val="cente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985" w:type="dxa"/>
            <w:tcBorders>
              <w:top w:val="nil"/>
              <w:left w:val="nil"/>
              <w:bottom w:val="single" w:sz="8" w:space="0" w:color="auto"/>
              <w:right w:val="nil"/>
            </w:tcBorders>
            <w:shd w:val="clear" w:color="auto" w:fill="auto"/>
            <w:vAlign w:val="center"/>
            <w:hideMark/>
          </w:tcPr>
          <w:p w14:paraId="6D3805B2" w14:textId="77777777" w:rsidR="003D3687" w:rsidRPr="003C0DD8" w:rsidRDefault="003D3687" w:rsidP="003D3687">
            <w:pPr>
              <w:jc w:val="cente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985" w:type="dxa"/>
            <w:tcBorders>
              <w:top w:val="nil"/>
              <w:left w:val="nil"/>
              <w:bottom w:val="single" w:sz="8" w:space="0" w:color="auto"/>
              <w:right w:val="nil"/>
            </w:tcBorders>
            <w:shd w:val="clear" w:color="auto" w:fill="auto"/>
            <w:vAlign w:val="center"/>
            <w:hideMark/>
          </w:tcPr>
          <w:p w14:paraId="193F5FD3" w14:textId="77777777" w:rsidR="003D3687" w:rsidRPr="003C0DD8" w:rsidRDefault="003D3687" w:rsidP="003D3687">
            <w:pPr>
              <w:rPr>
                <w:rFonts w:ascii="Arial" w:hAnsi="Arial" w:cs="Arial"/>
                <w:sz w:val="2"/>
                <w:szCs w:val="2"/>
                <w:lang w:val="es-BO" w:eastAsia="es-ES"/>
              </w:rPr>
            </w:pPr>
            <w:r w:rsidRPr="003C0DD8">
              <w:rPr>
                <w:rFonts w:ascii="Arial" w:hAnsi="Arial" w:cs="Arial"/>
                <w:sz w:val="2"/>
                <w:szCs w:val="2"/>
                <w:lang w:val="es-BO" w:eastAsia="es-ES"/>
              </w:rPr>
              <w:t> </w:t>
            </w:r>
          </w:p>
        </w:tc>
        <w:tc>
          <w:tcPr>
            <w:tcW w:w="328" w:type="dxa"/>
            <w:tcBorders>
              <w:top w:val="nil"/>
              <w:left w:val="nil"/>
              <w:bottom w:val="single" w:sz="8" w:space="0" w:color="auto"/>
              <w:right w:val="nil"/>
            </w:tcBorders>
            <w:shd w:val="clear" w:color="auto" w:fill="auto"/>
            <w:vAlign w:val="center"/>
            <w:hideMark/>
          </w:tcPr>
          <w:p w14:paraId="2F4BD355" w14:textId="77777777" w:rsidR="003D3687" w:rsidRPr="003C0DD8" w:rsidRDefault="003D3687" w:rsidP="003D3687">
            <w:pPr>
              <w:rPr>
                <w:rFonts w:ascii="Arial" w:hAnsi="Arial" w:cs="Arial"/>
                <w:sz w:val="2"/>
                <w:szCs w:val="2"/>
                <w:lang w:val="es-BO" w:eastAsia="es-ES"/>
              </w:rPr>
            </w:pPr>
            <w:r w:rsidRPr="003C0DD8">
              <w:rPr>
                <w:rFonts w:ascii="Arial" w:hAnsi="Arial" w:cs="Arial"/>
                <w:sz w:val="2"/>
                <w:szCs w:val="2"/>
                <w:lang w:val="es-BO" w:eastAsia="es-ES"/>
              </w:rPr>
              <w:t> </w:t>
            </w:r>
          </w:p>
        </w:tc>
        <w:tc>
          <w:tcPr>
            <w:tcW w:w="985" w:type="dxa"/>
            <w:tcBorders>
              <w:top w:val="nil"/>
              <w:left w:val="nil"/>
              <w:bottom w:val="single" w:sz="8" w:space="0" w:color="auto"/>
              <w:right w:val="nil"/>
            </w:tcBorders>
            <w:shd w:val="clear" w:color="auto" w:fill="auto"/>
            <w:vAlign w:val="center"/>
            <w:hideMark/>
          </w:tcPr>
          <w:p w14:paraId="0AF727C4" w14:textId="77777777" w:rsidR="003D3687" w:rsidRPr="003C0DD8" w:rsidRDefault="003D3687" w:rsidP="003D3687">
            <w:pPr>
              <w:rPr>
                <w:rFonts w:ascii="Arial" w:hAnsi="Arial" w:cs="Arial"/>
                <w:sz w:val="2"/>
                <w:szCs w:val="2"/>
                <w:lang w:val="es-BO" w:eastAsia="es-ES"/>
              </w:rPr>
            </w:pPr>
            <w:r w:rsidRPr="003C0DD8">
              <w:rPr>
                <w:rFonts w:ascii="Arial" w:hAnsi="Arial" w:cs="Arial"/>
                <w:sz w:val="2"/>
                <w:szCs w:val="2"/>
                <w:lang w:val="es-BO" w:eastAsia="es-ES"/>
              </w:rPr>
              <w:t> </w:t>
            </w:r>
          </w:p>
        </w:tc>
        <w:tc>
          <w:tcPr>
            <w:tcW w:w="985" w:type="dxa"/>
            <w:tcBorders>
              <w:top w:val="nil"/>
              <w:left w:val="nil"/>
              <w:bottom w:val="single" w:sz="8" w:space="0" w:color="auto"/>
              <w:right w:val="nil"/>
            </w:tcBorders>
            <w:shd w:val="clear" w:color="auto" w:fill="auto"/>
            <w:vAlign w:val="center"/>
            <w:hideMark/>
          </w:tcPr>
          <w:p w14:paraId="46BD5368" w14:textId="77777777" w:rsidR="003D3687" w:rsidRPr="003C0DD8" w:rsidRDefault="003D3687" w:rsidP="003D3687">
            <w:pPr>
              <w:rPr>
                <w:rFonts w:ascii="Arial" w:hAnsi="Arial" w:cs="Arial"/>
                <w:sz w:val="2"/>
                <w:szCs w:val="2"/>
                <w:lang w:val="es-BO" w:eastAsia="es-ES"/>
              </w:rPr>
            </w:pPr>
            <w:r w:rsidRPr="003C0DD8">
              <w:rPr>
                <w:rFonts w:ascii="Arial" w:hAnsi="Arial" w:cs="Arial"/>
                <w:sz w:val="2"/>
                <w:szCs w:val="2"/>
                <w:lang w:val="es-BO" w:eastAsia="es-ES"/>
              </w:rPr>
              <w:t> </w:t>
            </w:r>
          </w:p>
        </w:tc>
        <w:tc>
          <w:tcPr>
            <w:tcW w:w="493" w:type="dxa"/>
            <w:tcBorders>
              <w:top w:val="nil"/>
              <w:left w:val="nil"/>
              <w:bottom w:val="single" w:sz="8" w:space="0" w:color="auto"/>
              <w:right w:val="nil"/>
            </w:tcBorders>
            <w:shd w:val="clear" w:color="auto" w:fill="auto"/>
            <w:vAlign w:val="center"/>
            <w:hideMark/>
          </w:tcPr>
          <w:p w14:paraId="6835A860" w14:textId="77777777" w:rsidR="003D3687" w:rsidRPr="003C0DD8" w:rsidRDefault="003D3687" w:rsidP="003D3687">
            <w:pPr>
              <w:rPr>
                <w:rFonts w:ascii="Arial" w:hAnsi="Arial" w:cs="Arial"/>
                <w:sz w:val="2"/>
                <w:szCs w:val="2"/>
                <w:lang w:val="es-BO" w:eastAsia="es-ES"/>
              </w:rPr>
            </w:pPr>
            <w:r w:rsidRPr="003C0DD8">
              <w:rPr>
                <w:rFonts w:ascii="Arial" w:hAnsi="Arial" w:cs="Arial"/>
                <w:sz w:val="2"/>
                <w:szCs w:val="2"/>
                <w:lang w:val="es-BO" w:eastAsia="es-ES"/>
              </w:rPr>
              <w:t> </w:t>
            </w:r>
          </w:p>
        </w:tc>
        <w:tc>
          <w:tcPr>
            <w:tcW w:w="985" w:type="dxa"/>
            <w:tcBorders>
              <w:top w:val="nil"/>
              <w:left w:val="nil"/>
              <w:bottom w:val="single" w:sz="8" w:space="0" w:color="auto"/>
              <w:right w:val="nil"/>
            </w:tcBorders>
            <w:shd w:val="clear" w:color="auto" w:fill="auto"/>
            <w:vAlign w:val="center"/>
            <w:hideMark/>
          </w:tcPr>
          <w:p w14:paraId="6D8964C8" w14:textId="77777777" w:rsidR="003D3687" w:rsidRPr="003C0DD8" w:rsidRDefault="003D3687" w:rsidP="003D3687">
            <w:pPr>
              <w:rPr>
                <w:rFonts w:ascii="Arial" w:hAnsi="Arial" w:cs="Arial"/>
                <w:sz w:val="2"/>
                <w:szCs w:val="2"/>
                <w:lang w:val="es-BO" w:eastAsia="es-ES"/>
              </w:rPr>
            </w:pPr>
            <w:r w:rsidRPr="003C0DD8">
              <w:rPr>
                <w:rFonts w:ascii="Arial" w:hAnsi="Arial" w:cs="Arial"/>
                <w:sz w:val="2"/>
                <w:szCs w:val="2"/>
                <w:lang w:val="es-BO" w:eastAsia="es-ES"/>
              </w:rPr>
              <w:t> </w:t>
            </w:r>
          </w:p>
        </w:tc>
        <w:tc>
          <w:tcPr>
            <w:tcW w:w="903" w:type="dxa"/>
            <w:tcBorders>
              <w:top w:val="nil"/>
              <w:left w:val="nil"/>
              <w:bottom w:val="single" w:sz="8" w:space="0" w:color="auto"/>
              <w:right w:val="nil"/>
            </w:tcBorders>
            <w:shd w:val="clear" w:color="auto" w:fill="auto"/>
            <w:vAlign w:val="center"/>
            <w:hideMark/>
          </w:tcPr>
          <w:p w14:paraId="4AEC3ACD" w14:textId="77777777" w:rsidR="003D3687" w:rsidRPr="003C0DD8" w:rsidRDefault="003D3687" w:rsidP="003D3687">
            <w:pPr>
              <w:rPr>
                <w:rFonts w:ascii="Arial" w:hAnsi="Arial" w:cs="Arial"/>
                <w:sz w:val="2"/>
                <w:szCs w:val="2"/>
                <w:lang w:val="es-BO" w:eastAsia="es-ES"/>
              </w:rPr>
            </w:pPr>
            <w:r w:rsidRPr="003C0DD8">
              <w:rPr>
                <w:rFonts w:ascii="Arial" w:hAnsi="Arial" w:cs="Arial"/>
                <w:sz w:val="2"/>
                <w:szCs w:val="2"/>
                <w:lang w:val="es-BO" w:eastAsia="es-ES"/>
              </w:rPr>
              <w:t> </w:t>
            </w:r>
          </w:p>
        </w:tc>
        <w:tc>
          <w:tcPr>
            <w:tcW w:w="185" w:type="dxa"/>
            <w:tcBorders>
              <w:top w:val="nil"/>
              <w:left w:val="nil"/>
              <w:bottom w:val="single" w:sz="8" w:space="0" w:color="auto"/>
              <w:right w:val="single" w:sz="8" w:space="0" w:color="auto"/>
            </w:tcBorders>
            <w:shd w:val="clear" w:color="auto" w:fill="auto"/>
            <w:vAlign w:val="center"/>
            <w:hideMark/>
          </w:tcPr>
          <w:p w14:paraId="6398A4E9" w14:textId="77777777" w:rsidR="003D3687" w:rsidRPr="003C0DD8" w:rsidRDefault="003D3687" w:rsidP="003D3687">
            <w:pPr>
              <w:rPr>
                <w:rFonts w:ascii="Arial" w:hAnsi="Arial" w:cs="Arial"/>
                <w:sz w:val="2"/>
                <w:szCs w:val="2"/>
                <w:lang w:val="es-BO" w:eastAsia="es-ES"/>
              </w:rPr>
            </w:pPr>
            <w:r w:rsidRPr="003C0DD8">
              <w:rPr>
                <w:rFonts w:ascii="Arial" w:hAnsi="Arial" w:cs="Arial"/>
                <w:sz w:val="2"/>
                <w:szCs w:val="2"/>
                <w:lang w:val="es-BO" w:eastAsia="es-ES"/>
              </w:rPr>
              <w:t> </w:t>
            </w:r>
          </w:p>
        </w:tc>
      </w:tr>
      <w:tr w:rsidR="003D3687" w:rsidRPr="003C0DD8" w14:paraId="67440A61" w14:textId="77777777" w:rsidTr="003D3687">
        <w:trPr>
          <w:trHeight w:val="50"/>
        </w:trPr>
        <w:tc>
          <w:tcPr>
            <w:tcW w:w="2611" w:type="dxa"/>
            <w:tcBorders>
              <w:top w:val="nil"/>
              <w:left w:val="nil"/>
              <w:bottom w:val="nil"/>
              <w:right w:val="nil"/>
            </w:tcBorders>
            <w:shd w:val="clear" w:color="auto" w:fill="auto"/>
            <w:noWrap/>
            <w:vAlign w:val="center"/>
            <w:hideMark/>
          </w:tcPr>
          <w:p w14:paraId="53DFEED0" w14:textId="77777777" w:rsidR="003D3687" w:rsidRPr="003C0DD8" w:rsidRDefault="003D3687" w:rsidP="003D3687">
            <w:pPr>
              <w:rPr>
                <w:rFonts w:ascii="Calibri" w:hAnsi="Calibri" w:cs="Calibri"/>
                <w:sz w:val="22"/>
                <w:szCs w:val="22"/>
                <w:lang w:val="es-BO" w:eastAsia="es-ES"/>
              </w:rPr>
            </w:pPr>
          </w:p>
        </w:tc>
        <w:tc>
          <w:tcPr>
            <w:tcW w:w="194" w:type="dxa"/>
            <w:tcBorders>
              <w:top w:val="nil"/>
              <w:left w:val="nil"/>
              <w:bottom w:val="nil"/>
              <w:right w:val="nil"/>
            </w:tcBorders>
            <w:shd w:val="clear" w:color="auto" w:fill="auto"/>
            <w:noWrap/>
            <w:vAlign w:val="center"/>
            <w:hideMark/>
          </w:tcPr>
          <w:p w14:paraId="50D972DC" w14:textId="77777777" w:rsidR="003D3687" w:rsidRPr="003C0DD8" w:rsidRDefault="003D3687" w:rsidP="003D3687">
            <w:pPr>
              <w:rPr>
                <w:rFonts w:ascii="Calibri" w:hAnsi="Calibri" w:cs="Calibri"/>
                <w:sz w:val="22"/>
                <w:szCs w:val="22"/>
                <w:lang w:val="es-BO" w:eastAsia="es-ES"/>
              </w:rPr>
            </w:pPr>
          </w:p>
        </w:tc>
        <w:tc>
          <w:tcPr>
            <w:tcW w:w="985" w:type="dxa"/>
            <w:tcBorders>
              <w:top w:val="nil"/>
              <w:left w:val="nil"/>
              <w:bottom w:val="nil"/>
              <w:right w:val="nil"/>
            </w:tcBorders>
            <w:shd w:val="clear" w:color="auto" w:fill="auto"/>
            <w:noWrap/>
            <w:vAlign w:val="center"/>
            <w:hideMark/>
          </w:tcPr>
          <w:p w14:paraId="41183ED5" w14:textId="77777777" w:rsidR="003D3687" w:rsidRPr="003C0DD8" w:rsidRDefault="003D3687" w:rsidP="003D3687">
            <w:pPr>
              <w:rPr>
                <w:rFonts w:ascii="Calibri" w:hAnsi="Calibri" w:cs="Calibri"/>
                <w:sz w:val="22"/>
                <w:szCs w:val="22"/>
                <w:lang w:val="es-BO" w:eastAsia="es-ES"/>
              </w:rPr>
            </w:pPr>
          </w:p>
        </w:tc>
        <w:tc>
          <w:tcPr>
            <w:tcW w:w="985" w:type="dxa"/>
            <w:tcBorders>
              <w:top w:val="nil"/>
              <w:left w:val="nil"/>
              <w:bottom w:val="nil"/>
              <w:right w:val="nil"/>
            </w:tcBorders>
            <w:shd w:val="clear" w:color="auto" w:fill="auto"/>
            <w:noWrap/>
            <w:vAlign w:val="center"/>
            <w:hideMark/>
          </w:tcPr>
          <w:p w14:paraId="5A2F5435" w14:textId="77777777" w:rsidR="003D3687" w:rsidRPr="003C0DD8" w:rsidRDefault="003D3687" w:rsidP="003D3687">
            <w:pPr>
              <w:rPr>
                <w:rFonts w:ascii="Calibri" w:hAnsi="Calibri" w:cs="Calibri"/>
                <w:sz w:val="22"/>
                <w:szCs w:val="22"/>
                <w:lang w:val="es-BO" w:eastAsia="es-ES"/>
              </w:rPr>
            </w:pPr>
          </w:p>
        </w:tc>
        <w:tc>
          <w:tcPr>
            <w:tcW w:w="328" w:type="dxa"/>
            <w:tcBorders>
              <w:top w:val="nil"/>
              <w:left w:val="nil"/>
              <w:bottom w:val="nil"/>
              <w:right w:val="nil"/>
            </w:tcBorders>
            <w:shd w:val="clear" w:color="auto" w:fill="auto"/>
            <w:noWrap/>
            <w:vAlign w:val="center"/>
            <w:hideMark/>
          </w:tcPr>
          <w:p w14:paraId="64BE657F" w14:textId="77777777" w:rsidR="003D3687" w:rsidRPr="003C0DD8" w:rsidRDefault="003D3687" w:rsidP="003D3687">
            <w:pPr>
              <w:rPr>
                <w:rFonts w:ascii="Calibri" w:hAnsi="Calibri" w:cs="Calibri"/>
                <w:sz w:val="22"/>
                <w:szCs w:val="22"/>
                <w:lang w:val="es-BO" w:eastAsia="es-ES"/>
              </w:rPr>
            </w:pPr>
          </w:p>
        </w:tc>
        <w:tc>
          <w:tcPr>
            <w:tcW w:w="985" w:type="dxa"/>
            <w:tcBorders>
              <w:top w:val="nil"/>
              <w:left w:val="nil"/>
              <w:bottom w:val="nil"/>
              <w:right w:val="nil"/>
            </w:tcBorders>
            <w:shd w:val="clear" w:color="auto" w:fill="auto"/>
            <w:noWrap/>
            <w:vAlign w:val="center"/>
            <w:hideMark/>
          </w:tcPr>
          <w:p w14:paraId="774896B8" w14:textId="77777777" w:rsidR="003D3687" w:rsidRPr="003C0DD8" w:rsidRDefault="003D3687" w:rsidP="003D3687">
            <w:pPr>
              <w:rPr>
                <w:rFonts w:ascii="Calibri" w:hAnsi="Calibri" w:cs="Calibri"/>
                <w:sz w:val="22"/>
                <w:szCs w:val="22"/>
                <w:lang w:val="es-BO" w:eastAsia="es-ES"/>
              </w:rPr>
            </w:pPr>
          </w:p>
        </w:tc>
        <w:tc>
          <w:tcPr>
            <w:tcW w:w="985" w:type="dxa"/>
            <w:tcBorders>
              <w:top w:val="nil"/>
              <w:left w:val="nil"/>
              <w:bottom w:val="nil"/>
              <w:right w:val="nil"/>
            </w:tcBorders>
            <w:shd w:val="clear" w:color="auto" w:fill="auto"/>
            <w:noWrap/>
            <w:vAlign w:val="center"/>
            <w:hideMark/>
          </w:tcPr>
          <w:p w14:paraId="36CB0C07" w14:textId="77777777" w:rsidR="003D3687" w:rsidRPr="003C0DD8" w:rsidRDefault="003D3687" w:rsidP="003D3687">
            <w:pPr>
              <w:rPr>
                <w:rFonts w:ascii="Calibri" w:hAnsi="Calibri" w:cs="Calibri"/>
                <w:sz w:val="22"/>
                <w:szCs w:val="22"/>
                <w:lang w:val="es-BO" w:eastAsia="es-ES"/>
              </w:rPr>
            </w:pPr>
          </w:p>
        </w:tc>
        <w:tc>
          <w:tcPr>
            <w:tcW w:w="493" w:type="dxa"/>
            <w:tcBorders>
              <w:top w:val="nil"/>
              <w:left w:val="nil"/>
              <w:bottom w:val="nil"/>
              <w:right w:val="nil"/>
            </w:tcBorders>
            <w:shd w:val="clear" w:color="auto" w:fill="auto"/>
            <w:noWrap/>
            <w:vAlign w:val="center"/>
            <w:hideMark/>
          </w:tcPr>
          <w:p w14:paraId="269933B3" w14:textId="77777777" w:rsidR="003D3687" w:rsidRPr="003C0DD8" w:rsidRDefault="003D3687" w:rsidP="003D3687">
            <w:pPr>
              <w:rPr>
                <w:rFonts w:ascii="Calibri" w:hAnsi="Calibri" w:cs="Calibri"/>
                <w:sz w:val="22"/>
                <w:szCs w:val="22"/>
                <w:lang w:val="es-BO" w:eastAsia="es-ES"/>
              </w:rPr>
            </w:pPr>
          </w:p>
        </w:tc>
        <w:tc>
          <w:tcPr>
            <w:tcW w:w="985" w:type="dxa"/>
            <w:tcBorders>
              <w:top w:val="nil"/>
              <w:left w:val="nil"/>
              <w:bottom w:val="nil"/>
              <w:right w:val="nil"/>
            </w:tcBorders>
            <w:shd w:val="clear" w:color="auto" w:fill="auto"/>
            <w:noWrap/>
            <w:vAlign w:val="center"/>
            <w:hideMark/>
          </w:tcPr>
          <w:p w14:paraId="5E61149F" w14:textId="77777777" w:rsidR="003D3687" w:rsidRPr="003C0DD8" w:rsidRDefault="003D3687" w:rsidP="003D3687">
            <w:pPr>
              <w:rPr>
                <w:rFonts w:ascii="Calibri" w:hAnsi="Calibri" w:cs="Calibri"/>
                <w:sz w:val="22"/>
                <w:szCs w:val="22"/>
                <w:lang w:val="es-BO" w:eastAsia="es-ES"/>
              </w:rPr>
            </w:pPr>
          </w:p>
        </w:tc>
        <w:tc>
          <w:tcPr>
            <w:tcW w:w="903" w:type="dxa"/>
            <w:tcBorders>
              <w:top w:val="nil"/>
              <w:left w:val="nil"/>
              <w:bottom w:val="nil"/>
              <w:right w:val="nil"/>
            </w:tcBorders>
            <w:shd w:val="clear" w:color="auto" w:fill="auto"/>
            <w:noWrap/>
            <w:vAlign w:val="center"/>
            <w:hideMark/>
          </w:tcPr>
          <w:p w14:paraId="4D60F340" w14:textId="77777777" w:rsidR="003D3687" w:rsidRPr="003C0DD8" w:rsidRDefault="003D3687" w:rsidP="003D3687">
            <w:pPr>
              <w:rPr>
                <w:rFonts w:ascii="Calibri" w:hAnsi="Calibri" w:cs="Calibri"/>
                <w:sz w:val="22"/>
                <w:szCs w:val="22"/>
                <w:lang w:val="es-BO" w:eastAsia="es-ES"/>
              </w:rPr>
            </w:pPr>
          </w:p>
        </w:tc>
        <w:tc>
          <w:tcPr>
            <w:tcW w:w="185" w:type="dxa"/>
            <w:tcBorders>
              <w:top w:val="nil"/>
              <w:left w:val="nil"/>
              <w:bottom w:val="nil"/>
              <w:right w:val="nil"/>
            </w:tcBorders>
            <w:shd w:val="clear" w:color="auto" w:fill="auto"/>
            <w:noWrap/>
            <w:vAlign w:val="center"/>
            <w:hideMark/>
          </w:tcPr>
          <w:p w14:paraId="1B60AFC6" w14:textId="77777777" w:rsidR="003D3687" w:rsidRPr="003C0DD8" w:rsidRDefault="003D3687" w:rsidP="003D3687">
            <w:pPr>
              <w:rPr>
                <w:rFonts w:ascii="Calibri" w:hAnsi="Calibri" w:cs="Calibri"/>
                <w:sz w:val="22"/>
                <w:szCs w:val="22"/>
                <w:lang w:val="es-BO" w:eastAsia="es-ES"/>
              </w:rPr>
            </w:pPr>
          </w:p>
        </w:tc>
      </w:tr>
      <w:tr w:rsidR="003D3687" w:rsidRPr="003C0DD8" w14:paraId="4FC1058B" w14:textId="77777777" w:rsidTr="00E678F3">
        <w:trPr>
          <w:trHeight w:val="397"/>
        </w:trPr>
        <w:tc>
          <w:tcPr>
            <w:tcW w:w="9639" w:type="dxa"/>
            <w:gridSpan w:val="11"/>
            <w:tcBorders>
              <w:top w:val="single" w:sz="8" w:space="0" w:color="auto"/>
              <w:left w:val="single" w:sz="8" w:space="0" w:color="auto"/>
              <w:bottom w:val="single" w:sz="2" w:space="0" w:color="auto"/>
              <w:right w:val="single" w:sz="8" w:space="0" w:color="000000"/>
            </w:tcBorders>
            <w:shd w:val="clear" w:color="000000" w:fill="0F253F"/>
            <w:vAlign w:val="center"/>
            <w:hideMark/>
          </w:tcPr>
          <w:p w14:paraId="384F2812" w14:textId="77777777" w:rsidR="003D3687" w:rsidRPr="003C0DD8" w:rsidRDefault="003D3687" w:rsidP="00E678F3">
            <w:pPr>
              <w:jc w:val="center"/>
              <w:rPr>
                <w:rFonts w:ascii="Arial" w:hAnsi="Arial" w:cs="Arial"/>
                <w:b/>
                <w:bCs/>
                <w:sz w:val="16"/>
                <w:szCs w:val="16"/>
                <w:lang w:val="es-BO" w:eastAsia="es-ES"/>
              </w:rPr>
            </w:pPr>
            <w:r w:rsidRPr="003C0DD8">
              <w:rPr>
                <w:rFonts w:ascii="Arial" w:hAnsi="Arial" w:cs="Arial"/>
                <w:b/>
                <w:bCs/>
                <w:sz w:val="16"/>
                <w:szCs w:val="16"/>
                <w:lang w:val="es-BO" w:eastAsia="es-ES"/>
              </w:rPr>
              <w:t>EXPERIENCIA EN EL ÁREA DE SEGUROS</w:t>
            </w:r>
          </w:p>
        </w:tc>
      </w:tr>
      <w:tr w:rsidR="003D3687" w:rsidRPr="003C0DD8" w14:paraId="79E94F54" w14:textId="77777777" w:rsidTr="00E678F3">
        <w:trPr>
          <w:trHeight w:val="104"/>
        </w:trPr>
        <w:tc>
          <w:tcPr>
            <w:tcW w:w="2611" w:type="dxa"/>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AFE7884" w14:textId="77777777" w:rsidR="003D3687" w:rsidRPr="003C0DD8" w:rsidRDefault="00307A1D"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 xml:space="preserve">Entidad </w:t>
            </w:r>
          </w:p>
        </w:tc>
        <w:tc>
          <w:tcPr>
            <w:tcW w:w="2492" w:type="dxa"/>
            <w:gridSpan w:val="4"/>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4F6243AF" w14:textId="77777777" w:rsidR="003D3687" w:rsidRPr="003C0DD8" w:rsidRDefault="003D3687"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Ramo</w:t>
            </w:r>
          </w:p>
        </w:tc>
        <w:tc>
          <w:tcPr>
            <w:tcW w:w="2463" w:type="dxa"/>
            <w:gridSpan w:val="3"/>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07CB615A" w14:textId="77777777" w:rsidR="003D3687" w:rsidRPr="003C0DD8" w:rsidRDefault="003D3687"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Cargo</w:t>
            </w:r>
          </w:p>
        </w:tc>
        <w:tc>
          <w:tcPr>
            <w:tcW w:w="2073" w:type="dxa"/>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206265D5" w14:textId="77777777" w:rsidR="003D3687" w:rsidRPr="003C0DD8" w:rsidRDefault="003D3687"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Fecha (mes / año)</w:t>
            </w:r>
          </w:p>
        </w:tc>
      </w:tr>
      <w:tr w:rsidR="003D3687" w:rsidRPr="003C0DD8" w14:paraId="4E573ACA" w14:textId="77777777" w:rsidTr="00E678F3">
        <w:trPr>
          <w:trHeight w:val="94"/>
        </w:trPr>
        <w:tc>
          <w:tcPr>
            <w:tcW w:w="2611" w:type="dxa"/>
            <w:vMerge/>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06953724" w14:textId="77777777" w:rsidR="003D3687" w:rsidRPr="003C0DD8" w:rsidRDefault="003D3687" w:rsidP="003D3687">
            <w:pPr>
              <w:rPr>
                <w:rFonts w:ascii="Arial" w:hAnsi="Arial" w:cs="Arial"/>
                <w:b/>
                <w:bCs/>
                <w:sz w:val="16"/>
                <w:szCs w:val="16"/>
                <w:lang w:val="es-BO" w:eastAsia="es-ES"/>
              </w:rPr>
            </w:pPr>
          </w:p>
        </w:tc>
        <w:tc>
          <w:tcPr>
            <w:tcW w:w="2492" w:type="dxa"/>
            <w:gridSpan w:val="4"/>
            <w:vMerge/>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257109AA" w14:textId="77777777" w:rsidR="003D3687" w:rsidRPr="003C0DD8" w:rsidRDefault="003D3687" w:rsidP="003D3687">
            <w:pPr>
              <w:rPr>
                <w:rFonts w:ascii="Arial" w:hAnsi="Arial" w:cs="Arial"/>
                <w:b/>
                <w:bCs/>
                <w:sz w:val="16"/>
                <w:szCs w:val="16"/>
                <w:lang w:val="es-BO" w:eastAsia="es-ES"/>
              </w:rPr>
            </w:pPr>
          </w:p>
        </w:tc>
        <w:tc>
          <w:tcPr>
            <w:tcW w:w="2463" w:type="dxa"/>
            <w:gridSpan w:val="3"/>
            <w:vMerge/>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7C8C9153" w14:textId="77777777" w:rsidR="003D3687" w:rsidRPr="003C0DD8" w:rsidRDefault="003D3687" w:rsidP="003D3687">
            <w:pPr>
              <w:rPr>
                <w:rFonts w:ascii="Arial" w:hAnsi="Arial" w:cs="Arial"/>
                <w:b/>
                <w:bCs/>
                <w:sz w:val="16"/>
                <w:szCs w:val="16"/>
                <w:lang w:val="es-BO" w:eastAsia="es-ES"/>
              </w:rPr>
            </w:pPr>
          </w:p>
        </w:tc>
        <w:tc>
          <w:tcPr>
            <w:tcW w:w="985"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7B023CD" w14:textId="77777777" w:rsidR="003D3687" w:rsidRPr="003C0DD8" w:rsidRDefault="003D3687"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Desde</w:t>
            </w:r>
          </w:p>
        </w:tc>
        <w:tc>
          <w:tcPr>
            <w:tcW w:w="1088" w:type="dxa"/>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7B5A32AE" w14:textId="77777777" w:rsidR="003D3687" w:rsidRPr="003C0DD8" w:rsidRDefault="003D3687"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Hasta</w:t>
            </w:r>
          </w:p>
        </w:tc>
      </w:tr>
      <w:tr w:rsidR="003D3687" w:rsidRPr="003C0DD8" w14:paraId="4079E231" w14:textId="77777777" w:rsidTr="00E678F3">
        <w:trPr>
          <w:trHeight w:val="151"/>
        </w:trPr>
        <w:tc>
          <w:tcPr>
            <w:tcW w:w="2611" w:type="dxa"/>
            <w:tcBorders>
              <w:top w:val="single" w:sz="2" w:space="0" w:color="auto"/>
              <w:left w:val="single" w:sz="8" w:space="0" w:color="auto"/>
              <w:bottom w:val="single" w:sz="4" w:space="0" w:color="auto"/>
              <w:right w:val="single" w:sz="4" w:space="0" w:color="auto"/>
            </w:tcBorders>
            <w:shd w:val="clear" w:color="auto" w:fill="auto"/>
            <w:vAlign w:val="center"/>
            <w:hideMark/>
          </w:tcPr>
          <w:p w14:paraId="037741B6"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c>
          <w:tcPr>
            <w:tcW w:w="2492" w:type="dxa"/>
            <w:gridSpan w:val="4"/>
            <w:tcBorders>
              <w:top w:val="single" w:sz="2" w:space="0" w:color="auto"/>
              <w:left w:val="nil"/>
              <w:bottom w:val="single" w:sz="4" w:space="0" w:color="auto"/>
              <w:right w:val="single" w:sz="4" w:space="0" w:color="auto"/>
            </w:tcBorders>
            <w:shd w:val="clear" w:color="auto" w:fill="auto"/>
            <w:vAlign w:val="center"/>
            <w:hideMark/>
          </w:tcPr>
          <w:p w14:paraId="11208CEE"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c>
          <w:tcPr>
            <w:tcW w:w="2463" w:type="dxa"/>
            <w:gridSpan w:val="3"/>
            <w:tcBorders>
              <w:top w:val="single" w:sz="2" w:space="0" w:color="auto"/>
              <w:left w:val="nil"/>
              <w:bottom w:val="single" w:sz="4" w:space="0" w:color="auto"/>
              <w:right w:val="single" w:sz="4" w:space="0" w:color="auto"/>
            </w:tcBorders>
            <w:shd w:val="clear" w:color="auto" w:fill="auto"/>
            <w:vAlign w:val="center"/>
            <w:hideMark/>
          </w:tcPr>
          <w:p w14:paraId="28CB4793"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c>
          <w:tcPr>
            <w:tcW w:w="985" w:type="dxa"/>
            <w:tcBorders>
              <w:top w:val="single" w:sz="2" w:space="0" w:color="auto"/>
              <w:left w:val="nil"/>
              <w:bottom w:val="single" w:sz="4" w:space="0" w:color="auto"/>
              <w:right w:val="single" w:sz="4" w:space="0" w:color="auto"/>
            </w:tcBorders>
            <w:shd w:val="clear" w:color="auto" w:fill="auto"/>
            <w:vAlign w:val="center"/>
            <w:hideMark/>
          </w:tcPr>
          <w:p w14:paraId="1985A653"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c>
          <w:tcPr>
            <w:tcW w:w="1088" w:type="dxa"/>
            <w:gridSpan w:val="2"/>
            <w:tcBorders>
              <w:top w:val="single" w:sz="2" w:space="0" w:color="auto"/>
              <w:left w:val="nil"/>
              <w:bottom w:val="single" w:sz="4" w:space="0" w:color="auto"/>
              <w:right w:val="single" w:sz="8" w:space="0" w:color="000000"/>
            </w:tcBorders>
            <w:shd w:val="clear" w:color="auto" w:fill="auto"/>
            <w:vAlign w:val="center"/>
            <w:hideMark/>
          </w:tcPr>
          <w:p w14:paraId="374A826A"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r>
      <w:tr w:rsidR="003D3687" w:rsidRPr="003C0DD8" w14:paraId="23537D64" w14:textId="77777777" w:rsidTr="003D3687">
        <w:trPr>
          <w:trHeight w:val="126"/>
        </w:trPr>
        <w:tc>
          <w:tcPr>
            <w:tcW w:w="2611" w:type="dxa"/>
            <w:tcBorders>
              <w:top w:val="nil"/>
              <w:left w:val="single" w:sz="8" w:space="0" w:color="auto"/>
              <w:bottom w:val="single" w:sz="4" w:space="0" w:color="auto"/>
              <w:right w:val="single" w:sz="4" w:space="0" w:color="auto"/>
            </w:tcBorders>
            <w:shd w:val="clear" w:color="auto" w:fill="auto"/>
            <w:vAlign w:val="center"/>
            <w:hideMark/>
          </w:tcPr>
          <w:p w14:paraId="1EE748CB"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c>
          <w:tcPr>
            <w:tcW w:w="2492" w:type="dxa"/>
            <w:gridSpan w:val="4"/>
            <w:tcBorders>
              <w:top w:val="single" w:sz="4" w:space="0" w:color="auto"/>
              <w:left w:val="nil"/>
              <w:bottom w:val="single" w:sz="4" w:space="0" w:color="auto"/>
              <w:right w:val="single" w:sz="4" w:space="0" w:color="auto"/>
            </w:tcBorders>
            <w:shd w:val="clear" w:color="auto" w:fill="auto"/>
            <w:vAlign w:val="center"/>
            <w:hideMark/>
          </w:tcPr>
          <w:p w14:paraId="29E0692B"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c>
          <w:tcPr>
            <w:tcW w:w="2463" w:type="dxa"/>
            <w:gridSpan w:val="3"/>
            <w:tcBorders>
              <w:top w:val="single" w:sz="4" w:space="0" w:color="auto"/>
              <w:left w:val="nil"/>
              <w:bottom w:val="single" w:sz="4" w:space="0" w:color="auto"/>
              <w:right w:val="single" w:sz="4" w:space="0" w:color="auto"/>
            </w:tcBorders>
            <w:shd w:val="clear" w:color="auto" w:fill="auto"/>
            <w:vAlign w:val="center"/>
            <w:hideMark/>
          </w:tcPr>
          <w:p w14:paraId="212F4CCC"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c>
          <w:tcPr>
            <w:tcW w:w="985" w:type="dxa"/>
            <w:tcBorders>
              <w:top w:val="nil"/>
              <w:left w:val="nil"/>
              <w:bottom w:val="single" w:sz="4" w:space="0" w:color="auto"/>
              <w:right w:val="single" w:sz="4" w:space="0" w:color="auto"/>
            </w:tcBorders>
            <w:shd w:val="clear" w:color="auto" w:fill="auto"/>
            <w:vAlign w:val="center"/>
            <w:hideMark/>
          </w:tcPr>
          <w:p w14:paraId="2EA1EE19"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c>
          <w:tcPr>
            <w:tcW w:w="1088" w:type="dxa"/>
            <w:gridSpan w:val="2"/>
            <w:tcBorders>
              <w:top w:val="single" w:sz="4" w:space="0" w:color="auto"/>
              <w:left w:val="nil"/>
              <w:bottom w:val="single" w:sz="4" w:space="0" w:color="auto"/>
              <w:right w:val="single" w:sz="8" w:space="0" w:color="000000"/>
            </w:tcBorders>
            <w:shd w:val="clear" w:color="auto" w:fill="auto"/>
            <w:vAlign w:val="center"/>
            <w:hideMark/>
          </w:tcPr>
          <w:p w14:paraId="15381392"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r>
      <w:tr w:rsidR="003D3687" w:rsidRPr="003C0DD8" w14:paraId="53F01BFF" w14:textId="77777777" w:rsidTr="003D3687">
        <w:trPr>
          <w:trHeight w:val="86"/>
        </w:trPr>
        <w:tc>
          <w:tcPr>
            <w:tcW w:w="2611" w:type="dxa"/>
            <w:tcBorders>
              <w:top w:val="nil"/>
              <w:left w:val="single" w:sz="8" w:space="0" w:color="auto"/>
              <w:bottom w:val="single" w:sz="4" w:space="0" w:color="auto"/>
              <w:right w:val="single" w:sz="4" w:space="0" w:color="auto"/>
            </w:tcBorders>
            <w:shd w:val="clear" w:color="auto" w:fill="auto"/>
            <w:vAlign w:val="center"/>
            <w:hideMark/>
          </w:tcPr>
          <w:p w14:paraId="54FE2564"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c>
          <w:tcPr>
            <w:tcW w:w="2492" w:type="dxa"/>
            <w:gridSpan w:val="4"/>
            <w:tcBorders>
              <w:top w:val="single" w:sz="4" w:space="0" w:color="auto"/>
              <w:left w:val="nil"/>
              <w:bottom w:val="single" w:sz="4" w:space="0" w:color="auto"/>
              <w:right w:val="single" w:sz="4" w:space="0" w:color="auto"/>
            </w:tcBorders>
            <w:shd w:val="clear" w:color="auto" w:fill="auto"/>
            <w:vAlign w:val="center"/>
            <w:hideMark/>
          </w:tcPr>
          <w:p w14:paraId="34ED52C8"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c>
          <w:tcPr>
            <w:tcW w:w="2463" w:type="dxa"/>
            <w:gridSpan w:val="3"/>
            <w:tcBorders>
              <w:top w:val="single" w:sz="4" w:space="0" w:color="auto"/>
              <w:left w:val="nil"/>
              <w:bottom w:val="single" w:sz="4" w:space="0" w:color="auto"/>
              <w:right w:val="single" w:sz="4" w:space="0" w:color="auto"/>
            </w:tcBorders>
            <w:shd w:val="clear" w:color="auto" w:fill="auto"/>
            <w:vAlign w:val="center"/>
            <w:hideMark/>
          </w:tcPr>
          <w:p w14:paraId="0F8D9A40"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c>
          <w:tcPr>
            <w:tcW w:w="985" w:type="dxa"/>
            <w:tcBorders>
              <w:top w:val="nil"/>
              <w:left w:val="nil"/>
              <w:bottom w:val="single" w:sz="4" w:space="0" w:color="auto"/>
              <w:right w:val="single" w:sz="4" w:space="0" w:color="auto"/>
            </w:tcBorders>
            <w:shd w:val="clear" w:color="auto" w:fill="auto"/>
            <w:vAlign w:val="center"/>
            <w:hideMark/>
          </w:tcPr>
          <w:p w14:paraId="466349B0"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c>
          <w:tcPr>
            <w:tcW w:w="1088" w:type="dxa"/>
            <w:gridSpan w:val="2"/>
            <w:tcBorders>
              <w:top w:val="single" w:sz="4" w:space="0" w:color="auto"/>
              <w:left w:val="nil"/>
              <w:bottom w:val="single" w:sz="4" w:space="0" w:color="auto"/>
              <w:right w:val="single" w:sz="8" w:space="0" w:color="000000"/>
            </w:tcBorders>
            <w:shd w:val="clear" w:color="auto" w:fill="auto"/>
            <w:vAlign w:val="center"/>
            <w:hideMark/>
          </w:tcPr>
          <w:p w14:paraId="6A0EC6DE"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r>
    </w:tbl>
    <w:p w14:paraId="776F4889" w14:textId="77777777" w:rsidR="003D3687" w:rsidRPr="003C0DD8" w:rsidRDefault="003D3687" w:rsidP="003D3687">
      <w:pPr>
        <w:jc w:val="both"/>
        <w:rPr>
          <w:rFonts w:ascii="Verdana" w:hAnsi="Verdana" w:cs="Arial"/>
          <w:b/>
          <w:sz w:val="18"/>
          <w:lang w:val="es-BO"/>
        </w:rPr>
      </w:pPr>
    </w:p>
    <w:p w14:paraId="033EA317" w14:textId="77777777" w:rsidR="003D3687" w:rsidRPr="003C0DD8" w:rsidRDefault="003D3687" w:rsidP="003D3687">
      <w:pPr>
        <w:jc w:val="both"/>
        <w:rPr>
          <w:rFonts w:ascii="Verdana" w:hAnsi="Verdana" w:cs="Arial"/>
          <w:sz w:val="16"/>
          <w:u w:val="single"/>
          <w:lang w:val="es-BO"/>
        </w:rPr>
      </w:pPr>
    </w:p>
    <w:p w14:paraId="327486B1" w14:textId="77777777" w:rsidR="001E4D14" w:rsidRPr="003C0DD8" w:rsidRDefault="001E4D14" w:rsidP="003D3687">
      <w:pPr>
        <w:jc w:val="both"/>
        <w:rPr>
          <w:rFonts w:ascii="Verdana" w:hAnsi="Verdana" w:cs="Arial"/>
          <w:sz w:val="16"/>
          <w:u w:val="single"/>
          <w:lang w:val="es-BO"/>
        </w:rPr>
      </w:pPr>
    </w:p>
    <w:p w14:paraId="15034B73" w14:textId="77777777" w:rsidR="003D3687" w:rsidRPr="003C0DD8" w:rsidRDefault="003D3687" w:rsidP="003D3687">
      <w:pPr>
        <w:jc w:val="both"/>
        <w:rPr>
          <w:rFonts w:ascii="Verdana" w:hAnsi="Verdana" w:cs="Arial"/>
          <w:sz w:val="2"/>
          <w:szCs w:val="2"/>
          <w:u w:val="single"/>
          <w:lang w:val="es-BO"/>
        </w:rPr>
      </w:pPr>
    </w:p>
    <w:p w14:paraId="3A72470F" w14:textId="77777777" w:rsidR="003D3687" w:rsidRPr="003C0DD8" w:rsidRDefault="003D3687" w:rsidP="003D3687">
      <w:pPr>
        <w:tabs>
          <w:tab w:val="right" w:pos="6663"/>
        </w:tabs>
        <w:jc w:val="center"/>
        <w:rPr>
          <w:rFonts w:ascii="Verdana" w:hAnsi="Verdana" w:cs="Arial"/>
          <w:b/>
          <w:bCs/>
          <w:i/>
          <w:iCs/>
          <w:sz w:val="18"/>
          <w:szCs w:val="18"/>
          <w:lang w:val="es-BO"/>
        </w:rPr>
      </w:pPr>
      <w:r w:rsidRPr="003C0DD8">
        <w:rPr>
          <w:rFonts w:ascii="Verdana" w:hAnsi="Verdana" w:cs="Arial"/>
          <w:b/>
          <w:bCs/>
          <w:i/>
          <w:iCs/>
          <w:sz w:val="18"/>
          <w:szCs w:val="18"/>
          <w:lang w:val="es-BO"/>
        </w:rPr>
        <w:t>(Firma del Profesional)</w:t>
      </w:r>
    </w:p>
    <w:p w14:paraId="4D1CD17B" w14:textId="77777777" w:rsidR="003D3687" w:rsidRPr="003C0DD8" w:rsidRDefault="003D3687" w:rsidP="003D3687">
      <w:pPr>
        <w:jc w:val="center"/>
        <w:rPr>
          <w:rFonts w:ascii="Arial" w:hAnsi="Arial" w:cs="Arial"/>
          <w:b/>
          <w:sz w:val="18"/>
          <w:szCs w:val="18"/>
          <w:lang w:val="es-BO"/>
        </w:rPr>
      </w:pPr>
      <w:r w:rsidRPr="003C0DD8">
        <w:rPr>
          <w:rFonts w:ascii="Verdana" w:hAnsi="Verdana" w:cs="Arial"/>
          <w:b/>
          <w:bCs/>
          <w:i/>
          <w:iCs/>
          <w:sz w:val="18"/>
          <w:szCs w:val="18"/>
          <w:lang w:val="es-BO"/>
        </w:rPr>
        <w:t xml:space="preserve"> (Nombre completo del Profesional)</w:t>
      </w:r>
    </w:p>
    <w:p w14:paraId="659D3D03" w14:textId="77777777" w:rsidR="003D3687" w:rsidRPr="003C0DD8" w:rsidRDefault="003D3687" w:rsidP="003D3687">
      <w:pPr>
        <w:jc w:val="center"/>
        <w:rPr>
          <w:rFonts w:ascii="Verdana" w:hAnsi="Verdana" w:cs="Arial"/>
          <w:b/>
          <w:sz w:val="18"/>
          <w:lang w:val="es-BO"/>
        </w:rPr>
      </w:pPr>
    </w:p>
    <w:p w14:paraId="5C3A9A6B" w14:textId="77777777" w:rsidR="003D3687" w:rsidRPr="003C0DD8" w:rsidRDefault="003D3687" w:rsidP="003A2419">
      <w:pPr>
        <w:numPr>
          <w:ilvl w:val="0"/>
          <w:numId w:val="3"/>
        </w:numPr>
        <w:tabs>
          <w:tab w:val="num" w:pos="870"/>
        </w:tabs>
        <w:ind w:left="426" w:hanging="426"/>
        <w:jc w:val="both"/>
        <w:rPr>
          <w:rFonts w:ascii="Verdana" w:hAnsi="Verdana" w:cs="Arial"/>
          <w:b/>
          <w:sz w:val="18"/>
          <w:lang w:val="es-BO"/>
        </w:rPr>
      </w:pPr>
      <w:r w:rsidRPr="003C0DD8">
        <w:rPr>
          <w:rFonts w:ascii="Verdana" w:hAnsi="Verdana" w:cs="Arial"/>
          <w:b/>
          <w:sz w:val="18"/>
          <w:lang w:val="es-BO"/>
        </w:rPr>
        <w:t>SUBGERENTE GENERAL O GERENTE TÉCNICO O GERENTE COMERCIAL</w:t>
      </w:r>
    </w:p>
    <w:p w14:paraId="4F42DE27" w14:textId="77777777" w:rsidR="003D3687" w:rsidRPr="003C0DD8" w:rsidRDefault="003D3687" w:rsidP="003D3687">
      <w:pPr>
        <w:tabs>
          <w:tab w:val="num" w:pos="870"/>
        </w:tabs>
        <w:ind w:left="426"/>
        <w:jc w:val="both"/>
        <w:rPr>
          <w:rFonts w:ascii="Verdana" w:hAnsi="Verdana" w:cs="Arial"/>
          <w:b/>
          <w:sz w:val="16"/>
          <w:szCs w:val="16"/>
          <w:lang w:val="es-BO"/>
        </w:rPr>
      </w:pPr>
    </w:p>
    <w:tbl>
      <w:tblPr>
        <w:tblW w:w="9639" w:type="dxa"/>
        <w:tblInd w:w="57" w:type="dxa"/>
        <w:tblCellMar>
          <w:left w:w="70" w:type="dxa"/>
          <w:right w:w="70" w:type="dxa"/>
        </w:tblCellMar>
        <w:tblLook w:val="04A0" w:firstRow="1" w:lastRow="0" w:firstColumn="1" w:lastColumn="0" w:noHBand="0" w:noVBand="1"/>
      </w:tblPr>
      <w:tblGrid>
        <w:gridCol w:w="2611"/>
        <w:gridCol w:w="194"/>
        <w:gridCol w:w="985"/>
        <w:gridCol w:w="985"/>
        <w:gridCol w:w="328"/>
        <w:gridCol w:w="985"/>
        <w:gridCol w:w="985"/>
        <w:gridCol w:w="493"/>
        <w:gridCol w:w="985"/>
        <w:gridCol w:w="903"/>
        <w:gridCol w:w="185"/>
      </w:tblGrid>
      <w:tr w:rsidR="003D3687" w:rsidRPr="003C0DD8" w14:paraId="70CA0BFE" w14:textId="77777777" w:rsidTr="00E678F3">
        <w:trPr>
          <w:trHeight w:val="397"/>
        </w:trPr>
        <w:tc>
          <w:tcPr>
            <w:tcW w:w="9639" w:type="dxa"/>
            <w:gridSpan w:val="11"/>
            <w:tcBorders>
              <w:top w:val="single" w:sz="8" w:space="0" w:color="auto"/>
              <w:left w:val="single" w:sz="8" w:space="0" w:color="auto"/>
              <w:bottom w:val="single" w:sz="8" w:space="0" w:color="auto"/>
              <w:right w:val="single" w:sz="8" w:space="0" w:color="000000"/>
            </w:tcBorders>
            <w:shd w:val="clear" w:color="000000" w:fill="0F253F"/>
            <w:vAlign w:val="center"/>
            <w:hideMark/>
          </w:tcPr>
          <w:p w14:paraId="53514B7E" w14:textId="77777777" w:rsidR="003D3687" w:rsidRPr="003C0DD8" w:rsidRDefault="003D3687" w:rsidP="00E678F3">
            <w:pPr>
              <w:jc w:val="center"/>
              <w:rPr>
                <w:rFonts w:ascii="Arial" w:hAnsi="Arial" w:cs="Arial"/>
                <w:b/>
                <w:bCs/>
                <w:sz w:val="16"/>
                <w:szCs w:val="16"/>
                <w:lang w:val="es-BO" w:eastAsia="es-ES"/>
              </w:rPr>
            </w:pPr>
            <w:r w:rsidRPr="003C0DD8">
              <w:rPr>
                <w:rFonts w:ascii="Arial" w:hAnsi="Arial" w:cs="Arial"/>
                <w:b/>
                <w:bCs/>
                <w:sz w:val="16"/>
                <w:szCs w:val="16"/>
                <w:lang w:val="es-BO" w:eastAsia="es-ES"/>
              </w:rPr>
              <w:t>DATOS GENERALES</w:t>
            </w:r>
          </w:p>
        </w:tc>
      </w:tr>
      <w:tr w:rsidR="003D3687" w:rsidRPr="003C0DD8" w14:paraId="0D8CFD81" w14:textId="77777777" w:rsidTr="00E678F3">
        <w:trPr>
          <w:trHeight w:val="47"/>
        </w:trPr>
        <w:tc>
          <w:tcPr>
            <w:tcW w:w="2611" w:type="dxa"/>
            <w:tcBorders>
              <w:top w:val="nil"/>
              <w:left w:val="single" w:sz="8" w:space="0" w:color="auto"/>
              <w:bottom w:val="nil"/>
              <w:right w:val="nil"/>
            </w:tcBorders>
            <w:shd w:val="clear" w:color="auto" w:fill="auto"/>
            <w:noWrap/>
            <w:vAlign w:val="bottom"/>
            <w:hideMark/>
          </w:tcPr>
          <w:p w14:paraId="123B0CB5" w14:textId="77777777" w:rsidR="003D3687" w:rsidRPr="003C0DD8" w:rsidRDefault="003D3687" w:rsidP="003D3687">
            <w:pPr>
              <w:rPr>
                <w:rFonts w:ascii="Calibri" w:hAnsi="Calibri" w:cs="Calibri"/>
                <w:sz w:val="2"/>
                <w:szCs w:val="2"/>
                <w:lang w:val="es-BO" w:eastAsia="es-ES"/>
              </w:rPr>
            </w:pPr>
            <w:r w:rsidRPr="003C0DD8">
              <w:rPr>
                <w:rFonts w:ascii="Calibri" w:hAnsi="Calibri" w:cs="Calibri"/>
                <w:sz w:val="2"/>
                <w:szCs w:val="2"/>
                <w:lang w:val="es-BO" w:eastAsia="es-ES"/>
              </w:rPr>
              <w:t> </w:t>
            </w:r>
          </w:p>
        </w:tc>
        <w:tc>
          <w:tcPr>
            <w:tcW w:w="194" w:type="dxa"/>
            <w:tcBorders>
              <w:top w:val="nil"/>
              <w:left w:val="nil"/>
              <w:bottom w:val="nil"/>
              <w:right w:val="nil"/>
            </w:tcBorders>
            <w:shd w:val="clear" w:color="auto" w:fill="auto"/>
            <w:noWrap/>
            <w:vAlign w:val="bottom"/>
            <w:hideMark/>
          </w:tcPr>
          <w:p w14:paraId="7E6331EC" w14:textId="77777777" w:rsidR="003D3687" w:rsidRPr="003C0DD8" w:rsidRDefault="003D3687" w:rsidP="003D3687">
            <w:pPr>
              <w:rPr>
                <w:rFonts w:ascii="Calibri" w:hAnsi="Calibri" w:cs="Calibri"/>
                <w:sz w:val="2"/>
                <w:szCs w:val="2"/>
                <w:lang w:val="es-BO" w:eastAsia="es-ES"/>
              </w:rPr>
            </w:pPr>
          </w:p>
        </w:tc>
        <w:tc>
          <w:tcPr>
            <w:tcW w:w="985" w:type="dxa"/>
            <w:tcBorders>
              <w:top w:val="nil"/>
              <w:left w:val="nil"/>
              <w:bottom w:val="nil"/>
              <w:right w:val="nil"/>
            </w:tcBorders>
            <w:shd w:val="clear" w:color="auto" w:fill="auto"/>
            <w:noWrap/>
            <w:vAlign w:val="bottom"/>
            <w:hideMark/>
          </w:tcPr>
          <w:p w14:paraId="3E7F3773" w14:textId="77777777" w:rsidR="003D3687" w:rsidRPr="003C0DD8" w:rsidRDefault="003D3687" w:rsidP="003D3687">
            <w:pPr>
              <w:rPr>
                <w:rFonts w:ascii="Calibri" w:hAnsi="Calibri" w:cs="Calibri"/>
                <w:sz w:val="2"/>
                <w:szCs w:val="2"/>
                <w:lang w:val="es-BO" w:eastAsia="es-ES"/>
              </w:rPr>
            </w:pPr>
            <w:r w:rsidRPr="003C0DD8">
              <w:rPr>
                <w:rFonts w:ascii="Calibri" w:hAnsi="Calibri" w:cs="Calibri"/>
                <w:sz w:val="2"/>
                <w:szCs w:val="2"/>
                <w:lang w:val="es-BO" w:eastAsia="es-ES"/>
              </w:rPr>
              <w:t> </w:t>
            </w:r>
          </w:p>
        </w:tc>
        <w:tc>
          <w:tcPr>
            <w:tcW w:w="985" w:type="dxa"/>
            <w:tcBorders>
              <w:top w:val="nil"/>
              <w:left w:val="nil"/>
              <w:bottom w:val="nil"/>
              <w:right w:val="nil"/>
            </w:tcBorders>
            <w:shd w:val="clear" w:color="auto" w:fill="auto"/>
            <w:noWrap/>
            <w:vAlign w:val="bottom"/>
            <w:hideMark/>
          </w:tcPr>
          <w:p w14:paraId="317F156A" w14:textId="77777777" w:rsidR="003D3687" w:rsidRPr="003C0DD8" w:rsidRDefault="003D3687" w:rsidP="003D3687">
            <w:pPr>
              <w:rPr>
                <w:rFonts w:ascii="Calibri" w:hAnsi="Calibri" w:cs="Calibri"/>
                <w:sz w:val="2"/>
                <w:szCs w:val="2"/>
                <w:lang w:val="es-BO" w:eastAsia="es-ES"/>
              </w:rPr>
            </w:pPr>
            <w:r w:rsidRPr="003C0DD8">
              <w:rPr>
                <w:rFonts w:ascii="Calibri" w:hAnsi="Calibri" w:cs="Calibri"/>
                <w:sz w:val="2"/>
                <w:szCs w:val="2"/>
                <w:lang w:val="es-BO" w:eastAsia="es-ES"/>
              </w:rPr>
              <w:t> </w:t>
            </w:r>
          </w:p>
        </w:tc>
        <w:tc>
          <w:tcPr>
            <w:tcW w:w="328" w:type="dxa"/>
            <w:tcBorders>
              <w:top w:val="nil"/>
              <w:left w:val="nil"/>
              <w:bottom w:val="nil"/>
              <w:right w:val="nil"/>
            </w:tcBorders>
            <w:shd w:val="clear" w:color="auto" w:fill="auto"/>
            <w:noWrap/>
            <w:vAlign w:val="bottom"/>
            <w:hideMark/>
          </w:tcPr>
          <w:p w14:paraId="736546CA" w14:textId="77777777" w:rsidR="003D3687" w:rsidRPr="003C0DD8" w:rsidRDefault="003D3687" w:rsidP="003D3687">
            <w:pPr>
              <w:rPr>
                <w:rFonts w:ascii="Calibri" w:hAnsi="Calibri" w:cs="Calibri"/>
                <w:sz w:val="2"/>
                <w:szCs w:val="2"/>
                <w:lang w:val="es-BO" w:eastAsia="es-ES"/>
              </w:rPr>
            </w:pPr>
            <w:r w:rsidRPr="003C0DD8">
              <w:rPr>
                <w:rFonts w:ascii="Calibri" w:hAnsi="Calibri" w:cs="Calibri"/>
                <w:sz w:val="2"/>
                <w:szCs w:val="2"/>
                <w:lang w:val="es-BO" w:eastAsia="es-ES"/>
              </w:rPr>
              <w:t> </w:t>
            </w:r>
          </w:p>
        </w:tc>
        <w:tc>
          <w:tcPr>
            <w:tcW w:w="985" w:type="dxa"/>
            <w:tcBorders>
              <w:top w:val="nil"/>
              <w:left w:val="nil"/>
              <w:bottom w:val="nil"/>
              <w:right w:val="nil"/>
            </w:tcBorders>
            <w:shd w:val="clear" w:color="auto" w:fill="auto"/>
            <w:noWrap/>
            <w:vAlign w:val="bottom"/>
            <w:hideMark/>
          </w:tcPr>
          <w:p w14:paraId="0F59B7EF" w14:textId="77777777" w:rsidR="003D3687" w:rsidRPr="003C0DD8" w:rsidRDefault="003D3687" w:rsidP="003D3687">
            <w:pPr>
              <w:rPr>
                <w:rFonts w:ascii="Calibri" w:hAnsi="Calibri" w:cs="Calibri"/>
                <w:sz w:val="2"/>
                <w:szCs w:val="2"/>
                <w:lang w:val="es-BO" w:eastAsia="es-ES"/>
              </w:rPr>
            </w:pPr>
            <w:r w:rsidRPr="003C0DD8">
              <w:rPr>
                <w:rFonts w:ascii="Calibri" w:hAnsi="Calibri" w:cs="Calibri"/>
                <w:sz w:val="2"/>
                <w:szCs w:val="2"/>
                <w:lang w:val="es-BO" w:eastAsia="es-ES"/>
              </w:rPr>
              <w:t> </w:t>
            </w:r>
          </w:p>
        </w:tc>
        <w:tc>
          <w:tcPr>
            <w:tcW w:w="985" w:type="dxa"/>
            <w:tcBorders>
              <w:top w:val="nil"/>
              <w:left w:val="nil"/>
              <w:bottom w:val="nil"/>
              <w:right w:val="nil"/>
            </w:tcBorders>
            <w:shd w:val="clear" w:color="auto" w:fill="auto"/>
            <w:noWrap/>
            <w:vAlign w:val="bottom"/>
            <w:hideMark/>
          </w:tcPr>
          <w:p w14:paraId="7FF20BBC" w14:textId="77777777" w:rsidR="003D3687" w:rsidRPr="003C0DD8" w:rsidRDefault="003D3687" w:rsidP="003D3687">
            <w:pPr>
              <w:rPr>
                <w:rFonts w:ascii="Calibri" w:hAnsi="Calibri" w:cs="Calibri"/>
                <w:sz w:val="2"/>
                <w:szCs w:val="2"/>
                <w:lang w:val="es-BO" w:eastAsia="es-ES"/>
              </w:rPr>
            </w:pPr>
            <w:r w:rsidRPr="003C0DD8">
              <w:rPr>
                <w:rFonts w:ascii="Calibri" w:hAnsi="Calibri" w:cs="Calibri"/>
                <w:sz w:val="2"/>
                <w:szCs w:val="2"/>
                <w:lang w:val="es-BO" w:eastAsia="es-ES"/>
              </w:rPr>
              <w:t> </w:t>
            </w:r>
          </w:p>
        </w:tc>
        <w:tc>
          <w:tcPr>
            <w:tcW w:w="493" w:type="dxa"/>
            <w:tcBorders>
              <w:top w:val="nil"/>
              <w:left w:val="nil"/>
              <w:bottom w:val="nil"/>
              <w:right w:val="nil"/>
            </w:tcBorders>
            <w:shd w:val="clear" w:color="auto" w:fill="auto"/>
            <w:noWrap/>
            <w:vAlign w:val="bottom"/>
            <w:hideMark/>
          </w:tcPr>
          <w:p w14:paraId="03B9292E" w14:textId="77777777" w:rsidR="003D3687" w:rsidRPr="003C0DD8" w:rsidRDefault="003D3687" w:rsidP="003D3687">
            <w:pPr>
              <w:rPr>
                <w:rFonts w:ascii="Calibri" w:hAnsi="Calibri" w:cs="Calibri"/>
                <w:sz w:val="2"/>
                <w:szCs w:val="2"/>
                <w:lang w:val="es-BO" w:eastAsia="es-ES"/>
              </w:rPr>
            </w:pPr>
            <w:r w:rsidRPr="003C0DD8">
              <w:rPr>
                <w:rFonts w:ascii="Calibri" w:hAnsi="Calibri" w:cs="Calibri"/>
                <w:sz w:val="2"/>
                <w:szCs w:val="2"/>
                <w:lang w:val="es-BO" w:eastAsia="es-ES"/>
              </w:rPr>
              <w:t> </w:t>
            </w:r>
          </w:p>
        </w:tc>
        <w:tc>
          <w:tcPr>
            <w:tcW w:w="985" w:type="dxa"/>
            <w:tcBorders>
              <w:top w:val="nil"/>
              <w:left w:val="nil"/>
              <w:bottom w:val="nil"/>
              <w:right w:val="nil"/>
            </w:tcBorders>
            <w:shd w:val="clear" w:color="auto" w:fill="auto"/>
            <w:noWrap/>
            <w:vAlign w:val="bottom"/>
            <w:hideMark/>
          </w:tcPr>
          <w:p w14:paraId="716D832E" w14:textId="77777777" w:rsidR="003D3687" w:rsidRPr="003C0DD8" w:rsidRDefault="003D3687" w:rsidP="003D3687">
            <w:pPr>
              <w:rPr>
                <w:rFonts w:ascii="Calibri" w:hAnsi="Calibri" w:cs="Calibri"/>
                <w:sz w:val="2"/>
                <w:szCs w:val="2"/>
                <w:lang w:val="es-BO" w:eastAsia="es-ES"/>
              </w:rPr>
            </w:pPr>
            <w:r w:rsidRPr="003C0DD8">
              <w:rPr>
                <w:rFonts w:ascii="Calibri" w:hAnsi="Calibri" w:cs="Calibri"/>
                <w:sz w:val="2"/>
                <w:szCs w:val="2"/>
                <w:lang w:val="es-BO" w:eastAsia="es-ES"/>
              </w:rPr>
              <w:t> </w:t>
            </w:r>
          </w:p>
        </w:tc>
        <w:tc>
          <w:tcPr>
            <w:tcW w:w="903" w:type="dxa"/>
            <w:tcBorders>
              <w:top w:val="nil"/>
              <w:left w:val="nil"/>
              <w:bottom w:val="nil"/>
              <w:right w:val="nil"/>
            </w:tcBorders>
            <w:shd w:val="clear" w:color="auto" w:fill="auto"/>
            <w:noWrap/>
            <w:vAlign w:val="bottom"/>
            <w:hideMark/>
          </w:tcPr>
          <w:p w14:paraId="114E61C4" w14:textId="77777777" w:rsidR="003D3687" w:rsidRPr="003C0DD8" w:rsidRDefault="003D3687" w:rsidP="003D3687">
            <w:pPr>
              <w:rPr>
                <w:rFonts w:ascii="Calibri" w:hAnsi="Calibri" w:cs="Calibri"/>
                <w:sz w:val="2"/>
                <w:szCs w:val="2"/>
                <w:lang w:val="es-BO" w:eastAsia="es-ES"/>
              </w:rPr>
            </w:pPr>
            <w:r w:rsidRPr="003C0DD8">
              <w:rPr>
                <w:rFonts w:ascii="Calibri" w:hAnsi="Calibri" w:cs="Calibri"/>
                <w:sz w:val="2"/>
                <w:szCs w:val="2"/>
                <w:lang w:val="es-BO" w:eastAsia="es-ES"/>
              </w:rPr>
              <w:t> </w:t>
            </w:r>
          </w:p>
        </w:tc>
        <w:tc>
          <w:tcPr>
            <w:tcW w:w="185" w:type="dxa"/>
            <w:tcBorders>
              <w:top w:val="nil"/>
              <w:left w:val="nil"/>
              <w:bottom w:val="nil"/>
              <w:right w:val="single" w:sz="8" w:space="0" w:color="auto"/>
            </w:tcBorders>
            <w:shd w:val="clear" w:color="auto" w:fill="auto"/>
            <w:noWrap/>
            <w:vAlign w:val="bottom"/>
            <w:hideMark/>
          </w:tcPr>
          <w:p w14:paraId="07095EF8" w14:textId="77777777" w:rsidR="003D3687" w:rsidRPr="003C0DD8" w:rsidRDefault="003D3687" w:rsidP="003D3687">
            <w:pPr>
              <w:rPr>
                <w:rFonts w:ascii="Calibri" w:hAnsi="Calibri" w:cs="Calibri"/>
                <w:sz w:val="2"/>
                <w:szCs w:val="2"/>
                <w:lang w:val="es-BO" w:eastAsia="es-ES"/>
              </w:rPr>
            </w:pPr>
            <w:r w:rsidRPr="003C0DD8">
              <w:rPr>
                <w:rFonts w:ascii="Calibri" w:hAnsi="Calibri" w:cs="Calibri"/>
                <w:sz w:val="2"/>
                <w:szCs w:val="2"/>
                <w:lang w:val="es-BO" w:eastAsia="es-ES"/>
              </w:rPr>
              <w:t> </w:t>
            </w:r>
          </w:p>
        </w:tc>
      </w:tr>
      <w:tr w:rsidR="003D3687" w:rsidRPr="003C0DD8" w14:paraId="78D63EB4" w14:textId="77777777" w:rsidTr="00E678F3">
        <w:trPr>
          <w:trHeight w:val="227"/>
        </w:trPr>
        <w:tc>
          <w:tcPr>
            <w:tcW w:w="2611" w:type="dxa"/>
            <w:tcBorders>
              <w:top w:val="nil"/>
              <w:left w:val="single" w:sz="8" w:space="0" w:color="auto"/>
              <w:bottom w:val="nil"/>
              <w:right w:val="nil"/>
            </w:tcBorders>
            <w:shd w:val="clear" w:color="auto" w:fill="auto"/>
            <w:vAlign w:val="center"/>
            <w:hideMark/>
          </w:tcPr>
          <w:p w14:paraId="74E5F42F" w14:textId="77777777" w:rsidR="003D3687" w:rsidRPr="003C0DD8" w:rsidRDefault="003D3687" w:rsidP="003D3687">
            <w:pPr>
              <w:jc w:val="right"/>
              <w:rPr>
                <w:rFonts w:ascii="Arial" w:hAnsi="Arial" w:cs="Arial"/>
                <w:b/>
                <w:bCs/>
                <w:sz w:val="14"/>
                <w:szCs w:val="14"/>
                <w:lang w:val="es-BO" w:eastAsia="es-ES"/>
              </w:rPr>
            </w:pPr>
            <w:r w:rsidRPr="003C0DD8">
              <w:rPr>
                <w:rFonts w:ascii="Arial" w:hAnsi="Arial" w:cs="Arial"/>
                <w:b/>
                <w:bCs/>
                <w:sz w:val="14"/>
                <w:szCs w:val="16"/>
                <w:lang w:val="es-BO" w:eastAsia="es-ES"/>
              </w:rPr>
              <w:t> </w:t>
            </w:r>
          </w:p>
        </w:tc>
        <w:tc>
          <w:tcPr>
            <w:tcW w:w="194" w:type="dxa"/>
            <w:tcBorders>
              <w:top w:val="nil"/>
              <w:left w:val="nil"/>
              <w:bottom w:val="nil"/>
              <w:right w:val="nil"/>
            </w:tcBorders>
            <w:shd w:val="clear" w:color="auto" w:fill="auto"/>
            <w:vAlign w:val="center"/>
            <w:hideMark/>
          </w:tcPr>
          <w:p w14:paraId="34D5A35D" w14:textId="77777777" w:rsidR="003D3687" w:rsidRPr="003C0DD8" w:rsidRDefault="003D3687" w:rsidP="003D3687">
            <w:pPr>
              <w:jc w:val="center"/>
              <w:rPr>
                <w:rFonts w:ascii="Arial" w:hAnsi="Arial" w:cs="Arial"/>
                <w:b/>
                <w:bCs/>
                <w:sz w:val="14"/>
                <w:szCs w:val="14"/>
                <w:lang w:val="es-BO" w:eastAsia="es-ES"/>
              </w:rPr>
            </w:pPr>
          </w:p>
        </w:tc>
        <w:tc>
          <w:tcPr>
            <w:tcW w:w="1970" w:type="dxa"/>
            <w:gridSpan w:val="2"/>
            <w:tcBorders>
              <w:top w:val="nil"/>
              <w:left w:val="nil"/>
              <w:bottom w:val="nil"/>
              <w:right w:val="nil"/>
            </w:tcBorders>
            <w:shd w:val="clear" w:color="auto" w:fill="auto"/>
            <w:vAlign w:val="center"/>
            <w:hideMark/>
          </w:tcPr>
          <w:p w14:paraId="02E8FD08" w14:textId="77777777" w:rsidR="003D3687" w:rsidRPr="003C0DD8" w:rsidRDefault="003D3687" w:rsidP="003D3687">
            <w:pPr>
              <w:jc w:val="center"/>
              <w:rPr>
                <w:rFonts w:ascii="Arial" w:hAnsi="Arial" w:cs="Arial"/>
                <w:i/>
                <w:iCs/>
                <w:sz w:val="14"/>
                <w:szCs w:val="14"/>
                <w:lang w:val="es-BO" w:eastAsia="es-ES"/>
              </w:rPr>
            </w:pPr>
            <w:r w:rsidRPr="003C0DD8">
              <w:rPr>
                <w:rFonts w:ascii="Arial" w:hAnsi="Arial" w:cs="Arial"/>
                <w:i/>
                <w:iCs/>
                <w:sz w:val="14"/>
                <w:szCs w:val="16"/>
                <w:lang w:val="es-BO" w:eastAsia="es-ES"/>
              </w:rPr>
              <w:t>Paterno</w:t>
            </w:r>
          </w:p>
        </w:tc>
        <w:tc>
          <w:tcPr>
            <w:tcW w:w="328" w:type="dxa"/>
            <w:tcBorders>
              <w:top w:val="nil"/>
              <w:left w:val="nil"/>
              <w:bottom w:val="nil"/>
              <w:right w:val="nil"/>
            </w:tcBorders>
            <w:shd w:val="clear" w:color="auto" w:fill="auto"/>
            <w:vAlign w:val="center"/>
            <w:hideMark/>
          </w:tcPr>
          <w:p w14:paraId="3F3FD201" w14:textId="77777777" w:rsidR="003D3687" w:rsidRPr="003C0DD8" w:rsidRDefault="003D3687" w:rsidP="003D3687">
            <w:pPr>
              <w:jc w:val="center"/>
              <w:rPr>
                <w:rFonts w:ascii="Arial" w:hAnsi="Arial" w:cs="Arial"/>
                <w:i/>
                <w:iCs/>
                <w:sz w:val="14"/>
                <w:szCs w:val="14"/>
                <w:lang w:val="es-BO" w:eastAsia="es-ES"/>
              </w:rPr>
            </w:pPr>
          </w:p>
        </w:tc>
        <w:tc>
          <w:tcPr>
            <w:tcW w:w="1970" w:type="dxa"/>
            <w:gridSpan w:val="2"/>
            <w:tcBorders>
              <w:top w:val="nil"/>
              <w:left w:val="nil"/>
              <w:bottom w:val="nil"/>
              <w:right w:val="nil"/>
            </w:tcBorders>
            <w:shd w:val="clear" w:color="auto" w:fill="auto"/>
            <w:vAlign w:val="center"/>
            <w:hideMark/>
          </w:tcPr>
          <w:p w14:paraId="0E684FC1" w14:textId="77777777" w:rsidR="003D3687" w:rsidRPr="003C0DD8" w:rsidRDefault="003D3687" w:rsidP="003D3687">
            <w:pPr>
              <w:jc w:val="center"/>
              <w:rPr>
                <w:rFonts w:ascii="Arial" w:hAnsi="Arial" w:cs="Arial"/>
                <w:i/>
                <w:iCs/>
                <w:sz w:val="14"/>
                <w:szCs w:val="14"/>
                <w:lang w:val="es-BO" w:eastAsia="es-ES"/>
              </w:rPr>
            </w:pPr>
            <w:r w:rsidRPr="003C0DD8">
              <w:rPr>
                <w:rFonts w:ascii="Arial" w:hAnsi="Arial" w:cs="Arial"/>
                <w:i/>
                <w:iCs/>
                <w:sz w:val="14"/>
                <w:szCs w:val="16"/>
                <w:lang w:val="es-BO" w:eastAsia="es-ES"/>
              </w:rPr>
              <w:t>Materno</w:t>
            </w:r>
          </w:p>
        </w:tc>
        <w:tc>
          <w:tcPr>
            <w:tcW w:w="493" w:type="dxa"/>
            <w:tcBorders>
              <w:top w:val="nil"/>
              <w:left w:val="nil"/>
              <w:bottom w:val="nil"/>
              <w:right w:val="nil"/>
            </w:tcBorders>
            <w:shd w:val="clear" w:color="auto" w:fill="auto"/>
            <w:vAlign w:val="center"/>
            <w:hideMark/>
          </w:tcPr>
          <w:p w14:paraId="52C84BFF" w14:textId="77777777" w:rsidR="003D3687" w:rsidRPr="003C0DD8" w:rsidRDefault="003D3687" w:rsidP="003D3687">
            <w:pPr>
              <w:jc w:val="center"/>
              <w:rPr>
                <w:rFonts w:ascii="Arial" w:hAnsi="Arial" w:cs="Arial"/>
                <w:i/>
                <w:iCs/>
                <w:sz w:val="14"/>
                <w:szCs w:val="14"/>
                <w:lang w:val="es-BO" w:eastAsia="es-ES"/>
              </w:rPr>
            </w:pPr>
          </w:p>
        </w:tc>
        <w:tc>
          <w:tcPr>
            <w:tcW w:w="1888" w:type="dxa"/>
            <w:gridSpan w:val="2"/>
            <w:tcBorders>
              <w:top w:val="nil"/>
              <w:left w:val="nil"/>
              <w:bottom w:val="nil"/>
              <w:right w:val="nil"/>
            </w:tcBorders>
            <w:shd w:val="clear" w:color="auto" w:fill="auto"/>
            <w:vAlign w:val="center"/>
            <w:hideMark/>
          </w:tcPr>
          <w:p w14:paraId="691847E8" w14:textId="77777777" w:rsidR="003D3687" w:rsidRPr="003C0DD8" w:rsidRDefault="003D3687" w:rsidP="003D3687">
            <w:pPr>
              <w:jc w:val="center"/>
              <w:rPr>
                <w:rFonts w:ascii="Arial" w:hAnsi="Arial" w:cs="Arial"/>
                <w:i/>
                <w:iCs/>
                <w:sz w:val="14"/>
                <w:szCs w:val="14"/>
                <w:lang w:val="es-BO" w:eastAsia="es-ES"/>
              </w:rPr>
            </w:pPr>
            <w:r w:rsidRPr="003C0DD8">
              <w:rPr>
                <w:rFonts w:ascii="Arial" w:hAnsi="Arial" w:cs="Arial"/>
                <w:i/>
                <w:iCs/>
                <w:sz w:val="14"/>
                <w:szCs w:val="16"/>
                <w:lang w:val="es-BO" w:eastAsia="es-ES"/>
              </w:rPr>
              <w:t>Nombre(s)</w:t>
            </w:r>
          </w:p>
        </w:tc>
        <w:tc>
          <w:tcPr>
            <w:tcW w:w="185" w:type="dxa"/>
            <w:tcBorders>
              <w:top w:val="nil"/>
              <w:left w:val="nil"/>
              <w:bottom w:val="nil"/>
              <w:right w:val="single" w:sz="8" w:space="0" w:color="auto"/>
            </w:tcBorders>
            <w:shd w:val="clear" w:color="auto" w:fill="auto"/>
            <w:vAlign w:val="center"/>
            <w:hideMark/>
          </w:tcPr>
          <w:p w14:paraId="638B7A0D" w14:textId="77777777" w:rsidR="003D3687" w:rsidRPr="003C0DD8" w:rsidRDefault="003D3687" w:rsidP="003D3687">
            <w:pPr>
              <w:rPr>
                <w:rFonts w:ascii="Arial" w:hAnsi="Arial" w:cs="Arial"/>
                <w:sz w:val="14"/>
                <w:szCs w:val="14"/>
                <w:lang w:val="es-BO" w:eastAsia="es-ES"/>
              </w:rPr>
            </w:pPr>
            <w:r w:rsidRPr="003C0DD8">
              <w:rPr>
                <w:rFonts w:ascii="Arial" w:hAnsi="Arial" w:cs="Arial"/>
                <w:sz w:val="14"/>
                <w:szCs w:val="16"/>
                <w:lang w:val="es-BO" w:eastAsia="es-ES"/>
              </w:rPr>
              <w:t> </w:t>
            </w:r>
          </w:p>
        </w:tc>
      </w:tr>
      <w:tr w:rsidR="003D3687" w:rsidRPr="003C0DD8" w14:paraId="0606ED3C" w14:textId="77777777" w:rsidTr="00E678F3">
        <w:trPr>
          <w:trHeight w:val="196"/>
        </w:trPr>
        <w:tc>
          <w:tcPr>
            <w:tcW w:w="2611" w:type="dxa"/>
            <w:tcBorders>
              <w:top w:val="nil"/>
              <w:left w:val="single" w:sz="8" w:space="0" w:color="auto"/>
              <w:bottom w:val="nil"/>
              <w:right w:val="nil"/>
            </w:tcBorders>
            <w:shd w:val="clear" w:color="auto" w:fill="auto"/>
            <w:vAlign w:val="center"/>
            <w:hideMark/>
          </w:tcPr>
          <w:p w14:paraId="4E307481" w14:textId="77777777" w:rsidR="003D3687" w:rsidRPr="003C0DD8" w:rsidRDefault="003D3687" w:rsidP="003D3687">
            <w:pPr>
              <w:jc w:val="right"/>
              <w:rPr>
                <w:rFonts w:ascii="Arial" w:hAnsi="Arial" w:cs="Arial"/>
                <w:b/>
                <w:bCs/>
                <w:sz w:val="16"/>
                <w:szCs w:val="16"/>
                <w:lang w:val="es-BO" w:eastAsia="es-ES"/>
              </w:rPr>
            </w:pPr>
            <w:r w:rsidRPr="003C0DD8">
              <w:rPr>
                <w:rFonts w:ascii="Arial" w:hAnsi="Arial" w:cs="Arial"/>
                <w:b/>
                <w:bCs/>
                <w:sz w:val="16"/>
                <w:szCs w:val="16"/>
                <w:lang w:val="es-BO" w:eastAsia="es-ES"/>
              </w:rPr>
              <w:t>Nombre Completo</w:t>
            </w:r>
          </w:p>
        </w:tc>
        <w:tc>
          <w:tcPr>
            <w:tcW w:w="194" w:type="dxa"/>
            <w:tcBorders>
              <w:top w:val="nil"/>
              <w:left w:val="nil"/>
              <w:bottom w:val="nil"/>
              <w:right w:val="nil"/>
            </w:tcBorders>
            <w:shd w:val="clear" w:color="auto" w:fill="auto"/>
            <w:vAlign w:val="center"/>
            <w:hideMark/>
          </w:tcPr>
          <w:p w14:paraId="33F24F1B" w14:textId="77777777" w:rsidR="003D3687" w:rsidRPr="003C0DD8" w:rsidRDefault="003D3687"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1970" w:type="dxa"/>
            <w:gridSpan w:val="2"/>
            <w:tcBorders>
              <w:top w:val="single" w:sz="4" w:space="0" w:color="auto"/>
              <w:left w:val="single" w:sz="4" w:space="0" w:color="auto"/>
              <w:bottom w:val="single" w:sz="4" w:space="0" w:color="auto"/>
              <w:right w:val="single" w:sz="4" w:space="0" w:color="auto"/>
            </w:tcBorders>
            <w:shd w:val="clear" w:color="000000" w:fill="DBE5F1"/>
            <w:vAlign w:val="center"/>
            <w:hideMark/>
          </w:tcPr>
          <w:p w14:paraId="71D19B44"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328" w:type="dxa"/>
            <w:tcBorders>
              <w:top w:val="nil"/>
              <w:left w:val="nil"/>
              <w:bottom w:val="nil"/>
              <w:right w:val="nil"/>
            </w:tcBorders>
            <w:shd w:val="clear" w:color="auto" w:fill="auto"/>
            <w:vAlign w:val="center"/>
            <w:hideMark/>
          </w:tcPr>
          <w:p w14:paraId="113E8574" w14:textId="77777777" w:rsidR="003D3687" w:rsidRPr="003C0DD8" w:rsidRDefault="003D3687" w:rsidP="003D3687">
            <w:pPr>
              <w:rPr>
                <w:rFonts w:ascii="Arial" w:hAnsi="Arial" w:cs="Arial"/>
                <w:sz w:val="16"/>
                <w:szCs w:val="16"/>
                <w:lang w:val="es-BO" w:eastAsia="es-ES"/>
              </w:rPr>
            </w:pPr>
          </w:p>
        </w:tc>
        <w:tc>
          <w:tcPr>
            <w:tcW w:w="1970" w:type="dxa"/>
            <w:gridSpan w:val="2"/>
            <w:tcBorders>
              <w:top w:val="single" w:sz="4" w:space="0" w:color="auto"/>
              <w:left w:val="single" w:sz="4" w:space="0" w:color="auto"/>
              <w:bottom w:val="single" w:sz="4" w:space="0" w:color="auto"/>
              <w:right w:val="single" w:sz="4" w:space="0" w:color="auto"/>
            </w:tcBorders>
            <w:shd w:val="clear" w:color="000000" w:fill="DBE5F1"/>
            <w:vAlign w:val="center"/>
            <w:hideMark/>
          </w:tcPr>
          <w:p w14:paraId="26926F76"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493" w:type="dxa"/>
            <w:tcBorders>
              <w:top w:val="nil"/>
              <w:left w:val="nil"/>
              <w:bottom w:val="nil"/>
              <w:right w:val="nil"/>
            </w:tcBorders>
            <w:shd w:val="clear" w:color="auto" w:fill="auto"/>
            <w:vAlign w:val="center"/>
            <w:hideMark/>
          </w:tcPr>
          <w:p w14:paraId="5ACABDCF" w14:textId="77777777" w:rsidR="003D3687" w:rsidRPr="003C0DD8" w:rsidRDefault="003D3687" w:rsidP="003D3687">
            <w:pPr>
              <w:rPr>
                <w:rFonts w:ascii="Arial" w:hAnsi="Arial" w:cs="Arial"/>
                <w:sz w:val="16"/>
                <w:szCs w:val="16"/>
                <w:lang w:val="es-BO" w:eastAsia="es-ES"/>
              </w:rPr>
            </w:pPr>
          </w:p>
        </w:tc>
        <w:tc>
          <w:tcPr>
            <w:tcW w:w="1888" w:type="dxa"/>
            <w:gridSpan w:val="2"/>
            <w:tcBorders>
              <w:top w:val="single" w:sz="4" w:space="0" w:color="auto"/>
              <w:left w:val="single" w:sz="4" w:space="0" w:color="auto"/>
              <w:bottom w:val="single" w:sz="4" w:space="0" w:color="auto"/>
              <w:right w:val="single" w:sz="4" w:space="0" w:color="auto"/>
            </w:tcBorders>
            <w:shd w:val="clear" w:color="000000" w:fill="DBE5F1"/>
            <w:vAlign w:val="center"/>
            <w:hideMark/>
          </w:tcPr>
          <w:p w14:paraId="2EE09407"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185" w:type="dxa"/>
            <w:tcBorders>
              <w:top w:val="nil"/>
              <w:left w:val="nil"/>
              <w:bottom w:val="nil"/>
              <w:right w:val="single" w:sz="8" w:space="0" w:color="auto"/>
            </w:tcBorders>
            <w:shd w:val="clear" w:color="auto" w:fill="auto"/>
            <w:vAlign w:val="center"/>
            <w:hideMark/>
          </w:tcPr>
          <w:p w14:paraId="789BA49C"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r>
      <w:tr w:rsidR="003D3687" w:rsidRPr="003C0DD8" w14:paraId="1E092A3E" w14:textId="77777777" w:rsidTr="00E678F3">
        <w:trPr>
          <w:trHeight w:val="283"/>
        </w:trPr>
        <w:tc>
          <w:tcPr>
            <w:tcW w:w="2611" w:type="dxa"/>
            <w:tcBorders>
              <w:top w:val="nil"/>
              <w:left w:val="single" w:sz="8" w:space="0" w:color="auto"/>
              <w:bottom w:val="nil"/>
              <w:right w:val="nil"/>
            </w:tcBorders>
            <w:shd w:val="clear" w:color="auto" w:fill="auto"/>
            <w:vAlign w:val="center"/>
            <w:hideMark/>
          </w:tcPr>
          <w:p w14:paraId="52C7D450" w14:textId="77777777" w:rsidR="003D3687" w:rsidRPr="003C0DD8" w:rsidRDefault="003D3687" w:rsidP="003D3687">
            <w:pPr>
              <w:jc w:val="right"/>
              <w:rPr>
                <w:rFonts w:ascii="Arial" w:hAnsi="Arial" w:cs="Arial"/>
                <w:b/>
                <w:bCs/>
                <w:sz w:val="14"/>
                <w:szCs w:val="14"/>
                <w:lang w:val="es-BO" w:eastAsia="es-ES"/>
              </w:rPr>
            </w:pPr>
            <w:r w:rsidRPr="003C0DD8">
              <w:rPr>
                <w:rFonts w:ascii="Arial" w:hAnsi="Arial" w:cs="Arial"/>
                <w:b/>
                <w:bCs/>
                <w:sz w:val="14"/>
                <w:szCs w:val="16"/>
                <w:lang w:val="es-BO" w:eastAsia="es-ES"/>
              </w:rPr>
              <w:t> </w:t>
            </w:r>
          </w:p>
        </w:tc>
        <w:tc>
          <w:tcPr>
            <w:tcW w:w="194" w:type="dxa"/>
            <w:tcBorders>
              <w:top w:val="nil"/>
              <w:left w:val="nil"/>
              <w:bottom w:val="nil"/>
              <w:right w:val="nil"/>
            </w:tcBorders>
            <w:shd w:val="clear" w:color="auto" w:fill="auto"/>
            <w:vAlign w:val="center"/>
            <w:hideMark/>
          </w:tcPr>
          <w:p w14:paraId="5728DFC5" w14:textId="77777777" w:rsidR="003D3687" w:rsidRPr="003C0DD8" w:rsidRDefault="003D3687" w:rsidP="003D3687">
            <w:pPr>
              <w:jc w:val="center"/>
              <w:rPr>
                <w:rFonts w:ascii="Arial" w:hAnsi="Arial" w:cs="Arial"/>
                <w:b/>
                <w:bCs/>
                <w:sz w:val="14"/>
                <w:szCs w:val="14"/>
                <w:lang w:val="es-BO" w:eastAsia="es-ES"/>
              </w:rPr>
            </w:pPr>
          </w:p>
        </w:tc>
        <w:tc>
          <w:tcPr>
            <w:tcW w:w="985" w:type="dxa"/>
            <w:tcBorders>
              <w:top w:val="nil"/>
              <w:left w:val="nil"/>
              <w:bottom w:val="nil"/>
              <w:right w:val="nil"/>
            </w:tcBorders>
            <w:shd w:val="clear" w:color="auto" w:fill="auto"/>
            <w:vAlign w:val="center"/>
            <w:hideMark/>
          </w:tcPr>
          <w:p w14:paraId="561D792F" w14:textId="77777777" w:rsidR="003D3687" w:rsidRPr="003C0DD8" w:rsidRDefault="003D3687" w:rsidP="003D3687">
            <w:pPr>
              <w:rPr>
                <w:rFonts w:ascii="Arial" w:hAnsi="Arial" w:cs="Arial"/>
                <w:i/>
                <w:iCs/>
                <w:sz w:val="14"/>
                <w:szCs w:val="14"/>
                <w:lang w:val="es-BO" w:eastAsia="es-ES"/>
              </w:rPr>
            </w:pPr>
            <w:r w:rsidRPr="003C0DD8">
              <w:rPr>
                <w:rFonts w:ascii="Arial" w:hAnsi="Arial" w:cs="Arial"/>
                <w:i/>
                <w:iCs/>
                <w:sz w:val="14"/>
                <w:szCs w:val="16"/>
                <w:lang w:val="es-BO" w:eastAsia="es-ES"/>
              </w:rPr>
              <w:t>Número</w:t>
            </w:r>
          </w:p>
        </w:tc>
        <w:tc>
          <w:tcPr>
            <w:tcW w:w="985" w:type="dxa"/>
            <w:tcBorders>
              <w:top w:val="nil"/>
              <w:left w:val="nil"/>
              <w:bottom w:val="nil"/>
              <w:right w:val="nil"/>
            </w:tcBorders>
            <w:shd w:val="clear" w:color="auto" w:fill="auto"/>
            <w:vAlign w:val="center"/>
            <w:hideMark/>
          </w:tcPr>
          <w:p w14:paraId="43BEDA23" w14:textId="77777777" w:rsidR="003D3687" w:rsidRPr="003C0DD8" w:rsidRDefault="003D3687" w:rsidP="003D3687">
            <w:pPr>
              <w:rPr>
                <w:rFonts w:ascii="Arial" w:hAnsi="Arial" w:cs="Arial"/>
                <w:i/>
                <w:iCs/>
                <w:sz w:val="14"/>
                <w:szCs w:val="14"/>
                <w:lang w:val="es-BO" w:eastAsia="es-ES"/>
              </w:rPr>
            </w:pPr>
          </w:p>
        </w:tc>
        <w:tc>
          <w:tcPr>
            <w:tcW w:w="328" w:type="dxa"/>
            <w:tcBorders>
              <w:top w:val="nil"/>
              <w:left w:val="nil"/>
              <w:bottom w:val="nil"/>
              <w:right w:val="nil"/>
            </w:tcBorders>
            <w:shd w:val="clear" w:color="auto" w:fill="auto"/>
            <w:vAlign w:val="center"/>
            <w:hideMark/>
          </w:tcPr>
          <w:p w14:paraId="0BC3574C" w14:textId="77777777" w:rsidR="003D3687" w:rsidRPr="003C0DD8" w:rsidRDefault="003D3687" w:rsidP="003D3687">
            <w:pPr>
              <w:jc w:val="center"/>
              <w:rPr>
                <w:rFonts w:ascii="Arial" w:hAnsi="Arial" w:cs="Arial"/>
                <w:i/>
                <w:iCs/>
                <w:sz w:val="14"/>
                <w:szCs w:val="14"/>
                <w:lang w:val="es-BO" w:eastAsia="es-ES"/>
              </w:rPr>
            </w:pPr>
          </w:p>
        </w:tc>
        <w:tc>
          <w:tcPr>
            <w:tcW w:w="1970" w:type="dxa"/>
            <w:gridSpan w:val="2"/>
            <w:tcBorders>
              <w:top w:val="nil"/>
              <w:left w:val="nil"/>
              <w:bottom w:val="nil"/>
              <w:right w:val="nil"/>
            </w:tcBorders>
            <w:shd w:val="clear" w:color="auto" w:fill="auto"/>
            <w:vAlign w:val="center"/>
            <w:hideMark/>
          </w:tcPr>
          <w:p w14:paraId="5FF8A545" w14:textId="77777777" w:rsidR="003D3687" w:rsidRPr="003C0DD8" w:rsidRDefault="003D3687" w:rsidP="003D3687">
            <w:pPr>
              <w:jc w:val="center"/>
              <w:rPr>
                <w:rFonts w:ascii="Arial" w:hAnsi="Arial" w:cs="Arial"/>
                <w:i/>
                <w:iCs/>
                <w:sz w:val="14"/>
                <w:szCs w:val="14"/>
                <w:lang w:val="es-BO" w:eastAsia="es-ES"/>
              </w:rPr>
            </w:pPr>
            <w:r w:rsidRPr="003C0DD8">
              <w:rPr>
                <w:rFonts w:ascii="Arial" w:hAnsi="Arial" w:cs="Arial"/>
                <w:i/>
                <w:iCs/>
                <w:sz w:val="14"/>
                <w:szCs w:val="16"/>
                <w:lang w:val="es-BO" w:eastAsia="es-ES"/>
              </w:rPr>
              <w:t>Lugar de Expedición</w:t>
            </w:r>
          </w:p>
        </w:tc>
        <w:tc>
          <w:tcPr>
            <w:tcW w:w="493" w:type="dxa"/>
            <w:tcBorders>
              <w:top w:val="nil"/>
              <w:left w:val="nil"/>
              <w:bottom w:val="nil"/>
              <w:right w:val="nil"/>
            </w:tcBorders>
            <w:shd w:val="clear" w:color="auto" w:fill="auto"/>
            <w:vAlign w:val="center"/>
            <w:hideMark/>
          </w:tcPr>
          <w:p w14:paraId="60E93DC7" w14:textId="77777777" w:rsidR="003D3687" w:rsidRPr="003C0DD8" w:rsidRDefault="003D3687" w:rsidP="003D3687">
            <w:pPr>
              <w:rPr>
                <w:rFonts w:ascii="Arial" w:hAnsi="Arial" w:cs="Arial"/>
                <w:i/>
                <w:iCs/>
                <w:sz w:val="14"/>
                <w:szCs w:val="14"/>
                <w:lang w:val="es-BO" w:eastAsia="es-ES"/>
              </w:rPr>
            </w:pPr>
          </w:p>
        </w:tc>
        <w:tc>
          <w:tcPr>
            <w:tcW w:w="985" w:type="dxa"/>
            <w:tcBorders>
              <w:top w:val="nil"/>
              <w:left w:val="nil"/>
              <w:bottom w:val="nil"/>
              <w:right w:val="nil"/>
            </w:tcBorders>
            <w:shd w:val="clear" w:color="auto" w:fill="auto"/>
            <w:vAlign w:val="center"/>
            <w:hideMark/>
          </w:tcPr>
          <w:p w14:paraId="6EF3E2D7" w14:textId="77777777" w:rsidR="003D3687" w:rsidRPr="003C0DD8" w:rsidRDefault="003D3687" w:rsidP="003D3687">
            <w:pPr>
              <w:rPr>
                <w:rFonts w:ascii="Arial" w:hAnsi="Arial" w:cs="Arial"/>
                <w:i/>
                <w:iCs/>
                <w:sz w:val="14"/>
                <w:szCs w:val="14"/>
                <w:lang w:val="es-BO" w:eastAsia="es-ES"/>
              </w:rPr>
            </w:pPr>
          </w:p>
        </w:tc>
        <w:tc>
          <w:tcPr>
            <w:tcW w:w="903" w:type="dxa"/>
            <w:tcBorders>
              <w:top w:val="nil"/>
              <w:left w:val="nil"/>
              <w:bottom w:val="nil"/>
              <w:right w:val="nil"/>
            </w:tcBorders>
            <w:shd w:val="clear" w:color="auto" w:fill="auto"/>
            <w:vAlign w:val="center"/>
            <w:hideMark/>
          </w:tcPr>
          <w:p w14:paraId="1D52535C" w14:textId="77777777" w:rsidR="003D3687" w:rsidRPr="003C0DD8" w:rsidRDefault="003D3687" w:rsidP="003D3687">
            <w:pPr>
              <w:rPr>
                <w:rFonts w:ascii="Arial" w:hAnsi="Arial" w:cs="Arial"/>
                <w:sz w:val="14"/>
                <w:szCs w:val="14"/>
                <w:lang w:val="es-BO" w:eastAsia="es-ES"/>
              </w:rPr>
            </w:pPr>
          </w:p>
        </w:tc>
        <w:tc>
          <w:tcPr>
            <w:tcW w:w="185" w:type="dxa"/>
            <w:tcBorders>
              <w:top w:val="nil"/>
              <w:left w:val="nil"/>
              <w:bottom w:val="nil"/>
              <w:right w:val="single" w:sz="8" w:space="0" w:color="auto"/>
            </w:tcBorders>
            <w:shd w:val="clear" w:color="auto" w:fill="auto"/>
            <w:vAlign w:val="center"/>
            <w:hideMark/>
          </w:tcPr>
          <w:p w14:paraId="7A54B0A2" w14:textId="77777777" w:rsidR="003D3687" w:rsidRPr="003C0DD8" w:rsidRDefault="003D3687" w:rsidP="003D3687">
            <w:pPr>
              <w:rPr>
                <w:rFonts w:ascii="Arial" w:hAnsi="Arial" w:cs="Arial"/>
                <w:sz w:val="14"/>
                <w:szCs w:val="14"/>
                <w:lang w:val="es-BO" w:eastAsia="es-ES"/>
              </w:rPr>
            </w:pPr>
            <w:r w:rsidRPr="003C0DD8">
              <w:rPr>
                <w:rFonts w:ascii="Arial" w:hAnsi="Arial" w:cs="Arial"/>
                <w:sz w:val="14"/>
                <w:szCs w:val="14"/>
                <w:lang w:val="es-BO" w:eastAsia="es-ES"/>
              </w:rPr>
              <w:t> </w:t>
            </w:r>
          </w:p>
        </w:tc>
      </w:tr>
      <w:tr w:rsidR="003D3687" w:rsidRPr="003C0DD8" w14:paraId="70B0B587" w14:textId="77777777" w:rsidTr="00E678F3">
        <w:trPr>
          <w:trHeight w:val="191"/>
        </w:trPr>
        <w:tc>
          <w:tcPr>
            <w:tcW w:w="2611" w:type="dxa"/>
            <w:tcBorders>
              <w:top w:val="nil"/>
              <w:left w:val="single" w:sz="8" w:space="0" w:color="auto"/>
              <w:bottom w:val="nil"/>
              <w:right w:val="nil"/>
            </w:tcBorders>
            <w:shd w:val="clear" w:color="auto" w:fill="auto"/>
            <w:vAlign w:val="center"/>
            <w:hideMark/>
          </w:tcPr>
          <w:p w14:paraId="60A65BDF" w14:textId="77777777" w:rsidR="003D3687" w:rsidRPr="003C0DD8" w:rsidRDefault="003D3687" w:rsidP="003D3687">
            <w:pPr>
              <w:jc w:val="right"/>
              <w:rPr>
                <w:rFonts w:ascii="Arial" w:hAnsi="Arial" w:cs="Arial"/>
                <w:b/>
                <w:bCs/>
                <w:sz w:val="16"/>
                <w:szCs w:val="16"/>
                <w:lang w:val="es-BO" w:eastAsia="es-ES"/>
              </w:rPr>
            </w:pPr>
            <w:r w:rsidRPr="003C0DD8">
              <w:rPr>
                <w:rFonts w:ascii="Arial" w:hAnsi="Arial" w:cs="Arial"/>
                <w:b/>
                <w:bCs/>
                <w:sz w:val="16"/>
                <w:szCs w:val="16"/>
                <w:lang w:val="es-BO" w:eastAsia="es-ES"/>
              </w:rPr>
              <w:t>Cédula de Identidad</w:t>
            </w:r>
          </w:p>
        </w:tc>
        <w:tc>
          <w:tcPr>
            <w:tcW w:w="194" w:type="dxa"/>
            <w:tcBorders>
              <w:top w:val="nil"/>
              <w:left w:val="nil"/>
              <w:bottom w:val="nil"/>
              <w:right w:val="nil"/>
            </w:tcBorders>
            <w:shd w:val="clear" w:color="auto" w:fill="auto"/>
            <w:vAlign w:val="center"/>
            <w:hideMark/>
          </w:tcPr>
          <w:p w14:paraId="691F618F" w14:textId="77777777" w:rsidR="003D3687" w:rsidRPr="003C0DD8" w:rsidRDefault="003D3687"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1970" w:type="dxa"/>
            <w:gridSpan w:val="2"/>
            <w:tcBorders>
              <w:top w:val="single" w:sz="4" w:space="0" w:color="auto"/>
              <w:left w:val="single" w:sz="4" w:space="0" w:color="auto"/>
              <w:bottom w:val="single" w:sz="4" w:space="0" w:color="auto"/>
              <w:right w:val="single" w:sz="4" w:space="0" w:color="auto"/>
            </w:tcBorders>
            <w:shd w:val="clear" w:color="000000" w:fill="DBE5F1"/>
            <w:vAlign w:val="center"/>
            <w:hideMark/>
          </w:tcPr>
          <w:p w14:paraId="73EEAC33"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328" w:type="dxa"/>
            <w:tcBorders>
              <w:top w:val="nil"/>
              <w:left w:val="nil"/>
              <w:bottom w:val="nil"/>
              <w:right w:val="nil"/>
            </w:tcBorders>
            <w:shd w:val="clear" w:color="auto" w:fill="auto"/>
            <w:vAlign w:val="center"/>
            <w:hideMark/>
          </w:tcPr>
          <w:p w14:paraId="26510708" w14:textId="77777777" w:rsidR="003D3687" w:rsidRPr="003C0DD8" w:rsidRDefault="003D3687" w:rsidP="003D3687">
            <w:pPr>
              <w:rPr>
                <w:rFonts w:ascii="Arial" w:hAnsi="Arial" w:cs="Arial"/>
                <w:sz w:val="16"/>
                <w:szCs w:val="16"/>
                <w:lang w:val="es-BO" w:eastAsia="es-ES"/>
              </w:rPr>
            </w:pPr>
          </w:p>
        </w:tc>
        <w:tc>
          <w:tcPr>
            <w:tcW w:w="1970" w:type="dxa"/>
            <w:gridSpan w:val="2"/>
            <w:tcBorders>
              <w:top w:val="single" w:sz="4" w:space="0" w:color="auto"/>
              <w:left w:val="single" w:sz="4" w:space="0" w:color="auto"/>
              <w:bottom w:val="single" w:sz="4" w:space="0" w:color="auto"/>
              <w:right w:val="single" w:sz="4" w:space="0" w:color="auto"/>
            </w:tcBorders>
            <w:shd w:val="clear" w:color="000000" w:fill="DBE5F1"/>
            <w:vAlign w:val="center"/>
            <w:hideMark/>
          </w:tcPr>
          <w:p w14:paraId="0D8783F8"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493" w:type="dxa"/>
            <w:tcBorders>
              <w:top w:val="nil"/>
              <w:left w:val="nil"/>
              <w:bottom w:val="nil"/>
              <w:right w:val="nil"/>
            </w:tcBorders>
            <w:shd w:val="clear" w:color="auto" w:fill="auto"/>
            <w:vAlign w:val="center"/>
            <w:hideMark/>
          </w:tcPr>
          <w:p w14:paraId="22DE6E34" w14:textId="77777777" w:rsidR="003D3687" w:rsidRPr="003C0DD8" w:rsidRDefault="003D3687" w:rsidP="003D3687">
            <w:pPr>
              <w:rPr>
                <w:rFonts w:ascii="Arial" w:hAnsi="Arial" w:cs="Arial"/>
                <w:sz w:val="16"/>
                <w:szCs w:val="16"/>
                <w:lang w:val="es-BO" w:eastAsia="es-ES"/>
              </w:rPr>
            </w:pPr>
          </w:p>
        </w:tc>
        <w:tc>
          <w:tcPr>
            <w:tcW w:w="985" w:type="dxa"/>
            <w:tcBorders>
              <w:top w:val="nil"/>
              <w:left w:val="nil"/>
              <w:bottom w:val="nil"/>
              <w:right w:val="nil"/>
            </w:tcBorders>
            <w:shd w:val="clear" w:color="auto" w:fill="auto"/>
            <w:vAlign w:val="center"/>
            <w:hideMark/>
          </w:tcPr>
          <w:p w14:paraId="4A3681B4" w14:textId="77777777" w:rsidR="003D3687" w:rsidRPr="003C0DD8" w:rsidRDefault="003D3687" w:rsidP="003D3687">
            <w:pPr>
              <w:rPr>
                <w:rFonts w:ascii="Arial" w:hAnsi="Arial" w:cs="Arial"/>
                <w:sz w:val="16"/>
                <w:szCs w:val="16"/>
                <w:lang w:val="es-BO" w:eastAsia="es-ES"/>
              </w:rPr>
            </w:pPr>
          </w:p>
        </w:tc>
        <w:tc>
          <w:tcPr>
            <w:tcW w:w="903" w:type="dxa"/>
            <w:tcBorders>
              <w:top w:val="nil"/>
              <w:left w:val="nil"/>
              <w:bottom w:val="nil"/>
              <w:right w:val="nil"/>
            </w:tcBorders>
            <w:shd w:val="clear" w:color="auto" w:fill="auto"/>
            <w:vAlign w:val="center"/>
            <w:hideMark/>
          </w:tcPr>
          <w:p w14:paraId="281AB4CD" w14:textId="77777777" w:rsidR="003D3687" w:rsidRPr="003C0DD8" w:rsidRDefault="003D3687" w:rsidP="003D3687">
            <w:pPr>
              <w:rPr>
                <w:rFonts w:ascii="Arial" w:hAnsi="Arial" w:cs="Arial"/>
                <w:sz w:val="16"/>
                <w:szCs w:val="16"/>
                <w:lang w:val="es-BO" w:eastAsia="es-ES"/>
              </w:rPr>
            </w:pPr>
          </w:p>
        </w:tc>
        <w:tc>
          <w:tcPr>
            <w:tcW w:w="185" w:type="dxa"/>
            <w:tcBorders>
              <w:top w:val="nil"/>
              <w:left w:val="nil"/>
              <w:bottom w:val="nil"/>
              <w:right w:val="single" w:sz="8" w:space="0" w:color="auto"/>
            </w:tcBorders>
            <w:shd w:val="clear" w:color="auto" w:fill="auto"/>
            <w:vAlign w:val="center"/>
            <w:hideMark/>
          </w:tcPr>
          <w:p w14:paraId="2396F138"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r>
      <w:tr w:rsidR="003D3687" w:rsidRPr="003C0DD8" w14:paraId="0B35E19D" w14:textId="77777777" w:rsidTr="00E678F3">
        <w:trPr>
          <w:trHeight w:val="47"/>
        </w:trPr>
        <w:tc>
          <w:tcPr>
            <w:tcW w:w="2611" w:type="dxa"/>
            <w:tcBorders>
              <w:top w:val="nil"/>
              <w:left w:val="single" w:sz="8" w:space="0" w:color="auto"/>
              <w:bottom w:val="nil"/>
              <w:right w:val="nil"/>
            </w:tcBorders>
            <w:shd w:val="clear" w:color="auto" w:fill="auto"/>
            <w:vAlign w:val="center"/>
            <w:hideMark/>
          </w:tcPr>
          <w:p w14:paraId="4630E11F" w14:textId="77777777" w:rsidR="003D3687" w:rsidRPr="003C0DD8" w:rsidRDefault="003D3687" w:rsidP="003D3687">
            <w:pPr>
              <w:jc w:val="right"/>
              <w:rPr>
                <w:rFonts w:ascii="Arial" w:hAnsi="Arial" w:cs="Arial"/>
                <w:sz w:val="2"/>
                <w:szCs w:val="2"/>
                <w:lang w:val="es-BO" w:eastAsia="es-ES"/>
              </w:rPr>
            </w:pPr>
            <w:r w:rsidRPr="003C0DD8">
              <w:rPr>
                <w:rFonts w:ascii="Arial" w:hAnsi="Arial" w:cs="Arial"/>
                <w:sz w:val="2"/>
                <w:szCs w:val="2"/>
                <w:lang w:val="es-BO" w:eastAsia="es-ES"/>
              </w:rPr>
              <w:t> </w:t>
            </w:r>
          </w:p>
        </w:tc>
        <w:tc>
          <w:tcPr>
            <w:tcW w:w="194" w:type="dxa"/>
            <w:tcBorders>
              <w:top w:val="nil"/>
              <w:left w:val="nil"/>
              <w:bottom w:val="nil"/>
              <w:right w:val="nil"/>
            </w:tcBorders>
            <w:shd w:val="clear" w:color="auto" w:fill="auto"/>
            <w:vAlign w:val="center"/>
            <w:hideMark/>
          </w:tcPr>
          <w:p w14:paraId="5C393D73" w14:textId="77777777" w:rsidR="003D3687" w:rsidRPr="003C0DD8" w:rsidRDefault="003D3687" w:rsidP="003D3687">
            <w:pPr>
              <w:jc w:val="cente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1AF740CB"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1A7D6153" w14:textId="77777777" w:rsidR="003D3687" w:rsidRPr="003C0DD8" w:rsidRDefault="003D3687" w:rsidP="003D3687">
            <w:pPr>
              <w:rPr>
                <w:rFonts w:ascii="Arial" w:hAnsi="Arial" w:cs="Arial"/>
                <w:b/>
                <w:bCs/>
                <w:sz w:val="2"/>
                <w:szCs w:val="2"/>
                <w:lang w:val="es-BO" w:eastAsia="es-ES"/>
              </w:rPr>
            </w:pPr>
          </w:p>
        </w:tc>
        <w:tc>
          <w:tcPr>
            <w:tcW w:w="328" w:type="dxa"/>
            <w:tcBorders>
              <w:top w:val="nil"/>
              <w:left w:val="nil"/>
              <w:bottom w:val="nil"/>
              <w:right w:val="nil"/>
            </w:tcBorders>
            <w:shd w:val="clear" w:color="auto" w:fill="auto"/>
            <w:vAlign w:val="center"/>
            <w:hideMark/>
          </w:tcPr>
          <w:p w14:paraId="570B5BC2"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69CBFA90"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51586564" w14:textId="77777777" w:rsidR="003D3687" w:rsidRPr="003C0DD8" w:rsidRDefault="003D3687" w:rsidP="003D3687">
            <w:pPr>
              <w:rPr>
                <w:rFonts w:ascii="Arial" w:hAnsi="Arial" w:cs="Arial"/>
                <w:b/>
                <w:bCs/>
                <w:sz w:val="2"/>
                <w:szCs w:val="2"/>
                <w:lang w:val="es-BO" w:eastAsia="es-ES"/>
              </w:rPr>
            </w:pPr>
          </w:p>
        </w:tc>
        <w:tc>
          <w:tcPr>
            <w:tcW w:w="493" w:type="dxa"/>
            <w:tcBorders>
              <w:top w:val="nil"/>
              <w:left w:val="nil"/>
              <w:bottom w:val="nil"/>
              <w:right w:val="nil"/>
            </w:tcBorders>
            <w:shd w:val="clear" w:color="auto" w:fill="auto"/>
            <w:vAlign w:val="center"/>
            <w:hideMark/>
          </w:tcPr>
          <w:p w14:paraId="47368991"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12484A28" w14:textId="77777777" w:rsidR="003D3687" w:rsidRPr="003C0DD8" w:rsidRDefault="003D3687" w:rsidP="003D3687">
            <w:pPr>
              <w:rPr>
                <w:rFonts w:ascii="Arial" w:hAnsi="Arial" w:cs="Arial"/>
                <w:b/>
                <w:bCs/>
                <w:sz w:val="2"/>
                <w:szCs w:val="2"/>
                <w:lang w:val="es-BO" w:eastAsia="es-ES"/>
              </w:rPr>
            </w:pPr>
          </w:p>
        </w:tc>
        <w:tc>
          <w:tcPr>
            <w:tcW w:w="903" w:type="dxa"/>
            <w:tcBorders>
              <w:top w:val="nil"/>
              <w:left w:val="nil"/>
              <w:bottom w:val="nil"/>
              <w:right w:val="nil"/>
            </w:tcBorders>
            <w:shd w:val="clear" w:color="auto" w:fill="auto"/>
            <w:vAlign w:val="center"/>
            <w:hideMark/>
          </w:tcPr>
          <w:p w14:paraId="7A51A922" w14:textId="77777777" w:rsidR="003D3687" w:rsidRPr="003C0DD8" w:rsidRDefault="003D3687" w:rsidP="003D3687">
            <w:pPr>
              <w:rPr>
                <w:rFonts w:ascii="Arial" w:hAnsi="Arial" w:cs="Arial"/>
                <w:b/>
                <w:bCs/>
                <w:sz w:val="2"/>
                <w:szCs w:val="2"/>
                <w:lang w:val="es-BO" w:eastAsia="es-ES"/>
              </w:rPr>
            </w:pPr>
          </w:p>
        </w:tc>
        <w:tc>
          <w:tcPr>
            <w:tcW w:w="185" w:type="dxa"/>
            <w:tcBorders>
              <w:top w:val="nil"/>
              <w:left w:val="nil"/>
              <w:bottom w:val="nil"/>
              <w:right w:val="single" w:sz="8" w:space="0" w:color="auto"/>
            </w:tcBorders>
            <w:shd w:val="clear" w:color="auto" w:fill="auto"/>
            <w:vAlign w:val="center"/>
            <w:hideMark/>
          </w:tcPr>
          <w:p w14:paraId="29D27DEE" w14:textId="77777777" w:rsidR="003D3687" w:rsidRPr="003C0DD8" w:rsidRDefault="003D3687" w:rsidP="003D3687">
            <w:pPr>
              <w:rPr>
                <w:rFonts w:ascii="Arial" w:hAnsi="Arial" w:cs="Arial"/>
                <w:b/>
                <w:bCs/>
                <w:sz w:val="2"/>
                <w:szCs w:val="2"/>
                <w:lang w:val="es-BO" w:eastAsia="es-ES"/>
              </w:rPr>
            </w:pPr>
            <w:r w:rsidRPr="003C0DD8">
              <w:rPr>
                <w:rFonts w:ascii="Arial" w:hAnsi="Arial" w:cs="Arial"/>
                <w:b/>
                <w:bCs/>
                <w:sz w:val="2"/>
                <w:szCs w:val="2"/>
                <w:lang w:val="es-BO" w:eastAsia="es-ES"/>
              </w:rPr>
              <w:t> </w:t>
            </w:r>
          </w:p>
        </w:tc>
      </w:tr>
      <w:tr w:rsidR="003D3687" w:rsidRPr="003C0DD8" w14:paraId="11926BE3" w14:textId="77777777" w:rsidTr="00E678F3">
        <w:trPr>
          <w:trHeight w:val="224"/>
        </w:trPr>
        <w:tc>
          <w:tcPr>
            <w:tcW w:w="2611" w:type="dxa"/>
            <w:tcBorders>
              <w:top w:val="nil"/>
              <w:left w:val="single" w:sz="8" w:space="0" w:color="auto"/>
              <w:bottom w:val="nil"/>
              <w:right w:val="nil"/>
            </w:tcBorders>
            <w:shd w:val="clear" w:color="auto" w:fill="auto"/>
            <w:vAlign w:val="center"/>
            <w:hideMark/>
          </w:tcPr>
          <w:p w14:paraId="2D1D08D2" w14:textId="77777777" w:rsidR="003D3687" w:rsidRPr="003C0DD8" w:rsidRDefault="003D3687" w:rsidP="003D3687">
            <w:pPr>
              <w:jc w:val="right"/>
              <w:rPr>
                <w:rFonts w:ascii="Arial" w:hAnsi="Arial" w:cs="Arial"/>
                <w:b/>
                <w:bCs/>
                <w:sz w:val="16"/>
                <w:szCs w:val="16"/>
                <w:lang w:val="es-BO" w:eastAsia="es-ES"/>
              </w:rPr>
            </w:pPr>
            <w:r w:rsidRPr="003C0DD8">
              <w:rPr>
                <w:rFonts w:ascii="Arial" w:hAnsi="Arial" w:cs="Arial"/>
                <w:b/>
                <w:bCs/>
                <w:sz w:val="16"/>
                <w:szCs w:val="16"/>
                <w:lang w:val="es-BO" w:eastAsia="es-ES"/>
              </w:rPr>
              <w:t xml:space="preserve">Cargo </w:t>
            </w:r>
          </w:p>
        </w:tc>
        <w:tc>
          <w:tcPr>
            <w:tcW w:w="194" w:type="dxa"/>
            <w:tcBorders>
              <w:top w:val="nil"/>
              <w:left w:val="nil"/>
              <w:bottom w:val="nil"/>
              <w:right w:val="nil"/>
            </w:tcBorders>
            <w:shd w:val="clear" w:color="auto" w:fill="auto"/>
            <w:vAlign w:val="center"/>
            <w:hideMark/>
          </w:tcPr>
          <w:p w14:paraId="4DE83063" w14:textId="77777777" w:rsidR="003D3687" w:rsidRPr="003C0DD8" w:rsidRDefault="003D3687"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6649" w:type="dxa"/>
            <w:gridSpan w:val="8"/>
            <w:tcBorders>
              <w:top w:val="single" w:sz="4" w:space="0" w:color="auto"/>
              <w:left w:val="single" w:sz="4" w:space="0" w:color="auto"/>
              <w:bottom w:val="single" w:sz="4" w:space="0" w:color="auto"/>
              <w:right w:val="single" w:sz="4" w:space="0" w:color="auto"/>
            </w:tcBorders>
            <w:shd w:val="clear" w:color="000000" w:fill="DBE5F1"/>
            <w:vAlign w:val="center"/>
            <w:hideMark/>
          </w:tcPr>
          <w:p w14:paraId="5F952679"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185" w:type="dxa"/>
            <w:tcBorders>
              <w:top w:val="nil"/>
              <w:left w:val="nil"/>
              <w:bottom w:val="nil"/>
              <w:right w:val="single" w:sz="8" w:space="0" w:color="auto"/>
            </w:tcBorders>
            <w:shd w:val="clear" w:color="000000" w:fill="FFFFFF"/>
            <w:vAlign w:val="center"/>
            <w:hideMark/>
          </w:tcPr>
          <w:p w14:paraId="77F1C7FF"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r>
      <w:tr w:rsidR="003D3687" w:rsidRPr="003C0DD8" w14:paraId="5F4CA1B7" w14:textId="77777777" w:rsidTr="00E678F3">
        <w:trPr>
          <w:trHeight w:val="47"/>
        </w:trPr>
        <w:tc>
          <w:tcPr>
            <w:tcW w:w="2611" w:type="dxa"/>
            <w:tcBorders>
              <w:top w:val="nil"/>
              <w:left w:val="single" w:sz="8" w:space="0" w:color="auto"/>
              <w:bottom w:val="nil"/>
              <w:right w:val="nil"/>
            </w:tcBorders>
            <w:shd w:val="clear" w:color="auto" w:fill="auto"/>
            <w:vAlign w:val="center"/>
            <w:hideMark/>
          </w:tcPr>
          <w:p w14:paraId="3941ACD2" w14:textId="77777777" w:rsidR="003D3687" w:rsidRPr="003C0DD8" w:rsidRDefault="003D3687" w:rsidP="003D3687">
            <w:pPr>
              <w:jc w:val="right"/>
              <w:rPr>
                <w:rFonts w:ascii="Arial" w:hAnsi="Arial" w:cs="Arial"/>
                <w:sz w:val="2"/>
                <w:szCs w:val="2"/>
                <w:lang w:val="es-BO" w:eastAsia="es-ES"/>
              </w:rPr>
            </w:pPr>
            <w:r w:rsidRPr="003C0DD8">
              <w:rPr>
                <w:rFonts w:ascii="Arial" w:hAnsi="Arial" w:cs="Arial"/>
                <w:sz w:val="2"/>
                <w:szCs w:val="2"/>
                <w:lang w:val="es-BO" w:eastAsia="es-ES"/>
              </w:rPr>
              <w:t> </w:t>
            </w:r>
          </w:p>
        </w:tc>
        <w:tc>
          <w:tcPr>
            <w:tcW w:w="194" w:type="dxa"/>
            <w:tcBorders>
              <w:top w:val="nil"/>
              <w:left w:val="nil"/>
              <w:bottom w:val="nil"/>
              <w:right w:val="nil"/>
            </w:tcBorders>
            <w:shd w:val="clear" w:color="auto" w:fill="auto"/>
            <w:vAlign w:val="center"/>
            <w:hideMark/>
          </w:tcPr>
          <w:p w14:paraId="278FC776" w14:textId="77777777" w:rsidR="003D3687" w:rsidRPr="003C0DD8" w:rsidRDefault="003D3687" w:rsidP="003D3687">
            <w:pPr>
              <w:jc w:val="cente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51E3C52B"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2A0FF184" w14:textId="77777777" w:rsidR="003D3687" w:rsidRPr="003C0DD8" w:rsidRDefault="003D3687" w:rsidP="003D3687">
            <w:pPr>
              <w:rPr>
                <w:rFonts w:ascii="Arial" w:hAnsi="Arial" w:cs="Arial"/>
                <w:b/>
                <w:bCs/>
                <w:sz w:val="2"/>
                <w:szCs w:val="2"/>
                <w:lang w:val="es-BO" w:eastAsia="es-ES"/>
              </w:rPr>
            </w:pPr>
          </w:p>
        </w:tc>
        <w:tc>
          <w:tcPr>
            <w:tcW w:w="328" w:type="dxa"/>
            <w:tcBorders>
              <w:top w:val="nil"/>
              <w:left w:val="nil"/>
              <w:bottom w:val="nil"/>
              <w:right w:val="nil"/>
            </w:tcBorders>
            <w:shd w:val="clear" w:color="auto" w:fill="auto"/>
            <w:vAlign w:val="center"/>
            <w:hideMark/>
          </w:tcPr>
          <w:p w14:paraId="40B12833"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675FFECC"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68BEC2E1" w14:textId="77777777" w:rsidR="003D3687" w:rsidRPr="003C0DD8" w:rsidRDefault="003D3687" w:rsidP="003D3687">
            <w:pPr>
              <w:rPr>
                <w:rFonts w:ascii="Arial" w:hAnsi="Arial" w:cs="Arial"/>
                <w:b/>
                <w:bCs/>
                <w:sz w:val="2"/>
                <w:szCs w:val="2"/>
                <w:lang w:val="es-BO" w:eastAsia="es-ES"/>
              </w:rPr>
            </w:pPr>
          </w:p>
        </w:tc>
        <w:tc>
          <w:tcPr>
            <w:tcW w:w="493" w:type="dxa"/>
            <w:tcBorders>
              <w:top w:val="nil"/>
              <w:left w:val="nil"/>
              <w:bottom w:val="nil"/>
              <w:right w:val="nil"/>
            </w:tcBorders>
            <w:shd w:val="clear" w:color="auto" w:fill="auto"/>
            <w:vAlign w:val="center"/>
            <w:hideMark/>
          </w:tcPr>
          <w:p w14:paraId="79472BB8"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3A6526F5" w14:textId="77777777" w:rsidR="003D3687" w:rsidRPr="003C0DD8" w:rsidRDefault="003D3687" w:rsidP="003D3687">
            <w:pPr>
              <w:rPr>
                <w:rFonts w:ascii="Arial" w:hAnsi="Arial" w:cs="Arial"/>
                <w:b/>
                <w:bCs/>
                <w:sz w:val="2"/>
                <w:szCs w:val="2"/>
                <w:lang w:val="es-BO" w:eastAsia="es-ES"/>
              </w:rPr>
            </w:pPr>
          </w:p>
        </w:tc>
        <w:tc>
          <w:tcPr>
            <w:tcW w:w="903" w:type="dxa"/>
            <w:tcBorders>
              <w:top w:val="nil"/>
              <w:left w:val="nil"/>
              <w:bottom w:val="nil"/>
              <w:right w:val="nil"/>
            </w:tcBorders>
            <w:shd w:val="clear" w:color="auto" w:fill="auto"/>
            <w:vAlign w:val="center"/>
            <w:hideMark/>
          </w:tcPr>
          <w:p w14:paraId="55945B3F" w14:textId="77777777" w:rsidR="003D3687" w:rsidRPr="003C0DD8" w:rsidRDefault="003D3687" w:rsidP="003D3687">
            <w:pPr>
              <w:rPr>
                <w:rFonts w:ascii="Arial" w:hAnsi="Arial" w:cs="Arial"/>
                <w:b/>
                <w:bCs/>
                <w:sz w:val="2"/>
                <w:szCs w:val="2"/>
                <w:lang w:val="es-BO" w:eastAsia="es-ES"/>
              </w:rPr>
            </w:pPr>
          </w:p>
        </w:tc>
        <w:tc>
          <w:tcPr>
            <w:tcW w:w="185" w:type="dxa"/>
            <w:tcBorders>
              <w:top w:val="nil"/>
              <w:left w:val="nil"/>
              <w:bottom w:val="nil"/>
              <w:right w:val="single" w:sz="8" w:space="0" w:color="auto"/>
            </w:tcBorders>
            <w:shd w:val="clear" w:color="auto" w:fill="auto"/>
            <w:vAlign w:val="center"/>
            <w:hideMark/>
          </w:tcPr>
          <w:p w14:paraId="377D5C59" w14:textId="77777777" w:rsidR="003D3687" w:rsidRPr="003C0DD8" w:rsidRDefault="003D3687" w:rsidP="003D3687">
            <w:pPr>
              <w:rPr>
                <w:rFonts w:ascii="Arial" w:hAnsi="Arial" w:cs="Arial"/>
                <w:b/>
                <w:bCs/>
                <w:sz w:val="2"/>
                <w:szCs w:val="2"/>
                <w:lang w:val="es-BO" w:eastAsia="es-ES"/>
              </w:rPr>
            </w:pPr>
            <w:r w:rsidRPr="003C0DD8">
              <w:rPr>
                <w:rFonts w:ascii="Arial" w:hAnsi="Arial" w:cs="Arial"/>
                <w:b/>
                <w:bCs/>
                <w:sz w:val="2"/>
                <w:szCs w:val="2"/>
                <w:lang w:val="es-BO" w:eastAsia="es-ES"/>
              </w:rPr>
              <w:t> </w:t>
            </w:r>
          </w:p>
        </w:tc>
      </w:tr>
      <w:tr w:rsidR="003D3687" w:rsidRPr="003C0DD8" w14:paraId="38254509" w14:textId="77777777" w:rsidTr="00E678F3">
        <w:trPr>
          <w:trHeight w:val="213"/>
        </w:trPr>
        <w:tc>
          <w:tcPr>
            <w:tcW w:w="2611" w:type="dxa"/>
            <w:tcBorders>
              <w:top w:val="nil"/>
              <w:left w:val="single" w:sz="8" w:space="0" w:color="auto"/>
              <w:bottom w:val="nil"/>
              <w:right w:val="nil"/>
            </w:tcBorders>
            <w:shd w:val="clear" w:color="auto" w:fill="auto"/>
            <w:vAlign w:val="center"/>
            <w:hideMark/>
          </w:tcPr>
          <w:p w14:paraId="19E4CC17" w14:textId="77777777" w:rsidR="003D3687" w:rsidRPr="003C0DD8" w:rsidRDefault="003D3687" w:rsidP="003D3687">
            <w:pPr>
              <w:jc w:val="right"/>
              <w:rPr>
                <w:rFonts w:ascii="Arial" w:hAnsi="Arial" w:cs="Arial"/>
                <w:b/>
                <w:bCs/>
                <w:sz w:val="16"/>
                <w:szCs w:val="16"/>
                <w:lang w:val="es-BO" w:eastAsia="es-ES"/>
              </w:rPr>
            </w:pPr>
            <w:r w:rsidRPr="003C0DD8">
              <w:rPr>
                <w:rFonts w:ascii="Arial" w:hAnsi="Arial" w:cs="Arial"/>
                <w:b/>
                <w:bCs/>
                <w:sz w:val="16"/>
                <w:szCs w:val="16"/>
                <w:lang w:val="es-BO" w:eastAsia="es-ES"/>
              </w:rPr>
              <w:t>Edad</w:t>
            </w:r>
          </w:p>
        </w:tc>
        <w:tc>
          <w:tcPr>
            <w:tcW w:w="194" w:type="dxa"/>
            <w:tcBorders>
              <w:top w:val="nil"/>
              <w:left w:val="nil"/>
              <w:bottom w:val="nil"/>
              <w:right w:val="nil"/>
            </w:tcBorders>
            <w:shd w:val="clear" w:color="auto" w:fill="auto"/>
            <w:vAlign w:val="center"/>
            <w:hideMark/>
          </w:tcPr>
          <w:p w14:paraId="79764354" w14:textId="77777777" w:rsidR="003D3687" w:rsidRPr="003C0DD8" w:rsidRDefault="003D3687"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1970" w:type="dxa"/>
            <w:gridSpan w:val="2"/>
            <w:tcBorders>
              <w:top w:val="single" w:sz="4" w:space="0" w:color="auto"/>
              <w:left w:val="single" w:sz="4" w:space="0" w:color="auto"/>
              <w:bottom w:val="single" w:sz="4" w:space="0" w:color="auto"/>
              <w:right w:val="single" w:sz="4" w:space="0" w:color="auto"/>
            </w:tcBorders>
            <w:shd w:val="clear" w:color="000000" w:fill="DBE5F1"/>
            <w:vAlign w:val="center"/>
            <w:hideMark/>
          </w:tcPr>
          <w:p w14:paraId="4901D777"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328" w:type="dxa"/>
            <w:tcBorders>
              <w:top w:val="nil"/>
              <w:left w:val="nil"/>
              <w:bottom w:val="nil"/>
              <w:right w:val="nil"/>
            </w:tcBorders>
            <w:shd w:val="clear" w:color="000000" w:fill="FFFFFF"/>
            <w:vAlign w:val="center"/>
            <w:hideMark/>
          </w:tcPr>
          <w:p w14:paraId="66B3C413"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985" w:type="dxa"/>
            <w:tcBorders>
              <w:top w:val="nil"/>
              <w:left w:val="nil"/>
              <w:bottom w:val="nil"/>
              <w:right w:val="nil"/>
            </w:tcBorders>
            <w:shd w:val="clear" w:color="000000" w:fill="FFFFFF"/>
            <w:vAlign w:val="center"/>
            <w:hideMark/>
          </w:tcPr>
          <w:p w14:paraId="1975F08F"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985" w:type="dxa"/>
            <w:tcBorders>
              <w:top w:val="nil"/>
              <w:left w:val="nil"/>
              <w:bottom w:val="nil"/>
              <w:right w:val="nil"/>
            </w:tcBorders>
            <w:shd w:val="clear" w:color="000000" w:fill="FFFFFF"/>
            <w:vAlign w:val="center"/>
            <w:hideMark/>
          </w:tcPr>
          <w:p w14:paraId="5C9A67C1"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493" w:type="dxa"/>
            <w:tcBorders>
              <w:top w:val="nil"/>
              <w:left w:val="nil"/>
              <w:bottom w:val="nil"/>
              <w:right w:val="nil"/>
            </w:tcBorders>
            <w:shd w:val="clear" w:color="000000" w:fill="FFFFFF"/>
            <w:vAlign w:val="center"/>
            <w:hideMark/>
          </w:tcPr>
          <w:p w14:paraId="2A8B2DBB"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985" w:type="dxa"/>
            <w:tcBorders>
              <w:top w:val="nil"/>
              <w:left w:val="nil"/>
              <w:bottom w:val="nil"/>
              <w:right w:val="nil"/>
            </w:tcBorders>
            <w:shd w:val="clear" w:color="000000" w:fill="FFFFFF"/>
            <w:vAlign w:val="center"/>
            <w:hideMark/>
          </w:tcPr>
          <w:p w14:paraId="386637E0"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903" w:type="dxa"/>
            <w:tcBorders>
              <w:top w:val="nil"/>
              <w:left w:val="nil"/>
              <w:bottom w:val="nil"/>
              <w:right w:val="nil"/>
            </w:tcBorders>
            <w:shd w:val="clear" w:color="000000" w:fill="FFFFFF"/>
            <w:vAlign w:val="center"/>
            <w:hideMark/>
          </w:tcPr>
          <w:p w14:paraId="447A5727"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185" w:type="dxa"/>
            <w:tcBorders>
              <w:top w:val="nil"/>
              <w:left w:val="nil"/>
              <w:bottom w:val="nil"/>
              <w:right w:val="single" w:sz="8" w:space="0" w:color="auto"/>
            </w:tcBorders>
            <w:shd w:val="clear" w:color="000000" w:fill="FFFFFF"/>
            <w:vAlign w:val="center"/>
            <w:hideMark/>
          </w:tcPr>
          <w:p w14:paraId="246E57A6"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r>
      <w:tr w:rsidR="003D3687" w:rsidRPr="003C0DD8" w14:paraId="7701CC3F" w14:textId="77777777" w:rsidTr="00E678F3">
        <w:trPr>
          <w:trHeight w:val="47"/>
        </w:trPr>
        <w:tc>
          <w:tcPr>
            <w:tcW w:w="2611" w:type="dxa"/>
            <w:tcBorders>
              <w:top w:val="nil"/>
              <w:left w:val="single" w:sz="8" w:space="0" w:color="auto"/>
              <w:bottom w:val="nil"/>
              <w:right w:val="nil"/>
            </w:tcBorders>
            <w:shd w:val="clear" w:color="auto" w:fill="auto"/>
            <w:vAlign w:val="center"/>
            <w:hideMark/>
          </w:tcPr>
          <w:p w14:paraId="08D639EC" w14:textId="77777777" w:rsidR="003D3687" w:rsidRPr="003C0DD8" w:rsidRDefault="003D3687" w:rsidP="003D3687">
            <w:pPr>
              <w:jc w:val="right"/>
              <w:rPr>
                <w:rFonts w:ascii="Arial" w:hAnsi="Arial" w:cs="Arial"/>
                <w:sz w:val="2"/>
                <w:szCs w:val="2"/>
                <w:lang w:val="es-BO" w:eastAsia="es-ES"/>
              </w:rPr>
            </w:pPr>
            <w:r w:rsidRPr="003C0DD8">
              <w:rPr>
                <w:rFonts w:ascii="Arial" w:hAnsi="Arial" w:cs="Arial"/>
                <w:sz w:val="2"/>
                <w:szCs w:val="2"/>
                <w:lang w:val="es-BO" w:eastAsia="es-ES"/>
              </w:rPr>
              <w:t> </w:t>
            </w:r>
          </w:p>
        </w:tc>
        <w:tc>
          <w:tcPr>
            <w:tcW w:w="194" w:type="dxa"/>
            <w:tcBorders>
              <w:top w:val="nil"/>
              <w:left w:val="nil"/>
              <w:bottom w:val="nil"/>
              <w:right w:val="nil"/>
            </w:tcBorders>
            <w:shd w:val="clear" w:color="auto" w:fill="auto"/>
            <w:vAlign w:val="center"/>
            <w:hideMark/>
          </w:tcPr>
          <w:p w14:paraId="1D78C96F" w14:textId="77777777" w:rsidR="003D3687" w:rsidRPr="003C0DD8" w:rsidRDefault="003D3687" w:rsidP="003D3687">
            <w:pPr>
              <w:jc w:val="cente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3DD471BA"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1A1BD493" w14:textId="77777777" w:rsidR="003D3687" w:rsidRPr="003C0DD8" w:rsidRDefault="003D3687" w:rsidP="003D3687">
            <w:pPr>
              <w:rPr>
                <w:rFonts w:ascii="Arial" w:hAnsi="Arial" w:cs="Arial"/>
                <w:b/>
                <w:bCs/>
                <w:sz w:val="2"/>
                <w:szCs w:val="2"/>
                <w:lang w:val="es-BO" w:eastAsia="es-ES"/>
              </w:rPr>
            </w:pPr>
          </w:p>
        </w:tc>
        <w:tc>
          <w:tcPr>
            <w:tcW w:w="328" w:type="dxa"/>
            <w:tcBorders>
              <w:top w:val="nil"/>
              <w:left w:val="nil"/>
              <w:bottom w:val="nil"/>
              <w:right w:val="nil"/>
            </w:tcBorders>
            <w:shd w:val="clear" w:color="auto" w:fill="auto"/>
            <w:vAlign w:val="center"/>
            <w:hideMark/>
          </w:tcPr>
          <w:p w14:paraId="38B6C360"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567207A6"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6F9C59F9" w14:textId="77777777" w:rsidR="003D3687" w:rsidRPr="003C0DD8" w:rsidRDefault="003D3687" w:rsidP="003D3687">
            <w:pPr>
              <w:rPr>
                <w:rFonts w:ascii="Arial" w:hAnsi="Arial" w:cs="Arial"/>
                <w:b/>
                <w:bCs/>
                <w:sz w:val="2"/>
                <w:szCs w:val="2"/>
                <w:lang w:val="es-BO" w:eastAsia="es-ES"/>
              </w:rPr>
            </w:pPr>
          </w:p>
        </w:tc>
        <w:tc>
          <w:tcPr>
            <w:tcW w:w="493" w:type="dxa"/>
            <w:tcBorders>
              <w:top w:val="nil"/>
              <w:left w:val="nil"/>
              <w:bottom w:val="nil"/>
              <w:right w:val="nil"/>
            </w:tcBorders>
            <w:shd w:val="clear" w:color="auto" w:fill="auto"/>
            <w:vAlign w:val="center"/>
            <w:hideMark/>
          </w:tcPr>
          <w:p w14:paraId="5C348A29"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66A52587" w14:textId="77777777" w:rsidR="003D3687" w:rsidRPr="003C0DD8" w:rsidRDefault="003D3687" w:rsidP="003D3687">
            <w:pPr>
              <w:rPr>
                <w:rFonts w:ascii="Arial" w:hAnsi="Arial" w:cs="Arial"/>
                <w:b/>
                <w:bCs/>
                <w:sz w:val="2"/>
                <w:szCs w:val="2"/>
                <w:lang w:val="es-BO" w:eastAsia="es-ES"/>
              </w:rPr>
            </w:pPr>
          </w:p>
        </w:tc>
        <w:tc>
          <w:tcPr>
            <w:tcW w:w="903" w:type="dxa"/>
            <w:tcBorders>
              <w:top w:val="nil"/>
              <w:left w:val="nil"/>
              <w:bottom w:val="nil"/>
              <w:right w:val="nil"/>
            </w:tcBorders>
            <w:shd w:val="clear" w:color="auto" w:fill="auto"/>
            <w:vAlign w:val="center"/>
            <w:hideMark/>
          </w:tcPr>
          <w:p w14:paraId="689D95B1" w14:textId="77777777" w:rsidR="003D3687" w:rsidRPr="003C0DD8" w:rsidRDefault="003D3687" w:rsidP="003D3687">
            <w:pPr>
              <w:rPr>
                <w:rFonts w:ascii="Arial" w:hAnsi="Arial" w:cs="Arial"/>
                <w:b/>
                <w:bCs/>
                <w:sz w:val="2"/>
                <w:szCs w:val="2"/>
                <w:lang w:val="es-BO" w:eastAsia="es-ES"/>
              </w:rPr>
            </w:pPr>
          </w:p>
        </w:tc>
        <w:tc>
          <w:tcPr>
            <w:tcW w:w="185" w:type="dxa"/>
            <w:tcBorders>
              <w:top w:val="nil"/>
              <w:left w:val="nil"/>
              <w:bottom w:val="nil"/>
              <w:right w:val="single" w:sz="8" w:space="0" w:color="auto"/>
            </w:tcBorders>
            <w:shd w:val="clear" w:color="auto" w:fill="auto"/>
            <w:vAlign w:val="center"/>
            <w:hideMark/>
          </w:tcPr>
          <w:p w14:paraId="0084857D" w14:textId="77777777" w:rsidR="003D3687" w:rsidRPr="003C0DD8" w:rsidRDefault="003D3687" w:rsidP="003D3687">
            <w:pPr>
              <w:rPr>
                <w:rFonts w:ascii="Arial" w:hAnsi="Arial" w:cs="Arial"/>
                <w:b/>
                <w:bCs/>
                <w:sz w:val="2"/>
                <w:szCs w:val="2"/>
                <w:lang w:val="es-BO" w:eastAsia="es-ES"/>
              </w:rPr>
            </w:pPr>
            <w:r w:rsidRPr="003C0DD8">
              <w:rPr>
                <w:rFonts w:ascii="Arial" w:hAnsi="Arial" w:cs="Arial"/>
                <w:b/>
                <w:bCs/>
                <w:sz w:val="2"/>
                <w:szCs w:val="2"/>
                <w:lang w:val="es-BO" w:eastAsia="es-ES"/>
              </w:rPr>
              <w:t> </w:t>
            </w:r>
          </w:p>
        </w:tc>
      </w:tr>
      <w:tr w:rsidR="003D3687" w:rsidRPr="003C0DD8" w14:paraId="21C96F5B" w14:textId="77777777" w:rsidTr="00E678F3">
        <w:trPr>
          <w:trHeight w:val="204"/>
        </w:trPr>
        <w:tc>
          <w:tcPr>
            <w:tcW w:w="2611" w:type="dxa"/>
            <w:tcBorders>
              <w:top w:val="nil"/>
              <w:left w:val="single" w:sz="8" w:space="0" w:color="auto"/>
              <w:bottom w:val="nil"/>
              <w:right w:val="nil"/>
            </w:tcBorders>
            <w:shd w:val="clear" w:color="auto" w:fill="auto"/>
            <w:vAlign w:val="center"/>
            <w:hideMark/>
          </w:tcPr>
          <w:p w14:paraId="1B0583CD" w14:textId="77777777" w:rsidR="003D3687" w:rsidRPr="003C0DD8" w:rsidRDefault="003D3687" w:rsidP="003D3687">
            <w:pPr>
              <w:jc w:val="right"/>
              <w:rPr>
                <w:rFonts w:ascii="Arial" w:hAnsi="Arial" w:cs="Arial"/>
                <w:b/>
                <w:bCs/>
                <w:sz w:val="16"/>
                <w:szCs w:val="16"/>
                <w:lang w:val="es-BO" w:eastAsia="es-ES"/>
              </w:rPr>
            </w:pPr>
            <w:r w:rsidRPr="003C0DD8">
              <w:rPr>
                <w:rFonts w:ascii="Arial" w:hAnsi="Arial" w:cs="Arial"/>
                <w:b/>
                <w:bCs/>
                <w:sz w:val="16"/>
                <w:szCs w:val="16"/>
                <w:lang w:val="es-BO" w:eastAsia="es-ES"/>
              </w:rPr>
              <w:t>Nacionalidad</w:t>
            </w:r>
          </w:p>
        </w:tc>
        <w:tc>
          <w:tcPr>
            <w:tcW w:w="194" w:type="dxa"/>
            <w:tcBorders>
              <w:top w:val="nil"/>
              <w:left w:val="nil"/>
              <w:bottom w:val="nil"/>
              <w:right w:val="nil"/>
            </w:tcBorders>
            <w:shd w:val="clear" w:color="auto" w:fill="auto"/>
            <w:vAlign w:val="center"/>
            <w:hideMark/>
          </w:tcPr>
          <w:p w14:paraId="3D9E18AE" w14:textId="77777777" w:rsidR="003D3687" w:rsidRPr="003C0DD8" w:rsidRDefault="003D3687"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1970" w:type="dxa"/>
            <w:gridSpan w:val="2"/>
            <w:tcBorders>
              <w:top w:val="single" w:sz="4" w:space="0" w:color="auto"/>
              <w:left w:val="single" w:sz="4" w:space="0" w:color="auto"/>
              <w:bottom w:val="single" w:sz="4" w:space="0" w:color="auto"/>
              <w:right w:val="single" w:sz="4" w:space="0" w:color="auto"/>
            </w:tcBorders>
            <w:shd w:val="clear" w:color="000000" w:fill="DBE5F1"/>
            <w:vAlign w:val="center"/>
            <w:hideMark/>
          </w:tcPr>
          <w:p w14:paraId="75259071"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328" w:type="dxa"/>
            <w:tcBorders>
              <w:top w:val="nil"/>
              <w:left w:val="nil"/>
              <w:bottom w:val="nil"/>
              <w:right w:val="nil"/>
            </w:tcBorders>
            <w:shd w:val="clear" w:color="000000" w:fill="FFFFFF"/>
            <w:vAlign w:val="center"/>
            <w:hideMark/>
          </w:tcPr>
          <w:p w14:paraId="3D2338F6"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985" w:type="dxa"/>
            <w:tcBorders>
              <w:top w:val="nil"/>
              <w:left w:val="nil"/>
              <w:bottom w:val="nil"/>
              <w:right w:val="nil"/>
            </w:tcBorders>
            <w:shd w:val="clear" w:color="000000" w:fill="FFFFFF"/>
            <w:vAlign w:val="center"/>
            <w:hideMark/>
          </w:tcPr>
          <w:p w14:paraId="0B4CFD3A"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985" w:type="dxa"/>
            <w:tcBorders>
              <w:top w:val="nil"/>
              <w:left w:val="nil"/>
              <w:bottom w:val="nil"/>
              <w:right w:val="nil"/>
            </w:tcBorders>
            <w:shd w:val="clear" w:color="000000" w:fill="FFFFFF"/>
            <w:vAlign w:val="center"/>
            <w:hideMark/>
          </w:tcPr>
          <w:p w14:paraId="239B54F7"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493" w:type="dxa"/>
            <w:tcBorders>
              <w:top w:val="nil"/>
              <w:left w:val="nil"/>
              <w:bottom w:val="nil"/>
              <w:right w:val="nil"/>
            </w:tcBorders>
            <w:shd w:val="clear" w:color="000000" w:fill="FFFFFF"/>
            <w:vAlign w:val="center"/>
            <w:hideMark/>
          </w:tcPr>
          <w:p w14:paraId="191758BB"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985" w:type="dxa"/>
            <w:tcBorders>
              <w:top w:val="nil"/>
              <w:left w:val="nil"/>
              <w:bottom w:val="nil"/>
              <w:right w:val="nil"/>
            </w:tcBorders>
            <w:shd w:val="clear" w:color="000000" w:fill="FFFFFF"/>
            <w:vAlign w:val="center"/>
            <w:hideMark/>
          </w:tcPr>
          <w:p w14:paraId="2FB3BEF9"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903" w:type="dxa"/>
            <w:tcBorders>
              <w:top w:val="nil"/>
              <w:left w:val="nil"/>
              <w:bottom w:val="nil"/>
              <w:right w:val="nil"/>
            </w:tcBorders>
            <w:shd w:val="clear" w:color="000000" w:fill="FFFFFF"/>
            <w:vAlign w:val="center"/>
            <w:hideMark/>
          </w:tcPr>
          <w:p w14:paraId="1DB22369"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185" w:type="dxa"/>
            <w:tcBorders>
              <w:top w:val="nil"/>
              <w:left w:val="nil"/>
              <w:bottom w:val="nil"/>
              <w:right w:val="single" w:sz="8" w:space="0" w:color="auto"/>
            </w:tcBorders>
            <w:shd w:val="clear" w:color="000000" w:fill="FFFFFF"/>
            <w:vAlign w:val="center"/>
            <w:hideMark/>
          </w:tcPr>
          <w:p w14:paraId="56053B86"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r>
      <w:tr w:rsidR="003D3687" w:rsidRPr="003C0DD8" w14:paraId="0F3AD69B" w14:textId="77777777" w:rsidTr="00E678F3">
        <w:trPr>
          <w:trHeight w:val="47"/>
        </w:trPr>
        <w:tc>
          <w:tcPr>
            <w:tcW w:w="2611" w:type="dxa"/>
            <w:tcBorders>
              <w:top w:val="nil"/>
              <w:left w:val="single" w:sz="8" w:space="0" w:color="auto"/>
              <w:bottom w:val="nil"/>
              <w:right w:val="nil"/>
            </w:tcBorders>
            <w:shd w:val="clear" w:color="auto" w:fill="auto"/>
            <w:vAlign w:val="center"/>
            <w:hideMark/>
          </w:tcPr>
          <w:p w14:paraId="47C1AA35" w14:textId="77777777" w:rsidR="003D3687" w:rsidRPr="003C0DD8" w:rsidRDefault="003D3687" w:rsidP="003D3687">
            <w:pPr>
              <w:jc w:val="right"/>
              <w:rPr>
                <w:rFonts w:ascii="Arial" w:hAnsi="Arial" w:cs="Arial"/>
                <w:sz w:val="2"/>
                <w:szCs w:val="2"/>
                <w:lang w:val="es-BO" w:eastAsia="es-ES"/>
              </w:rPr>
            </w:pPr>
            <w:r w:rsidRPr="003C0DD8">
              <w:rPr>
                <w:rFonts w:ascii="Arial" w:hAnsi="Arial" w:cs="Arial"/>
                <w:sz w:val="2"/>
                <w:szCs w:val="2"/>
                <w:lang w:val="es-BO" w:eastAsia="es-ES"/>
              </w:rPr>
              <w:t> </w:t>
            </w:r>
          </w:p>
        </w:tc>
        <w:tc>
          <w:tcPr>
            <w:tcW w:w="194" w:type="dxa"/>
            <w:tcBorders>
              <w:top w:val="nil"/>
              <w:left w:val="nil"/>
              <w:bottom w:val="nil"/>
              <w:right w:val="nil"/>
            </w:tcBorders>
            <w:shd w:val="clear" w:color="auto" w:fill="auto"/>
            <w:vAlign w:val="center"/>
            <w:hideMark/>
          </w:tcPr>
          <w:p w14:paraId="6BAB9D46" w14:textId="77777777" w:rsidR="003D3687" w:rsidRPr="003C0DD8" w:rsidRDefault="003D3687" w:rsidP="003D3687">
            <w:pPr>
              <w:jc w:val="cente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31BD8775"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4F026540" w14:textId="77777777" w:rsidR="003D3687" w:rsidRPr="003C0DD8" w:rsidRDefault="003D3687" w:rsidP="003D3687">
            <w:pPr>
              <w:rPr>
                <w:rFonts w:ascii="Arial" w:hAnsi="Arial" w:cs="Arial"/>
                <w:b/>
                <w:bCs/>
                <w:sz w:val="2"/>
                <w:szCs w:val="2"/>
                <w:lang w:val="es-BO" w:eastAsia="es-ES"/>
              </w:rPr>
            </w:pPr>
          </w:p>
        </w:tc>
        <w:tc>
          <w:tcPr>
            <w:tcW w:w="328" w:type="dxa"/>
            <w:tcBorders>
              <w:top w:val="nil"/>
              <w:left w:val="nil"/>
              <w:bottom w:val="nil"/>
              <w:right w:val="nil"/>
            </w:tcBorders>
            <w:shd w:val="clear" w:color="auto" w:fill="auto"/>
            <w:vAlign w:val="center"/>
            <w:hideMark/>
          </w:tcPr>
          <w:p w14:paraId="29F3289C"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7069B2C6"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21FC486C" w14:textId="77777777" w:rsidR="003D3687" w:rsidRPr="003C0DD8" w:rsidRDefault="003D3687" w:rsidP="003D3687">
            <w:pPr>
              <w:rPr>
                <w:rFonts w:ascii="Arial" w:hAnsi="Arial" w:cs="Arial"/>
                <w:b/>
                <w:bCs/>
                <w:sz w:val="2"/>
                <w:szCs w:val="2"/>
                <w:lang w:val="es-BO" w:eastAsia="es-ES"/>
              </w:rPr>
            </w:pPr>
          </w:p>
        </w:tc>
        <w:tc>
          <w:tcPr>
            <w:tcW w:w="493" w:type="dxa"/>
            <w:tcBorders>
              <w:top w:val="nil"/>
              <w:left w:val="nil"/>
              <w:bottom w:val="nil"/>
              <w:right w:val="nil"/>
            </w:tcBorders>
            <w:shd w:val="clear" w:color="auto" w:fill="auto"/>
            <w:vAlign w:val="center"/>
            <w:hideMark/>
          </w:tcPr>
          <w:p w14:paraId="66731FB0"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69939593" w14:textId="77777777" w:rsidR="003D3687" w:rsidRPr="003C0DD8" w:rsidRDefault="003D3687" w:rsidP="003D3687">
            <w:pPr>
              <w:rPr>
                <w:rFonts w:ascii="Arial" w:hAnsi="Arial" w:cs="Arial"/>
                <w:b/>
                <w:bCs/>
                <w:sz w:val="2"/>
                <w:szCs w:val="2"/>
                <w:lang w:val="es-BO" w:eastAsia="es-ES"/>
              </w:rPr>
            </w:pPr>
          </w:p>
        </w:tc>
        <w:tc>
          <w:tcPr>
            <w:tcW w:w="903" w:type="dxa"/>
            <w:tcBorders>
              <w:top w:val="nil"/>
              <w:left w:val="nil"/>
              <w:bottom w:val="nil"/>
              <w:right w:val="nil"/>
            </w:tcBorders>
            <w:shd w:val="clear" w:color="auto" w:fill="auto"/>
            <w:vAlign w:val="center"/>
            <w:hideMark/>
          </w:tcPr>
          <w:p w14:paraId="5DDE2528" w14:textId="77777777" w:rsidR="003D3687" w:rsidRPr="003C0DD8" w:rsidRDefault="003D3687" w:rsidP="003D3687">
            <w:pPr>
              <w:rPr>
                <w:rFonts w:ascii="Arial" w:hAnsi="Arial" w:cs="Arial"/>
                <w:b/>
                <w:bCs/>
                <w:sz w:val="2"/>
                <w:szCs w:val="2"/>
                <w:lang w:val="es-BO" w:eastAsia="es-ES"/>
              </w:rPr>
            </w:pPr>
          </w:p>
        </w:tc>
        <w:tc>
          <w:tcPr>
            <w:tcW w:w="185" w:type="dxa"/>
            <w:tcBorders>
              <w:top w:val="nil"/>
              <w:left w:val="nil"/>
              <w:bottom w:val="nil"/>
              <w:right w:val="single" w:sz="8" w:space="0" w:color="auto"/>
            </w:tcBorders>
            <w:shd w:val="clear" w:color="auto" w:fill="auto"/>
            <w:vAlign w:val="center"/>
            <w:hideMark/>
          </w:tcPr>
          <w:p w14:paraId="2E4459EE" w14:textId="77777777" w:rsidR="003D3687" w:rsidRPr="003C0DD8" w:rsidRDefault="003D3687" w:rsidP="003D3687">
            <w:pPr>
              <w:rPr>
                <w:rFonts w:ascii="Arial" w:hAnsi="Arial" w:cs="Arial"/>
                <w:b/>
                <w:bCs/>
                <w:sz w:val="2"/>
                <w:szCs w:val="2"/>
                <w:lang w:val="es-BO" w:eastAsia="es-ES"/>
              </w:rPr>
            </w:pPr>
            <w:r w:rsidRPr="003C0DD8">
              <w:rPr>
                <w:rFonts w:ascii="Arial" w:hAnsi="Arial" w:cs="Arial"/>
                <w:b/>
                <w:bCs/>
                <w:sz w:val="2"/>
                <w:szCs w:val="2"/>
                <w:lang w:val="es-BO" w:eastAsia="es-ES"/>
              </w:rPr>
              <w:t> </w:t>
            </w:r>
          </w:p>
        </w:tc>
      </w:tr>
      <w:tr w:rsidR="003D3687" w:rsidRPr="003C0DD8" w14:paraId="3F6044A9" w14:textId="77777777" w:rsidTr="00E678F3">
        <w:trPr>
          <w:trHeight w:val="235"/>
        </w:trPr>
        <w:tc>
          <w:tcPr>
            <w:tcW w:w="2611" w:type="dxa"/>
            <w:tcBorders>
              <w:top w:val="nil"/>
              <w:left w:val="single" w:sz="8" w:space="0" w:color="auto"/>
              <w:bottom w:val="nil"/>
              <w:right w:val="nil"/>
            </w:tcBorders>
            <w:shd w:val="clear" w:color="auto" w:fill="auto"/>
            <w:vAlign w:val="center"/>
            <w:hideMark/>
          </w:tcPr>
          <w:p w14:paraId="5F47B54C" w14:textId="77777777" w:rsidR="003D3687" w:rsidRPr="003C0DD8" w:rsidRDefault="003D3687" w:rsidP="003D3687">
            <w:pPr>
              <w:jc w:val="right"/>
              <w:rPr>
                <w:rFonts w:ascii="Arial" w:hAnsi="Arial" w:cs="Arial"/>
                <w:b/>
                <w:bCs/>
                <w:sz w:val="16"/>
                <w:szCs w:val="16"/>
                <w:lang w:val="es-BO" w:eastAsia="es-ES"/>
              </w:rPr>
            </w:pPr>
            <w:r w:rsidRPr="003C0DD8">
              <w:rPr>
                <w:rFonts w:ascii="Arial" w:hAnsi="Arial" w:cs="Arial"/>
                <w:b/>
                <w:bCs/>
                <w:sz w:val="16"/>
                <w:szCs w:val="16"/>
                <w:lang w:val="es-BO" w:eastAsia="es-ES"/>
              </w:rPr>
              <w:t>Profesión</w:t>
            </w:r>
          </w:p>
        </w:tc>
        <w:tc>
          <w:tcPr>
            <w:tcW w:w="194" w:type="dxa"/>
            <w:tcBorders>
              <w:top w:val="nil"/>
              <w:left w:val="nil"/>
              <w:bottom w:val="nil"/>
              <w:right w:val="nil"/>
            </w:tcBorders>
            <w:shd w:val="clear" w:color="auto" w:fill="auto"/>
            <w:vAlign w:val="center"/>
            <w:hideMark/>
          </w:tcPr>
          <w:p w14:paraId="5D031F44" w14:textId="77777777" w:rsidR="003D3687" w:rsidRPr="003C0DD8" w:rsidRDefault="003D3687"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6649" w:type="dxa"/>
            <w:gridSpan w:val="8"/>
            <w:tcBorders>
              <w:top w:val="single" w:sz="4" w:space="0" w:color="auto"/>
              <w:left w:val="single" w:sz="4" w:space="0" w:color="auto"/>
              <w:bottom w:val="single" w:sz="4" w:space="0" w:color="auto"/>
              <w:right w:val="single" w:sz="4" w:space="0" w:color="auto"/>
            </w:tcBorders>
            <w:shd w:val="clear" w:color="000000" w:fill="DBE5F1"/>
            <w:vAlign w:val="center"/>
            <w:hideMark/>
          </w:tcPr>
          <w:p w14:paraId="5BD35ACE"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185" w:type="dxa"/>
            <w:tcBorders>
              <w:top w:val="nil"/>
              <w:left w:val="nil"/>
              <w:bottom w:val="nil"/>
              <w:right w:val="single" w:sz="8" w:space="0" w:color="auto"/>
            </w:tcBorders>
            <w:shd w:val="clear" w:color="000000" w:fill="FFFFFF"/>
            <w:vAlign w:val="center"/>
            <w:hideMark/>
          </w:tcPr>
          <w:p w14:paraId="564F6847"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r>
      <w:tr w:rsidR="003D3687" w:rsidRPr="003C0DD8" w14:paraId="7B64F1E6" w14:textId="77777777" w:rsidTr="00E678F3">
        <w:trPr>
          <w:trHeight w:val="47"/>
        </w:trPr>
        <w:tc>
          <w:tcPr>
            <w:tcW w:w="2611" w:type="dxa"/>
            <w:tcBorders>
              <w:top w:val="nil"/>
              <w:left w:val="single" w:sz="8" w:space="0" w:color="auto"/>
              <w:bottom w:val="nil"/>
              <w:right w:val="nil"/>
            </w:tcBorders>
            <w:shd w:val="clear" w:color="auto" w:fill="auto"/>
            <w:vAlign w:val="center"/>
            <w:hideMark/>
          </w:tcPr>
          <w:p w14:paraId="6B36CB34" w14:textId="77777777" w:rsidR="003D3687" w:rsidRPr="003C0DD8" w:rsidRDefault="003D3687" w:rsidP="003D3687">
            <w:pPr>
              <w:rPr>
                <w:rFonts w:ascii="Arial" w:hAnsi="Arial" w:cs="Arial"/>
                <w:sz w:val="2"/>
                <w:szCs w:val="2"/>
                <w:lang w:val="es-BO" w:eastAsia="es-ES"/>
              </w:rPr>
            </w:pPr>
            <w:r w:rsidRPr="003C0DD8">
              <w:rPr>
                <w:rFonts w:ascii="Arial" w:hAnsi="Arial" w:cs="Arial"/>
                <w:sz w:val="2"/>
                <w:szCs w:val="2"/>
                <w:lang w:val="es-BO" w:eastAsia="es-ES"/>
              </w:rPr>
              <w:t> </w:t>
            </w:r>
          </w:p>
        </w:tc>
        <w:tc>
          <w:tcPr>
            <w:tcW w:w="194" w:type="dxa"/>
            <w:tcBorders>
              <w:top w:val="nil"/>
              <w:left w:val="nil"/>
              <w:bottom w:val="nil"/>
              <w:right w:val="nil"/>
            </w:tcBorders>
            <w:shd w:val="clear" w:color="auto" w:fill="auto"/>
            <w:vAlign w:val="center"/>
            <w:hideMark/>
          </w:tcPr>
          <w:p w14:paraId="301E727E" w14:textId="77777777" w:rsidR="003D3687" w:rsidRPr="003C0DD8" w:rsidRDefault="003D3687" w:rsidP="003D3687">
            <w:pPr>
              <w:jc w:val="cente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1B1B1521"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79066628" w14:textId="77777777" w:rsidR="003D3687" w:rsidRPr="003C0DD8" w:rsidRDefault="003D3687" w:rsidP="003D3687">
            <w:pPr>
              <w:rPr>
                <w:rFonts w:ascii="Arial" w:hAnsi="Arial" w:cs="Arial"/>
                <w:b/>
                <w:bCs/>
                <w:sz w:val="2"/>
                <w:szCs w:val="2"/>
                <w:lang w:val="es-BO" w:eastAsia="es-ES"/>
              </w:rPr>
            </w:pPr>
          </w:p>
        </w:tc>
        <w:tc>
          <w:tcPr>
            <w:tcW w:w="328" w:type="dxa"/>
            <w:tcBorders>
              <w:top w:val="nil"/>
              <w:left w:val="nil"/>
              <w:bottom w:val="nil"/>
              <w:right w:val="nil"/>
            </w:tcBorders>
            <w:shd w:val="clear" w:color="auto" w:fill="auto"/>
            <w:vAlign w:val="center"/>
            <w:hideMark/>
          </w:tcPr>
          <w:p w14:paraId="0589FE34"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19E9B323"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3589F991" w14:textId="77777777" w:rsidR="003D3687" w:rsidRPr="003C0DD8" w:rsidRDefault="003D3687" w:rsidP="003D3687">
            <w:pPr>
              <w:rPr>
                <w:rFonts w:ascii="Arial" w:hAnsi="Arial" w:cs="Arial"/>
                <w:b/>
                <w:bCs/>
                <w:sz w:val="2"/>
                <w:szCs w:val="2"/>
                <w:lang w:val="es-BO" w:eastAsia="es-ES"/>
              </w:rPr>
            </w:pPr>
          </w:p>
        </w:tc>
        <w:tc>
          <w:tcPr>
            <w:tcW w:w="493" w:type="dxa"/>
            <w:tcBorders>
              <w:top w:val="nil"/>
              <w:left w:val="nil"/>
              <w:bottom w:val="nil"/>
              <w:right w:val="nil"/>
            </w:tcBorders>
            <w:shd w:val="clear" w:color="auto" w:fill="auto"/>
            <w:vAlign w:val="center"/>
            <w:hideMark/>
          </w:tcPr>
          <w:p w14:paraId="0937FDD4"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441172CD" w14:textId="77777777" w:rsidR="003D3687" w:rsidRPr="003C0DD8" w:rsidRDefault="003D3687" w:rsidP="003D3687">
            <w:pPr>
              <w:rPr>
                <w:rFonts w:ascii="Arial" w:hAnsi="Arial" w:cs="Arial"/>
                <w:b/>
                <w:bCs/>
                <w:sz w:val="2"/>
                <w:szCs w:val="2"/>
                <w:lang w:val="es-BO" w:eastAsia="es-ES"/>
              </w:rPr>
            </w:pPr>
          </w:p>
        </w:tc>
        <w:tc>
          <w:tcPr>
            <w:tcW w:w="903" w:type="dxa"/>
            <w:tcBorders>
              <w:top w:val="nil"/>
              <w:left w:val="nil"/>
              <w:bottom w:val="nil"/>
              <w:right w:val="nil"/>
            </w:tcBorders>
            <w:shd w:val="clear" w:color="auto" w:fill="auto"/>
            <w:vAlign w:val="center"/>
            <w:hideMark/>
          </w:tcPr>
          <w:p w14:paraId="6C6DF292" w14:textId="77777777" w:rsidR="003D3687" w:rsidRPr="003C0DD8" w:rsidRDefault="003D3687" w:rsidP="003D3687">
            <w:pPr>
              <w:rPr>
                <w:rFonts w:ascii="Arial" w:hAnsi="Arial" w:cs="Arial"/>
                <w:b/>
                <w:bCs/>
                <w:sz w:val="2"/>
                <w:szCs w:val="2"/>
                <w:lang w:val="es-BO" w:eastAsia="es-ES"/>
              </w:rPr>
            </w:pPr>
          </w:p>
        </w:tc>
        <w:tc>
          <w:tcPr>
            <w:tcW w:w="185" w:type="dxa"/>
            <w:tcBorders>
              <w:top w:val="nil"/>
              <w:left w:val="nil"/>
              <w:bottom w:val="nil"/>
              <w:right w:val="single" w:sz="8" w:space="0" w:color="auto"/>
            </w:tcBorders>
            <w:shd w:val="clear" w:color="auto" w:fill="auto"/>
            <w:vAlign w:val="center"/>
            <w:hideMark/>
          </w:tcPr>
          <w:p w14:paraId="50FFAB8C" w14:textId="77777777" w:rsidR="003D3687" w:rsidRPr="003C0DD8" w:rsidRDefault="003D3687" w:rsidP="003D3687">
            <w:pPr>
              <w:rPr>
                <w:rFonts w:ascii="Arial" w:hAnsi="Arial" w:cs="Arial"/>
                <w:b/>
                <w:bCs/>
                <w:sz w:val="2"/>
                <w:szCs w:val="2"/>
                <w:lang w:val="es-BO" w:eastAsia="es-ES"/>
              </w:rPr>
            </w:pPr>
            <w:r w:rsidRPr="003C0DD8">
              <w:rPr>
                <w:rFonts w:ascii="Arial" w:hAnsi="Arial" w:cs="Arial"/>
                <w:b/>
                <w:bCs/>
                <w:sz w:val="2"/>
                <w:szCs w:val="2"/>
                <w:lang w:val="es-BO" w:eastAsia="es-ES"/>
              </w:rPr>
              <w:t> </w:t>
            </w:r>
          </w:p>
        </w:tc>
      </w:tr>
      <w:tr w:rsidR="003D3687" w:rsidRPr="003C0DD8" w14:paraId="600657C4" w14:textId="77777777" w:rsidTr="00E678F3">
        <w:trPr>
          <w:trHeight w:val="198"/>
        </w:trPr>
        <w:tc>
          <w:tcPr>
            <w:tcW w:w="2611" w:type="dxa"/>
            <w:tcBorders>
              <w:top w:val="nil"/>
              <w:left w:val="single" w:sz="8" w:space="0" w:color="auto"/>
              <w:bottom w:val="nil"/>
              <w:right w:val="nil"/>
            </w:tcBorders>
            <w:shd w:val="clear" w:color="auto" w:fill="auto"/>
            <w:vAlign w:val="center"/>
            <w:hideMark/>
          </w:tcPr>
          <w:p w14:paraId="5AF604A9" w14:textId="77777777" w:rsidR="003D3687" w:rsidRPr="003C0DD8" w:rsidRDefault="003D3687" w:rsidP="003D3687">
            <w:pPr>
              <w:jc w:val="right"/>
              <w:rPr>
                <w:rFonts w:ascii="Arial" w:hAnsi="Arial" w:cs="Arial"/>
                <w:b/>
                <w:bCs/>
                <w:sz w:val="16"/>
                <w:szCs w:val="16"/>
                <w:lang w:val="es-BO" w:eastAsia="es-ES"/>
              </w:rPr>
            </w:pPr>
            <w:r w:rsidRPr="003C0DD8">
              <w:rPr>
                <w:rFonts w:ascii="Arial" w:hAnsi="Arial" w:cs="Arial"/>
                <w:b/>
                <w:bCs/>
                <w:sz w:val="16"/>
                <w:szCs w:val="16"/>
                <w:lang w:val="es-BO" w:eastAsia="es-ES"/>
              </w:rPr>
              <w:t>Número de Registro Profesional</w:t>
            </w:r>
          </w:p>
          <w:p w14:paraId="6AA0EECD" w14:textId="2B1DAA3A" w:rsidR="00D555CC" w:rsidRPr="003C0DD8" w:rsidRDefault="00D555CC" w:rsidP="003D3687">
            <w:pPr>
              <w:jc w:val="right"/>
              <w:rPr>
                <w:rFonts w:ascii="Arial" w:hAnsi="Arial" w:cs="Arial"/>
                <w:b/>
                <w:bCs/>
                <w:sz w:val="16"/>
                <w:szCs w:val="16"/>
                <w:lang w:val="es-BO" w:eastAsia="es-ES"/>
              </w:rPr>
            </w:pPr>
            <w:r w:rsidRPr="003C0DD8">
              <w:rPr>
                <w:rFonts w:ascii="Arial" w:hAnsi="Arial" w:cs="Arial"/>
                <w:b/>
                <w:bCs/>
                <w:sz w:val="16"/>
                <w:szCs w:val="16"/>
                <w:lang w:val="es-BO" w:eastAsia="es-ES"/>
              </w:rPr>
              <w:t>(si corresponde)</w:t>
            </w:r>
          </w:p>
        </w:tc>
        <w:tc>
          <w:tcPr>
            <w:tcW w:w="194" w:type="dxa"/>
            <w:tcBorders>
              <w:top w:val="nil"/>
              <w:left w:val="nil"/>
              <w:bottom w:val="nil"/>
              <w:right w:val="nil"/>
            </w:tcBorders>
            <w:shd w:val="clear" w:color="auto" w:fill="auto"/>
            <w:vAlign w:val="center"/>
            <w:hideMark/>
          </w:tcPr>
          <w:p w14:paraId="3AF61E31" w14:textId="77777777" w:rsidR="003D3687" w:rsidRPr="003C0DD8" w:rsidRDefault="003D3687"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985"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0EF110F9"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985" w:type="dxa"/>
            <w:tcBorders>
              <w:top w:val="nil"/>
              <w:left w:val="nil"/>
              <w:bottom w:val="nil"/>
              <w:right w:val="nil"/>
            </w:tcBorders>
            <w:shd w:val="clear" w:color="000000" w:fill="FFFFFF"/>
            <w:vAlign w:val="center"/>
            <w:hideMark/>
          </w:tcPr>
          <w:p w14:paraId="5124EBC2"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328" w:type="dxa"/>
            <w:tcBorders>
              <w:top w:val="nil"/>
              <w:left w:val="nil"/>
              <w:bottom w:val="nil"/>
              <w:right w:val="nil"/>
            </w:tcBorders>
            <w:shd w:val="clear" w:color="000000" w:fill="FFFFFF"/>
            <w:vAlign w:val="center"/>
            <w:hideMark/>
          </w:tcPr>
          <w:p w14:paraId="10756060"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985" w:type="dxa"/>
            <w:tcBorders>
              <w:top w:val="nil"/>
              <w:left w:val="nil"/>
              <w:bottom w:val="nil"/>
              <w:right w:val="nil"/>
            </w:tcBorders>
            <w:shd w:val="clear" w:color="000000" w:fill="FFFFFF"/>
            <w:vAlign w:val="center"/>
            <w:hideMark/>
          </w:tcPr>
          <w:p w14:paraId="01FEEFC3"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985" w:type="dxa"/>
            <w:tcBorders>
              <w:top w:val="nil"/>
              <w:left w:val="nil"/>
              <w:bottom w:val="nil"/>
              <w:right w:val="nil"/>
            </w:tcBorders>
            <w:shd w:val="clear" w:color="000000" w:fill="FFFFFF"/>
            <w:vAlign w:val="center"/>
            <w:hideMark/>
          </w:tcPr>
          <w:p w14:paraId="2C40B7C0"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493" w:type="dxa"/>
            <w:tcBorders>
              <w:top w:val="nil"/>
              <w:left w:val="nil"/>
              <w:bottom w:val="nil"/>
              <w:right w:val="nil"/>
            </w:tcBorders>
            <w:shd w:val="clear" w:color="000000" w:fill="FFFFFF"/>
            <w:vAlign w:val="center"/>
            <w:hideMark/>
          </w:tcPr>
          <w:p w14:paraId="49D60529"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985" w:type="dxa"/>
            <w:tcBorders>
              <w:top w:val="nil"/>
              <w:left w:val="nil"/>
              <w:bottom w:val="nil"/>
              <w:right w:val="nil"/>
            </w:tcBorders>
            <w:shd w:val="clear" w:color="000000" w:fill="FFFFFF"/>
            <w:vAlign w:val="center"/>
            <w:hideMark/>
          </w:tcPr>
          <w:p w14:paraId="3290E085"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903" w:type="dxa"/>
            <w:tcBorders>
              <w:top w:val="nil"/>
              <w:left w:val="nil"/>
              <w:bottom w:val="nil"/>
              <w:right w:val="nil"/>
            </w:tcBorders>
            <w:shd w:val="clear" w:color="000000" w:fill="FFFFFF"/>
            <w:vAlign w:val="center"/>
            <w:hideMark/>
          </w:tcPr>
          <w:p w14:paraId="7B0213FF"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185" w:type="dxa"/>
            <w:tcBorders>
              <w:top w:val="nil"/>
              <w:left w:val="nil"/>
              <w:bottom w:val="nil"/>
              <w:right w:val="single" w:sz="8" w:space="0" w:color="auto"/>
            </w:tcBorders>
            <w:shd w:val="clear" w:color="000000" w:fill="FFFFFF"/>
            <w:vAlign w:val="center"/>
            <w:hideMark/>
          </w:tcPr>
          <w:p w14:paraId="19C61AFF"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r>
      <w:tr w:rsidR="003D3687" w:rsidRPr="003C0DD8" w14:paraId="48890A3C" w14:textId="77777777" w:rsidTr="00E678F3">
        <w:trPr>
          <w:trHeight w:val="47"/>
        </w:trPr>
        <w:tc>
          <w:tcPr>
            <w:tcW w:w="2611" w:type="dxa"/>
            <w:tcBorders>
              <w:top w:val="nil"/>
              <w:left w:val="single" w:sz="8" w:space="0" w:color="auto"/>
              <w:bottom w:val="single" w:sz="8" w:space="0" w:color="auto"/>
              <w:right w:val="nil"/>
            </w:tcBorders>
            <w:shd w:val="clear" w:color="auto" w:fill="auto"/>
            <w:vAlign w:val="center"/>
            <w:hideMark/>
          </w:tcPr>
          <w:p w14:paraId="6E61DDB5" w14:textId="77777777" w:rsidR="003D3687" w:rsidRPr="003C0DD8" w:rsidRDefault="003D3687" w:rsidP="003D3687">
            <w:pPr>
              <w:jc w:val="right"/>
              <w:rPr>
                <w:rFonts w:ascii="Arial" w:hAnsi="Arial" w:cs="Arial"/>
                <w:b/>
                <w:bCs/>
                <w:sz w:val="2"/>
                <w:szCs w:val="2"/>
                <w:lang w:val="es-BO" w:eastAsia="es-ES"/>
              </w:rPr>
            </w:pPr>
            <w:r w:rsidRPr="003C0DD8">
              <w:rPr>
                <w:rFonts w:ascii="Arial" w:hAnsi="Arial" w:cs="Arial"/>
                <w:b/>
                <w:bCs/>
                <w:sz w:val="2"/>
                <w:szCs w:val="2"/>
                <w:lang w:val="es-BO" w:eastAsia="es-ES"/>
              </w:rPr>
              <w:t> </w:t>
            </w:r>
          </w:p>
        </w:tc>
        <w:tc>
          <w:tcPr>
            <w:tcW w:w="194" w:type="dxa"/>
            <w:tcBorders>
              <w:top w:val="nil"/>
              <w:left w:val="nil"/>
              <w:bottom w:val="single" w:sz="8" w:space="0" w:color="auto"/>
              <w:right w:val="nil"/>
            </w:tcBorders>
            <w:shd w:val="clear" w:color="auto" w:fill="auto"/>
            <w:vAlign w:val="center"/>
            <w:hideMark/>
          </w:tcPr>
          <w:p w14:paraId="3B834AFC" w14:textId="77777777" w:rsidR="003D3687" w:rsidRPr="003C0DD8" w:rsidRDefault="003D3687" w:rsidP="003D3687">
            <w:pPr>
              <w:jc w:val="cente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985" w:type="dxa"/>
            <w:tcBorders>
              <w:top w:val="nil"/>
              <w:left w:val="nil"/>
              <w:bottom w:val="single" w:sz="8" w:space="0" w:color="auto"/>
              <w:right w:val="nil"/>
            </w:tcBorders>
            <w:shd w:val="clear" w:color="auto" w:fill="auto"/>
            <w:vAlign w:val="center"/>
            <w:hideMark/>
          </w:tcPr>
          <w:p w14:paraId="36E0847B" w14:textId="77777777" w:rsidR="003D3687" w:rsidRPr="003C0DD8" w:rsidRDefault="003D3687" w:rsidP="003D3687">
            <w:pPr>
              <w:jc w:val="cente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985" w:type="dxa"/>
            <w:tcBorders>
              <w:top w:val="nil"/>
              <w:left w:val="nil"/>
              <w:bottom w:val="single" w:sz="8" w:space="0" w:color="auto"/>
              <w:right w:val="nil"/>
            </w:tcBorders>
            <w:shd w:val="clear" w:color="auto" w:fill="auto"/>
            <w:vAlign w:val="center"/>
            <w:hideMark/>
          </w:tcPr>
          <w:p w14:paraId="5E4741D7" w14:textId="77777777" w:rsidR="003D3687" w:rsidRPr="003C0DD8" w:rsidRDefault="003D3687" w:rsidP="003D3687">
            <w:pPr>
              <w:rPr>
                <w:rFonts w:ascii="Arial" w:hAnsi="Arial" w:cs="Arial"/>
                <w:sz w:val="2"/>
                <w:szCs w:val="2"/>
                <w:lang w:val="es-BO" w:eastAsia="es-ES"/>
              </w:rPr>
            </w:pPr>
            <w:r w:rsidRPr="003C0DD8">
              <w:rPr>
                <w:rFonts w:ascii="Arial" w:hAnsi="Arial" w:cs="Arial"/>
                <w:sz w:val="2"/>
                <w:szCs w:val="2"/>
                <w:lang w:val="es-BO" w:eastAsia="es-ES"/>
              </w:rPr>
              <w:t> </w:t>
            </w:r>
          </w:p>
        </w:tc>
        <w:tc>
          <w:tcPr>
            <w:tcW w:w="328" w:type="dxa"/>
            <w:tcBorders>
              <w:top w:val="nil"/>
              <w:left w:val="nil"/>
              <w:bottom w:val="single" w:sz="8" w:space="0" w:color="auto"/>
              <w:right w:val="nil"/>
            </w:tcBorders>
            <w:shd w:val="clear" w:color="auto" w:fill="auto"/>
            <w:vAlign w:val="center"/>
            <w:hideMark/>
          </w:tcPr>
          <w:p w14:paraId="6EB5C92B" w14:textId="77777777" w:rsidR="003D3687" w:rsidRPr="003C0DD8" w:rsidRDefault="003D3687" w:rsidP="003D3687">
            <w:pPr>
              <w:rPr>
                <w:rFonts w:ascii="Arial" w:hAnsi="Arial" w:cs="Arial"/>
                <w:sz w:val="2"/>
                <w:szCs w:val="2"/>
                <w:lang w:val="es-BO" w:eastAsia="es-ES"/>
              </w:rPr>
            </w:pPr>
            <w:r w:rsidRPr="003C0DD8">
              <w:rPr>
                <w:rFonts w:ascii="Arial" w:hAnsi="Arial" w:cs="Arial"/>
                <w:sz w:val="2"/>
                <w:szCs w:val="2"/>
                <w:lang w:val="es-BO" w:eastAsia="es-ES"/>
              </w:rPr>
              <w:t> </w:t>
            </w:r>
          </w:p>
        </w:tc>
        <w:tc>
          <w:tcPr>
            <w:tcW w:w="985" w:type="dxa"/>
            <w:tcBorders>
              <w:top w:val="nil"/>
              <w:left w:val="nil"/>
              <w:bottom w:val="single" w:sz="8" w:space="0" w:color="auto"/>
              <w:right w:val="nil"/>
            </w:tcBorders>
            <w:shd w:val="clear" w:color="auto" w:fill="auto"/>
            <w:vAlign w:val="center"/>
            <w:hideMark/>
          </w:tcPr>
          <w:p w14:paraId="4EF35E52" w14:textId="77777777" w:rsidR="003D3687" w:rsidRPr="003C0DD8" w:rsidRDefault="003D3687" w:rsidP="003D3687">
            <w:pPr>
              <w:rPr>
                <w:rFonts w:ascii="Arial" w:hAnsi="Arial" w:cs="Arial"/>
                <w:sz w:val="2"/>
                <w:szCs w:val="2"/>
                <w:lang w:val="es-BO" w:eastAsia="es-ES"/>
              </w:rPr>
            </w:pPr>
            <w:r w:rsidRPr="003C0DD8">
              <w:rPr>
                <w:rFonts w:ascii="Arial" w:hAnsi="Arial" w:cs="Arial"/>
                <w:sz w:val="2"/>
                <w:szCs w:val="2"/>
                <w:lang w:val="es-BO" w:eastAsia="es-ES"/>
              </w:rPr>
              <w:t> </w:t>
            </w:r>
          </w:p>
        </w:tc>
        <w:tc>
          <w:tcPr>
            <w:tcW w:w="985" w:type="dxa"/>
            <w:tcBorders>
              <w:top w:val="nil"/>
              <w:left w:val="nil"/>
              <w:bottom w:val="single" w:sz="8" w:space="0" w:color="auto"/>
              <w:right w:val="nil"/>
            </w:tcBorders>
            <w:shd w:val="clear" w:color="auto" w:fill="auto"/>
            <w:vAlign w:val="center"/>
            <w:hideMark/>
          </w:tcPr>
          <w:p w14:paraId="6976589D" w14:textId="77777777" w:rsidR="003D3687" w:rsidRPr="003C0DD8" w:rsidRDefault="003D3687" w:rsidP="003D3687">
            <w:pPr>
              <w:rPr>
                <w:rFonts w:ascii="Arial" w:hAnsi="Arial" w:cs="Arial"/>
                <w:sz w:val="2"/>
                <w:szCs w:val="2"/>
                <w:lang w:val="es-BO" w:eastAsia="es-ES"/>
              </w:rPr>
            </w:pPr>
            <w:r w:rsidRPr="003C0DD8">
              <w:rPr>
                <w:rFonts w:ascii="Arial" w:hAnsi="Arial" w:cs="Arial"/>
                <w:sz w:val="2"/>
                <w:szCs w:val="2"/>
                <w:lang w:val="es-BO" w:eastAsia="es-ES"/>
              </w:rPr>
              <w:t> </w:t>
            </w:r>
          </w:p>
        </w:tc>
        <w:tc>
          <w:tcPr>
            <w:tcW w:w="493" w:type="dxa"/>
            <w:tcBorders>
              <w:top w:val="nil"/>
              <w:left w:val="nil"/>
              <w:bottom w:val="single" w:sz="8" w:space="0" w:color="auto"/>
              <w:right w:val="nil"/>
            </w:tcBorders>
            <w:shd w:val="clear" w:color="auto" w:fill="auto"/>
            <w:vAlign w:val="center"/>
            <w:hideMark/>
          </w:tcPr>
          <w:p w14:paraId="7C325D4B" w14:textId="77777777" w:rsidR="003D3687" w:rsidRPr="003C0DD8" w:rsidRDefault="003D3687" w:rsidP="003D3687">
            <w:pPr>
              <w:rPr>
                <w:rFonts w:ascii="Arial" w:hAnsi="Arial" w:cs="Arial"/>
                <w:sz w:val="2"/>
                <w:szCs w:val="2"/>
                <w:lang w:val="es-BO" w:eastAsia="es-ES"/>
              </w:rPr>
            </w:pPr>
            <w:r w:rsidRPr="003C0DD8">
              <w:rPr>
                <w:rFonts w:ascii="Arial" w:hAnsi="Arial" w:cs="Arial"/>
                <w:sz w:val="2"/>
                <w:szCs w:val="2"/>
                <w:lang w:val="es-BO" w:eastAsia="es-ES"/>
              </w:rPr>
              <w:t> </w:t>
            </w:r>
          </w:p>
        </w:tc>
        <w:tc>
          <w:tcPr>
            <w:tcW w:w="985" w:type="dxa"/>
            <w:tcBorders>
              <w:top w:val="nil"/>
              <w:left w:val="nil"/>
              <w:bottom w:val="single" w:sz="8" w:space="0" w:color="auto"/>
              <w:right w:val="nil"/>
            </w:tcBorders>
            <w:shd w:val="clear" w:color="auto" w:fill="auto"/>
            <w:vAlign w:val="center"/>
            <w:hideMark/>
          </w:tcPr>
          <w:p w14:paraId="3331F36B" w14:textId="77777777" w:rsidR="003D3687" w:rsidRPr="003C0DD8" w:rsidRDefault="003D3687" w:rsidP="003D3687">
            <w:pPr>
              <w:rPr>
                <w:rFonts w:ascii="Arial" w:hAnsi="Arial" w:cs="Arial"/>
                <w:sz w:val="2"/>
                <w:szCs w:val="2"/>
                <w:lang w:val="es-BO" w:eastAsia="es-ES"/>
              </w:rPr>
            </w:pPr>
            <w:r w:rsidRPr="003C0DD8">
              <w:rPr>
                <w:rFonts w:ascii="Arial" w:hAnsi="Arial" w:cs="Arial"/>
                <w:sz w:val="2"/>
                <w:szCs w:val="2"/>
                <w:lang w:val="es-BO" w:eastAsia="es-ES"/>
              </w:rPr>
              <w:t> </w:t>
            </w:r>
          </w:p>
        </w:tc>
        <w:tc>
          <w:tcPr>
            <w:tcW w:w="903" w:type="dxa"/>
            <w:tcBorders>
              <w:top w:val="nil"/>
              <w:left w:val="nil"/>
              <w:bottom w:val="single" w:sz="8" w:space="0" w:color="auto"/>
              <w:right w:val="nil"/>
            </w:tcBorders>
            <w:shd w:val="clear" w:color="auto" w:fill="auto"/>
            <w:vAlign w:val="center"/>
            <w:hideMark/>
          </w:tcPr>
          <w:p w14:paraId="1E541C60" w14:textId="77777777" w:rsidR="003D3687" w:rsidRPr="003C0DD8" w:rsidRDefault="003D3687" w:rsidP="003D3687">
            <w:pPr>
              <w:rPr>
                <w:rFonts w:ascii="Arial" w:hAnsi="Arial" w:cs="Arial"/>
                <w:sz w:val="2"/>
                <w:szCs w:val="2"/>
                <w:lang w:val="es-BO" w:eastAsia="es-ES"/>
              </w:rPr>
            </w:pPr>
            <w:r w:rsidRPr="003C0DD8">
              <w:rPr>
                <w:rFonts w:ascii="Arial" w:hAnsi="Arial" w:cs="Arial"/>
                <w:sz w:val="2"/>
                <w:szCs w:val="2"/>
                <w:lang w:val="es-BO" w:eastAsia="es-ES"/>
              </w:rPr>
              <w:t> </w:t>
            </w:r>
          </w:p>
        </w:tc>
        <w:tc>
          <w:tcPr>
            <w:tcW w:w="185" w:type="dxa"/>
            <w:tcBorders>
              <w:top w:val="nil"/>
              <w:left w:val="nil"/>
              <w:bottom w:val="single" w:sz="8" w:space="0" w:color="auto"/>
              <w:right w:val="single" w:sz="8" w:space="0" w:color="auto"/>
            </w:tcBorders>
            <w:shd w:val="clear" w:color="auto" w:fill="auto"/>
            <w:vAlign w:val="center"/>
            <w:hideMark/>
          </w:tcPr>
          <w:p w14:paraId="1BD153D0" w14:textId="77777777" w:rsidR="003D3687" w:rsidRPr="003C0DD8" w:rsidRDefault="003D3687" w:rsidP="003D3687">
            <w:pPr>
              <w:rPr>
                <w:rFonts w:ascii="Arial" w:hAnsi="Arial" w:cs="Arial"/>
                <w:sz w:val="2"/>
                <w:szCs w:val="2"/>
                <w:lang w:val="es-BO" w:eastAsia="es-ES"/>
              </w:rPr>
            </w:pPr>
            <w:r w:rsidRPr="003C0DD8">
              <w:rPr>
                <w:rFonts w:ascii="Arial" w:hAnsi="Arial" w:cs="Arial"/>
                <w:sz w:val="2"/>
                <w:szCs w:val="2"/>
                <w:lang w:val="es-BO" w:eastAsia="es-ES"/>
              </w:rPr>
              <w:t> </w:t>
            </w:r>
          </w:p>
        </w:tc>
      </w:tr>
      <w:tr w:rsidR="003D3687" w:rsidRPr="003C0DD8" w14:paraId="4A34122B" w14:textId="77777777" w:rsidTr="00E678F3">
        <w:trPr>
          <w:trHeight w:val="50"/>
        </w:trPr>
        <w:tc>
          <w:tcPr>
            <w:tcW w:w="2611" w:type="dxa"/>
            <w:tcBorders>
              <w:top w:val="nil"/>
              <w:left w:val="nil"/>
              <w:bottom w:val="nil"/>
              <w:right w:val="nil"/>
            </w:tcBorders>
            <w:shd w:val="clear" w:color="auto" w:fill="auto"/>
            <w:noWrap/>
            <w:vAlign w:val="center"/>
            <w:hideMark/>
          </w:tcPr>
          <w:p w14:paraId="4C5A7810" w14:textId="77777777" w:rsidR="003D3687" w:rsidRPr="003C0DD8" w:rsidRDefault="003D3687" w:rsidP="003D3687">
            <w:pPr>
              <w:rPr>
                <w:rFonts w:ascii="Calibri" w:hAnsi="Calibri" w:cs="Calibri"/>
                <w:sz w:val="22"/>
                <w:szCs w:val="22"/>
                <w:lang w:val="es-BO" w:eastAsia="es-ES"/>
              </w:rPr>
            </w:pPr>
          </w:p>
        </w:tc>
        <w:tc>
          <w:tcPr>
            <w:tcW w:w="194" w:type="dxa"/>
            <w:tcBorders>
              <w:top w:val="nil"/>
              <w:left w:val="nil"/>
              <w:bottom w:val="nil"/>
              <w:right w:val="nil"/>
            </w:tcBorders>
            <w:shd w:val="clear" w:color="auto" w:fill="auto"/>
            <w:noWrap/>
            <w:vAlign w:val="center"/>
            <w:hideMark/>
          </w:tcPr>
          <w:p w14:paraId="45BCD69A" w14:textId="77777777" w:rsidR="003D3687" w:rsidRPr="003C0DD8" w:rsidRDefault="003D3687" w:rsidP="003D3687">
            <w:pPr>
              <w:rPr>
                <w:rFonts w:ascii="Calibri" w:hAnsi="Calibri" w:cs="Calibri"/>
                <w:sz w:val="22"/>
                <w:szCs w:val="22"/>
                <w:lang w:val="es-BO" w:eastAsia="es-ES"/>
              </w:rPr>
            </w:pPr>
          </w:p>
        </w:tc>
        <w:tc>
          <w:tcPr>
            <w:tcW w:w="985" w:type="dxa"/>
            <w:tcBorders>
              <w:top w:val="nil"/>
              <w:left w:val="nil"/>
              <w:bottom w:val="nil"/>
              <w:right w:val="nil"/>
            </w:tcBorders>
            <w:shd w:val="clear" w:color="auto" w:fill="auto"/>
            <w:noWrap/>
            <w:vAlign w:val="center"/>
            <w:hideMark/>
          </w:tcPr>
          <w:p w14:paraId="7881B526" w14:textId="77777777" w:rsidR="003D3687" w:rsidRPr="003C0DD8" w:rsidRDefault="003D3687" w:rsidP="003D3687">
            <w:pPr>
              <w:rPr>
                <w:rFonts w:ascii="Calibri" w:hAnsi="Calibri" w:cs="Calibri"/>
                <w:sz w:val="22"/>
                <w:szCs w:val="22"/>
                <w:lang w:val="es-BO" w:eastAsia="es-ES"/>
              </w:rPr>
            </w:pPr>
          </w:p>
        </w:tc>
        <w:tc>
          <w:tcPr>
            <w:tcW w:w="985" w:type="dxa"/>
            <w:tcBorders>
              <w:top w:val="nil"/>
              <w:left w:val="nil"/>
              <w:bottom w:val="nil"/>
              <w:right w:val="nil"/>
            </w:tcBorders>
            <w:shd w:val="clear" w:color="auto" w:fill="auto"/>
            <w:noWrap/>
            <w:vAlign w:val="center"/>
            <w:hideMark/>
          </w:tcPr>
          <w:p w14:paraId="230F5F87" w14:textId="77777777" w:rsidR="003D3687" w:rsidRPr="003C0DD8" w:rsidRDefault="003D3687" w:rsidP="003D3687">
            <w:pPr>
              <w:rPr>
                <w:rFonts w:ascii="Calibri" w:hAnsi="Calibri" w:cs="Calibri"/>
                <w:sz w:val="22"/>
                <w:szCs w:val="22"/>
                <w:lang w:val="es-BO" w:eastAsia="es-ES"/>
              </w:rPr>
            </w:pPr>
          </w:p>
        </w:tc>
        <w:tc>
          <w:tcPr>
            <w:tcW w:w="328" w:type="dxa"/>
            <w:tcBorders>
              <w:top w:val="nil"/>
              <w:left w:val="nil"/>
              <w:bottom w:val="nil"/>
              <w:right w:val="nil"/>
            </w:tcBorders>
            <w:shd w:val="clear" w:color="auto" w:fill="auto"/>
            <w:noWrap/>
            <w:vAlign w:val="center"/>
            <w:hideMark/>
          </w:tcPr>
          <w:p w14:paraId="1FD0871A" w14:textId="77777777" w:rsidR="003D3687" w:rsidRPr="003C0DD8" w:rsidRDefault="003D3687" w:rsidP="003D3687">
            <w:pPr>
              <w:rPr>
                <w:rFonts w:ascii="Calibri" w:hAnsi="Calibri" w:cs="Calibri"/>
                <w:sz w:val="22"/>
                <w:szCs w:val="22"/>
                <w:lang w:val="es-BO" w:eastAsia="es-ES"/>
              </w:rPr>
            </w:pPr>
          </w:p>
        </w:tc>
        <w:tc>
          <w:tcPr>
            <w:tcW w:w="985" w:type="dxa"/>
            <w:tcBorders>
              <w:top w:val="nil"/>
              <w:left w:val="nil"/>
              <w:bottom w:val="nil"/>
              <w:right w:val="nil"/>
            </w:tcBorders>
            <w:shd w:val="clear" w:color="auto" w:fill="auto"/>
            <w:noWrap/>
            <w:vAlign w:val="center"/>
            <w:hideMark/>
          </w:tcPr>
          <w:p w14:paraId="1DDBA7BF" w14:textId="77777777" w:rsidR="003D3687" w:rsidRPr="003C0DD8" w:rsidRDefault="003D3687" w:rsidP="003D3687">
            <w:pPr>
              <w:rPr>
                <w:rFonts w:ascii="Calibri" w:hAnsi="Calibri" w:cs="Calibri"/>
                <w:sz w:val="22"/>
                <w:szCs w:val="22"/>
                <w:lang w:val="es-BO" w:eastAsia="es-ES"/>
              </w:rPr>
            </w:pPr>
          </w:p>
        </w:tc>
        <w:tc>
          <w:tcPr>
            <w:tcW w:w="985" w:type="dxa"/>
            <w:tcBorders>
              <w:top w:val="nil"/>
              <w:left w:val="nil"/>
              <w:bottom w:val="nil"/>
              <w:right w:val="nil"/>
            </w:tcBorders>
            <w:shd w:val="clear" w:color="auto" w:fill="auto"/>
            <w:noWrap/>
            <w:vAlign w:val="center"/>
            <w:hideMark/>
          </w:tcPr>
          <w:p w14:paraId="0EBEFFD0" w14:textId="77777777" w:rsidR="003D3687" w:rsidRPr="003C0DD8" w:rsidRDefault="003D3687" w:rsidP="003D3687">
            <w:pPr>
              <w:rPr>
                <w:rFonts w:ascii="Calibri" w:hAnsi="Calibri" w:cs="Calibri"/>
                <w:sz w:val="22"/>
                <w:szCs w:val="22"/>
                <w:lang w:val="es-BO" w:eastAsia="es-ES"/>
              </w:rPr>
            </w:pPr>
          </w:p>
        </w:tc>
        <w:tc>
          <w:tcPr>
            <w:tcW w:w="493" w:type="dxa"/>
            <w:tcBorders>
              <w:top w:val="nil"/>
              <w:left w:val="nil"/>
              <w:bottom w:val="nil"/>
              <w:right w:val="nil"/>
            </w:tcBorders>
            <w:shd w:val="clear" w:color="auto" w:fill="auto"/>
            <w:noWrap/>
            <w:vAlign w:val="center"/>
            <w:hideMark/>
          </w:tcPr>
          <w:p w14:paraId="50689598" w14:textId="77777777" w:rsidR="003D3687" w:rsidRPr="003C0DD8" w:rsidRDefault="003D3687" w:rsidP="003D3687">
            <w:pPr>
              <w:rPr>
                <w:rFonts w:ascii="Calibri" w:hAnsi="Calibri" w:cs="Calibri"/>
                <w:sz w:val="22"/>
                <w:szCs w:val="22"/>
                <w:lang w:val="es-BO" w:eastAsia="es-ES"/>
              </w:rPr>
            </w:pPr>
          </w:p>
        </w:tc>
        <w:tc>
          <w:tcPr>
            <w:tcW w:w="985" w:type="dxa"/>
            <w:tcBorders>
              <w:top w:val="nil"/>
              <w:left w:val="nil"/>
              <w:bottom w:val="nil"/>
              <w:right w:val="nil"/>
            </w:tcBorders>
            <w:shd w:val="clear" w:color="auto" w:fill="auto"/>
            <w:noWrap/>
            <w:vAlign w:val="center"/>
            <w:hideMark/>
          </w:tcPr>
          <w:p w14:paraId="573FC98D" w14:textId="77777777" w:rsidR="003D3687" w:rsidRPr="003C0DD8" w:rsidRDefault="003D3687" w:rsidP="003D3687">
            <w:pPr>
              <w:rPr>
                <w:rFonts w:ascii="Calibri" w:hAnsi="Calibri" w:cs="Calibri"/>
                <w:sz w:val="22"/>
                <w:szCs w:val="22"/>
                <w:lang w:val="es-BO" w:eastAsia="es-ES"/>
              </w:rPr>
            </w:pPr>
          </w:p>
        </w:tc>
        <w:tc>
          <w:tcPr>
            <w:tcW w:w="903" w:type="dxa"/>
            <w:tcBorders>
              <w:top w:val="nil"/>
              <w:left w:val="nil"/>
              <w:bottom w:val="nil"/>
              <w:right w:val="nil"/>
            </w:tcBorders>
            <w:shd w:val="clear" w:color="auto" w:fill="auto"/>
            <w:noWrap/>
            <w:vAlign w:val="center"/>
            <w:hideMark/>
          </w:tcPr>
          <w:p w14:paraId="4523FE30" w14:textId="77777777" w:rsidR="003D3687" w:rsidRPr="003C0DD8" w:rsidRDefault="003D3687" w:rsidP="003D3687">
            <w:pPr>
              <w:rPr>
                <w:rFonts w:ascii="Calibri" w:hAnsi="Calibri" w:cs="Calibri"/>
                <w:sz w:val="22"/>
                <w:szCs w:val="22"/>
                <w:lang w:val="es-BO" w:eastAsia="es-ES"/>
              </w:rPr>
            </w:pPr>
          </w:p>
        </w:tc>
        <w:tc>
          <w:tcPr>
            <w:tcW w:w="185" w:type="dxa"/>
            <w:tcBorders>
              <w:top w:val="nil"/>
              <w:left w:val="nil"/>
              <w:bottom w:val="nil"/>
              <w:right w:val="nil"/>
            </w:tcBorders>
            <w:shd w:val="clear" w:color="auto" w:fill="auto"/>
            <w:noWrap/>
            <w:vAlign w:val="center"/>
            <w:hideMark/>
          </w:tcPr>
          <w:p w14:paraId="10DB5AB8" w14:textId="77777777" w:rsidR="003D3687" w:rsidRPr="003C0DD8" w:rsidRDefault="003D3687" w:rsidP="003D3687">
            <w:pPr>
              <w:rPr>
                <w:rFonts w:ascii="Calibri" w:hAnsi="Calibri" w:cs="Calibri"/>
                <w:sz w:val="22"/>
                <w:szCs w:val="22"/>
                <w:lang w:val="es-BO" w:eastAsia="es-ES"/>
              </w:rPr>
            </w:pPr>
          </w:p>
        </w:tc>
      </w:tr>
      <w:tr w:rsidR="003D3687" w:rsidRPr="003C0DD8" w14:paraId="7309C388" w14:textId="77777777" w:rsidTr="00E678F3">
        <w:trPr>
          <w:trHeight w:val="397"/>
        </w:trPr>
        <w:tc>
          <w:tcPr>
            <w:tcW w:w="9639" w:type="dxa"/>
            <w:gridSpan w:val="11"/>
            <w:tcBorders>
              <w:top w:val="single" w:sz="8" w:space="0" w:color="auto"/>
              <w:left w:val="single" w:sz="8" w:space="0" w:color="auto"/>
              <w:bottom w:val="single" w:sz="2" w:space="0" w:color="auto"/>
              <w:right w:val="single" w:sz="8" w:space="0" w:color="000000"/>
            </w:tcBorders>
            <w:shd w:val="clear" w:color="000000" w:fill="0F253F"/>
            <w:vAlign w:val="center"/>
            <w:hideMark/>
          </w:tcPr>
          <w:p w14:paraId="4AA9E6D8" w14:textId="77777777" w:rsidR="003D3687" w:rsidRPr="003C0DD8" w:rsidRDefault="003D3687" w:rsidP="00E678F3">
            <w:pPr>
              <w:jc w:val="center"/>
              <w:rPr>
                <w:rFonts w:ascii="Arial" w:hAnsi="Arial" w:cs="Arial"/>
                <w:b/>
                <w:bCs/>
                <w:sz w:val="16"/>
                <w:szCs w:val="16"/>
                <w:lang w:val="es-BO" w:eastAsia="es-ES"/>
              </w:rPr>
            </w:pPr>
            <w:r w:rsidRPr="003C0DD8">
              <w:rPr>
                <w:rFonts w:ascii="Arial" w:hAnsi="Arial" w:cs="Arial"/>
                <w:b/>
                <w:bCs/>
                <w:sz w:val="16"/>
                <w:szCs w:val="16"/>
                <w:lang w:val="es-BO" w:eastAsia="es-ES"/>
              </w:rPr>
              <w:t>EXPERIENCIA EN EL ÁREA DE SEGUROS</w:t>
            </w:r>
          </w:p>
        </w:tc>
      </w:tr>
      <w:tr w:rsidR="003D3687" w:rsidRPr="003C0DD8" w14:paraId="704134CE" w14:textId="77777777" w:rsidTr="00E678F3">
        <w:trPr>
          <w:trHeight w:val="104"/>
        </w:trPr>
        <w:tc>
          <w:tcPr>
            <w:tcW w:w="2611" w:type="dxa"/>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589F3B28" w14:textId="77777777" w:rsidR="003D3687" w:rsidRPr="003C0DD8" w:rsidRDefault="00307A1D"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 xml:space="preserve">Entidad </w:t>
            </w:r>
          </w:p>
        </w:tc>
        <w:tc>
          <w:tcPr>
            <w:tcW w:w="2492" w:type="dxa"/>
            <w:gridSpan w:val="4"/>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FAD4605" w14:textId="77777777" w:rsidR="003D3687" w:rsidRPr="003C0DD8" w:rsidRDefault="003D3687"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Ramo</w:t>
            </w:r>
          </w:p>
        </w:tc>
        <w:tc>
          <w:tcPr>
            <w:tcW w:w="2463" w:type="dxa"/>
            <w:gridSpan w:val="3"/>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5641B82" w14:textId="77777777" w:rsidR="003D3687" w:rsidRPr="003C0DD8" w:rsidRDefault="003D3687"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Cargo</w:t>
            </w:r>
          </w:p>
        </w:tc>
        <w:tc>
          <w:tcPr>
            <w:tcW w:w="2073" w:type="dxa"/>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4C80476E" w14:textId="77777777" w:rsidR="003D3687" w:rsidRPr="003C0DD8" w:rsidRDefault="003D3687"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Fecha (mes / año)</w:t>
            </w:r>
          </w:p>
        </w:tc>
      </w:tr>
      <w:tr w:rsidR="003D3687" w:rsidRPr="003C0DD8" w14:paraId="589EECBE" w14:textId="77777777" w:rsidTr="00E678F3">
        <w:trPr>
          <w:trHeight w:val="94"/>
        </w:trPr>
        <w:tc>
          <w:tcPr>
            <w:tcW w:w="2611" w:type="dxa"/>
            <w:vMerge/>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1093A79E" w14:textId="77777777" w:rsidR="003D3687" w:rsidRPr="003C0DD8" w:rsidRDefault="003D3687" w:rsidP="003D3687">
            <w:pPr>
              <w:rPr>
                <w:rFonts w:ascii="Arial" w:hAnsi="Arial" w:cs="Arial"/>
                <w:b/>
                <w:bCs/>
                <w:sz w:val="16"/>
                <w:szCs w:val="16"/>
                <w:lang w:val="es-BO" w:eastAsia="es-ES"/>
              </w:rPr>
            </w:pPr>
          </w:p>
        </w:tc>
        <w:tc>
          <w:tcPr>
            <w:tcW w:w="2492" w:type="dxa"/>
            <w:gridSpan w:val="4"/>
            <w:vMerge/>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0B9217B7" w14:textId="77777777" w:rsidR="003D3687" w:rsidRPr="003C0DD8" w:rsidRDefault="003D3687" w:rsidP="003D3687">
            <w:pPr>
              <w:rPr>
                <w:rFonts w:ascii="Arial" w:hAnsi="Arial" w:cs="Arial"/>
                <w:b/>
                <w:bCs/>
                <w:sz w:val="16"/>
                <w:szCs w:val="16"/>
                <w:lang w:val="es-BO" w:eastAsia="es-ES"/>
              </w:rPr>
            </w:pPr>
          </w:p>
        </w:tc>
        <w:tc>
          <w:tcPr>
            <w:tcW w:w="2463" w:type="dxa"/>
            <w:gridSpan w:val="3"/>
            <w:vMerge/>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7EA48D9C" w14:textId="77777777" w:rsidR="003D3687" w:rsidRPr="003C0DD8" w:rsidRDefault="003D3687" w:rsidP="003D3687">
            <w:pPr>
              <w:rPr>
                <w:rFonts w:ascii="Arial" w:hAnsi="Arial" w:cs="Arial"/>
                <w:b/>
                <w:bCs/>
                <w:sz w:val="16"/>
                <w:szCs w:val="16"/>
                <w:lang w:val="es-BO" w:eastAsia="es-ES"/>
              </w:rPr>
            </w:pPr>
          </w:p>
        </w:tc>
        <w:tc>
          <w:tcPr>
            <w:tcW w:w="985"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09D99A7A" w14:textId="77777777" w:rsidR="003D3687" w:rsidRPr="003C0DD8" w:rsidRDefault="003D3687"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Desde</w:t>
            </w:r>
          </w:p>
        </w:tc>
        <w:tc>
          <w:tcPr>
            <w:tcW w:w="1088" w:type="dxa"/>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7C07F715" w14:textId="77777777" w:rsidR="003D3687" w:rsidRPr="003C0DD8" w:rsidRDefault="003D3687"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Hasta</w:t>
            </w:r>
          </w:p>
        </w:tc>
      </w:tr>
      <w:tr w:rsidR="003D3687" w:rsidRPr="003C0DD8" w14:paraId="775CEB6A" w14:textId="77777777" w:rsidTr="00E678F3">
        <w:trPr>
          <w:trHeight w:val="151"/>
        </w:trPr>
        <w:tc>
          <w:tcPr>
            <w:tcW w:w="2611" w:type="dxa"/>
            <w:tcBorders>
              <w:top w:val="single" w:sz="2" w:space="0" w:color="auto"/>
              <w:left w:val="single" w:sz="8" w:space="0" w:color="auto"/>
              <w:bottom w:val="single" w:sz="4" w:space="0" w:color="auto"/>
              <w:right w:val="single" w:sz="4" w:space="0" w:color="auto"/>
            </w:tcBorders>
            <w:shd w:val="clear" w:color="auto" w:fill="auto"/>
            <w:vAlign w:val="center"/>
            <w:hideMark/>
          </w:tcPr>
          <w:p w14:paraId="63ED28A3"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c>
          <w:tcPr>
            <w:tcW w:w="2492" w:type="dxa"/>
            <w:gridSpan w:val="4"/>
            <w:tcBorders>
              <w:top w:val="single" w:sz="2" w:space="0" w:color="auto"/>
              <w:left w:val="nil"/>
              <w:bottom w:val="single" w:sz="4" w:space="0" w:color="auto"/>
              <w:right w:val="single" w:sz="4" w:space="0" w:color="auto"/>
            </w:tcBorders>
            <w:shd w:val="clear" w:color="auto" w:fill="auto"/>
            <w:vAlign w:val="center"/>
            <w:hideMark/>
          </w:tcPr>
          <w:p w14:paraId="1C3CD979"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c>
          <w:tcPr>
            <w:tcW w:w="2463" w:type="dxa"/>
            <w:gridSpan w:val="3"/>
            <w:tcBorders>
              <w:top w:val="single" w:sz="2" w:space="0" w:color="auto"/>
              <w:left w:val="nil"/>
              <w:bottom w:val="single" w:sz="4" w:space="0" w:color="auto"/>
              <w:right w:val="single" w:sz="4" w:space="0" w:color="auto"/>
            </w:tcBorders>
            <w:shd w:val="clear" w:color="auto" w:fill="auto"/>
            <w:vAlign w:val="center"/>
            <w:hideMark/>
          </w:tcPr>
          <w:p w14:paraId="656FABC8"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c>
          <w:tcPr>
            <w:tcW w:w="985" w:type="dxa"/>
            <w:tcBorders>
              <w:top w:val="single" w:sz="2" w:space="0" w:color="auto"/>
              <w:left w:val="nil"/>
              <w:bottom w:val="single" w:sz="4" w:space="0" w:color="auto"/>
              <w:right w:val="single" w:sz="4" w:space="0" w:color="auto"/>
            </w:tcBorders>
            <w:shd w:val="clear" w:color="auto" w:fill="auto"/>
            <w:vAlign w:val="center"/>
            <w:hideMark/>
          </w:tcPr>
          <w:p w14:paraId="081DF3AC"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c>
          <w:tcPr>
            <w:tcW w:w="1088" w:type="dxa"/>
            <w:gridSpan w:val="2"/>
            <w:tcBorders>
              <w:top w:val="single" w:sz="2" w:space="0" w:color="auto"/>
              <w:left w:val="nil"/>
              <w:bottom w:val="single" w:sz="4" w:space="0" w:color="auto"/>
              <w:right w:val="single" w:sz="8" w:space="0" w:color="000000"/>
            </w:tcBorders>
            <w:shd w:val="clear" w:color="auto" w:fill="auto"/>
            <w:vAlign w:val="center"/>
            <w:hideMark/>
          </w:tcPr>
          <w:p w14:paraId="0019C310"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r>
      <w:tr w:rsidR="003D3687" w:rsidRPr="003C0DD8" w14:paraId="224CA9D5" w14:textId="77777777" w:rsidTr="00E678F3">
        <w:trPr>
          <w:trHeight w:val="126"/>
        </w:trPr>
        <w:tc>
          <w:tcPr>
            <w:tcW w:w="2611" w:type="dxa"/>
            <w:tcBorders>
              <w:top w:val="nil"/>
              <w:left w:val="single" w:sz="8" w:space="0" w:color="auto"/>
              <w:bottom w:val="single" w:sz="4" w:space="0" w:color="auto"/>
              <w:right w:val="single" w:sz="4" w:space="0" w:color="auto"/>
            </w:tcBorders>
            <w:shd w:val="clear" w:color="auto" w:fill="auto"/>
            <w:vAlign w:val="center"/>
            <w:hideMark/>
          </w:tcPr>
          <w:p w14:paraId="42C040F6"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c>
          <w:tcPr>
            <w:tcW w:w="2492" w:type="dxa"/>
            <w:gridSpan w:val="4"/>
            <w:tcBorders>
              <w:top w:val="single" w:sz="4" w:space="0" w:color="auto"/>
              <w:left w:val="nil"/>
              <w:bottom w:val="single" w:sz="4" w:space="0" w:color="auto"/>
              <w:right w:val="single" w:sz="4" w:space="0" w:color="auto"/>
            </w:tcBorders>
            <w:shd w:val="clear" w:color="auto" w:fill="auto"/>
            <w:vAlign w:val="center"/>
            <w:hideMark/>
          </w:tcPr>
          <w:p w14:paraId="648903CB"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c>
          <w:tcPr>
            <w:tcW w:w="2463" w:type="dxa"/>
            <w:gridSpan w:val="3"/>
            <w:tcBorders>
              <w:top w:val="single" w:sz="4" w:space="0" w:color="auto"/>
              <w:left w:val="nil"/>
              <w:bottom w:val="single" w:sz="4" w:space="0" w:color="auto"/>
              <w:right w:val="single" w:sz="4" w:space="0" w:color="auto"/>
            </w:tcBorders>
            <w:shd w:val="clear" w:color="auto" w:fill="auto"/>
            <w:vAlign w:val="center"/>
            <w:hideMark/>
          </w:tcPr>
          <w:p w14:paraId="77636832"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c>
          <w:tcPr>
            <w:tcW w:w="985" w:type="dxa"/>
            <w:tcBorders>
              <w:top w:val="nil"/>
              <w:left w:val="nil"/>
              <w:bottom w:val="single" w:sz="4" w:space="0" w:color="auto"/>
              <w:right w:val="single" w:sz="4" w:space="0" w:color="auto"/>
            </w:tcBorders>
            <w:shd w:val="clear" w:color="auto" w:fill="auto"/>
            <w:vAlign w:val="center"/>
            <w:hideMark/>
          </w:tcPr>
          <w:p w14:paraId="3BA1441E"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c>
          <w:tcPr>
            <w:tcW w:w="1088" w:type="dxa"/>
            <w:gridSpan w:val="2"/>
            <w:tcBorders>
              <w:top w:val="single" w:sz="4" w:space="0" w:color="auto"/>
              <w:left w:val="nil"/>
              <w:bottom w:val="single" w:sz="4" w:space="0" w:color="auto"/>
              <w:right w:val="single" w:sz="8" w:space="0" w:color="000000"/>
            </w:tcBorders>
            <w:shd w:val="clear" w:color="auto" w:fill="auto"/>
            <w:vAlign w:val="center"/>
            <w:hideMark/>
          </w:tcPr>
          <w:p w14:paraId="34BF19C7"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r>
      <w:tr w:rsidR="003D3687" w:rsidRPr="003C0DD8" w14:paraId="514AB4EF" w14:textId="77777777" w:rsidTr="00E678F3">
        <w:trPr>
          <w:trHeight w:val="131"/>
        </w:trPr>
        <w:tc>
          <w:tcPr>
            <w:tcW w:w="2611" w:type="dxa"/>
            <w:tcBorders>
              <w:top w:val="nil"/>
              <w:left w:val="single" w:sz="8" w:space="0" w:color="auto"/>
              <w:bottom w:val="single" w:sz="4" w:space="0" w:color="auto"/>
              <w:right w:val="single" w:sz="4" w:space="0" w:color="auto"/>
            </w:tcBorders>
            <w:shd w:val="clear" w:color="auto" w:fill="auto"/>
            <w:vAlign w:val="center"/>
            <w:hideMark/>
          </w:tcPr>
          <w:p w14:paraId="721C0F3E"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c>
          <w:tcPr>
            <w:tcW w:w="2492" w:type="dxa"/>
            <w:gridSpan w:val="4"/>
            <w:tcBorders>
              <w:top w:val="single" w:sz="4" w:space="0" w:color="auto"/>
              <w:left w:val="nil"/>
              <w:bottom w:val="single" w:sz="4" w:space="0" w:color="auto"/>
              <w:right w:val="single" w:sz="4" w:space="0" w:color="auto"/>
            </w:tcBorders>
            <w:shd w:val="clear" w:color="auto" w:fill="auto"/>
            <w:vAlign w:val="center"/>
            <w:hideMark/>
          </w:tcPr>
          <w:p w14:paraId="3981A693"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c>
          <w:tcPr>
            <w:tcW w:w="2463" w:type="dxa"/>
            <w:gridSpan w:val="3"/>
            <w:tcBorders>
              <w:top w:val="single" w:sz="4" w:space="0" w:color="auto"/>
              <w:left w:val="nil"/>
              <w:bottom w:val="single" w:sz="4" w:space="0" w:color="auto"/>
              <w:right w:val="single" w:sz="4" w:space="0" w:color="auto"/>
            </w:tcBorders>
            <w:shd w:val="clear" w:color="auto" w:fill="auto"/>
            <w:vAlign w:val="center"/>
            <w:hideMark/>
          </w:tcPr>
          <w:p w14:paraId="3DE0225B"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c>
          <w:tcPr>
            <w:tcW w:w="985" w:type="dxa"/>
            <w:tcBorders>
              <w:top w:val="nil"/>
              <w:left w:val="nil"/>
              <w:bottom w:val="single" w:sz="4" w:space="0" w:color="auto"/>
              <w:right w:val="single" w:sz="4" w:space="0" w:color="auto"/>
            </w:tcBorders>
            <w:shd w:val="clear" w:color="auto" w:fill="auto"/>
            <w:vAlign w:val="center"/>
            <w:hideMark/>
          </w:tcPr>
          <w:p w14:paraId="5A92C570"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c>
          <w:tcPr>
            <w:tcW w:w="1088" w:type="dxa"/>
            <w:gridSpan w:val="2"/>
            <w:tcBorders>
              <w:top w:val="single" w:sz="4" w:space="0" w:color="auto"/>
              <w:left w:val="nil"/>
              <w:bottom w:val="single" w:sz="4" w:space="0" w:color="auto"/>
              <w:right w:val="single" w:sz="8" w:space="0" w:color="000000"/>
            </w:tcBorders>
            <w:shd w:val="clear" w:color="auto" w:fill="auto"/>
            <w:vAlign w:val="center"/>
            <w:hideMark/>
          </w:tcPr>
          <w:p w14:paraId="4BAD455C"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r>
    </w:tbl>
    <w:p w14:paraId="3873CF2D" w14:textId="77777777" w:rsidR="003D3687" w:rsidRPr="003C0DD8" w:rsidRDefault="003D3687" w:rsidP="003D3687">
      <w:pPr>
        <w:jc w:val="both"/>
        <w:rPr>
          <w:rFonts w:ascii="Verdana" w:hAnsi="Verdana" w:cs="Arial"/>
          <w:b/>
          <w:sz w:val="18"/>
          <w:lang w:val="es-BO"/>
        </w:rPr>
      </w:pPr>
    </w:p>
    <w:p w14:paraId="4DDFC797" w14:textId="77777777" w:rsidR="003D3687" w:rsidRPr="003C0DD8" w:rsidRDefault="003D3687" w:rsidP="003D3687">
      <w:pPr>
        <w:jc w:val="both"/>
        <w:rPr>
          <w:rFonts w:ascii="Verdana" w:hAnsi="Verdana" w:cs="Arial"/>
          <w:b/>
          <w:sz w:val="18"/>
          <w:lang w:val="es-BO"/>
        </w:rPr>
      </w:pPr>
    </w:p>
    <w:p w14:paraId="1CF8C852" w14:textId="77777777" w:rsidR="003D3687" w:rsidRPr="003C0DD8" w:rsidRDefault="003D3687" w:rsidP="003D3687">
      <w:pPr>
        <w:tabs>
          <w:tab w:val="right" w:pos="6663"/>
        </w:tabs>
        <w:jc w:val="center"/>
        <w:rPr>
          <w:rFonts w:ascii="Verdana" w:hAnsi="Verdana" w:cs="Arial"/>
          <w:b/>
          <w:bCs/>
          <w:i/>
          <w:iCs/>
          <w:sz w:val="18"/>
          <w:szCs w:val="18"/>
          <w:lang w:val="es-BO"/>
        </w:rPr>
      </w:pPr>
      <w:r w:rsidRPr="003C0DD8">
        <w:rPr>
          <w:rFonts w:ascii="Verdana" w:hAnsi="Verdana" w:cs="Arial"/>
          <w:b/>
          <w:bCs/>
          <w:i/>
          <w:iCs/>
          <w:sz w:val="18"/>
          <w:szCs w:val="18"/>
          <w:lang w:val="es-BO"/>
        </w:rPr>
        <w:t>(Firma del Profesional)</w:t>
      </w:r>
    </w:p>
    <w:p w14:paraId="0F29AAD0" w14:textId="77777777" w:rsidR="003D3687" w:rsidRDefault="003D3687" w:rsidP="003D3687">
      <w:pPr>
        <w:jc w:val="center"/>
        <w:rPr>
          <w:rFonts w:ascii="Verdana" w:hAnsi="Verdana" w:cs="Arial"/>
          <w:b/>
          <w:bCs/>
          <w:i/>
          <w:iCs/>
          <w:sz w:val="18"/>
          <w:szCs w:val="18"/>
          <w:lang w:val="es-BO"/>
        </w:rPr>
      </w:pPr>
      <w:r w:rsidRPr="003C0DD8">
        <w:rPr>
          <w:rFonts w:ascii="Verdana" w:hAnsi="Verdana" w:cs="Arial"/>
          <w:b/>
          <w:bCs/>
          <w:i/>
          <w:iCs/>
          <w:sz w:val="18"/>
          <w:szCs w:val="18"/>
          <w:lang w:val="es-BO"/>
        </w:rPr>
        <w:t xml:space="preserve"> (Nombre completo del Profesional)</w:t>
      </w:r>
    </w:p>
    <w:p w14:paraId="2B25B8AA" w14:textId="177C9D68" w:rsidR="003C0DD8" w:rsidRDefault="003C0DD8" w:rsidP="003D3687">
      <w:pPr>
        <w:jc w:val="center"/>
        <w:rPr>
          <w:rFonts w:ascii="Verdana" w:hAnsi="Verdana" w:cs="Arial"/>
          <w:b/>
          <w:bCs/>
          <w:i/>
          <w:iCs/>
          <w:sz w:val="18"/>
          <w:szCs w:val="18"/>
          <w:lang w:val="es-BO"/>
        </w:rPr>
      </w:pPr>
    </w:p>
    <w:p w14:paraId="22AF4B97" w14:textId="0CCF25C2" w:rsidR="00A7019E" w:rsidRDefault="00A7019E" w:rsidP="003D3687">
      <w:pPr>
        <w:jc w:val="center"/>
        <w:rPr>
          <w:rFonts w:ascii="Verdana" w:hAnsi="Verdana" w:cs="Arial"/>
          <w:b/>
          <w:bCs/>
          <w:i/>
          <w:iCs/>
          <w:sz w:val="18"/>
          <w:szCs w:val="18"/>
          <w:lang w:val="es-BO"/>
        </w:rPr>
      </w:pPr>
    </w:p>
    <w:p w14:paraId="01E844BE" w14:textId="77777777" w:rsidR="00A7019E" w:rsidRDefault="00A7019E" w:rsidP="003D3687">
      <w:pPr>
        <w:jc w:val="center"/>
        <w:rPr>
          <w:rFonts w:ascii="Verdana" w:hAnsi="Verdana" w:cs="Arial"/>
          <w:b/>
          <w:bCs/>
          <w:i/>
          <w:iCs/>
          <w:sz w:val="18"/>
          <w:szCs w:val="18"/>
          <w:lang w:val="es-BO"/>
        </w:rPr>
      </w:pPr>
    </w:p>
    <w:p w14:paraId="612A08C1" w14:textId="77777777" w:rsidR="003C0DD8" w:rsidRPr="003C0DD8" w:rsidRDefault="003C0DD8" w:rsidP="003D3687">
      <w:pPr>
        <w:jc w:val="center"/>
        <w:rPr>
          <w:rFonts w:ascii="Verdana" w:hAnsi="Verdana" w:cs="Arial"/>
          <w:b/>
          <w:bCs/>
          <w:i/>
          <w:iCs/>
          <w:sz w:val="18"/>
          <w:szCs w:val="18"/>
          <w:lang w:val="es-BO"/>
        </w:rPr>
      </w:pPr>
    </w:p>
    <w:p w14:paraId="0635C4F0" w14:textId="77777777" w:rsidR="003D3687" w:rsidRPr="003C0DD8" w:rsidRDefault="003D3687" w:rsidP="003A2419">
      <w:pPr>
        <w:numPr>
          <w:ilvl w:val="0"/>
          <w:numId w:val="3"/>
        </w:numPr>
        <w:tabs>
          <w:tab w:val="num" w:pos="870"/>
        </w:tabs>
        <w:ind w:left="426" w:hanging="426"/>
        <w:jc w:val="both"/>
        <w:rPr>
          <w:rFonts w:ascii="Verdana" w:hAnsi="Verdana" w:cs="Arial"/>
          <w:b/>
          <w:sz w:val="18"/>
          <w:lang w:val="es-BO"/>
        </w:rPr>
      </w:pPr>
      <w:r w:rsidRPr="003C0DD8">
        <w:rPr>
          <w:rFonts w:ascii="Verdana" w:hAnsi="Verdana" w:cs="Arial"/>
          <w:b/>
          <w:sz w:val="18"/>
          <w:lang w:val="es-BO"/>
        </w:rPr>
        <w:t>GERENTE ADMINISTRATIVO FINANCIERO</w:t>
      </w:r>
    </w:p>
    <w:p w14:paraId="57D0D8AB" w14:textId="77777777" w:rsidR="003D3687" w:rsidRPr="003C0DD8" w:rsidRDefault="003D3687" w:rsidP="003D3687">
      <w:pPr>
        <w:jc w:val="both"/>
        <w:rPr>
          <w:rFonts w:ascii="Verdana" w:hAnsi="Verdana" w:cs="Arial"/>
          <w:sz w:val="16"/>
          <w:u w:val="single"/>
          <w:lang w:val="es-BO"/>
        </w:rPr>
      </w:pPr>
    </w:p>
    <w:tbl>
      <w:tblPr>
        <w:tblW w:w="9639" w:type="dxa"/>
        <w:jc w:val="center"/>
        <w:tblCellMar>
          <w:left w:w="70" w:type="dxa"/>
          <w:right w:w="70" w:type="dxa"/>
        </w:tblCellMar>
        <w:tblLook w:val="04A0" w:firstRow="1" w:lastRow="0" w:firstColumn="1" w:lastColumn="0" w:noHBand="0" w:noVBand="1"/>
      </w:tblPr>
      <w:tblGrid>
        <w:gridCol w:w="2611"/>
        <w:gridCol w:w="194"/>
        <w:gridCol w:w="985"/>
        <w:gridCol w:w="985"/>
        <w:gridCol w:w="328"/>
        <w:gridCol w:w="985"/>
        <w:gridCol w:w="985"/>
        <w:gridCol w:w="493"/>
        <w:gridCol w:w="985"/>
        <w:gridCol w:w="903"/>
        <w:gridCol w:w="185"/>
      </w:tblGrid>
      <w:tr w:rsidR="003D3687" w:rsidRPr="003C0DD8" w14:paraId="7A0BCB18" w14:textId="77777777" w:rsidTr="00E678F3">
        <w:trPr>
          <w:trHeight w:val="397"/>
          <w:jc w:val="center"/>
        </w:trPr>
        <w:tc>
          <w:tcPr>
            <w:tcW w:w="9639" w:type="dxa"/>
            <w:gridSpan w:val="11"/>
            <w:tcBorders>
              <w:top w:val="single" w:sz="8" w:space="0" w:color="auto"/>
              <w:left w:val="single" w:sz="8" w:space="0" w:color="auto"/>
              <w:bottom w:val="single" w:sz="8" w:space="0" w:color="auto"/>
              <w:right w:val="single" w:sz="8" w:space="0" w:color="000000"/>
            </w:tcBorders>
            <w:shd w:val="clear" w:color="000000" w:fill="0F253F"/>
            <w:vAlign w:val="center"/>
            <w:hideMark/>
          </w:tcPr>
          <w:p w14:paraId="0214FBC8" w14:textId="77777777" w:rsidR="003D3687" w:rsidRPr="003C0DD8" w:rsidRDefault="003D3687" w:rsidP="00E678F3">
            <w:pPr>
              <w:jc w:val="center"/>
              <w:rPr>
                <w:rFonts w:ascii="Arial" w:hAnsi="Arial" w:cs="Arial"/>
                <w:b/>
                <w:bCs/>
                <w:sz w:val="16"/>
                <w:szCs w:val="16"/>
                <w:lang w:val="es-BO" w:eastAsia="es-ES"/>
              </w:rPr>
            </w:pPr>
            <w:r w:rsidRPr="003C0DD8">
              <w:rPr>
                <w:rFonts w:ascii="Arial" w:hAnsi="Arial" w:cs="Arial"/>
                <w:b/>
                <w:bCs/>
                <w:sz w:val="16"/>
                <w:szCs w:val="16"/>
                <w:lang w:val="es-BO" w:eastAsia="es-ES"/>
              </w:rPr>
              <w:t>DATOS GENERALES</w:t>
            </w:r>
          </w:p>
        </w:tc>
      </w:tr>
      <w:tr w:rsidR="003D3687" w:rsidRPr="003C0DD8" w14:paraId="1E0DBDA3" w14:textId="77777777" w:rsidTr="003D3687">
        <w:trPr>
          <w:trHeight w:val="47"/>
          <w:jc w:val="center"/>
        </w:trPr>
        <w:tc>
          <w:tcPr>
            <w:tcW w:w="2611" w:type="dxa"/>
            <w:tcBorders>
              <w:top w:val="nil"/>
              <w:left w:val="single" w:sz="8" w:space="0" w:color="auto"/>
              <w:bottom w:val="nil"/>
              <w:right w:val="nil"/>
            </w:tcBorders>
            <w:shd w:val="clear" w:color="auto" w:fill="auto"/>
            <w:noWrap/>
            <w:vAlign w:val="bottom"/>
            <w:hideMark/>
          </w:tcPr>
          <w:p w14:paraId="317B54B4" w14:textId="77777777" w:rsidR="003D3687" w:rsidRPr="003C0DD8" w:rsidRDefault="003D3687" w:rsidP="003D3687">
            <w:pPr>
              <w:rPr>
                <w:rFonts w:ascii="Calibri" w:hAnsi="Calibri" w:cs="Calibri"/>
                <w:sz w:val="2"/>
                <w:szCs w:val="2"/>
                <w:lang w:val="es-BO" w:eastAsia="es-ES"/>
              </w:rPr>
            </w:pPr>
            <w:r w:rsidRPr="003C0DD8">
              <w:rPr>
                <w:rFonts w:ascii="Calibri" w:hAnsi="Calibri" w:cs="Calibri"/>
                <w:sz w:val="2"/>
                <w:szCs w:val="2"/>
                <w:lang w:val="es-BO" w:eastAsia="es-ES"/>
              </w:rPr>
              <w:t> </w:t>
            </w:r>
          </w:p>
        </w:tc>
        <w:tc>
          <w:tcPr>
            <w:tcW w:w="194" w:type="dxa"/>
            <w:tcBorders>
              <w:top w:val="nil"/>
              <w:left w:val="nil"/>
              <w:bottom w:val="nil"/>
              <w:right w:val="nil"/>
            </w:tcBorders>
            <w:shd w:val="clear" w:color="auto" w:fill="auto"/>
            <w:noWrap/>
            <w:vAlign w:val="bottom"/>
            <w:hideMark/>
          </w:tcPr>
          <w:p w14:paraId="636D470B" w14:textId="77777777" w:rsidR="003D3687" w:rsidRPr="003C0DD8" w:rsidRDefault="003D3687" w:rsidP="003D3687">
            <w:pPr>
              <w:rPr>
                <w:rFonts w:ascii="Calibri" w:hAnsi="Calibri" w:cs="Calibri"/>
                <w:sz w:val="2"/>
                <w:szCs w:val="2"/>
                <w:lang w:val="es-BO" w:eastAsia="es-ES"/>
              </w:rPr>
            </w:pPr>
          </w:p>
        </w:tc>
        <w:tc>
          <w:tcPr>
            <w:tcW w:w="985" w:type="dxa"/>
            <w:tcBorders>
              <w:top w:val="nil"/>
              <w:left w:val="nil"/>
              <w:bottom w:val="nil"/>
              <w:right w:val="nil"/>
            </w:tcBorders>
            <w:shd w:val="clear" w:color="auto" w:fill="auto"/>
            <w:noWrap/>
            <w:vAlign w:val="bottom"/>
            <w:hideMark/>
          </w:tcPr>
          <w:p w14:paraId="724B6009" w14:textId="77777777" w:rsidR="003D3687" w:rsidRPr="003C0DD8" w:rsidRDefault="003D3687" w:rsidP="003D3687">
            <w:pPr>
              <w:rPr>
                <w:rFonts w:ascii="Calibri" w:hAnsi="Calibri" w:cs="Calibri"/>
                <w:sz w:val="2"/>
                <w:szCs w:val="2"/>
                <w:lang w:val="es-BO" w:eastAsia="es-ES"/>
              </w:rPr>
            </w:pPr>
            <w:r w:rsidRPr="003C0DD8">
              <w:rPr>
                <w:rFonts w:ascii="Calibri" w:hAnsi="Calibri" w:cs="Calibri"/>
                <w:sz w:val="2"/>
                <w:szCs w:val="2"/>
                <w:lang w:val="es-BO" w:eastAsia="es-ES"/>
              </w:rPr>
              <w:t> </w:t>
            </w:r>
          </w:p>
        </w:tc>
        <w:tc>
          <w:tcPr>
            <w:tcW w:w="985" w:type="dxa"/>
            <w:tcBorders>
              <w:top w:val="nil"/>
              <w:left w:val="nil"/>
              <w:bottom w:val="nil"/>
              <w:right w:val="nil"/>
            </w:tcBorders>
            <w:shd w:val="clear" w:color="auto" w:fill="auto"/>
            <w:noWrap/>
            <w:vAlign w:val="bottom"/>
            <w:hideMark/>
          </w:tcPr>
          <w:p w14:paraId="50B040D0" w14:textId="77777777" w:rsidR="003D3687" w:rsidRPr="003C0DD8" w:rsidRDefault="003D3687" w:rsidP="003D3687">
            <w:pPr>
              <w:rPr>
                <w:rFonts w:ascii="Calibri" w:hAnsi="Calibri" w:cs="Calibri"/>
                <w:sz w:val="2"/>
                <w:szCs w:val="2"/>
                <w:lang w:val="es-BO" w:eastAsia="es-ES"/>
              </w:rPr>
            </w:pPr>
            <w:r w:rsidRPr="003C0DD8">
              <w:rPr>
                <w:rFonts w:ascii="Calibri" w:hAnsi="Calibri" w:cs="Calibri"/>
                <w:sz w:val="2"/>
                <w:szCs w:val="2"/>
                <w:lang w:val="es-BO" w:eastAsia="es-ES"/>
              </w:rPr>
              <w:t> </w:t>
            </w:r>
          </w:p>
        </w:tc>
        <w:tc>
          <w:tcPr>
            <w:tcW w:w="328" w:type="dxa"/>
            <w:tcBorders>
              <w:top w:val="nil"/>
              <w:left w:val="nil"/>
              <w:bottom w:val="nil"/>
              <w:right w:val="nil"/>
            </w:tcBorders>
            <w:shd w:val="clear" w:color="auto" w:fill="auto"/>
            <w:noWrap/>
            <w:vAlign w:val="bottom"/>
            <w:hideMark/>
          </w:tcPr>
          <w:p w14:paraId="14B35C08" w14:textId="77777777" w:rsidR="003D3687" w:rsidRPr="003C0DD8" w:rsidRDefault="003D3687" w:rsidP="003D3687">
            <w:pPr>
              <w:rPr>
                <w:rFonts w:ascii="Calibri" w:hAnsi="Calibri" w:cs="Calibri"/>
                <w:sz w:val="2"/>
                <w:szCs w:val="2"/>
                <w:lang w:val="es-BO" w:eastAsia="es-ES"/>
              </w:rPr>
            </w:pPr>
            <w:r w:rsidRPr="003C0DD8">
              <w:rPr>
                <w:rFonts w:ascii="Calibri" w:hAnsi="Calibri" w:cs="Calibri"/>
                <w:sz w:val="2"/>
                <w:szCs w:val="2"/>
                <w:lang w:val="es-BO" w:eastAsia="es-ES"/>
              </w:rPr>
              <w:t> </w:t>
            </w:r>
          </w:p>
        </w:tc>
        <w:tc>
          <w:tcPr>
            <w:tcW w:w="985" w:type="dxa"/>
            <w:tcBorders>
              <w:top w:val="nil"/>
              <w:left w:val="nil"/>
              <w:bottom w:val="nil"/>
              <w:right w:val="nil"/>
            </w:tcBorders>
            <w:shd w:val="clear" w:color="auto" w:fill="auto"/>
            <w:noWrap/>
            <w:vAlign w:val="bottom"/>
            <w:hideMark/>
          </w:tcPr>
          <w:p w14:paraId="3FDE6B09" w14:textId="77777777" w:rsidR="003D3687" w:rsidRPr="003C0DD8" w:rsidRDefault="003D3687" w:rsidP="003D3687">
            <w:pPr>
              <w:rPr>
                <w:rFonts w:ascii="Calibri" w:hAnsi="Calibri" w:cs="Calibri"/>
                <w:sz w:val="2"/>
                <w:szCs w:val="2"/>
                <w:lang w:val="es-BO" w:eastAsia="es-ES"/>
              </w:rPr>
            </w:pPr>
            <w:r w:rsidRPr="003C0DD8">
              <w:rPr>
                <w:rFonts w:ascii="Calibri" w:hAnsi="Calibri" w:cs="Calibri"/>
                <w:sz w:val="2"/>
                <w:szCs w:val="2"/>
                <w:lang w:val="es-BO" w:eastAsia="es-ES"/>
              </w:rPr>
              <w:t> </w:t>
            </w:r>
          </w:p>
        </w:tc>
        <w:tc>
          <w:tcPr>
            <w:tcW w:w="985" w:type="dxa"/>
            <w:tcBorders>
              <w:top w:val="nil"/>
              <w:left w:val="nil"/>
              <w:bottom w:val="nil"/>
              <w:right w:val="nil"/>
            </w:tcBorders>
            <w:shd w:val="clear" w:color="auto" w:fill="auto"/>
            <w:noWrap/>
            <w:vAlign w:val="bottom"/>
            <w:hideMark/>
          </w:tcPr>
          <w:p w14:paraId="52BD00B9" w14:textId="77777777" w:rsidR="003D3687" w:rsidRPr="003C0DD8" w:rsidRDefault="003D3687" w:rsidP="003D3687">
            <w:pPr>
              <w:rPr>
                <w:rFonts w:ascii="Calibri" w:hAnsi="Calibri" w:cs="Calibri"/>
                <w:sz w:val="2"/>
                <w:szCs w:val="2"/>
                <w:lang w:val="es-BO" w:eastAsia="es-ES"/>
              </w:rPr>
            </w:pPr>
            <w:r w:rsidRPr="003C0DD8">
              <w:rPr>
                <w:rFonts w:ascii="Calibri" w:hAnsi="Calibri" w:cs="Calibri"/>
                <w:sz w:val="2"/>
                <w:szCs w:val="2"/>
                <w:lang w:val="es-BO" w:eastAsia="es-ES"/>
              </w:rPr>
              <w:t> </w:t>
            </w:r>
          </w:p>
        </w:tc>
        <w:tc>
          <w:tcPr>
            <w:tcW w:w="493" w:type="dxa"/>
            <w:tcBorders>
              <w:top w:val="nil"/>
              <w:left w:val="nil"/>
              <w:bottom w:val="nil"/>
              <w:right w:val="nil"/>
            </w:tcBorders>
            <w:shd w:val="clear" w:color="auto" w:fill="auto"/>
            <w:noWrap/>
            <w:vAlign w:val="bottom"/>
            <w:hideMark/>
          </w:tcPr>
          <w:p w14:paraId="37D1ABD9" w14:textId="77777777" w:rsidR="003D3687" w:rsidRPr="003C0DD8" w:rsidRDefault="003D3687" w:rsidP="003D3687">
            <w:pPr>
              <w:rPr>
                <w:rFonts w:ascii="Calibri" w:hAnsi="Calibri" w:cs="Calibri"/>
                <w:sz w:val="2"/>
                <w:szCs w:val="2"/>
                <w:lang w:val="es-BO" w:eastAsia="es-ES"/>
              </w:rPr>
            </w:pPr>
            <w:r w:rsidRPr="003C0DD8">
              <w:rPr>
                <w:rFonts w:ascii="Calibri" w:hAnsi="Calibri" w:cs="Calibri"/>
                <w:sz w:val="2"/>
                <w:szCs w:val="2"/>
                <w:lang w:val="es-BO" w:eastAsia="es-ES"/>
              </w:rPr>
              <w:t> </w:t>
            </w:r>
          </w:p>
        </w:tc>
        <w:tc>
          <w:tcPr>
            <w:tcW w:w="985" w:type="dxa"/>
            <w:tcBorders>
              <w:top w:val="nil"/>
              <w:left w:val="nil"/>
              <w:bottom w:val="nil"/>
              <w:right w:val="nil"/>
            </w:tcBorders>
            <w:shd w:val="clear" w:color="auto" w:fill="auto"/>
            <w:noWrap/>
            <w:vAlign w:val="bottom"/>
            <w:hideMark/>
          </w:tcPr>
          <w:p w14:paraId="01BA7A3A" w14:textId="77777777" w:rsidR="003D3687" w:rsidRPr="003C0DD8" w:rsidRDefault="003D3687" w:rsidP="003D3687">
            <w:pPr>
              <w:rPr>
                <w:rFonts w:ascii="Calibri" w:hAnsi="Calibri" w:cs="Calibri"/>
                <w:sz w:val="2"/>
                <w:szCs w:val="2"/>
                <w:lang w:val="es-BO" w:eastAsia="es-ES"/>
              </w:rPr>
            </w:pPr>
            <w:r w:rsidRPr="003C0DD8">
              <w:rPr>
                <w:rFonts w:ascii="Calibri" w:hAnsi="Calibri" w:cs="Calibri"/>
                <w:sz w:val="2"/>
                <w:szCs w:val="2"/>
                <w:lang w:val="es-BO" w:eastAsia="es-ES"/>
              </w:rPr>
              <w:t> </w:t>
            </w:r>
          </w:p>
        </w:tc>
        <w:tc>
          <w:tcPr>
            <w:tcW w:w="903" w:type="dxa"/>
            <w:tcBorders>
              <w:top w:val="nil"/>
              <w:left w:val="nil"/>
              <w:bottom w:val="nil"/>
              <w:right w:val="nil"/>
            </w:tcBorders>
            <w:shd w:val="clear" w:color="auto" w:fill="auto"/>
            <w:noWrap/>
            <w:vAlign w:val="bottom"/>
            <w:hideMark/>
          </w:tcPr>
          <w:p w14:paraId="69EFC71A" w14:textId="77777777" w:rsidR="003D3687" w:rsidRPr="003C0DD8" w:rsidRDefault="003D3687" w:rsidP="003D3687">
            <w:pPr>
              <w:rPr>
                <w:rFonts w:ascii="Calibri" w:hAnsi="Calibri" w:cs="Calibri"/>
                <w:sz w:val="2"/>
                <w:szCs w:val="2"/>
                <w:lang w:val="es-BO" w:eastAsia="es-ES"/>
              </w:rPr>
            </w:pPr>
            <w:r w:rsidRPr="003C0DD8">
              <w:rPr>
                <w:rFonts w:ascii="Calibri" w:hAnsi="Calibri" w:cs="Calibri"/>
                <w:sz w:val="2"/>
                <w:szCs w:val="2"/>
                <w:lang w:val="es-BO" w:eastAsia="es-ES"/>
              </w:rPr>
              <w:t> </w:t>
            </w:r>
          </w:p>
        </w:tc>
        <w:tc>
          <w:tcPr>
            <w:tcW w:w="185" w:type="dxa"/>
            <w:tcBorders>
              <w:top w:val="nil"/>
              <w:left w:val="nil"/>
              <w:bottom w:val="nil"/>
              <w:right w:val="single" w:sz="8" w:space="0" w:color="auto"/>
            </w:tcBorders>
            <w:shd w:val="clear" w:color="auto" w:fill="auto"/>
            <w:noWrap/>
            <w:vAlign w:val="bottom"/>
            <w:hideMark/>
          </w:tcPr>
          <w:p w14:paraId="2EB62DF4" w14:textId="77777777" w:rsidR="003D3687" w:rsidRPr="003C0DD8" w:rsidRDefault="003D3687" w:rsidP="003D3687">
            <w:pPr>
              <w:rPr>
                <w:rFonts w:ascii="Calibri" w:hAnsi="Calibri" w:cs="Calibri"/>
                <w:sz w:val="2"/>
                <w:szCs w:val="2"/>
                <w:lang w:val="es-BO" w:eastAsia="es-ES"/>
              </w:rPr>
            </w:pPr>
            <w:r w:rsidRPr="003C0DD8">
              <w:rPr>
                <w:rFonts w:ascii="Calibri" w:hAnsi="Calibri" w:cs="Calibri"/>
                <w:sz w:val="2"/>
                <w:szCs w:val="2"/>
                <w:lang w:val="es-BO" w:eastAsia="es-ES"/>
              </w:rPr>
              <w:t> </w:t>
            </w:r>
          </w:p>
        </w:tc>
      </w:tr>
      <w:tr w:rsidR="003D3687" w:rsidRPr="003C0DD8" w14:paraId="7F7882A6" w14:textId="77777777" w:rsidTr="003D3687">
        <w:trPr>
          <w:trHeight w:val="227"/>
          <w:jc w:val="center"/>
        </w:trPr>
        <w:tc>
          <w:tcPr>
            <w:tcW w:w="2611" w:type="dxa"/>
            <w:tcBorders>
              <w:top w:val="nil"/>
              <w:left w:val="single" w:sz="8" w:space="0" w:color="auto"/>
              <w:bottom w:val="nil"/>
              <w:right w:val="nil"/>
            </w:tcBorders>
            <w:shd w:val="clear" w:color="auto" w:fill="auto"/>
            <w:vAlign w:val="center"/>
            <w:hideMark/>
          </w:tcPr>
          <w:p w14:paraId="1030E172" w14:textId="77777777" w:rsidR="003D3687" w:rsidRPr="003C0DD8" w:rsidRDefault="003D3687" w:rsidP="003D3687">
            <w:pPr>
              <w:jc w:val="right"/>
              <w:rPr>
                <w:rFonts w:ascii="Arial" w:hAnsi="Arial" w:cs="Arial"/>
                <w:b/>
                <w:bCs/>
                <w:sz w:val="14"/>
                <w:szCs w:val="14"/>
                <w:lang w:val="es-BO" w:eastAsia="es-ES"/>
              </w:rPr>
            </w:pPr>
            <w:r w:rsidRPr="003C0DD8">
              <w:rPr>
                <w:rFonts w:ascii="Arial" w:hAnsi="Arial" w:cs="Arial"/>
                <w:b/>
                <w:bCs/>
                <w:sz w:val="14"/>
                <w:szCs w:val="16"/>
                <w:lang w:val="es-BO" w:eastAsia="es-ES"/>
              </w:rPr>
              <w:t> </w:t>
            </w:r>
          </w:p>
        </w:tc>
        <w:tc>
          <w:tcPr>
            <w:tcW w:w="194" w:type="dxa"/>
            <w:tcBorders>
              <w:top w:val="nil"/>
              <w:left w:val="nil"/>
              <w:bottom w:val="nil"/>
              <w:right w:val="nil"/>
            </w:tcBorders>
            <w:shd w:val="clear" w:color="auto" w:fill="auto"/>
            <w:vAlign w:val="center"/>
            <w:hideMark/>
          </w:tcPr>
          <w:p w14:paraId="3E4593FA" w14:textId="77777777" w:rsidR="003D3687" w:rsidRPr="003C0DD8" w:rsidRDefault="003D3687" w:rsidP="003D3687">
            <w:pPr>
              <w:jc w:val="center"/>
              <w:rPr>
                <w:rFonts w:ascii="Arial" w:hAnsi="Arial" w:cs="Arial"/>
                <w:b/>
                <w:bCs/>
                <w:sz w:val="14"/>
                <w:szCs w:val="14"/>
                <w:lang w:val="es-BO" w:eastAsia="es-ES"/>
              </w:rPr>
            </w:pPr>
          </w:p>
        </w:tc>
        <w:tc>
          <w:tcPr>
            <w:tcW w:w="1970" w:type="dxa"/>
            <w:gridSpan w:val="2"/>
            <w:tcBorders>
              <w:top w:val="nil"/>
              <w:left w:val="nil"/>
              <w:bottom w:val="nil"/>
              <w:right w:val="nil"/>
            </w:tcBorders>
            <w:shd w:val="clear" w:color="auto" w:fill="auto"/>
            <w:vAlign w:val="center"/>
            <w:hideMark/>
          </w:tcPr>
          <w:p w14:paraId="0E4AB531" w14:textId="77777777" w:rsidR="003D3687" w:rsidRPr="003C0DD8" w:rsidRDefault="003D3687" w:rsidP="003D3687">
            <w:pPr>
              <w:jc w:val="center"/>
              <w:rPr>
                <w:rFonts w:ascii="Arial" w:hAnsi="Arial" w:cs="Arial"/>
                <w:i/>
                <w:iCs/>
                <w:sz w:val="14"/>
                <w:szCs w:val="14"/>
                <w:lang w:val="es-BO" w:eastAsia="es-ES"/>
              </w:rPr>
            </w:pPr>
            <w:r w:rsidRPr="003C0DD8">
              <w:rPr>
                <w:rFonts w:ascii="Arial" w:hAnsi="Arial" w:cs="Arial"/>
                <w:i/>
                <w:iCs/>
                <w:sz w:val="14"/>
                <w:szCs w:val="16"/>
                <w:lang w:val="es-BO" w:eastAsia="es-ES"/>
              </w:rPr>
              <w:t>Paterno</w:t>
            </w:r>
          </w:p>
        </w:tc>
        <w:tc>
          <w:tcPr>
            <w:tcW w:w="328" w:type="dxa"/>
            <w:tcBorders>
              <w:top w:val="nil"/>
              <w:left w:val="nil"/>
              <w:bottom w:val="nil"/>
              <w:right w:val="nil"/>
            </w:tcBorders>
            <w:shd w:val="clear" w:color="auto" w:fill="auto"/>
            <w:vAlign w:val="center"/>
            <w:hideMark/>
          </w:tcPr>
          <w:p w14:paraId="6315C455" w14:textId="77777777" w:rsidR="003D3687" w:rsidRPr="003C0DD8" w:rsidRDefault="003D3687" w:rsidP="003D3687">
            <w:pPr>
              <w:jc w:val="center"/>
              <w:rPr>
                <w:rFonts w:ascii="Arial" w:hAnsi="Arial" w:cs="Arial"/>
                <w:i/>
                <w:iCs/>
                <w:sz w:val="14"/>
                <w:szCs w:val="14"/>
                <w:lang w:val="es-BO" w:eastAsia="es-ES"/>
              </w:rPr>
            </w:pPr>
          </w:p>
        </w:tc>
        <w:tc>
          <w:tcPr>
            <w:tcW w:w="1970" w:type="dxa"/>
            <w:gridSpan w:val="2"/>
            <w:tcBorders>
              <w:top w:val="nil"/>
              <w:left w:val="nil"/>
              <w:bottom w:val="nil"/>
              <w:right w:val="nil"/>
            </w:tcBorders>
            <w:shd w:val="clear" w:color="auto" w:fill="auto"/>
            <w:vAlign w:val="center"/>
            <w:hideMark/>
          </w:tcPr>
          <w:p w14:paraId="5519DF2C" w14:textId="77777777" w:rsidR="003D3687" w:rsidRPr="003C0DD8" w:rsidRDefault="003D3687" w:rsidP="003D3687">
            <w:pPr>
              <w:jc w:val="center"/>
              <w:rPr>
                <w:rFonts w:ascii="Arial" w:hAnsi="Arial" w:cs="Arial"/>
                <w:i/>
                <w:iCs/>
                <w:sz w:val="14"/>
                <w:szCs w:val="14"/>
                <w:lang w:val="es-BO" w:eastAsia="es-ES"/>
              </w:rPr>
            </w:pPr>
            <w:r w:rsidRPr="003C0DD8">
              <w:rPr>
                <w:rFonts w:ascii="Arial" w:hAnsi="Arial" w:cs="Arial"/>
                <w:i/>
                <w:iCs/>
                <w:sz w:val="14"/>
                <w:szCs w:val="16"/>
                <w:lang w:val="es-BO" w:eastAsia="es-ES"/>
              </w:rPr>
              <w:t>Materno</w:t>
            </w:r>
          </w:p>
        </w:tc>
        <w:tc>
          <w:tcPr>
            <w:tcW w:w="493" w:type="dxa"/>
            <w:tcBorders>
              <w:top w:val="nil"/>
              <w:left w:val="nil"/>
              <w:bottom w:val="nil"/>
              <w:right w:val="nil"/>
            </w:tcBorders>
            <w:shd w:val="clear" w:color="auto" w:fill="auto"/>
            <w:vAlign w:val="center"/>
            <w:hideMark/>
          </w:tcPr>
          <w:p w14:paraId="5C938335" w14:textId="77777777" w:rsidR="003D3687" w:rsidRPr="003C0DD8" w:rsidRDefault="003D3687" w:rsidP="003D3687">
            <w:pPr>
              <w:jc w:val="center"/>
              <w:rPr>
                <w:rFonts w:ascii="Arial" w:hAnsi="Arial" w:cs="Arial"/>
                <w:i/>
                <w:iCs/>
                <w:sz w:val="14"/>
                <w:szCs w:val="14"/>
                <w:lang w:val="es-BO" w:eastAsia="es-ES"/>
              </w:rPr>
            </w:pPr>
          </w:p>
        </w:tc>
        <w:tc>
          <w:tcPr>
            <w:tcW w:w="1888" w:type="dxa"/>
            <w:gridSpan w:val="2"/>
            <w:tcBorders>
              <w:top w:val="nil"/>
              <w:left w:val="nil"/>
              <w:bottom w:val="nil"/>
              <w:right w:val="nil"/>
            </w:tcBorders>
            <w:shd w:val="clear" w:color="auto" w:fill="auto"/>
            <w:vAlign w:val="center"/>
            <w:hideMark/>
          </w:tcPr>
          <w:p w14:paraId="221D7B7F" w14:textId="77777777" w:rsidR="003D3687" w:rsidRPr="003C0DD8" w:rsidRDefault="003D3687" w:rsidP="003D3687">
            <w:pPr>
              <w:jc w:val="center"/>
              <w:rPr>
                <w:rFonts w:ascii="Arial" w:hAnsi="Arial" w:cs="Arial"/>
                <w:i/>
                <w:iCs/>
                <w:sz w:val="14"/>
                <w:szCs w:val="14"/>
                <w:lang w:val="es-BO" w:eastAsia="es-ES"/>
              </w:rPr>
            </w:pPr>
            <w:r w:rsidRPr="003C0DD8">
              <w:rPr>
                <w:rFonts w:ascii="Arial" w:hAnsi="Arial" w:cs="Arial"/>
                <w:i/>
                <w:iCs/>
                <w:sz w:val="14"/>
                <w:szCs w:val="16"/>
                <w:lang w:val="es-BO" w:eastAsia="es-ES"/>
              </w:rPr>
              <w:t>Nombre(s)</w:t>
            </w:r>
          </w:p>
        </w:tc>
        <w:tc>
          <w:tcPr>
            <w:tcW w:w="185" w:type="dxa"/>
            <w:tcBorders>
              <w:top w:val="nil"/>
              <w:left w:val="nil"/>
              <w:bottom w:val="nil"/>
              <w:right w:val="single" w:sz="8" w:space="0" w:color="auto"/>
            </w:tcBorders>
            <w:shd w:val="clear" w:color="auto" w:fill="auto"/>
            <w:vAlign w:val="center"/>
            <w:hideMark/>
          </w:tcPr>
          <w:p w14:paraId="6017788C" w14:textId="77777777" w:rsidR="003D3687" w:rsidRPr="003C0DD8" w:rsidRDefault="003D3687" w:rsidP="003D3687">
            <w:pPr>
              <w:rPr>
                <w:rFonts w:ascii="Arial" w:hAnsi="Arial" w:cs="Arial"/>
                <w:sz w:val="14"/>
                <w:szCs w:val="14"/>
                <w:lang w:val="es-BO" w:eastAsia="es-ES"/>
              </w:rPr>
            </w:pPr>
            <w:r w:rsidRPr="003C0DD8">
              <w:rPr>
                <w:rFonts w:ascii="Arial" w:hAnsi="Arial" w:cs="Arial"/>
                <w:sz w:val="14"/>
                <w:szCs w:val="16"/>
                <w:lang w:val="es-BO" w:eastAsia="es-ES"/>
              </w:rPr>
              <w:t> </w:t>
            </w:r>
          </w:p>
        </w:tc>
      </w:tr>
      <w:tr w:rsidR="003D3687" w:rsidRPr="003C0DD8" w14:paraId="4F0D240A" w14:textId="77777777" w:rsidTr="003D3687">
        <w:trPr>
          <w:trHeight w:val="196"/>
          <w:jc w:val="center"/>
        </w:trPr>
        <w:tc>
          <w:tcPr>
            <w:tcW w:w="2611" w:type="dxa"/>
            <w:tcBorders>
              <w:top w:val="nil"/>
              <w:left w:val="single" w:sz="8" w:space="0" w:color="auto"/>
              <w:bottom w:val="nil"/>
              <w:right w:val="nil"/>
            </w:tcBorders>
            <w:shd w:val="clear" w:color="auto" w:fill="auto"/>
            <w:vAlign w:val="center"/>
            <w:hideMark/>
          </w:tcPr>
          <w:p w14:paraId="4D391ACE" w14:textId="77777777" w:rsidR="003D3687" w:rsidRPr="003C0DD8" w:rsidRDefault="003D3687" w:rsidP="003D3687">
            <w:pPr>
              <w:jc w:val="right"/>
              <w:rPr>
                <w:rFonts w:ascii="Arial" w:hAnsi="Arial" w:cs="Arial"/>
                <w:b/>
                <w:bCs/>
                <w:sz w:val="16"/>
                <w:szCs w:val="16"/>
                <w:lang w:val="es-BO" w:eastAsia="es-ES"/>
              </w:rPr>
            </w:pPr>
            <w:r w:rsidRPr="003C0DD8">
              <w:rPr>
                <w:rFonts w:ascii="Arial" w:hAnsi="Arial" w:cs="Arial"/>
                <w:b/>
                <w:bCs/>
                <w:sz w:val="16"/>
                <w:szCs w:val="16"/>
                <w:lang w:val="es-BO" w:eastAsia="es-ES"/>
              </w:rPr>
              <w:t>Nombre Completo</w:t>
            </w:r>
          </w:p>
        </w:tc>
        <w:tc>
          <w:tcPr>
            <w:tcW w:w="194" w:type="dxa"/>
            <w:tcBorders>
              <w:top w:val="nil"/>
              <w:left w:val="nil"/>
              <w:bottom w:val="nil"/>
              <w:right w:val="nil"/>
            </w:tcBorders>
            <w:shd w:val="clear" w:color="auto" w:fill="auto"/>
            <w:vAlign w:val="center"/>
            <w:hideMark/>
          </w:tcPr>
          <w:p w14:paraId="22C63E75" w14:textId="77777777" w:rsidR="003D3687" w:rsidRPr="003C0DD8" w:rsidRDefault="003D3687"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1970" w:type="dxa"/>
            <w:gridSpan w:val="2"/>
            <w:tcBorders>
              <w:top w:val="single" w:sz="4" w:space="0" w:color="auto"/>
              <w:left w:val="single" w:sz="4" w:space="0" w:color="auto"/>
              <w:bottom w:val="single" w:sz="4" w:space="0" w:color="auto"/>
              <w:right w:val="single" w:sz="4" w:space="0" w:color="auto"/>
            </w:tcBorders>
            <w:shd w:val="clear" w:color="000000" w:fill="DBE5F1"/>
            <w:vAlign w:val="center"/>
            <w:hideMark/>
          </w:tcPr>
          <w:p w14:paraId="2A56DE61"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328" w:type="dxa"/>
            <w:tcBorders>
              <w:top w:val="nil"/>
              <w:left w:val="nil"/>
              <w:bottom w:val="nil"/>
              <w:right w:val="nil"/>
            </w:tcBorders>
            <w:shd w:val="clear" w:color="auto" w:fill="auto"/>
            <w:vAlign w:val="center"/>
            <w:hideMark/>
          </w:tcPr>
          <w:p w14:paraId="619DFAD7" w14:textId="77777777" w:rsidR="003D3687" w:rsidRPr="003C0DD8" w:rsidRDefault="003D3687" w:rsidP="003D3687">
            <w:pPr>
              <w:rPr>
                <w:rFonts w:ascii="Arial" w:hAnsi="Arial" w:cs="Arial"/>
                <w:sz w:val="16"/>
                <w:szCs w:val="16"/>
                <w:lang w:val="es-BO" w:eastAsia="es-ES"/>
              </w:rPr>
            </w:pPr>
          </w:p>
        </w:tc>
        <w:tc>
          <w:tcPr>
            <w:tcW w:w="1970" w:type="dxa"/>
            <w:gridSpan w:val="2"/>
            <w:tcBorders>
              <w:top w:val="single" w:sz="4" w:space="0" w:color="auto"/>
              <w:left w:val="single" w:sz="4" w:space="0" w:color="auto"/>
              <w:bottom w:val="single" w:sz="4" w:space="0" w:color="auto"/>
              <w:right w:val="single" w:sz="4" w:space="0" w:color="auto"/>
            </w:tcBorders>
            <w:shd w:val="clear" w:color="000000" w:fill="DBE5F1"/>
            <w:vAlign w:val="center"/>
            <w:hideMark/>
          </w:tcPr>
          <w:p w14:paraId="04ACEE83"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493" w:type="dxa"/>
            <w:tcBorders>
              <w:top w:val="nil"/>
              <w:left w:val="nil"/>
              <w:bottom w:val="nil"/>
              <w:right w:val="nil"/>
            </w:tcBorders>
            <w:shd w:val="clear" w:color="auto" w:fill="auto"/>
            <w:vAlign w:val="center"/>
            <w:hideMark/>
          </w:tcPr>
          <w:p w14:paraId="7946DA59" w14:textId="77777777" w:rsidR="003D3687" w:rsidRPr="003C0DD8" w:rsidRDefault="003D3687" w:rsidP="003D3687">
            <w:pPr>
              <w:rPr>
                <w:rFonts w:ascii="Arial" w:hAnsi="Arial" w:cs="Arial"/>
                <w:sz w:val="16"/>
                <w:szCs w:val="16"/>
                <w:lang w:val="es-BO" w:eastAsia="es-ES"/>
              </w:rPr>
            </w:pPr>
          </w:p>
        </w:tc>
        <w:tc>
          <w:tcPr>
            <w:tcW w:w="1888" w:type="dxa"/>
            <w:gridSpan w:val="2"/>
            <w:tcBorders>
              <w:top w:val="single" w:sz="4" w:space="0" w:color="auto"/>
              <w:left w:val="single" w:sz="4" w:space="0" w:color="auto"/>
              <w:bottom w:val="single" w:sz="4" w:space="0" w:color="auto"/>
              <w:right w:val="single" w:sz="4" w:space="0" w:color="auto"/>
            </w:tcBorders>
            <w:shd w:val="clear" w:color="000000" w:fill="DBE5F1"/>
            <w:vAlign w:val="center"/>
            <w:hideMark/>
          </w:tcPr>
          <w:p w14:paraId="2E338277"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185" w:type="dxa"/>
            <w:tcBorders>
              <w:top w:val="nil"/>
              <w:left w:val="nil"/>
              <w:bottom w:val="nil"/>
              <w:right w:val="single" w:sz="8" w:space="0" w:color="auto"/>
            </w:tcBorders>
            <w:shd w:val="clear" w:color="auto" w:fill="auto"/>
            <w:vAlign w:val="center"/>
            <w:hideMark/>
          </w:tcPr>
          <w:p w14:paraId="0920EC12"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r>
      <w:tr w:rsidR="003D3687" w:rsidRPr="003C0DD8" w14:paraId="7A79F146" w14:textId="77777777" w:rsidTr="003D3687">
        <w:trPr>
          <w:trHeight w:val="283"/>
          <w:jc w:val="center"/>
        </w:trPr>
        <w:tc>
          <w:tcPr>
            <w:tcW w:w="2611" w:type="dxa"/>
            <w:tcBorders>
              <w:top w:val="nil"/>
              <w:left w:val="single" w:sz="8" w:space="0" w:color="auto"/>
              <w:bottom w:val="nil"/>
              <w:right w:val="nil"/>
            </w:tcBorders>
            <w:shd w:val="clear" w:color="auto" w:fill="auto"/>
            <w:vAlign w:val="center"/>
            <w:hideMark/>
          </w:tcPr>
          <w:p w14:paraId="462C61A2" w14:textId="77777777" w:rsidR="003D3687" w:rsidRPr="003C0DD8" w:rsidRDefault="003D3687" w:rsidP="003D3687">
            <w:pPr>
              <w:jc w:val="right"/>
              <w:rPr>
                <w:rFonts w:ascii="Arial" w:hAnsi="Arial" w:cs="Arial"/>
                <w:b/>
                <w:bCs/>
                <w:sz w:val="14"/>
                <w:szCs w:val="14"/>
                <w:lang w:val="es-BO" w:eastAsia="es-ES"/>
              </w:rPr>
            </w:pPr>
            <w:r w:rsidRPr="003C0DD8">
              <w:rPr>
                <w:rFonts w:ascii="Arial" w:hAnsi="Arial" w:cs="Arial"/>
                <w:b/>
                <w:bCs/>
                <w:sz w:val="14"/>
                <w:szCs w:val="16"/>
                <w:lang w:val="es-BO" w:eastAsia="es-ES"/>
              </w:rPr>
              <w:t> </w:t>
            </w:r>
          </w:p>
        </w:tc>
        <w:tc>
          <w:tcPr>
            <w:tcW w:w="194" w:type="dxa"/>
            <w:tcBorders>
              <w:top w:val="nil"/>
              <w:left w:val="nil"/>
              <w:bottom w:val="nil"/>
              <w:right w:val="nil"/>
            </w:tcBorders>
            <w:shd w:val="clear" w:color="auto" w:fill="auto"/>
            <w:vAlign w:val="center"/>
            <w:hideMark/>
          </w:tcPr>
          <w:p w14:paraId="2FAA6110" w14:textId="77777777" w:rsidR="003D3687" w:rsidRPr="003C0DD8" w:rsidRDefault="003D3687" w:rsidP="003D3687">
            <w:pPr>
              <w:jc w:val="center"/>
              <w:rPr>
                <w:rFonts w:ascii="Arial" w:hAnsi="Arial" w:cs="Arial"/>
                <w:b/>
                <w:bCs/>
                <w:sz w:val="14"/>
                <w:szCs w:val="14"/>
                <w:lang w:val="es-BO" w:eastAsia="es-ES"/>
              </w:rPr>
            </w:pPr>
          </w:p>
        </w:tc>
        <w:tc>
          <w:tcPr>
            <w:tcW w:w="985" w:type="dxa"/>
            <w:tcBorders>
              <w:top w:val="nil"/>
              <w:left w:val="nil"/>
              <w:bottom w:val="nil"/>
              <w:right w:val="nil"/>
            </w:tcBorders>
            <w:shd w:val="clear" w:color="auto" w:fill="auto"/>
            <w:vAlign w:val="center"/>
            <w:hideMark/>
          </w:tcPr>
          <w:p w14:paraId="365A7B27" w14:textId="77777777" w:rsidR="003D3687" w:rsidRPr="003C0DD8" w:rsidRDefault="003D3687" w:rsidP="003D3687">
            <w:pPr>
              <w:rPr>
                <w:rFonts w:ascii="Arial" w:hAnsi="Arial" w:cs="Arial"/>
                <w:i/>
                <w:iCs/>
                <w:sz w:val="14"/>
                <w:szCs w:val="14"/>
                <w:lang w:val="es-BO" w:eastAsia="es-ES"/>
              </w:rPr>
            </w:pPr>
            <w:r w:rsidRPr="003C0DD8">
              <w:rPr>
                <w:rFonts w:ascii="Arial" w:hAnsi="Arial" w:cs="Arial"/>
                <w:i/>
                <w:iCs/>
                <w:sz w:val="14"/>
                <w:szCs w:val="16"/>
                <w:lang w:val="es-BO" w:eastAsia="es-ES"/>
              </w:rPr>
              <w:t>Número</w:t>
            </w:r>
          </w:p>
        </w:tc>
        <w:tc>
          <w:tcPr>
            <w:tcW w:w="985" w:type="dxa"/>
            <w:tcBorders>
              <w:top w:val="nil"/>
              <w:left w:val="nil"/>
              <w:bottom w:val="nil"/>
              <w:right w:val="nil"/>
            </w:tcBorders>
            <w:shd w:val="clear" w:color="auto" w:fill="auto"/>
            <w:vAlign w:val="center"/>
            <w:hideMark/>
          </w:tcPr>
          <w:p w14:paraId="483366ED" w14:textId="77777777" w:rsidR="003D3687" w:rsidRPr="003C0DD8" w:rsidRDefault="003D3687" w:rsidP="003D3687">
            <w:pPr>
              <w:rPr>
                <w:rFonts w:ascii="Arial" w:hAnsi="Arial" w:cs="Arial"/>
                <w:i/>
                <w:iCs/>
                <w:sz w:val="14"/>
                <w:szCs w:val="14"/>
                <w:lang w:val="es-BO" w:eastAsia="es-ES"/>
              </w:rPr>
            </w:pPr>
          </w:p>
        </w:tc>
        <w:tc>
          <w:tcPr>
            <w:tcW w:w="328" w:type="dxa"/>
            <w:tcBorders>
              <w:top w:val="nil"/>
              <w:left w:val="nil"/>
              <w:bottom w:val="nil"/>
              <w:right w:val="nil"/>
            </w:tcBorders>
            <w:shd w:val="clear" w:color="auto" w:fill="auto"/>
            <w:vAlign w:val="center"/>
            <w:hideMark/>
          </w:tcPr>
          <w:p w14:paraId="7700712E" w14:textId="77777777" w:rsidR="003D3687" w:rsidRPr="003C0DD8" w:rsidRDefault="003D3687" w:rsidP="003D3687">
            <w:pPr>
              <w:jc w:val="center"/>
              <w:rPr>
                <w:rFonts w:ascii="Arial" w:hAnsi="Arial" w:cs="Arial"/>
                <w:i/>
                <w:iCs/>
                <w:sz w:val="14"/>
                <w:szCs w:val="14"/>
                <w:lang w:val="es-BO" w:eastAsia="es-ES"/>
              </w:rPr>
            </w:pPr>
          </w:p>
        </w:tc>
        <w:tc>
          <w:tcPr>
            <w:tcW w:w="1970" w:type="dxa"/>
            <w:gridSpan w:val="2"/>
            <w:tcBorders>
              <w:top w:val="nil"/>
              <w:left w:val="nil"/>
              <w:bottom w:val="nil"/>
              <w:right w:val="nil"/>
            </w:tcBorders>
            <w:shd w:val="clear" w:color="auto" w:fill="auto"/>
            <w:vAlign w:val="center"/>
            <w:hideMark/>
          </w:tcPr>
          <w:p w14:paraId="6702DECE" w14:textId="77777777" w:rsidR="003D3687" w:rsidRPr="003C0DD8" w:rsidRDefault="003D3687" w:rsidP="003D3687">
            <w:pPr>
              <w:jc w:val="center"/>
              <w:rPr>
                <w:rFonts w:ascii="Arial" w:hAnsi="Arial" w:cs="Arial"/>
                <w:i/>
                <w:iCs/>
                <w:sz w:val="14"/>
                <w:szCs w:val="14"/>
                <w:lang w:val="es-BO" w:eastAsia="es-ES"/>
              </w:rPr>
            </w:pPr>
            <w:r w:rsidRPr="003C0DD8">
              <w:rPr>
                <w:rFonts w:ascii="Arial" w:hAnsi="Arial" w:cs="Arial"/>
                <w:i/>
                <w:iCs/>
                <w:sz w:val="14"/>
                <w:szCs w:val="16"/>
                <w:lang w:val="es-BO" w:eastAsia="es-ES"/>
              </w:rPr>
              <w:t>Lugar de Expedición</w:t>
            </w:r>
          </w:p>
        </w:tc>
        <w:tc>
          <w:tcPr>
            <w:tcW w:w="493" w:type="dxa"/>
            <w:tcBorders>
              <w:top w:val="nil"/>
              <w:left w:val="nil"/>
              <w:bottom w:val="nil"/>
              <w:right w:val="nil"/>
            </w:tcBorders>
            <w:shd w:val="clear" w:color="auto" w:fill="auto"/>
            <w:vAlign w:val="center"/>
            <w:hideMark/>
          </w:tcPr>
          <w:p w14:paraId="742A70A8" w14:textId="77777777" w:rsidR="003D3687" w:rsidRPr="003C0DD8" w:rsidRDefault="003D3687" w:rsidP="003D3687">
            <w:pPr>
              <w:rPr>
                <w:rFonts w:ascii="Arial" w:hAnsi="Arial" w:cs="Arial"/>
                <w:i/>
                <w:iCs/>
                <w:sz w:val="14"/>
                <w:szCs w:val="14"/>
                <w:lang w:val="es-BO" w:eastAsia="es-ES"/>
              </w:rPr>
            </w:pPr>
          </w:p>
        </w:tc>
        <w:tc>
          <w:tcPr>
            <w:tcW w:w="985" w:type="dxa"/>
            <w:tcBorders>
              <w:top w:val="nil"/>
              <w:left w:val="nil"/>
              <w:bottom w:val="nil"/>
              <w:right w:val="nil"/>
            </w:tcBorders>
            <w:shd w:val="clear" w:color="auto" w:fill="auto"/>
            <w:vAlign w:val="center"/>
            <w:hideMark/>
          </w:tcPr>
          <w:p w14:paraId="1B30C57C" w14:textId="77777777" w:rsidR="003D3687" w:rsidRPr="003C0DD8" w:rsidRDefault="003D3687" w:rsidP="003D3687">
            <w:pPr>
              <w:rPr>
                <w:rFonts w:ascii="Arial" w:hAnsi="Arial" w:cs="Arial"/>
                <w:i/>
                <w:iCs/>
                <w:sz w:val="14"/>
                <w:szCs w:val="14"/>
                <w:lang w:val="es-BO" w:eastAsia="es-ES"/>
              </w:rPr>
            </w:pPr>
          </w:p>
        </w:tc>
        <w:tc>
          <w:tcPr>
            <w:tcW w:w="903" w:type="dxa"/>
            <w:tcBorders>
              <w:top w:val="nil"/>
              <w:left w:val="nil"/>
              <w:bottom w:val="nil"/>
              <w:right w:val="nil"/>
            </w:tcBorders>
            <w:shd w:val="clear" w:color="auto" w:fill="auto"/>
            <w:vAlign w:val="center"/>
            <w:hideMark/>
          </w:tcPr>
          <w:p w14:paraId="3914E19E" w14:textId="77777777" w:rsidR="003D3687" w:rsidRPr="003C0DD8" w:rsidRDefault="003D3687" w:rsidP="003D3687">
            <w:pPr>
              <w:rPr>
                <w:rFonts w:ascii="Arial" w:hAnsi="Arial" w:cs="Arial"/>
                <w:sz w:val="14"/>
                <w:szCs w:val="14"/>
                <w:lang w:val="es-BO" w:eastAsia="es-ES"/>
              </w:rPr>
            </w:pPr>
          </w:p>
        </w:tc>
        <w:tc>
          <w:tcPr>
            <w:tcW w:w="185" w:type="dxa"/>
            <w:tcBorders>
              <w:top w:val="nil"/>
              <w:left w:val="nil"/>
              <w:bottom w:val="nil"/>
              <w:right w:val="single" w:sz="8" w:space="0" w:color="auto"/>
            </w:tcBorders>
            <w:shd w:val="clear" w:color="auto" w:fill="auto"/>
            <w:vAlign w:val="center"/>
            <w:hideMark/>
          </w:tcPr>
          <w:p w14:paraId="71202D62" w14:textId="77777777" w:rsidR="003D3687" w:rsidRPr="003C0DD8" w:rsidRDefault="003D3687" w:rsidP="003D3687">
            <w:pPr>
              <w:rPr>
                <w:rFonts w:ascii="Arial" w:hAnsi="Arial" w:cs="Arial"/>
                <w:sz w:val="14"/>
                <w:szCs w:val="14"/>
                <w:lang w:val="es-BO" w:eastAsia="es-ES"/>
              </w:rPr>
            </w:pPr>
            <w:r w:rsidRPr="003C0DD8">
              <w:rPr>
                <w:rFonts w:ascii="Arial" w:hAnsi="Arial" w:cs="Arial"/>
                <w:sz w:val="14"/>
                <w:szCs w:val="14"/>
                <w:lang w:val="es-BO" w:eastAsia="es-ES"/>
              </w:rPr>
              <w:t> </w:t>
            </w:r>
          </w:p>
        </w:tc>
      </w:tr>
      <w:tr w:rsidR="003D3687" w:rsidRPr="003C0DD8" w14:paraId="1299F7AD" w14:textId="77777777" w:rsidTr="003D3687">
        <w:trPr>
          <w:trHeight w:val="191"/>
          <w:jc w:val="center"/>
        </w:trPr>
        <w:tc>
          <w:tcPr>
            <w:tcW w:w="2611" w:type="dxa"/>
            <w:tcBorders>
              <w:top w:val="nil"/>
              <w:left w:val="single" w:sz="8" w:space="0" w:color="auto"/>
              <w:bottom w:val="nil"/>
              <w:right w:val="nil"/>
            </w:tcBorders>
            <w:shd w:val="clear" w:color="auto" w:fill="auto"/>
            <w:vAlign w:val="center"/>
            <w:hideMark/>
          </w:tcPr>
          <w:p w14:paraId="332A0131" w14:textId="77777777" w:rsidR="003D3687" w:rsidRPr="003C0DD8" w:rsidRDefault="003D3687" w:rsidP="003D3687">
            <w:pPr>
              <w:jc w:val="right"/>
              <w:rPr>
                <w:rFonts w:ascii="Arial" w:hAnsi="Arial" w:cs="Arial"/>
                <w:b/>
                <w:bCs/>
                <w:sz w:val="16"/>
                <w:szCs w:val="16"/>
                <w:lang w:val="es-BO" w:eastAsia="es-ES"/>
              </w:rPr>
            </w:pPr>
            <w:r w:rsidRPr="003C0DD8">
              <w:rPr>
                <w:rFonts w:ascii="Arial" w:hAnsi="Arial" w:cs="Arial"/>
                <w:b/>
                <w:bCs/>
                <w:sz w:val="16"/>
                <w:szCs w:val="16"/>
                <w:lang w:val="es-BO" w:eastAsia="es-ES"/>
              </w:rPr>
              <w:t>Cédula de Identidad</w:t>
            </w:r>
          </w:p>
        </w:tc>
        <w:tc>
          <w:tcPr>
            <w:tcW w:w="194" w:type="dxa"/>
            <w:tcBorders>
              <w:top w:val="nil"/>
              <w:left w:val="nil"/>
              <w:bottom w:val="nil"/>
              <w:right w:val="nil"/>
            </w:tcBorders>
            <w:shd w:val="clear" w:color="auto" w:fill="auto"/>
            <w:vAlign w:val="center"/>
            <w:hideMark/>
          </w:tcPr>
          <w:p w14:paraId="6D7C8AE4" w14:textId="77777777" w:rsidR="003D3687" w:rsidRPr="003C0DD8" w:rsidRDefault="003D3687"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1970" w:type="dxa"/>
            <w:gridSpan w:val="2"/>
            <w:tcBorders>
              <w:top w:val="single" w:sz="4" w:space="0" w:color="auto"/>
              <w:left w:val="single" w:sz="4" w:space="0" w:color="auto"/>
              <w:bottom w:val="single" w:sz="4" w:space="0" w:color="auto"/>
              <w:right w:val="single" w:sz="4" w:space="0" w:color="auto"/>
            </w:tcBorders>
            <w:shd w:val="clear" w:color="000000" w:fill="DBE5F1"/>
            <w:vAlign w:val="center"/>
            <w:hideMark/>
          </w:tcPr>
          <w:p w14:paraId="5DE941B7"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328" w:type="dxa"/>
            <w:tcBorders>
              <w:top w:val="nil"/>
              <w:left w:val="nil"/>
              <w:bottom w:val="nil"/>
              <w:right w:val="nil"/>
            </w:tcBorders>
            <w:shd w:val="clear" w:color="auto" w:fill="auto"/>
            <w:vAlign w:val="center"/>
            <w:hideMark/>
          </w:tcPr>
          <w:p w14:paraId="588AF11B" w14:textId="77777777" w:rsidR="003D3687" w:rsidRPr="003C0DD8" w:rsidRDefault="003D3687" w:rsidP="003D3687">
            <w:pPr>
              <w:rPr>
                <w:rFonts w:ascii="Arial" w:hAnsi="Arial" w:cs="Arial"/>
                <w:sz w:val="16"/>
                <w:szCs w:val="16"/>
                <w:lang w:val="es-BO" w:eastAsia="es-ES"/>
              </w:rPr>
            </w:pPr>
          </w:p>
        </w:tc>
        <w:tc>
          <w:tcPr>
            <w:tcW w:w="1970" w:type="dxa"/>
            <w:gridSpan w:val="2"/>
            <w:tcBorders>
              <w:top w:val="single" w:sz="4" w:space="0" w:color="auto"/>
              <w:left w:val="single" w:sz="4" w:space="0" w:color="auto"/>
              <w:bottom w:val="single" w:sz="4" w:space="0" w:color="auto"/>
              <w:right w:val="single" w:sz="4" w:space="0" w:color="auto"/>
            </w:tcBorders>
            <w:shd w:val="clear" w:color="000000" w:fill="DBE5F1"/>
            <w:vAlign w:val="center"/>
            <w:hideMark/>
          </w:tcPr>
          <w:p w14:paraId="65507AAA"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493" w:type="dxa"/>
            <w:tcBorders>
              <w:top w:val="nil"/>
              <w:left w:val="nil"/>
              <w:bottom w:val="nil"/>
              <w:right w:val="nil"/>
            </w:tcBorders>
            <w:shd w:val="clear" w:color="auto" w:fill="auto"/>
            <w:vAlign w:val="center"/>
            <w:hideMark/>
          </w:tcPr>
          <w:p w14:paraId="5B7EAE23" w14:textId="77777777" w:rsidR="003D3687" w:rsidRPr="003C0DD8" w:rsidRDefault="003D3687" w:rsidP="003D3687">
            <w:pPr>
              <w:rPr>
                <w:rFonts w:ascii="Arial" w:hAnsi="Arial" w:cs="Arial"/>
                <w:sz w:val="16"/>
                <w:szCs w:val="16"/>
                <w:lang w:val="es-BO" w:eastAsia="es-ES"/>
              </w:rPr>
            </w:pPr>
          </w:p>
        </w:tc>
        <w:tc>
          <w:tcPr>
            <w:tcW w:w="985" w:type="dxa"/>
            <w:tcBorders>
              <w:top w:val="nil"/>
              <w:left w:val="nil"/>
              <w:bottom w:val="nil"/>
              <w:right w:val="nil"/>
            </w:tcBorders>
            <w:shd w:val="clear" w:color="auto" w:fill="auto"/>
            <w:vAlign w:val="center"/>
            <w:hideMark/>
          </w:tcPr>
          <w:p w14:paraId="25EB6183" w14:textId="77777777" w:rsidR="003D3687" w:rsidRPr="003C0DD8" w:rsidRDefault="003D3687" w:rsidP="003D3687">
            <w:pPr>
              <w:rPr>
                <w:rFonts w:ascii="Arial" w:hAnsi="Arial" w:cs="Arial"/>
                <w:sz w:val="16"/>
                <w:szCs w:val="16"/>
                <w:lang w:val="es-BO" w:eastAsia="es-ES"/>
              </w:rPr>
            </w:pPr>
          </w:p>
        </w:tc>
        <w:tc>
          <w:tcPr>
            <w:tcW w:w="903" w:type="dxa"/>
            <w:tcBorders>
              <w:top w:val="nil"/>
              <w:left w:val="nil"/>
              <w:bottom w:val="nil"/>
              <w:right w:val="nil"/>
            </w:tcBorders>
            <w:shd w:val="clear" w:color="auto" w:fill="auto"/>
            <w:vAlign w:val="center"/>
            <w:hideMark/>
          </w:tcPr>
          <w:p w14:paraId="5208AE8A" w14:textId="77777777" w:rsidR="003D3687" w:rsidRPr="003C0DD8" w:rsidRDefault="003D3687" w:rsidP="003D3687">
            <w:pPr>
              <w:rPr>
                <w:rFonts w:ascii="Arial" w:hAnsi="Arial" w:cs="Arial"/>
                <w:sz w:val="16"/>
                <w:szCs w:val="16"/>
                <w:lang w:val="es-BO" w:eastAsia="es-ES"/>
              </w:rPr>
            </w:pPr>
          </w:p>
        </w:tc>
        <w:tc>
          <w:tcPr>
            <w:tcW w:w="185" w:type="dxa"/>
            <w:tcBorders>
              <w:top w:val="nil"/>
              <w:left w:val="nil"/>
              <w:bottom w:val="nil"/>
              <w:right w:val="single" w:sz="8" w:space="0" w:color="auto"/>
            </w:tcBorders>
            <w:shd w:val="clear" w:color="auto" w:fill="auto"/>
            <w:vAlign w:val="center"/>
            <w:hideMark/>
          </w:tcPr>
          <w:p w14:paraId="321CB6B4"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r>
      <w:tr w:rsidR="003D3687" w:rsidRPr="003C0DD8" w14:paraId="2ECEA2A8" w14:textId="77777777" w:rsidTr="003D3687">
        <w:trPr>
          <w:trHeight w:val="47"/>
          <w:jc w:val="center"/>
        </w:trPr>
        <w:tc>
          <w:tcPr>
            <w:tcW w:w="2611" w:type="dxa"/>
            <w:tcBorders>
              <w:top w:val="nil"/>
              <w:left w:val="single" w:sz="8" w:space="0" w:color="auto"/>
              <w:bottom w:val="nil"/>
              <w:right w:val="nil"/>
            </w:tcBorders>
            <w:shd w:val="clear" w:color="auto" w:fill="auto"/>
            <w:vAlign w:val="center"/>
            <w:hideMark/>
          </w:tcPr>
          <w:p w14:paraId="37BF6AFC" w14:textId="77777777" w:rsidR="003D3687" w:rsidRPr="003C0DD8" w:rsidRDefault="003D3687" w:rsidP="003D3687">
            <w:pPr>
              <w:jc w:val="right"/>
              <w:rPr>
                <w:rFonts w:ascii="Arial" w:hAnsi="Arial" w:cs="Arial"/>
                <w:sz w:val="2"/>
                <w:szCs w:val="2"/>
                <w:lang w:val="es-BO" w:eastAsia="es-ES"/>
              </w:rPr>
            </w:pPr>
            <w:r w:rsidRPr="003C0DD8">
              <w:rPr>
                <w:rFonts w:ascii="Arial" w:hAnsi="Arial" w:cs="Arial"/>
                <w:sz w:val="2"/>
                <w:szCs w:val="2"/>
                <w:lang w:val="es-BO" w:eastAsia="es-ES"/>
              </w:rPr>
              <w:t> </w:t>
            </w:r>
          </w:p>
        </w:tc>
        <w:tc>
          <w:tcPr>
            <w:tcW w:w="194" w:type="dxa"/>
            <w:tcBorders>
              <w:top w:val="nil"/>
              <w:left w:val="nil"/>
              <w:bottom w:val="nil"/>
              <w:right w:val="nil"/>
            </w:tcBorders>
            <w:shd w:val="clear" w:color="auto" w:fill="auto"/>
            <w:vAlign w:val="center"/>
            <w:hideMark/>
          </w:tcPr>
          <w:p w14:paraId="457815CC" w14:textId="77777777" w:rsidR="003D3687" w:rsidRPr="003C0DD8" w:rsidRDefault="003D3687" w:rsidP="003D3687">
            <w:pPr>
              <w:jc w:val="cente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2AE8FB31"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46F95699" w14:textId="77777777" w:rsidR="003D3687" w:rsidRPr="003C0DD8" w:rsidRDefault="003D3687" w:rsidP="003D3687">
            <w:pPr>
              <w:rPr>
                <w:rFonts w:ascii="Arial" w:hAnsi="Arial" w:cs="Arial"/>
                <w:b/>
                <w:bCs/>
                <w:sz w:val="2"/>
                <w:szCs w:val="2"/>
                <w:lang w:val="es-BO" w:eastAsia="es-ES"/>
              </w:rPr>
            </w:pPr>
          </w:p>
        </w:tc>
        <w:tc>
          <w:tcPr>
            <w:tcW w:w="328" w:type="dxa"/>
            <w:tcBorders>
              <w:top w:val="nil"/>
              <w:left w:val="nil"/>
              <w:bottom w:val="nil"/>
              <w:right w:val="nil"/>
            </w:tcBorders>
            <w:shd w:val="clear" w:color="auto" w:fill="auto"/>
            <w:vAlign w:val="center"/>
            <w:hideMark/>
          </w:tcPr>
          <w:p w14:paraId="667C1694"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417B144A"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29C643A2" w14:textId="77777777" w:rsidR="003D3687" w:rsidRPr="003C0DD8" w:rsidRDefault="003D3687" w:rsidP="003D3687">
            <w:pPr>
              <w:rPr>
                <w:rFonts w:ascii="Arial" w:hAnsi="Arial" w:cs="Arial"/>
                <w:b/>
                <w:bCs/>
                <w:sz w:val="2"/>
                <w:szCs w:val="2"/>
                <w:lang w:val="es-BO" w:eastAsia="es-ES"/>
              </w:rPr>
            </w:pPr>
          </w:p>
        </w:tc>
        <w:tc>
          <w:tcPr>
            <w:tcW w:w="493" w:type="dxa"/>
            <w:tcBorders>
              <w:top w:val="nil"/>
              <w:left w:val="nil"/>
              <w:bottom w:val="nil"/>
              <w:right w:val="nil"/>
            </w:tcBorders>
            <w:shd w:val="clear" w:color="auto" w:fill="auto"/>
            <w:vAlign w:val="center"/>
            <w:hideMark/>
          </w:tcPr>
          <w:p w14:paraId="361D7525"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2323D75F" w14:textId="77777777" w:rsidR="003D3687" w:rsidRPr="003C0DD8" w:rsidRDefault="003D3687" w:rsidP="003D3687">
            <w:pPr>
              <w:rPr>
                <w:rFonts w:ascii="Arial" w:hAnsi="Arial" w:cs="Arial"/>
                <w:b/>
                <w:bCs/>
                <w:sz w:val="2"/>
                <w:szCs w:val="2"/>
                <w:lang w:val="es-BO" w:eastAsia="es-ES"/>
              </w:rPr>
            </w:pPr>
          </w:p>
        </w:tc>
        <w:tc>
          <w:tcPr>
            <w:tcW w:w="903" w:type="dxa"/>
            <w:tcBorders>
              <w:top w:val="nil"/>
              <w:left w:val="nil"/>
              <w:bottom w:val="nil"/>
              <w:right w:val="nil"/>
            </w:tcBorders>
            <w:shd w:val="clear" w:color="auto" w:fill="auto"/>
            <w:vAlign w:val="center"/>
            <w:hideMark/>
          </w:tcPr>
          <w:p w14:paraId="310A2391" w14:textId="77777777" w:rsidR="003D3687" w:rsidRPr="003C0DD8" w:rsidRDefault="003D3687" w:rsidP="003D3687">
            <w:pPr>
              <w:rPr>
                <w:rFonts w:ascii="Arial" w:hAnsi="Arial" w:cs="Arial"/>
                <w:b/>
                <w:bCs/>
                <w:sz w:val="2"/>
                <w:szCs w:val="2"/>
                <w:lang w:val="es-BO" w:eastAsia="es-ES"/>
              </w:rPr>
            </w:pPr>
          </w:p>
        </w:tc>
        <w:tc>
          <w:tcPr>
            <w:tcW w:w="185" w:type="dxa"/>
            <w:tcBorders>
              <w:top w:val="nil"/>
              <w:left w:val="nil"/>
              <w:bottom w:val="nil"/>
              <w:right w:val="single" w:sz="8" w:space="0" w:color="auto"/>
            </w:tcBorders>
            <w:shd w:val="clear" w:color="auto" w:fill="auto"/>
            <w:vAlign w:val="center"/>
            <w:hideMark/>
          </w:tcPr>
          <w:p w14:paraId="6D033329" w14:textId="77777777" w:rsidR="003D3687" w:rsidRPr="003C0DD8" w:rsidRDefault="003D3687" w:rsidP="003D3687">
            <w:pPr>
              <w:rPr>
                <w:rFonts w:ascii="Arial" w:hAnsi="Arial" w:cs="Arial"/>
                <w:b/>
                <w:bCs/>
                <w:sz w:val="2"/>
                <w:szCs w:val="2"/>
                <w:lang w:val="es-BO" w:eastAsia="es-ES"/>
              </w:rPr>
            </w:pPr>
            <w:r w:rsidRPr="003C0DD8">
              <w:rPr>
                <w:rFonts w:ascii="Arial" w:hAnsi="Arial" w:cs="Arial"/>
                <w:b/>
                <w:bCs/>
                <w:sz w:val="2"/>
                <w:szCs w:val="2"/>
                <w:lang w:val="es-BO" w:eastAsia="es-ES"/>
              </w:rPr>
              <w:t> </w:t>
            </w:r>
          </w:p>
        </w:tc>
      </w:tr>
      <w:tr w:rsidR="003D3687" w:rsidRPr="003C0DD8" w14:paraId="2F5D8D4F" w14:textId="77777777" w:rsidTr="003D3687">
        <w:trPr>
          <w:trHeight w:val="224"/>
          <w:jc w:val="center"/>
        </w:trPr>
        <w:tc>
          <w:tcPr>
            <w:tcW w:w="2611" w:type="dxa"/>
            <w:tcBorders>
              <w:top w:val="nil"/>
              <w:left w:val="single" w:sz="8" w:space="0" w:color="auto"/>
              <w:bottom w:val="nil"/>
              <w:right w:val="nil"/>
            </w:tcBorders>
            <w:shd w:val="clear" w:color="auto" w:fill="auto"/>
            <w:vAlign w:val="center"/>
            <w:hideMark/>
          </w:tcPr>
          <w:p w14:paraId="4842DD20" w14:textId="77777777" w:rsidR="003D3687" w:rsidRPr="003C0DD8" w:rsidRDefault="003D3687" w:rsidP="003D3687">
            <w:pPr>
              <w:jc w:val="right"/>
              <w:rPr>
                <w:rFonts w:ascii="Arial" w:hAnsi="Arial" w:cs="Arial"/>
                <w:b/>
                <w:bCs/>
                <w:sz w:val="16"/>
                <w:szCs w:val="16"/>
                <w:lang w:val="es-BO" w:eastAsia="es-ES"/>
              </w:rPr>
            </w:pPr>
            <w:r w:rsidRPr="003C0DD8">
              <w:rPr>
                <w:rFonts w:ascii="Arial" w:hAnsi="Arial" w:cs="Arial"/>
                <w:b/>
                <w:bCs/>
                <w:sz w:val="16"/>
                <w:szCs w:val="16"/>
                <w:lang w:val="es-BO" w:eastAsia="es-ES"/>
              </w:rPr>
              <w:t xml:space="preserve">Cargo </w:t>
            </w:r>
          </w:p>
        </w:tc>
        <w:tc>
          <w:tcPr>
            <w:tcW w:w="194" w:type="dxa"/>
            <w:tcBorders>
              <w:top w:val="nil"/>
              <w:left w:val="nil"/>
              <w:bottom w:val="nil"/>
              <w:right w:val="nil"/>
            </w:tcBorders>
            <w:shd w:val="clear" w:color="auto" w:fill="auto"/>
            <w:vAlign w:val="center"/>
            <w:hideMark/>
          </w:tcPr>
          <w:p w14:paraId="4829E326" w14:textId="77777777" w:rsidR="003D3687" w:rsidRPr="003C0DD8" w:rsidRDefault="003D3687"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6649" w:type="dxa"/>
            <w:gridSpan w:val="8"/>
            <w:tcBorders>
              <w:top w:val="single" w:sz="4" w:space="0" w:color="auto"/>
              <w:left w:val="single" w:sz="4" w:space="0" w:color="auto"/>
              <w:bottom w:val="single" w:sz="4" w:space="0" w:color="auto"/>
              <w:right w:val="single" w:sz="4" w:space="0" w:color="auto"/>
            </w:tcBorders>
            <w:shd w:val="clear" w:color="000000" w:fill="DBE5F1"/>
            <w:vAlign w:val="center"/>
            <w:hideMark/>
          </w:tcPr>
          <w:p w14:paraId="09FC106F"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185" w:type="dxa"/>
            <w:tcBorders>
              <w:top w:val="nil"/>
              <w:left w:val="nil"/>
              <w:bottom w:val="nil"/>
              <w:right w:val="single" w:sz="8" w:space="0" w:color="auto"/>
            </w:tcBorders>
            <w:shd w:val="clear" w:color="000000" w:fill="FFFFFF"/>
            <w:vAlign w:val="center"/>
            <w:hideMark/>
          </w:tcPr>
          <w:p w14:paraId="260F2DD2"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r>
      <w:tr w:rsidR="003D3687" w:rsidRPr="003C0DD8" w14:paraId="516D2D46" w14:textId="77777777" w:rsidTr="003D3687">
        <w:trPr>
          <w:trHeight w:val="47"/>
          <w:jc w:val="center"/>
        </w:trPr>
        <w:tc>
          <w:tcPr>
            <w:tcW w:w="2611" w:type="dxa"/>
            <w:tcBorders>
              <w:top w:val="nil"/>
              <w:left w:val="single" w:sz="8" w:space="0" w:color="auto"/>
              <w:bottom w:val="nil"/>
              <w:right w:val="nil"/>
            </w:tcBorders>
            <w:shd w:val="clear" w:color="auto" w:fill="auto"/>
            <w:vAlign w:val="center"/>
            <w:hideMark/>
          </w:tcPr>
          <w:p w14:paraId="3302D622" w14:textId="77777777" w:rsidR="003D3687" w:rsidRPr="003C0DD8" w:rsidRDefault="003D3687" w:rsidP="003D3687">
            <w:pPr>
              <w:jc w:val="right"/>
              <w:rPr>
                <w:rFonts w:ascii="Arial" w:hAnsi="Arial" w:cs="Arial"/>
                <w:sz w:val="2"/>
                <w:szCs w:val="2"/>
                <w:lang w:val="es-BO" w:eastAsia="es-ES"/>
              </w:rPr>
            </w:pPr>
            <w:r w:rsidRPr="003C0DD8">
              <w:rPr>
                <w:rFonts w:ascii="Arial" w:hAnsi="Arial" w:cs="Arial"/>
                <w:sz w:val="2"/>
                <w:szCs w:val="2"/>
                <w:lang w:val="es-BO" w:eastAsia="es-ES"/>
              </w:rPr>
              <w:t> </w:t>
            </w:r>
          </w:p>
        </w:tc>
        <w:tc>
          <w:tcPr>
            <w:tcW w:w="194" w:type="dxa"/>
            <w:tcBorders>
              <w:top w:val="nil"/>
              <w:left w:val="nil"/>
              <w:bottom w:val="nil"/>
              <w:right w:val="nil"/>
            </w:tcBorders>
            <w:shd w:val="clear" w:color="auto" w:fill="auto"/>
            <w:vAlign w:val="center"/>
            <w:hideMark/>
          </w:tcPr>
          <w:p w14:paraId="0EDDA64E" w14:textId="77777777" w:rsidR="003D3687" w:rsidRPr="003C0DD8" w:rsidRDefault="003D3687" w:rsidP="003D3687">
            <w:pPr>
              <w:jc w:val="cente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6841AA8B"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3A3876C8" w14:textId="77777777" w:rsidR="003D3687" w:rsidRPr="003C0DD8" w:rsidRDefault="003D3687" w:rsidP="003D3687">
            <w:pPr>
              <w:rPr>
                <w:rFonts w:ascii="Arial" w:hAnsi="Arial" w:cs="Arial"/>
                <w:b/>
                <w:bCs/>
                <w:sz w:val="2"/>
                <w:szCs w:val="2"/>
                <w:lang w:val="es-BO" w:eastAsia="es-ES"/>
              </w:rPr>
            </w:pPr>
          </w:p>
        </w:tc>
        <w:tc>
          <w:tcPr>
            <w:tcW w:w="328" w:type="dxa"/>
            <w:tcBorders>
              <w:top w:val="nil"/>
              <w:left w:val="nil"/>
              <w:bottom w:val="nil"/>
              <w:right w:val="nil"/>
            </w:tcBorders>
            <w:shd w:val="clear" w:color="auto" w:fill="auto"/>
            <w:vAlign w:val="center"/>
            <w:hideMark/>
          </w:tcPr>
          <w:p w14:paraId="233199CB"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40E5D0FF"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4B8F8EB8" w14:textId="77777777" w:rsidR="003D3687" w:rsidRPr="003C0DD8" w:rsidRDefault="003D3687" w:rsidP="003D3687">
            <w:pPr>
              <w:rPr>
                <w:rFonts w:ascii="Arial" w:hAnsi="Arial" w:cs="Arial"/>
                <w:b/>
                <w:bCs/>
                <w:sz w:val="2"/>
                <w:szCs w:val="2"/>
                <w:lang w:val="es-BO" w:eastAsia="es-ES"/>
              </w:rPr>
            </w:pPr>
          </w:p>
        </w:tc>
        <w:tc>
          <w:tcPr>
            <w:tcW w:w="493" w:type="dxa"/>
            <w:tcBorders>
              <w:top w:val="nil"/>
              <w:left w:val="nil"/>
              <w:bottom w:val="nil"/>
              <w:right w:val="nil"/>
            </w:tcBorders>
            <w:shd w:val="clear" w:color="auto" w:fill="auto"/>
            <w:vAlign w:val="center"/>
            <w:hideMark/>
          </w:tcPr>
          <w:p w14:paraId="5D62F8A4"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38E99694" w14:textId="77777777" w:rsidR="003D3687" w:rsidRPr="003C0DD8" w:rsidRDefault="003D3687" w:rsidP="003D3687">
            <w:pPr>
              <w:rPr>
                <w:rFonts w:ascii="Arial" w:hAnsi="Arial" w:cs="Arial"/>
                <w:b/>
                <w:bCs/>
                <w:sz w:val="2"/>
                <w:szCs w:val="2"/>
                <w:lang w:val="es-BO" w:eastAsia="es-ES"/>
              </w:rPr>
            </w:pPr>
          </w:p>
        </w:tc>
        <w:tc>
          <w:tcPr>
            <w:tcW w:w="903" w:type="dxa"/>
            <w:tcBorders>
              <w:top w:val="nil"/>
              <w:left w:val="nil"/>
              <w:bottom w:val="nil"/>
              <w:right w:val="nil"/>
            </w:tcBorders>
            <w:shd w:val="clear" w:color="auto" w:fill="auto"/>
            <w:vAlign w:val="center"/>
            <w:hideMark/>
          </w:tcPr>
          <w:p w14:paraId="74426DED" w14:textId="77777777" w:rsidR="003D3687" w:rsidRPr="003C0DD8" w:rsidRDefault="003D3687" w:rsidP="003D3687">
            <w:pPr>
              <w:rPr>
                <w:rFonts w:ascii="Arial" w:hAnsi="Arial" w:cs="Arial"/>
                <w:b/>
                <w:bCs/>
                <w:sz w:val="2"/>
                <w:szCs w:val="2"/>
                <w:lang w:val="es-BO" w:eastAsia="es-ES"/>
              </w:rPr>
            </w:pPr>
          </w:p>
        </w:tc>
        <w:tc>
          <w:tcPr>
            <w:tcW w:w="185" w:type="dxa"/>
            <w:tcBorders>
              <w:top w:val="nil"/>
              <w:left w:val="nil"/>
              <w:bottom w:val="nil"/>
              <w:right w:val="single" w:sz="8" w:space="0" w:color="auto"/>
            </w:tcBorders>
            <w:shd w:val="clear" w:color="auto" w:fill="auto"/>
            <w:vAlign w:val="center"/>
            <w:hideMark/>
          </w:tcPr>
          <w:p w14:paraId="338005D9" w14:textId="77777777" w:rsidR="003D3687" w:rsidRPr="003C0DD8" w:rsidRDefault="003D3687" w:rsidP="003D3687">
            <w:pPr>
              <w:rPr>
                <w:rFonts w:ascii="Arial" w:hAnsi="Arial" w:cs="Arial"/>
                <w:b/>
                <w:bCs/>
                <w:sz w:val="2"/>
                <w:szCs w:val="2"/>
                <w:lang w:val="es-BO" w:eastAsia="es-ES"/>
              </w:rPr>
            </w:pPr>
            <w:r w:rsidRPr="003C0DD8">
              <w:rPr>
                <w:rFonts w:ascii="Arial" w:hAnsi="Arial" w:cs="Arial"/>
                <w:b/>
                <w:bCs/>
                <w:sz w:val="2"/>
                <w:szCs w:val="2"/>
                <w:lang w:val="es-BO" w:eastAsia="es-ES"/>
              </w:rPr>
              <w:t> </w:t>
            </w:r>
          </w:p>
        </w:tc>
      </w:tr>
      <w:tr w:rsidR="003D3687" w:rsidRPr="003C0DD8" w14:paraId="2458686E" w14:textId="77777777" w:rsidTr="003D3687">
        <w:trPr>
          <w:trHeight w:val="213"/>
          <w:jc w:val="center"/>
        </w:trPr>
        <w:tc>
          <w:tcPr>
            <w:tcW w:w="2611" w:type="dxa"/>
            <w:tcBorders>
              <w:top w:val="nil"/>
              <w:left w:val="single" w:sz="8" w:space="0" w:color="auto"/>
              <w:bottom w:val="nil"/>
              <w:right w:val="nil"/>
            </w:tcBorders>
            <w:shd w:val="clear" w:color="auto" w:fill="auto"/>
            <w:vAlign w:val="center"/>
            <w:hideMark/>
          </w:tcPr>
          <w:p w14:paraId="646EAF4B" w14:textId="77777777" w:rsidR="003D3687" w:rsidRPr="003C0DD8" w:rsidRDefault="003D3687" w:rsidP="003D3687">
            <w:pPr>
              <w:jc w:val="right"/>
              <w:rPr>
                <w:rFonts w:ascii="Arial" w:hAnsi="Arial" w:cs="Arial"/>
                <w:b/>
                <w:bCs/>
                <w:sz w:val="16"/>
                <w:szCs w:val="16"/>
                <w:lang w:val="es-BO" w:eastAsia="es-ES"/>
              </w:rPr>
            </w:pPr>
            <w:r w:rsidRPr="003C0DD8">
              <w:rPr>
                <w:rFonts w:ascii="Arial" w:hAnsi="Arial" w:cs="Arial"/>
                <w:b/>
                <w:bCs/>
                <w:sz w:val="16"/>
                <w:szCs w:val="16"/>
                <w:lang w:val="es-BO" w:eastAsia="es-ES"/>
              </w:rPr>
              <w:t>Edad</w:t>
            </w:r>
          </w:p>
        </w:tc>
        <w:tc>
          <w:tcPr>
            <w:tcW w:w="194" w:type="dxa"/>
            <w:tcBorders>
              <w:top w:val="nil"/>
              <w:left w:val="nil"/>
              <w:bottom w:val="nil"/>
              <w:right w:val="nil"/>
            </w:tcBorders>
            <w:shd w:val="clear" w:color="auto" w:fill="auto"/>
            <w:vAlign w:val="center"/>
            <w:hideMark/>
          </w:tcPr>
          <w:p w14:paraId="0547BA6C" w14:textId="77777777" w:rsidR="003D3687" w:rsidRPr="003C0DD8" w:rsidRDefault="003D3687"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1970" w:type="dxa"/>
            <w:gridSpan w:val="2"/>
            <w:tcBorders>
              <w:top w:val="single" w:sz="4" w:space="0" w:color="auto"/>
              <w:left w:val="single" w:sz="4" w:space="0" w:color="auto"/>
              <w:bottom w:val="single" w:sz="4" w:space="0" w:color="auto"/>
              <w:right w:val="single" w:sz="4" w:space="0" w:color="auto"/>
            </w:tcBorders>
            <w:shd w:val="clear" w:color="000000" w:fill="DBE5F1"/>
            <w:vAlign w:val="center"/>
            <w:hideMark/>
          </w:tcPr>
          <w:p w14:paraId="2BC78379"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328" w:type="dxa"/>
            <w:tcBorders>
              <w:top w:val="nil"/>
              <w:left w:val="nil"/>
              <w:bottom w:val="nil"/>
              <w:right w:val="nil"/>
            </w:tcBorders>
            <w:shd w:val="clear" w:color="000000" w:fill="FFFFFF"/>
            <w:vAlign w:val="center"/>
            <w:hideMark/>
          </w:tcPr>
          <w:p w14:paraId="200B8250"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985" w:type="dxa"/>
            <w:tcBorders>
              <w:top w:val="nil"/>
              <w:left w:val="nil"/>
              <w:bottom w:val="nil"/>
              <w:right w:val="nil"/>
            </w:tcBorders>
            <w:shd w:val="clear" w:color="000000" w:fill="FFFFFF"/>
            <w:vAlign w:val="center"/>
            <w:hideMark/>
          </w:tcPr>
          <w:p w14:paraId="74930A3B"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985" w:type="dxa"/>
            <w:tcBorders>
              <w:top w:val="nil"/>
              <w:left w:val="nil"/>
              <w:bottom w:val="nil"/>
              <w:right w:val="nil"/>
            </w:tcBorders>
            <w:shd w:val="clear" w:color="000000" w:fill="FFFFFF"/>
            <w:vAlign w:val="center"/>
            <w:hideMark/>
          </w:tcPr>
          <w:p w14:paraId="47FC6B1A"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493" w:type="dxa"/>
            <w:tcBorders>
              <w:top w:val="nil"/>
              <w:left w:val="nil"/>
              <w:bottom w:val="nil"/>
              <w:right w:val="nil"/>
            </w:tcBorders>
            <w:shd w:val="clear" w:color="000000" w:fill="FFFFFF"/>
            <w:vAlign w:val="center"/>
            <w:hideMark/>
          </w:tcPr>
          <w:p w14:paraId="39A58D0D"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985" w:type="dxa"/>
            <w:tcBorders>
              <w:top w:val="nil"/>
              <w:left w:val="nil"/>
              <w:bottom w:val="nil"/>
              <w:right w:val="nil"/>
            </w:tcBorders>
            <w:shd w:val="clear" w:color="000000" w:fill="FFFFFF"/>
            <w:vAlign w:val="center"/>
            <w:hideMark/>
          </w:tcPr>
          <w:p w14:paraId="1F2105F0"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903" w:type="dxa"/>
            <w:tcBorders>
              <w:top w:val="nil"/>
              <w:left w:val="nil"/>
              <w:bottom w:val="nil"/>
              <w:right w:val="nil"/>
            </w:tcBorders>
            <w:shd w:val="clear" w:color="000000" w:fill="FFFFFF"/>
            <w:vAlign w:val="center"/>
            <w:hideMark/>
          </w:tcPr>
          <w:p w14:paraId="50ED9656"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185" w:type="dxa"/>
            <w:tcBorders>
              <w:top w:val="nil"/>
              <w:left w:val="nil"/>
              <w:bottom w:val="nil"/>
              <w:right w:val="single" w:sz="8" w:space="0" w:color="auto"/>
            </w:tcBorders>
            <w:shd w:val="clear" w:color="000000" w:fill="FFFFFF"/>
            <w:vAlign w:val="center"/>
            <w:hideMark/>
          </w:tcPr>
          <w:p w14:paraId="45AD4C64"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r>
      <w:tr w:rsidR="003D3687" w:rsidRPr="003C0DD8" w14:paraId="7FEF8185" w14:textId="77777777" w:rsidTr="003D3687">
        <w:trPr>
          <w:trHeight w:val="47"/>
          <w:jc w:val="center"/>
        </w:trPr>
        <w:tc>
          <w:tcPr>
            <w:tcW w:w="2611" w:type="dxa"/>
            <w:tcBorders>
              <w:top w:val="nil"/>
              <w:left w:val="single" w:sz="8" w:space="0" w:color="auto"/>
              <w:bottom w:val="nil"/>
              <w:right w:val="nil"/>
            </w:tcBorders>
            <w:shd w:val="clear" w:color="auto" w:fill="auto"/>
            <w:vAlign w:val="center"/>
            <w:hideMark/>
          </w:tcPr>
          <w:p w14:paraId="6EAAFE1A" w14:textId="77777777" w:rsidR="003D3687" w:rsidRPr="003C0DD8" w:rsidRDefault="003D3687" w:rsidP="003D3687">
            <w:pPr>
              <w:jc w:val="right"/>
              <w:rPr>
                <w:rFonts w:ascii="Arial" w:hAnsi="Arial" w:cs="Arial"/>
                <w:sz w:val="2"/>
                <w:szCs w:val="2"/>
                <w:lang w:val="es-BO" w:eastAsia="es-ES"/>
              </w:rPr>
            </w:pPr>
            <w:r w:rsidRPr="003C0DD8">
              <w:rPr>
                <w:rFonts w:ascii="Arial" w:hAnsi="Arial" w:cs="Arial"/>
                <w:sz w:val="2"/>
                <w:szCs w:val="2"/>
                <w:lang w:val="es-BO" w:eastAsia="es-ES"/>
              </w:rPr>
              <w:t> </w:t>
            </w:r>
          </w:p>
        </w:tc>
        <w:tc>
          <w:tcPr>
            <w:tcW w:w="194" w:type="dxa"/>
            <w:tcBorders>
              <w:top w:val="nil"/>
              <w:left w:val="nil"/>
              <w:bottom w:val="nil"/>
              <w:right w:val="nil"/>
            </w:tcBorders>
            <w:shd w:val="clear" w:color="auto" w:fill="auto"/>
            <w:vAlign w:val="center"/>
            <w:hideMark/>
          </w:tcPr>
          <w:p w14:paraId="30E329DA" w14:textId="77777777" w:rsidR="003D3687" w:rsidRPr="003C0DD8" w:rsidRDefault="003D3687" w:rsidP="003D3687">
            <w:pPr>
              <w:jc w:val="cente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15C95428"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67AE52B4" w14:textId="77777777" w:rsidR="003D3687" w:rsidRPr="003C0DD8" w:rsidRDefault="003D3687" w:rsidP="003D3687">
            <w:pPr>
              <w:rPr>
                <w:rFonts w:ascii="Arial" w:hAnsi="Arial" w:cs="Arial"/>
                <w:b/>
                <w:bCs/>
                <w:sz w:val="2"/>
                <w:szCs w:val="2"/>
                <w:lang w:val="es-BO" w:eastAsia="es-ES"/>
              </w:rPr>
            </w:pPr>
          </w:p>
        </w:tc>
        <w:tc>
          <w:tcPr>
            <w:tcW w:w="328" w:type="dxa"/>
            <w:tcBorders>
              <w:top w:val="nil"/>
              <w:left w:val="nil"/>
              <w:bottom w:val="nil"/>
              <w:right w:val="nil"/>
            </w:tcBorders>
            <w:shd w:val="clear" w:color="auto" w:fill="auto"/>
            <w:vAlign w:val="center"/>
            <w:hideMark/>
          </w:tcPr>
          <w:p w14:paraId="25A7AADE"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2C52DA92"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0197D74E" w14:textId="77777777" w:rsidR="003D3687" w:rsidRPr="003C0DD8" w:rsidRDefault="003D3687" w:rsidP="003D3687">
            <w:pPr>
              <w:rPr>
                <w:rFonts w:ascii="Arial" w:hAnsi="Arial" w:cs="Arial"/>
                <w:b/>
                <w:bCs/>
                <w:sz w:val="2"/>
                <w:szCs w:val="2"/>
                <w:lang w:val="es-BO" w:eastAsia="es-ES"/>
              </w:rPr>
            </w:pPr>
          </w:p>
        </w:tc>
        <w:tc>
          <w:tcPr>
            <w:tcW w:w="493" w:type="dxa"/>
            <w:tcBorders>
              <w:top w:val="nil"/>
              <w:left w:val="nil"/>
              <w:bottom w:val="nil"/>
              <w:right w:val="nil"/>
            </w:tcBorders>
            <w:shd w:val="clear" w:color="auto" w:fill="auto"/>
            <w:vAlign w:val="center"/>
            <w:hideMark/>
          </w:tcPr>
          <w:p w14:paraId="392B6AA8"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51A78606" w14:textId="77777777" w:rsidR="003D3687" w:rsidRPr="003C0DD8" w:rsidRDefault="003D3687" w:rsidP="003D3687">
            <w:pPr>
              <w:rPr>
                <w:rFonts w:ascii="Arial" w:hAnsi="Arial" w:cs="Arial"/>
                <w:b/>
                <w:bCs/>
                <w:sz w:val="2"/>
                <w:szCs w:val="2"/>
                <w:lang w:val="es-BO" w:eastAsia="es-ES"/>
              </w:rPr>
            </w:pPr>
          </w:p>
        </w:tc>
        <w:tc>
          <w:tcPr>
            <w:tcW w:w="903" w:type="dxa"/>
            <w:tcBorders>
              <w:top w:val="nil"/>
              <w:left w:val="nil"/>
              <w:bottom w:val="nil"/>
              <w:right w:val="nil"/>
            </w:tcBorders>
            <w:shd w:val="clear" w:color="auto" w:fill="auto"/>
            <w:vAlign w:val="center"/>
            <w:hideMark/>
          </w:tcPr>
          <w:p w14:paraId="22CD7510" w14:textId="77777777" w:rsidR="003D3687" w:rsidRPr="003C0DD8" w:rsidRDefault="003D3687" w:rsidP="003D3687">
            <w:pPr>
              <w:rPr>
                <w:rFonts w:ascii="Arial" w:hAnsi="Arial" w:cs="Arial"/>
                <w:b/>
                <w:bCs/>
                <w:sz w:val="2"/>
                <w:szCs w:val="2"/>
                <w:lang w:val="es-BO" w:eastAsia="es-ES"/>
              </w:rPr>
            </w:pPr>
          </w:p>
        </w:tc>
        <w:tc>
          <w:tcPr>
            <w:tcW w:w="185" w:type="dxa"/>
            <w:tcBorders>
              <w:top w:val="nil"/>
              <w:left w:val="nil"/>
              <w:bottom w:val="nil"/>
              <w:right w:val="single" w:sz="8" w:space="0" w:color="auto"/>
            </w:tcBorders>
            <w:shd w:val="clear" w:color="auto" w:fill="auto"/>
            <w:vAlign w:val="center"/>
            <w:hideMark/>
          </w:tcPr>
          <w:p w14:paraId="3F10BB55" w14:textId="77777777" w:rsidR="003D3687" w:rsidRPr="003C0DD8" w:rsidRDefault="003D3687" w:rsidP="003D3687">
            <w:pPr>
              <w:rPr>
                <w:rFonts w:ascii="Arial" w:hAnsi="Arial" w:cs="Arial"/>
                <w:b/>
                <w:bCs/>
                <w:sz w:val="2"/>
                <w:szCs w:val="2"/>
                <w:lang w:val="es-BO" w:eastAsia="es-ES"/>
              </w:rPr>
            </w:pPr>
            <w:r w:rsidRPr="003C0DD8">
              <w:rPr>
                <w:rFonts w:ascii="Arial" w:hAnsi="Arial" w:cs="Arial"/>
                <w:b/>
                <w:bCs/>
                <w:sz w:val="2"/>
                <w:szCs w:val="2"/>
                <w:lang w:val="es-BO" w:eastAsia="es-ES"/>
              </w:rPr>
              <w:t> </w:t>
            </w:r>
          </w:p>
        </w:tc>
      </w:tr>
      <w:tr w:rsidR="003D3687" w:rsidRPr="003C0DD8" w14:paraId="484A6081" w14:textId="77777777" w:rsidTr="003D3687">
        <w:trPr>
          <w:trHeight w:val="204"/>
          <w:jc w:val="center"/>
        </w:trPr>
        <w:tc>
          <w:tcPr>
            <w:tcW w:w="2611" w:type="dxa"/>
            <w:tcBorders>
              <w:top w:val="nil"/>
              <w:left w:val="single" w:sz="8" w:space="0" w:color="auto"/>
              <w:bottom w:val="nil"/>
              <w:right w:val="nil"/>
            </w:tcBorders>
            <w:shd w:val="clear" w:color="auto" w:fill="auto"/>
            <w:vAlign w:val="center"/>
            <w:hideMark/>
          </w:tcPr>
          <w:p w14:paraId="2248BCC3" w14:textId="77777777" w:rsidR="003D3687" w:rsidRPr="003C0DD8" w:rsidRDefault="003D3687" w:rsidP="003D3687">
            <w:pPr>
              <w:jc w:val="right"/>
              <w:rPr>
                <w:rFonts w:ascii="Arial" w:hAnsi="Arial" w:cs="Arial"/>
                <w:b/>
                <w:bCs/>
                <w:sz w:val="16"/>
                <w:szCs w:val="16"/>
                <w:lang w:val="es-BO" w:eastAsia="es-ES"/>
              </w:rPr>
            </w:pPr>
            <w:r w:rsidRPr="003C0DD8">
              <w:rPr>
                <w:rFonts w:ascii="Arial" w:hAnsi="Arial" w:cs="Arial"/>
                <w:b/>
                <w:bCs/>
                <w:sz w:val="16"/>
                <w:szCs w:val="16"/>
                <w:lang w:val="es-BO" w:eastAsia="es-ES"/>
              </w:rPr>
              <w:t>Nacionalidad</w:t>
            </w:r>
          </w:p>
        </w:tc>
        <w:tc>
          <w:tcPr>
            <w:tcW w:w="194" w:type="dxa"/>
            <w:tcBorders>
              <w:top w:val="nil"/>
              <w:left w:val="nil"/>
              <w:bottom w:val="nil"/>
              <w:right w:val="nil"/>
            </w:tcBorders>
            <w:shd w:val="clear" w:color="auto" w:fill="auto"/>
            <w:vAlign w:val="center"/>
            <w:hideMark/>
          </w:tcPr>
          <w:p w14:paraId="5B7E389D" w14:textId="77777777" w:rsidR="003D3687" w:rsidRPr="003C0DD8" w:rsidRDefault="003D3687"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1970" w:type="dxa"/>
            <w:gridSpan w:val="2"/>
            <w:tcBorders>
              <w:top w:val="single" w:sz="4" w:space="0" w:color="auto"/>
              <w:left w:val="single" w:sz="4" w:space="0" w:color="auto"/>
              <w:bottom w:val="single" w:sz="4" w:space="0" w:color="auto"/>
              <w:right w:val="single" w:sz="4" w:space="0" w:color="auto"/>
            </w:tcBorders>
            <w:shd w:val="clear" w:color="000000" w:fill="DBE5F1"/>
            <w:vAlign w:val="center"/>
            <w:hideMark/>
          </w:tcPr>
          <w:p w14:paraId="144ECC95"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328" w:type="dxa"/>
            <w:tcBorders>
              <w:top w:val="nil"/>
              <w:left w:val="nil"/>
              <w:bottom w:val="nil"/>
              <w:right w:val="nil"/>
            </w:tcBorders>
            <w:shd w:val="clear" w:color="000000" w:fill="FFFFFF"/>
            <w:vAlign w:val="center"/>
            <w:hideMark/>
          </w:tcPr>
          <w:p w14:paraId="2E0B3909"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985" w:type="dxa"/>
            <w:tcBorders>
              <w:top w:val="nil"/>
              <w:left w:val="nil"/>
              <w:bottom w:val="nil"/>
              <w:right w:val="nil"/>
            </w:tcBorders>
            <w:shd w:val="clear" w:color="000000" w:fill="FFFFFF"/>
            <w:vAlign w:val="center"/>
            <w:hideMark/>
          </w:tcPr>
          <w:p w14:paraId="7F97DDFD"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985" w:type="dxa"/>
            <w:tcBorders>
              <w:top w:val="nil"/>
              <w:left w:val="nil"/>
              <w:bottom w:val="nil"/>
              <w:right w:val="nil"/>
            </w:tcBorders>
            <w:shd w:val="clear" w:color="000000" w:fill="FFFFFF"/>
            <w:vAlign w:val="center"/>
            <w:hideMark/>
          </w:tcPr>
          <w:p w14:paraId="002C3D4F"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493" w:type="dxa"/>
            <w:tcBorders>
              <w:top w:val="nil"/>
              <w:left w:val="nil"/>
              <w:bottom w:val="nil"/>
              <w:right w:val="nil"/>
            </w:tcBorders>
            <w:shd w:val="clear" w:color="000000" w:fill="FFFFFF"/>
            <w:vAlign w:val="center"/>
            <w:hideMark/>
          </w:tcPr>
          <w:p w14:paraId="3C389FB2"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985" w:type="dxa"/>
            <w:tcBorders>
              <w:top w:val="nil"/>
              <w:left w:val="nil"/>
              <w:bottom w:val="nil"/>
              <w:right w:val="nil"/>
            </w:tcBorders>
            <w:shd w:val="clear" w:color="000000" w:fill="FFFFFF"/>
            <w:vAlign w:val="center"/>
            <w:hideMark/>
          </w:tcPr>
          <w:p w14:paraId="635338A5"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903" w:type="dxa"/>
            <w:tcBorders>
              <w:top w:val="nil"/>
              <w:left w:val="nil"/>
              <w:bottom w:val="nil"/>
              <w:right w:val="nil"/>
            </w:tcBorders>
            <w:shd w:val="clear" w:color="000000" w:fill="FFFFFF"/>
            <w:vAlign w:val="center"/>
            <w:hideMark/>
          </w:tcPr>
          <w:p w14:paraId="0AB0F706"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185" w:type="dxa"/>
            <w:tcBorders>
              <w:top w:val="nil"/>
              <w:left w:val="nil"/>
              <w:bottom w:val="nil"/>
              <w:right w:val="single" w:sz="8" w:space="0" w:color="auto"/>
            </w:tcBorders>
            <w:shd w:val="clear" w:color="000000" w:fill="FFFFFF"/>
            <w:vAlign w:val="center"/>
            <w:hideMark/>
          </w:tcPr>
          <w:p w14:paraId="420155EE"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r>
      <w:tr w:rsidR="003D3687" w:rsidRPr="003C0DD8" w14:paraId="39FC671A" w14:textId="77777777" w:rsidTr="003D3687">
        <w:trPr>
          <w:trHeight w:val="47"/>
          <w:jc w:val="center"/>
        </w:trPr>
        <w:tc>
          <w:tcPr>
            <w:tcW w:w="2611" w:type="dxa"/>
            <w:tcBorders>
              <w:top w:val="nil"/>
              <w:left w:val="single" w:sz="8" w:space="0" w:color="auto"/>
              <w:bottom w:val="nil"/>
              <w:right w:val="nil"/>
            </w:tcBorders>
            <w:shd w:val="clear" w:color="auto" w:fill="auto"/>
            <w:vAlign w:val="center"/>
            <w:hideMark/>
          </w:tcPr>
          <w:p w14:paraId="686514EB" w14:textId="77777777" w:rsidR="003D3687" w:rsidRPr="003C0DD8" w:rsidRDefault="003D3687" w:rsidP="003D3687">
            <w:pPr>
              <w:jc w:val="right"/>
              <w:rPr>
                <w:rFonts w:ascii="Arial" w:hAnsi="Arial" w:cs="Arial"/>
                <w:sz w:val="2"/>
                <w:szCs w:val="2"/>
                <w:lang w:val="es-BO" w:eastAsia="es-ES"/>
              </w:rPr>
            </w:pPr>
            <w:r w:rsidRPr="003C0DD8">
              <w:rPr>
                <w:rFonts w:ascii="Arial" w:hAnsi="Arial" w:cs="Arial"/>
                <w:sz w:val="2"/>
                <w:szCs w:val="2"/>
                <w:lang w:val="es-BO" w:eastAsia="es-ES"/>
              </w:rPr>
              <w:t> </w:t>
            </w:r>
          </w:p>
        </w:tc>
        <w:tc>
          <w:tcPr>
            <w:tcW w:w="194" w:type="dxa"/>
            <w:tcBorders>
              <w:top w:val="nil"/>
              <w:left w:val="nil"/>
              <w:bottom w:val="nil"/>
              <w:right w:val="nil"/>
            </w:tcBorders>
            <w:shd w:val="clear" w:color="auto" w:fill="auto"/>
            <w:vAlign w:val="center"/>
            <w:hideMark/>
          </w:tcPr>
          <w:p w14:paraId="08E07655" w14:textId="77777777" w:rsidR="003D3687" w:rsidRPr="003C0DD8" w:rsidRDefault="003D3687" w:rsidP="003D3687">
            <w:pPr>
              <w:jc w:val="cente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26285121"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73BD25F1" w14:textId="77777777" w:rsidR="003D3687" w:rsidRPr="003C0DD8" w:rsidRDefault="003D3687" w:rsidP="003D3687">
            <w:pPr>
              <w:rPr>
                <w:rFonts w:ascii="Arial" w:hAnsi="Arial" w:cs="Arial"/>
                <w:b/>
                <w:bCs/>
                <w:sz w:val="2"/>
                <w:szCs w:val="2"/>
                <w:lang w:val="es-BO" w:eastAsia="es-ES"/>
              </w:rPr>
            </w:pPr>
          </w:p>
        </w:tc>
        <w:tc>
          <w:tcPr>
            <w:tcW w:w="328" w:type="dxa"/>
            <w:tcBorders>
              <w:top w:val="nil"/>
              <w:left w:val="nil"/>
              <w:bottom w:val="nil"/>
              <w:right w:val="nil"/>
            </w:tcBorders>
            <w:shd w:val="clear" w:color="auto" w:fill="auto"/>
            <w:vAlign w:val="center"/>
            <w:hideMark/>
          </w:tcPr>
          <w:p w14:paraId="3A658F47"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65367307"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74E7C462" w14:textId="77777777" w:rsidR="003D3687" w:rsidRPr="003C0DD8" w:rsidRDefault="003D3687" w:rsidP="003D3687">
            <w:pPr>
              <w:rPr>
                <w:rFonts w:ascii="Arial" w:hAnsi="Arial" w:cs="Arial"/>
                <w:b/>
                <w:bCs/>
                <w:sz w:val="2"/>
                <w:szCs w:val="2"/>
                <w:lang w:val="es-BO" w:eastAsia="es-ES"/>
              </w:rPr>
            </w:pPr>
          </w:p>
        </w:tc>
        <w:tc>
          <w:tcPr>
            <w:tcW w:w="493" w:type="dxa"/>
            <w:tcBorders>
              <w:top w:val="nil"/>
              <w:left w:val="nil"/>
              <w:bottom w:val="nil"/>
              <w:right w:val="nil"/>
            </w:tcBorders>
            <w:shd w:val="clear" w:color="auto" w:fill="auto"/>
            <w:vAlign w:val="center"/>
            <w:hideMark/>
          </w:tcPr>
          <w:p w14:paraId="7A65D291"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2F4C0554" w14:textId="77777777" w:rsidR="003D3687" w:rsidRPr="003C0DD8" w:rsidRDefault="003D3687" w:rsidP="003D3687">
            <w:pPr>
              <w:rPr>
                <w:rFonts w:ascii="Arial" w:hAnsi="Arial" w:cs="Arial"/>
                <w:b/>
                <w:bCs/>
                <w:sz w:val="2"/>
                <w:szCs w:val="2"/>
                <w:lang w:val="es-BO" w:eastAsia="es-ES"/>
              </w:rPr>
            </w:pPr>
          </w:p>
        </w:tc>
        <w:tc>
          <w:tcPr>
            <w:tcW w:w="903" w:type="dxa"/>
            <w:tcBorders>
              <w:top w:val="nil"/>
              <w:left w:val="nil"/>
              <w:bottom w:val="nil"/>
              <w:right w:val="nil"/>
            </w:tcBorders>
            <w:shd w:val="clear" w:color="auto" w:fill="auto"/>
            <w:vAlign w:val="center"/>
            <w:hideMark/>
          </w:tcPr>
          <w:p w14:paraId="12753CB6" w14:textId="77777777" w:rsidR="003D3687" w:rsidRPr="003C0DD8" w:rsidRDefault="003D3687" w:rsidP="003D3687">
            <w:pPr>
              <w:rPr>
                <w:rFonts w:ascii="Arial" w:hAnsi="Arial" w:cs="Arial"/>
                <w:b/>
                <w:bCs/>
                <w:sz w:val="2"/>
                <w:szCs w:val="2"/>
                <w:lang w:val="es-BO" w:eastAsia="es-ES"/>
              </w:rPr>
            </w:pPr>
          </w:p>
        </w:tc>
        <w:tc>
          <w:tcPr>
            <w:tcW w:w="185" w:type="dxa"/>
            <w:tcBorders>
              <w:top w:val="nil"/>
              <w:left w:val="nil"/>
              <w:bottom w:val="nil"/>
              <w:right w:val="single" w:sz="8" w:space="0" w:color="auto"/>
            </w:tcBorders>
            <w:shd w:val="clear" w:color="auto" w:fill="auto"/>
            <w:vAlign w:val="center"/>
            <w:hideMark/>
          </w:tcPr>
          <w:p w14:paraId="36A6D9C0" w14:textId="77777777" w:rsidR="003D3687" w:rsidRPr="003C0DD8" w:rsidRDefault="003D3687" w:rsidP="003D3687">
            <w:pPr>
              <w:rPr>
                <w:rFonts w:ascii="Arial" w:hAnsi="Arial" w:cs="Arial"/>
                <w:b/>
                <w:bCs/>
                <w:sz w:val="2"/>
                <w:szCs w:val="2"/>
                <w:lang w:val="es-BO" w:eastAsia="es-ES"/>
              </w:rPr>
            </w:pPr>
            <w:r w:rsidRPr="003C0DD8">
              <w:rPr>
                <w:rFonts w:ascii="Arial" w:hAnsi="Arial" w:cs="Arial"/>
                <w:b/>
                <w:bCs/>
                <w:sz w:val="2"/>
                <w:szCs w:val="2"/>
                <w:lang w:val="es-BO" w:eastAsia="es-ES"/>
              </w:rPr>
              <w:t> </w:t>
            </w:r>
          </w:p>
        </w:tc>
      </w:tr>
      <w:tr w:rsidR="003D3687" w:rsidRPr="003C0DD8" w14:paraId="1F6DBDA4" w14:textId="77777777" w:rsidTr="003D3687">
        <w:trPr>
          <w:trHeight w:val="235"/>
          <w:jc w:val="center"/>
        </w:trPr>
        <w:tc>
          <w:tcPr>
            <w:tcW w:w="2611" w:type="dxa"/>
            <w:tcBorders>
              <w:top w:val="nil"/>
              <w:left w:val="single" w:sz="8" w:space="0" w:color="auto"/>
              <w:bottom w:val="nil"/>
              <w:right w:val="nil"/>
            </w:tcBorders>
            <w:shd w:val="clear" w:color="auto" w:fill="auto"/>
            <w:vAlign w:val="center"/>
            <w:hideMark/>
          </w:tcPr>
          <w:p w14:paraId="230C2DCF" w14:textId="77777777" w:rsidR="003D3687" w:rsidRPr="003C0DD8" w:rsidRDefault="003D3687" w:rsidP="003D3687">
            <w:pPr>
              <w:jc w:val="right"/>
              <w:rPr>
                <w:rFonts w:ascii="Arial" w:hAnsi="Arial" w:cs="Arial"/>
                <w:b/>
                <w:bCs/>
                <w:sz w:val="16"/>
                <w:szCs w:val="16"/>
                <w:lang w:val="es-BO" w:eastAsia="es-ES"/>
              </w:rPr>
            </w:pPr>
            <w:r w:rsidRPr="003C0DD8">
              <w:rPr>
                <w:rFonts w:ascii="Arial" w:hAnsi="Arial" w:cs="Arial"/>
                <w:b/>
                <w:bCs/>
                <w:sz w:val="16"/>
                <w:szCs w:val="16"/>
                <w:lang w:val="es-BO" w:eastAsia="es-ES"/>
              </w:rPr>
              <w:t>Profesión</w:t>
            </w:r>
          </w:p>
        </w:tc>
        <w:tc>
          <w:tcPr>
            <w:tcW w:w="194" w:type="dxa"/>
            <w:tcBorders>
              <w:top w:val="nil"/>
              <w:left w:val="nil"/>
              <w:bottom w:val="nil"/>
              <w:right w:val="nil"/>
            </w:tcBorders>
            <w:shd w:val="clear" w:color="auto" w:fill="auto"/>
            <w:vAlign w:val="center"/>
            <w:hideMark/>
          </w:tcPr>
          <w:p w14:paraId="25461E1D" w14:textId="77777777" w:rsidR="003D3687" w:rsidRPr="003C0DD8" w:rsidRDefault="003D3687"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6649" w:type="dxa"/>
            <w:gridSpan w:val="8"/>
            <w:tcBorders>
              <w:top w:val="single" w:sz="4" w:space="0" w:color="auto"/>
              <w:left w:val="single" w:sz="4" w:space="0" w:color="auto"/>
              <w:bottom w:val="single" w:sz="4" w:space="0" w:color="auto"/>
              <w:right w:val="single" w:sz="4" w:space="0" w:color="auto"/>
            </w:tcBorders>
            <w:shd w:val="clear" w:color="000000" w:fill="DBE5F1"/>
            <w:vAlign w:val="center"/>
            <w:hideMark/>
          </w:tcPr>
          <w:p w14:paraId="0DFE160E"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185" w:type="dxa"/>
            <w:tcBorders>
              <w:top w:val="nil"/>
              <w:left w:val="nil"/>
              <w:bottom w:val="nil"/>
              <w:right w:val="single" w:sz="8" w:space="0" w:color="auto"/>
            </w:tcBorders>
            <w:shd w:val="clear" w:color="000000" w:fill="FFFFFF"/>
            <w:vAlign w:val="center"/>
            <w:hideMark/>
          </w:tcPr>
          <w:p w14:paraId="67A0D08E"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r>
      <w:tr w:rsidR="003D3687" w:rsidRPr="003C0DD8" w14:paraId="094E5977" w14:textId="77777777" w:rsidTr="003D3687">
        <w:trPr>
          <w:trHeight w:val="47"/>
          <w:jc w:val="center"/>
        </w:trPr>
        <w:tc>
          <w:tcPr>
            <w:tcW w:w="2611" w:type="dxa"/>
            <w:tcBorders>
              <w:top w:val="nil"/>
              <w:left w:val="single" w:sz="8" w:space="0" w:color="auto"/>
              <w:bottom w:val="nil"/>
              <w:right w:val="nil"/>
            </w:tcBorders>
            <w:shd w:val="clear" w:color="auto" w:fill="auto"/>
            <w:vAlign w:val="center"/>
            <w:hideMark/>
          </w:tcPr>
          <w:p w14:paraId="5010FF30" w14:textId="77777777" w:rsidR="003D3687" w:rsidRPr="003C0DD8" w:rsidRDefault="003D3687" w:rsidP="003D3687">
            <w:pPr>
              <w:rPr>
                <w:rFonts w:ascii="Arial" w:hAnsi="Arial" w:cs="Arial"/>
                <w:sz w:val="2"/>
                <w:szCs w:val="2"/>
                <w:lang w:val="es-BO" w:eastAsia="es-ES"/>
              </w:rPr>
            </w:pPr>
            <w:r w:rsidRPr="003C0DD8">
              <w:rPr>
                <w:rFonts w:ascii="Arial" w:hAnsi="Arial" w:cs="Arial"/>
                <w:sz w:val="2"/>
                <w:szCs w:val="2"/>
                <w:lang w:val="es-BO" w:eastAsia="es-ES"/>
              </w:rPr>
              <w:t> </w:t>
            </w:r>
          </w:p>
        </w:tc>
        <w:tc>
          <w:tcPr>
            <w:tcW w:w="194" w:type="dxa"/>
            <w:tcBorders>
              <w:top w:val="nil"/>
              <w:left w:val="nil"/>
              <w:bottom w:val="nil"/>
              <w:right w:val="nil"/>
            </w:tcBorders>
            <w:shd w:val="clear" w:color="auto" w:fill="auto"/>
            <w:vAlign w:val="center"/>
            <w:hideMark/>
          </w:tcPr>
          <w:p w14:paraId="371AC0A3" w14:textId="77777777" w:rsidR="003D3687" w:rsidRPr="003C0DD8" w:rsidRDefault="003D3687" w:rsidP="003D3687">
            <w:pPr>
              <w:jc w:val="cente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185CEBC8"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3FCE24D5" w14:textId="77777777" w:rsidR="003D3687" w:rsidRPr="003C0DD8" w:rsidRDefault="003D3687" w:rsidP="003D3687">
            <w:pPr>
              <w:rPr>
                <w:rFonts w:ascii="Arial" w:hAnsi="Arial" w:cs="Arial"/>
                <w:b/>
                <w:bCs/>
                <w:sz w:val="2"/>
                <w:szCs w:val="2"/>
                <w:lang w:val="es-BO" w:eastAsia="es-ES"/>
              </w:rPr>
            </w:pPr>
          </w:p>
        </w:tc>
        <w:tc>
          <w:tcPr>
            <w:tcW w:w="328" w:type="dxa"/>
            <w:tcBorders>
              <w:top w:val="nil"/>
              <w:left w:val="nil"/>
              <w:bottom w:val="nil"/>
              <w:right w:val="nil"/>
            </w:tcBorders>
            <w:shd w:val="clear" w:color="auto" w:fill="auto"/>
            <w:vAlign w:val="center"/>
            <w:hideMark/>
          </w:tcPr>
          <w:p w14:paraId="6267DCAA"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45894511"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3E2B78D0" w14:textId="77777777" w:rsidR="003D3687" w:rsidRPr="003C0DD8" w:rsidRDefault="003D3687" w:rsidP="003D3687">
            <w:pPr>
              <w:rPr>
                <w:rFonts w:ascii="Arial" w:hAnsi="Arial" w:cs="Arial"/>
                <w:b/>
                <w:bCs/>
                <w:sz w:val="2"/>
                <w:szCs w:val="2"/>
                <w:lang w:val="es-BO" w:eastAsia="es-ES"/>
              </w:rPr>
            </w:pPr>
          </w:p>
        </w:tc>
        <w:tc>
          <w:tcPr>
            <w:tcW w:w="493" w:type="dxa"/>
            <w:tcBorders>
              <w:top w:val="nil"/>
              <w:left w:val="nil"/>
              <w:bottom w:val="nil"/>
              <w:right w:val="nil"/>
            </w:tcBorders>
            <w:shd w:val="clear" w:color="auto" w:fill="auto"/>
            <w:vAlign w:val="center"/>
            <w:hideMark/>
          </w:tcPr>
          <w:p w14:paraId="24C6A306"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7368E063" w14:textId="77777777" w:rsidR="003D3687" w:rsidRPr="003C0DD8" w:rsidRDefault="003D3687" w:rsidP="003D3687">
            <w:pPr>
              <w:rPr>
                <w:rFonts w:ascii="Arial" w:hAnsi="Arial" w:cs="Arial"/>
                <w:b/>
                <w:bCs/>
                <w:sz w:val="2"/>
                <w:szCs w:val="2"/>
                <w:lang w:val="es-BO" w:eastAsia="es-ES"/>
              </w:rPr>
            </w:pPr>
          </w:p>
        </w:tc>
        <w:tc>
          <w:tcPr>
            <w:tcW w:w="903" w:type="dxa"/>
            <w:tcBorders>
              <w:top w:val="nil"/>
              <w:left w:val="nil"/>
              <w:bottom w:val="nil"/>
              <w:right w:val="nil"/>
            </w:tcBorders>
            <w:shd w:val="clear" w:color="auto" w:fill="auto"/>
            <w:vAlign w:val="center"/>
            <w:hideMark/>
          </w:tcPr>
          <w:p w14:paraId="1975338C" w14:textId="77777777" w:rsidR="003D3687" w:rsidRPr="003C0DD8" w:rsidRDefault="003D3687" w:rsidP="003D3687">
            <w:pPr>
              <w:rPr>
                <w:rFonts w:ascii="Arial" w:hAnsi="Arial" w:cs="Arial"/>
                <w:b/>
                <w:bCs/>
                <w:sz w:val="2"/>
                <w:szCs w:val="2"/>
                <w:lang w:val="es-BO" w:eastAsia="es-ES"/>
              </w:rPr>
            </w:pPr>
          </w:p>
        </w:tc>
        <w:tc>
          <w:tcPr>
            <w:tcW w:w="185" w:type="dxa"/>
            <w:tcBorders>
              <w:top w:val="nil"/>
              <w:left w:val="nil"/>
              <w:bottom w:val="nil"/>
              <w:right w:val="single" w:sz="8" w:space="0" w:color="auto"/>
            </w:tcBorders>
            <w:shd w:val="clear" w:color="auto" w:fill="auto"/>
            <w:vAlign w:val="center"/>
            <w:hideMark/>
          </w:tcPr>
          <w:p w14:paraId="404745D2" w14:textId="77777777" w:rsidR="003D3687" w:rsidRPr="003C0DD8" w:rsidRDefault="003D3687" w:rsidP="003D3687">
            <w:pPr>
              <w:rPr>
                <w:rFonts w:ascii="Arial" w:hAnsi="Arial" w:cs="Arial"/>
                <w:b/>
                <w:bCs/>
                <w:sz w:val="2"/>
                <w:szCs w:val="2"/>
                <w:lang w:val="es-BO" w:eastAsia="es-ES"/>
              </w:rPr>
            </w:pPr>
            <w:r w:rsidRPr="003C0DD8">
              <w:rPr>
                <w:rFonts w:ascii="Arial" w:hAnsi="Arial" w:cs="Arial"/>
                <w:b/>
                <w:bCs/>
                <w:sz w:val="2"/>
                <w:szCs w:val="2"/>
                <w:lang w:val="es-BO" w:eastAsia="es-ES"/>
              </w:rPr>
              <w:t> </w:t>
            </w:r>
          </w:p>
        </w:tc>
      </w:tr>
      <w:tr w:rsidR="003D3687" w:rsidRPr="003C0DD8" w14:paraId="74DA0D68" w14:textId="77777777" w:rsidTr="003D3687">
        <w:trPr>
          <w:trHeight w:val="198"/>
          <w:jc w:val="center"/>
        </w:trPr>
        <w:tc>
          <w:tcPr>
            <w:tcW w:w="2611" w:type="dxa"/>
            <w:tcBorders>
              <w:top w:val="nil"/>
              <w:left w:val="single" w:sz="8" w:space="0" w:color="auto"/>
              <w:bottom w:val="nil"/>
              <w:right w:val="nil"/>
            </w:tcBorders>
            <w:shd w:val="clear" w:color="auto" w:fill="auto"/>
            <w:vAlign w:val="center"/>
            <w:hideMark/>
          </w:tcPr>
          <w:p w14:paraId="2C183CF3" w14:textId="77777777" w:rsidR="003D3687" w:rsidRPr="003C0DD8" w:rsidRDefault="003D3687" w:rsidP="003D3687">
            <w:pPr>
              <w:jc w:val="right"/>
              <w:rPr>
                <w:rFonts w:ascii="Arial" w:hAnsi="Arial" w:cs="Arial"/>
                <w:b/>
                <w:bCs/>
                <w:sz w:val="16"/>
                <w:szCs w:val="16"/>
                <w:lang w:val="es-BO" w:eastAsia="es-ES"/>
              </w:rPr>
            </w:pPr>
            <w:r w:rsidRPr="003C0DD8">
              <w:rPr>
                <w:rFonts w:ascii="Arial" w:hAnsi="Arial" w:cs="Arial"/>
                <w:b/>
                <w:bCs/>
                <w:sz w:val="16"/>
                <w:szCs w:val="16"/>
                <w:lang w:val="es-BO" w:eastAsia="es-ES"/>
              </w:rPr>
              <w:t>Número de Registro Profesional</w:t>
            </w:r>
          </w:p>
          <w:p w14:paraId="1DCAEB58" w14:textId="38E713DD" w:rsidR="00D555CC" w:rsidRPr="003C0DD8" w:rsidRDefault="00D555CC" w:rsidP="003D3687">
            <w:pPr>
              <w:jc w:val="right"/>
              <w:rPr>
                <w:rFonts w:ascii="Arial" w:hAnsi="Arial" w:cs="Arial"/>
                <w:b/>
                <w:bCs/>
                <w:sz w:val="16"/>
                <w:szCs w:val="16"/>
                <w:lang w:val="es-BO" w:eastAsia="es-ES"/>
              </w:rPr>
            </w:pPr>
            <w:r w:rsidRPr="003C0DD8">
              <w:rPr>
                <w:rFonts w:ascii="Arial" w:hAnsi="Arial" w:cs="Arial"/>
                <w:b/>
                <w:bCs/>
                <w:sz w:val="16"/>
                <w:szCs w:val="16"/>
                <w:lang w:val="es-BO" w:eastAsia="es-ES"/>
              </w:rPr>
              <w:t>(si corresponde)</w:t>
            </w:r>
          </w:p>
        </w:tc>
        <w:tc>
          <w:tcPr>
            <w:tcW w:w="194" w:type="dxa"/>
            <w:tcBorders>
              <w:top w:val="nil"/>
              <w:left w:val="nil"/>
              <w:bottom w:val="nil"/>
              <w:right w:val="nil"/>
            </w:tcBorders>
            <w:shd w:val="clear" w:color="auto" w:fill="auto"/>
            <w:vAlign w:val="center"/>
            <w:hideMark/>
          </w:tcPr>
          <w:p w14:paraId="0CB362E4" w14:textId="77777777" w:rsidR="003D3687" w:rsidRPr="003C0DD8" w:rsidRDefault="003D3687"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985"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58E58916"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985" w:type="dxa"/>
            <w:tcBorders>
              <w:top w:val="nil"/>
              <w:left w:val="nil"/>
              <w:bottom w:val="nil"/>
              <w:right w:val="nil"/>
            </w:tcBorders>
            <w:shd w:val="clear" w:color="000000" w:fill="FFFFFF"/>
            <w:vAlign w:val="center"/>
            <w:hideMark/>
          </w:tcPr>
          <w:p w14:paraId="78C8FD09"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328" w:type="dxa"/>
            <w:tcBorders>
              <w:top w:val="nil"/>
              <w:left w:val="nil"/>
              <w:bottom w:val="nil"/>
              <w:right w:val="nil"/>
            </w:tcBorders>
            <w:shd w:val="clear" w:color="000000" w:fill="FFFFFF"/>
            <w:vAlign w:val="center"/>
            <w:hideMark/>
          </w:tcPr>
          <w:p w14:paraId="51A03FA0"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985" w:type="dxa"/>
            <w:tcBorders>
              <w:top w:val="nil"/>
              <w:left w:val="nil"/>
              <w:bottom w:val="nil"/>
              <w:right w:val="nil"/>
            </w:tcBorders>
            <w:shd w:val="clear" w:color="000000" w:fill="FFFFFF"/>
            <w:vAlign w:val="center"/>
            <w:hideMark/>
          </w:tcPr>
          <w:p w14:paraId="0BB5B29F"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985" w:type="dxa"/>
            <w:tcBorders>
              <w:top w:val="nil"/>
              <w:left w:val="nil"/>
              <w:bottom w:val="nil"/>
              <w:right w:val="nil"/>
            </w:tcBorders>
            <w:shd w:val="clear" w:color="000000" w:fill="FFFFFF"/>
            <w:vAlign w:val="center"/>
            <w:hideMark/>
          </w:tcPr>
          <w:p w14:paraId="54923AE7"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493" w:type="dxa"/>
            <w:tcBorders>
              <w:top w:val="nil"/>
              <w:left w:val="nil"/>
              <w:bottom w:val="nil"/>
              <w:right w:val="nil"/>
            </w:tcBorders>
            <w:shd w:val="clear" w:color="000000" w:fill="FFFFFF"/>
            <w:vAlign w:val="center"/>
            <w:hideMark/>
          </w:tcPr>
          <w:p w14:paraId="08EA9227"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985" w:type="dxa"/>
            <w:tcBorders>
              <w:top w:val="nil"/>
              <w:left w:val="nil"/>
              <w:bottom w:val="nil"/>
              <w:right w:val="nil"/>
            </w:tcBorders>
            <w:shd w:val="clear" w:color="000000" w:fill="FFFFFF"/>
            <w:vAlign w:val="center"/>
            <w:hideMark/>
          </w:tcPr>
          <w:p w14:paraId="29F59AAA"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903" w:type="dxa"/>
            <w:tcBorders>
              <w:top w:val="nil"/>
              <w:left w:val="nil"/>
              <w:bottom w:val="nil"/>
              <w:right w:val="nil"/>
            </w:tcBorders>
            <w:shd w:val="clear" w:color="000000" w:fill="FFFFFF"/>
            <w:vAlign w:val="center"/>
            <w:hideMark/>
          </w:tcPr>
          <w:p w14:paraId="4E3B43F3"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185" w:type="dxa"/>
            <w:tcBorders>
              <w:top w:val="nil"/>
              <w:left w:val="nil"/>
              <w:bottom w:val="nil"/>
              <w:right w:val="single" w:sz="8" w:space="0" w:color="auto"/>
            </w:tcBorders>
            <w:shd w:val="clear" w:color="000000" w:fill="FFFFFF"/>
            <w:vAlign w:val="center"/>
            <w:hideMark/>
          </w:tcPr>
          <w:p w14:paraId="52AA9319"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r>
      <w:tr w:rsidR="003D3687" w:rsidRPr="003C0DD8" w14:paraId="0CF74343" w14:textId="77777777" w:rsidTr="003D3687">
        <w:trPr>
          <w:trHeight w:val="47"/>
          <w:jc w:val="center"/>
        </w:trPr>
        <w:tc>
          <w:tcPr>
            <w:tcW w:w="2611" w:type="dxa"/>
            <w:tcBorders>
              <w:top w:val="nil"/>
              <w:left w:val="single" w:sz="8" w:space="0" w:color="auto"/>
              <w:bottom w:val="single" w:sz="8" w:space="0" w:color="auto"/>
              <w:right w:val="nil"/>
            </w:tcBorders>
            <w:shd w:val="clear" w:color="auto" w:fill="auto"/>
            <w:vAlign w:val="center"/>
            <w:hideMark/>
          </w:tcPr>
          <w:p w14:paraId="6C413B20" w14:textId="77777777" w:rsidR="003D3687" w:rsidRPr="003C0DD8" w:rsidRDefault="003D3687" w:rsidP="003D3687">
            <w:pPr>
              <w:jc w:val="right"/>
              <w:rPr>
                <w:rFonts w:ascii="Arial" w:hAnsi="Arial" w:cs="Arial"/>
                <w:b/>
                <w:bCs/>
                <w:sz w:val="2"/>
                <w:szCs w:val="2"/>
                <w:lang w:val="es-BO" w:eastAsia="es-ES"/>
              </w:rPr>
            </w:pPr>
            <w:r w:rsidRPr="003C0DD8">
              <w:rPr>
                <w:rFonts w:ascii="Arial" w:hAnsi="Arial" w:cs="Arial"/>
                <w:b/>
                <w:bCs/>
                <w:sz w:val="2"/>
                <w:szCs w:val="2"/>
                <w:lang w:val="es-BO" w:eastAsia="es-ES"/>
              </w:rPr>
              <w:t> </w:t>
            </w:r>
          </w:p>
        </w:tc>
        <w:tc>
          <w:tcPr>
            <w:tcW w:w="194" w:type="dxa"/>
            <w:tcBorders>
              <w:top w:val="nil"/>
              <w:left w:val="nil"/>
              <w:bottom w:val="single" w:sz="8" w:space="0" w:color="auto"/>
              <w:right w:val="nil"/>
            </w:tcBorders>
            <w:shd w:val="clear" w:color="auto" w:fill="auto"/>
            <w:vAlign w:val="center"/>
            <w:hideMark/>
          </w:tcPr>
          <w:p w14:paraId="1D862DA4" w14:textId="77777777" w:rsidR="003D3687" w:rsidRPr="003C0DD8" w:rsidRDefault="003D3687" w:rsidP="003D3687">
            <w:pPr>
              <w:jc w:val="cente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985" w:type="dxa"/>
            <w:tcBorders>
              <w:top w:val="nil"/>
              <w:left w:val="nil"/>
              <w:bottom w:val="single" w:sz="8" w:space="0" w:color="auto"/>
              <w:right w:val="nil"/>
            </w:tcBorders>
            <w:shd w:val="clear" w:color="auto" w:fill="auto"/>
            <w:vAlign w:val="center"/>
            <w:hideMark/>
          </w:tcPr>
          <w:p w14:paraId="3F91BF86" w14:textId="77777777" w:rsidR="003D3687" w:rsidRPr="003C0DD8" w:rsidRDefault="003D3687" w:rsidP="003D3687">
            <w:pPr>
              <w:jc w:val="cente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985" w:type="dxa"/>
            <w:tcBorders>
              <w:top w:val="nil"/>
              <w:left w:val="nil"/>
              <w:bottom w:val="single" w:sz="8" w:space="0" w:color="auto"/>
              <w:right w:val="nil"/>
            </w:tcBorders>
            <w:shd w:val="clear" w:color="auto" w:fill="auto"/>
            <w:vAlign w:val="center"/>
            <w:hideMark/>
          </w:tcPr>
          <w:p w14:paraId="556D5471" w14:textId="77777777" w:rsidR="003D3687" w:rsidRPr="003C0DD8" w:rsidRDefault="003D3687" w:rsidP="003D3687">
            <w:pPr>
              <w:rPr>
                <w:rFonts w:ascii="Arial" w:hAnsi="Arial" w:cs="Arial"/>
                <w:sz w:val="2"/>
                <w:szCs w:val="2"/>
                <w:lang w:val="es-BO" w:eastAsia="es-ES"/>
              </w:rPr>
            </w:pPr>
            <w:r w:rsidRPr="003C0DD8">
              <w:rPr>
                <w:rFonts w:ascii="Arial" w:hAnsi="Arial" w:cs="Arial"/>
                <w:sz w:val="2"/>
                <w:szCs w:val="2"/>
                <w:lang w:val="es-BO" w:eastAsia="es-ES"/>
              </w:rPr>
              <w:t> </w:t>
            </w:r>
          </w:p>
        </w:tc>
        <w:tc>
          <w:tcPr>
            <w:tcW w:w="328" w:type="dxa"/>
            <w:tcBorders>
              <w:top w:val="nil"/>
              <w:left w:val="nil"/>
              <w:bottom w:val="single" w:sz="8" w:space="0" w:color="auto"/>
              <w:right w:val="nil"/>
            </w:tcBorders>
            <w:shd w:val="clear" w:color="auto" w:fill="auto"/>
            <w:vAlign w:val="center"/>
            <w:hideMark/>
          </w:tcPr>
          <w:p w14:paraId="5E4D47F1" w14:textId="77777777" w:rsidR="003D3687" w:rsidRPr="003C0DD8" w:rsidRDefault="003D3687" w:rsidP="003D3687">
            <w:pPr>
              <w:rPr>
                <w:rFonts w:ascii="Arial" w:hAnsi="Arial" w:cs="Arial"/>
                <w:sz w:val="2"/>
                <w:szCs w:val="2"/>
                <w:lang w:val="es-BO" w:eastAsia="es-ES"/>
              </w:rPr>
            </w:pPr>
            <w:r w:rsidRPr="003C0DD8">
              <w:rPr>
                <w:rFonts w:ascii="Arial" w:hAnsi="Arial" w:cs="Arial"/>
                <w:sz w:val="2"/>
                <w:szCs w:val="2"/>
                <w:lang w:val="es-BO" w:eastAsia="es-ES"/>
              </w:rPr>
              <w:t> </w:t>
            </w:r>
          </w:p>
        </w:tc>
        <w:tc>
          <w:tcPr>
            <w:tcW w:w="985" w:type="dxa"/>
            <w:tcBorders>
              <w:top w:val="nil"/>
              <w:left w:val="nil"/>
              <w:bottom w:val="single" w:sz="8" w:space="0" w:color="auto"/>
              <w:right w:val="nil"/>
            </w:tcBorders>
            <w:shd w:val="clear" w:color="auto" w:fill="auto"/>
            <w:vAlign w:val="center"/>
            <w:hideMark/>
          </w:tcPr>
          <w:p w14:paraId="55CDE109" w14:textId="77777777" w:rsidR="003D3687" w:rsidRPr="003C0DD8" w:rsidRDefault="003D3687" w:rsidP="003D3687">
            <w:pPr>
              <w:rPr>
                <w:rFonts w:ascii="Arial" w:hAnsi="Arial" w:cs="Arial"/>
                <w:sz w:val="2"/>
                <w:szCs w:val="2"/>
                <w:lang w:val="es-BO" w:eastAsia="es-ES"/>
              </w:rPr>
            </w:pPr>
            <w:r w:rsidRPr="003C0DD8">
              <w:rPr>
                <w:rFonts w:ascii="Arial" w:hAnsi="Arial" w:cs="Arial"/>
                <w:sz w:val="2"/>
                <w:szCs w:val="2"/>
                <w:lang w:val="es-BO" w:eastAsia="es-ES"/>
              </w:rPr>
              <w:t> </w:t>
            </w:r>
          </w:p>
        </w:tc>
        <w:tc>
          <w:tcPr>
            <w:tcW w:w="985" w:type="dxa"/>
            <w:tcBorders>
              <w:top w:val="nil"/>
              <w:left w:val="nil"/>
              <w:bottom w:val="single" w:sz="8" w:space="0" w:color="auto"/>
              <w:right w:val="nil"/>
            </w:tcBorders>
            <w:shd w:val="clear" w:color="auto" w:fill="auto"/>
            <w:vAlign w:val="center"/>
            <w:hideMark/>
          </w:tcPr>
          <w:p w14:paraId="563EF31B" w14:textId="77777777" w:rsidR="003D3687" w:rsidRPr="003C0DD8" w:rsidRDefault="003D3687" w:rsidP="003D3687">
            <w:pPr>
              <w:rPr>
                <w:rFonts w:ascii="Arial" w:hAnsi="Arial" w:cs="Arial"/>
                <w:sz w:val="2"/>
                <w:szCs w:val="2"/>
                <w:lang w:val="es-BO" w:eastAsia="es-ES"/>
              </w:rPr>
            </w:pPr>
            <w:r w:rsidRPr="003C0DD8">
              <w:rPr>
                <w:rFonts w:ascii="Arial" w:hAnsi="Arial" w:cs="Arial"/>
                <w:sz w:val="2"/>
                <w:szCs w:val="2"/>
                <w:lang w:val="es-BO" w:eastAsia="es-ES"/>
              </w:rPr>
              <w:t> </w:t>
            </w:r>
          </w:p>
        </w:tc>
        <w:tc>
          <w:tcPr>
            <w:tcW w:w="493" w:type="dxa"/>
            <w:tcBorders>
              <w:top w:val="nil"/>
              <w:left w:val="nil"/>
              <w:bottom w:val="single" w:sz="8" w:space="0" w:color="auto"/>
              <w:right w:val="nil"/>
            </w:tcBorders>
            <w:shd w:val="clear" w:color="auto" w:fill="auto"/>
            <w:vAlign w:val="center"/>
            <w:hideMark/>
          </w:tcPr>
          <w:p w14:paraId="48012EAC" w14:textId="77777777" w:rsidR="003D3687" w:rsidRPr="003C0DD8" w:rsidRDefault="003D3687" w:rsidP="003D3687">
            <w:pPr>
              <w:rPr>
                <w:rFonts w:ascii="Arial" w:hAnsi="Arial" w:cs="Arial"/>
                <w:sz w:val="2"/>
                <w:szCs w:val="2"/>
                <w:lang w:val="es-BO" w:eastAsia="es-ES"/>
              </w:rPr>
            </w:pPr>
            <w:r w:rsidRPr="003C0DD8">
              <w:rPr>
                <w:rFonts w:ascii="Arial" w:hAnsi="Arial" w:cs="Arial"/>
                <w:sz w:val="2"/>
                <w:szCs w:val="2"/>
                <w:lang w:val="es-BO" w:eastAsia="es-ES"/>
              </w:rPr>
              <w:t> </w:t>
            </w:r>
          </w:p>
        </w:tc>
        <w:tc>
          <w:tcPr>
            <w:tcW w:w="985" w:type="dxa"/>
            <w:tcBorders>
              <w:top w:val="nil"/>
              <w:left w:val="nil"/>
              <w:bottom w:val="single" w:sz="8" w:space="0" w:color="auto"/>
              <w:right w:val="nil"/>
            </w:tcBorders>
            <w:shd w:val="clear" w:color="auto" w:fill="auto"/>
            <w:vAlign w:val="center"/>
            <w:hideMark/>
          </w:tcPr>
          <w:p w14:paraId="70684A7B" w14:textId="77777777" w:rsidR="003D3687" w:rsidRPr="003C0DD8" w:rsidRDefault="003D3687" w:rsidP="003D3687">
            <w:pPr>
              <w:rPr>
                <w:rFonts w:ascii="Arial" w:hAnsi="Arial" w:cs="Arial"/>
                <w:sz w:val="2"/>
                <w:szCs w:val="2"/>
                <w:lang w:val="es-BO" w:eastAsia="es-ES"/>
              </w:rPr>
            </w:pPr>
            <w:r w:rsidRPr="003C0DD8">
              <w:rPr>
                <w:rFonts w:ascii="Arial" w:hAnsi="Arial" w:cs="Arial"/>
                <w:sz w:val="2"/>
                <w:szCs w:val="2"/>
                <w:lang w:val="es-BO" w:eastAsia="es-ES"/>
              </w:rPr>
              <w:t> </w:t>
            </w:r>
          </w:p>
        </w:tc>
        <w:tc>
          <w:tcPr>
            <w:tcW w:w="903" w:type="dxa"/>
            <w:tcBorders>
              <w:top w:val="nil"/>
              <w:left w:val="nil"/>
              <w:bottom w:val="single" w:sz="8" w:space="0" w:color="auto"/>
              <w:right w:val="nil"/>
            </w:tcBorders>
            <w:shd w:val="clear" w:color="auto" w:fill="auto"/>
            <w:vAlign w:val="center"/>
            <w:hideMark/>
          </w:tcPr>
          <w:p w14:paraId="6BFE5441" w14:textId="77777777" w:rsidR="003D3687" w:rsidRPr="003C0DD8" w:rsidRDefault="003D3687" w:rsidP="003D3687">
            <w:pPr>
              <w:rPr>
                <w:rFonts w:ascii="Arial" w:hAnsi="Arial" w:cs="Arial"/>
                <w:sz w:val="2"/>
                <w:szCs w:val="2"/>
                <w:lang w:val="es-BO" w:eastAsia="es-ES"/>
              </w:rPr>
            </w:pPr>
            <w:r w:rsidRPr="003C0DD8">
              <w:rPr>
                <w:rFonts w:ascii="Arial" w:hAnsi="Arial" w:cs="Arial"/>
                <w:sz w:val="2"/>
                <w:szCs w:val="2"/>
                <w:lang w:val="es-BO" w:eastAsia="es-ES"/>
              </w:rPr>
              <w:t> </w:t>
            </w:r>
          </w:p>
        </w:tc>
        <w:tc>
          <w:tcPr>
            <w:tcW w:w="185" w:type="dxa"/>
            <w:tcBorders>
              <w:top w:val="nil"/>
              <w:left w:val="nil"/>
              <w:bottom w:val="single" w:sz="8" w:space="0" w:color="auto"/>
              <w:right w:val="single" w:sz="8" w:space="0" w:color="auto"/>
            </w:tcBorders>
            <w:shd w:val="clear" w:color="auto" w:fill="auto"/>
            <w:vAlign w:val="center"/>
            <w:hideMark/>
          </w:tcPr>
          <w:p w14:paraId="16F34052" w14:textId="77777777" w:rsidR="003D3687" w:rsidRPr="003C0DD8" w:rsidRDefault="003D3687" w:rsidP="003D3687">
            <w:pPr>
              <w:rPr>
                <w:rFonts w:ascii="Arial" w:hAnsi="Arial" w:cs="Arial"/>
                <w:sz w:val="2"/>
                <w:szCs w:val="2"/>
                <w:lang w:val="es-BO" w:eastAsia="es-ES"/>
              </w:rPr>
            </w:pPr>
            <w:r w:rsidRPr="003C0DD8">
              <w:rPr>
                <w:rFonts w:ascii="Arial" w:hAnsi="Arial" w:cs="Arial"/>
                <w:sz w:val="2"/>
                <w:szCs w:val="2"/>
                <w:lang w:val="es-BO" w:eastAsia="es-ES"/>
              </w:rPr>
              <w:t> </w:t>
            </w:r>
          </w:p>
        </w:tc>
      </w:tr>
      <w:tr w:rsidR="003D3687" w:rsidRPr="003C0DD8" w14:paraId="36787F55" w14:textId="77777777" w:rsidTr="003D3687">
        <w:trPr>
          <w:trHeight w:val="50"/>
          <w:jc w:val="center"/>
        </w:trPr>
        <w:tc>
          <w:tcPr>
            <w:tcW w:w="2611" w:type="dxa"/>
            <w:tcBorders>
              <w:top w:val="nil"/>
              <w:left w:val="nil"/>
              <w:bottom w:val="nil"/>
              <w:right w:val="nil"/>
            </w:tcBorders>
            <w:shd w:val="clear" w:color="auto" w:fill="auto"/>
            <w:noWrap/>
            <w:vAlign w:val="center"/>
            <w:hideMark/>
          </w:tcPr>
          <w:p w14:paraId="04DC2108" w14:textId="77777777" w:rsidR="003D3687" w:rsidRPr="003C0DD8" w:rsidRDefault="003D3687" w:rsidP="003D3687">
            <w:pPr>
              <w:rPr>
                <w:rFonts w:ascii="Calibri" w:hAnsi="Calibri" w:cs="Calibri"/>
                <w:sz w:val="22"/>
                <w:szCs w:val="22"/>
                <w:lang w:val="es-BO" w:eastAsia="es-ES"/>
              </w:rPr>
            </w:pPr>
          </w:p>
        </w:tc>
        <w:tc>
          <w:tcPr>
            <w:tcW w:w="194" w:type="dxa"/>
            <w:tcBorders>
              <w:top w:val="nil"/>
              <w:left w:val="nil"/>
              <w:bottom w:val="nil"/>
              <w:right w:val="nil"/>
            </w:tcBorders>
            <w:shd w:val="clear" w:color="auto" w:fill="auto"/>
            <w:noWrap/>
            <w:vAlign w:val="center"/>
            <w:hideMark/>
          </w:tcPr>
          <w:p w14:paraId="0BEBF285" w14:textId="77777777" w:rsidR="003D3687" w:rsidRPr="003C0DD8" w:rsidRDefault="003D3687" w:rsidP="003D3687">
            <w:pPr>
              <w:rPr>
                <w:rFonts w:ascii="Calibri" w:hAnsi="Calibri" w:cs="Calibri"/>
                <w:sz w:val="22"/>
                <w:szCs w:val="22"/>
                <w:lang w:val="es-BO" w:eastAsia="es-ES"/>
              </w:rPr>
            </w:pPr>
          </w:p>
        </w:tc>
        <w:tc>
          <w:tcPr>
            <w:tcW w:w="985" w:type="dxa"/>
            <w:tcBorders>
              <w:top w:val="nil"/>
              <w:left w:val="nil"/>
              <w:bottom w:val="nil"/>
              <w:right w:val="nil"/>
            </w:tcBorders>
            <w:shd w:val="clear" w:color="auto" w:fill="auto"/>
            <w:noWrap/>
            <w:vAlign w:val="center"/>
            <w:hideMark/>
          </w:tcPr>
          <w:p w14:paraId="75C39E26" w14:textId="77777777" w:rsidR="003D3687" w:rsidRPr="003C0DD8" w:rsidRDefault="003D3687" w:rsidP="003D3687">
            <w:pPr>
              <w:rPr>
                <w:rFonts w:ascii="Calibri" w:hAnsi="Calibri" w:cs="Calibri"/>
                <w:sz w:val="22"/>
                <w:szCs w:val="22"/>
                <w:lang w:val="es-BO" w:eastAsia="es-ES"/>
              </w:rPr>
            </w:pPr>
          </w:p>
        </w:tc>
        <w:tc>
          <w:tcPr>
            <w:tcW w:w="985" w:type="dxa"/>
            <w:tcBorders>
              <w:top w:val="nil"/>
              <w:left w:val="nil"/>
              <w:bottom w:val="nil"/>
              <w:right w:val="nil"/>
            </w:tcBorders>
            <w:shd w:val="clear" w:color="auto" w:fill="auto"/>
            <w:noWrap/>
            <w:vAlign w:val="center"/>
            <w:hideMark/>
          </w:tcPr>
          <w:p w14:paraId="6C96FCBB" w14:textId="77777777" w:rsidR="003D3687" w:rsidRPr="003C0DD8" w:rsidRDefault="003D3687" w:rsidP="003D3687">
            <w:pPr>
              <w:rPr>
                <w:rFonts w:ascii="Calibri" w:hAnsi="Calibri" w:cs="Calibri"/>
                <w:sz w:val="22"/>
                <w:szCs w:val="22"/>
                <w:lang w:val="es-BO" w:eastAsia="es-ES"/>
              </w:rPr>
            </w:pPr>
          </w:p>
        </w:tc>
        <w:tc>
          <w:tcPr>
            <w:tcW w:w="328" w:type="dxa"/>
            <w:tcBorders>
              <w:top w:val="nil"/>
              <w:left w:val="nil"/>
              <w:bottom w:val="nil"/>
              <w:right w:val="nil"/>
            </w:tcBorders>
            <w:shd w:val="clear" w:color="auto" w:fill="auto"/>
            <w:noWrap/>
            <w:vAlign w:val="center"/>
            <w:hideMark/>
          </w:tcPr>
          <w:p w14:paraId="776A858B" w14:textId="77777777" w:rsidR="003D3687" w:rsidRPr="003C0DD8" w:rsidRDefault="003D3687" w:rsidP="003D3687">
            <w:pPr>
              <w:rPr>
                <w:rFonts w:ascii="Calibri" w:hAnsi="Calibri" w:cs="Calibri"/>
                <w:sz w:val="22"/>
                <w:szCs w:val="22"/>
                <w:lang w:val="es-BO" w:eastAsia="es-ES"/>
              </w:rPr>
            </w:pPr>
          </w:p>
        </w:tc>
        <w:tc>
          <w:tcPr>
            <w:tcW w:w="985" w:type="dxa"/>
            <w:tcBorders>
              <w:top w:val="nil"/>
              <w:left w:val="nil"/>
              <w:bottom w:val="nil"/>
              <w:right w:val="nil"/>
            </w:tcBorders>
            <w:shd w:val="clear" w:color="auto" w:fill="auto"/>
            <w:noWrap/>
            <w:vAlign w:val="center"/>
            <w:hideMark/>
          </w:tcPr>
          <w:p w14:paraId="4C923030" w14:textId="77777777" w:rsidR="003D3687" w:rsidRPr="003C0DD8" w:rsidRDefault="003D3687" w:rsidP="003D3687">
            <w:pPr>
              <w:rPr>
                <w:rFonts w:ascii="Calibri" w:hAnsi="Calibri" w:cs="Calibri"/>
                <w:sz w:val="22"/>
                <w:szCs w:val="22"/>
                <w:lang w:val="es-BO" w:eastAsia="es-ES"/>
              </w:rPr>
            </w:pPr>
          </w:p>
        </w:tc>
        <w:tc>
          <w:tcPr>
            <w:tcW w:w="985" w:type="dxa"/>
            <w:tcBorders>
              <w:top w:val="nil"/>
              <w:left w:val="nil"/>
              <w:bottom w:val="nil"/>
              <w:right w:val="nil"/>
            </w:tcBorders>
            <w:shd w:val="clear" w:color="auto" w:fill="auto"/>
            <w:noWrap/>
            <w:vAlign w:val="center"/>
            <w:hideMark/>
          </w:tcPr>
          <w:p w14:paraId="1F4F83AC" w14:textId="77777777" w:rsidR="003D3687" w:rsidRPr="003C0DD8" w:rsidRDefault="003D3687" w:rsidP="003D3687">
            <w:pPr>
              <w:rPr>
                <w:rFonts w:ascii="Calibri" w:hAnsi="Calibri" w:cs="Calibri"/>
                <w:sz w:val="22"/>
                <w:szCs w:val="22"/>
                <w:lang w:val="es-BO" w:eastAsia="es-ES"/>
              </w:rPr>
            </w:pPr>
          </w:p>
        </w:tc>
        <w:tc>
          <w:tcPr>
            <w:tcW w:w="493" w:type="dxa"/>
            <w:tcBorders>
              <w:top w:val="nil"/>
              <w:left w:val="nil"/>
              <w:bottom w:val="nil"/>
              <w:right w:val="nil"/>
            </w:tcBorders>
            <w:shd w:val="clear" w:color="auto" w:fill="auto"/>
            <w:noWrap/>
            <w:vAlign w:val="center"/>
            <w:hideMark/>
          </w:tcPr>
          <w:p w14:paraId="487B15FB" w14:textId="77777777" w:rsidR="003D3687" w:rsidRPr="003C0DD8" w:rsidRDefault="003D3687" w:rsidP="003D3687">
            <w:pPr>
              <w:rPr>
                <w:rFonts w:ascii="Calibri" w:hAnsi="Calibri" w:cs="Calibri"/>
                <w:sz w:val="22"/>
                <w:szCs w:val="22"/>
                <w:lang w:val="es-BO" w:eastAsia="es-ES"/>
              </w:rPr>
            </w:pPr>
          </w:p>
        </w:tc>
        <w:tc>
          <w:tcPr>
            <w:tcW w:w="985" w:type="dxa"/>
            <w:tcBorders>
              <w:top w:val="nil"/>
              <w:left w:val="nil"/>
              <w:bottom w:val="nil"/>
              <w:right w:val="nil"/>
            </w:tcBorders>
            <w:shd w:val="clear" w:color="auto" w:fill="auto"/>
            <w:noWrap/>
            <w:vAlign w:val="center"/>
            <w:hideMark/>
          </w:tcPr>
          <w:p w14:paraId="35071660" w14:textId="77777777" w:rsidR="003D3687" w:rsidRPr="003C0DD8" w:rsidRDefault="003D3687" w:rsidP="003D3687">
            <w:pPr>
              <w:rPr>
                <w:rFonts w:ascii="Calibri" w:hAnsi="Calibri" w:cs="Calibri"/>
                <w:sz w:val="22"/>
                <w:szCs w:val="22"/>
                <w:lang w:val="es-BO" w:eastAsia="es-ES"/>
              </w:rPr>
            </w:pPr>
          </w:p>
        </w:tc>
        <w:tc>
          <w:tcPr>
            <w:tcW w:w="903" w:type="dxa"/>
            <w:tcBorders>
              <w:top w:val="nil"/>
              <w:left w:val="nil"/>
              <w:bottom w:val="nil"/>
              <w:right w:val="nil"/>
            </w:tcBorders>
            <w:shd w:val="clear" w:color="auto" w:fill="auto"/>
            <w:noWrap/>
            <w:vAlign w:val="center"/>
            <w:hideMark/>
          </w:tcPr>
          <w:p w14:paraId="6BF232B2" w14:textId="77777777" w:rsidR="003D3687" w:rsidRPr="003C0DD8" w:rsidRDefault="003D3687" w:rsidP="003D3687">
            <w:pPr>
              <w:rPr>
                <w:rFonts w:ascii="Calibri" w:hAnsi="Calibri" w:cs="Calibri"/>
                <w:sz w:val="22"/>
                <w:szCs w:val="22"/>
                <w:lang w:val="es-BO" w:eastAsia="es-ES"/>
              </w:rPr>
            </w:pPr>
          </w:p>
        </w:tc>
        <w:tc>
          <w:tcPr>
            <w:tcW w:w="185" w:type="dxa"/>
            <w:tcBorders>
              <w:top w:val="nil"/>
              <w:left w:val="nil"/>
              <w:bottom w:val="nil"/>
              <w:right w:val="nil"/>
            </w:tcBorders>
            <w:shd w:val="clear" w:color="auto" w:fill="auto"/>
            <w:noWrap/>
            <w:vAlign w:val="center"/>
            <w:hideMark/>
          </w:tcPr>
          <w:p w14:paraId="458FBDFD" w14:textId="77777777" w:rsidR="003D3687" w:rsidRPr="003C0DD8" w:rsidRDefault="003D3687" w:rsidP="003D3687">
            <w:pPr>
              <w:rPr>
                <w:rFonts w:ascii="Calibri" w:hAnsi="Calibri" w:cs="Calibri"/>
                <w:sz w:val="22"/>
                <w:szCs w:val="22"/>
                <w:lang w:val="es-BO" w:eastAsia="es-ES"/>
              </w:rPr>
            </w:pPr>
          </w:p>
        </w:tc>
      </w:tr>
      <w:tr w:rsidR="003D3687" w:rsidRPr="003C0DD8" w14:paraId="3A224482" w14:textId="77777777" w:rsidTr="00E678F3">
        <w:trPr>
          <w:trHeight w:val="397"/>
          <w:jc w:val="center"/>
        </w:trPr>
        <w:tc>
          <w:tcPr>
            <w:tcW w:w="9639" w:type="dxa"/>
            <w:gridSpan w:val="11"/>
            <w:tcBorders>
              <w:top w:val="single" w:sz="8" w:space="0" w:color="auto"/>
              <w:left w:val="single" w:sz="8" w:space="0" w:color="auto"/>
              <w:bottom w:val="single" w:sz="2" w:space="0" w:color="auto"/>
              <w:right w:val="single" w:sz="8" w:space="0" w:color="000000"/>
            </w:tcBorders>
            <w:shd w:val="clear" w:color="000000" w:fill="0F253F"/>
            <w:vAlign w:val="center"/>
            <w:hideMark/>
          </w:tcPr>
          <w:p w14:paraId="47B9B359" w14:textId="77777777" w:rsidR="003D3687" w:rsidRPr="003C0DD8" w:rsidRDefault="003D3687" w:rsidP="00E678F3">
            <w:pPr>
              <w:jc w:val="center"/>
              <w:rPr>
                <w:rFonts w:ascii="Arial" w:hAnsi="Arial" w:cs="Arial"/>
                <w:b/>
                <w:bCs/>
                <w:sz w:val="16"/>
                <w:szCs w:val="16"/>
                <w:lang w:val="es-BO" w:eastAsia="es-ES"/>
              </w:rPr>
            </w:pPr>
            <w:r w:rsidRPr="003C0DD8">
              <w:rPr>
                <w:rFonts w:ascii="Arial" w:hAnsi="Arial" w:cs="Arial"/>
                <w:b/>
                <w:bCs/>
                <w:sz w:val="16"/>
                <w:szCs w:val="16"/>
                <w:lang w:val="es-BO" w:eastAsia="es-ES"/>
              </w:rPr>
              <w:t>EXPERIENCIA EN EL ÁREA DE SEGUROS</w:t>
            </w:r>
          </w:p>
        </w:tc>
      </w:tr>
      <w:tr w:rsidR="003D3687" w:rsidRPr="003C0DD8" w14:paraId="52959DD3" w14:textId="77777777" w:rsidTr="00E678F3">
        <w:trPr>
          <w:trHeight w:val="104"/>
          <w:jc w:val="center"/>
        </w:trPr>
        <w:tc>
          <w:tcPr>
            <w:tcW w:w="2611" w:type="dxa"/>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4FAB0DA3" w14:textId="77777777" w:rsidR="003D3687" w:rsidRPr="003C0DD8" w:rsidRDefault="00307A1D"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 xml:space="preserve">Entidad </w:t>
            </w:r>
          </w:p>
        </w:tc>
        <w:tc>
          <w:tcPr>
            <w:tcW w:w="2492" w:type="dxa"/>
            <w:gridSpan w:val="4"/>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7036FAF5" w14:textId="77777777" w:rsidR="003D3687" w:rsidRPr="003C0DD8" w:rsidRDefault="003D3687"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Ramo</w:t>
            </w:r>
          </w:p>
        </w:tc>
        <w:tc>
          <w:tcPr>
            <w:tcW w:w="2463" w:type="dxa"/>
            <w:gridSpan w:val="3"/>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0846738E" w14:textId="77777777" w:rsidR="003D3687" w:rsidRPr="003C0DD8" w:rsidRDefault="003D3687"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Cargo</w:t>
            </w:r>
          </w:p>
        </w:tc>
        <w:tc>
          <w:tcPr>
            <w:tcW w:w="2073" w:type="dxa"/>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11CBCD74" w14:textId="77777777" w:rsidR="003D3687" w:rsidRPr="003C0DD8" w:rsidRDefault="003D3687"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Fecha (mes / año)</w:t>
            </w:r>
          </w:p>
        </w:tc>
      </w:tr>
      <w:tr w:rsidR="003D3687" w:rsidRPr="003C0DD8" w14:paraId="59D8B51B" w14:textId="77777777" w:rsidTr="00E678F3">
        <w:trPr>
          <w:trHeight w:val="94"/>
          <w:jc w:val="center"/>
        </w:trPr>
        <w:tc>
          <w:tcPr>
            <w:tcW w:w="2611" w:type="dxa"/>
            <w:vMerge/>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50D49AD1" w14:textId="77777777" w:rsidR="003D3687" w:rsidRPr="003C0DD8" w:rsidRDefault="003D3687" w:rsidP="003D3687">
            <w:pPr>
              <w:rPr>
                <w:rFonts w:ascii="Arial" w:hAnsi="Arial" w:cs="Arial"/>
                <w:b/>
                <w:bCs/>
                <w:sz w:val="16"/>
                <w:szCs w:val="16"/>
                <w:lang w:val="es-BO" w:eastAsia="es-ES"/>
              </w:rPr>
            </w:pPr>
          </w:p>
        </w:tc>
        <w:tc>
          <w:tcPr>
            <w:tcW w:w="2492" w:type="dxa"/>
            <w:gridSpan w:val="4"/>
            <w:vMerge/>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074424BD" w14:textId="77777777" w:rsidR="003D3687" w:rsidRPr="003C0DD8" w:rsidRDefault="003D3687" w:rsidP="003D3687">
            <w:pPr>
              <w:rPr>
                <w:rFonts w:ascii="Arial" w:hAnsi="Arial" w:cs="Arial"/>
                <w:b/>
                <w:bCs/>
                <w:sz w:val="16"/>
                <w:szCs w:val="16"/>
                <w:lang w:val="es-BO" w:eastAsia="es-ES"/>
              </w:rPr>
            </w:pPr>
          </w:p>
        </w:tc>
        <w:tc>
          <w:tcPr>
            <w:tcW w:w="2463" w:type="dxa"/>
            <w:gridSpan w:val="3"/>
            <w:vMerge/>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5C420DD9" w14:textId="77777777" w:rsidR="003D3687" w:rsidRPr="003C0DD8" w:rsidRDefault="003D3687" w:rsidP="003D3687">
            <w:pPr>
              <w:rPr>
                <w:rFonts w:ascii="Arial" w:hAnsi="Arial" w:cs="Arial"/>
                <w:b/>
                <w:bCs/>
                <w:sz w:val="16"/>
                <w:szCs w:val="16"/>
                <w:lang w:val="es-BO" w:eastAsia="es-ES"/>
              </w:rPr>
            </w:pPr>
          </w:p>
        </w:tc>
        <w:tc>
          <w:tcPr>
            <w:tcW w:w="985"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D1A1798" w14:textId="77777777" w:rsidR="003D3687" w:rsidRPr="003C0DD8" w:rsidRDefault="003D3687"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Desde</w:t>
            </w:r>
          </w:p>
        </w:tc>
        <w:tc>
          <w:tcPr>
            <w:tcW w:w="1088" w:type="dxa"/>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1D08134A" w14:textId="77777777" w:rsidR="003D3687" w:rsidRPr="003C0DD8" w:rsidRDefault="003D3687"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Hasta</w:t>
            </w:r>
          </w:p>
        </w:tc>
      </w:tr>
      <w:tr w:rsidR="003D3687" w:rsidRPr="003C0DD8" w14:paraId="00F0A1F5" w14:textId="77777777" w:rsidTr="00E678F3">
        <w:trPr>
          <w:trHeight w:val="151"/>
          <w:jc w:val="center"/>
        </w:trPr>
        <w:tc>
          <w:tcPr>
            <w:tcW w:w="2611" w:type="dxa"/>
            <w:tcBorders>
              <w:top w:val="single" w:sz="2" w:space="0" w:color="auto"/>
              <w:left w:val="single" w:sz="8" w:space="0" w:color="auto"/>
              <w:bottom w:val="single" w:sz="4" w:space="0" w:color="auto"/>
              <w:right w:val="single" w:sz="4" w:space="0" w:color="auto"/>
            </w:tcBorders>
            <w:shd w:val="clear" w:color="auto" w:fill="auto"/>
            <w:vAlign w:val="center"/>
            <w:hideMark/>
          </w:tcPr>
          <w:p w14:paraId="69A8A1A0"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c>
          <w:tcPr>
            <w:tcW w:w="2492" w:type="dxa"/>
            <w:gridSpan w:val="4"/>
            <w:tcBorders>
              <w:top w:val="single" w:sz="2" w:space="0" w:color="auto"/>
              <w:left w:val="nil"/>
              <w:bottom w:val="single" w:sz="4" w:space="0" w:color="auto"/>
              <w:right w:val="single" w:sz="4" w:space="0" w:color="auto"/>
            </w:tcBorders>
            <w:shd w:val="clear" w:color="auto" w:fill="auto"/>
            <w:vAlign w:val="center"/>
            <w:hideMark/>
          </w:tcPr>
          <w:p w14:paraId="054D68A5"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c>
          <w:tcPr>
            <w:tcW w:w="2463" w:type="dxa"/>
            <w:gridSpan w:val="3"/>
            <w:tcBorders>
              <w:top w:val="single" w:sz="2" w:space="0" w:color="auto"/>
              <w:left w:val="nil"/>
              <w:bottom w:val="single" w:sz="4" w:space="0" w:color="auto"/>
              <w:right w:val="single" w:sz="4" w:space="0" w:color="auto"/>
            </w:tcBorders>
            <w:shd w:val="clear" w:color="auto" w:fill="auto"/>
            <w:vAlign w:val="center"/>
            <w:hideMark/>
          </w:tcPr>
          <w:p w14:paraId="05B43C8A"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c>
          <w:tcPr>
            <w:tcW w:w="985" w:type="dxa"/>
            <w:tcBorders>
              <w:top w:val="single" w:sz="2" w:space="0" w:color="auto"/>
              <w:left w:val="nil"/>
              <w:bottom w:val="single" w:sz="4" w:space="0" w:color="auto"/>
              <w:right w:val="single" w:sz="4" w:space="0" w:color="auto"/>
            </w:tcBorders>
            <w:shd w:val="clear" w:color="auto" w:fill="auto"/>
            <w:vAlign w:val="center"/>
            <w:hideMark/>
          </w:tcPr>
          <w:p w14:paraId="6E832F41"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c>
          <w:tcPr>
            <w:tcW w:w="1088" w:type="dxa"/>
            <w:gridSpan w:val="2"/>
            <w:tcBorders>
              <w:top w:val="single" w:sz="2" w:space="0" w:color="auto"/>
              <w:left w:val="nil"/>
              <w:bottom w:val="single" w:sz="4" w:space="0" w:color="auto"/>
              <w:right w:val="single" w:sz="8" w:space="0" w:color="000000"/>
            </w:tcBorders>
            <w:shd w:val="clear" w:color="auto" w:fill="auto"/>
            <w:vAlign w:val="center"/>
            <w:hideMark/>
          </w:tcPr>
          <w:p w14:paraId="39B8C880"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r>
      <w:tr w:rsidR="003D3687" w:rsidRPr="003C0DD8" w14:paraId="775CB543" w14:textId="77777777" w:rsidTr="003D3687">
        <w:trPr>
          <w:trHeight w:val="126"/>
          <w:jc w:val="center"/>
        </w:trPr>
        <w:tc>
          <w:tcPr>
            <w:tcW w:w="2611" w:type="dxa"/>
            <w:tcBorders>
              <w:top w:val="nil"/>
              <w:left w:val="single" w:sz="8" w:space="0" w:color="auto"/>
              <w:bottom w:val="single" w:sz="4" w:space="0" w:color="auto"/>
              <w:right w:val="single" w:sz="4" w:space="0" w:color="auto"/>
            </w:tcBorders>
            <w:shd w:val="clear" w:color="auto" w:fill="auto"/>
            <w:vAlign w:val="center"/>
            <w:hideMark/>
          </w:tcPr>
          <w:p w14:paraId="2A81E41C"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c>
          <w:tcPr>
            <w:tcW w:w="2492" w:type="dxa"/>
            <w:gridSpan w:val="4"/>
            <w:tcBorders>
              <w:top w:val="single" w:sz="4" w:space="0" w:color="auto"/>
              <w:left w:val="nil"/>
              <w:bottom w:val="single" w:sz="4" w:space="0" w:color="auto"/>
              <w:right w:val="single" w:sz="4" w:space="0" w:color="auto"/>
            </w:tcBorders>
            <w:shd w:val="clear" w:color="auto" w:fill="auto"/>
            <w:vAlign w:val="center"/>
            <w:hideMark/>
          </w:tcPr>
          <w:p w14:paraId="5418D12D"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c>
          <w:tcPr>
            <w:tcW w:w="2463" w:type="dxa"/>
            <w:gridSpan w:val="3"/>
            <w:tcBorders>
              <w:top w:val="single" w:sz="4" w:space="0" w:color="auto"/>
              <w:left w:val="nil"/>
              <w:bottom w:val="single" w:sz="4" w:space="0" w:color="auto"/>
              <w:right w:val="single" w:sz="4" w:space="0" w:color="auto"/>
            </w:tcBorders>
            <w:shd w:val="clear" w:color="auto" w:fill="auto"/>
            <w:vAlign w:val="center"/>
            <w:hideMark/>
          </w:tcPr>
          <w:p w14:paraId="571D89DE"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c>
          <w:tcPr>
            <w:tcW w:w="985" w:type="dxa"/>
            <w:tcBorders>
              <w:top w:val="nil"/>
              <w:left w:val="nil"/>
              <w:bottom w:val="single" w:sz="4" w:space="0" w:color="auto"/>
              <w:right w:val="single" w:sz="4" w:space="0" w:color="auto"/>
            </w:tcBorders>
            <w:shd w:val="clear" w:color="auto" w:fill="auto"/>
            <w:vAlign w:val="center"/>
            <w:hideMark/>
          </w:tcPr>
          <w:p w14:paraId="233EFBFE"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c>
          <w:tcPr>
            <w:tcW w:w="1088" w:type="dxa"/>
            <w:gridSpan w:val="2"/>
            <w:tcBorders>
              <w:top w:val="single" w:sz="4" w:space="0" w:color="auto"/>
              <w:left w:val="nil"/>
              <w:bottom w:val="single" w:sz="4" w:space="0" w:color="auto"/>
              <w:right w:val="single" w:sz="8" w:space="0" w:color="000000"/>
            </w:tcBorders>
            <w:shd w:val="clear" w:color="auto" w:fill="auto"/>
            <w:vAlign w:val="center"/>
            <w:hideMark/>
          </w:tcPr>
          <w:p w14:paraId="4255F9CB"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r>
      <w:tr w:rsidR="003D3687" w:rsidRPr="003C0DD8" w14:paraId="0748AD4D" w14:textId="77777777" w:rsidTr="003D3687">
        <w:trPr>
          <w:trHeight w:val="86"/>
          <w:jc w:val="center"/>
        </w:trPr>
        <w:tc>
          <w:tcPr>
            <w:tcW w:w="2611" w:type="dxa"/>
            <w:tcBorders>
              <w:top w:val="nil"/>
              <w:left w:val="single" w:sz="8" w:space="0" w:color="auto"/>
              <w:bottom w:val="single" w:sz="4" w:space="0" w:color="auto"/>
              <w:right w:val="single" w:sz="4" w:space="0" w:color="auto"/>
            </w:tcBorders>
            <w:shd w:val="clear" w:color="auto" w:fill="auto"/>
            <w:vAlign w:val="center"/>
            <w:hideMark/>
          </w:tcPr>
          <w:p w14:paraId="3AA2C759"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c>
          <w:tcPr>
            <w:tcW w:w="2492" w:type="dxa"/>
            <w:gridSpan w:val="4"/>
            <w:tcBorders>
              <w:top w:val="single" w:sz="4" w:space="0" w:color="auto"/>
              <w:left w:val="nil"/>
              <w:bottom w:val="single" w:sz="4" w:space="0" w:color="auto"/>
              <w:right w:val="single" w:sz="4" w:space="0" w:color="auto"/>
            </w:tcBorders>
            <w:shd w:val="clear" w:color="auto" w:fill="auto"/>
            <w:vAlign w:val="center"/>
            <w:hideMark/>
          </w:tcPr>
          <w:p w14:paraId="11C66C7D"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c>
          <w:tcPr>
            <w:tcW w:w="2463" w:type="dxa"/>
            <w:gridSpan w:val="3"/>
            <w:tcBorders>
              <w:top w:val="single" w:sz="4" w:space="0" w:color="auto"/>
              <w:left w:val="nil"/>
              <w:bottom w:val="single" w:sz="4" w:space="0" w:color="auto"/>
              <w:right w:val="single" w:sz="4" w:space="0" w:color="auto"/>
            </w:tcBorders>
            <w:shd w:val="clear" w:color="auto" w:fill="auto"/>
            <w:vAlign w:val="center"/>
            <w:hideMark/>
          </w:tcPr>
          <w:p w14:paraId="043CB202"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c>
          <w:tcPr>
            <w:tcW w:w="985" w:type="dxa"/>
            <w:tcBorders>
              <w:top w:val="nil"/>
              <w:left w:val="nil"/>
              <w:bottom w:val="single" w:sz="4" w:space="0" w:color="auto"/>
              <w:right w:val="single" w:sz="4" w:space="0" w:color="auto"/>
            </w:tcBorders>
            <w:shd w:val="clear" w:color="auto" w:fill="auto"/>
            <w:vAlign w:val="center"/>
            <w:hideMark/>
          </w:tcPr>
          <w:p w14:paraId="2785ABDA"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c>
          <w:tcPr>
            <w:tcW w:w="1088" w:type="dxa"/>
            <w:gridSpan w:val="2"/>
            <w:tcBorders>
              <w:top w:val="single" w:sz="4" w:space="0" w:color="auto"/>
              <w:left w:val="nil"/>
              <w:bottom w:val="single" w:sz="4" w:space="0" w:color="auto"/>
              <w:right w:val="single" w:sz="8" w:space="0" w:color="000000"/>
            </w:tcBorders>
            <w:shd w:val="clear" w:color="auto" w:fill="auto"/>
            <w:vAlign w:val="center"/>
            <w:hideMark/>
          </w:tcPr>
          <w:p w14:paraId="4E1E9BB7"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r>
    </w:tbl>
    <w:p w14:paraId="0C445ACE" w14:textId="77777777" w:rsidR="003D3687" w:rsidRPr="003C0DD8" w:rsidRDefault="003D3687" w:rsidP="003D3687">
      <w:pPr>
        <w:jc w:val="both"/>
        <w:rPr>
          <w:rFonts w:ascii="Verdana" w:hAnsi="Verdana" w:cs="Arial"/>
          <w:sz w:val="16"/>
          <w:u w:val="single"/>
          <w:lang w:val="es-BO"/>
        </w:rPr>
      </w:pPr>
    </w:p>
    <w:p w14:paraId="355C58EB" w14:textId="77777777" w:rsidR="003D3687" w:rsidRPr="003C0DD8" w:rsidRDefault="003D3687" w:rsidP="003D3687">
      <w:pPr>
        <w:tabs>
          <w:tab w:val="center" w:pos="5387"/>
        </w:tabs>
        <w:jc w:val="both"/>
        <w:rPr>
          <w:rFonts w:ascii="Verdana" w:hAnsi="Verdana" w:cs="Arial"/>
          <w:sz w:val="16"/>
          <w:lang w:val="es-BO"/>
        </w:rPr>
      </w:pPr>
    </w:p>
    <w:p w14:paraId="3B5FF27E" w14:textId="77777777" w:rsidR="001E4D14" w:rsidRPr="003C0DD8" w:rsidRDefault="001E4D14" w:rsidP="003D3687">
      <w:pPr>
        <w:tabs>
          <w:tab w:val="center" w:pos="5387"/>
        </w:tabs>
        <w:jc w:val="both"/>
        <w:rPr>
          <w:rFonts w:ascii="Verdana" w:hAnsi="Verdana" w:cs="Arial"/>
          <w:sz w:val="16"/>
          <w:lang w:val="es-BO"/>
        </w:rPr>
      </w:pPr>
    </w:p>
    <w:p w14:paraId="32CBFF2C" w14:textId="77777777" w:rsidR="003D3687" w:rsidRPr="003C0DD8" w:rsidRDefault="003D3687" w:rsidP="003D3687">
      <w:pPr>
        <w:tabs>
          <w:tab w:val="right" w:pos="6663"/>
        </w:tabs>
        <w:ind w:left="360"/>
        <w:jc w:val="center"/>
        <w:rPr>
          <w:rFonts w:ascii="Verdana" w:hAnsi="Verdana" w:cs="Arial"/>
          <w:b/>
          <w:bCs/>
          <w:i/>
          <w:iCs/>
          <w:sz w:val="18"/>
          <w:szCs w:val="18"/>
          <w:lang w:val="es-BO"/>
        </w:rPr>
      </w:pPr>
      <w:r w:rsidRPr="003C0DD8">
        <w:rPr>
          <w:rFonts w:ascii="Verdana" w:hAnsi="Verdana" w:cs="Arial"/>
          <w:b/>
          <w:bCs/>
          <w:i/>
          <w:iCs/>
          <w:sz w:val="18"/>
          <w:szCs w:val="18"/>
          <w:lang w:val="es-BO"/>
        </w:rPr>
        <w:t xml:space="preserve"> (Firma del Profesional)</w:t>
      </w:r>
    </w:p>
    <w:p w14:paraId="5708FF9E" w14:textId="77777777" w:rsidR="003D3687" w:rsidRPr="003C0DD8" w:rsidRDefault="003D3687" w:rsidP="003D3687">
      <w:pPr>
        <w:ind w:left="360"/>
        <w:jc w:val="center"/>
        <w:rPr>
          <w:rFonts w:ascii="Arial" w:hAnsi="Arial" w:cs="Arial"/>
          <w:b/>
          <w:sz w:val="18"/>
          <w:szCs w:val="18"/>
          <w:lang w:val="es-BO"/>
        </w:rPr>
      </w:pPr>
      <w:r w:rsidRPr="003C0DD8">
        <w:rPr>
          <w:rFonts w:ascii="Verdana" w:hAnsi="Verdana" w:cs="Arial"/>
          <w:b/>
          <w:bCs/>
          <w:i/>
          <w:iCs/>
          <w:sz w:val="18"/>
          <w:szCs w:val="18"/>
          <w:lang w:val="es-BO"/>
        </w:rPr>
        <w:t>(Nombre completo del Profesional)</w:t>
      </w:r>
    </w:p>
    <w:p w14:paraId="0F4338ED" w14:textId="77777777" w:rsidR="003D3687" w:rsidRPr="003C0DD8" w:rsidRDefault="003D3687" w:rsidP="003D3687">
      <w:pPr>
        <w:jc w:val="center"/>
        <w:rPr>
          <w:rFonts w:ascii="Verdana" w:hAnsi="Verdana" w:cs="Arial"/>
          <w:b/>
          <w:sz w:val="18"/>
          <w:lang w:val="es-BO"/>
        </w:rPr>
      </w:pPr>
    </w:p>
    <w:p w14:paraId="20EB9E7D" w14:textId="77777777" w:rsidR="003D3687" w:rsidRPr="003C0DD8" w:rsidRDefault="003D3687" w:rsidP="003A2419">
      <w:pPr>
        <w:numPr>
          <w:ilvl w:val="0"/>
          <w:numId w:val="3"/>
        </w:numPr>
        <w:tabs>
          <w:tab w:val="num" w:pos="870"/>
        </w:tabs>
        <w:ind w:left="426" w:hanging="426"/>
        <w:jc w:val="both"/>
        <w:rPr>
          <w:rFonts w:ascii="Verdana" w:hAnsi="Verdana" w:cs="Arial"/>
          <w:b/>
          <w:sz w:val="18"/>
          <w:lang w:val="es-BO"/>
        </w:rPr>
      </w:pPr>
      <w:r w:rsidRPr="003C0DD8">
        <w:rPr>
          <w:rFonts w:ascii="Verdana" w:hAnsi="Verdana" w:cs="Arial"/>
          <w:b/>
          <w:sz w:val="18"/>
          <w:lang w:val="es-BO"/>
        </w:rPr>
        <w:t>SUBGERENTE COMERCIAL O EJECUTIVO DE CUENTAS</w:t>
      </w:r>
    </w:p>
    <w:p w14:paraId="0A2BD258" w14:textId="77777777" w:rsidR="003D3687" w:rsidRPr="003C0DD8" w:rsidRDefault="003D3687" w:rsidP="003D3687">
      <w:pPr>
        <w:tabs>
          <w:tab w:val="num" w:pos="870"/>
        </w:tabs>
        <w:jc w:val="both"/>
        <w:rPr>
          <w:rFonts w:ascii="Verdana" w:hAnsi="Verdana" w:cs="Arial"/>
          <w:b/>
          <w:sz w:val="18"/>
          <w:lang w:val="es-BO"/>
        </w:rPr>
      </w:pPr>
    </w:p>
    <w:tbl>
      <w:tblPr>
        <w:tblW w:w="9639" w:type="dxa"/>
        <w:jc w:val="center"/>
        <w:tblCellMar>
          <w:left w:w="70" w:type="dxa"/>
          <w:right w:w="70" w:type="dxa"/>
        </w:tblCellMar>
        <w:tblLook w:val="04A0" w:firstRow="1" w:lastRow="0" w:firstColumn="1" w:lastColumn="0" w:noHBand="0" w:noVBand="1"/>
      </w:tblPr>
      <w:tblGrid>
        <w:gridCol w:w="2611"/>
        <w:gridCol w:w="194"/>
        <w:gridCol w:w="985"/>
        <w:gridCol w:w="985"/>
        <w:gridCol w:w="328"/>
        <w:gridCol w:w="985"/>
        <w:gridCol w:w="985"/>
        <w:gridCol w:w="493"/>
        <w:gridCol w:w="985"/>
        <w:gridCol w:w="903"/>
        <w:gridCol w:w="185"/>
      </w:tblGrid>
      <w:tr w:rsidR="003D3687" w:rsidRPr="003C0DD8" w14:paraId="4D6D39D2" w14:textId="77777777" w:rsidTr="00666011">
        <w:trPr>
          <w:trHeight w:val="397"/>
          <w:jc w:val="center"/>
        </w:trPr>
        <w:tc>
          <w:tcPr>
            <w:tcW w:w="9639" w:type="dxa"/>
            <w:gridSpan w:val="11"/>
            <w:tcBorders>
              <w:top w:val="single" w:sz="8" w:space="0" w:color="auto"/>
              <w:left w:val="single" w:sz="8" w:space="0" w:color="auto"/>
              <w:bottom w:val="single" w:sz="8" w:space="0" w:color="auto"/>
              <w:right w:val="single" w:sz="8" w:space="0" w:color="000000"/>
            </w:tcBorders>
            <w:shd w:val="clear" w:color="000000" w:fill="0F253F"/>
            <w:vAlign w:val="center"/>
            <w:hideMark/>
          </w:tcPr>
          <w:p w14:paraId="4E311E89" w14:textId="77777777" w:rsidR="003D3687" w:rsidRPr="003C0DD8" w:rsidRDefault="003D3687" w:rsidP="00666011">
            <w:pPr>
              <w:jc w:val="center"/>
              <w:rPr>
                <w:rFonts w:ascii="Arial" w:hAnsi="Arial" w:cs="Arial"/>
                <w:b/>
                <w:bCs/>
                <w:sz w:val="16"/>
                <w:szCs w:val="16"/>
                <w:lang w:val="es-BO" w:eastAsia="es-ES"/>
              </w:rPr>
            </w:pPr>
            <w:r w:rsidRPr="003C0DD8">
              <w:rPr>
                <w:rFonts w:ascii="Arial" w:hAnsi="Arial" w:cs="Arial"/>
                <w:b/>
                <w:bCs/>
                <w:sz w:val="16"/>
                <w:szCs w:val="16"/>
                <w:lang w:val="es-BO" w:eastAsia="es-ES"/>
              </w:rPr>
              <w:t>DATOS GENERALES</w:t>
            </w:r>
          </w:p>
        </w:tc>
      </w:tr>
      <w:tr w:rsidR="003D3687" w:rsidRPr="003C0DD8" w14:paraId="4D4333FC" w14:textId="77777777" w:rsidTr="003D3687">
        <w:trPr>
          <w:trHeight w:val="47"/>
          <w:jc w:val="center"/>
        </w:trPr>
        <w:tc>
          <w:tcPr>
            <w:tcW w:w="2611" w:type="dxa"/>
            <w:tcBorders>
              <w:top w:val="nil"/>
              <w:left w:val="single" w:sz="8" w:space="0" w:color="auto"/>
              <w:bottom w:val="nil"/>
              <w:right w:val="nil"/>
            </w:tcBorders>
            <w:shd w:val="clear" w:color="auto" w:fill="auto"/>
            <w:noWrap/>
            <w:vAlign w:val="bottom"/>
            <w:hideMark/>
          </w:tcPr>
          <w:p w14:paraId="72501523" w14:textId="77777777" w:rsidR="003D3687" w:rsidRPr="003C0DD8" w:rsidRDefault="003D3687" w:rsidP="003D3687">
            <w:pPr>
              <w:rPr>
                <w:rFonts w:ascii="Calibri" w:hAnsi="Calibri" w:cs="Calibri"/>
                <w:sz w:val="2"/>
                <w:szCs w:val="2"/>
                <w:lang w:val="es-BO" w:eastAsia="es-ES"/>
              </w:rPr>
            </w:pPr>
            <w:r w:rsidRPr="003C0DD8">
              <w:rPr>
                <w:rFonts w:ascii="Calibri" w:hAnsi="Calibri" w:cs="Calibri"/>
                <w:sz w:val="2"/>
                <w:szCs w:val="2"/>
                <w:lang w:val="es-BO" w:eastAsia="es-ES"/>
              </w:rPr>
              <w:t> </w:t>
            </w:r>
          </w:p>
        </w:tc>
        <w:tc>
          <w:tcPr>
            <w:tcW w:w="194" w:type="dxa"/>
            <w:tcBorders>
              <w:top w:val="nil"/>
              <w:left w:val="nil"/>
              <w:bottom w:val="nil"/>
              <w:right w:val="nil"/>
            </w:tcBorders>
            <w:shd w:val="clear" w:color="auto" w:fill="auto"/>
            <w:noWrap/>
            <w:vAlign w:val="bottom"/>
            <w:hideMark/>
          </w:tcPr>
          <w:p w14:paraId="0547D67B" w14:textId="77777777" w:rsidR="003D3687" w:rsidRPr="003C0DD8" w:rsidRDefault="003D3687" w:rsidP="003D3687">
            <w:pPr>
              <w:rPr>
                <w:rFonts w:ascii="Calibri" w:hAnsi="Calibri" w:cs="Calibri"/>
                <w:sz w:val="2"/>
                <w:szCs w:val="2"/>
                <w:lang w:val="es-BO" w:eastAsia="es-ES"/>
              </w:rPr>
            </w:pPr>
          </w:p>
        </w:tc>
        <w:tc>
          <w:tcPr>
            <w:tcW w:w="985" w:type="dxa"/>
            <w:tcBorders>
              <w:top w:val="nil"/>
              <w:left w:val="nil"/>
              <w:bottom w:val="nil"/>
              <w:right w:val="nil"/>
            </w:tcBorders>
            <w:shd w:val="clear" w:color="auto" w:fill="auto"/>
            <w:noWrap/>
            <w:vAlign w:val="bottom"/>
            <w:hideMark/>
          </w:tcPr>
          <w:p w14:paraId="2FFBDC6A" w14:textId="77777777" w:rsidR="003D3687" w:rsidRPr="003C0DD8" w:rsidRDefault="003D3687" w:rsidP="003D3687">
            <w:pPr>
              <w:rPr>
                <w:rFonts w:ascii="Calibri" w:hAnsi="Calibri" w:cs="Calibri"/>
                <w:sz w:val="2"/>
                <w:szCs w:val="2"/>
                <w:lang w:val="es-BO" w:eastAsia="es-ES"/>
              </w:rPr>
            </w:pPr>
            <w:r w:rsidRPr="003C0DD8">
              <w:rPr>
                <w:rFonts w:ascii="Calibri" w:hAnsi="Calibri" w:cs="Calibri"/>
                <w:sz w:val="2"/>
                <w:szCs w:val="2"/>
                <w:lang w:val="es-BO" w:eastAsia="es-ES"/>
              </w:rPr>
              <w:t> </w:t>
            </w:r>
          </w:p>
        </w:tc>
        <w:tc>
          <w:tcPr>
            <w:tcW w:w="985" w:type="dxa"/>
            <w:tcBorders>
              <w:top w:val="nil"/>
              <w:left w:val="nil"/>
              <w:bottom w:val="nil"/>
              <w:right w:val="nil"/>
            </w:tcBorders>
            <w:shd w:val="clear" w:color="auto" w:fill="auto"/>
            <w:noWrap/>
            <w:vAlign w:val="bottom"/>
            <w:hideMark/>
          </w:tcPr>
          <w:p w14:paraId="6C439D08" w14:textId="77777777" w:rsidR="003D3687" w:rsidRPr="003C0DD8" w:rsidRDefault="003D3687" w:rsidP="003D3687">
            <w:pPr>
              <w:rPr>
                <w:rFonts w:ascii="Calibri" w:hAnsi="Calibri" w:cs="Calibri"/>
                <w:sz w:val="2"/>
                <w:szCs w:val="2"/>
                <w:lang w:val="es-BO" w:eastAsia="es-ES"/>
              </w:rPr>
            </w:pPr>
            <w:r w:rsidRPr="003C0DD8">
              <w:rPr>
                <w:rFonts w:ascii="Calibri" w:hAnsi="Calibri" w:cs="Calibri"/>
                <w:sz w:val="2"/>
                <w:szCs w:val="2"/>
                <w:lang w:val="es-BO" w:eastAsia="es-ES"/>
              </w:rPr>
              <w:t> </w:t>
            </w:r>
          </w:p>
        </w:tc>
        <w:tc>
          <w:tcPr>
            <w:tcW w:w="328" w:type="dxa"/>
            <w:tcBorders>
              <w:top w:val="nil"/>
              <w:left w:val="nil"/>
              <w:bottom w:val="nil"/>
              <w:right w:val="nil"/>
            </w:tcBorders>
            <w:shd w:val="clear" w:color="auto" w:fill="auto"/>
            <w:noWrap/>
            <w:vAlign w:val="bottom"/>
            <w:hideMark/>
          </w:tcPr>
          <w:p w14:paraId="78EC2387" w14:textId="77777777" w:rsidR="003D3687" w:rsidRPr="003C0DD8" w:rsidRDefault="003D3687" w:rsidP="003D3687">
            <w:pPr>
              <w:rPr>
                <w:rFonts w:ascii="Calibri" w:hAnsi="Calibri" w:cs="Calibri"/>
                <w:sz w:val="2"/>
                <w:szCs w:val="2"/>
                <w:lang w:val="es-BO" w:eastAsia="es-ES"/>
              </w:rPr>
            </w:pPr>
            <w:r w:rsidRPr="003C0DD8">
              <w:rPr>
                <w:rFonts w:ascii="Calibri" w:hAnsi="Calibri" w:cs="Calibri"/>
                <w:sz w:val="2"/>
                <w:szCs w:val="2"/>
                <w:lang w:val="es-BO" w:eastAsia="es-ES"/>
              </w:rPr>
              <w:t> </w:t>
            </w:r>
          </w:p>
        </w:tc>
        <w:tc>
          <w:tcPr>
            <w:tcW w:w="985" w:type="dxa"/>
            <w:tcBorders>
              <w:top w:val="nil"/>
              <w:left w:val="nil"/>
              <w:bottom w:val="nil"/>
              <w:right w:val="nil"/>
            </w:tcBorders>
            <w:shd w:val="clear" w:color="auto" w:fill="auto"/>
            <w:noWrap/>
            <w:vAlign w:val="bottom"/>
            <w:hideMark/>
          </w:tcPr>
          <w:p w14:paraId="161BFA57" w14:textId="77777777" w:rsidR="003D3687" w:rsidRPr="003C0DD8" w:rsidRDefault="003D3687" w:rsidP="003D3687">
            <w:pPr>
              <w:rPr>
                <w:rFonts w:ascii="Calibri" w:hAnsi="Calibri" w:cs="Calibri"/>
                <w:sz w:val="2"/>
                <w:szCs w:val="2"/>
                <w:lang w:val="es-BO" w:eastAsia="es-ES"/>
              </w:rPr>
            </w:pPr>
            <w:r w:rsidRPr="003C0DD8">
              <w:rPr>
                <w:rFonts w:ascii="Calibri" w:hAnsi="Calibri" w:cs="Calibri"/>
                <w:sz w:val="2"/>
                <w:szCs w:val="2"/>
                <w:lang w:val="es-BO" w:eastAsia="es-ES"/>
              </w:rPr>
              <w:t> </w:t>
            </w:r>
          </w:p>
        </w:tc>
        <w:tc>
          <w:tcPr>
            <w:tcW w:w="985" w:type="dxa"/>
            <w:tcBorders>
              <w:top w:val="nil"/>
              <w:left w:val="nil"/>
              <w:bottom w:val="nil"/>
              <w:right w:val="nil"/>
            </w:tcBorders>
            <w:shd w:val="clear" w:color="auto" w:fill="auto"/>
            <w:noWrap/>
            <w:vAlign w:val="bottom"/>
            <w:hideMark/>
          </w:tcPr>
          <w:p w14:paraId="4A5F9EAA" w14:textId="77777777" w:rsidR="003D3687" w:rsidRPr="003C0DD8" w:rsidRDefault="003D3687" w:rsidP="003D3687">
            <w:pPr>
              <w:rPr>
                <w:rFonts w:ascii="Calibri" w:hAnsi="Calibri" w:cs="Calibri"/>
                <w:sz w:val="2"/>
                <w:szCs w:val="2"/>
                <w:lang w:val="es-BO" w:eastAsia="es-ES"/>
              </w:rPr>
            </w:pPr>
            <w:r w:rsidRPr="003C0DD8">
              <w:rPr>
                <w:rFonts w:ascii="Calibri" w:hAnsi="Calibri" w:cs="Calibri"/>
                <w:sz w:val="2"/>
                <w:szCs w:val="2"/>
                <w:lang w:val="es-BO" w:eastAsia="es-ES"/>
              </w:rPr>
              <w:t> </w:t>
            </w:r>
          </w:p>
        </w:tc>
        <w:tc>
          <w:tcPr>
            <w:tcW w:w="493" w:type="dxa"/>
            <w:tcBorders>
              <w:top w:val="nil"/>
              <w:left w:val="nil"/>
              <w:bottom w:val="nil"/>
              <w:right w:val="nil"/>
            </w:tcBorders>
            <w:shd w:val="clear" w:color="auto" w:fill="auto"/>
            <w:noWrap/>
            <w:vAlign w:val="bottom"/>
            <w:hideMark/>
          </w:tcPr>
          <w:p w14:paraId="5156CF66" w14:textId="77777777" w:rsidR="003D3687" w:rsidRPr="003C0DD8" w:rsidRDefault="003D3687" w:rsidP="003D3687">
            <w:pPr>
              <w:rPr>
                <w:rFonts w:ascii="Calibri" w:hAnsi="Calibri" w:cs="Calibri"/>
                <w:sz w:val="2"/>
                <w:szCs w:val="2"/>
                <w:lang w:val="es-BO" w:eastAsia="es-ES"/>
              </w:rPr>
            </w:pPr>
            <w:r w:rsidRPr="003C0DD8">
              <w:rPr>
                <w:rFonts w:ascii="Calibri" w:hAnsi="Calibri" w:cs="Calibri"/>
                <w:sz w:val="2"/>
                <w:szCs w:val="2"/>
                <w:lang w:val="es-BO" w:eastAsia="es-ES"/>
              </w:rPr>
              <w:t> </w:t>
            </w:r>
          </w:p>
        </w:tc>
        <w:tc>
          <w:tcPr>
            <w:tcW w:w="985" w:type="dxa"/>
            <w:tcBorders>
              <w:top w:val="nil"/>
              <w:left w:val="nil"/>
              <w:bottom w:val="nil"/>
              <w:right w:val="nil"/>
            </w:tcBorders>
            <w:shd w:val="clear" w:color="auto" w:fill="auto"/>
            <w:noWrap/>
            <w:vAlign w:val="bottom"/>
            <w:hideMark/>
          </w:tcPr>
          <w:p w14:paraId="0A5F6EA0" w14:textId="77777777" w:rsidR="003D3687" w:rsidRPr="003C0DD8" w:rsidRDefault="003D3687" w:rsidP="003D3687">
            <w:pPr>
              <w:rPr>
                <w:rFonts w:ascii="Calibri" w:hAnsi="Calibri" w:cs="Calibri"/>
                <w:sz w:val="2"/>
                <w:szCs w:val="2"/>
                <w:lang w:val="es-BO" w:eastAsia="es-ES"/>
              </w:rPr>
            </w:pPr>
            <w:r w:rsidRPr="003C0DD8">
              <w:rPr>
                <w:rFonts w:ascii="Calibri" w:hAnsi="Calibri" w:cs="Calibri"/>
                <w:sz w:val="2"/>
                <w:szCs w:val="2"/>
                <w:lang w:val="es-BO" w:eastAsia="es-ES"/>
              </w:rPr>
              <w:t> </w:t>
            </w:r>
          </w:p>
        </w:tc>
        <w:tc>
          <w:tcPr>
            <w:tcW w:w="903" w:type="dxa"/>
            <w:tcBorders>
              <w:top w:val="nil"/>
              <w:left w:val="nil"/>
              <w:bottom w:val="nil"/>
              <w:right w:val="nil"/>
            </w:tcBorders>
            <w:shd w:val="clear" w:color="auto" w:fill="auto"/>
            <w:noWrap/>
            <w:vAlign w:val="bottom"/>
            <w:hideMark/>
          </w:tcPr>
          <w:p w14:paraId="0A239930" w14:textId="77777777" w:rsidR="003D3687" w:rsidRPr="003C0DD8" w:rsidRDefault="003D3687" w:rsidP="003D3687">
            <w:pPr>
              <w:rPr>
                <w:rFonts w:ascii="Calibri" w:hAnsi="Calibri" w:cs="Calibri"/>
                <w:sz w:val="2"/>
                <w:szCs w:val="2"/>
                <w:lang w:val="es-BO" w:eastAsia="es-ES"/>
              </w:rPr>
            </w:pPr>
            <w:r w:rsidRPr="003C0DD8">
              <w:rPr>
                <w:rFonts w:ascii="Calibri" w:hAnsi="Calibri" w:cs="Calibri"/>
                <w:sz w:val="2"/>
                <w:szCs w:val="2"/>
                <w:lang w:val="es-BO" w:eastAsia="es-ES"/>
              </w:rPr>
              <w:t> </w:t>
            </w:r>
          </w:p>
        </w:tc>
        <w:tc>
          <w:tcPr>
            <w:tcW w:w="185" w:type="dxa"/>
            <w:tcBorders>
              <w:top w:val="nil"/>
              <w:left w:val="nil"/>
              <w:bottom w:val="nil"/>
              <w:right w:val="single" w:sz="8" w:space="0" w:color="auto"/>
            </w:tcBorders>
            <w:shd w:val="clear" w:color="auto" w:fill="auto"/>
            <w:noWrap/>
            <w:vAlign w:val="bottom"/>
            <w:hideMark/>
          </w:tcPr>
          <w:p w14:paraId="12B88E99" w14:textId="77777777" w:rsidR="003D3687" w:rsidRPr="003C0DD8" w:rsidRDefault="003D3687" w:rsidP="003D3687">
            <w:pPr>
              <w:rPr>
                <w:rFonts w:ascii="Calibri" w:hAnsi="Calibri" w:cs="Calibri"/>
                <w:sz w:val="2"/>
                <w:szCs w:val="2"/>
                <w:lang w:val="es-BO" w:eastAsia="es-ES"/>
              </w:rPr>
            </w:pPr>
            <w:r w:rsidRPr="003C0DD8">
              <w:rPr>
                <w:rFonts w:ascii="Calibri" w:hAnsi="Calibri" w:cs="Calibri"/>
                <w:sz w:val="2"/>
                <w:szCs w:val="2"/>
                <w:lang w:val="es-BO" w:eastAsia="es-ES"/>
              </w:rPr>
              <w:t> </w:t>
            </w:r>
          </w:p>
        </w:tc>
      </w:tr>
      <w:tr w:rsidR="003D3687" w:rsidRPr="003C0DD8" w14:paraId="7A67A8C7" w14:textId="77777777" w:rsidTr="003D3687">
        <w:trPr>
          <w:trHeight w:val="227"/>
          <w:jc w:val="center"/>
        </w:trPr>
        <w:tc>
          <w:tcPr>
            <w:tcW w:w="2611" w:type="dxa"/>
            <w:tcBorders>
              <w:top w:val="nil"/>
              <w:left w:val="single" w:sz="8" w:space="0" w:color="auto"/>
              <w:bottom w:val="nil"/>
              <w:right w:val="nil"/>
            </w:tcBorders>
            <w:shd w:val="clear" w:color="auto" w:fill="auto"/>
            <w:vAlign w:val="center"/>
            <w:hideMark/>
          </w:tcPr>
          <w:p w14:paraId="262E316D" w14:textId="77777777" w:rsidR="003D3687" w:rsidRPr="003C0DD8" w:rsidRDefault="003D3687" w:rsidP="003D3687">
            <w:pPr>
              <w:jc w:val="right"/>
              <w:rPr>
                <w:rFonts w:ascii="Arial" w:hAnsi="Arial" w:cs="Arial"/>
                <w:b/>
                <w:bCs/>
                <w:sz w:val="14"/>
                <w:szCs w:val="14"/>
                <w:lang w:val="es-BO" w:eastAsia="es-ES"/>
              </w:rPr>
            </w:pPr>
            <w:r w:rsidRPr="003C0DD8">
              <w:rPr>
                <w:rFonts w:ascii="Arial" w:hAnsi="Arial" w:cs="Arial"/>
                <w:b/>
                <w:bCs/>
                <w:sz w:val="14"/>
                <w:szCs w:val="16"/>
                <w:lang w:val="es-BO" w:eastAsia="es-ES"/>
              </w:rPr>
              <w:t> </w:t>
            </w:r>
          </w:p>
        </w:tc>
        <w:tc>
          <w:tcPr>
            <w:tcW w:w="194" w:type="dxa"/>
            <w:tcBorders>
              <w:top w:val="nil"/>
              <w:left w:val="nil"/>
              <w:bottom w:val="nil"/>
              <w:right w:val="nil"/>
            </w:tcBorders>
            <w:shd w:val="clear" w:color="auto" w:fill="auto"/>
            <w:vAlign w:val="center"/>
            <w:hideMark/>
          </w:tcPr>
          <w:p w14:paraId="552AE522" w14:textId="77777777" w:rsidR="003D3687" w:rsidRPr="003C0DD8" w:rsidRDefault="003D3687" w:rsidP="003D3687">
            <w:pPr>
              <w:jc w:val="center"/>
              <w:rPr>
                <w:rFonts w:ascii="Arial" w:hAnsi="Arial" w:cs="Arial"/>
                <w:b/>
                <w:bCs/>
                <w:sz w:val="14"/>
                <w:szCs w:val="14"/>
                <w:lang w:val="es-BO" w:eastAsia="es-ES"/>
              </w:rPr>
            </w:pPr>
          </w:p>
        </w:tc>
        <w:tc>
          <w:tcPr>
            <w:tcW w:w="1970" w:type="dxa"/>
            <w:gridSpan w:val="2"/>
            <w:tcBorders>
              <w:top w:val="nil"/>
              <w:left w:val="nil"/>
              <w:bottom w:val="nil"/>
              <w:right w:val="nil"/>
            </w:tcBorders>
            <w:shd w:val="clear" w:color="auto" w:fill="auto"/>
            <w:vAlign w:val="center"/>
            <w:hideMark/>
          </w:tcPr>
          <w:p w14:paraId="69A52E94" w14:textId="77777777" w:rsidR="003D3687" w:rsidRPr="003C0DD8" w:rsidRDefault="003D3687" w:rsidP="003D3687">
            <w:pPr>
              <w:jc w:val="center"/>
              <w:rPr>
                <w:rFonts w:ascii="Arial" w:hAnsi="Arial" w:cs="Arial"/>
                <w:i/>
                <w:iCs/>
                <w:sz w:val="14"/>
                <w:szCs w:val="14"/>
                <w:lang w:val="es-BO" w:eastAsia="es-ES"/>
              </w:rPr>
            </w:pPr>
            <w:r w:rsidRPr="003C0DD8">
              <w:rPr>
                <w:rFonts w:ascii="Arial" w:hAnsi="Arial" w:cs="Arial"/>
                <w:i/>
                <w:iCs/>
                <w:sz w:val="14"/>
                <w:szCs w:val="16"/>
                <w:lang w:val="es-BO" w:eastAsia="es-ES"/>
              </w:rPr>
              <w:t>Paterno</w:t>
            </w:r>
          </w:p>
        </w:tc>
        <w:tc>
          <w:tcPr>
            <w:tcW w:w="328" w:type="dxa"/>
            <w:tcBorders>
              <w:top w:val="nil"/>
              <w:left w:val="nil"/>
              <w:bottom w:val="nil"/>
              <w:right w:val="nil"/>
            </w:tcBorders>
            <w:shd w:val="clear" w:color="auto" w:fill="auto"/>
            <w:vAlign w:val="center"/>
            <w:hideMark/>
          </w:tcPr>
          <w:p w14:paraId="00F8CCD2" w14:textId="77777777" w:rsidR="003D3687" w:rsidRPr="003C0DD8" w:rsidRDefault="003D3687" w:rsidP="003D3687">
            <w:pPr>
              <w:jc w:val="center"/>
              <w:rPr>
                <w:rFonts w:ascii="Arial" w:hAnsi="Arial" w:cs="Arial"/>
                <w:i/>
                <w:iCs/>
                <w:sz w:val="14"/>
                <w:szCs w:val="14"/>
                <w:lang w:val="es-BO" w:eastAsia="es-ES"/>
              </w:rPr>
            </w:pPr>
          </w:p>
        </w:tc>
        <w:tc>
          <w:tcPr>
            <w:tcW w:w="1970" w:type="dxa"/>
            <w:gridSpan w:val="2"/>
            <w:tcBorders>
              <w:top w:val="nil"/>
              <w:left w:val="nil"/>
              <w:bottom w:val="nil"/>
              <w:right w:val="nil"/>
            </w:tcBorders>
            <w:shd w:val="clear" w:color="auto" w:fill="auto"/>
            <w:vAlign w:val="center"/>
            <w:hideMark/>
          </w:tcPr>
          <w:p w14:paraId="63D63ABA" w14:textId="77777777" w:rsidR="003D3687" w:rsidRPr="003C0DD8" w:rsidRDefault="003D3687" w:rsidP="003D3687">
            <w:pPr>
              <w:jc w:val="center"/>
              <w:rPr>
                <w:rFonts w:ascii="Arial" w:hAnsi="Arial" w:cs="Arial"/>
                <w:i/>
                <w:iCs/>
                <w:sz w:val="14"/>
                <w:szCs w:val="14"/>
                <w:lang w:val="es-BO" w:eastAsia="es-ES"/>
              </w:rPr>
            </w:pPr>
            <w:r w:rsidRPr="003C0DD8">
              <w:rPr>
                <w:rFonts w:ascii="Arial" w:hAnsi="Arial" w:cs="Arial"/>
                <w:i/>
                <w:iCs/>
                <w:sz w:val="14"/>
                <w:szCs w:val="16"/>
                <w:lang w:val="es-BO" w:eastAsia="es-ES"/>
              </w:rPr>
              <w:t>Materno</w:t>
            </w:r>
          </w:p>
        </w:tc>
        <w:tc>
          <w:tcPr>
            <w:tcW w:w="493" w:type="dxa"/>
            <w:tcBorders>
              <w:top w:val="nil"/>
              <w:left w:val="nil"/>
              <w:bottom w:val="nil"/>
              <w:right w:val="nil"/>
            </w:tcBorders>
            <w:shd w:val="clear" w:color="auto" w:fill="auto"/>
            <w:vAlign w:val="center"/>
            <w:hideMark/>
          </w:tcPr>
          <w:p w14:paraId="2C97D261" w14:textId="77777777" w:rsidR="003D3687" w:rsidRPr="003C0DD8" w:rsidRDefault="003D3687" w:rsidP="003D3687">
            <w:pPr>
              <w:jc w:val="center"/>
              <w:rPr>
                <w:rFonts w:ascii="Arial" w:hAnsi="Arial" w:cs="Arial"/>
                <w:i/>
                <w:iCs/>
                <w:sz w:val="14"/>
                <w:szCs w:val="14"/>
                <w:lang w:val="es-BO" w:eastAsia="es-ES"/>
              </w:rPr>
            </w:pPr>
          </w:p>
        </w:tc>
        <w:tc>
          <w:tcPr>
            <w:tcW w:w="1888" w:type="dxa"/>
            <w:gridSpan w:val="2"/>
            <w:tcBorders>
              <w:top w:val="nil"/>
              <w:left w:val="nil"/>
              <w:bottom w:val="nil"/>
              <w:right w:val="nil"/>
            </w:tcBorders>
            <w:shd w:val="clear" w:color="auto" w:fill="auto"/>
            <w:vAlign w:val="center"/>
            <w:hideMark/>
          </w:tcPr>
          <w:p w14:paraId="576EAC41" w14:textId="77777777" w:rsidR="003D3687" w:rsidRPr="003C0DD8" w:rsidRDefault="003D3687" w:rsidP="003D3687">
            <w:pPr>
              <w:jc w:val="center"/>
              <w:rPr>
                <w:rFonts w:ascii="Arial" w:hAnsi="Arial" w:cs="Arial"/>
                <w:i/>
                <w:iCs/>
                <w:sz w:val="14"/>
                <w:szCs w:val="14"/>
                <w:lang w:val="es-BO" w:eastAsia="es-ES"/>
              </w:rPr>
            </w:pPr>
            <w:r w:rsidRPr="003C0DD8">
              <w:rPr>
                <w:rFonts w:ascii="Arial" w:hAnsi="Arial" w:cs="Arial"/>
                <w:i/>
                <w:iCs/>
                <w:sz w:val="14"/>
                <w:szCs w:val="16"/>
                <w:lang w:val="es-BO" w:eastAsia="es-ES"/>
              </w:rPr>
              <w:t>Nombre(s)</w:t>
            </w:r>
          </w:p>
        </w:tc>
        <w:tc>
          <w:tcPr>
            <w:tcW w:w="185" w:type="dxa"/>
            <w:tcBorders>
              <w:top w:val="nil"/>
              <w:left w:val="nil"/>
              <w:bottom w:val="nil"/>
              <w:right w:val="single" w:sz="8" w:space="0" w:color="auto"/>
            </w:tcBorders>
            <w:shd w:val="clear" w:color="auto" w:fill="auto"/>
            <w:vAlign w:val="center"/>
            <w:hideMark/>
          </w:tcPr>
          <w:p w14:paraId="4BD30B5C" w14:textId="77777777" w:rsidR="003D3687" w:rsidRPr="003C0DD8" w:rsidRDefault="003D3687" w:rsidP="003D3687">
            <w:pPr>
              <w:rPr>
                <w:rFonts w:ascii="Arial" w:hAnsi="Arial" w:cs="Arial"/>
                <w:sz w:val="14"/>
                <w:szCs w:val="14"/>
                <w:lang w:val="es-BO" w:eastAsia="es-ES"/>
              </w:rPr>
            </w:pPr>
            <w:r w:rsidRPr="003C0DD8">
              <w:rPr>
                <w:rFonts w:ascii="Arial" w:hAnsi="Arial" w:cs="Arial"/>
                <w:sz w:val="14"/>
                <w:szCs w:val="16"/>
                <w:lang w:val="es-BO" w:eastAsia="es-ES"/>
              </w:rPr>
              <w:t> </w:t>
            </w:r>
          </w:p>
        </w:tc>
      </w:tr>
      <w:tr w:rsidR="003D3687" w:rsidRPr="003C0DD8" w14:paraId="070841D5" w14:textId="77777777" w:rsidTr="003D3687">
        <w:trPr>
          <w:trHeight w:val="196"/>
          <w:jc w:val="center"/>
        </w:trPr>
        <w:tc>
          <w:tcPr>
            <w:tcW w:w="2611" w:type="dxa"/>
            <w:tcBorders>
              <w:top w:val="nil"/>
              <w:left w:val="single" w:sz="8" w:space="0" w:color="auto"/>
              <w:bottom w:val="nil"/>
              <w:right w:val="nil"/>
            </w:tcBorders>
            <w:shd w:val="clear" w:color="auto" w:fill="auto"/>
            <w:vAlign w:val="center"/>
            <w:hideMark/>
          </w:tcPr>
          <w:p w14:paraId="75C2CAC2" w14:textId="77777777" w:rsidR="003D3687" w:rsidRPr="003C0DD8" w:rsidRDefault="003D3687" w:rsidP="003D3687">
            <w:pPr>
              <w:jc w:val="right"/>
              <w:rPr>
                <w:rFonts w:ascii="Arial" w:hAnsi="Arial" w:cs="Arial"/>
                <w:b/>
                <w:bCs/>
                <w:sz w:val="16"/>
                <w:szCs w:val="16"/>
                <w:lang w:val="es-BO" w:eastAsia="es-ES"/>
              </w:rPr>
            </w:pPr>
            <w:r w:rsidRPr="003C0DD8">
              <w:rPr>
                <w:rFonts w:ascii="Arial" w:hAnsi="Arial" w:cs="Arial"/>
                <w:b/>
                <w:bCs/>
                <w:sz w:val="16"/>
                <w:szCs w:val="16"/>
                <w:lang w:val="es-BO" w:eastAsia="es-ES"/>
              </w:rPr>
              <w:t>Nombre Completo</w:t>
            </w:r>
          </w:p>
        </w:tc>
        <w:tc>
          <w:tcPr>
            <w:tcW w:w="194" w:type="dxa"/>
            <w:tcBorders>
              <w:top w:val="nil"/>
              <w:left w:val="nil"/>
              <w:bottom w:val="nil"/>
              <w:right w:val="nil"/>
            </w:tcBorders>
            <w:shd w:val="clear" w:color="auto" w:fill="auto"/>
            <w:vAlign w:val="center"/>
            <w:hideMark/>
          </w:tcPr>
          <w:p w14:paraId="4CE9670B" w14:textId="77777777" w:rsidR="003D3687" w:rsidRPr="003C0DD8" w:rsidRDefault="003D3687"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1970" w:type="dxa"/>
            <w:gridSpan w:val="2"/>
            <w:tcBorders>
              <w:top w:val="single" w:sz="4" w:space="0" w:color="auto"/>
              <w:left w:val="single" w:sz="4" w:space="0" w:color="auto"/>
              <w:bottom w:val="single" w:sz="4" w:space="0" w:color="auto"/>
              <w:right w:val="single" w:sz="4" w:space="0" w:color="auto"/>
            </w:tcBorders>
            <w:shd w:val="clear" w:color="000000" w:fill="DBE5F1"/>
            <w:vAlign w:val="center"/>
            <w:hideMark/>
          </w:tcPr>
          <w:p w14:paraId="3122E07F"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328" w:type="dxa"/>
            <w:tcBorders>
              <w:top w:val="nil"/>
              <w:left w:val="nil"/>
              <w:bottom w:val="nil"/>
              <w:right w:val="nil"/>
            </w:tcBorders>
            <w:shd w:val="clear" w:color="auto" w:fill="auto"/>
            <w:vAlign w:val="center"/>
            <w:hideMark/>
          </w:tcPr>
          <w:p w14:paraId="220B3743" w14:textId="77777777" w:rsidR="003D3687" w:rsidRPr="003C0DD8" w:rsidRDefault="003D3687" w:rsidP="003D3687">
            <w:pPr>
              <w:rPr>
                <w:rFonts w:ascii="Arial" w:hAnsi="Arial" w:cs="Arial"/>
                <w:sz w:val="16"/>
                <w:szCs w:val="16"/>
                <w:lang w:val="es-BO" w:eastAsia="es-ES"/>
              </w:rPr>
            </w:pPr>
          </w:p>
        </w:tc>
        <w:tc>
          <w:tcPr>
            <w:tcW w:w="1970" w:type="dxa"/>
            <w:gridSpan w:val="2"/>
            <w:tcBorders>
              <w:top w:val="single" w:sz="4" w:space="0" w:color="auto"/>
              <w:left w:val="single" w:sz="4" w:space="0" w:color="auto"/>
              <w:bottom w:val="single" w:sz="4" w:space="0" w:color="auto"/>
              <w:right w:val="single" w:sz="4" w:space="0" w:color="auto"/>
            </w:tcBorders>
            <w:shd w:val="clear" w:color="000000" w:fill="DBE5F1"/>
            <w:vAlign w:val="center"/>
            <w:hideMark/>
          </w:tcPr>
          <w:p w14:paraId="2353D7FD"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493" w:type="dxa"/>
            <w:tcBorders>
              <w:top w:val="nil"/>
              <w:left w:val="nil"/>
              <w:bottom w:val="nil"/>
              <w:right w:val="nil"/>
            </w:tcBorders>
            <w:shd w:val="clear" w:color="auto" w:fill="auto"/>
            <w:vAlign w:val="center"/>
            <w:hideMark/>
          </w:tcPr>
          <w:p w14:paraId="6291C5CC" w14:textId="77777777" w:rsidR="003D3687" w:rsidRPr="003C0DD8" w:rsidRDefault="003D3687" w:rsidP="003D3687">
            <w:pPr>
              <w:rPr>
                <w:rFonts w:ascii="Arial" w:hAnsi="Arial" w:cs="Arial"/>
                <w:sz w:val="16"/>
                <w:szCs w:val="16"/>
                <w:lang w:val="es-BO" w:eastAsia="es-ES"/>
              </w:rPr>
            </w:pPr>
          </w:p>
        </w:tc>
        <w:tc>
          <w:tcPr>
            <w:tcW w:w="1888" w:type="dxa"/>
            <w:gridSpan w:val="2"/>
            <w:tcBorders>
              <w:top w:val="single" w:sz="4" w:space="0" w:color="auto"/>
              <w:left w:val="single" w:sz="4" w:space="0" w:color="auto"/>
              <w:bottom w:val="single" w:sz="4" w:space="0" w:color="auto"/>
              <w:right w:val="single" w:sz="4" w:space="0" w:color="auto"/>
            </w:tcBorders>
            <w:shd w:val="clear" w:color="000000" w:fill="DBE5F1"/>
            <w:vAlign w:val="center"/>
            <w:hideMark/>
          </w:tcPr>
          <w:p w14:paraId="0D5E087E"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185" w:type="dxa"/>
            <w:tcBorders>
              <w:top w:val="nil"/>
              <w:left w:val="nil"/>
              <w:bottom w:val="nil"/>
              <w:right w:val="single" w:sz="8" w:space="0" w:color="auto"/>
            </w:tcBorders>
            <w:shd w:val="clear" w:color="auto" w:fill="auto"/>
            <w:vAlign w:val="center"/>
            <w:hideMark/>
          </w:tcPr>
          <w:p w14:paraId="6B787408"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r>
      <w:tr w:rsidR="003D3687" w:rsidRPr="003C0DD8" w14:paraId="4691C49D" w14:textId="77777777" w:rsidTr="003D3687">
        <w:trPr>
          <w:trHeight w:val="283"/>
          <w:jc w:val="center"/>
        </w:trPr>
        <w:tc>
          <w:tcPr>
            <w:tcW w:w="2611" w:type="dxa"/>
            <w:tcBorders>
              <w:top w:val="nil"/>
              <w:left w:val="single" w:sz="8" w:space="0" w:color="auto"/>
              <w:bottom w:val="nil"/>
              <w:right w:val="nil"/>
            </w:tcBorders>
            <w:shd w:val="clear" w:color="auto" w:fill="auto"/>
            <w:vAlign w:val="center"/>
            <w:hideMark/>
          </w:tcPr>
          <w:p w14:paraId="62D243A5" w14:textId="77777777" w:rsidR="003D3687" w:rsidRPr="003C0DD8" w:rsidRDefault="003D3687" w:rsidP="003D3687">
            <w:pPr>
              <w:jc w:val="right"/>
              <w:rPr>
                <w:rFonts w:ascii="Arial" w:hAnsi="Arial" w:cs="Arial"/>
                <w:b/>
                <w:bCs/>
                <w:sz w:val="14"/>
                <w:szCs w:val="14"/>
                <w:lang w:val="es-BO" w:eastAsia="es-ES"/>
              </w:rPr>
            </w:pPr>
            <w:r w:rsidRPr="003C0DD8">
              <w:rPr>
                <w:rFonts w:ascii="Arial" w:hAnsi="Arial" w:cs="Arial"/>
                <w:b/>
                <w:bCs/>
                <w:sz w:val="14"/>
                <w:szCs w:val="16"/>
                <w:lang w:val="es-BO" w:eastAsia="es-ES"/>
              </w:rPr>
              <w:t> </w:t>
            </w:r>
          </w:p>
        </w:tc>
        <w:tc>
          <w:tcPr>
            <w:tcW w:w="194" w:type="dxa"/>
            <w:tcBorders>
              <w:top w:val="nil"/>
              <w:left w:val="nil"/>
              <w:bottom w:val="nil"/>
              <w:right w:val="nil"/>
            </w:tcBorders>
            <w:shd w:val="clear" w:color="auto" w:fill="auto"/>
            <w:vAlign w:val="center"/>
            <w:hideMark/>
          </w:tcPr>
          <w:p w14:paraId="377A04C8" w14:textId="77777777" w:rsidR="003D3687" w:rsidRPr="003C0DD8" w:rsidRDefault="003D3687" w:rsidP="003D3687">
            <w:pPr>
              <w:jc w:val="center"/>
              <w:rPr>
                <w:rFonts w:ascii="Arial" w:hAnsi="Arial" w:cs="Arial"/>
                <w:b/>
                <w:bCs/>
                <w:sz w:val="14"/>
                <w:szCs w:val="14"/>
                <w:lang w:val="es-BO" w:eastAsia="es-ES"/>
              </w:rPr>
            </w:pPr>
          </w:p>
        </w:tc>
        <w:tc>
          <w:tcPr>
            <w:tcW w:w="985" w:type="dxa"/>
            <w:tcBorders>
              <w:top w:val="nil"/>
              <w:left w:val="nil"/>
              <w:bottom w:val="nil"/>
              <w:right w:val="nil"/>
            </w:tcBorders>
            <w:shd w:val="clear" w:color="auto" w:fill="auto"/>
            <w:vAlign w:val="center"/>
            <w:hideMark/>
          </w:tcPr>
          <w:p w14:paraId="5F163F73" w14:textId="77777777" w:rsidR="003D3687" w:rsidRPr="003C0DD8" w:rsidRDefault="003D3687" w:rsidP="003D3687">
            <w:pPr>
              <w:rPr>
                <w:rFonts w:ascii="Arial" w:hAnsi="Arial" w:cs="Arial"/>
                <w:i/>
                <w:iCs/>
                <w:sz w:val="14"/>
                <w:szCs w:val="14"/>
                <w:lang w:val="es-BO" w:eastAsia="es-ES"/>
              </w:rPr>
            </w:pPr>
            <w:r w:rsidRPr="003C0DD8">
              <w:rPr>
                <w:rFonts w:ascii="Arial" w:hAnsi="Arial" w:cs="Arial"/>
                <w:i/>
                <w:iCs/>
                <w:sz w:val="14"/>
                <w:szCs w:val="16"/>
                <w:lang w:val="es-BO" w:eastAsia="es-ES"/>
              </w:rPr>
              <w:t>Número</w:t>
            </w:r>
          </w:p>
        </w:tc>
        <w:tc>
          <w:tcPr>
            <w:tcW w:w="985" w:type="dxa"/>
            <w:tcBorders>
              <w:top w:val="nil"/>
              <w:left w:val="nil"/>
              <w:bottom w:val="nil"/>
              <w:right w:val="nil"/>
            </w:tcBorders>
            <w:shd w:val="clear" w:color="auto" w:fill="auto"/>
            <w:vAlign w:val="center"/>
            <w:hideMark/>
          </w:tcPr>
          <w:p w14:paraId="738D13F6" w14:textId="77777777" w:rsidR="003D3687" w:rsidRPr="003C0DD8" w:rsidRDefault="003D3687" w:rsidP="003D3687">
            <w:pPr>
              <w:rPr>
                <w:rFonts w:ascii="Arial" w:hAnsi="Arial" w:cs="Arial"/>
                <w:i/>
                <w:iCs/>
                <w:sz w:val="14"/>
                <w:szCs w:val="14"/>
                <w:lang w:val="es-BO" w:eastAsia="es-ES"/>
              </w:rPr>
            </w:pPr>
          </w:p>
        </w:tc>
        <w:tc>
          <w:tcPr>
            <w:tcW w:w="328" w:type="dxa"/>
            <w:tcBorders>
              <w:top w:val="nil"/>
              <w:left w:val="nil"/>
              <w:bottom w:val="nil"/>
              <w:right w:val="nil"/>
            </w:tcBorders>
            <w:shd w:val="clear" w:color="auto" w:fill="auto"/>
            <w:vAlign w:val="center"/>
            <w:hideMark/>
          </w:tcPr>
          <w:p w14:paraId="0643C7DF" w14:textId="77777777" w:rsidR="003D3687" w:rsidRPr="003C0DD8" w:rsidRDefault="003D3687" w:rsidP="003D3687">
            <w:pPr>
              <w:jc w:val="center"/>
              <w:rPr>
                <w:rFonts w:ascii="Arial" w:hAnsi="Arial" w:cs="Arial"/>
                <w:i/>
                <w:iCs/>
                <w:sz w:val="14"/>
                <w:szCs w:val="14"/>
                <w:lang w:val="es-BO" w:eastAsia="es-ES"/>
              </w:rPr>
            </w:pPr>
          </w:p>
        </w:tc>
        <w:tc>
          <w:tcPr>
            <w:tcW w:w="1970" w:type="dxa"/>
            <w:gridSpan w:val="2"/>
            <w:tcBorders>
              <w:top w:val="nil"/>
              <w:left w:val="nil"/>
              <w:bottom w:val="nil"/>
              <w:right w:val="nil"/>
            </w:tcBorders>
            <w:shd w:val="clear" w:color="auto" w:fill="auto"/>
            <w:vAlign w:val="center"/>
            <w:hideMark/>
          </w:tcPr>
          <w:p w14:paraId="71576118" w14:textId="77777777" w:rsidR="003D3687" w:rsidRPr="003C0DD8" w:rsidRDefault="003D3687" w:rsidP="003D3687">
            <w:pPr>
              <w:jc w:val="center"/>
              <w:rPr>
                <w:rFonts w:ascii="Arial" w:hAnsi="Arial" w:cs="Arial"/>
                <w:i/>
                <w:iCs/>
                <w:sz w:val="14"/>
                <w:szCs w:val="14"/>
                <w:lang w:val="es-BO" w:eastAsia="es-ES"/>
              </w:rPr>
            </w:pPr>
            <w:r w:rsidRPr="003C0DD8">
              <w:rPr>
                <w:rFonts w:ascii="Arial" w:hAnsi="Arial" w:cs="Arial"/>
                <w:i/>
                <w:iCs/>
                <w:sz w:val="14"/>
                <w:szCs w:val="16"/>
                <w:lang w:val="es-BO" w:eastAsia="es-ES"/>
              </w:rPr>
              <w:t>Lugar de Expedición</w:t>
            </w:r>
          </w:p>
        </w:tc>
        <w:tc>
          <w:tcPr>
            <w:tcW w:w="493" w:type="dxa"/>
            <w:tcBorders>
              <w:top w:val="nil"/>
              <w:left w:val="nil"/>
              <w:bottom w:val="nil"/>
              <w:right w:val="nil"/>
            </w:tcBorders>
            <w:shd w:val="clear" w:color="auto" w:fill="auto"/>
            <w:vAlign w:val="center"/>
            <w:hideMark/>
          </w:tcPr>
          <w:p w14:paraId="4034C091" w14:textId="77777777" w:rsidR="003D3687" w:rsidRPr="003C0DD8" w:rsidRDefault="003D3687" w:rsidP="003D3687">
            <w:pPr>
              <w:rPr>
                <w:rFonts w:ascii="Arial" w:hAnsi="Arial" w:cs="Arial"/>
                <w:i/>
                <w:iCs/>
                <w:sz w:val="14"/>
                <w:szCs w:val="14"/>
                <w:lang w:val="es-BO" w:eastAsia="es-ES"/>
              </w:rPr>
            </w:pPr>
          </w:p>
        </w:tc>
        <w:tc>
          <w:tcPr>
            <w:tcW w:w="985" w:type="dxa"/>
            <w:tcBorders>
              <w:top w:val="nil"/>
              <w:left w:val="nil"/>
              <w:bottom w:val="nil"/>
              <w:right w:val="nil"/>
            </w:tcBorders>
            <w:shd w:val="clear" w:color="auto" w:fill="auto"/>
            <w:vAlign w:val="center"/>
            <w:hideMark/>
          </w:tcPr>
          <w:p w14:paraId="42CC556A" w14:textId="77777777" w:rsidR="003D3687" w:rsidRPr="003C0DD8" w:rsidRDefault="003D3687" w:rsidP="003D3687">
            <w:pPr>
              <w:rPr>
                <w:rFonts w:ascii="Arial" w:hAnsi="Arial" w:cs="Arial"/>
                <w:i/>
                <w:iCs/>
                <w:sz w:val="14"/>
                <w:szCs w:val="14"/>
                <w:lang w:val="es-BO" w:eastAsia="es-ES"/>
              </w:rPr>
            </w:pPr>
          </w:p>
        </w:tc>
        <w:tc>
          <w:tcPr>
            <w:tcW w:w="903" w:type="dxa"/>
            <w:tcBorders>
              <w:top w:val="nil"/>
              <w:left w:val="nil"/>
              <w:bottom w:val="nil"/>
              <w:right w:val="nil"/>
            </w:tcBorders>
            <w:shd w:val="clear" w:color="auto" w:fill="auto"/>
            <w:vAlign w:val="center"/>
            <w:hideMark/>
          </w:tcPr>
          <w:p w14:paraId="33F59C13" w14:textId="77777777" w:rsidR="003D3687" w:rsidRPr="003C0DD8" w:rsidRDefault="003D3687" w:rsidP="003D3687">
            <w:pPr>
              <w:rPr>
                <w:rFonts w:ascii="Arial" w:hAnsi="Arial" w:cs="Arial"/>
                <w:sz w:val="14"/>
                <w:szCs w:val="14"/>
                <w:lang w:val="es-BO" w:eastAsia="es-ES"/>
              </w:rPr>
            </w:pPr>
          </w:p>
        </w:tc>
        <w:tc>
          <w:tcPr>
            <w:tcW w:w="185" w:type="dxa"/>
            <w:tcBorders>
              <w:top w:val="nil"/>
              <w:left w:val="nil"/>
              <w:bottom w:val="nil"/>
              <w:right w:val="single" w:sz="8" w:space="0" w:color="auto"/>
            </w:tcBorders>
            <w:shd w:val="clear" w:color="auto" w:fill="auto"/>
            <w:vAlign w:val="center"/>
            <w:hideMark/>
          </w:tcPr>
          <w:p w14:paraId="70715333" w14:textId="77777777" w:rsidR="003D3687" w:rsidRPr="003C0DD8" w:rsidRDefault="003D3687" w:rsidP="003D3687">
            <w:pPr>
              <w:rPr>
                <w:rFonts w:ascii="Arial" w:hAnsi="Arial" w:cs="Arial"/>
                <w:sz w:val="14"/>
                <w:szCs w:val="14"/>
                <w:lang w:val="es-BO" w:eastAsia="es-ES"/>
              </w:rPr>
            </w:pPr>
            <w:r w:rsidRPr="003C0DD8">
              <w:rPr>
                <w:rFonts w:ascii="Arial" w:hAnsi="Arial" w:cs="Arial"/>
                <w:sz w:val="14"/>
                <w:szCs w:val="14"/>
                <w:lang w:val="es-BO" w:eastAsia="es-ES"/>
              </w:rPr>
              <w:t> </w:t>
            </w:r>
          </w:p>
        </w:tc>
      </w:tr>
      <w:tr w:rsidR="003D3687" w:rsidRPr="003C0DD8" w14:paraId="4ACC53F4" w14:textId="77777777" w:rsidTr="003D3687">
        <w:trPr>
          <w:trHeight w:val="191"/>
          <w:jc w:val="center"/>
        </w:trPr>
        <w:tc>
          <w:tcPr>
            <w:tcW w:w="2611" w:type="dxa"/>
            <w:tcBorders>
              <w:top w:val="nil"/>
              <w:left w:val="single" w:sz="8" w:space="0" w:color="auto"/>
              <w:bottom w:val="nil"/>
              <w:right w:val="nil"/>
            </w:tcBorders>
            <w:shd w:val="clear" w:color="auto" w:fill="auto"/>
            <w:vAlign w:val="center"/>
            <w:hideMark/>
          </w:tcPr>
          <w:p w14:paraId="613082E4" w14:textId="77777777" w:rsidR="003D3687" w:rsidRPr="003C0DD8" w:rsidRDefault="003D3687" w:rsidP="003D3687">
            <w:pPr>
              <w:jc w:val="right"/>
              <w:rPr>
                <w:rFonts w:ascii="Arial" w:hAnsi="Arial" w:cs="Arial"/>
                <w:b/>
                <w:bCs/>
                <w:sz w:val="16"/>
                <w:szCs w:val="16"/>
                <w:lang w:val="es-BO" w:eastAsia="es-ES"/>
              </w:rPr>
            </w:pPr>
            <w:r w:rsidRPr="003C0DD8">
              <w:rPr>
                <w:rFonts w:ascii="Arial" w:hAnsi="Arial" w:cs="Arial"/>
                <w:b/>
                <w:bCs/>
                <w:sz w:val="16"/>
                <w:szCs w:val="16"/>
                <w:lang w:val="es-BO" w:eastAsia="es-ES"/>
              </w:rPr>
              <w:t>Cédula de Identidad</w:t>
            </w:r>
          </w:p>
        </w:tc>
        <w:tc>
          <w:tcPr>
            <w:tcW w:w="194" w:type="dxa"/>
            <w:tcBorders>
              <w:top w:val="nil"/>
              <w:left w:val="nil"/>
              <w:bottom w:val="nil"/>
              <w:right w:val="nil"/>
            </w:tcBorders>
            <w:shd w:val="clear" w:color="auto" w:fill="auto"/>
            <w:vAlign w:val="center"/>
            <w:hideMark/>
          </w:tcPr>
          <w:p w14:paraId="1D1A4616" w14:textId="77777777" w:rsidR="003D3687" w:rsidRPr="003C0DD8" w:rsidRDefault="003D3687"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1970" w:type="dxa"/>
            <w:gridSpan w:val="2"/>
            <w:tcBorders>
              <w:top w:val="single" w:sz="4" w:space="0" w:color="auto"/>
              <w:left w:val="single" w:sz="4" w:space="0" w:color="auto"/>
              <w:bottom w:val="single" w:sz="4" w:space="0" w:color="auto"/>
              <w:right w:val="single" w:sz="4" w:space="0" w:color="auto"/>
            </w:tcBorders>
            <w:shd w:val="clear" w:color="000000" w:fill="DBE5F1"/>
            <w:vAlign w:val="center"/>
            <w:hideMark/>
          </w:tcPr>
          <w:p w14:paraId="13FF8AFE"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328" w:type="dxa"/>
            <w:tcBorders>
              <w:top w:val="nil"/>
              <w:left w:val="nil"/>
              <w:bottom w:val="nil"/>
              <w:right w:val="nil"/>
            </w:tcBorders>
            <w:shd w:val="clear" w:color="auto" w:fill="auto"/>
            <w:vAlign w:val="center"/>
            <w:hideMark/>
          </w:tcPr>
          <w:p w14:paraId="4D83F350" w14:textId="77777777" w:rsidR="003D3687" w:rsidRPr="003C0DD8" w:rsidRDefault="003D3687" w:rsidP="003D3687">
            <w:pPr>
              <w:rPr>
                <w:rFonts w:ascii="Arial" w:hAnsi="Arial" w:cs="Arial"/>
                <w:sz w:val="16"/>
                <w:szCs w:val="16"/>
                <w:lang w:val="es-BO" w:eastAsia="es-ES"/>
              </w:rPr>
            </w:pPr>
          </w:p>
        </w:tc>
        <w:tc>
          <w:tcPr>
            <w:tcW w:w="1970" w:type="dxa"/>
            <w:gridSpan w:val="2"/>
            <w:tcBorders>
              <w:top w:val="single" w:sz="4" w:space="0" w:color="auto"/>
              <w:left w:val="single" w:sz="4" w:space="0" w:color="auto"/>
              <w:bottom w:val="single" w:sz="4" w:space="0" w:color="auto"/>
              <w:right w:val="single" w:sz="4" w:space="0" w:color="auto"/>
            </w:tcBorders>
            <w:shd w:val="clear" w:color="000000" w:fill="DBE5F1"/>
            <w:vAlign w:val="center"/>
            <w:hideMark/>
          </w:tcPr>
          <w:p w14:paraId="5A1A1103"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493" w:type="dxa"/>
            <w:tcBorders>
              <w:top w:val="nil"/>
              <w:left w:val="nil"/>
              <w:bottom w:val="nil"/>
              <w:right w:val="nil"/>
            </w:tcBorders>
            <w:shd w:val="clear" w:color="auto" w:fill="auto"/>
            <w:vAlign w:val="center"/>
            <w:hideMark/>
          </w:tcPr>
          <w:p w14:paraId="350B8ED6" w14:textId="77777777" w:rsidR="003D3687" w:rsidRPr="003C0DD8" w:rsidRDefault="003D3687" w:rsidP="003D3687">
            <w:pPr>
              <w:rPr>
                <w:rFonts w:ascii="Arial" w:hAnsi="Arial" w:cs="Arial"/>
                <w:sz w:val="16"/>
                <w:szCs w:val="16"/>
                <w:lang w:val="es-BO" w:eastAsia="es-ES"/>
              </w:rPr>
            </w:pPr>
          </w:p>
        </w:tc>
        <w:tc>
          <w:tcPr>
            <w:tcW w:w="985" w:type="dxa"/>
            <w:tcBorders>
              <w:top w:val="nil"/>
              <w:left w:val="nil"/>
              <w:bottom w:val="nil"/>
              <w:right w:val="nil"/>
            </w:tcBorders>
            <w:shd w:val="clear" w:color="auto" w:fill="auto"/>
            <w:vAlign w:val="center"/>
            <w:hideMark/>
          </w:tcPr>
          <w:p w14:paraId="17736D0E" w14:textId="77777777" w:rsidR="003D3687" w:rsidRPr="003C0DD8" w:rsidRDefault="003D3687" w:rsidP="003D3687">
            <w:pPr>
              <w:rPr>
                <w:rFonts w:ascii="Arial" w:hAnsi="Arial" w:cs="Arial"/>
                <w:sz w:val="16"/>
                <w:szCs w:val="16"/>
                <w:lang w:val="es-BO" w:eastAsia="es-ES"/>
              </w:rPr>
            </w:pPr>
          </w:p>
        </w:tc>
        <w:tc>
          <w:tcPr>
            <w:tcW w:w="903" w:type="dxa"/>
            <w:tcBorders>
              <w:top w:val="nil"/>
              <w:left w:val="nil"/>
              <w:bottom w:val="nil"/>
              <w:right w:val="nil"/>
            </w:tcBorders>
            <w:shd w:val="clear" w:color="auto" w:fill="auto"/>
            <w:vAlign w:val="center"/>
            <w:hideMark/>
          </w:tcPr>
          <w:p w14:paraId="422B663C" w14:textId="77777777" w:rsidR="003D3687" w:rsidRPr="003C0DD8" w:rsidRDefault="003D3687" w:rsidP="003D3687">
            <w:pPr>
              <w:rPr>
                <w:rFonts w:ascii="Arial" w:hAnsi="Arial" w:cs="Arial"/>
                <w:sz w:val="16"/>
                <w:szCs w:val="16"/>
                <w:lang w:val="es-BO" w:eastAsia="es-ES"/>
              </w:rPr>
            </w:pPr>
          </w:p>
        </w:tc>
        <w:tc>
          <w:tcPr>
            <w:tcW w:w="185" w:type="dxa"/>
            <w:tcBorders>
              <w:top w:val="nil"/>
              <w:left w:val="nil"/>
              <w:bottom w:val="nil"/>
              <w:right w:val="single" w:sz="8" w:space="0" w:color="auto"/>
            </w:tcBorders>
            <w:shd w:val="clear" w:color="auto" w:fill="auto"/>
            <w:vAlign w:val="center"/>
            <w:hideMark/>
          </w:tcPr>
          <w:p w14:paraId="15FDF5D3"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r>
      <w:tr w:rsidR="003D3687" w:rsidRPr="003C0DD8" w14:paraId="7CE6DA3A" w14:textId="77777777" w:rsidTr="003D3687">
        <w:trPr>
          <w:trHeight w:val="47"/>
          <w:jc w:val="center"/>
        </w:trPr>
        <w:tc>
          <w:tcPr>
            <w:tcW w:w="2611" w:type="dxa"/>
            <w:tcBorders>
              <w:top w:val="nil"/>
              <w:left w:val="single" w:sz="8" w:space="0" w:color="auto"/>
              <w:bottom w:val="nil"/>
              <w:right w:val="nil"/>
            </w:tcBorders>
            <w:shd w:val="clear" w:color="auto" w:fill="auto"/>
            <w:vAlign w:val="center"/>
            <w:hideMark/>
          </w:tcPr>
          <w:p w14:paraId="1BBD893D" w14:textId="77777777" w:rsidR="003D3687" w:rsidRPr="003C0DD8" w:rsidRDefault="003D3687" w:rsidP="003D3687">
            <w:pPr>
              <w:jc w:val="right"/>
              <w:rPr>
                <w:rFonts w:ascii="Arial" w:hAnsi="Arial" w:cs="Arial"/>
                <w:sz w:val="2"/>
                <w:szCs w:val="2"/>
                <w:lang w:val="es-BO" w:eastAsia="es-ES"/>
              </w:rPr>
            </w:pPr>
            <w:r w:rsidRPr="003C0DD8">
              <w:rPr>
                <w:rFonts w:ascii="Arial" w:hAnsi="Arial" w:cs="Arial"/>
                <w:sz w:val="2"/>
                <w:szCs w:val="2"/>
                <w:lang w:val="es-BO" w:eastAsia="es-ES"/>
              </w:rPr>
              <w:t> </w:t>
            </w:r>
          </w:p>
        </w:tc>
        <w:tc>
          <w:tcPr>
            <w:tcW w:w="194" w:type="dxa"/>
            <w:tcBorders>
              <w:top w:val="nil"/>
              <w:left w:val="nil"/>
              <w:bottom w:val="nil"/>
              <w:right w:val="nil"/>
            </w:tcBorders>
            <w:shd w:val="clear" w:color="auto" w:fill="auto"/>
            <w:vAlign w:val="center"/>
            <w:hideMark/>
          </w:tcPr>
          <w:p w14:paraId="5146BB95" w14:textId="77777777" w:rsidR="003D3687" w:rsidRPr="003C0DD8" w:rsidRDefault="003D3687" w:rsidP="003D3687">
            <w:pPr>
              <w:jc w:val="cente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2197157A"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3C1FB4B3" w14:textId="77777777" w:rsidR="003D3687" w:rsidRPr="003C0DD8" w:rsidRDefault="003D3687" w:rsidP="003D3687">
            <w:pPr>
              <w:rPr>
                <w:rFonts w:ascii="Arial" w:hAnsi="Arial" w:cs="Arial"/>
                <w:b/>
                <w:bCs/>
                <w:sz w:val="2"/>
                <w:szCs w:val="2"/>
                <w:lang w:val="es-BO" w:eastAsia="es-ES"/>
              </w:rPr>
            </w:pPr>
          </w:p>
        </w:tc>
        <w:tc>
          <w:tcPr>
            <w:tcW w:w="328" w:type="dxa"/>
            <w:tcBorders>
              <w:top w:val="nil"/>
              <w:left w:val="nil"/>
              <w:bottom w:val="nil"/>
              <w:right w:val="nil"/>
            </w:tcBorders>
            <w:shd w:val="clear" w:color="auto" w:fill="auto"/>
            <w:vAlign w:val="center"/>
            <w:hideMark/>
          </w:tcPr>
          <w:p w14:paraId="27640687"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435B382B"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1D869C45" w14:textId="77777777" w:rsidR="003D3687" w:rsidRPr="003C0DD8" w:rsidRDefault="003D3687" w:rsidP="003D3687">
            <w:pPr>
              <w:rPr>
                <w:rFonts w:ascii="Arial" w:hAnsi="Arial" w:cs="Arial"/>
                <w:b/>
                <w:bCs/>
                <w:sz w:val="2"/>
                <w:szCs w:val="2"/>
                <w:lang w:val="es-BO" w:eastAsia="es-ES"/>
              </w:rPr>
            </w:pPr>
          </w:p>
        </w:tc>
        <w:tc>
          <w:tcPr>
            <w:tcW w:w="493" w:type="dxa"/>
            <w:tcBorders>
              <w:top w:val="nil"/>
              <w:left w:val="nil"/>
              <w:bottom w:val="nil"/>
              <w:right w:val="nil"/>
            </w:tcBorders>
            <w:shd w:val="clear" w:color="auto" w:fill="auto"/>
            <w:vAlign w:val="center"/>
            <w:hideMark/>
          </w:tcPr>
          <w:p w14:paraId="5025C3F4"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53DB4D05" w14:textId="77777777" w:rsidR="003D3687" w:rsidRPr="003C0DD8" w:rsidRDefault="003D3687" w:rsidP="003D3687">
            <w:pPr>
              <w:rPr>
                <w:rFonts w:ascii="Arial" w:hAnsi="Arial" w:cs="Arial"/>
                <w:b/>
                <w:bCs/>
                <w:sz w:val="2"/>
                <w:szCs w:val="2"/>
                <w:lang w:val="es-BO" w:eastAsia="es-ES"/>
              </w:rPr>
            </w:pPr>
          </w:p>
        </w:tc>
        <w:tc>
          <w:tcPr>
            <w:tcW w:w="903" w:type="dxa"/>
            <w:tcBorders>
              <w:top w:val="nil"/>
              <w:left w:val="nil"/>
              <w:bottom w:val="nil"/>
              <w:right w:val="nil"/>
            </w:tcBorders>
            <w:shd w:val="clear" w:color="auto" w:fill="auto"/>
            <w:vAlign w:val="center"/>
            <w:hideMark/>
          </w:tcPr>
          <w:p w14:paraId="1F268971" w14:textId="77777777" w:rsidR="003D3687" w:rsidRPr="003C0DD8" w:rsidRDefault="003D3687" w:rsidP="003D3687">
            <w:pPr>
              <w:rPr>
                <w:rFonts w:ascii="Arial" w:hAnsi="Arial" w:cs="Arial"/>
                <w:b/>
                <w:bCs/>
                <w:sz w:val="2"/>
                <w:szCs w:val="2"/>
                <w:lang w:val="es-BO" w:eastAsia="es-ES"/>
              </w:rPr>
            </w:pPr>
          </w:p>
        </w:tc>
        <w:tc>
          <w:tcPr>
            <w:tcW w:w="185" w:type="dxa"/>
            <w:tcBorders>
              <w:top w:val="nil"/>
              <w:left w:val="nil"/>
              <w:bottom w:val="nil"/>
              <w:right w:val="single" w:sz="8" w:space="0" w:color="auto"/>
            </w:tcBorders>
            <w:shd w:val="clear" w:color="auto" w:fill="auto"/>
            <w:vAlign w:val="center"/>
            <w:hideMark/>
          </w:tcPr>
          <w:p w14:paraId="2473789D" w14:textId="77777777" w:rsidR="003D3687" w:rsidRPr="003C0DD8" w:rsidRDefault="003D3687" w:rsidP="003D3687">
            <w:pPr>
              <w:rPr>
                <w:rFonts w:ascii="Arial" w:hAnsi="Arial" w:cs="Arial"/>
                <w:b/>
                <w:bCs/>
                <w:sz w:val="2"/>
                <w:szCs w:val="2"/>
                <w:lang w:val="es-BO" w:eastAsia="es-ES"/>
              </w:rPr>
            </w:pPr>
            <w:r w:rsidRPr="003C0DD8">
              <w:rPr>
                <w:rFonts w:ascii="Arial" w:hAnsi="Arial" w:cs="Arial"/>
                <w:b/>
                <w:bCs/>
                <w:sz w:val="2"/>
                <w:szCs w:val="2"/>
                <w:lang w:val="es-BO" w:eastAsia="es-ES"/>
              </w:rPr>
              <w:t> </w:t>
            </w:r>
          </w:p>
        </w:tc>
      </w:tr>
      <w:tr w:rsidR="003D3687" w:rsidRPr="003C0DD8" w14:paraId="7E2047D8" w14:textId="77777777" w:rsidTr="003D3687">
        <w:trPr>
          <w:trHeight w:val="224"/>
          <w:jc w:val="center"/>
        </w:trPr>
        <w:tc>
          <w:tcPr>
            <w:tcW w:w="2611" w:type="dxa"/>
            <w:tcBorders>
              <w:top w:val="nil"/>
              <w:left w:val="single" w:sz="8" w:space="0" w:color="auto"/>
              <w:bottom w:val="nil"/>
              <w:right w:val="nil"/>
            </w:tcBorders>
            <w:shd w:val="clear" w:color="auto" w:fill="auto"/>
            <w:vAlign w:val="center"/>
            <w:hideMark/>
          </w:tcPr>
          <w:p w14:paraId="3F4ECFF1" w14:textId="77777777" w:rsidR="003D3687" w:rsidRPr="003C0DD8" w:rsidRDefault="003D3687" w:rsidP="003D3687">
            <w:pPr>
              <w:jc w:val="right"/>
              <w:rPr>
                <w:rFonts w:ascii="Arial" w:hAnsi="Arial" w:cs="Arial"/>
                <w:b/>
                <w:bCs/>
                <w:sz w:val="16"/>
                <w:szCs w:val="16"/>
                <w:lang w:val="es-BO" w:eastAsia="es-ES"/>
              </w:rPr>
            </w:pPr>
            <w:r w:rsidRPr="003C0DD8">
              <w:rPr>
                <w:rFonts w:ascii="Arial" w:hAnsi="Arial" w:cs="Arial"/>
                <w:b/>
                <w:bCs/>
                <w:sz w:val="16"/>
                <w:szCs w:val="16"/>
                <w:lang w:val="es-BO" w:eastAsia="es-ES"/>
              </w:rPr>
              <w:t xml:space="preserve">Cargo </w:t>
            </w:r>
          </w:p>
        </w:tc>
        <w:tc>
          <w:tcPr>
            <w:tcW w:w="194" w:type="dxa"/>
            <w:tcBorders>
              <w:top w:val="nil"/>
              <w:left w:val="nil"/>
              <w:bottom w:val="nil"/>
              <w:right w:val="nil"/>
            </w:tcBorders>
            <w:shd w:val="clear" w:color="auto" w:fill="auto"/>
            <w:vAlign w:val="center"/>
            <w:hideMark/>
          </w:tcPr>
          <w:p w14:paraId="4D8C278B" w14:textId="77777777" w:rsidR="003D3687" w:rsidRPr="003C0DD8" w:rsidRDefault="003D3687"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6649" w:type="dxa"/>
            <w:gridSpan w:val="8"/>
            <w:tcBorders>
              <w:top w:val="single" w:sz="4" w:space="0" w:color="auto"/>
              <w:left w:val="single" w:sz="4" w:space="0" w:color="auto"/>
              <w:bottom w:val="single" w:sz="4" w:space="0" w:color="auto"/>
              <w:right w:val="single" w:sz="4" w:space="0" w:color="auto"/>
            </w:tcBorders>
            <w:shd w:val="clear" w:color="000000" w:fill="DBE5F1"/>
            <w:vAlign w:val="center"/>
            <w:hideMark/>
          </w:tcPr>
          <w:p w14:paraId="14D5D4EB"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185" w:type="dxa"/>
            <w:tcBorders>
              <w:top w:val="nil"/>
              <w:left w:val="nil"/>
              <w:bottom w:val="nil"/>
              <w:right w:val="single" w:sz="8" w:space="0" w:color="auto"/>
            </w:tcBorders>
            <w:shd w:val="clear" w:color="000000" w:fill="FFFFFF"/>
            <w:vAlign w:val="center"/>
            <w:hideMark/>
          </w:tcPr>
          <w:p w14:paraId="6A55F18B"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r>
      <w:tr w:rsidR="003D3687" w:rsidRPr="003C0DD8" w14:paraId="72F0E831" w14:textId="77777777" w:rsidTr="003D3687">
        <w:trPr>
          <w:trHeight w:val="47"/>
          <w:jc w:val="center"/>
        </w:trPr>
        <w:tc>
          <w:tcPr>
            <w:tcW w:w="2611" w:type="dxa"/>
            <w:tcBorders>
              <w:top w:val="nil"/>
              <w:left w:val="single" w:sz="8" w:space="0" w:color="auto"/>
              <w:bottom w:val="nil"/>
              <w:right w:val="nil"/>
            </w:tcBorders>
            <w:shd w:val="clear" w:color="auto" w:fill="auto"/>
            <w:vAlign w:val="center"/>
            <w:hideMark/>
          </w:tcPr>
          <w:p w14:paraId="37712E51" w14:textId="77777777" w:rsidR="003D3687" w:rsidRPr="003C0DD8" w:rsidRDefault="003D3687" w:rsidP="003D3687">
            <w:pPr>
              <w:jc w:val="right"/>
              <w:rPr>
                <w:rFonts w:ascii="Arial" w:hAnsi="Arial" w:cs="Arial"/>
                <w:sz w:val="2"/>
                <w:szCs w:val="2"/>
                <w:lang w:val="es-BO" w:eastAsia="es-ES"/>
              </w:rPr>
            </w:pPr>
            <w:r w:rsidRPr="003C0DD8">
              <w:rPr>
                <w:rFonts w:ascii="Arial" w:hAnsi="Arial" w:cs="Arial"/>
                <w:sz w:val="2"/>
                <w:szCs w:val="2"/>
                <w:lang w:val="es-BO" w:eastAsia="es-ES"/>
              </w:rPr>
              <w:t> </w:t>
            </w:r>
          </w:p>
        </w:tc>
        <w:tc>
          <w:tcPr>
            <w:tcW w:w="194" w:type="dxa"/>
            <w:tcBorders>
              <w:top w:val="nil"/>
              <w:left w:val="nil"/>
              <w:bottom w:val="nil"/>
              <w:right w:val="nil"/>
            </w:tcBorders>
            <w:shd w:val="clear" w:color="auto" w:fill="auto"/>
            <w:vAlign w:val="center"/>
            <w:hideMark/>
          </w:tcPr>
          <w:p w14:paraId="0C0AB537" w14:textId="77777777" w:rsidR="003D3687" w:rsidRPr="003C0DD8" w:rsidRDefault="003D3687" w:rsidP="003D3687">
            <w:pPr>
              <w:jc w:val="cente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11D6C604"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7777426B" w14:textId="77777777" w:rsidR="003D3687" w:rsidRPr="003C0DD8" w:rsidRDefault="003D3687" w:rsidP="003D3687">
            <w:pPr>
              <w:rPr>
                <w:rFonts w:ascii="Arial" w:hAnsi="Arial" w:cs="Arial"/>
                <w:b/>
                <w:bCs/>
                <w:sz w:val="2"/>
                <w:szCs w:val="2"/>
                <w:lang w:val="es-BO" w:eastAsia="es-ES"/>
              </w:rPr>
            </w:pPr>
          </w:p>
        </w:tc>
        <w:tc>
          <w:tcPr>
            <w:tcW w:w="328" w:type="dxa"/>
            <w:tcBorders>
              <w:top w:val="nil"/>
              <w:left w:val="nil"/>
              <w:bottom w:val="nil"/>
              <w:right w:val="nil"/>
            </w:tcBorders>
            <w:shd w:val="clear" w:color="auto" w:fill="auto"/>
            <w:vAlign w:val="center"/>
            <w:hideMark/>
          </w:tcPr>
          <w:p w14:paraId="353C0134"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5A06E4F5"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558A6644" w14:textId="77777777" w:rsidR="003D3687" w:rsidRPr="003C0DD8" w:rsidRDefault="003D3687" w:rsidP="003D3687">
            <w:pPr>
              <w:rPr>
                <w:rFonts w:ascii="Arial" w:hAnsi="Arial" w:cs="Arial"/>
                <w:b/>
                <w:bCs/>
                <w:sz w:val="2"/>
                <w:szCs w:val="2"/>
                <w:lang w:val="es-BO" w:eastAsia="es-ES"/>
              </w:rPr>
            </w:pPr>
          </w:p>
        </w:tc>
        <w:tc>
          <w:tcPr>
            <w:tcW w:w="493" w:type="dxa"/>
            <w:tcBorders>
              <w:top w:val="nil"/>
              <w:left w:val="nil"/>
              <w:bottom w:val="nil"/>
              <w:right w:val="nil"/>
            </w:tcBorders>
            <w:shd w:val="clear" w:color="auto" w:fill="auto"/>
            <w:vAlign w:val="center"/>
            <w:hideMark/>
          </w:tcPr>
          <w:p w14:paraId="398221AF"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50530E64" w14:textId="77777777" w:rsidR="003D3687" w:rsidRPr="003C0DD8" w:rsidRDefault="003D3687" w:rsidP="003D3687">
            <w:pPr>
              <w:rPr>
                <w:rFonts w:ascii="Arial" w:hAnsi="Arial" w:cs="Arial"/>
                <w:b/>
                <w:bCs/>
                <w:sz w:val="2"/>
                <w:szCs w:val="2"/>
                <w:lang w:val="es-BO" w:eastAsia="es-ES"/>
              </w:rPr>
            </w:pPr>
          </w:p>
        </w:tc>
        <w:tc>
          <w:tcPr>
            <w:tcW w:w="903" w:type="dxa"/>
            <w:tcBorders>
              <w:top w:val="nil"/>
              <w:left w:val="nil"/>
              <w:bottom w:val="nil"/>
              <w:right w:val="nil"/>
            </w:tcBorders>
            <w:shd w:val="clear" w:color="auto" w:fill="auto"/>
            <w:vAlign w:val="center"/>
            <w:hideMark/>
          </w:tcPr>
          <w:p w14:paraId="1D5BE7AD" w14:textId="77777777" w:rsidR="003D3687" w:rsidRPr="003C0DD8" w:rsidRDefault="003D3687" w:rsidP="003D3687">
            <w:pPr>
              <w:rPr>
                <w:rFonts w:ascii="Arial" w:hAnsi="Arial" w:cs="Arial"/>
                <w:b/>
                <w:bCs/>
                <w:sz w:val="2"/>
                <w:szCs w:val="2"/>
                <w:lang w:val="es-BO" w:eastAsia="es-ES"/>
              </w:rPr>
            </w:pPr>
          </w:p>
        </w:tc>
        <w:tc>
          <w:tcPr>
            <w:tcW w:w="185" w:type="dxa"/>
            <w:tcBorders>
              <w:top w:val="nil"/>
              <w:left w:val="nil"/>
              <w:bottom w:val="nil"/>
              <w:right w:val="single" w:sz="8" w:space="0" w:color="auto"/>
            </w:tcBorders>
            <w:shd w:val="clear" w:color="auto" w:fill="auto"/>
            <w:vAlign w:val="center"/>
            <w:hideMark/>
          </w:tcPr>
          <w:p w14:paraId="69D3870D" w14:textId="77777777" w:rsidR="003D3687" w:rsidRPr="003C0DD8" w:rsidRDefault="003D3687" w:rsidP="003D3687">
            <w:pPr>
              <w:rPr>
                <w:rFonts w:ascii="Arial" w:hAnsi="Arial" w:cs="Arial"/>
                <w:b/>
                <w:bCs/>
                <w:sz w:val="2"/>
                <w:szCs w:val="2"/>
                <w:lang w:val="es-BO" w:eastAsia="es-ES"/>
              </w:rPr>
            </w:pPr>
            <w:r w:rsidRPr="003C0DD8">
              <w:rPr>
                <w:rFonts w:ascii="Arial" w:hAnsi="Arial" w:cs="Arial"/>
                <w:b/>
                <w:bCs/>
                <w:sz w:val="2"/>
                <w:szCs w:val="2"/>
                <w:lang w:val="es-BO" w:eastAsia="es-ES"/>
              </w:rPr>
              <w:t> </w:t>
            </w:r>
          </w:p>
        </w:tc>
      </w:tr>
      <w:tr w:rsidR="003D3687" w:rsidRPr="003C0DD8" w14:paraId="735836A7" w14:textId="77777777" w:rsidTr="003D3687">
        <w:trPr>
          <w:trHeight w:val="213"/>
          <w:jc w:val="center"/>
        </w:trPr>
        <w:tc>
          <w:tcPr>
            <w:tcW w:w="2611" w:type="dxa"/>
            <w:tcBorders>
              <w:top w:val="nil"/>
              <w:left w:val="single" w:sz="8" w:space="0" w:color="auto"/>
              <w:bottom w:val="nil"/>
              <w:right w:val="nil"/>
            </w:tcBorders>
            <w:shd w:val="clear" w:color="auto" w:fill="auto"/>
            <w:vAlign w:val="center"/>
            <w:hideMark/>
          </w:tcPr>
          <w:p w14:paraId="1F08A447" w14:textId="77777777" w:rsidR="003D3687" w:rsidRPr="003C0DD8" w:rsidRDefault="003D3687" w:rsidP="003D3687">
            <w:pPr>
              <w:jc w:val="right"/>
              <w:rPr>
                <w:rFonts w:ascii="Arial" w:hAnsi="Arial" w:cs="Arial"/>
                <w:b/>
                <w:bCs/>
                <w:sz w:val="16"/>
                <w:szCs w:val="16"/>
                <w:lang w:val="es-BO" w:eastAsia="es-ES"/>
              </w:rPr>
            </w:pPr>
            <w:r w:rsidRPr="003C0DD8">
              <w:rPr>
                <w:rFonts w:ascii="Arial" w:hAnsi="Arial" w:cs="Arial"/>
                <w:b/>
                <w:bCs/>
                <w:sz w:val="16"/>
                <w:szCs w:val="16"/>
                <w:lang w:val="es-BO" w:eastAsia="es-ES"/>
              </w:rPr>
              <w:t>Edad</w:t>
            </w:r>
          </w:p>
        </w:tc>
        <w:tc>
          <w:tcPr>
            <w:tcW w:w="194" w:type="dxa"/>
            <w:tcBorders>
              <w:top w:val="nil"/>
              <w:left w:val="nil"/>
              <w:bottom w:val="nil"/>
              <w:right w:val="nil"/>
            </w:tcBorders>
            <w:shd w:val="clear" w:color="auto" w:fill="auto"/>
            <w:vAlign w:val="center"/>
            <w:hideMark/>
          </w:tcPr>
          <w:p w14:paraId="2992F0AA" w14:textId="77777777" w:rsidR="003D3687" w:rsidRPr="003C0DD8" w:rsidRDefault="003D3687"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1970" w:type="dxa"/>
            <w:gridSpan w:val="2"/>
            <w:tcBorders>
              <w:top w:val="single" w:sz="4" w:space="0" w:color="auto"/>
              <w:left w:val="single" w:sz="4" w:space="0" w:color="auto"/>
              <w:bottom w:val="single" w:sz="4" w:space="0" w:color="auto"/>
              <w:right w:val="single" w:sz="4" w:space="0" w:color="auto"/>
            </w:tcBorders>
            <w:shd w:val="clear" w:color="000000" w:fill="DBE5F1"/>
            <w:vAlign w:val="center"/>
            <w:hideMark/>
          </w:tcPr>
          <w:p w14:paraId="05277E6E"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328" w:type="dxa"/>
            <w:tcBorders>
              <w:top w:val="nil"/>
              <w:left w:val="nil"/>
              <w:bottom w:val="nil"/>
              <w:right w:val="nil"/>
            </w:tcBorders>
            <w:shd w:val="clear" w:color="000000" w:fill="FFFFFF"/>
            <w:vAlign w:val="center"/>
            <w:hideMark/>
          </w:tcPr>
          <w:p w14:paraId="5729FF2D"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985" w:type="dxa"/>
            <w:tcBorders>
              <w:top w:val="nil"/>
              <w:left w:val="nil"/>
              <w:bottom w:val="nil"/>
              <w:right w:val="nil"/>
            </w:tcBorders>
            <w:shd w:val="clear" w:color="000000" w:fill="FFFFFF"/>
            <w:vAlign w:val="center"/>
            <w:hideMark/>
          </w:tcPr>
          <w:p w14:paraId="012F4A8D"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985" w:type="dxa"/>
            <w:tcBorders>
              <w:top w:val="nil"/>
              <w:left w:val="nil"/>
              <w:bottom w:val="nil"/>
              <w:right w:val="nil"/>
            </w:tcBorders>
            <w:shd w:val="clear" w:color="000000" w:fill="FFFFFF"/>
            <w:vAlign w:val="center"/>
            <w:hideMark/>
          </w:tcPr>
          <w:p w14:paraId="0E4BB79A"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493" w:type="dxa"/>
            <w:tcBorders>
              <w:top w:val="nil"/>
              <w:left w:val="nil"/>
              <w:bottom w:val="nil"/>
              <w:right w:val="nil"/>
            </w:tcBorders>
            <w:shd w:val="clear" w:color="000000" w:fill="FFFFFF"/>
            <w:vAlign w:val="center"/>
            <w:hideMark/>
          </w:tcPr>
          <w:p w14:paraId="09CF4127"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985" w:type="dxa"/>
            <w:tcBorders>
              <w:top w:val="nil"/>
              <w:left w:val="nil"/>
              <w:bottom w:val="nil"/>
              <w:right w:val="nil"/>
            </w:tcBorders>
            <w:shd w:val="clear" w:color="000000" w:fill="FFFFFF"/>
            <w:vAlign w:val="center"/>
            <w:hideMark/>
          </w:tcPr>
          <w:p w14:paraId="6F03289B"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903" w:type="dxa"/>
            <w:tcBorders>
              <w:top w:val="nil"/>
              <w:left w:val="nil"/>
              <w:bottom w:val="nil"/>
              <w:right w:val="nil"/>
            </w:tcBorders>
            <w:shd w:val="clear" w:color="000000" w:fill="FFFFFF"/>
            <w:vAlign w:val="center"/>
            <w:hideMark/>
          </w:tcPr>
          <w:p w14:paraId="6739A3AD"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185" w:type="dxa"/>
            <w:tcBorders>
              <w:top w:val="nil"/>
              <w:left w:val="nil"/>
              <w:bottom w:val="nil"/>
              <w:right w:val="single" w:sz="8" w:space="0" w:color="auto"/>
            </w:tcBorders>
            <w:shd w:val="clear" w:color="000000" w:fill="FFFFFF"/>
            <w:vAlign w:val="center"/>
            <w:hideMark/>
          </w:tcPr>
          <w:p w14:paraId="29491285"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r>
      <w:tr w:rsidR="003D3687" w:rsidRPr="003C0DD8" w14:paraId="7F2608B4" w14:textId="77777777" w:rsidTr="003D3687">
        <w:trPr>
          <w:trHeight w:val="47"/>
          <w:jc w:val="center"/>
        </w:trPr>
        <w:tc>
          <w:tcPr>
            <w:tcW w:w="2611" w:type="dxa"/>
            <w:tcBorders>
              <w:top w:val="nil"/>
              <w:left w:val="single" w:sz="8" w:space="0" w:color="auto"/>
              <w:bottom w:val="nil"/>
              <w:right w:val="nil"/>
            </w:tcBorders>
            <w:shd w:val="clear" w:color="auto" w:fill="auto"/>
            <w:vAlign w:val="center"/>
            <w:hideMark/>
          </w:tcPr>
          <w:p w14:paraId="1A35A9AB" w14:textId="77777777" w:rsidR="003D3687" w:rsidRPr="003C0DD8" w:rsidRDefault="003D3687" w:rsidP="003D3687">
            <w:pPr>
              <w:jc w:val="right"/>
              <w:rPr>
                <w:rFonts w:ascii="Arial" w:hAnsi="Arial" w:cs="Arial"/>
                <w:sz w:val="2"/>
                <w:szCs w:val="2"/>
                <w:lang w:val="es-BO" w:eastAsia="es-ES"/>
              </w:rPr>
            </w:pPr>
            <w:r w:rsidRPr="003C0DD8">
              <w:rPr>
                <w:rFonts w:ascii="Arial" w:hAnsi="Arial" w:cs="Arial"/>
                <w:sz w:val="2"/>
                <w:szCs w:val="2"/>
                <w:lang w:val="es-BO" w:eastAsia="es-ES"/>
              </w:rPr>
              <w:t> </w:t>
            </w:r>
          </w:p>
        </w:tc>
        <w:tc>
          <w:tcPr>
            <w:tcW w:w="194" w:type="dxa"/>
            <w:tcBorders>
              <w:top w:val="nil"/>
              <w:left w:val="nil"/>
              <w:bottom w:val="nil"/>
              <w:right w:val="nil"/>
            </w:tcBorders>
            <w:shd w:val="clear" w:color="auto" w:fill="auto"/>
            <w:vAlign w:val="center"/>
            <w:hideMark/>
          </w:tcPr>
          <w:p w14:paraId="17BAC87C" w14:textId="77777777" w:rsidR="003D3687" w:rsidRPr="003C0DD8" w:rsidRDefault="003D3687" w:rsidP="003D3687">
            <w:pPr>
              <w:jc w:val="cente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73A9FBD5"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5B2F22D2" w14:textId="77777777" w:rsidR="003D3687" w:rsidRPr="003C0DD8" w:rsidRDefault="003D3687" w:rsidP="003D3687">
            <w:pPr>
              <w:rPr>
                <w:rFonts w:ascii="Arial" w:hAnsi="Arial" w:cs="Arial"/>
                <w:b/>
                <w:bCs/>
                <w:sz w:val="2"/>
                <w:szCs w:val="2"/>
                <w:lang w:val="es-BO" w:eastAsia="es-ES"/>
              </w:rPr>
            </w:pPr>
          </w:p>
        </w:tc>
        <w:tc>
          <w:tcPr>
            <w:tcW w:w="328" w:type="dxa"/>
            <w:tcBorders>
              <w:top w:val="nil"/>
              <w:left w:val="nil"/>
              <w:bottom w:val="nil"/>
              <w:right w:val="nil"/>
            </w:tcBorders>
            <w:shd w:val="clear" w:color="auto" w:fill="auto"/>
            <w:vAlign w:val="center"/>
            <w:hideMark/>
          </w:tcPr>
          <w:p w14:paraId="3A57C9A7"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54DFCCB4"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28BD08B5" w14:textId="77777777" w:rsidR="003D3687" w:rsidRPr="003C0DD8" w:rsidRDefault="003D3687" w:rsidP="003D3687">
            <w:pPr>
              <w:rPr>
                <w:rFonts w:ascii="Arial" w:hAnsi="Arial" w:cs="Arial"/>
                <w:b/>
                <w:bCs/>
                <w:sz w:val="2"/>
                <w:szCs w:val="2"/>
                <w:lang w:val="es-BO" w:eastAsia="es-ES"/>
              </w:rPr>
            </w:pPr>
          </w:p>
        </w:tc>
        <w:tc>
          <w:tcPr>
            <w:tcW w:w="493" w:type="dxa"/>
            <w:tcBorders>
              <w:top w:val="nil"/>
              <w:left w:val="nil"/>
              <w:bottom w:val="nil"/>
              <w:right w:val="nil"/>
            </w:tcBorders>
            <w:shd w:val="clear" w:color="auto" w:fill="auto"/>
            <w:vAlign w:val="center"/>
            <w:hideMark/>
          </w:tcPr>
          <w:p w14:paraId="7703D022"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68549405" w14:textId="77777777" w:rsidR="003D3687" w:rsidRPr="003C0DD8" w:rsidRDefault="003D3687" w:rsidP="003D3687">
            <w:pPr>
              <w:rPr>
                <w:rFonts w:ascii="Arial" w:hAnsi="Arial" w:cs="Arial"/>
                <w:b/>
                <w:bCs/>
                <w:sz w:val="2"/>
                <w:szCs w:val="2"/>
                <w:lang w:val="es-BO" w:eastAsia="es-ES"/>
              </w:rPr>
            </w:pPr>
          </w:p>
        </w:tc>
        <w:tc>
          <w:tcPr>
            <w:tcW w:w="903" w:type="dxa"/>
            <w:tcBorders>
              <w:top w:val="nil"/>
              <w:left w:val="nil"/>
              <w:bottom w:val="nil"/>
              <w:right w:val="nil"/>
            </w:tcBorders>
            <w:shd w:val="clear" w:color="auto" w:fill="auto"/>
            <w:vAlign w:val="center"/>
            <w:hideMark/>
          </w:tcPr>
          <w:p w14:paraId="0FBF84C5" w14:textId="77777777" w:rsidR="003D3687" w:rsidRPr="003C0DD8" w:rsidRDefault="003D3687" w:rsidP="003D3687">
            <w:pPr>
              <w:rPr>
                <w:rFonts w:ascii="Arial" w:hAnsi="Arial" w:cs="Arial"/>
                <w:b/>
                <w:bCs/>
                <w:sz w:val="2"/>
                <w:szCs w:val="2"/>
                <w:lang w:val="es-BO" w:eastAsia="es-ES"/>
              </w:rPr>
            </w:pPr>
          </w:p>
        </w:tc>
        <w:tc>
          <w:tcPr>
            <w:tcW w:w="185" w:type="dxa"/>
            <w:tcBorders>
              <w:top w:val="nil"/>
              <w:left w:val="nil"/>
              <w:bottom w:val="nil"/>
              <w:right w:val="single" w:sz="8" w:space="0" w:color="auto"/>
            </w:tcBorders>
            <w:shd w:val="clear" w:color="auto" w:fill="auto"/>
            <w:vAlign w:val="center"/>
            <w:hideMark/>
          </w:tcPr>
          <w:p w14:paraId="41554432" w14:textId="77777777" w:rsidR="003D3687" w:rsidRPr="003C0DD8" w:rsidRDefault="003D3687" w:rsidP="003D3687">
            <w:pPr>
              <w:rPr>
                <w:rFonts w:ascii="Arial" w:hAnsi="Arial" w:cs="Arial"/>
                <w:b/>
                <w:bCs/>
                <w:sz w:val="2"/>
                <w:szCs w:val="2"/>
                <w:lang w:val="es-BO" w:eastAsia="es-ES"/>
              </w:rPr>
            </w:pPr>
            <w:r w:rsidRPr="003C0DD8">
              <w:rPr>
                <w:rFonts w:ascii="Arial" w:hAnsi="Arial" w:cs="Arial"/>
                <w:b/>
                <w:bCs/>
                <w:sz w:val="2"/>
                <w:szCs w:val="2"/>
                <w:lang w:val="es-BO" w:eastAsia="es-ES"/>
              </w:rPr>
              <w:t> </w:t>
            </w:r>
          </w:p>
        </w:tc>
      </w:tr>
      <w:tr w:rsidR="003D3687" w:rsidRPr="003C0DD8" w14:paraId="0187968A" w14:textId="77777777" w:rsidTr="003D3687">
        <w:trPr>
          <w:trHeight w:val="204"/>
          <w:jc w:val="center"/>
        </w:trPr>
        <w:tc>
          <w:tcPr>
            <w:tcW w:w="2611" w:type="dxa"/>
            <w:tcBorders>
              <w:top w:val="nil"/>
              <w:left w:val="single" w:sz="8" w:space="0" w:color="auto"/>
              <w:bottom w:val="nil"/>
              <w:right w:val="nil"/>
            </w:tcBorders>
            <w:shd w:val="clear" w:color="auto" w:fill="auto"/>
            <w:vAlign w:val="center"/>
            <w:hideMark/>
          </w:tcPr>
          <w:p w14:paraId="7128D9B9" w14:textId="77777777" w:rsidR="003D3687" w:rsidRPr="003C0DD8" w:rsidRDefault="003D3687" w:rsidP="003D3687">
            <w:pPr>
              <w:jc w:val="right"/>
              <w:rPr>
                <w:rFonts w:ascii="Arial" w:hAnsi="Arial" w:cs="Arial"/>
                <w:b/>
                <w:bCs/>
                <w:sz w:val="16"/>
                <w:szCs w:val="16"/>
                <w:lang w:val="es-BO" w:eastAsia="es-ES"/>
              </w:rPr>
            </w:pPr>
            <w:r w:rsidRPr="003C0DD8">
              <w:rPr>
                <w:rFonts w:ascii="Arial" w:hAnsi="Arial" w:cs="Arial"/>
                <w:b/>
                <w:bCs/>
                <w:sz w:val="16"/>
                <w:szCs w:val="16"/>
                <w:lang w:val="es-BO" w:eastAsia="es-ES"/>
              </w:rPr>
              <w:t>Nacionalidad</w:t>
            </w:r>
          </w:p>
        </w:tc>
        <w:tc>
          <w:tcPr>
            <w:tcW w:w="194" w:type="dxa"/>
            <w:tcBorders>
              <w:top w:val="nil"/>
              <w:left w:val="nil"/>
              <w:bottom w:val="nil"/>
              <w:right w:val="nil"/>
            </w:tcBorders>
            <w:shd w:val="clear" w:color="auto" w:fill="auto"/>
            <w:vAlign w:val="center"/>
            <w:hideMark/>
          </w:tcPr>
          <w:p w14:paraId="4735839F" w14:textId="77777777" w:rsidR="003D3687" w:rsidRPr="003C0DD8" w:rsidRDefault="003D3687"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1970" w:type="dxa"/>
            <w:gridSpan w:val="2"/>
            <w:tcBorders>
              <w:top w:val="single" w:sz="4" w:space="0" w:color="auto"/>
              <w:left w:val="single" w:sz="4" w:space="0" w:color="auto"/>
              <w:bottom w:val="single" w:sz="4" w:space="0" w:color="auto"/>
              <w:right w:val="single" w:sz="4" w:space="0" w:color="auto"/>
            </w:tcBorders>
            <w:shd w:val="clear" w:color="000000" w:fill="DBE5F1"/>
            <w:vAlign w:val="center"/>
            <w:hideMark/>
          </w:tcPr>
          <w:p w14:paraId="6B073683"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328" w:type="dxa"/>
            <w:tcBorders>
              <w:top w:val="nil"/>
              <w:left w:val="nil"/>
              <w:bottom w:val="nil"/>
              <w:right w:val="nil"/>
            </w:tcBorders>
            <w:shd w:val="clear" w:color="000000" w:fill="FFFFFF"/>
            <w:vAlign w:val="center"/>
            <w:hideMark/>
          </w:tcPr>
          <w:p w14:paraId="0EC331EF"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985" w:type="dxa"/>
            <w:tcBorders>
              <w:top w:val="nil"/>
              <w:left w:val="nil"/>
              <w:bottom w:val="nil"/>
              <w:right w:val="nil"/>
            </w:tcBorders>
            <w:shd w:val="clear" w:color="000000" w:fill="FFFFFF"/>
            <w:vAlign w:val="center"/>
            <w:hideMark/>
          </w:tcPr>
          <w:p w14:paraId="715F587E"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985" w:type="dxa"/>
            <w:tcBorders>
              <w:top w:val="nil"/>
              <w:left w:val="nil"/>
              <w:bottom w:val="nil"/>
              <w:right w:val="nil"/>
            </w:tcBorders>
            <w:shd w:val="clear" w:color="000000" w:fill="FFFFFF"/>
            <w:vAlign w:val="center"/>
            <w:hideMark/>
          </w:tcPr>
          <w:p w14:paraId="71D2BC3A"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493" w:type="dxa"/>
            <w:tcBorders>
              <w:top w:val="nil"/>
              <w:left w:val="nil"/>
              <w:bottom w:val="nil"/>
              <w:right w:val="nil"/>
            </w:tcBorders>
            <w:shd w:val="clear" w:color="000000" w:fill="FFFFFF"/>
            <w:vAlign w:val="center"/>
            <w:hideMark/>
          </w:tcPr>
          <w:p w14:paraId="3C8BF0FC"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985" w:type="dxa"/>
            <w:tcBorders>
              <w:top w:val="nil"/>
              <w:left w:val="nil"/>
              <w:bottom w:val="nil"/>
              <w:right w:val="nil"/>
            </w:tcBorders>
            <w:shd w:val="clear" w:color="000000" w:fill="FFFFFF"/>
            <w:vAlign w:val="center"/>
            <w:hideMark/>
          </w:tcPr>
          <w:p w14:paraId="5FA8CD62"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903" w:type="dxa"/>
            <w:tcBorders>
              <w:top w:val="nil"/>
              <w:left w:val="nil"/>
              <w:bottom w:val="nil"/>
              <w:right w:val="nil"/>
            </w:tcBorders>
            <w:shd w:val="clear" w:color="000000" w:fill="FFFFFF"/>
            <w:vAlign w:val="center"/>
            <w:hideMark/>
          </w:tcPr>
          <w:p w14:paraId="69DC20A2"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185" w:type="dxa"/>
            <w:tcBorders>
              <w:top w:val="nil"/>
              <w:left w:val="nil"/>
              <w:bottom w:val="nil"/>
              <w:right w:val="single" w:sz="8" w:space="0" w:color="auto"/>
            </w:tcBorders>
            <w:shd w:val="clear" w:color="000000" w:fill="FFFFFF"/>
            <w:vAlign w:val="center"/>
            <w:hideMark/>
          </w:tcPr>
          <w:p w14:paraId="3CDCE69B"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r>
      <w:tr w:rsidR="003D3687" w:rsidRPr="003C0DD8" w14:paraId="43092129" w14:textId="77777777" w:rsidTr="003D3687">
        <w:trPr>
          <w:trHeight w:val="47"/>
          <w:jc w:val="center"/>
        </w:trPr>
        <w:tc>
          <w:tcPr>
            <w:tcW w:w="2611" w:type="dxa"/>
            <w:tcBorders>
              <w:top w:val="nil"/>
              <w:left w:val="single" w:sz="8" w:space="0" w:color="auto"/>
              <w:bottom w:val="nil"/>
              <w:right w:val="nil"/>
            </w:tcBorders>
            <w:shd w:val="clear" w:color="auto" w:fill="auto"/>
            <w:vAlign w:val="center"/>
            <w:hideMark/>
          </w:tcPr>
          <w:p w14:paraId="49A6D186" w14:textId="77777777" w:rsidR="003D3687" w:rsidRPr="003C0DD8" w:rsidRDefault="003D3687" w:rsidP="003D3687">
            <w:pPr>
              <w:jc w:val="right"/>
              <w:rPr>
                <w:rFonts w:ascii="Arial" w:hAnsi="Arial" w:cs="Arial"/>
                <w:sz w:val="2"/>
                <w:szCs w:val="2"/>
                <w:lang w:val="es-BO" w:eastAsia="es-ES"/>
              </w:rPr>
            </w:pPr>
            <w:r w:rsidRPr="003C0DD8">
              <w:rPr>
                <w:rFonts w:ascii="Arial" w:hAnsi="Arial" w:cs="Arial"/>
                <w:sz w:val="2"/>
                <w:szCs w:val="2"/>
                <w:lang w:val="es-BO" w:eastAsia="es-ES"/>
              </w:rPr>
              <w:t> </w:t>
            </w:r>
          </w:p>
        </w:tc>
        <w:tc>
          <w:tcPr>
            <w:tcW w:w="194" w:type="dxa"/>
            <w:tcBorders>
              <w:top w:val="nil"/>
              <w:left w:val="nil"/>
              <w:bottom w:val="nil"/>
              <w:right w:val="nil"/>
            </w:tcBorders>
            <w:shd w:val="clear" w:color="auto" w:fill="auto"/>
            <w:vAlign w:val="center"/>
            <w:hideMark/>
          </w:tcPr>
          <w:p w14:paraId="1FC0CDA9" w14:textId="77777777" w:rsidR="003D3687" w:rsidRPr="003C0DD8" w:rsidRDefault="003D3687" w:rsidP="003D3687">
            <w:pPr>
              <w:jc w:val="cente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429E9261"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58625FBD" w14:textId="77777777" w:rsidR="003D3687" w:rsidRPr="003C0DD8" w:rsidRDefault="003D3687" w:rsidP="003D3687">
            <w:pPr>
              <w:rPr>
                <w:rFonts w:ascii="Arial" w:hAnsi="Arial" w:cs="Arial"/>
                <w:b/>
                <w:bCs/>
                <w:sz w:val="2"/>
                <w:szCs w:val="2"/>
                <w:lang w:val="es-BO" w:eastAsia="es-ES"/>
              </w:rPr>
            </w:pPr>
          </w:p>
        </w:tc>
        <w:tc>
          <w:tcPr>
            <w:tcW w:w="328" w:type="dxa"/>
            <w:tcBorders>
              <w:top w:val="nil"/>
              <w:left w:val="nil"/>
              <w:bottom w:val="nil"/>
              <w:right w:val="nil"/>
            </w:tcBorders>
            <w:shd w:val="clear" w:color="auto" w:fill="auto"/>
            <w:vAlign w:val="center"/>
            <w:hideMark/>
          </w:tcPr>
          <w:p w14:paraId="50FFC0F5"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7E9A5509"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01BD38E7" w14:textId="77777777" w:rsidR="003D3687" w:rsidRPr="003C0DD8" w:rsidRDefault="003D3687" w:rsidP="003D3687">
            <w:pPr>
              <w:rPr>
                <w:rFonts w:ascii="Arial" w:hAnsi="Arial" w:cs="Arial"/>
                <w:b/>
                <w:bCs/>
                <w:sz w:val="2"/>
                <w:szCs w:val="2"/>
                <w:lang w:val="es-BO" w:eastAsia="es-ES"/>
              </w:rPr>
            </w:pPr>
          </w:p>
        </w:tc>
        <w:tc>
          <w:tcPr>
            <w:tcW w:w="493" w:type="dxa"/>
            <w:tcBorders>
              <w:top w:val="nil"/>
              <w:left w:val="nil"/>
              <w:bottom w:val="nil"/>
              <w:right w:val="nil"/>
            </w:tcBorders>
            <w:shd w:val="clear" w:color="auto" w:fill="auto"/>
            <w:vAlign w:val="center"/>
            <w:hideMark/>
          </w:tcPr>
          <w:p w14:paraId="533CA87E"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5918DAEB" w14:textId="77777777" w:rsidR="003D3687" w:rsidRPr="003C0DD8" w:rsidRDefault="003D3687" w:rsidP="003D3687">
            <w:pPr>
              <w:rPr>
                <w:rFonts w:ascii="Arial" w:hAnsi="Arial" w:cs="Arial"/>
                <w:b/>
                <w:bCs/>
                <w:sz w:val="2"/>
                <w:szCs w:val="2"/>
                <w:lang w:val="es-BO" w:eastAsia="es-ES"/>
              </w:rPr>
            </w:pPr>
          </w:p>
        </w:tc>
        <w:tc>
          <w:tcPr>
            <w:tcW w:w="903" w:type="dxa"/>
            <w:tcBorders>
              <w:top w:val="nil"/>
              <w:left w:val="nil"/>
              <w:bottom w:val="nil"/>
              <w:right w:val="nil"/>
            </w:tcBorders>
            <w:shd w:val="clear" w:color="auto" w:fill="auto"/>
            <w:vAlign w:val="center"/>
            <w:hideMark/>
          </w:tcPr>
          <w:p w14:paraId="29933E7E" w14:textId="77777777" w:rsidR="003D3687" w:rsidRPr="003C0DD8" w:rsidRDefault="003D3687" w:rsidP="003D3687">
            <w:pPr>
              <w:rPr>
                <w:rFonts w:ascii="Arial" w:hAnsi="Arial" w:cs="Arial"/>
                <w:b/>
                <w:bCs/>
                <w:sz w:val="2"/>
                <w:szCs w:val="2"/>
                <w:lang w:val="es-BO" w:eastAsia="es-ES"/>
              </w:rPr>
            </w:pPr>
          </w:p>
        </w:tc>
        <w:tc>
          <w:tcPr>
            <w:tcW w:w="185" w:type="dxa"/>
            <w:tcBorders>
              <w:top w:val="nil"/>
              <w:left w:val="nil"/>
              <w:bottom w:val="nil"/>
              <w:right w:val="single" w:sz="8" w:space="0" w:color="auto"/>
            </w:tcBorders>
            <w:shd w:val="clear" w:color="auto" w:fill="auto"/>
            <w:vAlign w:val="center"/>
            <w:hideMark/>
          </w:tcPr>
          <w:p w14:paraId="10D12871" w14:textId="77777777" w:rsidR="003D3687" w:rsidRPr="003C0DD8" w:rsidRDefault="003D3687" w:rsidP="003D3687">
            <w:pPr>
              <w:rPr>
                <w:rFonts w:ascii="Arial" w:hAnsi="Arial" w:cs="Arial"/>
                <w:b/>
                <w:bCs/>
                <w:sz w:val="2"/>
                <w:szCs w:val="2"/>
                <w:lang w:val="es-BO" w:eastAsia="es-ES"/>
              </w:rPr>
            </w:pPr>
            <w:r w:rsidRPr="003C0DD8">
              <w:rPr>
                <w:rFonts w:ascii="Arial" w:hAnsi="Arial" w:cs="Arial"/>
                <w:b/>
                <w:bCs/>
                <w:sz w:val="2"/>
                <w:szCs w:val="2"/>
                <w:lang w:val="es-BO" w:eastAsia="es-ES"/>
              </w:rPr>
              <w:t> </w:t>
            </w:r>
          </w:p>
        </w:tc>
      </w:tr>
      <w:tr w:rsidR="003D3687" w:rsidRPr="003C0DD8" w14:paraId="7CE6CCAD" w14:textId="77777777" w:rsidTr="003D3687">
        <w:trPr>
          <w:trHeight w:val="235"/>
          <w:jc w:val="center"/>
        </w:trPr>
        <w:tc>
          <w:tcPr>
            <w:tcW w:w="2611" w:type="dxa"/>
            <w:tcBorders>
              <w:top w:val="nil"/>
              <w:left w:val="single" w:sz="8" w:space="0" w:color="auto"/>
              <w:bottom w:val="nil"/>
              <w:right w:val="nil"/>
            </w:tcBorders>
            <w:shd w:val="clear" w:color="auto" w:fill="auto"/>
            <w:vAlign w:val="center"/>
            <w:hideMark/>
          </w:tcPr>
          <w:p w14:paraId="5049FEE1" w14:textId="77777777" w:rsidR="003D3687" w:rsidRPr="003C0DD8" w:rsidRDefault="003D3687" w:rsidP="003D3687">
            <w:pPr>
              <w:jc w:val="right"/>
              <w:rPr>
                <w:rFonts w:ascii="Arial" w:hAnsi="Arial" w:cs="Arial"/>
                <w:b/>
                <w:bCs/>
                <w:sz w:val="16"/>
                <w:szCs w:val="16"/>
                <w:lang w:val="es-BO" w:eastAsia="es-ES"/>
              </w:rPr>
            </w:pPr>
            <w:r w:rsidRPr="003C0DD8">
              <w:rPr>
                <w:rFonts w:ascii="Arial" w:hAnsi="Arial" w:cs="Arial"/>
                <w:b/>
                <w:bCs/>
                <w:sz w:val="16"/>
                <w:szCs w:val="16"/>
                <w:lang w:val="es-BO" w:eastAsia="es-ES"/>
              </w:rPr>
              <w:t>Profesión</w:t>
            </w:r>
          </w:p>
        </w:tc>
        <w:tc>
          <w:tcPr>
            <w:tcW w:w="194" w:type="dxa"/>
            <w:tcBorders>
              <w:top w:val="nil"/>
              <w:left w:val="nil"/>
              <w:bottom w:val="nil"/>
              <w:right w:val="nil"/>
            </w:tcBorders>
            <w:shd w:val="clear" w:color="auto" w:fill="auto"/>
            <w:vAlign w:val="center"/>
            <w:hideMark/>
          </w:tcPr>
          <w:p w14:paraId="41C3E78A" w14:textId="77777777" w:rsidR="003D3687" w:rsidRPr="003C0DD8" w:rsidRDefault="003D3687"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6649" w:type="dxa"/>
            <w:gridSpan w:val="8"/>
            <w:tcBorders>
              <w:top w:val="single" w:sz="4" w:space="0" w:color="auto"/>
              <w:left w:val="single" w:sz="4" w:space="0" w:color="auto"/>
              <w:bottom w:val="single" w:sz="4" w:space="0" w:color="auto"/>
              <w:right w:val="single" w:sz="4" w:space="0" w:color="auto"/>
            </w:tcBorders>
            <w:shd w:val="clear" w:color="000000" w:fill="DBE5F1"/>
            <w:vAlign w:val="center"/>
            <w:hideMark/>
          </w:tcPr>
          <w:p w14:paraId="13965EE5"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185" w:type="dxa"/>
            <w:tcBorders>
              <w:top w:val="nil"/>
              <w:left w:val="nil"/>
              <w:bottom w:val="nil"/>
              <w:right w:val="single" w:sz="8" w:space="0" w:color="auto"/>
            </w:tcBorders>
            <w:shd w:val="clear" w:color="000000" w:fill="FFFFFF"/>
            <w:vAlign w:val="center"/>
            <w:hideMark/>
          </w:tcPr>
          <w:p w14:paraId="0AC32ECB"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r>
      <w:tr w:rsidR="003D3687" w:rsidRPr="003C0DD8" w14:paraId="08608F3E" w14:textId="77777777" w:rsidTr="003D3687">
        <w:trPr>
          <w:trHeight w:val="47"/>
          <w:jc w:val="center"/>
        </w:trPr>
        <w:tc>
          <w:tcPr>
            <w:tcW w:w="2611" w:type="dxa"/>
            <w:tcBorders>
              <w:top w:val="nil"/>
              <w:left w:val="single" w:sz="8" w:space="0" w:color="auto"/>
              <w:bottom w:val="nil"/>
              <w:right w:val="nil"/>
            </w:tcBorders>
            <w:shd w:val="clear" w:color="auto" w:fill="auto"/>
            <w:vAlign w:val="center"/>
            <w:hideMark/>
          </w:tcPr>
          <w:p w14:paraId="3D470C1F" w14:textId="77777777" w:rsidR="003D3687" w:rsidRPr="003C0DD8" w:rsidRDefault="003D3687" w:rsidP="003D3687">
            <w:pPr>
              <w:rPr>
                <w:rFonts w:ascii="Arial" w:hAnsi="Arial" w:cs="Arial"/>
                <w:sz w:val="2"/>
                <w:szCs w:val="2"/>
                <w:lang w:val="es-BO" w:eastAsia="es-ES"/>
              </w:rPr>
            </w:pPr>
            <w:r w:rsidRPr="003C0DD8">
              <w:rPr>
                <w:rFonts w:ascii="Arial" w:hAnsi="Arial" w:cs="Arial"/>
                <w:sz w:val="2"/>
                <w:szCs w:val="2"/>
                <w:lang w:val="es-BO" w:eastAsia="es-ES"/>
              </w:rPr>
              <w:t> </w:t>
            </w:r>
          </w:p>
        </w:tc>
        <w:tc>
          <w:tcPr>
            <w:tcW w:w="194" w:type="dxa"/>
            <w:tcBorders>
              <w:top w:val="nil"/>
              <w:left w:val="nil"/>
              <w:bottom w:val="nil"/>
              <w:right w:val="nil"/>
            </w:tcBorders>
            <w:shd w:val="clear" w:color="auto" w:fill="auto"/>
            <w:vAlign w:val="center"/>
            <w:hideMark/>
          </w:tcPr>
          <w:p w14:paraId="69A8E417" w14:textId="77777777" w:rsidR="003D3687" w:rsidRPr="003C0DD8" w:rsidRDefault="003D3687" w:rsidP="003D3687">
            <w:pPr>
              <w:jc w:val="cente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0F43369A"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2092692B" w14:textId="77777777" w:rsidR="003D3687" w:rsidRPr="003C0DD8" w:rsidRDefault="003D3687" w:rsidP="003D3687">
            <w:pPr>
              <w:rPr>
                <w:rFonts w:ascii="Arial" w:hAnsi="Arial" w:cs="Arial"/>
                <w:b/>
                <w:bCs/>
                <w:sz w:val="2"/>
                <w:szCs w:val="2"/>
                <w:lang w:val="es-BO" w:eastAsia="es-ES"/>
              </w:rPr>
            </w:pPr>
          </w:p>
        </w:tc>
        <w:tc>
          <w:tcPr>
            <w:tcW w:w="328" w:type="dxa"/>
            <w:tcBorders>
              <w:top w:val="nil"/>
              <w:left w:val="nil"/>
              <w:bottom w:val="nil"/>
              <w:right w:val="nil"/>
            </w:tcBorders>
            <w:shd w:val="clear" w:color="auto" w:fill="auto"/>
            <w:vAlign w:val="center"/>
            <w:hideMark/>
          </w:tcPr>
          <w:p w14:paraId="2BD96B71"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4EFB9934"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253140DA" w14:textId="77777777" w:rsidR="003D3687" w:rsidRPr="003C0DD8" w:rsidRDefault="003D3687" w:rsidP="003D3687">
            <w:pPr>
              <w:rPr>
                <w:rFonts w:ascii="Arial" w:hAnsi="Arial" w:cs="Arial"/>
                <w:b/>
                <w:bCs/>
                <w:sz w:val="2"/>
                <w:szCs w:val="2"/>
                <w:lang w:val="es-BO" w:eastAsia="es-ES"/>
              </w:rPr>
            </w:pPr>
          </w:p>
        </w:tc>
        <w:tc>
          <w:tcPr>
            <w:tcW w:w="493" w:type="dxa"/>
            <w:tcBorders>
              <w:top w:val="nil"/>
              <w:left w:val="nil"/>
              <w:bottom w:val="nil"/>
              <w:right w:val="nil"/>
            </w:tcBorders>
            <w:shd w:val="clear" w:color="auto" w:fill="auto"/>
            <w:vAlign w:val="center"/>
            <w:hideMark/>
          </w:tcPr>
          <w:p w14:paraId="6D91A051" w14:textId="77777777" w:rsidR="003D3687" w:rsidRPr="003C0DD8" w:rsidRDefault="003D3687" w:rsidP="003D3687">
            <w:pPr>
              <w:rPr>
                <w:rFonts w:ascii="Arial" w:hAnsi="Arial" w:cs="Arial"/>
                <w:b/>
                <w:bCs/>
                <w:sz w:val="2"/>
                <w:szCs w:val="2"/>
                <w:lang w:val="es-BO" w:eastAsia="es-ES"/>
              </w:rPr>
            </w:pPr>
          </w:p>
        </w:tc>
        <w:tc>
          <w:tcPr>
            <w:tcW w:w="985" w:type="dxa"/>
            <w:tcBorders>
              <w:top w:val="nil"/>
              <w:left w:val="nil"/>
              <w:bottom w:val="nil"/>
              <w:right w:val="nil"/>
            </w:tcBorders>
            <w:shd w:val="clear" w:color="auto" w:fill="auto"/>
            <w:vAlign w:val="center"/>
            <w:hideMark/>
          </w:tcPr>
          <w:p w14:paraId="06C03B51" w14:textId="77777777" w:rsidR="003D3687" w:rsidRPr="003C0DD8" w:rsidRDefault="003D3687" w:rsidP="003D3687">
            <w:pPr>
              <w:rPr>
                <w:rFonts w:ascii="Arial" w:hAnsi="Arial" w:cs="Arial"/>
                <w:b/>
                <w:bCs/>
                <w:sz w:val="2"/>
                <w:szCs w:val="2"/>
                <w:lang w:val="es-BO" w:eastAsia="es-ES"/>
              </w:rPr>
            </w:pPr>
          </w:p>
        </w:tc>
        <w:tc>
          <w:tcPr>
            <w:tcW w:w="903" w:type="dxa"/>
            <w:tcBorders>
              <w:top w:val="nil"/>
              <w:left w:val="nil"/>
              <w:bottom w:val="nil"/>
              <w:right w:val="nil"/>
            </w:tcBorders>
            <w:shd w:val="clear" w:color="auto" w:fill="auto"/>
            <w:vAlign w:val="center"/>
            <w:hideMark/>
          </w:tcPr>
          <w:p w14:paraId="17B03785" w14:textId="77777777" w:rsidR="003D3687" w:rsidRPr="003C0DD8" w:rsidRDefault="003D3687" w:rsidP="003D3687">
            <w:pPr>
              <w:rPr>
                <w:rFonts w:ascii="Arial" w:hAnsi="Arial" w:cs="Arial"/>
                <w:b/>
                <w:bCs/>
                <w:sz w:val="2"/>
                <w:szCs w:val="2"/>
                <w:lang w:val="es-BO" w:eastAsia="es-ES"/>
              </w:rPr>
            </w:pPr>
          </w:p>
        </w:tc>
        <w:tc>
          <w:tcPr>
            <w:tcW w:w="185" w:type="dxa"/>
            <w:tcBorders>
              <w:top w:val="nil"/>
              <w:left w:val="nil"/>
              <w:bottom w:val="nil"/>
              <w:right w:val="single" w:sz="8" w:space="0" w:color="auto"/>
            </w:tcBorders>
            <w:shd w:val="clear" w:color="auto" w:fill="auto"/>
            <w:vAlign w:val="center"/>
            <w:hideMark/>
          </w:tcPr>
          <w:p w14:paraId="5E4E996B" w14:textId="77777777" w:rsidR="003D3687" w:rsidRPr="003C0DD8" w:rsidRDefault="003D3687" w:rsidP="003D3687">
            <w:pPr>
              <w:rPr>
                <w:rFonts w:ascii="Arial" w:hAnsi="Arial" w:cs="Arial"/>
                <w:b/>
                <w:bCs/>
                <w:sz w:val="2"/>
                <w:szCs w:val="2"/>
                <w:lang w:val="es-BO" w:eastAsia="es-ES"/>
              </w:rPr>
            </w:pPr>
            <w:r w:rsidRPr="003C0DD8">
              <w:rPr>
                <w:rFonts w:ascii="Arial" w:hAnsi="Arial" w:cs="Arial"/>
                <w:b/>
                <w:bCs/>
                <w:sz w:val="2"/>
                <w:szCs w:val="2"/>
                <w:lang w:val="es-BO" w:eastAsia="es-ES"/>
              </w:rPr>
              <w:t> </w:t>
            </w:r>
          </w:p>
        </w:tc>
      </w:tr>
      <w:tr w:rsidR="003D3687" w:rsidRPr="003C0DD8" w14:paraId="33D8CD08" w14:textId="77777777" w:rsidTr="003D3687">
        <w:trPr>
          <w:trHeight w:val="198"/>
          <w:jc w:val="center"/>
        </w:trPr>
        <w:tc>
          <w:tcPr>
            <w:tcW w:w="2611" w:type="dxa"/>
            <w:tcBorders>
              <w:top w:val="nil"/>
              <w:left w:val="single" w:sz="8" w:space="0" w:color="auto"/>
              <w:bottom w:val="nil"/>
              <w:right w:val="nil"/>
            </w:tcBorders>
            <w:shd w:val="clear" w:color="auto" w:fill="auto"/>
            <w:vAlign w:val="center"/>
            <w:hideMark/>
          </w:tcPr>
          <w:p w14:paraId="7B63EA2D" w14:textId="404908F6" w:rsidR="003D3687" w:rsidRPr="003C0DD8" w:rsidRDefault="003D3687" w:rsidP="003D3687">
            <w:pPr>
              <w:jc w:val="right"/>
              <w:rPr>
                <w:rFonts w:ascii="Arial" w:hAnsi="Arial" w:cs="Arial"/>
                <w:b/>
                <w:bCs/>
                <w:sz w:val="16"/>
                <w:szCs w:val="16"/>
                <w:lang w:val="es-BO" w:eastAsia="es-ES"/>
              </w:rPr>
            </w:pPr>
            <w:r w:rsidRPr="003C0DD8">
              <w:rPr>
                <w:rFonts w:ascii="Arial" w:hAnsi="Arial" w:cs="Arial"/>
                <w:b/>
                <w:bCs/>
                <w:sz w:val="16"/>
                <w:szCs w:val="16"/>
                <w:lang w:val="es-BO" w:eastAsia="es-ES"/>
              </w:rPr>
              <w:t>Número de Registro Profesional</w:t>
            </w:r>
            <w:r w:rsidR="00D555CC" w:rsidRPr="003C0DD8">
              <w:rPr>
                <w:rFonts w:ascii="Arial" w:hAnsi="Arial" w:cs="Arial"/>
                <w:b/>
                <w:bCs/>
                <w:sz w:val="16"/>
                <w:szCs w:val="16"/>
                <w:lang w:val="es-BO" w:eastAsia="es-ES"/>
              </w:rPr>
              <w:t xml:space="preserve"> (si corresponde)</w:t>
            </w:r>
          </w:p>
        </w:tc>
        <w:tc>
          <w:tcPr>
            <w:tcW w:w="194" w:type="dxa"/>
            <w:tcBorders>
              <w:top w:val="nil"/>
              <w:left w:val="nil"/>
              <w:bottom w:val="nil"/>
              <w:right w:val="nil"/>
            </w:tcBorders>
            <w:shd w:val="clear" w:color="auto" w:fill="auto"/>
            <w:vAlign w:val="center"/>
            <w:hideMark/>
          </w:tcPr>
          <w:p w14:paraId="431BCA71" w14:textId="77777777" w:rsidR="003D3687" w:rsidRPr="003C0DD8" w:rsidRDefault="003D3687"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985"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1C3221E7"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985" w:type="dxa"/>
            <w:tcBorders>
              <w:top w:val="nil"/>
              <w:left w:val="nil"/>
              <w:bottom w:val="nil"/>
              <w:right w:val="nil"/>
            </w:tcBorders>
            <w:shd w:val="clear" w:color="000000" w:fill="FFFFFF"/>
            <w:vAlign w:val="center"/>
            <w:hideMark/>
          </w:tcPr>
          <w:p w14:paraId="4A4B4E05"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328" w:type="dxa"/>
            <w:tcBorders>
              <w:top w:val="nil"/>
              <w:left w:val="nil"/>
              <w:bottom w:val="nil"/>
              <w:right w:val="nil"/>
            </w:tcBorders>
            <w:shd w:val="clear" w:color="000000" w:fill="FFFFFF"/>
            <w:vAlign w:val="center"/>
            <w:hideMark/>
          </w:tcPr>
          <w:p w14:paraId="45FCEB03"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985" w:type="dxa"/>
            <w:tcBorders>
              <w:top w:val="nil"/>
              <w:left w:val="nil"/>
              <w:bottom w:val="nil"/>
              <w:right w:val="nil"/>
            </w:tcBorders>
            <w:shd w:val="clear" w:color="000000" w:fill="FFFFFF"/>
            <w:vAlign w:val="center"/>
            <w:hideMark/>
          </w:tcPr>
          <w:p w14:paraId="12D099B9"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985" w:type="dxa"/>
            <w:tcBorders>
              <w:top w:val="nil"/>
              <w:left w:val="nil"/>
              <w:bottom w:val="nil"/>
              <w:right w:val="nil"/>
            </w:tcBorders>
            <w:shd w:val="clear" w:color="000000" w:fill="FFFFFF"/>
            <w:vAlign w:val="center"/>
            <w:hideMark/>
          </w:tcPr>
          <w:p w14:paraId="67A61A8F"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493" w:type="dxa"/>
            <w:tcBorders>
              <w:top w:val="nil"/>
              <w:left w:val="nil"/>
              <w:bottom w:val="nil"/>
              <w:right w:val="nil"/>
            </w:tcBorders>
            <w:shd w:val="clear" w:color="000000" w:fill="FFFFFF"/>
            <w:vAlign w:val="center"/>
            <w:hideMark/>
          </w:tcPr>
          <w:p w14:paraId="6A55BD4F"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985" w:type="dxa"/>
            <w:tcBorders>
              <w:top w:val="nil"/>
              <w:left w:val="nil"/>
              <w:bottom w:val="nil"/>
              <w:right w:val="nil"/>
            </w:tcBorders>
            <w:shd w:val="clear" w:color="000000" w:fill="FFFFFF"/>
            <w:vAlign w:val="center"/>
            <w:hideMark/>
          </w:tcPr>
          <w:p w14:paraId="764C65F9"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903" w:type="dxa"/>
            <w:tcBorders>
              <w:top w:val="nil"/>
              <w:left w:val="nil"/>
              <w:bottom w:val="nil"/>
              <w:right w:val="nil"/>
            </w:tcBorders>
            <w:shd w:val="clear" w:color="000000" w:fill="FFFFFF"/>
            <w:vAlign w:val="center"/>
            <w:hideMark/>
          </w:tcPr>
          <w:p w14:paraId="6BF0FF56"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c>
          <w:tcPr>
            <w:tcW w:w="185" w:type="dxa"/>
            <w:tcBorders>
              <w:top w:val="nil"/>
              <w:left w:val="nil"/>
              <w:bottom w:val="nil"/>
              <w:right w:val="single" w:sz="8" w:space="0" w:color="auto"/>
            </w:tcBorders>
            <w:shd w:val="clear" w:color="000000" w:fill="FFFFFF"/>
            <w:vAlign w:val="center"/>
            <w:hideMark/>
          </w:tcPr>
          <w:p w14:paraId="17806614" w14:textId="77777777" w:rsidR="003D3687" w:rsidRPr="003C0DD8" w:rsidRDefault="003D3687" w:rsidP="003D3687">
            <w:pPr>
              <w:rPr>
                <w:rFonts w:ascii="Arial" w:hAnsi="Arial" w:cs="Arial"/>
                <w:sz w:val="16"/>
                <w:szCs w:val="16"/>
                <w:lang w:val="es-BO" w:eastAsia="es-ES"/>
              </w:rPr>
            </w:pPr>
            <w:r w:rsidRPr="003C0DD8">
              <w:rPr>
                <w:rFonts w:ascii="Arial" w:hAnsi="Arial" w:cs="Arial"/>
                <w:sz w:val="16"/>
                <w:szCs w:val="16"/>
                <w:lang w:val="es-BO" w:eastAsia="es-ES"/>
              </w:rPr>
              <w:t> </w:t>
            </w:r>
          </w:p>
        </w:tc>
      </w:tr>
      <w:tr w:rsidR="003D3687" w:rsidRPr="003C0DD8" w14:paraId="2013371C" w14:textId="77777777" w:rsidTr="003D3687">
        <w:trPr>
          <w:trHeight w:val="47"/>
          <w:jc w:val="center"/>
        </w:trPr>
        <w:tc>
          <w:tcPr>
            <w:tcW w:w="2611" w:type="dxa"/>
            <w:tcBorders>
              <w:top w:val="nil"/>
              <w:left w:val="single" w:sz="8" w:space="0" w:color="auto"/>
              <w:bottom w:val="single" w:sz="8" w:space="0" w:color="auto"/>
              <w:right w:val="nil"/>
            </w:tcBorders>
            <w:shd w:val="clear" w:color="auto" w:fill="auto"/>
            <w:vAlign w:val="center"/>
            <w:hideMark/>
          </w:tcPr>
          <w:p w14:paraId="1F3E757D" w14:textId="77777777" w:rsidR="003D3687" w:rsidRPr="003C0DD8" w:rsidRDefault="003D3687" w:rsidP="003D3687">
            <w:pPr>
              <w:jc w:val="right"/>
              <w:rPr>
                <w:rFonts w:ascii="Arial" w:hAnsi="Arial" w:cs="Arial"/>
                <w:b/>
                <w:bCs/>
                <w:sz w:val="2"/>
                <w:szCs w:val="2"/>
                <w:lang w:val="es-BO" w:eastAsia="es-ES"/>
              </w:rPr>
            </w:pPr>
            <w:r w:rsidRPr="003C0DD8">
              <w:rPr>
                <w:rFonts w:ascii="Arial" w:hAnsi="Arial" w:cs="Arial"/>
                <w:b/>
                <w:bCs/>
                <w:sz w:val="2"/>
                <w:szCs w:val="2"/>
                <w:lang w:val="es-BO" w:eastAsia="es-ES"/>
              </w:rPr>
              <w:t> </w:t>
            </w:r>
          </w:p>
        </w:tc>
        <w:tc>
          <w:tcPr>
            <w:tcW w:w="194" w:type="dxa"/>
            <w:tcBorders>
              <w:top w:val="nil"/>
              <w:left w:val="nil"/>
              <w:bottom w:val="single" w:sz="8" w:space="0" w:color="auto"/>
              <w:right w:val="nil"/>
            </w:tcBorders>
            <w:shd w:val="clear" w:color="auto" w:fill="auto"/>
            <w:vAlign w:val="center"/>
            <w:hideMark/>
          </w:tcPr>
          <w:p w14:paraId="3A2DFE1F" w14:textId="77777777" w:rsidR="003D3687" w:rsidRPr="003C0DD8" w:rsidRDefault="003D3687" w:rsidP="003D3687">
            <w:pPr>
              <w:jc w:val="cente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985" w:type="dxa"/>
            <w:tcBorders>
              <w:top w:val="nil"/>
              <w:left w:val="nil"/>
              <w:bottom w:val="single" w:sz="8" w:space="0" w:color="auto"/>
              <w:right w:val="nil"/>
            </w:tcBorders>
            <w:shd w:val="clear" w:color="auto" w:fill="auto"/>
            <w:vAlign w:val="center"/>
            <w:hideMark/>
          </w:tcPr>
          <w:p w14:paraId="117AD091" w14:textId="77777777" w:rsidR="003D3687" w:rsidRPr="003C0DD8" w:rsidRDefault="003D3687" w:rsidP="003D3687">
            <w:pPr>
              <w:jc w:val="cente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985" w:type="dxa"/>
            <w:tcBorders>
              <w:top w:val="nil"/>
              <w:left w:val="nil"/>
              <w:bottom w:val="single" w:sz="8" w:space="0" w:color="auto"/>
              <w:right w:val="nil"/>
            </w:tcBorders>
            <w:shd w:val="clear" w:color="auto" w:fill="auto"/>
            <w:vAlign w:val="center"/>
            <w:hideMark/>
          </w:tcPr>
          <w:p w14:paraId="2FA01455" w14:textId="77777777" w:rsidR="003D3687" w:rsidRPr="003C0DD8" w:rsidRDefault="003D3687" w:rsidP="003D3687">
            <w:pPr>
              <w:rPr>
                <w:rFonts w:ascii="Arial" w:hAnsi="Arial" w:cs="Arial"/>
                <w:sz w:val="2"/>
                <w:szCs w:val="2"/>
                <w:lang w:val="es-BO" w:eastAsia="es-ES"/>
              </w:rPr>
            </w:pPr>
            <w:r w:rsidRPr="003C0DD8">
              <w:rPr>
                <w:rFonts w:ascii="Arial" w:hAnsi="Arial" w:cs="Arial"/>
                <w:sz w:val="2"/>
                <w:szCs w:val="2"/>
                <w:lang w:val="es-BO" w:eastAsia="es-ES"/>
              </w:rPr>
              <w:t> </w:t>
            </w:r>
          </w:p>
        </w:tc>
        <w:tc>
          <w:tcPr>
            <w:tcW w:w="328" w:type="dxa"/>
            <w:tcBorders>
              <w:top w:val="nil"/>
              <w:left w:val="nil"/>
              <w:bottom w:val="single" w:sz="8" w:space="0" w:color="auto"/>
              <w:right w:val="nil"/>
            </w:tcBorders>
            <w:shd w:val="clear" w:color="auto" w:fill="auto"/>
            <w:vAlign w:val="center"/>
            <w:hideMark/>
          </w:tcPr>
          <w:p w14:paraId="2B38C990" w14:textId="77777777" w:rsidR="003D3687" w:rsidRPr="003C0DD8" w:rsidRDefault="003D3687" w:rsidP="003D3687">
            <w:pPr>
              <w:rPr>
                <w:rFonts w:ascii="Arial" w:hAnsi="Arial" w:cs="Arial"/>
                <w:sz w:val="2"/>
                <w:szCs w:val="2"/>
                <w:lang w:val="es-BO" w:eastAsia="es-ES"/>
              </w:rPr>
            </w:pPr>
            <w:r w:rsidRPr="003C0DD8">
              <w:rPr>
                <w:rFonts w:ascii="Arial" w:hAnsi="Arial" w:cs="Arial"/>
                <w:sz w:val="2"/>
                <w:szCs w:val="2"/>
                <w:lang w:val="es-BO" w:eastAsia="es-ES"/>
              </w:rPr>
              <w:t> </w:t>
            </w:r>
          </w:p>
        </w:tc>
        <w:tc>
          <w:tcPr>
            <w:tcW w:w="985" w:type="dxa"/>
            <w:tcBorders>
              <w:top w:val="nil"/>
              <w:left w:val="nil"/>
              <w:bottom w:val="single" w:sz="8" w:space="0" w:color="auto"/>
              <w:right w:val="nil"/>
            </w:tcBorders>
            <w:shd w:val="clear" w:color="auto" w:fill="auto"/>
            <w:vAlign w:val="center"/>
            <w:hideMark/>
          </w:tcPr>
          <w:p w14:paraId="3C995422" w14:textId="77777777" w:rsidR="003D3687" w:rsidRPr="003C0DD8" w:rsidRDefault="003D3687" w:rsidP="003D3687">
            <w:pPr>
              <w:rPr>
                <w:rFonts w:ascii="Arial" w:hAnsi="Arial" w:cs="Arial"/>
                <w:sz w:val="2"/>
                <w:szCs w:val="2"/>
                <w:lang w:val="es-BO" w:eastAsia="es-ES"/>
              </w:rPr>
            </w:pPr>
            <w:r w:rsidRPr="003C0DD8">
              <w:rPr>
                <w:rFonts w:ascii="Arial" w:hAnsi="Arial" w:cs="Arial"/>
                <w:sz w:val="2"/>
                <w:szCs w:val="2"/>
                <w:lang w:val="es-BO" w:eastAsia="es-ES"/>
              </w:rPr>
              <w:t> </w:t>
            </w:r>
          </w:p>
        </w:tc>
        <w:tc>
          <w:tcPr>
            <w:tcW w:w="985" w:type="dxa"/>
            <w:tcBorders>
              <w:top w:val="nil"/>
              <w:left w:val="nil"/>
              <w:bottom w:val="single" w:sz="8" w:space="0" w:color="auto"/>
              <w:right w:val="nil"/>
            </w:tcBorders>
            <w:shd w:val="clear" w:color="auto" w:fill="auto"/>
            <w:vAlign w:val="center"/>
            <w:hideMark/>
          </w:tcPr>
          <w:p w14:paraId="613D6661" w14:textId="77777777" w:rsidR="003D3687" w:rsidRPr="003C0DD8" w:rsidRDefault="003D3687" w:rsidP="003D3687">
            <w:pPr>
              <w:rPr>
                <w:rFonts w:ascii="Arial" w:hAnsi="Arial" w:cs="Arial"/>
                <w:sz w:val="2"/>
                <w:szCs w:val="2"/>
                <w:lang w:val="es-BO" w:eastAsia="es-ES"/>
              </w:rPr>
            </w:pPr>
            <w:r w:rsidRPr="003C0DD8">
              <w:rPr>
                <w:rFonts w:ascii="Arial" w:hAnsi="Arial" w:cs="Arial"/>
                <w:sz w:val="2"/>
                <w:szCs w:val="2"/>
                <w:lang w:val="es-BO" w:eastAsia="es-ES"/>
              </w:rPr>
              <w:t> </w:t>
            </w:r>
          </w:p>
        </w:tc>
        <w:tc>
          <w:tcPr>
            <w:tcW w:w="493" w:type="dxa"/>
            <w:tcBorders>
              <w:top w:val="nil"/>
              <w:left w:val="nil"/>
              <w:bottom w:val="single" w:sz="8" w:space="0" w:color="auto"/>
              <w:right w:val="nil"/>
            </w:tcBorders>
            <w:shd w:val="clear" w:color="auto" w:fill="auto"/>
            <w:vAlign w:val="center"/>
            <w:hideMark/>
          </w:tcPr>
          <w:p w14:paraId="0B8D82C4" w14:textId="77777777" w:rsidR="003D3687" w:rsidRPr="003C0DD8" w:rsidRDefault="003D3687" w:rsidP="003D3687">
            <w:pPr>
              <w:rPr>
                <w:rFonts w:ascii="Arial" w:hAnsi="Arial" w:cs="Arial"/>
                <w:sz w:val="2"/>
                <w:szCs w:val="2"/>
                <w:lang w:val="es-BO" w:eastAsia="es-ES"/>
              </w:rPr>
            </w:pPr>
            <w:r w:rsidRPr="003C0DD8">
              <w:rPr>
                <w:rFonts w:ascii="Arial" w:hAnsi="Arial" w:cs="Arial"/>
                <w:sz w:val="2"/>
                <w:szCs w:val="2"/>
                <w:lang w:val="es-BO" w:eastAsia="es-ES"/>
              </w:rPr>
              <w:t> </w:t>
            </w:r>
          </w:p>
        </w:tc>
        <w:tc>
          <w:tcPr>
            <w:tcW w:w="985" w:type="dxa"/>
            <w:tcBorders>
              <w:top w:val="nil"/>
              <w:left w:val="nil"/>
              <w:bottom w:val="single" w:sz="8" w:space="0" w:color="auto"/>
              <w:right w:val="nil"/>
            </w:tcBorders>
            <w:shd w:val="clear" w:color="auto" w:fill="auto"/>
            <w:vAlign w:val="center"/>
            <w:hideMark/>
          </w:tcPr>
          <w:p w14:paraId="4EDE3F6A" w14:textId="77777777" w:rsidR="003D3687" w:rsidRPr="003C0DD8" w:rsidRDefault="003D3687" w:rsidP="003D3687">
            <w:pPr>
              <w:rPr>
                <w:rFonts w:ascii="Arial" w:hAnsi="Arial" w:cs="Arial"/>
                <w:sz w:val="2"/>
                <w:szCs w:val="2"/>
                <w:lang w:val="es-BO" w:eastAsia="es-ES"/>
              </w:rPr>
            </w:pPr>
            <w:r w:rsidRPr="003C0DD8">
              <w:rPr>
                <w:rFonts w:ascii="Arial" w:hAnsi="Arial" w:cs="Arial"/>
                <w:sz w:val="2"/>
                <w:szCs w:val="2"/>
                <w:lang w:val="es-BO" w:eastAsia="es-ES"/>
              </w:rPr>
              <w:t> </w:t>
            </w:r>
          </w:p>
        </w:tc>
        <w:tc>
          <w:tcPr>
            <w:tcW w:w="903" w:type="dxa"/>
            <w:tcBorders>
              <w:top w:val="nil"/>
              <w:left w:val="nil"/>
              <w:bottom w:val="single" w:sz="8" w:space="0" w:color="auto"/>
              <w:right w:val="nil"/>
            </w:tcBorders>
            <w:shd w:val="clear" w:color="auto" w:fill="auto"/>
            <w:vAlign w:val="center"/>
            <w:hideMark/>
          </w:tcPr>
          <w:p w14:paraId="3F33B7C6" w14:textId="77777777" w:rsidR="003D3687" w:rsidRPr="003C0DD8" w:rsidRDefault="003D3687" w:rsidP="003D3687">
            <w:pPr>
              <w:rPr>
                <w:rFonts w:ascii="Arial" w:hAnsi="Arial" w:cs="Arial"/>
                <w:sz w:val="2"/>
                <w:szCs w:val="2"/>
                <w:lang w:val="es-BO" w:eastAsia="es-ES"/>
              </w:rPr>
            </w:pPr>
            <w:r w:rsidRPr="003C0DD8">
              <w:rPr>
                <w:rFonts w:ascii="Arial" w:hAnsi="Arial" w:cs="Arial"/>
                <w:sz w:val="2"/>
                <w:szCs w:val="2"/>
                <w:lang w:val="es-BO" w:eastAsia="es-ES"/>
              </w:rPr>
              <w:t> </w:t>
            </w:r>
          </w:p>
        </w:tc>
        <w:tc>
          <w:tcPr>
            <w:tcW w:w="185" w:type="dxa"/>
            <w:tcBorders>
              <w:top w:val="nil"/>
              <w:left w:val="nil"/>
              <w:bottom w:val="single" w:sz="8" w:space="0" w:color="auto"/>
              <w:right w:val="single" w:sz="8" w:space="0" w:color="auto"/>
            </w:tcBorders>
            <w:shd w:val="clear" w:color="auto" w:fill="auto"/>
            <w:vAlign w:val="center"/>
            <w:hideMark/>
          </w:tcPr>
          <w:p w14:paraId="3E1E00D8" w14:textId="77777777" w:rsidR="003D3687" w:rsidRPr="003C0DD8" w:rsidRDefault="003D3687" w:rsidP="003D3687">
            <w:pPr>
              <w:rPr>
                <w:rFonts w:ascii="Arial" w:hAnsi="Arial" w:cs="Arial"/>
                <w:sz w:val="2"/>
                <w:szCs w:val="2"/>
                <w:lang w:val="es-BO" w:eastAsia="es-ES"/>
              </w:rPr>
            </w:pPr>
            <w:r w:rsidRPr="003C0DD8">
              <w:rPr>
                <w:rFonts w:ascii="Arial" w:hAnsi="Arial" w:cs="Arial"/>
                <w:sz w:val="2"/>
                <w:szCs w:val="2"/>
                <w:lang w:val="es-BO" w:eastAsia="es-ES"/>
              </w:rPr>
              <w:t> </w:t>
            </w:r>
          </w:p>
        </w:tc>
      </w:tr>
      <w:tr w:rsidR="003D3687" w:rsidRPr="003C0DD8" w14:paraId="75B059B4" w14:textId="77777777" w:rsidTr="003D3687">
        <w:trPr>
          <w:trHeight w:val="50"/>
          <w:jc w:val="center"/>
        </w:trPr>
        <w:tc>
          <w:tcPr>
            <w:tcW w:w="2611" w:type="dxa"/>
            <w:tcBorders>
              <w:top w:val="nil"/>
              <w:left w:val="nil"/>
              <w:bottom w:val="nil"/>
              <w:right w:val="nil"/>
            </w:tcBorders>
            <w:shd w:val="clear" w:color="auto" w:fill="auto"/>
            <w:noWrap/>
            <w:vAlign w:val="center"/>
            <w:hideMark/>
          </w:tcPr>
          <w:p w14:paraId="1C360271" w14:textId="77777777" w:rsidR="003D3687" w:rsidRPr="003C0DD8" w:rsidRDefault="003D3687" w:rsidP="003D3687">
            <w:pPr>
              <w:rPr>
                <w:rFonts w:ascii="Calibri" w:hAnsi="Calibri" w:cs="Calibri"/>
                <w:sz w:val="22"/>
                <w:szCs w:val="22"/>
                <w:lang w:val="es-BO" w:eastAsia="es-ES"/>
              </w:rPr>
            </w:pPr>
          </w:p>
        </w:tc>
        <w:tc>
          <w:tcPr>
            <w:tcW w:w="194" w:type="dxa"/>
            <w:tcBorders>
              <w:top w:val="nil"/>
              <w:left w:val="nil"/>
              <w:bottom w:val="nil"/>
              <w:right w:val="nil"/>
            </w:tcBorders>
            <w:shd w:val="clear" w:color="auto" w:fill="auto"/>
            <w:noWrap/>
            <w:vAlign w:val="center"/>
            <w:hideMark/>
          </w:tcPr>
          <w:p w14:paraId="5F0877A6" w14:textId="77777777" w:rsidR="003D3687" w:rsidRPr="003C0DD8" w:rsidRDefault="003D3687" w:rsidP="003D3687">
            <w:pPr>
              <w:rPr>
                <w:rFonts w:ascii="Calibri" w:hAnsi="Calibri" w:cs="Calibri"/>
                <w:sz w:val="22"/>
                <w:szCs w:val="22"/>
                <w:lang w:val="es-BO" w:eastAsia="es-ES"/>
              </w:rPr>
            </w:pPr>
          </w:p>
        </w:tc>
        <w:tc>
          <w:tcPr>
            <w:tcW w:w="985" w:type="dxa"/>
            <w:tcBorders>
              <w:top w:val="nil"/>
              <w:left w:val="nil"/>
              <w:bottom w:val="nil"/>
              <w:right w:val="nil"/>
            </w:tcBorders>
            <w:shd w:val="clear" w:color="auto" w:fill="auto"/>
            <w:noWrap/>
            <w:vAlign w:val="center"/>
            <w:hideMark/>
          </w:tcPr>
          <w:p w14:paraId="62E309E6" w14:textId="77777777" w:rsidR="003D3687" w:rsidRPr="003C0DD8" w:rsidRDefault="003D3687" w:rsidP="003D3687">
            <w:pPr>
              <w:rPr>
                <w:rFonts w:ascii="Calibri" w:hAnsi="Calibri" w:cs="Calibri"/>
                <w:sz w:val="22"/>
                <w:szCs w:val="22"/>
                <w:lang w:val="es-BO" w:eastAsia="es-ES"/>
              </w:rPr>
            </w:pPr>
          </w:p>
        </w:tc>
        <w:tc>
          <w:tcPr>
            <w:tcW w:w="985" w:type="dxa"/>
            <w:tcBorders>
              <w:top w:val="nil"/>
              <w:left w:val="nil"/>
              <w:bottom w:val="nil"/>
              <w:right w:val="nil"/>
            </w:tcBorders>
            <w:shd w:val="clear" w:color="auto" w:fill="auto"/>
            <w:noWrap/>
            <w:vAlign w:val="center"/>
            <w:hideMark/>
          </w:tcPr>
          <w:p w14:paraId="3AFF9A4A" w14:textId="77777777" w:rsidR="003D3687" w:rsidRPr="003C0DD8" w:rsidRDefault="003D3687" w:rsidP="003D3687">
            <w:pPr>
              <w:rPr>
                <w:rFonts w:ascii="Calibri" w:hAnsi="Calibri" w:cs="Calibri"/>
                <w:sz w:val="22"/>
                <w:szCs w:val="22"/>
                <w:lang w:val="es-BO" w:eastAsia="es-ES"/>
              </w:rPr>
            </w:pPr>
          </w:p>
        </w:tc>
        <w:tc>
          <w:tcPr>
            <w:tcW w:w="328" w:type="dxa"/>
            <w:tcBorders>
              <w:top w:val="nil"/>
              <w:left w:val="nil"/>
              <w:bottom w:val="nil"/>
              <w:right w:val="nil"/>
            </w:tcBorders>
            <w:shd w:val="clear" w:color="auto" w:fill="auto"/>
            <w:noWrap/>
            <w:vAlign w:val="center"/>
            <w:hideMark/>
          </w:tcPr>
          <w:p w14:paraId="7ACEEBA3" w14:textId="77777777" w:rsidR="003D3687" w:rsidRPr="003C0DD8" w:rsidRDefault="003D3687" w:rsidP="003D3687">
            <w:pPr>
              <w:rPr>
                <w:rFonts w:ascii="Calibri" w:hAnsi="Calibri" w:cs="Calibri"/>
                <w:sz w:val="22"/>
                <w:szCs w:val="22"/>
                <w:lang w:val="es-BO" w:eastAsia="es-ES"/>
              </w:rPr>
            </w:pPr>
          </w:p>
        </w:tc>
        <w:tc>
          <w:tcPr>
            <w:tcW w:w="985" w:type="dxa"/>
            <w:tcBorders>
              <w:top w:val="nil"/>
              <w:left w:val="nil"/>
              <w:bottom w:val="nil"/>
              <w:right w:val="nil"/>
            </w:tcBorders>
            <w:shd w:val="clear" w:color="auto" w:fill="auto"/>
            <w:noWrap/>
            <w:vAlign w:val="center"/>
            <w:hideMark/>
          </w:tcPr>
          <w:p w14:paraId="6F32B57D" w14:textId="77777777" w:rsidR="003D3687" w:rsidRPr="003C0DD8" w:rsidRDefault="003D3687" w:rsidP="003D3687">
            <w:pPr>
              <w:rPr>
                <w:rFonts w:ascii="Calibri" w:hAnsi="Calibri" w:cs="Calibri"/>
                <w:sz w:val="22"/>
                <w:szCs w:val="22"/>
                <w:lang w:val="es-BO" w:eastAsia="es-ES"/>
              </w:rPr>
            </w:pPr>
          </w:p>
        </w:tc>
        <w:tc>
          <w:tcPr>
            <w:tcW w:w="985" w:type="dxa"/>
            <w:tcBorders>
              <w:top w:val="nil"/>
              <w:left w:val="nil"/>
              <w:bottom w:val="nil"/>
              <w:right w:val="nil"/>
            </w:tcBorders>
            <w:shd w:val="clear" w:color="auto" w:fill="auto"/>
            <w:noWrap/>
            <w:vAlign w:val="center"/>
            <w:hideMark/>
          </w:tcPr>
          <w:p w14:paraId="07695E32" w14:textId="77777777" w:rsidR="003D3687" w:rsidRPr="003C0DD8" w:rsidRDefault="003D3687" w:rsidP="003D3687">
            <w:pPr>
              <w:rPr>
                <w:rFonts w:ascii="Calibri" w:hAnsi="Calibri" w:cs="Calibri"/>
                <w:sz w:val="22"/>
                <w:szCs w:val="22"/>
                <w:lang w:val="es-BO" w:eastAsia="es-ES"/>
              </w:rPr>
            </w:pPr>
          </w:p>
        </w:tc>
        <w:tc>
          <w:tcPr>
            <w:tcW w:w="493" w:type="dxa"/>
            <w:tcBorders>
              <w:top w:val="nil"/>
              <w:left w:val="nil"/>
              <w:bottom w:val="nil"/>
              <w:right w:val="nil"/>
            </w:tcBorders>
            <w:shd w:val="clear" w:color="auto" w:fill="auto"/>
            <w:noWrap/>
            <w:vAlign w:val="center"/>
            <w:hideMark/>
          </w:tcPr>
          <w:p w14:paraId="704F5949" w14:textId="77777777" w:rsidR="003D3687" w:rsidRPr="003C0DD8" w:rsidRDefault="003D3687" w:rsidP="003D3687">
            <w:pPr>
              <w:rPr>
                <w:rFonts w:ascii="Calibri" w:hAnsi="Calibri" w:cs="Calibri"/>
                <w:sz w:val="22"/>
                <w:szCs w:val="22"/>
                <w:lang w:val="es-BO" w:eastAsia="es-ES"/>
              </w:rPr>
            </w:pPr>
          </w:p>
        </w:tc>
        <w:tc>
          <w:tcPr>
            <w:tcW w:w="985" w:type="dxa"/>
            <w:tcBorders>
              <w:top w:val="nil"/>
              <w:left w:val="nil"/>
              <w:bottom w:val="nil"/>
              <w:right w:val="nil"/>
            </w:tcBorders>
            <w:shd w:val="clear" w:color="auto" w:fill="auto"/>
            <w:noWrap/>
            <w:vAlign w:val="center"/>
            <w:hideMark/>
          </w:tcPr>
          <w:p w14:paraId="2F213D68" w14:textId="77777777" w:rsidR="003D3687" w:rsidRPr="003C0DD8" w:rsidRDefault="003D3687" w:rsidP="003D3687">
            <w:pPr>
              <w:rPr>
                <w:rFonts w:ascii="Calibri" w:hAnsi="Calibri" w:cs="Calibri"/>
                <w:sz w:val="22"/>
                <w:szCs w:val="22"/>
                <w:lang w:val="es-BO" w:eastAsia="es-ES"/>
              </w:rPr>
            </w:pPr>
          </w:p>
        </w:tc>
        <w:tc>
          <w:tcPr>
            <w:tcW w:w="903" w:type="dxa"/>
            <w:tcBorders>
              <w:top w:val="nil"/>
              <w:left w:val="nil"/>
              <w:bottom w:val="nil"/>
              <w:right w:val="nil"/>
            </w:tcBorders>
            <w:shd w:val="clear" w:color="auto" w:fill="auto"/>
            <w:noWrap/>
            <w:vAlign w:val="center"/>
            <w:hideMark/>
          </w:tcPr>
          <w:p w14:paraId="293D8A3C" w14:textId="77777777" w:rsidR="003D3687" w:rsidRPr="003C0DD8" w:rsidRDefault="003D3687" w:rsidP="003D3687">
            <w:pPr>
              <w:rPr>
                <w:rFonts w:ascii="Calibri" w:hAnsi="Calibri" w:cs="Calibri"/>
                <w:sz w:val="22"/>
                <w:szCs w:val="22"/>
                <w:lang w:val="es-BO" w:eastAsia="es-ES"/>
              </w:rPr>
            </w:pPr>
          </w:p>
        </w:tc>
        <w:tc>
          <w:tcPr>
            <w:tcW w:w="185" w:type="dxa"/>
            <w:tcBorders>
              <w:top w:val="nil"/>
              <w:left w:val="nil"/>
              <w:bottom w:val="nil"/>
              <w:right w:val="nil"/>
            </w:tcBorders>
            <w:shd w:val="clear" w:color="auto" w:fill="auto"/>
            <w:noWrap/>
            <w:vAlign w:val="center"/>
            <w:hideMark/>
          </w:tcPr>
          <w:p w14:paraId="38ECF644" w14:textId="77777777" w:rsidR="003D3687" w:rsidRPr="003C0DD8" w:rsidRDefault="003D3687" w:rsidP="003D3687">
            <w:pPr>
              <w:rPr>
                <w:rFonts w:ascii="Calibri" w:hAnsi="Calibri" w:cs="Calibri"/>
                <w:sz w:val="22"/>
                <w:szCs w:val="22"/>
                <w:lang w:val="es-BO" w:eastAsia="es-ES"/>
              </w:rPr>
            </w:pPr>
          </w:p>
        </w:tc>
      </w:tr>
      <w:tr w:rsidR="003D3687" w:rsidRPr="003C0DD8" w14:paraId="66C45AA8" w14:textId="77777777" w:rsidTr="00666011">
        <w:trPr>
          <w:trHeight w:val="397"/>
          <w:jc w:val="center"/>
        </w:trPr>
        <w:tc>
          <w:tcPr>
            <w:tcW w:w="9639" w:type="dxa"/>
            <w:gridSpan w:val="11"/>
            <w:tcBorders>
              <w:top w:val="single" w:sz="8" w:space="0" w:color="auto"/>
              <w:left w:val="single" w:sz="8" w:space="0" w:color="auto"/>
              <w:bottom w:val="single" w:sz="2" w:space="0" w:color="auto"/>
              <w:right w:val="single" w:sz="8" w:space="0" w:color="000000"/>
            </w:tcBorders>
            <w:shd w:val="clear" w:color="000000" w:fill="0F253F"/>
            <w:vAlign w:val="center"/>
            <w:hideMark/>
          </w:tcPr>
          <w:p w14:paraId="096E47C7" w14:textId="77777777" w:rsidR="003D3687" w:rsidRPr="003C0DD8" w:rsidRDefault="003D3687" w:rsidP="00666011">
            <w:pPr>
              <w:jc w:val="center"/>
              <w:rPr>
                <w:rFonts w:ascii="Arial" w:hAnsi="Arial" w:cs="Arial"/>
                <w:b/>
                <w:bCs/>
                <w:sz w:val="16"/>
                <w:szCs w:val="16"/>
                <w:lang w:val="es-BO" w:eastAsia="es-ES"/>
              </w:rPr>
            </w:pPr>
            <w:r w:rsidRPr="003C0DD8">
              <w:rPr>
                <w:rFonts w:ascii="Arial" w:hAnsi="Arial" w:cs="Arial"/>
                <w:b/>
                <w:bCs/>
                <w:sz w:val="16"/>
                <w:szCs w:val="16"/>
                <w:lang w:val="es-BO" w:eastAsia="es-ES"/>
              </w:rPr>
              <w:t>EXPERIENCIA EN EL ÁREA DE SEGUROS</w:t>
            </w:r>
          </w:p>
        </w:tc>
      </w:tr>
      <w:tr w:rsidR="003D3687" w:rsidRPr="003C0DD8" w14:paraId="6C0BE708" w14:textId="77777777" w:rsidTr="00666011">
        <w:trPr>
          <w:trHeight w:val="104"/>
          <w:jc w:val="center"/>
        </w:trPr>
        <w:tc>
          <w:tcPr>
            <w:tcW w:w="2611" w:type="dxa"/>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15D6D62C" w14:textId="77777777" w:rsidR="003D3687" w:rsidRPr="003C0DD8" w:rsidRDefault="00307A1D"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 xml:space="preserve">Entidad </w:t>
            </w:r>
          </w:p>
        </w:tc>
        <w:tc>
          <w:tcPr>
            <w:tcW w:w="2492" w:type="dxa"/>
            <w:gridSpan w:val="4"/>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DE3021D" w14:textId="77777777" w:rsidR="003D3687" w:rsidRPr="003C0DD8" w:rsidRDefault="003D3687"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Ramo</w:t>
            </w:r>
          </w:p>
        </w:tc>
        <w:tc>
          <w:tcPr>
            <w:tcW w:w="2463" w:type="dxa"/>
            <w:gridSpan w:val="3"/>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8D51237" w14:textId="77777777" w:rsidR="003D3687" w:rsidRPr="003C0DD8" w:rsidRDefault="003D3687"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Cargo</w:t>
            </w:r>
          </w:p>
        </w:tc>
        <w:tc>
          <w:tcPr>
            <w:tcW w:w="2073" w:type="dxa"/>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1288F3C" w14:textId="77777777" w:rsidR="003D3687" w:rsidRPr="003C0DD8" w:rsidRDefault="003D3687"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Fecha (mes / año)</w:t>
            </w:r>
          </w:p>
        </w:tc>
      </w:tr>
      <w:tr w:rsidR="003D3687" w:rsidRPr="003C0DD8" w14:paraId="385FD02F" w14:textId="77777777" w:rsidTr="00666011">
        <w:trPr>
          <w:trHeight w:val="94"/>
          <w:jc w:val="center"/>
        </w:trPr>
        <w:tc>
          <w:tcPr>
            <w:tcW w:w="2611" w:type="dxa"/>
            <w:vMerge/>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1FAB0FE0" w14:textId="77777777" w:rsidR="003D3687" w:rsidRPr="003C0DD8" w:rsidRDefault="003D3687" w:rsidP="003D3687">
            <w:pPr>
              <w:rPr>
                <w:rFonts w:ascii="Arial" w:hAnsi="Arial" w:cs="Arial"/>
                <w:b/>
                <w:bCs/>
                <w:sz w:val="16"/>
                <w:szCs w:val="16"/>
                <w:lang w:val="es-BO" w:eastAsia="es-ES"/>
              </w:rPr>
            </w:pPr>
          </w:p>
        </w:tc>
        <w:tc>
          <w:tcPr>
            <w:tcW w:w="2492" w:type="dxa"/>
            <w:gridSpan w:val="4"/>
            <w:vMerge/>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008CC27F" w14:textId="77777777" w:rsidR="003D3687" w:rsidRPr="003C0DD8" w:rsidRDefault="003D3687" w:rsidP="003D3687">
            <w:pPr>
              <w:rPr>
                <w:rFonts w:ascii="Arial" w:hAnsi="Arial" w:cs="Arial"/>
                <w:b/>
                <w:bCs/>
                <w:sz w:val="16"/>
                <w:szCs w:val="16"/>
                <w:lang w:val="es-BO" w:eastAsia="es-ES"/>
              </w:rPr>
            </w:pPr>
          </w:p>
        </w:tc>
        <w:tc>
          <w:tcPr>
            <w:tcW w:w="2463" w:type="dxa"/>
            <w:gridSpan w:val="3"/>
            <w:vMerge/>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30E2581" w14:textId="77777777" w:rsidR="003D3687" w:rsidRPr="003C0DD8" w:rsidRDefault="003D3687" w:rsidP="003D3687">
            <w:pPr>
              <w:rPr>
                <w:rFonts w:ascii="Arial" w:hAnsi="Arial" w:cs="Arial"/>
                <w:b/>
                <w:bCs/>
                <w:sz w:val="16"/>
                <w:szCs w:val="16"/>
                <w:lang w:val="es-BO" w:eastAsia="es-ES"/>
              </w:rPr>
            </w:pPr>
          </w:p>
        </w:tc>
        <w:tc>
          <w:tcPr>
            <w:tcW w:w="985"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40C19583" w14:textId="77777777" w:rsidR="003D3687" w:rsidRPr="003C0DD8" w:rsidRDefault="003D3687"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Desde</w:t>
            </w:r>
          </w:p>
        </w:tc>
        <w:tc>
          <w:tcPr>
            <w:tcW w:w="1088" w:type="dxa"/>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5D91AB27" w14:textId="77777777" w:rsidR="003D3687" w:rsidRPr="003C0DD8" w:rsidRDefault="003D3687"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Hasta</w:t>
            </w:r>
          </w:p>
        </w:tc>
      </w:tr>
      <w:tr w:rsidR="003D3687" w:rsidRPr="003C0DD8" w14:paraId="6B25CFBD" w14:textId="77777777" w:rsidTr="00666011">
        <w:trPr>
          <w:trHeight w:val="151"/>
          <w:jc w:val="center"/>
        </w:trPr>
        <w:tc>
          <w:tcPr>
            <w:tcW w:w="2611" w:type="dxa"/>
            <w:tcBorders>
              <w:top w:val="single" w:sz="2" w:space="0" w:color="auto"/>
              <w:left w:val="single" w:sz="8" w:space="0" w:color="auto"/>
              <w:bottom w:val="single" w:sz="4" w:space="0" w:color="auto"/>
              <w:right w:val="single" w:sz="4" w:space="0" w:color="auto"/>
            </w:tcBorders>
            <w:shd w:val="clear" w:color="auto" w:fill="auto"/>
            <w:vAlign w:val="center"/>
            <w:hideMark/>
          </w:tcPr>
          <w:p w14:paraId="4EC26CD2"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c>
          <w:tcPr>
            <w:tcW w:w="2492" w:type="dxa"/>
            <w:gridSpan w:val="4"/>
            <w:tcBorders>
              <w:top w:val="single" w:sz="2" w:space="0" w:color="auto"/>
              <w:left w:val="nil"/>
              <w:bottom w:val="single" w:sz="4" w:space="0" w:color="auto"/>
              <w:right w:val="single" w:sz="4" w:space="0" w:color="auto"/>
            </w:tcBorders>
            <w:shd w:val="clear" w:color="auto" w:fill="auto"/>
            <w:vAlign w:val="center"/>
            <w:hideMark/>
          </w:tcPr>
          <w:p w14:paraId="13D594A6"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c>
          <w:tcPr>
            <w:tcW w:w="2463" w:type="dxa"/>
            <w:gridSpan w:val="3"/>
            <w:tcBorders>
              <w:top w:val="single" w:sz="2" w:space="0" w:color="auto"/>
              <w:left w:val="nil"/>
              <w:bottom w:val="single" w:sz="4" w:space="0" w:color="auto"/>
              <w:right w:val="single" w:sz="4" w:space="0" w:color="auto"/>
            </w:tcBorders>
            <w:shd w:val="clear" w:color="auto" w:fill="auto"/>
            <w:vAlign w:val="center"/>
            <w:hideMark/>
          </w:tcPr>
          <w:p w14:paraId="03B46E6A"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c>
          <w:tcPr>
            <w:tcW w:w="985" w:type="dxa"/>
            <w:tcBorders>
              <w:top w:val="single" w:sz="2" w:space="0" w:color="auto"/>
              <w:left w:val="nil"/>
              <w:bottom w:val="single" w:sz="4" w:space="0" w:color="auto"/>
              <w:right w:val="single" w:sz="4" w:space="0" w:color="auto"/>
            </w:tcBorders>
            <w:shd w:val="clear" w:color="auto" w:fill="auto"/>
            <w:vAlign w:val="center"/>
            <w:hideMark/>
          </w:tcPr>
          <w:p w14:paraId="3BFC7E46"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c>
          <w:tcPr>
            <w:tcW w:w="1088" w:type="dxa"/>
            <w:gridSpan w:val="2"/>
            <w:tcBorders>
              <w:top w:val="single" w:sz="2" w:space="0" w:color="auto"/>
              <w:left w:val="nil"/>
              <w:bottom w:val="single" w:sz="4" w:space="0" w:color="auto"/>
              <w:right w:val="single" w:sz="8" w:space="0" w:color="000000"/>
            </w:tcBorders>
            <w:shd w:val="clear" w:color="auto" w:fill="auto"/>
            <w:vAlign w:val="center"/>
            <w:hideMark/>
          </w:tcPr>
          <w:p w14:paraId="60850BE2"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r>
      <w:tr w:rsidR="003D3687" w:rsidRPr="003C0DD8" w14:paraId="08D00047" w14:textId="77777777" w:rsidTr="003D3687">
        <w:trPr>
          <w:trHeight w:val="126"/>
          <w:jc w:val="center"/>
        </w:trPr>
        <w:tc>
          <w:tcPr>
            <w:tcW w:w="2611" w:type="dxa"/>
            <w:tcBorders>
              <w:top w:val="nil"/>
              <w:left w:val="single" w:sz="8" w:space="0" w:color="auto"/>
              <w:bottom w:val="single" w:sz="4" w:space="0" w:color="auto"/>
              <w:right w:val="single" w:sz="4" w:space="0" w:color="auto"/>
            </w:tcBorders>
            <w:shd w:val="clear" w:color="auto" w:fill="auto"/>
            <w:vAlign w:val="center"/>
            <w:hideMark/>
          </w:tcPr>
          <w:p w14:paraId="249F826B"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c>
          <w:tcPr>
            <w:tcW w:w="2492" w:type="dxa"/>
            <w:gridSpan w:val="4"/>
            <w:tcBorders>
              <w:top w:val="single" w:sz="4" w:space="0" w:color="auto"/>
              <w:left w:val="nil"/>
              <w:bottom w:val="single" w:sz="4" w:space="0" w:color="auto"/>
              <w:right w:val="single" w:sz="4" w:space="0" w:color="auto"/>
            </w:tcBorders>
            <w:shd w:val="clear" w:color="auto" w:fill="auto"/>
            <w:vAlign w:val="center"/>
            <w:hideMark/>
          </w:tcPr>
          <w:p w14:paraId="165B06FC"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c>
          <w:tcPr>
            <w:tcW w:w="2463" w:type="dxa"/>
            <w:gridSpan w:val="3"/>
            <w:tcBorders>
              <w:top w:val="single" w:sz="4" w:space="0" w:color="auto"/>
              <w:left w:val="nil"/>
              <w:bottom w:val="single" w:sz="4" w:space="0" w:color="auto"/>
              <w:right w:val="single" w:sz="4" w:space="0" w:color="auto"/>
            </w:tcBorders>
            <w:shd w:val="clear" w:color="auto" w:fill="auto"/>
            <w:vAlign w:val="center"/>
            <w:hideMark/>
          </w:tcPr>
          <w:p w14:paraId="3D27A94B"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c>
          <w:tcPr>
            <w:tcW w:w="985" w:type="dxa"/>
            <w:tcBorders>
              <w:top w:val="nil"/>
              <w:left w:val="nil"/>
              <w:bottom w:val="single" w:sz="4" w:space="0" w:color="auto"/>
              <w:right w:val="single" w:sz="4" w:space="0" w:color="auto"/>
            </w:tcBorders>
            <w:shd w:val="clear" w:color="auto" w:fill="auto"/>
            <w:vAlign w:val="center"/>
            <w:hideMark/>
          </w:tcPr>
          <w:p w14:paraId="3596817B"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c>
          <w:tcPr>
            <w:tcW w:w="1088" w:type="dxa"/>
            <w:gridSpan w:val="2"/>
            <w:tcBorders>
              <w:top w:val="single" w:sz="4" w:space="0" w:color="auto"/>
              <w:left w:val="nil"/>
              <w:bottom w:val="single" w:sz="4" w:space="0" w:color="auto"/>
              <w:right w:val="single" w:sz="8" w:space="0" w:color="000000"/>
            </w:tcBorders>
            <w:shd w:val="clear" w:color="auto" w:fill="auto"/>
            <w:vAlign w:val="center"/>
            <w:hideMark/>
          </w:tcPr>
          <w:p w14:paraId="69F2205A"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r>
      <w:tr w:rsidR="003D3687" w:rsidRPr="003C0DD8" w14:paraId="4227FFB4" w14:textId="77777777" w:rsidTr="003D3687">
        <w:trPr>
          <w:trHeight w:val="86"/>
          <w:jc w:val="center"/>
        </w:trPr>
        <w:tc>
          <w:tcPr>
            <w:tcW w:w="2611" w:type="dxa"/>
            <w:tcBorders>
              <w:top w:val="nil"/>
              <w:left w:val="single" w:sz="8" w:space="0" w:color="auto"/>
              <w:bottom w:val="single" w:sz="4" w:space="0" w:color="auto"/>
              <w:right w:val="single" w:sz="4" w:space="0" w:color="auto"/>
            </w:tcBorders>
            <w:shd w:val="clear" w:color="auto" w:fill="auto"/>
            <w:vAlign w:val="center"/>
            <w:hideMark/>
          </w:tcPr>
          <w:p w14:paraId="2EA766A1"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c>
          <w:tcPr>
            <w:tcW w:w="2492" w:type="dxa"/>
            <w:gridSpan w:val="4"/>
            <w:tcBorders>
              <w:top w:val="single" w:sz="4" w:space="0" w:color="auto"/>
              <w:left w:val="nil"/>
              <w:bottom w:val="single" w:sz="4" w:space="0" w:color="auto"/>
              <w:right w:val="single" w:sz="4" w:space="0" w:color="auto"/>
            </w:tcBorders>
            <w:shd w:val="clear" w:color="auto" w:fill="auto"/>
            <w:vAlign w:val="center"/>
            <w:hideMark/>
          </w:tcPr>
          <w:p w14:paraId="67190939"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c>
          <w:tcPr>
            <w:tcW w:w="2463" w:type="dxa"/>
            <w:gridSpan w:val="3"/>
            <w:tcBorders>
              <w:top w:val="single" w:sz="4" w:space="0" w:color="auto"/>
              <w:left w:val="nil"/>
              <w:bottom w:val="single" w:sz="4" w:space="0" w:color="auto"/>
              <w:right w:val="single" w:sz="4" w:space="0" w:color="auto"/>
            </w:tcBorders>
            <w:shd w:val="clear" w:color="auto" w:fill="auto"/>
            <w:vAlign w:val="center"/>
            <w:hideMark/>
          </w:tcPr>
          <w:p w14:paraId="4683CEA3"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c>
          <w:tcPr>
            <w:tcW w:w="985" w:type="dxa"/>
            <w:tcBorders>
              <w:top w:val="nil"/>
              <w:left w:val="nil"/>
              <w:bottom w:val="single" w:sz="4" w:space="0" w:color="auto"/>
              <w:right w:val="single" w:sz="4" w:space="0" w:color="auto"/>
            </w:tcBorders>
            <w:shd w:val="clear" w:color="auto" w:fill="auto"/>
            <w:vAlign w:val="center"/>
            <w:hideMark/>
          </w:tcPr>
          <w:p w14:paraId="499B1184"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c>
          <w:tcPr>
            <w:tcW w:w="1088" w:type="dxa"/>
            <w:gridSpan w:val="2"/>
            <w:tcBorders>
              <w:top w:val="single" w:sz="4" w:space="0" w:color="auto"/>
              <w:left w:val="nil"/>
              <w:bottom w:val="single" w:sz="4" w:space="0" w:color="auto"/>
              <w:right w:val="single" w:sz="8" w:space="0" w:color="000000"/>
            </w:tcBorders>
            <w:shd w:val="clear" w:color="auto" w:fill="auto"/>
            <w:vAlign w:val="center"/>
            <w:hideMark/>
          </w:tcPr>
          <w:p w14:paraId="5CFBC7AC" w14:textId="77777777" w:rsidR="003D3687" w:rsidRPr="003C0DD8" w:rsidRDefault="003D3687" w:rsidP="003D3687">
            <w:pPr>
              <w:jc w:val="center"/>
              <w:rPr>
                <w:rFonts w:ascii="Arial" w:hAnsi="Arial" w:cs="Arial"/>
                <w:sz w:val="14"/>
                <w:szCs w:val="16"/>
                <w:lang w:val="es-BO" w:eastAsia="es-ES"/>
              </w:rPr>
            </w:pPr>
            <w:r w:rsidRPr="003C0DD8">
              <w:rPr>
                <w:rFonts w:ascii="Arial" w:hAnsi="Arial" w:cs="Arial"/>
                <w:sz w:val="14"/>
                <w:szCs w:val="16"/>
                <w:lang w:val="es-BO" w:eastAsia="es-ES"/>
              </w:rPr>
              <w:t> </w:t>
            </w:r>
          </w:p>
        </w:tc>
      </w:tr>
    </w:tbl>
    <w:p w14:paraId="7C18FBAA" w14:textId="77777777" w:rsidR="003D3687" w:rsidRPr="003C0DD8" w:rsidRDefault="003D3687" w:rsidP="003D3687">
      <w:pPr>
        <w:tabs>
          <w:tab w:val="num" w:pos="870"/>
        </w:tabs>
        <w:jc w:val="both"/>
        <w:rPr>
          <w:rFonts w:ascii="Verdana" w:hAnsi="Verdana" w:cs="Arial"/>
          <w:b/>
          <w:sz w:val="18"/>
          <w:lang w:val="es-BO"/>
        </w:rPr>
      </w:pPr>
    </w:p>
    <w:p w14:paraId="657B9793" w14:textId="77777777" w:rsidR="00666011" w:rsidRPr="003C0DD8" w:rsidRDefault="00666011" w:rsidP="003D3687">
      <w:pPr>
        <w:tabs>
          <w:tab w:val="num" w:pos="870"/>
        </w:tabs>
        <w:jc w:val="both"/>
        <w:rPr>
          <w:rFonts w:ascii="Verdana" w:hAnsi="Verdana" w:cs="Arial"/>
          <w:b/>
          <w:sz w:val="18"/>
          <w:lang w:val="es-BO"/>
        </w:rPr>
      </w:pPr>
    </w:p>
    <w:p w14:paraId="5172D51E" w14:textId="77777777" w:rsidR="003D3687" w:rsidRPr="003C0DD8" w:rsidRDefault="003D3687" w:rsidP="003D3687">
      <w:pPr>
        <w:ind w:left="360"/>
        <w:jc w:val="both"/>
        <w:rPr>
          <w:rFonts w:ascii="Verdana" w:hAnsi="Verdana" w:cs="Arial"/>
          <w:sz w:val="16"/>
          <w:u w:val="single"/>
          <w:lang w:val="es-BO"/>
        </w:rPr>
      </w:pPr>
    </w:p>
    <w:p w14:paraId="6AE69C78" w14:textId="77777777" w:rsidR="001E4D14" w:rsidRPr="003C0DD8" w:rsidRDefault="001E4D14" w:rsidP="003D3687">
      <w:pPr>
        <w:ind w:left="360"/>
        <w:jc w:val="both"/>
        <w:rPr>
          <w:rFonts w:ascii="Verdana" w:hAnsi="Verdana" w:cs="Arial"/>
          <w:sz w:val="16"/>
          <w:u w:val="single"/>
          <w:lang w:val="es-BO"/>
        </w:rPr>
      </w:pPr>
    </w:p>
    <w:p w14:paraId="2C0D997C" w14:textId="77777777" w:rsidR="001E4D14" w:rsidRPr="003C0DD8" w:rsidRDefault="001E4D14" w:rsidP="003D3687">
      <w:pPr>
        <w:ind w:left="360"/>
        <w:jc w:val="both"/>
        <w:rPr>
          <w:rFonts w:ascii="Verdana" w:hAnsi="Verdana" w:cs="Arial"/>
          <w:sz w:val="16"/>
          <w:u w:val="single"/>
          <w:lang w:val="es-BO"/>
        </w:rPr>
      </w:pPr>
    </w:p>
    <w:p w14:paraId="6819E6ED" w14:textId="77777777" w:rsidR="001E4D14" w:rsidRPr="003C0DD8" w:rsidRDefault="001E4D14" w:rsidP="003D3687">
      <w:pPr>
        <w:ind w:left="360"/>
        <w:jc w:val="both"/>
        <w:rPr>
          <w:rFonts w:ascii="Verdana" w:hAnsi="Verdana" w:cs="Arial"/>
          <w:sz w:val="16"/>
          <w:u w:val="single"/>
          <w:lang w:val="es-BO"/>
        </w:rPr>
      </w:pPr>
    </w:p>
    <w:p w14:paraId="3D66BD42" w14:textId="77777777" w:rsidR="003D3687" w:rsidRPr="003C0DD8" w:rsidRDefault="003D3687" w:rsidP="003D3687">
      <w:pPr>
        <w:tabs>
          <w:tab w:val="right" w:pos="6663"/>
        </w:tabs>
        <w:ind w:left="360"/>
        <w:jc w:val="center"/>
        <w:rPr>
          <w:rFonts w:ascii="Verdana" w:hAnsi="Verdana" w:cs="Arial"/>
          <w:b/>
          <w:bCs/>
          <w:i/>
          <w:iCs/>
          <w:sz w:val="18"/>
          <w:szCs w:val="18"/>
          <w:lang w:val="es-BO"/>
        </w:rPr>
      </w:pPr>
      <w:r w:rsidRPr="003C0DD8">
        <w:rPr>
          <w:rFonts w:ascii="Verdana" w:hAnsi="Verdana" w:cs="Arial"/>
          <w:b/>
          <w:bCs/>
          <w:i/>
          <w:iCs/>
          <w:sz w:val="18"/>
          <w:szCs w:val="18"/>
          <w:lang w:val="es-BO"/>
        </w:rPr>
        <w:t>(Firma del Profesional)</w:t>
      </w:r>
    </w:p>
    <w:p w14:paraId="29777341" w14:textId="77777777" w:rsidR="003D3687" w:rsidRPr="003C0DD8" w:rsidRDefault="003D3687" w:rsidP="003D3687">
      <w:pPr>
        <w:ind w:left="360"/>
        <w:jc w:val="center"/>
        <w:rPr>
          <w:rFonts w:ascii="Verdana" w:hAnsi="Verdana" w:cs="Arial"/>
          <w:b/>
          <w:bCs/>
          <w:i/>
          <w:iCs/>
          <w:sz w:val="18"/>
          <w:szCs w:val="18"/>
          <w:lang w:val="es-BO"/>
        </w:rPr>
      </w:pPr>
      <w:r w:rsidRPr="003C0DD8">
        <w:rPr>
          <w:rFonts w:ascii="Verdana" w:hAnsi="Verdana" w:cs="Arial"/>
          <w:b/>
          <w:bCs/>
          <w:i/>
          <w:iCs/>
          <w:sz w:val="18"/>
          <w:szCs w:val="18"/>
          <w:lang w:val="es-BO"/>
        </w:rPr>
        <w:t>(Nombre completo del Profesional)</w:t>
      </w:r>
    </w:p>
    <w:p w14:paraId="1B948758" w14:textId="77777777" w:rsidR="00FC273B" w:rsidRPr="003C0DD8" w:rsidRDefault="00FC273B" w:rsidP="003D3687">
      <w:pPr>
        <w:ind w:left="360"/>
        <w:jc w:val="center"/>
        <w:rPr>
          <w:rFonts w:ascii="Verdana" w:hAnsi="Verdana" w:cs="Arial"/>
          <w:b/>
          <w:bCs/>
          <w:i/>
          <w:iCs/>
          <w:sz w:val="18"/>
          <w:szCs w:val="18"/>
          <w:lang w:val="es-BO"/>
        </w:rPr>
      </w:pPr>
    </w:p>
    <w:p w14:paraId="2C18FD95" w14:textId="77777777" w:rsidR="00FF5906" w:rsidRPr="003C0DD8" w:rsidRDefault="00FF5906" w:rsidP="003D3687">
      <w:pPr>
        <w:rPr>
          <w:rFonts w:ascii="Verdana" w:hAnsi="Verdana" w:cs="Arial"/>
          <w:b/>
          <w:bCs/>
          <w:i/>
          <w:iCs/>
          <w:sz w:val="18"/>
          <w:szCs w:val="18"/>
          <w:lang w:val="es-BO"/>
        </w:rPr>
      </w:pPr>
    </w:p>
    <w:p w14:paraId="79F5B6DD" w14:textId="77777777" w:rsidR="00A7019E" w:rsidRDefault="00A7019E" w:rsidP="003D3687">
      <w:pPr>
        <w:jc w:val="center"/>
        <w:rPr>
          <w:rFonts w:ascii="Verdana" w:hAnsi="Verdana"/>
          <w:b/>
          <w:sz w:val="18"/>
          <w:lang w:val="es-BO"/>
        </w:rPr>
      </w:pPr>
    </w:p>
    <w:p w14:paraId="55C502F6" w14:textId="2B691920" w:rsidR="003D3687" w:rsidRPr="003C0DD8" w:rsidRDefault="001E4D14" w:rsidP="003D3687">
      <w:pPr>
        <w:jc w:val="center"/>
        <w:rPr>
          <w:rFonts w:ascii="Verdana" w:hAnsi="Verdana"/>
          <w:b/>
          <w:sz w:val="18"/>
          <w:lang w:val="es-BO"/>
        </w:rPr>
      </w:pPr>
      <w:r w:rsidRPr="003C0DD8">
        <w:rPr>
          <w:rFonts w:ascii="Verdana" w:hAnsi="Verdana"/>
          <w:b/>
          <w:sz w:val="18"/>
          <w:lang w:val="es-BO"/>
        </w:rPr>
        <w:t>FORMULARIO C-1b</w:t>
      </w:r>
    </w:p>
    <w:p w14:paraId="020F7C4D" w14:textId="77777777" w:rsidR="003D3687" w:rsidRPr="003C0DD8" w:rsidRDefault="003D3687" w:rsidP="003D3687">
      <w:pPr>
        <w:jc w:val="center"/>
        <w:rPr>
          <w:rFonts w:ascii="Verdana" w:hAnsi="Verdana"/>
          <w:b/>
          <w:sz w:val="18"/>
          <w:lang w:val="es-BO"/>
        </w:rPr>
      </w:pPr>
      <w:r w:rsidRPr="003C0DD8">
        <w:rPr>
          <w:rFonts w:ascii="Verdana" w:hAnsi="Verdana"/>
          <w:b/>
          <w:sz w:val="18"/>
          <w:lang w:val="es-BO"/>
        </w:rPr>
        <w:t>DISTRIBUCIÓN DEL RIESGO</w:t>
      </w:r>
    </w:p>
    <w:p w14:paraId="27203CCA" w14:textId="77777777" w:rsidR="003D3687" w:rsidRPr="003C0DD8" w:rsidRDefault="003D3687" w:rsidP="003D3687">
      <w:pPr>
        <w:jc w:val="both"/>
        <w:rPr>
          <w:rFonts w:ascii="Verdana" w:hAnsi="Verdana"/>
          <w:b/>
          <w:sz w:val="18"/>
          <w:lang w:val="es-BO"/>
        </w:rPr>
      </w:pPr>
    </w:p>
    <w:tbl>
      <w:tblPr>
        <w:tblW w:w="8380" w:type="dxa"/>
        <w:jc w:val="center"/>
        <w:tblCellMar>
          <w:left w:w="70" w:type="dxa"/>
          <w:right w:w="70" w:type="dxa"/>
        </w:tblCellMar>
        <w:tblLook w:val="04A0" w:firstRow="1" w:lastRow="0" w:firstColumn="1" w:lastColumn="0" w:noHBand="0" w:noVBand="1"/>
      </w:tblPr>
      <w:tblGrid>
        <w:gridCol w:w="440"/>
        <w:gridCol w:w="4605"/>
        <w:gridCol w:w="1701"/>
        <w:gridCol w:w="1634"/>
      </w:tblGrid>
      <w:tr w:rsidR="003D3687" w:rsidRPr="003C0DD8" w14:paraId="23B94EA6" w14:textId="77777777" w:rsidTr="003D3687">
        <w:trPr>
          <w:cantSplit/>
          <w:trHeight w:val="425"/>
          <w:jc w:val="center"/>
        </w:trPr>
        <w:tc>
          <w:tcPr>
            <w:tcW w:w="8380" w:type="dxa"/>
            <w:gridSpan w:val="4"/>
            <w:tcBorders>
              <w:top w:val="single" w:sz="12" w:space="0" w:color="auto"/>
              <w:left w:val="single" w:sz="12" w:space="0" w:color="auto"/>
              <w:bottom w:val="single" w:sz="4" w:space="0" w:color="auto"/>
              <w:right w:val="single" w:sz="12" w:space="0" w:color="auto"/>
            </w:tcBorders>
            <w:shd w:val="clear" w:color="000000" w:fill="0F253F"/>
            <w:vAlign w:val="center"/>
            <w:hideMark/>
          </w:tcPr>
          <w:p w14:paraId="1AC8C84F" w14:textId="77777777" w:rsidR="003D3687" w:rsidRPr="003C0DD8" w:rsidRDefault="003D3687"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DISTRIBUCIÓN DEL RIESGO</w:t>
            </w:r>
          </w:p>
        </w:tc>
      </w:tr>
      <w:tr w:rsidR="003D3687" w:rsidRPr="003C0DD8" w14:paraId="389610A8" w14:textId="77777777" w:rsidTr="003D3687">
        <w:trPr>
          <w:trHeight w:val="281"/>
          <w:jc w:val="center"/>
        </w:trPr>
        <w:tc>
          <w:tcPr>
            <w:tcW w:w="5045" w:type="dxa"/>
            <w:gridSpan w:val="2"/>
            <w:tcBorders>
              <w:top w:val="single" w:sz="4" w:space="0" w:color="auto"/>
              <w:left w:val="single" w:sz="12" w:space="0" w:color="auto"/>
              <w:bottom w:val="single" w:sz="4" w:space="0" w:color="auto"/>
              <w:right w:val="single" w:sz="4" w:space="0" w:color="auto"/>
            </w:tcBorders>
            <w:shd w:val="clear" w:color="000000" w:fill="DBE5F1"/>
            <w:vAlign w:val="center"/>
            <w:hideMark/>
          </w:tcPr>
          <w:p w14:paraId="170B08E1" w14:textId="77777777" w:rsidR="003D3687" w:rsidRPr="003C0DD8" w:rsidRDefault="003D3687"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PÓLIZA</w:t>
            </w:r>
          </w:p>
        </w:tc>
        <w:tc>
          <w:tcPr>
            <w:tcW w:w="1701" w:type="dxa"/>
            <w:tcBorders>
              <w:top w:val="nil"/>
              <w:left w:val="nil"/>
              <w:bottom w:val="single" w:sz="4" w:space="0" w:color="auto"/>
              <w:right w:val="single" w:sz="4" w:space="0" w:color="auto"/>
            </w:tcBorders>
            <w:shd w:val="clear" w:color="000000" w:fill="DBE5F1"/>
            <w:vAlign w:val="center"/>
            <w:hideMark/>
          </w:tcPr>
          <w:p w14:paraId="1D6059A9" w14:textId="77777777" w:rsidR="003D3687" w:rsidRPr="003C0DD8" w:rsidRDefault="003D3687"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Dólares americanos</w:t>
            </w:r>
          </w:p>
        </w:tc>
        <w:tc>
          <w:tcPr>
            <w:tcW w:w="1634" w:type="dxa"/>
            <w:tcBorders>
              <w:top w:val="nil"/>
              <w:left w:val="nil"/>
              <w:bottom w:val="single" w:sz="4" w:space="0" w:color="auto"/>
              <w:right w:val="single" w:sz="12" w:space="0" w:color="auto"/>
            </w:tcBorders>
            <w:shd w:val="clear" w:color="000000" w:fill="DBE5F1"/>
            <w:vAlign w:val="center"/>
            <w:hideMark/>
          </w:tcPr>
          <w:p w14:paraId="145C6B89" w14:textId="77777777" w:rsidR="003D3687" w:rsidRPr="003C0DD8" w:rsidRDefault="003D3687"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Porcentaje</w:t>
            </w:r>
          </w:p>
        </w:tc>
      </w:tr>
      <w:tr w:rsidR="003D3687" w:rsidRPr="003C0DD8" w14:paraId="366645C6" w14:textId="77777777" w:rsidTr="003D3687">
        <w:trPr>
          <w:trHeight w:val="300"/>
          <w:jc w:val="center"/>
        </w:trPr>
        <w:tc>
          <w:tcPr>
            <w:tcW w:w="5045" w:type="dxa"/>
            <w:gridSpan w:val="2"/>
            <w:tcBorders>
              <w:top w:val="single" w:sz="4" w:space="0" w:color="auto"/>
              <w:left w:val="single" w:sz="12" w:space="0" w:color="auto"/>
              <w:bottom w:val="single" w:sz="4" w:space="0" w:color="auto"/>
              <w:right w:val="single" w:sz="4" w:space="0" w:color="auto"/>
            </w:tcBorders>
            <w:shd w:val="clear" w:color="auto" w:fill="auto"/>
            <w:vAlign w:val="center"/>
            <w:hideMark/>
          </w:tcPr>
          <w:p w14:paraId="7009C51C" w14:textId="77777777" w:rsidR="003D3687" w:rsidRPr="003C0DD8" w:rsidRDefault="003D3687" w:rsidP="003D3687">
            <w:pPr>
              <w:rPr>
                <w:rFonts w:ascii="Arial" w:hAnsi="Arial" w:cs="Arial"/>
                <w:b/>
                <w:bCs/>
                <w:sz w:val="16"/>
                <w:szCs w:val="16"/>
                <w:lang w:val="es-BO" w:eastAsia="es-ES"/>
              </w:rPr>
            </w:pPr>
            <w:r w:rsidRPr="003C0DD8">
              <w:rPr>
                <w:rFonts w:ascii="Arial" w:hAnsi="Arial" w:cs="Arial"/>
                <w:b/>
                <w:bCs/>
                <w:sz w:val="16"/>
                <w:szCs w:val="16"/>
                <w:lang w:val="es-BO" w:eastAsia="es-ES"/>
              </w:rPr>
              <w:t>VALOR TOTAL ASEGURADO</w:t>
            </w:r>
          </w:p>
        </w:tc>
        <w:tc>
          <w:tcPr>
            <w:tcW w:w="1701" w:type="dxa"/>
            <w:tcBorders>
              <w:top w:val="nil"/>
              <w:left w:val="nil"/>
              <w:bottom w:val="single" w:sz="4" w:space="0" w:color="auto"/>
              <w:right w:val="single" w:sz="4" w:space="0" w:color="auto"/>
            </w:tcBorders>
            <w:shd w:val="clear" w:color="auto" w:fill="auto"/>
            <w:vAlign w:val="center"/>
            <w:hideMark/>
          </w:tcPr>
          <w:p w14:paraId="41DBB956" w14:textId="77777777" w:rsidR="003D3687" w:rsidRPr="003C0DD8" w:rsidRDefault="003D3687" w:rsidP="003D3687">
            <w:pPr>
              <w:jc w:val="both"/>
              <w:rPr>
                <w:rFonts w:ascii="Arial" w:hAnsi="Arial" w:cs="Arial"/>
                <w:sz w:val="16"/>
                <w:szCs w:val="16"/>
                <w:lang w:val="es-BO" w:eastAsia="es-ES"/>
              </w:rPr>
            </w:pPr>
            <w:r w:rsidRPr="003C0DD8">
              <w:rPr>
                <w:rFonts w:ascii="Arial" w:hAnsi="Arial" w:cs="Arial"/>
                <w:sz w:val="16"/>
                <w:szCs w:val="16"/>
                <w:lang w:val="es-BO" w:eastAsia="es-ES"/>
              </w:rPr>
              <w:t> </w:t>
            </w:r>
          </w:p>
        </w:tc>
        <w:tc>
          <w:tcPr>
            <w:tcW w:w="1634" w:type="dxa"/>
            <w:tcBorders>
              <w:top w:val="nil"/>
              <w:left w:val="nil"/>
              <w:bottom w:val="single" w:sz="4" w:space="0" w:color="auto"/>
              <w:right w:val="single" w:sz="12" w:space="0" w:color="auto"/>
            </w:tcBorders>
            <w:shd w:val="clear" w:color="auto" w:fill="auto"/>
            <w:vAlign w:val="center"/>
            <w:hideMark/>
          </w:tcPr>
          <w:p w14:paraId="2561DCF4" w14:textId="77777777" w:rsidR="003D3687" w:rsidRPr="003C0DD8" w:rsidRDefault="003D3687" w:rsidP="003D3687">
            <w:pPr>
              <w:jc w:val="both"/>
              <w:rPr>
                <w:rFonts w:ascii="Arial" w:hAnsi="Arial" w:cs="Arial"/>
                <w:sz w:val="16"/>
                <w:szCs w:val="16"/>
                <w:lang w:val="es-BO" w:eastAsia="es-ES"/>
              </w:rPr>
            </w:pPr>
            <w:r w:rsidRPr="003C0DD8">
              <w:rPr>
                <w:rFonts w:ascii="Arial" w:hAnsi="Arial" w:cs="Arial"/>
                <w:sz w:val="16"/>
                <w:szCs w:val="16"/>
                <w:lang w:val="es-BO" w:eastAsia="es-ES"/>
              </w:rPr>
              <w:t> </w:t>
            </w:r>
          </w:p>
        </w:tc>
      </w:tr>
      <w:tr w:rsidR="003D3687" w:rsidRPr="003C0DD8" w14:paraId="0570CAE9" w14:textId="77777777" w:rsidTr="003D3687">
        <w:trPr>
          <w:trHeight w:val="300"/>
          <w:jc w:val="center"/>
        </w:trPr>
        <w:tc>
          <w:tcPr>
            <w:tcW w:w="5045" w:type="dxa"/>
            <w:gridSpan w:val="2"/>
            <w:tcBorders>
              <w:top w:val="single" w:sz="4" w:space="0" w:color="auto"/>
              <w:left w:val="single" w:sz="12" w:space="0" w:color="auto"/>
              <w:bottom w:val="single" w:sz="4" w:space="0" w:color="auto"/>
              <w:right w:val="single" w:sz="4" w:space="0" w:color="auto"/>
            </w:tcBorders>
            <w:shd w:val="clear" w:color="auto" w:fill="auto"/>
            <w:vAlign w:val="center"/>
            <w:hideMark/>
          </w:tcPr>
          <w:p w14:paraId="0C8F7B33" w14:textId="77777777" w:rsidR="003D3687" w:rsidRPr="003C0DD8" w:rsidRDefault="003D3687"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 </w:t>
            </w:r>
          </w:p>
        </w:tc>
        <w:tc>
          <w:tcPr>
            <w:tcW w:w="1701" w:type="dxa"/>
            <w:tcBorders>
              <w:top w:val="nil"/>
              <w:left w:val="nil"/>
              <w:bottom w:val="single" w:sz="4" w:space="0" w:color="auto"/>
              <w:right w:val="single" w:sz="4" w:space="0" w:color="auto"/>
            </w:tcBorders>
            <w:shd w:val="clear" w:color="auto" w:fill="auto"/>
            <w:vAlign w:val="center"/>
            <w:hideMark/>
          </w:tcPr>
          <w:p w14:paraId="777604D4" w14:textId="77777777" w:rsidR="003D3687" w:rsidRPr="003C0DD8" w:rsidRDefault="003D3687" w:rsidP="003D3687">
            <w:pPr>
              <w:jc w:val="both"/>
              <w:rPr>
                <w:rFonts w:ascii="Arial" w:hAnsi="Arial" w:cs="Arial"/>
                <w:sz w:val="16"/>
                <w:szCs w:val="16"/>
                <w:lang w:val="es-BO" w:eastAsia="es-ES"/>
              </w:rPr>
            </w:pPr>
            <w:r w:rsidRPr="003C0DD8">
              <w:rPr>
                <w:rFonts w:ascii="Arial" w:hAnsi="Arial" w:cs="Arial"/>
                <w:sz w:val="16"/>
                <w:szCs w:val="16"/>
                <w:lang w:val="es-BO" w:eastAsia="es-ES"/>
              </w:rPr>
              <w:t> </w:t>
            </w:r>
          </w:p>
        </w:tc>
        <w:tc>
          <w:tcPr>
            <w:tcW w:w="1634" w:type="dxa"/>
            <w:tcBorders>
              <w:top w:val="nil"/>
              <w:left w:val="nil"/>
              <w:bottom w:val="single" w:sz="4" w:space="0" w:color="auto"/>
              <w:right w:val="single" w:sz="12" w:space="0" w:color="auto"/>
            </w:tcBorders>
            <w:shd w:val="clear" w:color="auto" w:fill="auto"/>
            <w:vAlign w:val="center"/>
            <w:hideMark/>
          </w:tcPr>
          <w:p w14:paraId="05A426CA" w14:textId="77777777" w:rsidR="003D3687" w:rsidRPr="003C0DD8" w:rsidRDefault="003D3687" w:rsidP="003D3687">
            <w:pPr>
              <w:jc w:val="both"/>
              <w:rPr>
                <w:rFonts w:ascii="Arial" w:hAnsi="Arial" w:cs="Arial"/>
                <w:sz w:val="16"/>
                <w:szCs w:val="16"/>
                <w:lang w:val="es-BO" w:eastAsia="es-ES"/>
              </w:rPr>
            </w:pPr>
            <w:r w:rsidRPr="003C0DD8">
              <w:rPr>
                <w:rFonts w:ascii="Arial" w:hAnsi="Arial" w:cs="Arial"/>
                <w:sz w:val="16"/>
                <w:szCs w:val="16"/>
                <w:lang w:val="es-BO" w:eastAsia="es-ES"/>
              </w:rPr>
              <w:t> </w:t>
            </w:r>
          </w:p>
        </w:tc>
      </w:tr>
      <w:tr w:rsidR="003D3687" w:rsidRPr="003C0DD8" w14:paraId="40D69A3C" w14:textId="77777777" w:rsidTr="003D3687">
        <w:trPr>
          <w:trHeight w:val="300"/>
          <w:jc w:val="center"/>
        </w:trPr>
        <w:tc>
          <w:tcPr>
            <w:tcW w:w="5045" w:type="dxa"/>
            <w:gridSpan w:val="2"/>
            <w:tcBorders>
              <w:top w:val="single" w:sz="4" w:space="0" w:color="auto"/>
              <w:left w:val="single" w:sz="12" w:space="0" w:color="auto"/>
              <w:bottom w:val="single" w:sz="4" w:space="0" w:color="auto"/>
              <w:right w:val="single" w:sz="4" w:space="0" w:color="auto"/>
            </w:tcBorders>
            <w:shd w:val="clear" w:color="auto" w:fill="auto"/>
            <w:vAlign w:val="center"/>
            <w:hideMark/>
          </w:tcPr>
          <w:p w14:paraId="5324F09C" w14:textId="77777777" w:rsidR="003D3687" w:rsidRPr="003C0DD8" w:rsidRDefault="003D3687" w:rsidP="003D3687">
            <w:pPr>
              <w:rPr>
                <w:rFonts w:ascii="Arial" w:hAnsi="Arial" w:cs="Arial"/>
                <w:b/>
                <w:bCs/>
                <w:sz w:val="16"/>
                <w:szCs w:val="16"/>
                <w:lang w:val="es-BO" w:eastAsia="es-ES"/>
              </w:rPr>
            </w:pPr>
            <w:r w:rsidRPr="003C0DD8">
              <w:rPr>
                <w:rFonts w:ascii="Arial" w:hAnsi="Arial" w:cs="Arial"/>
                <w:b/>
                <w:bCs/>
                <w:sz w:val="16"/>
                <w:szCs w:val="16"/>
                <w:lang w:val="es-BO" w:eastAsia="es-ES"/>
              </w:rPr>
              <w:t xml:space="preserve">1. </w:t>
            </w:r>
            <w:r w:rsidRPr="003C0DD8">
              <w:rPr>
                <w:rFonts w:ascii="Arial" w:hAnsi="Arial" w:cs="Arial"/>
                <w:sz w:val="16"/>
                <w:szCs w:val="16"/>
                <w:lang w:val="es-BO" w:eastAsia="es-ES"/>
              </w:rPr>
              <w:t>RETENCIÓN PROPIA</w:t>
            </w:r>
          </w:p>
        </w:tc>
        <w:tc>
          <w:tcPr>
            <w:tcW w:w="1701" w:type="dxa"/>
            <w:tcBorders>
              <w:top w:val="nil"/>
              <w:left w:val="nil"/>
              <w:bottom w:val="single" w:sz="4" w:space="0" w:color="auto"/>
              <w:right w:val="single" w:sz="4" w:space="0" w:color="auto"/>
            </w:tcBorders>
            <w:shd w:val="clear" w:color="auto" w:fill="auto"/>
            <w:vAlign w:val="center"/>
            <w:hideMark/>
          </w:tcPr>
          <w:p w14:paraId="4B2F71B4" w14:textId="77777777" w:rsidR="003D3687" w:rsidRPr="003C0DD8" w:rsidRDefault="003D3687" w:rsidP="003D3687">
            <w:pPr>
              <w:jc w:val="both"/>
              <w:rPr>
                <w:rFonts w:ascii="Arial" w:hAnsi="Arial" w:cs="Arial"/>
                <w:sz w:val="16"/>
                <w:szCs w:val="16"/>
                <w:lang w:val="es-BO" w:eastAsia="es-ES"/>
              </w:rPr>
            </w:pPr>
            <w:r w:rsidRPr="003C0DD8">
              <w:rPr>
                <w:rFonts w:ascii="Arial" w:hAnsi="Arial" w:cs="Arial"/>
                <w:sz w:val="16"/>
                <w:szCs w:val="16"/>
                <w:lang w:val="es-BO" w:eastAsia="es-ES"/>
              </w:rPr>
              <w:t> </w:t>
            </w:r>
          </w:p>
        </w:tc>
        <w:tc>
          <w:tcPr>
            <w:tcW w:w="1634" w:type="dxa"/>
            <w:tcBorders>
              <w:top w:val="nil"/>
              <w:left w:val="nil"/>
              <w:bottom w:val="single" w:sz="4" w:space="0" w:color="auto"/>
              <w:right w:val="single" w:sz="12" w:space="0" w:color="auto"/>
            </w:tcBorders>
            <w:shd w:val="clear" w:color="auto" w:fill="auto"/>
            <w:vAlign w:val="center"/>
            <w:hideMark/>
          </w:tcPr>
          <w:p w14:paraId="7629E8D8" w14:textId="77777777" w:rsidR="003D3687" w:rsidRPr="003C0DD8" w:rsidRDefault="003D3687" w:rsidP="003D3687">
            <w:pPr>
              <w:jc w:val="both"/>
              <w:rPr>
                <w:rFonts w:ascii="Arial" w:hAnsi="Arial" w:cs="Arial"/>
                <w:sz w:val="16"/>
                <w:szCs w:val="16"/>
                <w:lang w:val="es-BO" w:eastAsia="es-ES"/>
              </w:rPr>
            </w:pPr>
            <w:r w:rsidRPr="003C0DD8">
              <w:rPr>
                <w:rFonts w:ascii="Arial" w:hAnsi="Arial" w:cs="Arial"/>
                <w:sz w:val="16"/>
                <w:szCs w:val="16"/>
                <w:lang w:val="es-BO" w:eastAsia="es-ES"/>
              </w:rPr>
              <w:t> </w:t>
            </w:r>
          </w:p>
        </w:tc>
      </w:tr>
      <w:tr w:rsidR="003D3687" w:rsidRPr="003C0DD8" w14:paraId="6F223E24" w14:textId="77777777" w:rsidTr="003D3687">
        <w:trPr>
          <w:trHeight w:val="300"/>
          <w:jc w:val="center"/>
        </w:trPr>
        <w:tc>
          <w:tcPr>
            <w:tcW w:w="5045" w:type="dxa"/>
            <w:gridSpan w:val="2"/>
            <w:tcBorders>
              <w:top w:val="single" w:sz="4" w:space="0" w:color="auto"/>
              <w:left w:val="single" w:sz="12" w:space="0" w:color="auto"/>
              <w:bottom w:val="single" w:sz="4" w:space="0" w:color="auto"/>
              <w:right w:val="single" w:sz="4" w:space="0" w:color="auto"/>
            </w:tcBorders>
            <w:shd w:val="clear" w:color="auto" w:fill="auto"/>
            <w:vAlign w:val="center"/>
            <w:hideMark/>
          </w:tcPr>
          <w:p w14:paraId="03E7BBB4" w14:textId="77777777" w:rsidR="003D3687" w:rsidRPr="003C0DD8" w:rsidRDefault="003D3687" w:rsidP="003D3687">
            <w:pPr>
              <w:rPr>
                <w:rFonts w:ascii="Arial" w:hAnsi="Arial" w:cs="Arial"/>
                <w:b/>
                <w:bCs/>
                <w:sz w:val="16"/>
                <w:szCs w:val="16"/>
                <w:lang w:val="es-BO" w:eastAsia="es-ES"/>
              </w:rPr>
            </w:pPr>
            <w:r w:rsidRPr="003C0DD8">
              <w:rPr>
                <w:rFonts w:ascii="Arial" w:hAnsi="Arial" w:cs="Arial"/>
                <w:b/>
                <w:bCs/>
                <w:sz w:val="16"/>
                <w:szCs w:val="16"/>
                <w:lang w:val="es-BO" w:eastAsia="es-ES"/>
              </w:rPr>
              <w:t xml:space="preserve">2. </w:t>
            </w:r>
            <w:r w:rsidRPr="003C0DD8">
              <w:rPr>
                <w:rFonts w:ascii="Arial" w:hAnsi="Arial" w:cs="Arial"/>
                <w:sz w:val="16"/>
                <w:szCs w:val="16"/>
                <w:lang w:val="es-BO" w:eastAsia="es-ES"/>
              </w:rPr>
              <w:t>CESIÓN AL REASEGURADO</w:t>
            </w:r>
          </w:p>
        </w:tc>
        <w:tc>
          <w:tcPr>
            <w:tcW w:w="1701" w:type="dxa"/>
            <w:tcBorders>
              <w:top w:val="nil"/>
              <w:left w:val="nil"/>
              <w:bottom w:val="single" w:sz="4" w:space="0" w:color="auto"/>
              <w:right w:val="single" w:sz="4" w:space="0" w:color="auto"/>
            </w:tcBorders>
            <w:shd w:val="clear" w:color="auto" w:fill="auto"/>
            <w:vAlign w:val="center"/>
            <w:hideMark/>
          </w:tcPr>
          <w:p w14:paraId="6C189BF0" w14:textId="77777777" w:rsidR="003D3687" w:rsidRPr="003C0DD8" w:rsidRDefault="003D3687" w:rsidP="003D3687">
            <w:pPr>
              <w:jc w:val="both"/>
              <w:rPr>
                <w:rFonts w:ascii="Arial" w:hAnsi="Arial" w:cs="Arial"/>
                <w:sz w:val="16"/>
                <w:szCs w:val="16"/>
                <w:lang w:val="es-BO" w:eastAsia="es-ES"/>
              </w:rPr>
            </w:pPr>
            <w:r w:rsidRPr="003C0DD8">
              <w:rPr>
                <w:rFonts w:ascii="Arial" w:hAnsi="Arial" w:cs="Arial"/>
                <w:sz w:val="16"/>
                <w:szCs w:val="16"/>
                <w:lang w:val="es-BO" w:eastAsia="es-ES"/>
              </w:rPr>
              <w:t> </w:t>
            </w:r>
          </w:p>
        </w:tc>
        <w:tc>
          <w:tcPr>
            <w:tcW w:w="1634" w:type="dxa"/>
            <w:tcBorders>
              <w:top w:val="nil"/>
              <w:left w:val="nil"/>
              <w:bottom w:val="single" w:sz="4" w:space="0" w:color="auto"/>
              <w:right w:val="single" w:sz="12" w:space="0" w:color="auto"/>
            </w:tcBorders>
            <w:shd w:val="clear" w:color="auto" w:fill="auto"/>
            <w:vAlign w:val="center"/>
            <w:hideMark/>
          </w:tcPr>
          <w:p w14:paraId="07234532" w14:textId="77777777" w:rsidR="003D3687" w:rsidRPr="003C0DD8" w:rsidRDefault="003D3687" w:rsidP="003D3687">
            <w:pPr>
              <w:jc w:val="both"/>
              <w:rPr>
                <w:rFonts w:ascii="Arial" w:hAnsi="Arial" w:cs="Arial"/>
                <w:sz w:val="16"/>
                <w:szCs w:val="16"/>
                <w:lang w:val="es-BO" w:eastAsia="es-ES"/>
              </w:rPr>
            </w:pPr>
            <w:r w:rsidRPr="003C0DD8">
              <w:rPr>
                <w:rFonts w:ascii="Arial" w:hAnsi="Arial" w:cs="Arial"/>
                <w:sz w:val="16"/>
                <w:szCs w:val="16"/>
                <w:lang w:val="es-BO" w:eastAsia="es-ES"/>
              </w:rPr>
              <w:t> </w:t>
            </w:r>
          </w:p>
        </w:tc>
      </w:tr>
      <w:tr w:rsidR="003D3687" w:rsidRPr="003C0DD8" w14:paraId="79770C60" w14:textId="77777777" w:rsidTr="003D3687">
        <w:trPr>
          <w:trHeight w:val="300"/>
          <w:jc w:val="center"/>
        </w:trPr>
        <w:tc>
          <w:tcPr>
            <w:tcW w:w="5045" w:type="dxa"/>
            <w:gridSpan w:val="2"/>
            <w:tcBorders>
              <w:top w:val="single" w:sz="4" w:space="0" w:color="auto"/>
              <w:left w:val="single" w:sz="12" w:space="0" w:color="auto"/>
              <w:bottom w:val="single" w:sz="4" w:space="0" w:color="auto"/>
              <w:right w:val="single" w:sz="4" w:space="0" w:color="auto"/>
            </w:tcBorders>
            <w:shd w:val="clear" w:color="auto" w:fill="auto"/>
            <w:vAlign w:val="center"/>
            <w:hideMark/>
          </w:tcPr>
          <w:p w14:paraId="0FB6E703" w14:textId="77777777" w:rsidR="003D3687" w:rsidRPr="003C0DD8" w:rsidRDefault="003D3687"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 </w:t>
            </w:r>
          </w:p>
        </w:tc>
        <w:tc>
          <w:tcPr>
            <w:tcW w:w="1701" w:type="dxa"/>
            <w:tcBorders>
              <w:top w:val="nil"/>
              <w:left w:val="nil"/>
              <w:bottom w:val="single" w:sz="4" w:space="0" w:color="auto"/>
              <w:right w:val="single" w:sz="4" w:space="0" w:color="auto"/>
            </w:tcBorders>
            <w:shd w:val="clear" w:color="auto" w:fill="auto"/>
            <w:vAlign w:val="center"/>
            <w:hideMark/>
          </w:tcPr>
          <w:p w14:paraId="76C92259" w14:textId="77777777" w:rsidR="003D3687" w:rsidRPr="003C0DD8" w:rsidRDefault="003D3687" w:rsidP="003D3687">
            <w:pPr>
              <w:jc w:val="both"/>
              <w:rPr>
                <w:rFonts w:ascii="Arial" w:hAnsi="Arial" w:cs="Arial"/>
                <w:sz w:val="16"/>
                <w:szCs w:val="16"/>
                <w:lang w:val="es-BO" w:eastAsia="es-ES"/>
              </w:rPr>
            </w:pPr>
            <w:r w:rsidRPr="003C0DD8">
              <w:rPr>
                <w:rFonts w:ascii="Arial" w:hAnsi="Arial" w:cs="Arial"/>
                <w:sz w:val="16"/>
                <w:szCs w:val="16"/>
                <w:lang w:val="es-BO" w:eastAsia="es-ES"/>
              </w:rPr>
              <w:t> </w:t>
            </w:r>
          </w:p>
        </w:tc>
        <w:tc>
          <w:tcPr>
            <w:tcW w:w="1634" w:type="dxa"/>
            <w:tcBorders>
              <w:top w:val="nil"/>
              <w:left w:val="nil"/>
              <w:bottom w:val="single" w:sz="4" w:space="0" w:color="auto"/>
              <w:right w:val="single" w:sz="12" w:space="0" w:color="auto"/>
            </w:tcBorders>
            <w:shd w:val="clear" w:color="auto" w:fill="auto"/>
            <w:vAlign w:val="center"/>
            <w:hideMark/>
          </w:tcPr>
          <w:p w14:paraId="1D379C62" w14:textId="77777777" w:rsidR="003D3687" w:rsidRPr="003C0DD8" w:rsidRDefault="003D3687" w:rsidP="003D3687">
            <w:pPr>
              <w:jc w:val="both"/>
              <w:rPr>
                <w:rFonts w:ascii="Arial" w:hAnsi="Arial" w:cs="Arial"/>
                <w:sz w:val="16"/>
                <w:szCs w:val="16"/>
                <w:lang w:val="es-BO" w:eastAsia="es-ES"/>
              </w:rPr>
            </w:pPr>
            <w:r w:rsidRPr="003C0DD8">
              <w:rPr>
                <w:rFonts w:ascii="Arial" w:hAnsi="Arial" w:cs="Arial"/>
                <w:sz w:val="16"/>
                <w:szCs w:val="16"/>
                <w:lang w:val="es-BO" w:eastAsia="es-ES"/>
              </w:rPr>
              <w:t> </w:t>
            </w:r>
          </w:p>
        </w:tc>
      </w:tr>
      <w:tr w:rsidR="003D3687" w:rsidRPr="003C0DD8" w14:paraId="6C073485" w14:textId="77777777" w:rsidTr="003D3687">
        <w:trPr>
          <w:trHeight w:val="300"/>
          <w:jc w:val="center"/>
        </w:trPr>
        <w:tc>
          <w:tcPr>
            <w:tcW w:w="5045" w:type="dxa"/>
            <w:gridSpan w:val="2"/>
            <w:tcBorders>
              <w:top w:val="single" w:sz="4" w:space="0" w:color="auto"/>
              <w:left w:val="single" w:sz="12" w:space="0" w:color="auto"/>
              <w:bottom w:val="single" w:sz="4" w:space="0" w:color="auto"/>
              <w:right w:val="single" w:sz="4" w:space="0" w:color="auto"/>
            </w:tcBorders>
            <w:shd w:val="clear" w:color="auto" w:fill="auto"/>
            <w:vAlign w:val="center"/>
            <w:hideMark/>
          </w:tcPr>
          <w:p w14:paraId="6722C897" w14:textId="77777777" w:rsidR="003D3687" w:rsidRPr="003C0DD8" w:rsidRDefault="003D3687" w:rsidP="003D3687">
            <w:pPr>
              <w:ind w:firstLineChars="100" w:firstLine="160"/>
              <w:rPr>
                <w:rFonts w:ascii="Arial" w:hAnsi="Arial" w:cs="Arial"/>
                <w:sz w:val="16"/>
                <w:szCs w:val="16"/>
                <w:lang w:val="es-BO" w:eastAsia="es-ES"/>
              </w:rPr>
            </w:pPr>
            <w:r w:rsidRPr="003C0DD8">
              <w:rPr>
                <w:rFonts w:ascii="Arial" w:hAnsi="Arial" w:cs="Arial"/>
                <w:sz w:val="16"/>
                <w:szCs w:val="16"/>
                <w:lang w:val="es-BO" w:eastAsia="es-ES"/>
              </w:rPr>
              <w:t>a) Contratos Automáticos (Proporcionales y no proporcionales)</w:t>
            </w:r>
          </w:p>
        </w:tc>
        <w:tc>
          <w:tcPr>
            <w:tcW w:w="1701" w:type="dxa"/>
            <w:tcBorders>
              <w:top w:val="nil"/>
              <w:left w:val="nil"/>
              <w:bottom w:val="single" w:sz="4" w:space="0" w:color="auto"/>
              <w:right w:val="single" w:sz="4" w:space="0" w:color="auto"/>
            </w:tcBorders>
            <w:shd w:val="clear" w:color="auto" w:fill="auto"/>
            <w:vAlign w:val="center"/>
            <w:hideMark/>
          </w:tcPr>
          <w:p w14:paraId="3C7643AA" w14:textId="77777777" w:rsidR="003D3687" w:rsidRPr="003C0DD8" w:rsidRDefault="003D3687" w:rsidP="003D3687">
            <w:pPr>
              <w:jc w:val="both"/>
              <w:rPr>
                <w:rFonts w:ascii="Arial" w:hAnsi="Arial" w:cs="Arial"/>
                <w:sz w:val="16"/>
                <w:szCs w:val="16"/>
                <w:lang w:val="es-BO" w:eastAsia="es-ES"/>
              </w:rPr>
            </w:pPr>
            <w:r w:rsidRPr="003C0DD8">
              <w:rPr>
                <w:rFonts w:ascii="Arial" w:hAnsi="Arial" w:cs="Arial"/>
                <w:sz w:val="16"/>
                <w:szCs w:val="16"/>
                <w:lang w:val="es-BO" w:eastAsia="es-ES"/>
              </w:rPr>
              <w:t> </w:t>
            </w:r>
          </w:p>
        </w:tc>
        <w:tc>
          <w:tcPr>
            <w:tcW w:w="1634" w:type="dxa"/>
            <w:tcBorders>
              <w:top w:val="nil"/>
              <w:left w:val="nil"/>
              <w:bottom w:val="single" w:sz="4" w:space="0" w:color="auto"/>
              <w:right w:val="single" w:sz="12" w:space="0" w:color="auto"/>
            </w:tcBorders>
            <w:shd w:val="clear" w:color="auto" w:fill="auto"/>
            <w:vAlign w:val="center"/>
            <w:hideMark/>
          </w:tcPr>
          <w:p w14:paraId="200E9F6F" w14:textId="77777777" w:rsidR="003D3687" w:rsidRPr="003C0DD8" w:rsidRDefault="003D3687" w:rsidP="003D3687">
            <w:pPr>
              <w:jc w:val="both"/>
              <w:rPr>
                <w:rFonts w:ascii="Arial" w:hAnsi="Arial" w:cs="Arial"/>
                <w:sz w:val="16"/>
                <w:szCs w:val="16"/>
                <w:lang w:val="es-BO" w:eastAsia="es-ES"/>
              </w:rPr>
            </w:pPr>
            <w:r w:rsidRPr="003C0DD8">
              <w:rPr>
                <w:rFonts w:ascii="Arial" w:hAnsi="Arial" w:cs="Arial"/>
                <w:sz w:val="16"/>
                <w:szCs w:val="16"/>
                <w:lang w:val="es-BO" w:eastAsia="es-ES"/>
              </w:rPr>
              <w:t> </w:t>
            </w:r>
          </w:p>
        </w:tc>
      </w:tr>
      <w:tr w:rsidR="003D3687" w:rsidRPr="003C0DD8" w14:paraId="79B42F75" w14:textId="77777777" w:rsidTr="003D3687">
        <w:trPr>
          <w:trHeight w:val="300"/>
          <w:jc w:val="center"/>
        </w:trPr>
        <w:tc>
          <w:tcPr>
            <w:tcW w:w="5045" w:type="dxa"/>
            <w:gridSpan w:val="2"/>
            <w:tcBorders>
              <w:top w:val="single" w:sz="4" w:space="0" w:color="auto"/>
              <w:left w:val="single" w:sz="12" w:space="0" w:color="auto"/>
              <w:bottom w:val="single" w:sz="4" w:space="0" w:color="auto"/>
              <w:right w:val="single" w:sz="4" w:space="0" w:color="auto"/>
            </w:tcBorders>
            <w:shd w:val="clear" w:color="auto" w:fill="auto"/>
            <w:vAlign w:val="center"/>
            <w:hideMark/>
          </w:tcPr>
          <w:p w14:paraId="6B76D24B" w14:textId="77777777" w:rsidR="003D3687" w:rsidRPr="003C0DD8" w:rsidRDefault="003D3687" w:rsidP="003D3687">
            <w:pPr>
              <w:ind w:firstLineChars="100" w:firstLine="160"/>
              <w:rPr>
                <w:rFonts w:ascii="Arial" w:hAnsi="Arial" w:cs="Arial"/>
                <w:sz w:val="16"/>
                <w:szCs w:val="16"/>
                <w:lang w:val="es-BO" w:eastAsia="es-ES"/>
              </w:rPr>
            </w:pPr>
            <w:r w:rsidRPr="003C0DD8">
              <w:rPr>
                <w:rFonts w:ascii="Arial" w:hAnsi="Arial" w:cs="Arial"/>
                <w:sz w:val="16"/>
                <w:szCs w:val="16"/>
                <w:lang w:val="es-BO" w:eastAsia="es-ES"/>
              </w:rPr>
              <w:t>b) Contratos Facultativos</w:t>
            </w:r>
          </w:p>
        </w:tc>
        <w:tc>
          <w:tcPr>
            <w:tcW w:w="1701" w:type="dxa"/>
            <w:tcBorders>
              <w:top w:val="nil"/>
              <w:left w:val="nil"/>
              <w:bottom w:val="single" w:sz="4" w:space="0" w:color="auto"/>
              <w:right w:val="single" w:sz="4" w:space="0" w:color="auto"/>
            </w:tcBorders>
            <w:shd w:val="clear" w:color="auto" w:fill="auto"/>
            <w:vAlign w:val="center"/>
            <w:hideMark/>
          </w:tcPr>
          <w:p w14:paraId="486E6A60" w14:textId="77777777" w:rsidR="003D3687" w:rsidRPr="003C0DD8" w:rsidRDefault="003D3687" w:rsidP="003D3687">
            <w:pPr>
              <w:jc w:val="both"/>
              <w:rPr>
                <w:rFonts w:ascii="Arial" w:hAnsi="Arial" w:cs="Arial"/>
                <w:sz w:val="16"/>
                <w:szCs w:val="16"/>
                <w:lang w:val="es-BO" w:eastAsia="es-ES"/>
              </w:rPr>
            </w:pPr>
            <w:r w:rsidRPr="003C0DD8">
              <w:rPr>
                <w:rFonts w:ascii="Arial" w:hAnsi="Arial" w:cs="Arial"/>
                <w:sz w:val="16"/>
                <w:szCs w:val="16"/>
                <w:lang w:val="es-BO" w:eastAsia="es-ES"/>
              </w:rPr>
              <w:t> </w:t>
            </w:r>
          </w:p>
        </w:tc>
        <w:tc>
          <w:tcPr>
            <w:tcW w:w="1634" w:type="dxa"/>
            <w:tcBorders>
              <w:top w:val="nil"/>
              <w:left w:val="nil"/>
              <w:bottom w:val="single" w:sz="4" w:space="0" w:color="auto"/>
              <w:right w:val="single" w:sz="12" w:space="0" w:color="auto"/>
            </w:tcBorders>
            <w:shd w:val="clear" w:color="auto" w:fill="auto"/>
            <w:vAlign w:val="center"/>
            <w:hideMark/>
          </w:tcPr>
          <w:p w14:paraId="4EF3CAB4" w14:textId="77777777" w:rsidR="003D3687" w:rsidRPr="003C0DD8" w:rsidRDefault="003D3687" w:rsidP="003D3687">
            <w:pPr>
              <w:jc w:val="both"/>
              <w:rPr>
                <w:rFonts w:ascii="Arial" w:hAnsi="Arial" w:cs="Arial"/>
                <w:sz w:val="16"/>
                <w:szCs w:val="16"/>
                <w:lang w:val="es-BO" w:eastAsia="es-ES"/>
              </w:rPr>
            </w:pPr>
            <w:r w:rsidRPr="003C0DD8">
              <w:rPr>
                <w:rFonts w:ascii="Arial" w:hAnsi="Arial" w:cs="Arial"/>
                <w:sz w:val="16"/>
                <w:szCs w:val="16"/>
                <w:lang w:val="es-BO" w:eastAsia="es-ES"/>
              </w:rPr>
              <w:t> </w:t>
            </w:r>
          </w:p>
        </w:tc>
      </w:tr>
      <w:tr w:rsidR="003D3687" w:rsidRPr="003C0DD8" w14:paraId="3AA42358" w14:textId="77777777" w:rsidTr="003D3687">
        <w:trPr>
          <w:trHeight w:val="315"/>
          <w:jc w:val="center"/>
        </w:trPr>
        <w:tc>
          <w:tcPr>
            <w:tcW w:w="5045" w:type="dxa"/>
            <w:gridSpan w:val="2"/>
            <w:tcBorders>
              <w:top w:val="single" w:sz="4" w:space="0" w:color="auto"/>
              <w:left w:val="single" w:sz="12" w:space="0" w:color="auto"/>
              <w:bottom w:val="single" w:sz="12" w:space="0" w:color="auto"/>
              <w:right w:val="single" w:sz="4" w:space="0" w:color="auto"/>
            </w:tcBorders>
            <w:shd w:val="clear" w:color="000000" w:fill="DBE5F1"/>
            <w:vAlign w:val="center"/>
            <w:hideMark/>
          </w:tcPr>
          <w:p w14:paraId="108D9411" w14:textId="77777777" w:rsidR="003D3687" w:rsidRPr="003C0DD8" w:rsidRDefault="003D3687" w:rsidP="003D3687">
            <w:pPr>
              <w:rPr>
                <w:rFonts w:ascii="Arial" w:hAnsi="Arial" w:cs="Arial"/>
                <w:b/>
                <w:bCs/>
                <w:sz w:val="16"/>
                <w:szCs w:val="16"/>
                <w:lang w:val="es-BO" w:eastAsia="es-ES"/>
              </w:rPr>
            </w:pPr>
            <w:r w:rsidRPr="003C0DD8">
              <w:rPr>
                <w:rFonts w:ascii="Arial" w:hAnsi="Arial" w:cs="Arial"/>
                <w:b/>
                <w:bCs/>
                <w:sz w:val="16"/>
                <w:szCs w:val="16"/>
                <w:lang w:val="es-BO" w:eastAsia="es-ES"/>
              </w:rPr>
              <w:t>TOTAL DISTRIBUCIÓN</w:t>
            </w:r>
          </w:p>
        </w:tc>
        <w:tc>
          <w:tcPr>
            <w:tcW w:w="1701" w:type="dxa"/>
            <w:tcBorders>
              <w:top w:val="nil"/>
              <w:left w:val="nil"/>
              <w:bottom w:val="single" w:sz="12" w:space="0" w:color="auto"/>
              <w:right w:val="single" w:sz="4" w:space="0" w:color="auto"/>
            </w:tcBorders>
            <w:shd w:val="clear" w:color="000000" w:fill="DBE5F1"/>
            <w:vAlign w:val="center"/>
            <w:hideMark/>
          </w:tcPr>
          <w:p w14:paraId="22760DB2" w14:textId="77777777" w:rsidR="003D3687" w:rsidRPr="003C0DD8" w:rsidRDefault="003D3687" w:rsidP="003D3687">
            <w:pPr>
              <w:jc w:val="both"/>
              <w:rPr>
                <w:rFonts w:ascii="Arial" w:hAnsi="Arial" w:cs="Arial"/>
                <w:sz w:val="16"/>
                <w:szCs w:val="16"/>
                <w:lang w:val="es-BO" w:eastAsia="es-ES"/>
              </w:rPr>
            </w:pPr>
            <w:r w:rsidRPr="003C0DD8">
              <w:rPr>
                <w:rFonts w:ascii="Arial" w:hAnsi="Arial" w:cs="Arial"/>
                <w:sz w:val="16"/>
                <w:szCs w:val="16"/>
                <w:lang w:val="es-BO" w:eastAsia="es-ES"/>
              </w:rPr>
              <w:t> </w:t>
            </w:r>
          </w:p>
        </w:tc>
        <w:tc>
          <w:tcPr>
            <w:tcW w:w="1634" w:type="dxa"/>
            <w:tcBorders>
              <w:top w:val="nil"/>
              <w:left w:val="nil"/>
              <w:bottom w:val="single" w:sz="12" w:space="0" w:color="auto"/>
              <w:right w:val="single" w:sz="12" w:space="0" w:color="auto"/>
            </w:tcBorders>
            <w:shd w:val="clear" w:color="000000" w:fill="DBE5F1"/>
            <w:vAlign w:val="center"/>
            <w:hideMark/>
          </w:tcPr>
          <w:p w14:paraId="25F81E03" w14:textId="77777777" w:rsidR="003D3687" w:rsidRPr="003C0DD8" w:rsidRDefault="003D3687"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100%</w:t>
            </w:r>
          </w:p>
        </w:tc>
      </w:tr>
      <w:tr w:rsidR="003D3687" w:rsidRPr="003C0DD8" w14:paraId="757386CC" w14:textId="77777777" w:rsidTr="003D3687">
        <w:trPr>
          <w:trHeight w:val="315"/>
          <w:jc w:val="center"/>
        </w:trPr>
        <w:tc>
          <w:tcPr>
            <w:tcW w:w="440" w:type="dxa"/>
            <w:tcBorders>
              <w:top w:val="single" w:sz="12" w:space="0" w:color="auto"/>
              <w:left w:val="nil"/>
              <w:bottom w:val="single" w:sz="12" w:space="0" w:color="auto"/>
              <w:right w:val="nil"/>
            </w:tcBorders>
            <w:shd w:val="clear" w:color="auto" w:fill="auto"/>
            <w:noWrap/>
            <w:vAlign w:val="bottom"/>
            <w:hideMark/>
          </w:tcPr>
          <w:p w14:paraId="45ECC108" w14:textId="77777777" w:rsidR="003D3687" w:rsidRPr="003C0DD8" w:rsidRDefault="003D3687" w:rsidP="003D3687">
            <w:pPr>
              <w:rPr>
                <w:rFonts w:ascii="Calibri" w:hAnsi="Calibri"/>
                <w:sz w:val="22"/>
                <w:szCs w:val="22"/>
                <w:lang w:val="es-BO" w:eastAsia="es-ES"/>
              </w:rPr>
            </w:pPr>
          </w:p>
        </w:tc>
        <w:tc>
          <w:tcPr>
            <w:tcW w:w="4605" w:type="dxa"/>
            <w:tcBorders>
              <w:top w:val="single" w:sz="12" w:space="0" w:color="auto"/>
              <w:left w:val="nil"/>
              <w:bottom w:val="single" w:sz="12" w:space="0" w:color="auto"/>
              <w:right w:val="nil"/>
            </w:tcBorders>
            <w:shd w:val="clear" w:color="auto" w:fill="auto"/>
            <w:noWrap/>
            <w:vAlign w:val="bottom"/>
            <w:hideMark/>
          </w:tcPr>
          <w:p w14:paraId="26B6367C" w14:textId="77777777" w:rsidR="003D3687" w:rsidRPr="003C0DD8" w:rsidRDefault="003D3687" w:rsidP="003D3687">
            <w:pPr>
              <w:rPr>
                <w:rFonts w:ascii="Calibri" w:hAnsi="Calibri"/>
                <w:sz w:val="22"/>
                <w:szCs w:val="22"/>
                <w:lang w:val="es-BO" w:eastAsia="es-ES"/>
              </w:rPr>
            </w:pPr>
          </w:p>
        </w:tc>
        <w:tc>
          <w:tcPr>
            <w:tcW w:w="1701" w:type="dxa"/>
            <w:tcBorders>
              <w:top w:val="single" w:sz="12" w:space="0" w:color="auto"/>
              <w:left w:val="nil"/>
              <w:bottom w:val="single" w:sz="12" w:space="0" w:color="auto"/>
              <w:right w:val="nil"/>
            </w:tcBorders>
            <w:shd w:val="clear" w:color="auto" w:fill="auto"/>
            <w:noWrap/>
            <w:vAlign w:val="bottom"/>
            <w:hideMark/>
          </w:tcPr>
          <w:p w14:paraId="37550013" w14:textId="77777777" w:rsidR="003D3687" w:rsidRPr="003C0DD8" w:rsidRDefault="003D3687" w:rsidP="003D3687">
            <w:pPr>
              <w:rPr>
                <w:rFonts w:ascii="Calibri" w:hAnsi="Calibri"/>
                <w:sz w:val="22"/>
                <w:szCs w:val="22"/>
                <w:lang w:val="es-BO" w:eastAsia="es-ES"/>
              </w:rPr>
            </w:pPr>
          </w:p>
        </w:tc>
        <w:tc>
          <w:tcPr>
            <w:tcW w:w="1634" w:type="dxa"/>
            <w:tcBorders>
              <w:top w:val="single" w:sz="12" w:space="0" w:color="auto"/>
              <w:left w:val="nil"/>
              <w:bottom w:val="single" w:sz="12" w:space="0" w:color="auto"/>
              <w:right w:val="nil"/>
            </w:tcBorders>
            <w:shd w:val="clear" w:color="auto" w:fill="auto"/>
            <w:noWrap/>
            <w:vAlign w:val="bottom"/>
            <w:hideMark/>
          </w:tcPr>
          <w:p w14:paraId="52F0A840" w14:textId="77777777" w:rsidR="003D3687" w:rsidRPr="003C0DD8" w:rsidRDefault="003D3687" w:rsidP="003D3687">
            <w:pPr>
              <w:rPr>
                <w:rFonts w:ascii="Calibri" w:hAnsi="Calibri"/>
                <w:sz w:val="22"/>
                <w:szCs w:val="22"/>
                <w:lang w:val="es-BO" w:eastAsia="es-ES"/>
              </w:rPr>
            </w:pPr>
          </w:p>
        </w:tc>
      </w:tr>
      <w:tr w:rsidR="003D3687" w:rsidRPr="003C0DD8" w14:paraId="6D634CFF" w14:textId="77777777" w:rsidTr="003D3687">
        <w:trPr>
          <w:trHeight w:val="330"/>
          <w:jc w:val="center"/>
        </w:trPr>
        <w:tc>
          <w:tcPr>
            <w:tcW w:w="8380" w:type="dxa"/>
            <w:gridSpan w:val="4"/>
            <w:tcBorders>
              <w:top w:val="single" w:sz="12" w:space="0" w:color="auto"/>
              <w:left w:val="single" w:sz="12" w:space="0" w:color="auto"/>
              <w:bottom w:val="single" w:sz="4" w:space="0" w:color="auto"/>
              <w:right w:val="single" w:sz="12" w:space="0" w:color="auto"/>
            </w:tcBorders>
            <w:shd w:val="clear" w:color="000000" w:fill="0F253F"/>
            <w:vAlign w:val="center"/>
            <w:hideMark/>
          </w:tcPr>
          <w:p w14:paraId="6C07415C" w14:textId="77777777" w:rsidR="003D3687" w:rsidRPr="003C0DD8" w:rsidRDefault="003D3687"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SUSCRIPCIÓN FACULTATIVA</w:t>
            </w:r>
          </w:p>
        </w:tc>
      </w:tr>
      <w:tr w:rsidR="003D3687" w:rsidRPr="003C0DD8" w14:paraId="27787939" w14:textId="77777777" w:rsidTr="003D3687">
        <w:trPr>
          <w:trHeight w:val="322"/>
          <w:jc w:val="center"/>
        </w:trPr>
        <w:tc>
          <w:tcPr>
            <w:tcW w:w="5045" w:type="dxa"/>
            <w:gridSpan w:val="2"/>
            <w:tcBorders>
              <w:top w:val="single" w:sz="8" w:space="0" w:color="auto"/>
              <w:left w:val="single" w:sz="12" w:space="0" w:color="auto"/>
              <w:bottom w:val="single" w:sz="8" w:space="0" w:color="auto"/>
              <w:right w:val="single" w:sz="8" w:space="0" w:color="000000"/>
            </w:tcBorders>
            <w:shd w:val="clear" w:color="000000" w:fill="DBE5F1"/>
            <w:vAlign w:val="center"/>
            <w:hideMark/>
          </w:tcPr>
          <w:p w14:paraId="158DC61B" w14:textId="77777777" w:rsidR="003D3687" w:rsidRPr="003C0DD8" w:rsidRDefault="003D3687"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NOMBRE REASEGURADOR</w:t>
            </w:r>
          </w:p>
        </w:tc>
        <w:tc>
          <w:tcPr>
            <w:tcW w:w="1701" w:type="dxa"/>
            <w:tcBorders>
              <w:top w:val="nil"/>
              <w:left w:val="nil"/>
              <w:bottom w:val="single" w:sz="8" w:space="0" w:color="auto"/>
              <w:right w:val="single" w:sz="8" w:space="0" w:color="auto"/>
            </w:tcBorders>
            <w:shd w:val="clear" w:color="000000" w:fill="DBE5F1"/>
            <w:vAlign w:val="center"/>
            <w:hideMark/>
          </w:tcPr>
          <w:p w14:paraId="7AF5A9D6" w14:textId="77777777" w:rsidR="003D3687" w:rsidRPr="003C0DD8" w:rsidRDefault="003D3687"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Dólares americanos</w:t>
            </w:r>
          </w:p>
        </w:tc>
        <w:tc>
          <w:tcPr>
            <w:tcW w:w="1634" w:type="dxa"/>
            <w:tcBorders>
              <w:top w:val="nil"/>
              <w:left w:val="nil"/>
              <w:bottom w:val="single" w:sz="8" w:space="0" w:color="auto"/>
              <w:right w:val="single" w:sz="12" w:space="0" w:color="auto"/>
            </w:tcBorders>
            <w:shd w:val="clear" w:color="000000" w:fill="DBE5F1"/>
            <w:vAlign w:val="center"/>
            <w:hideMark/>
          </w:tcPr>
          <w:p w14:paraId="3D816124" w14:textId="77777777" w:rsidR="003D3687" w:rsidRPr="003C0DD8" w:rsidRDefault="003D3687" w:rsidP="003D3687">
            <w:pPr>
              <w:jc w:val="center"/>
              <w:rPr>
                <w:rFonts w:ascii="Arial" w:hAnsi="Arial" w:cs="Arial"/>
                <w:b/>
                <w:bCs/>
                <w:sz w:val="16"/>
                <w:szCs w:val="16"/>
                <w:lang w:val="es-BO" w:eastAsia="es-ES"/>
              </w:rPr>
            </w:pPr>
            <w:r w:rsidRPr="003C0DD8">
              <w:rPr>
                <w:rFonts w:ascii="Arial" w:hAnsi="Arial" w:cs="Arial"/>
                <w:b/>
                <w:bCs/>
                <w:sz w:val="16"/>
                <w:szCs w:val="16"/>
                <w:lang w:val="es-BO" w:eastAsia="es-ES"/>
              </w:rPr>
              <w:t>Porcentaje</w:t>
            </w:r>
          </w:p>
        </w:tc>
      </w:tr>
      <w:tr w:rsidR="003D3687" w:rsidRPr="003C0DD8" w14:paraId="193FD902" w14:textId="77777777" w:rsidTr="003D3687">
        <w:trPr>
          <w:trHeight w:val="315"/>
          <w:jc w:val="center"/>
        </w:trPr>
        <w:tc>
          <w:tcPr>
            <w:tcW w:w="440" w:type="dxa"/>
            <w:tcBorders>
              <w:top w:val="nil"/>
              <w:left w:val="single" w:sz="12" w:space="0" w:color="auto"/>
              <w:bottom w:val="single" w:sz="8" w:space="0" w:color="auto"/>
              <w:right w:val="single" w:sz="8" w:space="0" w:color="auto"/>
            </w:tcBorders>
            <w:shd w:val="clear" w:color="auto" w:fill="auto"/>
            <w:vAlign w:val="center"/>
            <w:hideMark/>
          </w:tcPr>
          <w:p w14:paraId="53CF3CB3"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1</w:t>
            </w:r>
          </w:p>
        </w:tc>
        <w:tc>
          <w:tcPr>
            <w:tcW w:w="4605" w:type="dxa"/>
            <w:tcBorders>
              <w:top w:val="nil"/>
              <w:left w:val="nil"/>
              <w:bottom w:val="single" w:sz="8" w:space="0" w:color="auto"/>
              <w:right w:val="single" w:sz="8" w:space="0" w:color="auto"/>
            </w:tcBorders>
            <w:shd w:val="clear" w:color="auto" w:fill="auto"/>
            <w:vAlign w:val="center"/>
            <w:hideMark/>
          </w:tcPr>
          <w:p w14:paraId="50587352"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1701" w:type="dxa"/>
            <w:tcBorders>
              <w:top w:val="nil"/>
              <w:left w:val="nil"/>
              <w:bottom w:val="single" w:sz="8" w:space="0" w:color="auto"/>
              <w:right w:val="single" w:sz="8" w:space="0" w:color="auto"/>
            </w:tcBorders>
            <w:shd w:val="clear" w:color="auto" w:fill="auto"/>
            <w:vAlign w:val="center"/>
            <w:hideMark/>
          </w:tcPr>
          <w:p w14:paraId="6C4CF7E3"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1634" w:type="dxa"/>
            <w:tcBorders>
              <w:top w:val="nil"/>
              <w:left w:val="nil"/>
              <w:bottom w:val="single" w:sz="8" w:space="0" w:color="auto"/>
              <w:right w:val="single" w:sz="12" w:space="0" w:color="auto"/>
            </w:tcBorders>
            <w:shd w:val="clear" w:color="auto" w:fill="auto"/>
            <w:vAlign w:val="center"/>
            <w:hideMark/>
          </w:tcPr>
          <w:p w14:paraId="5FCEBD45"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r>
      <w:tr w:rsidR="003D3687" w:rsidRPr="003C0DD8" w14:paraId="4063EDE9" w14:textId="77777777" w:rsidTr="003D3687">
        <w:trPr>
          <w:trHeight w:val="315"/>
          <w:jc w:val="center"/>
        </w:trPr>
        <w:tc>
          <w:tcPr>
            <w:tcW w:w="440" w:type="dxa"/>
            <w:tcBorders>
              <w:top w:val="nil"/>
              <w:left w:val="single" w:sz="12" w:space="0" w:color="auto"/>
              <w:bottom w:val="single" w:sz="8" w:space="0" w:color="auto"/>
              <w:right w:val="single" w:sz="8" w:space="0" w:color="auto"/>
            </w:tcBorders>
            <w:shd w:val="clear" w:color="auto" w:fill="auto"/>
            <w:vAlign w:val="center"/>
            <w:hideMark/>
          </w:tcPr>
          <w:p w14:paraId="4174EC81"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2</w:t>
            </w:r>
          </w:p>
        </w:tc>
        <w:tc>
          <w:tcPr>
            <w:tcW w:w="4605" w:type="dxa"/>
            <w:tcBorders>
              <w:top w:val="nil"/>
              <w:left w:val="nil"/>
              <w:bottom w:val="single" w:sz="8" w:space="0" w:color="auto"/>
              <w:right w:val="single" w:sz="8" w:space="0" w:color="auto"/>
            </w:tcBorders>
            <w:shd w:val="clear" w:color="auto" w:fill="auto"/>
            <w:vAlign w:val="center"/>
            <w:hideMark/>
          </w:tcPr>
          <w:p w14:paraId="3DA1F558"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1701" w:type="dxa"/>
            <w:tcBorders>
              <w:top w:val="nil"/>
              <w:left w:val="nil"/>
              <w:bottom w:val="single" w:sz="8" w:space="0" w:color="auto"/>
              <w:right w:val="single" w:sz="8" w:space="0" w:color="auto"/>
            </w:tcBorders>
            <w:shd w:val="clear" w:color="auto" w:fill="auto"/>
            <w:vAlign w:val="center"/>
            <w:hideMark/>
          </w:tcPr>
          <w:p w14:paraId="094DFAB4"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1634" w:type="dxa"/>
            <w:tcBorders>
              <w:top w:val="nil"/>
              <w:left w:val="nil"/>
              <w:bottom w:val="single" w:sz="8" w:space="0" w:color="auto"/>
              <w:right w:val="single" w:sz="12" w:space="0" w:color="auto"/>
            </w:tcBorders>
            <w:shd w:val="clear" w:color="auto" w:fill="auto"/>
            <w:vAlign w:val="center"/>
            <w:hideMark/>
          </w:tcPr>
          <w:p w14:paraId="0F9774AE"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r>
      <w:tr w:rsidR="003D3687" w:rsidRPr="003C0DD8" w14:paraId="3702B6EC" w14:textId="77777777" w:rsidTr="003D3687">
        <w:trPr>
          <w:trHeight w:val="315"/>
          <w:jc w:val="center"/>
        </w:trPr>
        <w:tc>
          <w:tcPr>
            <w:tcW w:w="440" w:type="dxa"/>
            <w:tcBorders>
              <w:top w:val="nil"/>
              <w:left w:val="single" w:sz="12" w:space="0" w:color="auto"/>
              <w:bottom w:val="single" w:sz="8" w:space="0" w:color="auto"/>
              <w:right w:val="single" w:sz="8" w:space="0" w:color="auto"/>
            </w:tcBorders>
            <w:shd w:val="clear" w:color="auto" w:fill="auto"/>
            <w:vAlign w:val="center"/>
            <w:hideMark/>
          </w:tcPr>
          <w:p w14:paraId="54AACE0C"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3</w:t>
            </w:r>
          </w:p>
        </w:tc>
        <w:tc>
          <w:tcPr>
            <w:tcW w:w="4605" w:type="dxa"/>
            <w:tcBorders>
              <w:top w:val="nil"/>
              <w:left w:val="nil"/>
              <w:bottom w:val="single" w:sz="8" w:space="0" w:color="auto"/>
              <w:right w:val="single" w:sz="8" w:space="0" w:color="auto"/>
            </w:tcBorders>
            <w:shd w:val="clear" w:color="auto" w:fill="auto"/>
            <w:vAlign w:val="center"/>
            <w:hideMark/>
          </w:tcPr>
          <w:p w14:paraId="37AF8A5C"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1701" w:type="dxa"/>
            <w:tcBorders>
              <w:top w:val="nil"/>
              <w:left w:val="nil"/>
              <w:bottom w:val="single" w:sz="8" w:space="0" w:color="auto"/>
              <w:right w:val="single" w:sz="8" w:space="0" w:color="auto"/>
            </w:tcBorders>
            <w:shd w:val="clear" w:color="auto" w:fill="auto"/>
            <w:vAlign w:val="center"/>
            <w:hideMark/>
          </w:tcPr>
          <w:p w14:paraId="645BC9C1"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1634" w:type="dxa"/>
            <w:tcBorders>
              <w:top w:val="nil"/>
              <w:left w:val="nil"/>
              <w:bottom w:val="single" w:sz="8" w:space="0" w:color="auto"/>
              <w:right w:val="single" w:sz="12" w:space="0" w:color="auto"/>
            </w:tcBorders>
            <w:shd w:val="clear" w:color="auto" w:fill="auto"/>
            <w:vAlign w:val="center"/>
            <w:hideMark/>
          </w:tcPr>
          <w:p w14:paraId="3057E541"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r>
      <w:tr w:rsidR="003D3687" w:rsidRPr="003C0DD8" w14:paraId="49C9FA2E" w14:textId="77777777" w:rsidTr="003D3687">
        <w:trPr>
          <w:trHeight w:val="315"/>
          <w:jc w:val="center"/>
        </w:trPr>
        <w:tc>
          <w:tcPr>
            <w:tcW w:w="440" w:type="dxa"/>
            <w:tcBorders>
              <w:top w:val="nil"/>
              <w:left w:val="single" w:sz="12" w:space="0" w:color="auto"/>
              <w:bottom w:val="single" w:sz="8" w:space="0" w:color="auto"/>
              <w:right w:val="single" w:sz="8" w:space="0" w:color="auto"/>
            </w:tcBorders>
            <w:shd w:val="clear" w:color="auto" w:fill="auto"/>
            <w:vAlign w:val="center"/>
            <w:hideMark/>
          </w:tcPr>
          <w:p w14:paraId="7E303A12"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4</w:t>
            </w:r>
          </w:p>
        </w:tc>
        <w:tc>
          <w:tcPr>
            <w:tcW w:w="4605" w:type="dxa"/>
            <w:tcBorders>
              <w:top w:val="nil"/>
              <w:left w:val="nil"/>
              <w:bottom w:val="single" w:sz="8" w:space="0" w:color="auto"/>
              <w:right w:val="single" w:sz="8" w:space="0" w:color="auto"/>
            </w:tcBorders>
            <w:shd w:val="clear" w:color="auto" w:fill="auto"/>
            <w:vAlign w:val="center"/>
            <w:hideMark/>
          </w:tcPr>
          <w:p w14:paraId="1B30C98A"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1701" w:type="dxa"/>
            <w:tcBorders>
              <w:top w:val="nil"/>
              <w:left w:val="nil"/>
              <w:bottom w:val="single" w:sz="8" w:space="0" w:color="auto"/>
              <w:right w:val="single" w:sz="8" w:space="0" w:color="auto"/>
            </w:tcBorders>
            <w:shd w:val="clear" w:color="auto" w:fill="auto"/>
            <w:vAlign w:val="center"/>
            <w:hideMark/>
          </w:tcPr>
          <w:p w14:paraId="39B0767E"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1634" w:type="dxa"/>
            <w:tcBorders>
              <w:top w:val="nil"/>
              <w:left w:val="nil"/>
              <w:bottom w:val="single" w:sz="8" w:space="0" w:color="auto"/>
              <w:right w:val="single" w:sz="12" w:space="0" w:color="auto"/>
            </w:tcBorders>
            <w:shd w:val="clear" w:color="auto" w:fill="auto"/>
            <w:vAlign w:val="center"/>
            <w:hideMark/>
          </w:tcPr>
          <w:p w14:paraId="41BEA4ED"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r>
      <w:tr w:rsidR="003D3687" w:rsidRPr="003C0DD8" w14:paraId="7813AFA4" w14:textId="77777777" w:rsidTr="003D3687">
        <w:trPr>
          <w:trHeight w:val="315"/>
          <w:jc w:val="center"/>
        </w:trPr>
        <w:tc>
          <w:tcPr>
            <w:tcW w:w="440" w:type="dxa"/>
            <w:tcBorders>
              <w:top w:val="nil"/>
              <w:left w:val="single" w:sz="12" w:space="0" w:color="auto"/>
              <w:bottom w:val="single" w:sz="8" w:space="0" w:color="auto"/>
              <w:right w:val="single" w:sz="8" w:space="0" w:color="auto"/>
            </w:tcBorders>
            <w:shd w:val="clear" w:color="auto" w:fill="auto"/>
            <w:vAlign w:val="center"/>
            <w:hideMark/>
          </w:tcPr>
          <w:p w14:paraId="648F87A2"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5</w:t>
            </w:r>
          </w:p>
        </w:tc>
        <w:tc>
          <w:tcPr>
            <w:tcW w:w="4605" w:type="dxa"/>
            <w:tcBorders>
              <w:top w:val="nil"/>
              <w:left w:val="nil"/>
              <w:bottom w:val="single" w:sz="8" w:space="0" w:color="auto"/>
              <w:right w:val="single" w:sz="8" w:space="0" w:color="auto"/>
            </w:tcBorders>
            <w:shd w:val="clear" w:color="auto" w:fill="auto"/>
            <w:vAlign w:val="center"/>
            <w:hideMark/>
          </w:tcPr>
          <w:p w14:paraId="71533248"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1701" w:type="dxa"/>
            <w:tcBorders>
              <w:top w:val="nil"/>
              <w:left w:val="nil"/>
              <w:bottom w:val="single" w:sz="8" w:space="0" w:color="auto"/>
              <w:right w:val="single" w:sz="8" w:space="0" w:color="auto"/>
            </w:tcBorders>
            <w:shd w:val="clear" w:color="auto" w:fill="auto"/>
            <w:vAlign w:val="center"/>
            <w:hideMark/>
          </w:tcPr>
          <w:p w14:paraId="1FBCEB98"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1634" w:type="dxa"/>
            <w:tcBorders>
              <w:top w:val="nil"/>
              <w:left w:val="nil"/>
              <w:bottom w:val="single" w:sz="8" w:space="0" w:color="auto"/>
              <w:right w:val="single" w:sz="12" w:space="0" w:color="auto"/>
            </w:tcBorders>
            <w:shd w:val="clear" w:color="auto" w:fill="auto"/>
            <w:vAlign w:val="center"/>
            <w:hideMark/>
          </w:tcPr>
          <w:p w14:paraId="2DA6EE60"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r>
      <w:tr w:rsidR="003D3687" w:rsidRPr="003C0DD8" w14:paraId="59246589" w14:textId="77777777" w:rsidTr="003D3687">
        <w:trPr>
          <w:trHeight w:val="315"/>
          <w:jc w:val="center"/>
        </w:trPr>
        <w:tc>
          <w:tcPr>
            <w:tcW w:w="440" w:type="dxa"/>
            <w:tcBorders>
              <w:top w:val="nil"/>
              <w:left w:val="single" w:sz="12" w:space="0" w:color="auto"/>
              <w:bottom w:val="single" w:sz="8" w:space="0" w:color="auto"/>
              <w:right w:val="single" w:sz="8" w:space="0" w:color="auto"/>
            </w:tcBorders>
            <w:shd w:val="clear" w:color="auto" w:fill="auto"/>
            <w:vAlign w:val="center"/>
            <w:hideMark/>
          </w:tcPr>
          <w:p w14:paraId="26460D75"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w:t>
            </w:r>
          </w:p>
        </w:tc>
        <w:tc>
          <w:tcPr>
            <w:tcW w:w="4605" w:type="dxa"/>
            <w:tcBorders>
              <w:top w:val="nil"/>
              <w:left w:val="nil"/>
              <w:bottom w:val="single" w:sz="8" w:space="0" w:color="auto"/>
              <w:right w:val="single" w:sz="8" w:space="0" w:color="auto"/>
            </w:tcBorders>
            <w:shd w:val="clear" w:color="auto" w:fill="auto"/>
            <w:vAlign w:val="center"/>
            <w:hideMark/>
          </w:tcPr>
          <w:p w14:paraId="687F041D"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1701" w:type="dxa"/>
            <w:tcBorders>
              <w:top w:val="nil"/>
              <w:left w:val="nil"/>
              <w:bottom w:val="single" w:sz="8" w:space="0" w:color="auto"/>
              <w:right w:val="single" w:sz="8" w:space="0" w:color="auto"/>
            </w:tcBorders>
            <w:shd w:val="clear" w:color="auto" w:fill="auto"/>
            <w:vAlign w:val="center"/>
            <w:hideMark/>
          </w:tcPr>
          <w:p w14:paraId="6BCDB8BB"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1634" w:type="dxa"/>
            <w:tcBorders>
              <w:top w:val="nil"/>
              <w:left w:val="nil"/>
              <w:bottom w:val="single" w:sz="8" w:space="0" w:color="auto"/>
              <w:right w:val="single" w:sz="12" w:space="0" w:color="auto"/>
            </w:tcBorders>
            <w:shd w:val="clear" w:color="auto" w:fill="auto"/>
            <w:vAlign w:val="center"/>
            <w:hideMark/>
          </w:tcPr>
          <w:p w14:paraId="4E34C2DD"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r>
      <w:tr w:rsidR="003D3687" w:rsidRPr="003C0DD8" w14:paraId="568D346C" w14:textId="77777777" w:rsidTr="003D3687">
        <w:trPr>
          <w:trHeight w:val="315"/>
          <w:jc w:val="center"/>
        </w:trPr>
        <w:tc>
          <w:tcPr>
            <w:tcW w:w="440" w:type="dxa"/>
            <w:tcBorders>
              <w:top w:val="nil"/>
              <w:left w:val="single" w:sz="12" w:space="0" w:color="auto"/>
              <w:bottom w:val="single" w:sz="12" w:space="0" w:color="auto"/>
              <w:right w:val="single" w:sz="8" w:space="0" w:color="auto"/>
            </w:tcBorders>
            <w:shd w:val="clear" w:color="auto" w:fill="auto"/>
            <w:vAlign w:val="center"/>
            <w:hideMark/>
          </w:tcPr>
          <w:p w14:paraId="64581D06"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N</w:t>
            </w:r>
          </w:p>
        </w:tc>
        <w:tc>
          <w:tcPr>
            <w:tcW w:w="4605" w:type="dxa"/>
            <w:tcBorders>
              <w:top w:val="nil"/>
              <w:left w:val="nil"/>
              <w:bottom w:val="single" w:sz="12" w:space="0" w:color="auto"/>
              <w:right w:val="single" w:sz="8" w:space="0" w:color="auto"/>
            </w:tcBorders>
            <w:shd w:val="clear" w:color="auto" w:fill="auto"/>
            <w:vAlign w:val="center"/>
            <w:hideMark/>
          </w:tcPr>
          <w:p w14:paraId="235E4A5F"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1701" w:type="dxa"/>
            <w:tcBorders>
              <w:top w:val="nil"/>
              <w:left w:val="nil"/>
              <w:bottom w:val="single" w:sz="12" w:space="0" w:color="auto"/>
              <w:right w:val="single" w:sz="8" w:space="0" w:color="auto"/>
            </w:tcBorders>
            <w:shd w:val="clear" w:color="auto" w:fill="auto"/>
            <w:vAlign w:val="center"/>
            <w:hideMark/>
          </w:tcPr>
          <w:p w14:paraId="7357D428"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c>
          <w:tcPr>
            <w:tcW w:w="1634" w:type="dxa"/>
            <w:tcBorders>
              <w:top w:val="nil"/>
              <w:left w:val="nil"/>
              <w:bottom w:val="single" w:sz="12" w:space="0" w:color="auto"/>
              <w:right w:val="single" w:sz="12" w:space="0" w:color="auto"/>
            </w:tcBorders>
            <w:shd w:val="clear" w:color="auto" w:fill="auto"/>
            <w:vAlign w:val="center"/>
            <w:hideMark/>
          </w:tcPr>
          <w:p w14:paraId="0B7304D6" w14:textId="77777777" w:rsidR="003D3687" w:rsidRPr="003C0DD8" w:rsidRDefault="003D3687" w:rsidP="003D3687">
            <w:pPr>
              <w:jc w:val="center"/>
              <w:rPr>
                <w:rFonts w:ascii="Arial" w:hAnsi="Arial" w:cs="Arial"/>
                <w:sz w:val="16"/>
                <w:szCs w:val="16"/>
                <w:lang w:val="es-BO" w:eastAsia="es-ES"/>
              </w:rPr>
            </w:pPr>
            <w:r w:rsidRPr="003C0DD8">
              <w:rPr>
                <w:rFonts w:ascii="Arial" w:hAnsi="Arial" w:cs="Arial"/>
                <w:sz w:val="16"/>
                <w:szCs w:val="16"/>
                <w:lang w:val="es-BO" w:eastAsia="es-ES"/>
              </w:rPr>
              <w:t> </w:t>
            </w:r>
          </w:p>
        </w:tc>
      </w:tr>
      <w:tr w:rsidR="003D3687" w:rsidRPr="003C0DD8" w14:paraId="766FCCCD" w14:textId="77777777" w:rsidTr="003D3687">
        <w:trPr>
          <w:trHeight w:val="330"/>
          <w:jc w:val="center"/>
        </w:trPr>
        <w:tc>
          <w:tcPr>
            <w:tcW w:w="5045" w:type="dxa"/>
            <w:gridSpan w:val="2"/>
            <w:tcBorders>
              <w:top w:val="single" w:sz="12" w:space="0" w:color="auto"/>
              <w:left w:val="single" w:sz="12" w:space="0" w:color="auto"/>
              <w:bottom w:val="single" w:sz="12" w:space="0" w:color="auto"/>
              <w:right w:val="single" w:sz="8" w:space="0" w:color="000000"/>
            </w:tcBorders>
            <w:shd w:val="clear" w:color="000000" w:fill="DBE5F1"/>
            <w:vAlign w:val="center"/>
            <w:hideMark/>
          </w:tcPr>
          <w:p w14:paraId="0220F34C" w14:textId="77777777" w:rsidR="003D3687" w:rsidRPr="003C0DD8" w:rsidRDefault="003D3687" w:rsidP="003D3687">
            <w:pPr>
              <w:jc w:val="right"/>
              <w:rPr>
                <w:rFonts w:ascii="Arial" w:hAnsi="Arial" w:cs="Arial"/>
                <w:b/>
                <w:bCs/>
                <w:sz w:val="16"/>
                <w:szCs w:val="16"/>
                <w:lang w:val="es-BO" w:eastAsia="es-ES"/>
              </w:rPr>
            </w:pPr>
            <w:r w:rsidRPr="003C0DD8">
              <w:rPr>
                <w:rFonts w:ascii="Arial" w:hAnsi="Arial" w:cs="Arial"/>
                <w:b/>
                <w:bCs/>
                <w:sz w:val="16"/>
                <w:szCs w:val="16"/>
                <w:lang w:val="es-BO" w:eastAsia="es-ES"/>
              </w:rPr>
              <w:t>TOTAL SUSCRIPCIÓN</w:t>
            </w:r>
          </w:p>
        </w:tc>
        <w:tc>
          <w:tcPr>
            <w:tcW w:w="1701" w:type="dxa"/>
            <w:tcBorders>
              <w:top w:val="nil"/>
              <w:left w:val="nil"/>
              <w:bottom w:val="single" w:sz="12" w:space="0" w:color="auto"/>
              <w:right w:val="single" w:sz="8" w:space="0" w:color="auto"/>
            </w:tcBorders>
            <w:shd w:val="clear" w:color="000000" w:fill="DBE5F1"/>
            <w:vAlign w:val="center"/>
            <w:hideMark/>
          </w:tcPr>
          <w:p w14:paraId="452258D7" w14:textId="77777777" w:rsidR="003D3687" w:rsidRPr="003C0DD8" w:rsidRDefault="003D3687" w:rsidP="003D3687">
            <w:pPr>
              <w:jc w:val="right"/>
              <w:rPr>
                <w:rFonts w:ascii="Arial" w:hAnsi="Arial" w:cs="Arial"/>
                <w:sz w:val="16"/>
                <w:szCs w:val="16"/>
                <w:lang w:val="es-BO" w:eastAsia="es-ES"/>
              </w:rPr>
            </w:pPr>
            <w:r w:rsidRPr="003C0DD8">
              <w:rPr>
                <w:rFonts w:ascii="Arial" w:hAnsi="Arial" w:cs="Arial"/>
                <w:sz w:val="16"/>
                <w:szCs w:val="16"/>
                <w:lang w:val="es-BO" w:eastAsia="es-ES"/>
              </w:rPr>
              <w:t> </w:t>
            </w:r>
          </w:p>
        </w:tc>
        <w:tc>
          <w:tcPr>
            <w:tcW w:w="1634" w:type="dxa"/>
            <w:tcBorders>
              <w:top w:val="nil"/>
              <w:left w:val="nil"/>
              <w:bottom w:val="single" w:sz="12" w:space="0" w:color="auto"/>
              <w:right w:val="single" w:sz="12" w:space="0" w:color="auto"/>
            </w:tcBorders>
            <w:shd w:val="clear" w:color="000000" w:fill="DBE5F1"/>
            <w:vAlign w:val="center"/>
            <w:hideMark/>
          </w:tcPr>
          <w:p w14:paraId="51B70CB8" w14:textId="77777777" w:rsidR="003D3687" w:rsidRPr="003C0DD8" w:rsidRDefault="003D3687" w:rsidP="003D3687">
            <w:pPr>
              <w:jc w:val="right"/>
              <w:rPr>
                <w:rFonts w:ascii="Arial" w:hAnsi="Arial" w:cs="Arial"/>
                <w:sz w:val="16"/>
                <w:szCs w:val="16"/>
                <w:lang w:val="es-BO" w:eastAsia="es-ES"/>
              </w:rPr>
            </w:pPr>
            <w:r w:rsidRPr="003C0DD8">
              <w:rPr>
                <w:rFonts w:ascii="Arial" w:hAnsi="Arial" w:cs="Arial"/>
                <w:sz w:val="16"/>
                <w:szCs w:val="16"/>
                <w:lang w:val="es-BO" w:eastAsia="es-ES"/>
              </w:rPr>
              <w:t> </w:t>
            </w:r>
          </w:p>
        </w:tc>
      </w:tr>
    </w:tbl>
    <w:p w14:paraId="3A10CC22" w14:textId="77777777" w:rsidR="003D3687" w:rsidRPr="003C0DD8" w:rsidRDefault="003D3687" w:rsidP="003D3687">
      <w:pPr>
        <w:jc w:val="both"/>
        <w:rPr>
          <w:rFonts w:ascii="Verdana" w:hAnsi="Verdana"/>
          <w:b/>
          <w:sz w:val="18"/>
          <w:lang w:val="es-BO"/>
        </w:rPr>
      </w:pPr>
    </w:p>
    <w:p w14:paraId="31741157" w14:textId="77777777" w:rsidR="003D3687" w:rsidRPr="003C0DD8" w:rsidRDefault="003D3687" w:rsidP="003C137A">
      <w:pPr>
        <w:ind w:firstLine="708"/>
        <w:jc w:val="both"/>
        <w:rPr>
          <w:rFonts w:ascii="Verdana" w:hAnsi="Verdana"/>
          <w:i/>
          <w:sz w:val="18"/>
          <w:lang w:val="es-BO"/>
        </w:rPr>
      </w:pPr>
      <w:r w:rsidRPr="003C0DD8">
        <w:rPr>
          <w:rFonts w:ascii="Verdana" w:hAnsi="Verdana"/>
          <w:i/>
          <w:sz w:val="18"/>
          <w:lang w:val="es-BO"/>
        </w:rPr>
        <w:t xml:space="preserve">Este formulario deberá ser llenado para cada póliza. </w:t>
      </w:r>
    </w:p>
    <w:p w14:paraId="4CC9FA0A" w14:textId="77777777" w:rsidR="003D3687" w:rsidRPr="003C0DD8" w:rsidRDefault="003D3687" w:rsidP="003D3687">
      <w:pPr>
        <w:jc w:val="both"/>
        <w:rPr>
          <w:rFonts w:ascii="Verdana" w:hAnsi="Verdana"/>
          <w:i/>
          <w:sz w:val="18"/>
          <w:lang w:val="es-BO"/>
        </w:rPr>
      </w:pPr>
    </w:p>
    <w:p w14:paraId="7B8A3DC0" w14:textId="77777777" w:rsidR="003D3687" w:rsidRPr="003C0DD8" w:rsidRDefault="003D3687" w:rsidP="003C137A">
      <w:pPr>
        <w:ind w:left="708"/>
        <w:jc w:val="both"/>
        <w:rPr>
          <w:rFonts w:ascii="Verdana" w:hAnsi="Verdana"/>
          <w:i/>
          <w:sz w:val="18"/>
          <w:lang w:val="es-BO"/>
        </w:rPr>
      </w:pPr>
      <w:r w:rsidRPr="003C0DD8">
        <w:rPr>
          <w:rFonts w:ascii="Verdana" w:hAnsi="Verdana"/>
          <w:i/>
          <w:sz w:val="18"/>
          <w:lang w:val="es-BO"/>
        </w:rPr>
        <w:t>Asimismo, para cada póliza con colocación facultativa se deberá detallar en hoja adjunta nombre y dirección de los reaseguradores.</w:t>
      </w:r>
    </w:p>
    <w:p w14:paraId="016FF314" w14:textId="77777777" w:rsidR="00FF5906" w:rsidRPr="003C0DD8" w:rsidRDefault="00FF5906" w:rsidP="00D41CCB">
      <w:pPr>
        <w:jc w:val="center"/>
        <w:rPr>
          <w:lang w:val="es-BO"/>
        </w:rPr>
      </w:pPr>
    </w:p>
    <w:p w14:paraId="3ECCF15A" w14:textId="77777777" w:rsidR="003202CB" w:rsidRPr="003C0DD8" w:rsidRDefault="003202CB" w:rsidP="00FF5906">
      <w:pPr>
        <w:jc w:val="center"/>
        <w:rPr>
          <w:rFonts w:ascii="Verdana" w:hAnsi="Verdana" w:cs="Arial"/>
          <w:b/>
          <w:sz w:val="18"/>
          <w:lang w:val="es-BO"/>
        </w:rPr>
      </w:pPr>
    </w:p>
    <w:p w14:paraId="5753CE2E" w14:textId="77777777" w:rsidR="003202CB" w:rsidRPr="003C0DD8" w:rsidRDefault="003202CB" w:rsidP="00FF5906">
      <w:pPr>
        <w:jc w:val="center"/>
        <w:rPr>
          <w:rFonts w:ascii="Verdana" w:hAnsi="Verdana" w:cs="Arial"/>
          <w:b/>
          <w:sz w:val="18"/>
          <w:lang w:val="es-BO"/>
        </w:rPr>
      </w:pPr>
    </w:p>
    <w:p w14:paraId="4519A0C3" w14:textId="77777777" w:rsidR="003202CB" w:rsidRPr="003C0DD8" w:rsidRDefault="003202CB" w:rsidP="00FF5906">
      <w:pPr>
        <w:jc w:val="center"/>
        <w:rPr>
          <w:rFonts w:ascii="Verdana" w:hAnsi="Verdana" w:cs="Arial"/>
          <w:b/>
          <w:sz w:val="18"/>
          <w:lang w:val="es-BO"/>
        </w:rPr>
      </w:pPr>
    </w:p>
    <w:p w14:paraId="033941D2" w14:textId="77777777" w:rsidR="00112D94" w:rsidRPr="003C0DD8" w:rsidRDefault="00112D94" w:rsidP="003D3687">
      <w:pPr>
        <w:ind w:left="360"/>
        <w:jc w:val="center"/>
        <w:rPr>
          <w:rFonts w:ascii="Verdana" w:hAnsi="Verdana" w:cs="Arial"/>
          <w:b/>
          <w:bCs/>
          <w:i/>
          <w:iCs/>
          <w:sz w:val="18"/>
          <w:szCs w:val="18"/>
          <w:lang w:val="es-BO"/>
        </w:rPr>
      </w:pPr>
    </w:p>
    <w:p w14:paraId="469EB4C2" w14:textId="77777777" w:rsidR="007B5F6C" w:rsidRPr="003C0DD8" w:rsidRDefault="007B5F6C" w:rsidP="003D3687">
      <w:pPr>
        <w:ind w:left="360"/>
        <w:jc w:val="center"/>
        <w:rPr>
          <w:rFonts w:ascii="Verdana" w:hAnsi="Verdana" w:cs="Arial"/>
          <w:b/>
          <w:bCs/>
          <w:i/>
          <w:iCs/>
          <w:sz w:val="18"/>
          <w:szCs w:val="18"/>
          <w:lang w:val="es-BO"/>
        </w:rPr>
      </w:pPr>
    </w:p>
    <w:p w14:paraId="51895B68" w14:textId="77777777" w:rsidR="007B5F6C" w:rsidRPr="003C0DD8" w:rsidRDefault="007B5F6C" w:rsidP="003D3687">
      <w:pPr>
        <w:ind w:left="360"/>
        <w:jc w:val="center"/>
        <w:rPr>
          <w:rFonts w:ascii="Verdana" w:hAnsi="Verdana" w:cs="Arial"/>
          <w:b/>
          <w:bCs/>
          <w:i/>
          <w:iCs/>
          <w:sz w:val="18"/>
          <w:szCs w:val="18"/>
          <w:lang w:val="es-BO"/>
        </w:rPr>
      </w:pPr>
    </w:p>
    <w:p w14:paraId="1D8488F6" w14:textId="77777777" w:rsidR="007B5F6C" w:rsidRPr="003C0DD8" w:rsidRDefault="007B5F6C" w:rsidP="003D3687">
      <w:pPr>
        <w:ind w:left="360"/>
        <w:jc w:val="center"/>
        <w:rPr>
          <w:rFonts w:ascii="Verdana" w:hAnsi="Verdana" w:cs="Arial"/>
          <w:b/>
          <w:bCs/>
          <w:i/>
          <w:iCs/>
          <w:sz w:val="18"/>
          <w:szCs w:val="18"/>
          <w:lang w:val="es-BO"/>
        </w:rPr>
      </w:pPr>
    </w:p>
    <w:p w14:paraId="00871997" w14:textId="77777777" w:rsidR="006447B0" w:rsidRPr="003C0DD8" w:rsidRDefault="006447B0" w:rsidP="003D3687">
      <w:pPr>
        <w:ind w:left="360"/>
        <w:jc w:val="center"/>
        <w:rPr>
          <w:rFonts w:ascii="Verdana" w:hAnsi="Verdana" w:cs="Arial"/>
          <w:b/>
          <w:bCs/>
          <w:i/>
          <w:iCs/>
          <w:sz w:val="18"/>
          <w:szCs w:val="18"/>
          <w:lang w:val="es-BO"/>
        </w:rPr>
      </w:pPr>
    </w:p>
    <w:p w14:paraId="59ED6FA0" w14:textId="77777777" w:rsidR="006447B0" w:rsidRPr="003C0DD8" w:rsidRDefault="006447B0" w:rsidP="003D3687">
      <w:pPr>
        <w:ind w:left="360"/>
        <w:jc w:val="center"/>
        <w:rPr>
          <w:rFonts w:ascii="Verdana" w:hAnsi="Verdana" w:cs="Arial"/>
          <w:b/>
          <w:bCs/>
          <w:i/>
          <w:iCs/>
          <w:sz w:val="18"/>
          <w:szCs w:val="18"/>
          <w:lang w:val="es-BO"/>
        </w:rPr>
      </w:pPr>
    </w:p>
    <w:p w14:paraId="04E028B1" w14:textId="77777777" w:rsidR="00112D94" w:rsidRPr="003C0DD8" w:rsidRDefault="00112D94" w:rsidP="003D3687">
      <w:pPr>
        <w:ind w:left="360"/>
        <w:jc w:val="center"/>
        <w:rPr>
          <w:rFonts w:ascii="Verdana" w:hAnsi="Verdana" w:cs="Arial"/>
          <w:b/>
          <w:bCs/>
          <w:i/>
          <w:iCs/>
          <w:sz w:val="18"/>
          <w:szCs w:val="18"/>
          <w:lang w:val="es-BO"/>
        </w:rPr>
      </w:pPr>
    </w:p>
    <w:p w14:paraId="2685CBE5" w14:textId="77777777" w:rsidR="00112D94" w:rsidRPr="003C0DD8" w:rsidRDefault="00112D94" w:rsidP="003D3687">
      <w:pPr>
        <w:ind w:left="360"/>
        <w:jc w:val="center"/>
        <w:rPr>
          <w:rFonts w:ascii="Verdana" w:hAnsi="Verdana" w:cs="Arial"/>
          <w:b/>
          <w:bCs/>
          <w:i/>
          <w:iCs/>
          <w:sz w:val="18"/>
          <w:szCs w:val="18"/>
          <w:lang w:val="es-BO"/>
        </w:rPr>
      </w:pPr>
    </w:p>
    <w:p w14:paraId="75EBCF81" w14:textId="77777777" w:rsidR="00112D94" w:rsidRPr="003C0DD8" w:rsidRDefault="00112D94" w:rsidP="003D3687">
      <w:pPr>
        <w:ind w:left="360"/>
        <w:jc w:val="center"/>
        <w:rPr>
          <w:rFonts w:ascii="Verdana" w:hAnsi="Verdana" w:cs="Arial"/>
          <w:b/>
          <w:bCs/>
          <w:i/>
          <w:iCs/>
          <w:sz w:val="18"/>
          <w:szCs w:val="18"/>
          <w:lang w:val="es-BO"/>
        </w:rPr>
      </w:pPr>
    </w:p>
    <w:p w14:paraId="7284745B" w14:textId="77777777" w:rsidR="00112D94" w:rsidRPr="003C0DD8" w:rsidRDefault="00112D94" w:rsidP="003D3687">
      <w:pPr>
        <w:ind w:left="360"/>
        <w:jc w:val="center"/>
        <w:rPr>
          <w:rFonts w:ascii="Verdana" w:hAnsi="Verdana" w:cs="Arial"/>
          <w:b/>
          <w:bCs/>
          <w:i/>
          <w:iCs/>
          <w:sz w:val="18"/>
          <w:szCs w:val="18"/>
          <w:lang w:val="es-BO"/>
        </w:rPr>
      </w:pPr>
    </w:p>
    <w:p w14:paraId="5E70C7DC" w14:textId="49196DCB" w:rsidR="00112D94" w:rsidRDefault="00112D94" w:rsidP="003D3687">
      <w:pPr>
        <w:ind w:left="360"/>
        <w:jc w:val="center"/>
        <w:rPr>
          <w:rFonts w:ascii="Verdana" w:hAnsi="Verdana" w:cs="Arial"/>
          <w:b/>
          <w:bCs/>
          <w:i/>
          <w:iCs/>
          <w:sz w:val="18"/>
          <w:szCs w:val="18"/>
          <w:lang w:val="es-BO"/>
        </w:rPr>
      </w:pPr>
    </w:p>
    <w:p w14:paraId="6F95ED6B" w14:textId="77777777" w:rsidR="00A7019E" w:rsidRPr="003C0DD8" w:rsidRDefault="00A7019E" w:rsidP="003D3687">
      <w:pPr>
        <w:ind w:left="360"/>
        <w:jc w:val="center"/>
        <w:rPr>
          <w:rFonts w:ascii="Verdana" w:hAnsi="Verdana" w:cs="Arial"/>
          <w:b/>
          <w:bCs/>
          <w:i/>
          <w:iCs/>
          <w:sz w:val="18"/>
          <w:szCs w:val="18"/>
          <w:lang w:val="es-BO"/>
        </w:rPr>
      </w:pPr>
    </w:p>
    <w:p w14:paraId="27B0260E" w14:textId="77777777" w:rsidR="00F76C41" w:rsidRPr="003C0DD8" w:rsidRDefault="00F76C41" w:rsidP="003D3687">
      <w:pPr>
        <w:ind w:left="360"/>
        <w:jc w:val="center"/>
        <w:rPr>
          <w:rFonts w:ascii="Verdana" w:hAnsi="Verdana" w:cs="Arial"/>
          <w:b/>
          <w:bCs/>
          <w:i/>
          <w:iCs/>
          <w:sz w:val="18"/>
          <w:szCs w:val="18"/>
          <w:lang w:val="es-BO"/>
        </w:rPr>
      </w:pPr>
    </w:p>
    <w:p w14:paraId="2BB0A67A" w14:textId="77777777" w:rsidR="00112D94" w:rsidRPr="003C0DD8" w:rsidRDefault="00112D94" w:rsidP="003D3687">
      <w:pPr>
        <w:ind w:left="360"/>
        <w:jc w:val="center"/>
        <w:rPr>
          <w:rFonts w:ascii="Verdana" w:hAnsi="Verdana" w:cs="Arial"/>
          <w:b/>
          <w:bCs/>
          <w:i/>
          <w:iCs/>
          <w:sz w:val="18"/>
          <w:szCs w:val="18"/>
          <w:lang w:val="es-BO"/>
        </w:rPr>
      </w:pPr>
    </w:p>
    <w:p w14:paraId="32EF636C" w14:textId="77777777" w:rsidR="00666011" w:rsidRPr="003C0DD8" w:rsidRDefault="00666011" w:rsidP="003D3687">
      <w:pPr>
        <w:ind w:left="360"/>
        <w:jc w:val="center"/>
        <w:rPr>
          <w:rFonts w:ascii="Verdana" w:hAnsi="Verdana" w:cs="Arial"/>
          <w:b/>
          <w:bCs/>
          <w:i/>
          <w:iCs/>
          <w:sz w:val="18"/>
          <w:szCs w:val="18"/>
          <w:lang w:val="es-BO"/>
        </w:rPr>
      </w:pPr>
    </w:p>
    <w:p w14:paraId="24C5FC8E" w14:textId="77777777" w:rsidR="00112D94" w:rsidRPr="003C0DD8" w:rsidRDefault="00112D94" w:rsidP="003D3687">
      <w:pPr>
        <w:ind w:left="360"/>
        <w:jc w:val="center"/>
        <w:rPr>
          <w:rFonts w:ascii="Verdana" w:hAnsi="Verdana" w:cs="Arial"/>
          <w:b/>
          <w:bCs/>
          <w:i/>
          <w:iCs/>
          <w:sz w:val="18"/>
          <w:szCs w:val="18"/>
          <w:lang w:val="es-BO"/>
        </w:rPr>
      </w:pPr>
    </w:p>
    <w:p w14:paraId="5A7690A7" w14:textId="79FECDAA" w:rsidR="00112D94" w:rsidRPr="003C0DD8" w:rsidRDefault="001E4D14" w:rsidP="00112D94">
      <w:pPr>
        <w:jc w:val="center"/>
        <w:rPr>
          <w:rFonts w:ascii="Verdana" w:hAnsi="Verdana"/>
          <w:b/>
          <w:sz w:val="18"/>
          <w:lang w:val="es-BO"/>
        </w:rPr>
      </w:pPr>
      <w:r w:rsidRPr="003C0DD8">
        <w:rPr>
          <w:rFonts w:ascii="Verdana" w:hAnsi="Verdana"/>
          <w:b/>
          <w:sz w:val="18"/>
          <w:lang w:val="es-BO"/>
        </w:rPr>
        <w:t>FORMULARIO C-1c</w:t>
      </w:r>
    </w:p>
    <w:p w14:paraId="119831EF" w14:textId="77777777" w:rsidR="00112D94" w:rsidRPr="003C0DD8" w:rsidRDefault="00112D94" w:rsidP="00112D94">
      <w:pPr>
        <w:jc w:val="center"/>
        <w:rPr>
          <w:rFonts w:ascii="Verdana" w:hAnsi="Verdana"/>
          <w:b/>
          <w:sz w:val="18"/>
          <w:lang w:val="es-BO"/>
        </w:rPr>
      </w:pPr>
      <w:r w:rsidRPr="003C0DD8">
        <w:rPr>
          <w:rFonts w:ascii="Verdana" w:hAnsi="Verdana"/>
          <w:b/>
          <w:sz w:val="18"/>
          <w:lang w:val="es-BO"/>
        </w:rPr>
        <w:t>DATOS DEL REASEGURADOR LÍDER</w:t>
      </w:r>
    </w:p>
    <w:p w14:paraId="16C05A72" w14:textId="77777777" w:rsidR="00906350" w:rsidRPr="003C0DD8" w:rsidRDefault="00906350" w:rsidP="00112D94">
      <w:pPr>
        <w:jc w:val="center"/>
        <w:rPr>
          <w:rFonts w:ascii="Verdana" w:hAnsi="Verdana"/>
          <w:b/>
          <w:sz w:val="18"/>
          <w:lang w:val="es-BO"/>
        </w:rPr>
      </w:pPr>
    </w:p>
    <w:tbl>
      <w:tblPr>
        <w:tblW w:w="935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026"/>
        <w:gridCol w:w="180"/>
        <w:gridCol w:w="180"/>
        <w:gridCol w:w="1617"/>
        <w:gridCol w:w="76"/>
        <w:gridCol w:w="1726"/>
        <w:gridCol w:w="76"/>
        <w:gridCol w:w="2333"/>
        <w:gridCol w:w="142"/>
      </w:tblGrid>
      <w:tr w:rsidR="00112D94" w:rsidRPr="003C0DD8" w14:paraId="77373C21" w14:textId="77777777" w:rsidTr="00307A1D">
        <w:trPr>
          <w:jc w:val="center"/>
        </w:trPr>
        <w:tc>
          <w:tcPr>
            <w:tcW w:w="3026" w:type="dxa"/>
            <w:tcBorders>
              <w:top w:val="single" w:sz="12" w:space="0" w:color="auto"/>
              <w:left w:val="single" w:sz="12" w:space="0" w:color="auto"/>
              <w:bottom w:val="nil"/>
              <w:right w:val="nil"/>
            </w:tcBorders>
            <w:shd w:val="clear" w:color="auto" w:fill="auto"/>
            <w:tcMar>
              <w:left w:w="0" w:type="dxa"/>
              <w:right w:w="0" w:type="dxa"/>
            </w:tcMar>
            <w:vAlign w:val="center"/>
          </w:tcPr>
          <w:p w14:paraId="6C5A78DD" w14:textId="77777777" w:rsidR="00112D94" w:rsidRPr="003C0DD8" w:rsidRDefault="00112D94" w:rsidP="00307A1D">
            <w:pPr>
              <w:jc w:val="right"/>
              <w:rPr>
                <w:rFonts w:ascii="Arial" w:hAnsi="Arial" w:cs="Arial"/>
                <w:b/>
                <w:sz w:val="2"/>
                <w:szCs w:val="2"/>
                <w:lang w:val="es-BO"/>
              </w:rPr>
            </w:pPr>
          </w:p>
        </w:tc>
        <w:tc>
          <w:tcPr>
            <w:tcW w:w="180" w:type="dxa"/>
            <w:tcBorders>
              <w:top w:val="single" w:sz="12" w:space="0" w:color="auto"/>
              <w:left w:val="nil"/>
              <w:bottom w:val="nil"/>
              <w:right w:val="nil"/>
            </w:tcBorders>
            <w:shd w:val="clear" w:color="auto" w:fill="auto"/>
            <w:vAlign w:val="center"/>
          </w:tcPr>
          <w:p w14:paraId="65DBB1FD" w14:textId="77777777" w:rsidR="00112D94" w:rsidRPr="003C0DD8" w:rsidRDefault="00112D94" w:rsidP="00307A1D">
            <w:pPr>
              <w:jc w:val="center"/>
              <w:rPr>
                <w:rFonts w:ascii="Arial" w:hAnsi="Arial" w:cs="Arial"/>
                <w:b/>
                <w:sz w:val="2"/>
                <w:szCs w:val="2"/>
                <w:lang w:val="es-BO"/>
              </w:rPr>
            </w:pPr>
          </w:p>
        </w:tc>
        <w:tc>
          <w:tcPr>
            <w:tcW w:w="180" w:type="dxa"/>
            <w:tcBorders>
              <w:top w:val="single" w:sz="12" w:space="0" w:color="auto"/>
              <w:left w:val="nil"/>
              <w:bottom w:val="nil"/>
              <w:right w:val="nil"/>
            </w:tcBorders>
            <w:shd w:val="clear" w:color="auto" w:fill="auto"/>
            <w:vAlign w:val="center"/>
          </w:tcPr>
          <w:p w14:paraId="384832EB" w14:textId="77777777" w:rsidR="00112D94" w:rsidRPr="003C0DD8" w:rsidRDefault="00112D94" w:rsidP="00307A1D">
            <w:pPr>
              <w:rPr>
                <w:rFonts w:ascii="Arial" w:hAnsi="Arial" w:cs="Arial"/>
                <w:sz w:val="2"/>
                <w:szCs w:val="2"/>
                <w:lang w:val="es-BO"/>
              </w:rPr>
            </w:pPr>
          </w:p>
        </w:tc>
        <w:tc>
          <w:tcPr>
            <w:tcW w:w="1617" w:type="dxa"/>
            <w:tcBorders>
              <w:top w:val="single" w:sz="12" w:space="0" w:color="auto"/>
              <w:left w:val="nil"/>
              <w:right w:val="nil"/>
            </w:tcBorders>
            <w:shd w:val="clear" w:color="auto" w:fill="auto"/>
            <w:vAlign w:val="center"/>
          </w:tcPr>
          <w:p w14:paraId="44D62C73" w14:textId="77777777" w:rsidR="00112D94" w:rsidRPr="003C0DD8" w:rsidRDefault="00112D94" w:rsidP="00307A1D">
            <w:pPr>
              <w:jc w:val="center"/>
              <w:rPr>
                <w:rFonts w:ascii="Arial" w:hAnsi="Arial" w:cs="Arial"/>
                <w:i/>
                <w:sz w:val="2"/>
                <w:szCs w:val="2"/>
                <w:lang w:val="es-BO"/>
              </w:rPr>
            </w:pPr>
          </w:p>
        </w:tc>
        <w:tc>
          <w:tcPr>
            <w:tcW w:w="76" w:type="dxa"/>
            <w:tcBorders>
              <w:top w:val="single" w:sz="12" w:space="0" w:color="auto"/>
              <w:left w:val="nil"/>
              <w:bottom w:val="nil"/>
              <w:right w:val="nil"/>
            </w:tcBorders>
            <w:shd w:val="clear" w:color="auto" w:fill="auto"/>
            <w:vAlign w:val="center"/>
          </w:tcPr>
          <w:p w14:paraId="677411C4" w14:textId="77777777" w:rsidR="00112D94" w:rsidRPr="003C0DD8" w:rsidRDefault="00112D94" w:rsidP="00307A1D">
            <w:pPr>
              <w:jc w:val="center"/>
              <w:rPr>
                <w:rFonts w:ascii="Arial" w:hAnsi="Arial" w:cs="Arial"/>
                <w:i/>
                <w:sz w:val="2"/>
                <w:szCs w:val="2"/>
                <w:lang w:val="es-BO"/>
              </w:rPr>
            </w:pPr>
          </w:p>
        </w:tc>
        <w:tc>
          <w:tcPr>
            <w:tcW w:w="1726" w:type="dxa"/>
            <w:tcBorders>
              <w:top w:val="single" w:sz="12" w:space="0" w:color="auto"/>
              <w:left w:val="nil"/>
              <w:right w:val="nil"/>
            </w:tcBorders>
            <w:shd w:val="clear" w:color="auto" w:fill="auto"/>
            <w:vAlign w:val="center"/>
          </w:tcPr>
          <w:p w14:paraId="6ADA6BCF" w14:textId="77777777" w:rsidR="00112D94" w:rsidRPr="003C0DD8" w:rsidRDefault="00112D94" w:rsidP="00307A1D">
            <w:pPr>
              <w:jc w:val="center"/>
              <w:rPr>
                <w:rFonts w:ascii="Arial" w:hAnsi="Arial" w:cs="Arial"/>
                <w:i/>
                <w:sz w:val="2"/>
                <w:szCs w:val="2"/>
                <w:lang w:val="es-BO"/>
              </w:rPr>
            </w:pPr>
          </w:p>
        </w:tc>
        <w:tc>
          <w:tcPr>
            <w:tcW w:w="76" w:type="dxa"/>
            <w:tcBorders>
              <w:top w:val="single" w:sz="12" w:space="0" w:color="auto"/>
              <w:left w:val="nil"/>
              <w:bottom w:val="nil"/>
              <w:right w:val="nil"/>
            </w:tcBorders>
            <w:shd w:val="clear" w:color="auto" w:fill="auto"/>
            <w:vAlign w:val="center"/>
          </w:tcPr>
          <w:p w14:paraId="5866DBB5" w14:textId="77777777" w:rsidR="00112D94" w:rsidRPr="003C0DD8" w:rsidRDefault="00112D94" w:rsidP="00307A1D">
            <w:pPr>
              <w:jc w:val="center"/>
              <w:rPr>
                <w:rFonts w:ascii="Arial" w:hAnsi="Arial" w:cs="Arial"/>
                <w:i/>
                <w:sz w:val="2"/>
                <w:szCs w:val="2"/>
                <w:lang w:val="es-BO"/>
              </w:rPr>
            </w:pPr>
          </w:p>
        </w:tc>
        <w:tc>
          <w:tcPr>
            <w:tcW w:w="2333" w:type="dxa"/>
            <w:tcBorders>
              <w:top w:val="single" w:sz="12" w:space="0" w:color="auto"/>
              <w:left w:val="nil"/>
              <w:right w:val="nil"/>
            </w:tcBorders>
            <w:shd w:val="clear" w:color="auto" w:fill="auto"/>
            <w:vAlign w:val="center"/>
          </w:tcPr>
          <w:p w14:paraId="7D07A42A" w14:textId="77777777" w:rsidR="00112D94" w:rsidRPr="003C0DD8" w:rsidRDefault="00112D94" w:rsidP="00307A1D">
            <w:pPr>
              <w:jc w:val="center"/>
              <w:rPr>
                <w:rFonts w:ascii="Arial" w:hAnsi="Arial" w:cs="Arial"/>
                <w:i/>
                <w:sz w:val="2"/>
                <w:szCs w:val="2"/>
                <w:lang w:val="es-BO"/>
              </w:rPr>
            </w:pPr>
          </w:p>
        </w:tc>
        <w:tc>
          <w:tcPr>
            <w:tcW w:w="142" w:type="dxa"/>
            <w:tcBorders>
              <w:top w:val="single" w:sz="12" w:space="0" w:color="auto"/>
              <w:left w:val="nil"/>
              <w:bottom w:val="nil"/>
            </w:tcBorders>
            <w:shd w:val="clear" w:color="auto" w:fill="auto"/>
            <w:vAlign w:val="center"/>
          </w:tcPr>
          <w:p w14:paraId="2931D14D" w14:textId="77777777" w:rsidR="00112D94" w:rsidRPr="003C0DD8" w:rsidRDefault="00112D94" w:rsidP="00307A1D">
            <w:pPr>
              <w:rPr>
                <w:rFonts w:ascii="Arial" w:hAnsi="Arial" w:cs="Arial"/>
                <w:sz w:val="2"/>
                <w:szCs w:val="2"/>
                <w:lang w:val="es-BO"/>
              </w:rPr>
            </w:pPr>
          </w:p>
        </w:tc>
      </w:tr>
      <w:tr w:rsidR="00112D94" w:rsidRPr="003C0DD8" w14:paraId="58D570AA" w14:textId="77777777" w:rsidTr="00307A1D">
        <w:trPr>
          <w:jc w:val="center"/>
        </w:trPr>
        <w:tc>
          <w:tcPr>
            <w:tcW w:w="3026" w:type="dxa"/>
            <w:tcBorders>
              <w:top w:val="nil"/>
              <w:left w:val="single" w:sz="12" w:space="0" w:color="auto"/>
              <w:bottom w:val="nil"/>
              <w:right w:val="nil"/>
            </w:tcBorders>
            <w:shd w:val="clear" w:color="auto" w:fill="auto"/>
            <w:tcMar>
              <w:left w:w="0" w:type="dxa"/>
              <w:right w:w="85" w:type="dxa"/>
            </w:tcMar>
            <w:vAlign w:val="center"/>
          </w:tcPr>
          <w:p w14:paraId="1D0AB0EE" w14:textId="77777777" w:rsidR="00112D94" w:rsidRPr="003C0DD8" w:rsidRDefault="00112D94" w:rsidP="00307A1D">
            <w:pPr>
              <w:jc w:val="right"/>
              <w:rPr>
                <w:rFonts w:ascii="Arial" w:hAnsi="Arial" w:cs="Arial"/>
                <w:b/>
                <w:sz w:val="16"/>
                <w:szCs w:val="16"/>
                <w:lang w:val="es-BO"/>
              </w:rPr>
            </w:pPr>
            <w:r w:rsidRPr="003C0DD8">
              <w:rPr>
                <w:rFonts w:ascii="Arial" w:hAnsi="Arial" w:cs="Arial"/>
                <w:b/>
                <w:sz w:val="16"/>
                <w:szCs w:val="16"/>
                <w:lang w:val="es-BO"/>
              </w:rPr>
              <w:t>Póliza de</w:t>
            </w:r>
          </w:p>
        </w:tc>
        <w:tc>
          <w:tcPr>
            <w:tcW w:w="180" w:type="dxa"/>
            <w:tcBorders>
              <w:top w:val="nil"/>
              <w:left w:val="nil"/>
              <w:bottom w:val="nil"/>
              <w:right w:val="nil"/>
            </w:tcBorders>
            <w:shd w:val="clear" w:color="auto" w:fill="auto"/>
            <w:vAlign w:val="center"/>
          </w:tcPr>
          <w:p w14:paraId="3E326683" w14:textId="77777777" w:rsidR="00112D94" w:rsidRPr="003C0DD8" w:rsidRDefault="00112D94" w:rsidP="00307A1D">
            <w:pPr>
              <w:jc w:val="center"/>
              <w:rPr>
                <w:rFonts w:ascii="Arial" w:hAnsi="Arial" w:cs="Arial"/>
                <w:b/>
                <w:sz w:val="16"/>
                <w:szCs w:val="16"/>
                <w:lang w:val="es-BO"/>
              </w:rPr>
            </w:pPr>
            <w:r w:rsidRPr="003C0DD8">
              <w:rPr>
                <w:rFonts w:ascii="Arial" w:hAnsi="Arial" w:cs="Arial"/>
                <w:b/>
                <w:sz w:val="16"/>
                <w:szCs w:val="16"/>
                <w:lang w:val="es-BO"/>
              </w:rPr>
              <w:t>:</w:t>
            </w:r>
          </w:p>
        </w:tc>
        <w:tc>
          <w:tcPr>
            <w:tcW w:w="180" w:type="dxa"/>
            <w:tcBorders>
              <w:top w:val="nil"/>
              <w:left w:val="nil"/>
              <w:bottom w:val="nil"/>
              <w:right w:val="single" w:sz="4" w:space="0" w:color="auto"/>
            </w:tcBorders>
            <w:shd w:val="clear" w:color="auto" w:fill="auto"/>
            <w:vAlign w:val="center"/>
          </w:tcPr>
          <w:p w14:paraId="2E939771" w14:textId="77777777" w:rsidR="00112D94" w:rsidRPr="003C0DD8" w:rsidRDefault="00112D94" w:rsidP="00307A1D">
            <w:pPr>
              <w:rPr>
                <w:rFonts w:ascii="Arial" w:hAnsi="Arial" w:cs="Arial"/>
                <w:sz w:val="16"/>
                <w:szCs w:val="16"/>
                <w:lang w:val="es-BO"/>
              </w:rPr>
            </w:pPr>
          </w:p>
        </w:tc>
        <w:tc>
          <w:tcPr>
            <w:tcW w:w="5828" w:type="dxa"/>
            <w:gridSpan w:val="5"/>
            <w:tcBorders>
              <w:left w:val="single" w:sz="4" w:space="0" w:color="auto"/>
              <w:bottom w:val="single" w:sz="4" w:space="0" w:color="auto"/>
            </w:tcBorders>
            <w:shd w:val="clear" w:color="auto" w:fill="DBE5F1"/>
            <w:vAlign w:val="center"/>
          </w:tcPr>
          <w:p w14:paraId="6F259A72" w14:textId="77777777" w:rsidR="00112D94" w:rsidRPr="003C0DD8" w:rsidRDefault="00112D94" w:rsidP="00307A1D">
            <w:pPr>
              <w:rPr>
                <w:rFonts w:ascii="Arial" w:hAnsi="Arial" w:cs="Arial"/>
                <w:i/>
                <w:sz w:val="16"/>
                <w:szCs w:val="16"/>
                <w:lang w:val="es-BO"/>
              </w:rPr>
            </w:pPr>
            <w:r w:rsidRPr="003C0DD8">
              <w:rPr>
                <w:rFonts w:ascii="Arial" w:hAnsi="Arial" w:cs="Arial"/>
                <w:i/>
                <w:sz w:val="16"/>
                <w:lang w:val="es-BO"/>
              </w:rPr>
              <w:t>[La principal, según se indica en el DBC]</w:t>
            </w:r>
          </w:p>
        </w:tc>
        <w:tc>
          <w:tcPr>
            <w:tcW w:w="142" w:type="dxa"/>
            <w:tcBorders>
              <w:top w:val="nil"/>
              <w:left w:val="nil"/>
              <w:bottom w:val="nil"/>
            </w:tcBorders>
            <w:shd w:val="clear" w:color="auto" w:fill="auto"/>
            <w:vAlign w:val="center"/>
          </w:tcPr>
          <w:p w14:paraId="10A303CC" w14:textId="77777777" w:rsidR="00112D94" w:rsidRPr="003C0DD8" w:rsidRDefault="00112D94" w:rsidP="00307A1D">
            <w:pPr>
              <w:rPr>
                <w:rFonts w:ascii="Arial" w:hAnsi="Arial" w:cs="Arial"/>
                <w:sz w:val="16"/>
                <w:szCs w:val="16"/>
                <w:lang w:val="es-BO"/>
              </w:rPr>
            </w:pPr>
          </w:p>
        </w:tc>
      </w:tr>
      <w:tr w:rsidR="00112D94" w:rsidRPr="003C0DD8" w14:paraId="0E55D759" w14:textId="77777777" w:rsidTr="00307A1D">
        <w:trPr>
          <w:jc w:val="center"/>
        </w:trPr>
        <w:tc>
          <w:tcPr>
            <w:tcW w:w="9356" w:type="dxa"/>
            <w:gridSpan w:val="9"/>
            <w:tcBorders>
              <w:top w:val="nil"/>
              <w:left w:val="single" w:sz="12" w:space="0" w:color="auto"/>
              <w:bottom w:val="nil"/>
            </w:tcBorders>
            <w:shd w:val="clear" w:color="auto" w:fill="auto"/>
            <w:tcMar>
              <w:left w:w="0" w:type="dxa"/>
              <w:right w:w="0" w:type="dxa"/>
            </w:tcMar>
            <w:vAlign w:val="center"/>
          </w:tcPr>
          <w:p w14:paraId="0F501582" w14:textId="77777777" w:rsidR="00112D94" w:rsidRPr="003C0DD8" w:rsidRDefault="00112D94" w:rsidP="00307A1D">
            <w:pPr>
              <w:rPr>
                <w:rFonts w:ascii="Arial" w:hAnsi="Arial" w:cs="Arial"/>
                <w:sz w:val="2"/>
                <w:szCs w:val="2"/>
                <w:lang w:val="es-BO"/>
              </w:rPr>
            </w:pPr>
          </w:p>
        </w:tc>
      </w:tr>
      <w:tr w:rsidR="00112D94" w:rsidRPr="003C0DD8" w14:paraId="2DBF2094" w14:textId="77777777" w:rsidTr="00307A1D">
        <w:trPr>
          <w:jc w:val="center"/>
        </w:trPr>
        <w:tc>
          <w:tcPr>
            <w:tcW w:w="3026" w:type="dxa"/>
            <w:tcBorders>
              <w:top w:val="nil"/>
              <w:left w:val="single" w:sz="12" w:space="0" w:color="auto"/>
              <w:bottom w:val="nil"/>
              <w:right w:val="nil"/>
            </w:tcBorders>
            <w:shd w:val="clear" w:color="auto" w:fill="auto"/>
            <w:tcMar>
              <w:left w:w="0" w:type="dxa"/>
              <w:right w:w="85" w:type="dxa"/>
            </w:tcMar>
            <w:vAlign w:val="center"/>
          </w:tcPr>
          <w:p w14:paraId="0E3330E0" w14:textId="77777777" w:rsidR="00112D94" w:rsidRPr="003C0DD8" w:rsidRDefault="00112D94" w:rsidP="00307A1D">
            <w:pPr>
              <w:jc w:val="right"/>
              <w:rPr>
                <w:rFonts w:ascii="Arial" w:hAnsi="Arial" w:cs="Arial"/>
                <w:b/>
                <w:sz w:val="16"/>
                <w:szCs w:val="16"/>
                <w:lang w:val="es-BO"/>
              </w:rPr>
            </w:pPr>
            <w:r w:rsidRPr="003C0DD8">
              <w:rPr>
                <w:rFonts w:ascii="Arial" w:hAnsi="Arial" w:cs="Arial"/>
                <w:b/>
                <w:sz w:val="16"/>
                <w:szCs w:val="16"/>
                <w:lang w:val="es-BO"/>
              </w:rPr>
              <w:t>Reasegurador Líder</w:t>
            </w:r>
          </w:p>
        </w:tc>
        <w:tc>
          <w:tcPr>
            <w:tcW w:w="180" w:type="dxa"/>
            <w:tcBorders>
              <w:top w:val="nil"/>
              <w:left w:val="nil"/>
              <w:bottom w:val="nil"/>
              <w:right w:val="nil"/>
            </w:tcBorders>
            <w:shd w:val="clear" w:color="auto" w:fill="auto"/>
            <w:vAlign w:val="center"/>
          </w:tcPr>
          <w:p w14:paraId="5CE6B60C" w14:textId="77777777" w:rsidR="00112D94" w:rsidRPr="003C0DD8" w:rsidRDefault="00112D94" w:rsidP="00307A1D">
            <w:pPr>
              <w:jc w:val="center"/>
              <w:rPr>
                <w:rFonts w:ascii="Arial" w:hAnsi="Arial" w:cs="Arial"/>
                <w:b/>
                <w:sz w:val="16"/>
                <w:szCs w:val="16"/>
                <w:lang w:val="es-BO"/>
              </w:rPr>
            </w:pPr>
            <w:r w:rsidRPr="003C0DD8">
              <w:rPr>
                <w:rFonts w:ascii="Arial" w:hAnsi="Arial" w:cs="Arial"/>
                <w:b/>
                <w:sz w:val="16"/>
                <w:szCs w:val="16"/>
                <w:lang w:val="es-BO"/>
              </w:rPr>
              <w:t>:</w:t>
            </w:r>
          </w:p>
        </w:tc>
        <w:tc>
          <w:tcPr>
            <w:tcW w:w="180" w:type="dxa"/>
            <w:tcBorders>
              <w:top w:val="nil"/>
              <w:left w:val="nil"/>
              <w:bottom w:val="nil"/>
              <w:right w:val="single" w:sz="4" w:space="0" w:color="auto"/>
            </w:tcBorders>
            <w:shd w:val="clear" w:color="auto" w:fill="auto"/>
            <w:vAlign w:val="center"/>
          </w:tcPr>
          <w:p w14:paraId="19E2DECD" w14:textId="77777777" w:rsidR="00112D94" w:rsidRPr="003C0DD8" w:rsidRDefault="00112D94" w:rsidP="00307A1D">
            <w:pPr>
              <w:rPr>
                <w:rFonts w:ascii="Arial" w:hAnsi="Arial" w:cs="Arial"/>
                <w:sz w:val="16"/>
                <w:szCs w:val="16"/>
                <w:lang w:val="es-BO"/>
              </w:rPr>
            </w:pPr>
          </w:p>
        </w:tc>
        <w:tc>
          <w:tcPr>
            <w:tcW w:w="5828" w:type="dxa"/>
            <w:gridSpan w:val="5"/>
            <w:tcBorders>
              <w:top w:val="single" w:sz="4" w:space="0" w:color="auto"/>
              <w:left w:val="single" w:sz="4" w:space="0" w:color="auto"/>
              <w:bottom w:val="single" w:sz="4" w:space="0" w:color="auto"/>
            </w:tcBorders>
            <w:shd w:val="clear" w:color="auto" w:fill="DBE5F1"/>
            <w:vAlign w:val="center"/>
          </w:tcPr>
          <w:p w14:paraId="2F8A1C4A" w14:textId="77777777" w:rsidR="00112D94" w:rsidRPr="003C0DD8" w:rsidRDefault="00112D94" w:rsidP="00307A1D">
            <w:pPr>
              <w:rPr>
                <w:rFonts w:ascii="Arial" w:hAnsi="Arial" w:cs="Arial"/>
                <w:i/>
                <w:sz w:val="16"/>
                <w:szCs w:val="16"/>
                <w:lang w:val="es-BO"/>
              </w:rPr>
            </w:pPr>
          </w:p>
        </w:tc>
        <w:tc>
          <w:tcPr>
            <w:tcW w:w="142" w:type="dxa"/>
            <w:tcBorders>
              <w:top w:val="nil"/>
              <w:left w:val="nil"/>
              <w:bottom w:val="nil"/>
            </w:tcBorders>
            <w:shd w:val="clear" w:color="auto" w:fill="auto"/>
            <w:vAlign w:val="center"/>
          </w:tcPr>
          <w:p w14:paraId="606C171A" w14:textId="77777777" w:rsidR="00112D94" w:rsidRPr="003C0DD8" w:rsidRDefault="00112D94" w:rsidP="00307A1D">
            <w:pPr>
              <w:rPr>
                <w:rFonts w:ascii="Arial" w:hAnsi="Arial" w:cs="Arial"/>
                <w:sz w:val="16"/>
                <w:szCs w:val="16"/>
                <w:lang w:val="es-BO"/>
              </w:rPr>
            </w:pPr>
          </w:p>
        </w:tc>
      </w:tr>
      <w:tr w:rsidR="00112D94" w:rsidRPr="003C0DD8" w14:paraId="36C0DABB" w14:textId="77777777" w:rsidTr="00307A1D">
        <w:trPr>
          <w:jc w:val="center"/>
        </w:trPr>
        <w:tc>
          <w:tcPr>
            <w:tcW w:w="3026" w:type="dxa"/>
            <w:tcBorders>
              <w:top w:val="nil"/>
              <w:left w:val="single" w:sz="12" w:space="0" w:color="auto"/>
              <w:bottom w:val="nil"/>
              <w:right w:val="nil"/>
            </w:tcBorders>
            <w:shd w:val="clear" w:color="auto" w:fill="auto"/>
            <w:tcMar>
              <w:left w:w="0" w:type="dxa"/>
              <w:right w:w="85" w:type="dxa"/>
            </w:tcMar>
            <w:vAlign w:val="center"/>
          </w:tcPr>
          <w:p w14:paraId="1851A955" w14:textId="77777777" w:rsidR="00112D94" w:rsidRPr="003C0DD8" w:rsidRDefault="00112D94" w:rsidP="00307A1D">
            <w:pPr>
              <w:jc w:val="right"/>
              <w:rPr>
                <w:rFonts w:ascii="Arial" w:hAnsi="Arial" w:cs="Arial"/>
                <w:sz w:val="2"/>
                <w:szCs w:val="2"/>
                <w:lang w:val="es-BO"/>
              </w:rPr>
            </w:pPr>
          </w:p>
        </w:tc>
        <w:tc>
          <w:tcPr>
            <w:tcW w:w="180" w:type="dxa"/>
            <w:tcBorders>
              <w:top w:val="nil"/>
              <w:left w:val="nil"/>
              <w:bottom w:val="nil"/>
              <w:right w:val="nil"/>
            </w:tcBorders>
            <w:shd w:val="clear" w:color="auto" w:fill="auto"/>
            <w:vAlign w:val="center"/>
          </w:tcPr>
          <w:p w14:paraId="0FD9D402" w14:textId="77777777" w:rsidR="00112D94" w:rsidRPr="003C0DD8" w:rsidRDefault="00112D94" w:rsidP="00307A1D">
            <w:pPr>
              <w:jc w:val="center"/>
              <w:rPr>
                <w:rFonts w:ascii="Arial" w:hAnsi="Arial" w:cs="Arial"/>
                <w:b/>
                <w:sz w:val="2"/>
                <w:szCs w:val="2"/>
                <w:lang w:val="es-BO"/>
              </w:rPr>
            </w:pPr>
          </w:p>
        </w:tc>
        <w:tc>
          <w:tcPr>
            <w:tcW w:w="180" w:type="dxa"/>
            <w:tcBorders>
              <w:top w:val="nil"/>
              <w:left w:val="nil"/>
              <w:bottom w:val="nil"/>
              <w:right w:val="nil"/>
            </w:tcBorders>
            <w:shd w:val="clear" w:color="auto" w:fill="auto"/>
            <w:vAlign w:val="center"/>
          </w:tcPr>
          <w:p w14:paraId="32A7180F" w14:textId="77777777" w:rsidR="00112D94" w:rsidRPr="003C0DD8" w:rsidRDefault="00112D94" w:rsidP="00307A1D">
            <w:pPr>
              <w:jc w:val="center"/>
              <w:rPr>
                <w:rFonts w:ascii="Arial" w:hAnsi="Arial" w:cs="Arial"/>
                <w:b/>
                <w:sz w:val="2"/>
                <w:szCs w:val="2"/>
                <w:lang w:val="es-BO"/>
              </w:rPr>
            </w:pPr>
          </w:p>
        </w:tc>
        <w:tc>
          <w:tcPr>
            <w:tcW w:w="5970" w:type="dxa"/>
            <w:gridSpan w:val="6"/>
            <w:tcBorders>
              <w:top w:val="nil"/>
              <w:left w:val="nil"/>
              <w:bottom w:val="nil"/>
            </w:tcBorders>
            <w:shd w:val="clear" w:color="auto" w:fill="auto"/>
            <w:vAlign w:val="center"/>
          </w:tcPr>
          <w:p w14:paraId="4F52CE4A" w14:textId="77777777" w:rsidR="00112D94" w:rsidRPr="003C0DD8" w:rsidRDefault="00112D94" w:rsidP="00307A1D">
            <w:pPr>
              <w:jc w:val="center"/>
              <w:rPr>
                <w:rFonts w:ascii="Arial" w:hAnsi="Arial" w:cs="Arial"/>
                <w:b/>
                <w:sz w:val="2"/>
                <w:szCs w:val="2"/>
                <w:lang w:val="es-BO"/>
              </w:rPr>
            </w:pPr>
          </w:p>
        </w:tc>
      </w:tr>
      <w:tr w:rsidR="00112D94" w:rsidRPr="003C0DD8" w14:paraId="2EDE298E" w14:textId="77777777" w:rsidTr="00307A1D">
        <w:trPr>
          <w:jc w:val="center"/>
        </w:trPr>
        <w:tc>
          <w:tcPr>
            <w:tcW w:w="3026" w:type="dxa"/>
            <w:tcBorders>
              <w:top w:val="nil"/>
              <w:left w:val="single" w:sz="12" w:space="0" w:color="auto"/>
              <w:bottom w:val="nil"/>
              <w:right w:val="nil"/>
            </w:tcBorders>
            <w:shd w:val="clear" w:color="auto" w:fill="auto"/>
            <w:tcMar>
              <w:left w:w="0" w:type="dxa"/>
              <w:right w:w="85" w:type="dxa"/>
            </w:tcMar>
            <w:vAlign w:val="center"/>
          </w:tcPr>
          <w:p w14:paraId="1F93F65A" w14:textId="77777777" w:rsidR="00112D94" w:rsidRPr="003C0DD8" w:rsidRDefault="00112D94" w:rsidP="00307A1D">
            <w:pPr>
              <w:jc w:val="right"/>
              <w:rPr>
                <w:rFonts w:ascii="Arial" w:hAnsi="Arial" w:cs="Arial"/>
                <w:b/>
                <w:sz w:val="16"/>
                <w:szCs w:val="16"/>
                <w:lang w:val="es-BO"/>
              </w:rPr>
            </w:pPr>
            <w:r w:rsidRPr="003C0DD8">
              <w:rPr>
                <w:rFonts w:ascii="Arial" w:hAnsi="Arial" w:cs="Arial"/>
                <w:b/>
                <w:sz w:val="16"/>
                <w:szCs w:val="16"/>
                <w:lang w:val="es-BO"/>
              </w:rPr>
              <w:t xml:space="preserve">Dirección </w:t>
            </w:r>
          </w:p>
        </w:tc>
        <w:tc>
          <w:tcPr>
            <w:tcW w:w="180" w:type="dxa"/>
            <w:tcBorders>
              <w:top w:val="nil"/>
              <w:left w:val="nil"/>
              <w:bottom w:val="nil"/>
              <w:right w:val="nil"/>
            </w:tcBorders>
            <w:shd w:val="clear" w:color="auto" w:fill="auto"/>
            <w:vAlign w:val="center"/>
          </w:tcPr>
          <w:p w14:paraId="0A5E99F0" w14:textId="77777777" w:rsidR="00112D94" w:rsidRPr="003C0DD8" w:rsidRDefault="00112D94" w:rsidP="00307A1D">
            <w:pPr>
              <w:jc w:val="center"/>
              <w:rPr>
                <w:rFonts w:ascii="Arial" w:hAnsi="Arial" w:cs="Arial"/>
                <w:b/>
                <w:sz w:val="16"/>
                <w:szCs w:val="16"/>
                <w:lang w:val="es-BO"/>
              </w:rPr>
            </w:pPr>
            <w:r w:rsidRPr="003C0DD8">
              <w:rPr>
                <w:rFonts w:ascii="Arial" w:hAnsi="Arial" w:cs="Arial"/>
                <w:b/>
                <w:sz w:val="16"/>
                <w:szCs w:val="16"/>
                <w:lang w:val="es-BO"/>
              </w:rPr>
              <w:t>:</w:t>
            </w:r>
          </w:p>
        </w:tc>
        <w:tc>
          <w:tcPr>
            <w:tcW w:w="180" w:type="dxa"/>
            <w:tcBorders>
              <w:top w:val="nil"/>
              <w:left w:val="nil"/>
              <w:bottom w:val="nil"/>
              <w:right w:val="single" w:sz="4" w:space="0" w:color="auto"/>
            </w:tcBorders>
            <w:shd w:val="clear" w:color="auto" w:fill="auto"/>
            <w:vAlign w:val="center"/>
          </w:tcPr>
          <w:p w14:paraId="6A444B5A" w14:textId="77777777" w:rsidR="00112D94" w:rsidRPr="003C0DD8" w:rsidRDefault="00112D94" w:rsidP="00307A1D">
            <w:pPr>
              <w:rPr>
                <w:rFonts w:ascii="Arial" w:hAnsi="Arial" w:cs="Arial"/>
                <w:sz w:val="16"/>
                <w:szCs w:val="16"/>
                <w:lang w:val="es-BO"/>
              </w:rPr>
            </w:pPr>
          </w:p>
        </w:tc>
        <w:tc>
          <w:tcPr>
            <w:tcW w:w="5828" w:type="dxa"/>
            <w:gridSpan w:val="5"/>
            <w:tcBorders>
              <w:left w:val="single" w:sz="4" w:space="0" w:color="auto"/>
              <w:bottom w:val="single" w:sz="4" w:space="0" w:color="auto"/>
              <w:right w:val="single" w:sz="4" w:space="0" w:color="auto"/>
            </w:tcBorders>
            <w:shd w:val="clear" w:color="auto" w:fill="DBE5F1"/>
            <w:vAlign w:val="center"/>
          </w:tcPr>
          <w:p w14:paraId="590B9A41" w14:textId="77777777" w:rsidR="00112D94" w:rsidRPr="003C0DD8" w:rsidRDefault="00112D94" w:rsidP="00307A1D">
            <w:pPr>
              <w:rPr>
                <w:rFonts w:ascii="Arial" w:hAnsi="Arial" w:cs="Arial"/>
                <w:sz w:val="16"/>
                <w:szCs w:val="16"/>
                <w:lang w:val="es-BO"/>
              </w:rPr>
            </w:pPr>
          </w:p>
        </w:tc>
        <w:tc>
          <w:tcPr>
            <w:tcW w:w="142" w:type="dxa"/>
            <w:tcBorders>
              <w:top w:val="nil"/>
              <w:left w:val="single" w:sz="4" w:space="0" w:color="auto"/>
              <w:bottom w:val="nil"/>
            </w:tcBorders>
            <w:shd w:val="clear" w:color="auto" w:fill="FFFFFF"/>
            <w:vAlign w:val="center"/>
          </w:tcPr>
          <w:p w14:paraId="2D29924C" w14:textId="77777777" w:rsidR="00112D94" w:rsidRPr="003C0DD8" w:rsidRDefault="00112D94" w:rsidP="00307A1D">
            <w:pPr>
              <w:rPr>
                <w:rFonts w:ascii="Arial" w:hAnsi="Arial" w:cs="Arial"/>
                <w:sz w:val="16"/>
                <w:szCs w:val="16"/>
                <w:lang w:val="es-BO"/>
              </w:rPr>
            </w:pPr>
          </w:p>
        </w:tc>
      </w:tr>
      <w:tr w:rsidR="00112D94" w:rsidRPr="003C0DD8" w14:paraId="696726AB" w14:textId="77777777" w:rsidTr="00307A1D">
        <w:trPr>
          <w:jc w:val="center"/>
        </w:trPr>
        <w:tc>
          <w:tcPr>
            <w:tcW w:w="3026" w:type="dxa"/>
            <w:tcBorders>
              <w:top w:val="nil"/>
              <w:left w:val="single" w:sz="12" w:space="0" w:color="auto"/>
              <w:bottom w:val="nil"/>
              <w:right w:val="nil"/>
            </w:tcBorders>
            <w:shd w:val="clear" w:color="auto" w:fill="auto"/>
            <w:tcMar>
              <w:left w:w="0" w:type="dxa"/>
              <w:right w:w="85" w:type="dxa"/>
            </w:tcMar>
            <w:vAlign w:val="center"/>
          </w:tcPr>
          <w:p w14:paraId="1BECEC0D" w14:textId="77777777" w:rsidR="00112D94" w:rsidRPr="003C0DD8" w:rsidRDefault="00112D94" w:rsidP="00307A1D">
            <w:pPr>
              <w:jc w:val="right"/>
              <w:rPr>
                <w:rFonts w:ascii="Arial" w:hAnsi="Arial" w:cs="Arial"/>
                <w:sz w:val="2"/>
                <w:szCs w:val="2"/>
                <w:lang w:val="es-BO"/>
              </w:rPr>
            </w:pPr>
          </w:p>
        </w:tc>
        <w:tc>
          <w:tcPr>
            <w:tcW w:w="180" w:type="dxa"/>
            <w:tcBorders>
              <w:top w:val="nil"/>
              <w:left w:val="nil"/>
              <w:bottom w:val="nil"/>
              <w:right w:val="nil"/>
            </w:tcBorders>
            <w:shd w:val="clear" w:color="auto" w:fill="auto"/>
            <w:vAlign w:val="center"/>
          </w:tcPr>
          <w:p w14:paraId="6B2882CA" w14:textId="77777777" w:rsidR="00112D94" w:rsidRPr="003C0DD8" w:rsidRDefault="00112D94" w:rsidP="00307A1D">
            <w:pPr>
              <w:jc w:val="center"/>
              <w:rPr>
                <w:rFonts w:ascii="Arial" w:hAnsi="Arial" w:cs="Arial"/>
                <w:b/>
                <w:sz w:val="2"/>
                <w:szCs w:val="2"/>
                <w:lang w:val="es-BO"/>
              </w:rPr>
            </w:pPr>
          </w:p>
        </w:tc>
        <w:tc>
          <w:tcPr>
            <w:tcW w:w="180" w:type="dxa"/>
            <w:tcBorders>
              <w:top w:val="nil"/>
              <w:left w:val="nil"/>
              <w:bottom w:val="nil"/>
              <w:right w:val="nil"/>
            </w:tcBorders>
            <w:shd w:val="clear" w:color="auto" w:fill="auto"/>
            <w:vAlign w:val="center"/>
          </w:tcPr>
          <w:p w14:paraId="0C2E77F2" w14:textId="77777777" w:rsidR="00112D94" w:rsidRPr="003C0DD8" w:rsidRDefault="00112D94" w:rsidP="00307A1D">
            <w:pPr>
              <w:jc w:val="center"/>
              <w:rPr>
                <w:rFonts w:ascii="Arial" w:hAnsi="Arial" w:cs="Arial"/>
                <w:b/>
                <w:sz w:val="2"/>
                <w:szCs w:val="2"/>
                <w:lang w:val="es-BO"/>
              </w:rPr>
            </w:pPr>
          </w:p>
        </w:tc>
        <w:tc>
          <w:tcPr>
            <w:tcW w:w="5970" w:type="dxa"/>
            <w:gridSpan w:val="6"/>
            <w:tcBorders>
              <w:top w:val="nil"/>
              <w:left w:val="nil"/>
              <w:bottom w:val="nil"/>
            </w:tcBorders>
            <w:shd w:val="clear" w:color="auto" w:fill="auto"/>
            <w:vAlign w:val="center"/>
          </w:tcPr>
          <w:p w14:paraId="6DBC3C6D" w14:textId="77777777" w:rsidR="00112D94" w:rsidRPr="003C0DD8" w:rsidRDefault="00112D94" w:rsidP="00307A1D">
            <w:pPr>
              <w:jc w:val="center"/>
              <w:rPr>
                <w:rFonts w:ascii="Arial" w:hAnsi="Arial" w:cs="Arial"/>
                <w:b/>
                <w:sz w:val="2"/>
                <w:szCs w:val="2"/>
                <w:lang w:val="es-BO"/>
              </w:rPr>
            </w:pPr>
          </w:p>
        </w:tc>
      </w:tr>
      <w:tr w:rsidR="00112D94" w:rsidRPr="003C0DD8" w14:paraId="5C681932" w14:textId="77777777" w:rsidTr="00307A1D">
        <w:trPr>
          <w:jc w:val="center"/>
        </w:trPr>
        <w:tc>
          <w:tcPr>
            <w:tcW w:w="3026" w:type="dxa"/>
            <w:tcBorders>
              <w:top w:val="nil"/>
              <w:left w:val="single" w:sz="12" w:space="0" w:color="auto"/>
              <w:bottom w:val="nil"/>
              <w:right w:val="nil"/>
            </w:tcBorders>
            <w:shd w:val="clear" w:color="auto" w:fill="auto"/>
            <w:tcMar>
              <w:left w:w="0" w:type="dxa"/>
              <w:right w:w="85" w:type="dxa"/>
            </w:tcMar>
            <w:vAlign w:val="center"/>
          </w:tcPr>
          <w:p w14:paraId="35435EBD" w14:textId="77777777" w:rsidR="00112D94" w:rsidRPr="003C0DD8" w:rsidRDefault="00112D94" w:rsidP="00307A1D">
            <w:pPr>
              <w:jc w:val="right"/>
              <w:rPr>
                <w:rFonts w:ascii="Arial" w:hAnsi="Arial" w:cs="Arial"/>
                <w:b/>
                <w:sz w:val="16"/>
                <w:szCs w:val="16"/>
                <w:lang w:val="es-BO"/>
              </w:rPr>
            </w:pPr>
            <w:r w:rsidRPr="003C0DD8">
              <w:rPr>
                <w:rFonts w:ascii="Arial" w:hAnsi="Arial" w:cs="Arial"/>
                <w:b/>
                <w:sz w:val="16"/>
                <w:szCs w:val="16"/>
                <w:lang w:val="es-BO"/>
              </w:rPr>
              <w:t>Teléfonos</w:t>
            </w:r>
            <w:r w:rsidR="00E67D4A" w:rsidRPr="003C0DD8">
              <w:rPr>
                <w:rFonts w:ascii="Arial" w:hAnsi="Arial" w:cs="Arial"/>
                <w:b/>
                <w:sz w:val="16"/>
                <w:szCs w:val="16"/>
                <w:lang w:val="es-BO"/>
              </w:rPr>
              <w:t xml:space="preserve">/Fax </w:t>
            </w:r>
          </w:p>
        </w:tc>
        <w:tc>
          <w:tcPr>
            <w:tcW w:w="180" w:type="dxa"/>
            <w:tcBorders>
              <w:top w:val="nil"/>
              <w:left w:val="nil"/>
              <w:bottom w:val="nil"/>
              <w:right w:val="nil"/>
            </w:tcBorders>
            <w:shd w:val="clear" w:color="auto" w:fill="auto"/>
            <w:vAlign w:val="center"/>
          </w:tcPr>
          <w:p w14:paraId="749652B9" w14:textId="77777777" w:rsidR="00112D94" w:rsidRPr="003C0DD8" w:rsidRDefault="00112D94" w:rsidP="00307A1D">
            <w:pPr>
              <w:jc w:val="center"/>
              <w:rPr>
                <w:rFonts w:ascii="Arial" w:hAnsi="Arial" w:cs="Arial"/>
                <w:b/>
                <w:sz w:val="16"/>
                <w:szCs w:val="16"/>
                <w:lang w:val="es-BO"/>
              </w:rPr>
            </w:pPr>
            <w:r w:rsidRPr="003C0DD8">
              <w:rPr>
                <w:rFonts w:ascii="Arial" w:hAnsi="Arial" w:cs="Arial"/>
                <w:b/>
                <w:sz w:val="16"/>
                <w:szCs w:val="16"/>
                <w:lang w:val="es-BO"/>
              </w:rPr>
              <w:t>:</w:t>
            </w:r>
          </w:p>
        </w:tc>
        <w:tc>
          <w:tcPr>
            <w:tcW w:w="180" w:type="dxa"/>
            <w:tcBorders>
              <w:top w:val="nil"/>
              <w:left w:val="nil"/>
              <w:bottom w:val="nil"/>
              <w:right w:val="single" w:sz="4" w:space="0" w:color="auto"/>
            </w:tcBorders>
            <w:shd w:val="clear" w:color="auto" w:fill="auto"/>
            <w:vAlign w:val="center"/>
          </w:tcPr>
          <w:p w14:paraId="45F069C9" w14:textId="77777777" w:rsidR="00112D94" w:rsidRPr="003C0DD8" w:rsidRDefault="00112D94" w:rsidP="00307A1D">
            <w:pPr>
              <w:rPr>
                <w:rFonts w:ascii="Arial" w:hAnsi="Arial" w:cs="Arial"/>
                <w:sz w:val="16"/>
                <w:szCs w:val="16"/>
                <w:lang w:val="es-BO"/>
              </w:rPr>
            </w:pPr>
          </w:p>
        </w:tc>
        <w:tc>
          <w:tcPr>
            <w:tcW w:w="5828" w:type="dxa"/>
            <w:gridSpan w:val="5"/>
            <w:tcBorders>
              <w:left w:val="single" w:sz="4" w:space="0" w:color="auto"/>
              <w:bottom w:val="single" w:sz="4" w:space="0" w:color="auto"/>
              <w:right w:val="single" w:sz="4" w:space="0" w:color="auto"/>
            </w:tcBorders>
            <w:shd w:val="clear" w:color="auto" w:fill="DBE5F1"/>
            <w:vAlign w:val="center"/>
          </w:tcPr>
          <w:p w14:paraId="3317111F" w14:textId="77777777" w:rsidR="00112D94" w:rsidRPr="003C0DD8" w:rsidRDefault="00112D94" w:rsidP="00307A1D">
            <w:pPr>
              <w:rPr>
                <w:rFonts w:ascii="Arial" w:hAnsi="Arial" w:cs="Arial"/>
                <w:sz w:val="16"/>
                <w:szCs w:val="16"/>
                <w:lang w:val="es-BO"/>
              </w:rPr>
            </w:pPr>
          </w:p>
        </w:tc>
        <w:tc>
          <w:tcPr>
            <w:tcW w:w="142" w:type="dxa"/>
            <w:tcBorders>
              <w:top w:val="nil"/>
              <w:left w:val="single" w:sz="4" w:space="0" w:color="auto"/>
              <w:bottom w:val="nil"/>
            </w:tcBorders>
            <w:shd w:val="clear" w:color="auto" w:fill="FFFFFF"/>
            <w:vAlign w:val="center"/>
          </w:tcPr>
          <w:p w14:paraId="16F8A895" w14:textId="77777777" w:rsidR="00112D94" w:rsidRPr="003C0DD8" w:rsidRDefault="00112D94" w:rsidP="00307A1D">
            <w:pPr>
              <w:rPr>
                <w:rFonts w:ascii="Arial" w:hAnsi="Arial" w:cs="Arial"/>
                <w:sz w:val="16"/>
                <w:szCs w:val="16"/>
                <w:lang w:val="es-BO"/>
              </w:rPr>
            </w:pPr>
          </w:p>
        </w:tc>
      </w:tr>
      <w:tr w:rsidR="00112D94" w:rsidRPr="003C0DD8" w14:paraId="7EA3AF86" w14:textId="77777777" w:rsidTr="00307A1D">
        <w:trPr>
          <w:jc w:val="center"/>
        </w:trPr>
        <w:tc>
          <w:tcPr>
            <w:tcW w:w="3026" w:type="dxa"/>
            <w:tcBorders>
              <w:top w:val="nil"/>
              <w:left w:val="single" w:sz="12" w:space="0" w:color="auto"/>
              <w:bottom w:val="nil"/>
              <w:right w:val="nil"/>
            </w:tcBorders>
            <w:shd w:val="clear" w:color="auto" w:fill="auto"/>
            <w:tcMar>
              <w:left w:w="0" w:type="dxa"/>
              <w:right w:w="85" w:type="dxa"/>
            </w:tcMar>
            <w:vAlign w:val="center"/>
          </w:tcPr>
          <w:p w14:paraId="209B6E6E" w14:textId="77777777" w:rsidR="00112D94" w:rsidRPr="003C0DD8" w:rsidRDefault="00112D94" w:rsidP="00307A1D">
            <w:pPr>
              <w:jc w:val="right"/>
              <w:rPr>
                <w:rFonts w:ascii="Arial" w:hAnsi="Arial" w:cs="Arial"/>
                <w:sz w:val="2"/>
                <w:szCs w:val="2"/>
                <w:lang w:val="es-BO"/>
              </w:rPr>
            </w:pPr>
          </w:p>
        </w:tc>
        <w:tc>
          <w:tcPr>
            <w:tcW w:w="180" w:type="dxa"/>
            <w:tcBorders>
              <w:top w:val="nil"/>
              <w:left w:val="nil"/>
              <w:bottom w:val="nil"/>
              <w:right w:val="nil"/>
            </w:tcBorders>
            <w:shd w:val="clear" w:color="auto" w:fill="auto"/>
            <w:vAlign w:val="center"/>
          </w:tcPr>
          <w:p w14:paraId="05E82E95" w14:textId="77777777" w:rsidR="00112D94" w:rsidRPr="003C0DD8" w:rsidRDefault="00112D94" w:rsidP="00307A1D">
            <w:pPr>
              <w:jc w:val="center"/>
              <w:rPr>
                <w:rFonts w:ascii="Arial" w:hAnsi="Arial" w:cs="Arial"/>
                <w:b/>
                <w:sz w:val="2"/>
                <w:szCs w:val="2"/>
                <w:lang w:val="es-BO"/>
              </w:rPr>
            </w:pPr>
          </w:p>
        </w:tc>
        <w:tc>
          <w:tcPr>
            <w:tcW w:w="180" w:type="dxa"/>
            <w:tcBorders>
              <w:top w:val="nil"/>
              <w:left w:val="nil"/>
              <w:bottom w:val="nil"/>
              <w:right w:val="nil"/>
            </w:tcBorders>
            <w:shd w:val="clear" w:color="auto" w:fill="auto"/>
            <w:vAlign w:val="center"/>
          </w:tcPr>
          <w:p w14:paraId="374FBB95" w14:textId="77777777" w:rsidR="00112D94" w:rsidRPr="003C0DD8" w:rsidRDefault="00112D94" w:rsidP="00307A1D">
            <w:pPr>
              <w:jc w:val="center"/>
              <w:rPr>
                <w:rFonts w:ascii="Arial" w:hAnsi="Arial" w:cs="Arial"/>
                <w:b/>
                <w:sz w:val="2"/>
                <w:szCs w:val="2"/>
                <w:lang w:val="es-BO"/>
              </w:rPr>
            </w:pPr>
          </w:p>
        </w:tc>
        <w:tc>
          <w:tcPr>
            <w:tcW w:w="5970" w:type="dxa"/>
            <w:gridSpan w:val="6"/>
            <w:tcBorders>
              <w:top w:val="nil"/>
              <w:left w:val="nil"/>
              <w:bottom w:val="nil"/>
            </w:tcBorders>
            <w:shd w:val="clear" w:color="auto" w:fill="auto"/>
            <w:vAlign w:val="center"/>
          </w:tcPr>
          <w:p w14:paraId="08DC187A" w14:textId="77777777" w:rsidR="00112D94" w:rsidRPr="003C0DD8" w:rsidRDefault="00112D94" w:rsidP="00307A1D">
            <w:pPr>
              <w:jc w:val="center"/>
              <w:rPr>
                <w:rFonts w:ascii="Arial" w:hAnsi="Arial" w:cs="Arial"/>
                <w:b/>
                <w:sz w:val="2"/>
                <w:szCs w:val="2"/>
                <w:lang w:val="es-BO"/>
              </w:rPr>
            </w:pPr>
          </w:p>
        </w:tc>
      </w:tr>
      <w:tr w:rsidR="00112D94" w:rsidRPr="003C0DD8" w14:paraId="23E365BC" w14:textId="77777777" w:rsidTr="00307A1D">
        <w:trPr>
          <w:jc w:val="center"/>
        </w:trPr>
        <w:tc>
          <w:tcPr>
            <w:tcW w:w="3026" w:type="dxa"/>
            <w:tcBorders>
              <w:top w:val="nil"/>
              <w:left w:val="single" w:sz="12" w:space="0" w:color="auto"/>
              <w:bottom w:val="nil"/>
              <w:right w:val="nil"/>
            </w:tcBorders>
            <w:shd w:val="clear" w:color="auto" w:fill="auto"/>
            <w:tcMar>
              <w:left w:w="0" w:type="dxa"/>
              <w:right w:w="85" w:type="dxa"/>
            </w:tcMar>
            <w:vAlign w:val="center"/>
          </w:tcPr>
          <w:p w14:paraId="68919227" w14:textId="77777777" w:rsidR="00112D94" w:rsidRPr="003C0DD8" w:rsidRDefault="00112D94" w:rsidP="00307A1D">
            <w:pPr>
              <w:jc w:val="right"/>
              <w:rPr>
                <w:rFonts w:ascii="Arial" w:hAnsi="Arial" w:cs="Arial"/>
                <w:b/>
                <w:sz w:val="16"/>
                <w:szCs w:val="16"/>
                <w:lang w:val="es-BO"/>
              </w:rPr>
            </w:pPr>
            <w:r w:rsidRPr="003C0DD8">
              <w:rPr>
                <w:rFonts w:ascii="Arial" w:hAnsi="Arial" w:cs="Arial"/>
                <w:b/>
                <w:sz w:val="16"/>
                <w:szCs w:val="16"/>
                <w:lang w:val="es-BO"/>
              </w:rPr>
              <w:t>Persona de Contacto</w:t>
            </w:r>
          </w:p>
        </w:tc>
        <w:tc>
          <w:tcPr>
            <w:tcW w:w="180" w:type="dxa"/>
            <w:tcBorders>
              <w:top w:val="nil"/>
              <w:left w:val="nil"/>
              <w:bottom w:val="nil"/>
              <w:right w:val="nil"/>
            </w:tcBorders>
            <w:shd w:val="clear" w:color="auto" w:fill="auto"/>
            <w:vAlign w:val="center"/>
          </w:tcPr>
          <w:p w14:paraId="33A0C05B" w14:textId="77777777" w:rsidR="00112D94" w:rsidRPr="003C0DD8" w:rsidRDefault="00112D94" w:rsidP="00307A1D">
            <w:pPr>
              <w:jc w:val="center"/>
              <w:rPr>
                <w:rFonts w:ascii="Arial" w:hAnsi="Arial" w:cs="Arial"/>
                <w:b/>
                <w:sz w:val="16"/>
                <w:szCs w:val="16"/>
                <w:lang w:val="es-BO"/>
              </w:rPr>
            </w:pPr>
            <w:r w:rsidRPr="003C0DD8">
              <w:rPr>
                <w:rFonts w:ascii="Arial" w:hAnsi="Arial" w:cs="Arial"/>
                <w:b/>
                <w:sz w:val="16"/>
                <w:szCs w:val="16"/>
                <w:lang w:val="es-BO"/>
              </w:rPr>
              <w:t>:</w:t>
            </w:r>
          </w:p>
        </w:tc>
        <w:tc>
          <w:tcPr>
            <w:tcW w:w="180" w:type="dxa"/>
            <w:tcBorders>
              <w:top w:val="nil"/>
              <w:left w:val="nil"/>
              <w:bottom w:val="nil"/>
              <w:right w:val="single" w:sz="4" w:space="0" w:color="auto"/>
            </w:tcBorders>
            <w:shd w:val="clear" w:color="auto" w:fill="auto"/>
            <w:vAlign w:val="center"/>
          </w:tcPr>
          <w:p w14:paraId="390022E6" w14:textId="77777777" w:rsidR="00112D94" w:rsidRPr="003C0DD8" w:rsidRDefault="00112D94" w:rsidP="00307A1D">
            <w:pPr>
              <w:rPr>
                <w:rFonts w:ascii="Arial" w:hAnsi="Arial" w:cs="Arial"/>
                <w:sz w:val="16"/>
                <w:szCs w:val="16"/>
                <w:lang w:val="es-BO"/>
              </w:rPr>
            </w:pPr>
          </w:p>
        </w:tc>
        <w:tc>
          <w:tcPr>
            <w:tcW w:w="5828" w:type="dxa"/>
            <w:gridSpan w:val="5"/>
            <w:tcBorders>
              <w:left w:val="single" w:sz="4" w:space="0" w:color="auto"/>
              <w:bottom w:val="single" w:sz="4" w:space="0" w:color="auto"/>
              <w:right w:val="single" w:sz="4" w:space="0" w:color="auto"/>
            </w:tcBorders>
            <w:shd w:val="clear" w:color="auto" w:fill="DBE5F1"/>
            <w:vAlign w:val="center"/>
          </w:tcPr>
          <w:p w14:paraId="5547A21A" w14:textId="77777777" w:rsidR="00112D94" w:rsidRPr="003C0DD8" w:rsidRDefault="00112D94" w:rsidP="00307A1D">
            <w:pPr>
              <w:rPr>
                <w:rFonts w:ascii="Arial" w:hAnsi="Arial" w:cs="Arial"/>
                <w:sz w:val="16"/>
                <w:szCs w:val="16"/>
                <w:lang w:val="es-BO"/>
              </w:rPr>
            </w:pPr>
          </w:p>
        </w:tc>
        <w:tc>
          <w:tcPr>
            <w:tcW w:w="142" w:type="dxa"/>
            <w:tcBorders>
              <w:top w:val="nil"/>
              <w:left w:val="single" w:sz="4" w:space="0" w:color="auto"/>
              <w:bottom w:val="nil"/>
            </w:tcBorders>
            <w:shd w:val="clear" w:color="auto" w:fill="FFFFFF"/>
            <w:vAlign w:val="center"/>
          </w:tcPr>
          <w:p w14:paraId="3822A367" w14:textId="77777777" w:rsidR="00112D94" w:rsidRPr="003C0DD8" w:rsidRDefault="00112D94" w:rsidP="00307A1D">
            <w:pPr>
              <w:rPr>
                <w:rFonts w:ascii="Arial" w:hAnsi="Arial" w:cs="Arial"/>
                <w:sz w:val="16"/>
                <w:szCs w:val="16"/>
                <w:lang w:val="es-BO"/>
              </w:rPr>
            </w:pPr>
          </w:p>
        </w:tc>
      </w:tr>
      <w:tr w:rsidR="00112D94" w:rsidRPr="003C0DD8" w14:paraId="7AA364F7" w14:textId="77777777" w:rsidTr="00307A1D">
        <w:trPr>
          <w:jc w:val="center"/>
        </w:trPr>
        <w:tc>
          <w:tcPr>
            <w:tcW w:w="3026" w:type="dxa"/>
            <w:tcBorders>
              <w:top w:val="nil"/>
              <w:left w:val="single" w:sz="12" w:space="0" w:color="auto"/>
              <w:bottom w:val="nil"/>
              <w:right w:val="nil"/>
            </w:tcBorders>
            <w:shd w:val="clear" w:color="auto" w:fill="auto"/>
            <w:tcMar>
              <w:left w:w="0" w:type="dxa"/>
              <w:right w:w="85" w:type="dxa"/>
            </w:tcMar>
            <w:vAlign w:val="center"/>
          </w:tcPr>
          <w:p w14:paraId="65C2A36E" w14:textId="77777777" w:rsidR="00112D94" w:rsidRPr="003C0DD8" w:rsidRDefault="00112D94" w:rsidP="00307A1D">
            <w:pPr>
              <w:jc w:val="right"/>
              <w:rPr>
                <w:rFonts w:ascii="Arial" w:hAnsi="Arial" w:cs="Arial"/>
                <w:sz w:val="2"/>
                <w:szCs w:val="2"/>
                <w:lang w:val="es-BO"/>
              </w:rPr>
            </w:pPr>
          </w:p>
        </w:tc>
        <w:tc>
          <w:tcPr>
            <w:tcW w:w="180" w:type="dxa"/>
            <w:tcBorders>
              <w:top w:val="nil"/>
              <w:left w:val="nil"/>
              <w:bottom w:val="nil"/>
              <w:right w:val="nil"/>
            </w:tcBorders>
            <w:shd w:val="clear" w:color="auto" w:fill="auto"/>
            <w:vAlign w:val="center"/>
          </w:tcPr>
          <w:p w14:paraId="77048D65" w14:textId="77777777" w:rsidR="00112D94" w:rsidRPr="003C0DD8" w:rsidRDefault="00112D94" w:rsidP="00307A1D">
            <w:pPr>
              <w:jc w:val="center"/>
              <w:rPr>
                <w:rFonts w:ascii="Arial" w:hAnsi="Arial" w:cs="Arial"/>
                <w:b/>
                <w:sz w:val="2"/>
                <w:szCs w:val="2"/>
                <w:lang w:val="es-BO"/>
              </w:rPr>
            </w:pPr>
          </w:p>
        </w:tc>
        <w:tc>
          <w:tcPr>
            <w:tcW w:w="180" w:type="dxa"/>
            <w:tcBorders>
              <w:top w:val="nil"/>
              <w:left w:val="nil"/>
              <w:bottom w:val="nil"/>
              <w:right w:val="nil"/>
            </w:tcBorders>
            <w:shd w:val="clear" w:color="auto" w:fill="auto"/>
            <w:vAlign w:val="center"/>
          </w:tcPr>
          <w:p w14:paraId="04B1651D" w14:textId="77777777" w:rsidR="00112D94" w:rsidRPr="003C0DD8" w:rsidRDefault="00112D94" w:rsidP="00307A1D">
            <w:pPr>
              <w:jc w:val="center"/>
              <w:rPr>
                <w:rFonts w:ascii="Arial" w:hAnsi="Arial" w:cs="Arial"/>
                <w:b/>
                <w:sz w:val="2"/>
                <w:szCs w:val="2"/>
                <w:lang w:val="es-BO"/>
              </w:rPr>
            </w:pPr>
          </w:p>
        </w:tc>
        <w:tc>
          <w:tcPr>
            <w:tcW w:w="5970" w:type="dxa"/>
            <w:gridSpan w:val="6"/>
            <w:tcBorders>
              <w:top w:val="nil"/>
              <w:left w:val="nil"/>
              <w:bottom w:val="nil"/>
            </w:tcBorders>
            <w:shd w:val="clear" w:color="auto" w:fill="auto"/>
            <w:vAlign w:val="center"/>
          </w:tcPr>
          <w:p w14:paraId="2480C21C" w14:textId="77777777" w:rsidR="00112D94" w:rsidRPr="003C0DD8" w:rsidRDefault="00112D94" w:rsidP="00307A1D">
            <w:pPr>
              <w:jc w:val="center"/>
              <w:rPr>
                <w:rFonts w:ascii="Arial" w:hAnsi="Arial" w:cs="Arial"/>
                <w:b/>
                <w:sz w:val="2"/>
                <w:szCs w:val="2"/>
                <w:lang w:val="es-BO"/>
              </w:rPr>
            </w:pPr>
          </w:p>
        </w:tc>
      </w:tr>
      <w:tr w:rsidR="00112D94" w:rsidRPr="003C0DD8" w14:paraId="061E61CC" w14:textId="77777777" w:rsidTr="00307A1D">
        <w:trPr>
          <w:jc w:val="center"/>
        </w:trPr>
        <w:tc>
          <w:tcPr>
            <w:tcW w:w="3026" w:type="dxa"/>
            <w:tcBorders>
              <w:top w:val="nil"/>
              <w:left w:val="single" w:sz="12" w:space="0" w:color="auto"/>
              <w:bottom w:val="nil"/>
              <w:right w:val="nil"/>
            </w:tcBorders>
            <w:shd w:val="clear" w:color="auto" w:fill="auto"/>
            <w:tcMar>
              <w:left w:w="0" w:type="dxa"/>
              <w:right w:w="85" w:type="dxa"/>
            </w:tcMar>
            <w:vAlign w:val="center"/>
          </w:tcPr>
          <w:p w14:paraId="69654BCB" w14:textId="77777777" w:rsidR="00112D94" w:rsidRPr="003C0DD8" w:rsidRDefault="00112D94" w:rsidP="00307A1D">
            <w:pPr>
              <w:jc w:val="right"/>
              <w:rPr>
                <w:rFonts w:ascii="Arial" w:hAnsi="Arial" w:cs="Arial"/>
                <w:b/>
                <w:sz w:val="16"/>
                <w:szCs w:val="16"/>
                <w:lang w:val="es-BO"/>
              </w:rPr>
            </w:pPr>
            <w:r w:rsidRPr="003C0DD8">
              <w:rPr>
                <w:rFonts w:ascii="Arial" w:hAnsi="Arial" w:cs="Arial"/>
                <w:b/>
                <w:sz w:val="16"/>
                <w:szCs w:val="16"/>
                <w:lang w:val="es-BO"/>
              </w:rPr>
              <w:t>Correo Electrónico</w:t>
            </w:r>
          </w:p>
        </w:tc>
        <w:tc>
          <w:tcPr>
            <w:tcW w:w="180" w:type="dxa"/>
            <w:tcBorders>
              <w:top w:val="nil"/>
              <w:left w:val="nil"/>
              <w:bottom w:val="nil"/>
              <w:right w:val="nil"/>
            </w:tcBorders>
            <w:shd w:val="clear" w:color="auto" w:fill="auto"/>
            <w:vAlign w:val="center"/>
          </w:tcPr>
          <w:p w14:paraId="6E199285" w14:textId="77777777" w:rsidR="00112D94" w:rsidRPr="003C0DD8" w:rsidRDefault="00112D94" w:rsidP="00307A1D">
            <w:pPr>
              <w:jc w:val="center"/>
              <w:rPr>
                <w:rFonts w:ascii="Arial" w:hAnsi="Arial" w:cs="Arial"/>
                <w:b/>
                <w:sz w:val="16"/>
                <w:szCs w:val="16"/>
                <w:lang w:val="es-BO"/>
              </w:rPr>
            </w:pPr>
            <w:r w:rsidRPr="003C0DD8">
              <w:rPr>
                <w:rFonts w:ascii="Arial" w:hAnsi="Arial" w:cs="Arial"/>
                <w:b/>
                <w:sz w:val="16"/>
                <w:szCs w:val="16"/>
                <w:lang w:val="es-BO"/>
              </w:rPr>
              <w:t>:</w:t>
            </w:r>
          </w:p>
        </w:tc>
        <w:tc>
          <w:tcPr>
            <w:tcW w:w="180" w:type="dxa"/>
            <w:tcBorders>
              <w:top w:val="nil"/>
              <w:left w:val="nil"/>
              <w:bottom w:val="nil"/>
              <w:right w:val="single" w:sz="4" w:space="0" w:color="auto"/>
            </w:tcBorders>
            <w:shd w:val="clear" w:color="auto" w:fill="auto"/>
            <w:vAlign w:val="center"/>
          </w:tcPr>
          <w:p w14:paraId="6616E81B" w14:textId="77777777" w:rsidR="00112D94" w:rsidRPr="003C0DD8" w:rsidRDefault="00112D94" w:rsidP="00307A1D">
            <w:pPr>
              <w:rPr>
                <w:rFonts w:ascii="Arial" w:hAnsi="Arial" w:cs="Arial"/>
                <w:sz w:val="16"/>
                <w:szCs w:val="16"/>
                <w:lang w:val="es-BO"/>
              </w:rPr>
            </w:pPr>
          </w:p>
        </w:tc>
        <w:tc>
          <w:tcPr>
            <w:tcW w:w="5828" w:type="dxa"/>
            <w:gridSpan w:val="5"/>
            <w:tcBorders>
              <w:left w:val="single" w:sz="4" w:space="0" w:color="auto"/>
              <w:bottom w:val="single" w:sz="4" w:space="0" w:color="auto"/>
              <w:right w:val="single" w:sz="4" w:space="0" w:color="auto"/>
            </w:tcBorders>
            <w:shd w:val="clear" w:color="auto" w:fill="DBE5F1"/>
            <w:vAlign w:val="center"/>
          </w:tcPr>
          <w:p w14:paraId="17D35450" w14:textId="77777777" w:rsidR="00112D94" w:rsidRPr="003C0DD8" w:rsidRDefault="00112D94" w:rsidP="00307A1D">
            <w:pPr>
              <w:rPr>
                <w:rFonts w:ascii="Arial" w:hAnsi="Arial" w:cs="Arial"/>
                <w:sz w:val="16"/>
                <w:szCs w:val="16"/>
                <w:lang w:val="es-BO"/>
              </w:rPr>
            </w:pPr>
          </w:p>
        </w:tc>
        <w:tc>
          <w:tcPr>
            <w:tcW w:w="142" w:type="dxa"/>
            <w:tcBorders>
              <w:top w:val="nil"/>
              <w:left w:val="single" w:sz="4" w:space="0" w:color="auto"/>
              <w:bottom w:val="nil"/>
            </w:tcBorders>
            <w:shd w:val="clear" w:color="auto" w:fill="FFFFFF"/>
            <w:vAlign w:val="center"/>
          </w:tcPr>
          <w:p w14:paraId="2156483F" w14:textId="77777777" w:rsidR="00112D94" w:rsidRPr="003C0DD8" w:rsidRDefault="00112D94" w:rsidP="00307A1D">
            <w:pPr>
              <w:rPr>
                <w:rFonts w:ascii="Arial" w:hAnsi="Arial" w:cs="Arial"/>
                <w:sz w:val="16"/>
                <w:szCs w:val="16"/>
                <w:lang w:val="es-BO"/>
              </w:rPr>
            </w:pPr>
          </w:p>
        </w:tc>
      </w:tr>
      <w:tr w:rsidR="00112D94" w:rsidRPr="003C0DD8" w14:paraId="2DF77216" w14:textId="77777777" w:rsidTr="00307A1D">
        <w:trPr>
          <w:jc w:val="center"/>
        </w:trPr>
        <w:tc>
          <w:tcPr>
            <w:tcW w:w="3026" w:type="dxa"/>
            <w:tcBorders>
              <w:top w:val="nil"/>
              <w:left w:val="single" w:sz="12" w:space="0" w:color="auto"/>
              <w:bottom w:val="nil"/>
              <w:right w:val="nil"/>
            </w:tcBorders>
            <w:shd w:val="clear" w:color="auto" w:fill="auto"/>
            <w:tcMar>
              <w:left w:w="0" w:type="dxa"/>
              <w:right w:w="85" w:type="dxa"/>
            </w:tcMar>
            <w:vAlign w:val="center"/>
          </w:tcPr>
          <w:p w14:paraId="569A7878" w14:textId="77777777" w:rsidR="00112D94" w:rsidRPr="003C0DD8" w:rsidRDefault="00112D94" w:rsidP="00307A1D">
            <w:pPr>
              <w:rPr>
                <w:rFonts w:ascii="Arial" w:hAnsi="Arial" w:cs="Arial"/>
                <w:sz w:val="2"/>
                <w:szCs w:val="2"/>
                <w:lang w:val="es-BO"/>
              </w:rPr>
            </w:pPr>
          </w:p>
        </w:tc>
        <w:tc>
          <w:tcPr>
            <w:tcW w:w="180" w:type="dxa"/>
            <w:tcBorders>
              <w:top w:val="nil"/>
              <w:left w:val="nil"/>
              <w:bottom w:val="nil"/>
              <w:right w:val="nil"/>
            </w:tcBorders>
            <w:shd w:val="clear" w:color="auto" w:fill="auto"/>
            <w:vAlign w:val="center"/>
          </w:tcPr>
          <w:p w14:paraId="7F0C779F" w14:textId="77777777" w:rsidR="00112D94" w:rsidRPr="003C0DD8" w:rsidRDefault="00112D94" w:rsidP="00307A1D">
            <w:pPr>
              <w:jc w:val="center"/>
              <w:rPr>
                <w:rFonts w:ascii="Arial" w:hAnsi="Arial" w:cs="Arial"/>
                <w:b/>
                <w:sz w:val="2"/>
                <w:szCs w:val="2"/>
                <w:lang w:val="es-BO"/>
              </w:rPr>
            </w:pPr>
          </w:p>
        </w:tc>
        <w:tc>
          <w:tcPr>
            <w:tcW w:w="180" w:type="dxa"/>
            <w:tcBorders>
              <w:top w:val="nil"/>
              <w:left w:val="nil"/>
              <w:bottom w:val="nil"/>
              <w:right w:val="nil"/>
            </w:tcBorders>
            <w:shd w:val="clear" w:color="auto" w:fill="auto"/>
            <w:vAlign w:val="center"/>
          </w:tcPr>
          <w:p w14:paraId="1C55FB69" w14:textId="77777777" w:rsidR="00112D94" w:rsidRPr="003C0DD8" w:rsidRDefault="00112D94" w:rsidP="00307A1D">
            <w:pPr>
              <w:jc w:val="center"/>
              <w:rPr>
                <w:rFonts w:ascii="Arial" w:hAnsi="Arial" w:cs="Arial"/>
                <w:b/>
                <w:sz w:val="2"/>
                <w:szCs w:val="2"/>
                <w:lang w:val="es-BO"/>
              </w:rPr>
            </w:pPr>
          </w:p>
        </w:tc>
        <w:tc>
          <w:tcPr>
            <w:tcW w:w="5970" w:type="dxa"/>
            <w:gridSpan w:val="6"/>
            <w:tcBorders>
              <w:top w:val="nil"/>
              <w:left w:val="nil"/>
              <w:bottom w:val="nil"/>
            </w:tcBorders>
            <w:shd w:val="clear" w:color="auto" w:fill="auto"/>
            <w:vAlign w:val="center"/>
          </w:tcPr>
          <w:p w14:paraId="299AAD4F" w14:textId="77777777" w:rsidR="00112D94" w:rsidRPr="003C0DD8" w:rsidRDefault="00112D94" w:rsidP="00307A1D">
            <w:pPr>
              <w:jc w:val="center"/>
              <w:rPr>
                <w:rFonts w:ascii="Arial" w:hAnsi="Arial" w:cs="Arial"/>
                <w:b/>
                <w:sz w:val="2"/>
                <w:szCs w:val="2"/>
                <w:lang w:val="es-BO"/>
              </w:rPr>
            </w:pPr>
          </w:p>
        </w:tc>
      </w:tr>
      <w:tr w:rsidR="00112D94" w:rsidRPr="003C0DD8" w14:paraId="3918661F" w14:textId="77777777" w:rsidTr="00307A1D">
        <w:trPr>
          <w:jc w:val="center"/>
        </w:trPr>
        <w:tc>
          <w:tcPr>
            <w:tcW w:w="3026" w:type="dxa"/>
            <w:tcBorders>
              <w:top w:val="nil"/>
              <w:left w:val="single" w:sz="12" w:space="0" w:color="auto"/>
              <w:bottom w:val="nil"/>
              <w:right w:val="nil"/>
            </w:tcBorders>
            <w:shd w:val="clear" w:color="auto" w:fill="auto"/>
            <w:tcMar>
              <w:left w:w="0" w:type="dxa"/>
              <w:right w:w="85" w:type="dxa"/>
            </w:tcMar>
            <w:vAlign w:val="center"/>
          </w:tcPr>
          <w:p w14:paraId="08E08D4A" w14:textId="77777777" w:rsidR="00112D94" w:rsidRPr="003C0DD8" w:rsidRDefault="00112D94" w:rsidP="00307A1D">
            <w:pPr>
              <w:jc w:val="right"/>
              <w:rPr>
                <w:rFonts w:ascii="Arial" w:hAnsi="Arial" w:cs="Arial"/>
                <w:b/>
                <w:sz w:val="16"/>
                <w:szCs w:val="16"/>
                <w:lang w:val="es-BO"/>
              </w:rPr>
            </w:pPr>
            <w:r w:rsidRPr="003C0DD8">
              <w:rPr>
                <w:rFonts w:ascii="Arial" w:hAnsi="Arial" w:cs="Arial"/>
                <w:b/>
                <w:sz w:val="16"/>
                <w:szCs w:val="16"/>
                <w:lang w:val="es-BO"/>
              </w:rPr>
              <w:t>Página en Internet</w:t>
            </w:r>
          </w:p>
        </w:tc>
        <w:tc>
          <w:tcPr>
            <w:tcW w:w="180" w:type="dxa"/>
            <w:tcBorders>
              <w:top w:val="nil"/>
              <w:left w:val="nil"/>
              <w:bottom w:val="nil"/>
              <w:right w:val="nil"/>
            </w:tcBorders>
            <w:shd w:val="clear" w:color="auto" w:fill="auto"/>
            <w:vAlign w:val="center"/>
          </w:tcPr>
          <w:p w14:paraId="2998F473" w14:textId="77777777" w:rsidR="00112D94" w:rsidRPr="003C0DD8" w:rsidRDefault="00112D94" w:rsidP="00307A1D">
            <w:pPr>
              <w:jc w:val="center"/>
              <w:rPr>
                <w:rFonts w:ascii="Arial" w:hAnsi="Arial" w:cs="Arial"/>
                <w:b/>
                <w:sz w:val="16"/>
                <w:szCs w:val="16"/>
                <w:lang w:val="es-BO"/>
              </w:rPr>
            </w:pPr>
            <w:r w:rsidRPr="003C0DD8">
              <w:rPr>
                <w:rFonts w:ascii="Arial" w:hAnsi="Arial" w:cs="Arial"/>
                <w:b/>
                <w:sz w:val="16"/>
                <w:szCs w:val="16"/>
                <w:lang w:val="es-BO"/>
              </w:rPr>
              <w:t>:</w:t>
            </w:r>
          </w:p>
        </w:tc>
        <w:tc>
          <w:tcPr>
            <w:tcW w:w="180" w:type="dxa"/>
            <w:tcBorders>
              <w:top w:val="nil"/>
              <w:left w:val="nil"/>
              <w:bottom w:val="nil"/>
              <w:right w:val="single" w:sz="4" w:space="0" w:color="auto"/>
            </w:tcBorders>
            <w:shd w:val="clear" w:color="auto" w:fill="auto"/>
            <w:vAlign w:val="center"/>
          </w:tcPr>
          <w:p w14:paraId="6BE6ABD4" w14:textId="77777777" w:rsidR="00112D94" w:rsidRPr="003C0DD8" w:rsidRDefault="00112D94" w:rsidP="00307A1D">
            <w:pPr>
              <w:rPr>
                <w:rFonts w:ascii="Arial" w:hAnsi="Arial" w:cs="Arial"/>
                <w:sz w:val="16"/>
                <w:szCs w:val="16"/>
                <w:lang w:val="es-BO"/>
              </w:rPr>
            </w:pPr>
          </w:p>
        </w:tc>
        <w:tc>
          <w:tcPr>
            <w:tcW w:w="5828" w:type="dxa"/>
            <w:gridSpan w:val="5"/>
            <w:tcBorders>
              <w:left w:val="single" w:sz="4" w:space="0" w:color="auto"/>
              <w:bottom w:val="single" w:sz="4" w:space="0" w:color="auto"/>
              <w:right w:val="single" w:sz="4" w:space="0" w:color="auto"/>
            </w:tcBorders>
            <w:shd w:val="clear" w:color="auto" w:fill="DBE5F1"/>
            <w:vAlign w:val="center"/>
          </w:tcPr>
          <w:p w14:paraId="0B5ACBDF" w14:textId="77777777" w:rsidR="00112D94" w:rsidRPr="003C0DD8" w:rsidRDefault="00112D94" w:rsidP="00307A1D">
            <w:pPr>
              <w:rPr>
                <w:rFonts w:ascii="Arial" w:hAnsi="Arial" w:cs="Arial"/>
                <w:sz w:val="16"/>
                <w:szCs w:val="16"/>
                <w:lang w:val="es-BO"/>
              </w:rPr>
            </w:pPr>
          </w:p>
        </w:tc>
        <w:tc>
          <w:tcPr>
            <w:tcW w:w="142" w:type="dxa"/>
            <w:tcBorders>
              <w:top w:val="nil"/>
              <w:left w:val="single" w:sz="4" w:space="0" w:color="auto"/>
              <w:bottom w:val="nil"/>
            </w:tcBorders>
            <w:shd w:val="clear" w:color="auto" w:fill="FFFFFF"/>
            <w:vAlign w:val="center"/>
          </w:tcPr>
          <w:p w14:paraId="354BD433" w14:textId="77777777" w:rsidR="00112D94" w:rsidRPr="003C0DD8" w:rsidRDefault="00112D94" w:rsidP="00307A1D">
            <w:pPr>
              <w:rPr>
                <w:rFonts w:ascii="Arial" w:hAnsi="Arial" w:cs="Arial"/>
                <w:sz w:val="16"/>
                <w:szCs w:val="16"/>
                <w:lang w:val="es-BO"/>
              </w:rPr>
            </w:pPr>
          </w:p>
        </w:tc>
      </w:tr>
      <w:tr w:rsidR="00112D94" w:rsidRPr="003C0DD8" w14:paraId="1418062C" w14:textId="77777777" w:rsidTr="00307A1D">
        <w:trPr>
          <w:jc w:val="center"/>
        </w:trPr>
        <w:tc>
          <w:tcPr>
            <w:tcW w:w="3026" w:type="dxa"/>
            <w:tcBorders>
              <w:top w:val="nil"/>
              <w:left w:val="single" w:sz="12" w:space="0" w:color="auto"/>
              <w:bottom w:val="nil"/>
              <w:right w:val="nil"/>
            </w:tcBorders>
            <w:shd w:val="clear" w:color="auto" w:fill="auto"/>
            <w:tcMar>
              <w:left w:w="0" w:type="dxa"/>
              <w:right w:w="85" w:type="dxa"/>
            </w:tcMar>
            <w:vAlign w:val="center"/>
          </w:tcPr>
          <w:p w14:paraId="78127293" w14:textId="77777777" w:rsidR="00112D94" w:rsidRPr="003C0DD8" w:rsidRDefault="00112D94" w:rsidP="00307A1D">
            <w:pPr>
              <w:rPr>
                <w:rFonts w:ascii="Arial" w:hAnsi="Arial" w:cs="Arial"/>
                <w:sz w:val="2"/>
                <w:szCs w:val="2"/>
                <w:lang w:val="es-BO"/>
              </w:rPr>
            </w:pPr>
          </w:p>
        </w:tc>
        <w:tc>
          <w:tcPr>
            <w:tcW w:w="180" w:type="dxa"/>
            <w:tcBorders>
              <w:top w:val="nil"/>
              <w:left w:val="nil"/>
              <w:bottom w:val="nil"/>
              <w:right w:val="nil"/>
            </w:tcBorders>
            <w:shd w:val="clear" w:color="auto" w:fill="auto"/>
            <w:vAlign w:val="center"/>
          </w:tcPr>
          <w:p w14:paraId="76C25DE5" w14:textId="77777777" w:rsidR="00112D94" w:rsidRPr="003C0DD8" w:rsidRDefault="00112D94" w:rsidP="00307A1D">
            <w:pPr>
              <w:jc w:val="center"/>
              <w:rPr>
                <w:rFonts w:ascii="Arial" w:hAnsi="Arial" w:cs="Arial"/>
                <w:b/>
                <w:sz w:val="2"/>
                <w:szCs w:val="2"/>
                <w:lang w:val="es-BO"/>
              </w:rPr>
            </w:pPr>
          </w:p>
        </w:tc>
        <w:tc>
          <w:tcPr>
            <w:tcW w:w="180" w:type="dxa"/>
            <w:tcBorders>
              <w:top w:val="nil"/>
              <w:left w:val="nil"/>
              <w:bottom w:val="nil"/>
              <w:right w:val="nil"/>
            </w:tcBorders>
            <w:shd w:val="clear" w:color="auto" w:fill="auto"/>
            <w:vAlign w:val="center"/>
          </w:tcPr>
          <w:p w14:paraId="19991AFF" w14:textId="77777777" w:rsidR="00112D94" w:rsidRPr="003C0DD8" w:rsidRDefault="00112D94" w:rsidP="00307A1D">
            <w:pPr>
              <w:jc w:val="center"/>
              <w:rPr>
                <w:rFonts w:ascii="Arial" w:hAnsi="Arial" w:cs="Arial"/>
                <w:b/>
                <w:sz w:val="2"/>
                <w:szCs w:val="2"/>
                <w:lang w:val="es-BO"/>
              </w:rPr>
            </w:pPr>
          </w:p>
        </w:tc>
        <w:tc>
          <w:tcPr>
            <w:tcW w:w="5970" w:type="dxa"/>
            <w:gridSpan w:val="6"/>
            <w:tcBorders>
              <w:top w:val="nil"/>
              <w:left w:val="nil"/>
              <w:bottom w:val="nil"/>
            </w:tcBorders>
            <w:shd w:val="clear" w:color="auto" w:fill="auto"/>
            <w:vAlign w:val="center"/>
          </w:tcPr>
          <w:p w14:paraId="21AD6568" w14:textId="77777777" w:rsidR="00112D94" w:rsidRPr="003C0DD8" w:rsidRDefault="00112D94" w:rsidP="00307A1D">
            <w:pPr>
              <w:jc w:val="center"/>
              <w:rPr>
                <w:rFonts w:ascii="Arial" w:hAnsi="Arial" w:cs="Arial"/>
                <w:b/>
                <w:sz w:val="2"/>
                <w:szCs w:val="2"/>
                <w:lang w:val="es-BO"/>
              </w:rPr>
            </w:pPr>
          </w:p>
        </w:tc>
      </w:tr>
      <w:tr w:rsidR="00112D94" w:rsidRPr="003C0DD8" w14:paraId="2BAD7140" w14:textId="77777777" w:rsidTr="00307A1D">
        <w:trPr>
          <w:jc w:val="center"/>
        </w:trPr>
        <w:tc>
          <w:tcPr>
            <w:tcW w:w="3026" w:type="dxa"/>
            <w:tcBorders>
              <w:top w:val="nil"/>
              <w:left w:val="single" w:sz="12" w:space="0" w:color="auto"/>
              <w:bottom w:val="nil"/>
              <w:right w:val="nil"/>
            </w:tcBorders>
            <w:shd w:val="clear" w:color="auto" w:fill="auto"/>
            <w:tcMar>
              <w:left w:w="0" w:type="dxa"/>
              <w:right w:w="85" w:type="dxa"/>
            </w:tcMar>
            <w:vAlign w:val="center"/>
          </w:tcPr>
          <w:p w14:paraId="78B19315" w14:textId="77777777" w:rsidR="00112D94" w:rsidRPr="003C0DD8" w:rsidRDefault="00112D94" w:rsidP="00307A1D">
            <w:pPr>
              <w:jc w:val="right"/>
              <w:rPr>
                <w:rFonts w:ascii="Arial" w:hAnsi="Arial" w:cs="Arial"/>
                <w:b/>
                <w:sz w:val="16"/>
                <w:szCs w:val="16"/>
                <w:lang w:val="es-BO"/>
              </w:rPr>
            </w:pPr>
            <w:r w:rsidRPr="003C0DD8">
              <w:rPr>
                <w:rFonts w:ascii="Arial" w:hAnsi="Arial" w:cs="Arial"/>
                <w:b/>
                <w:sz w:val="16"/>
                <w:szCs w:val="16"/>
                <w:lang w:val="es-BO"/>
              </w:rPr>
              <w:t>Calificación</w:t>
            </w:r>
          </w:p>
        </w:tc>
        <w:tc>
          <w:tcPr>
            <w:tcW w:w="180" w:type="dxa"/>
            <w:tcBorders>
              <w:top w:val="nil"/>
              <w:left w:val="nil"/>
              <w:bottom w:val="nil"/>
              <w:right w:val="nil"/>
            </w:tcBorders>
            <w:shd w:val="clear" w:color="auto" w:fill="auto"/>
            <w:vAlign w:val="center"/>
          </w:tcPr>
          <w:p w14:paraId="4F64894F" w14:textId="77777777" w:rsidR="00112D94" w:rsidRPr="003C0DD8" w:rsidRDefault="00112D94" w:rsidP="00307A1D">
            <w:pPr>
              <w:jc w:val="center"/>
              <w:rPr>
                <w:rFonts w:ascii="Arial" w:hAnsi="Arial" w:cs="Arial"/>
                <w:b/>
                <w:sz w:val="16"/>
                <w:szCs w:val="16"/>
                <w:lang w:val="es-BO"/>
              </w:rPr>
            </w:pPr>
            <w:r w:rsidRPr="003C0DD8">
              <w:rPr>
                <w:rFonts w:ascii="Arial" w:hAnsi="Arial" w:cs="Arial"/>
                <w:b/>
                <w:sz w:val="16"/>
                <w:szCs w:val="16"/>
                <w:lang w:val="es-BO"/>
              </w:rPr>
              <w:t>:</w:t>
            </w:r>
          </w:p>
        </w:tc>
        <w:tc>
          <w:tcPr>
            <w:tcW w:w="180" w:type="dxa"/>
            <w:tcBorders>
              <w:top w:val="nil"/>
              <w:left w:val="nil"/>
              <w:bottom w:val="nil"/>
              <w:right w:val="single" w:sz="4" w:space="0" w:color="auto"/>
            </w:tcBorders>
            <w:shd w:val="clear" w:color="auto" w:fill="auto"/>
            <w:vAlign w:val="center"/>
          </w:tcPr>
          <w:p w14:paraId="5EF47F21" w14:textId="77777777" w:rsidR="00112D94" w:rsidRPr="003C0DD8" w:rsidRDefault="00112D94" w:rsidP="00307A1D">
            <w:pPr>
              <w:rPr>
                <w:rFonts w:ascii="Arial" w:hAnsi="Arial" w:cs="Arial"/>
                <w:sz w:val="16"/>
                <w:szCs w:val="16"/>
                <w:lang w:val="es-BO"/>
              </w:rPr>
            </w:pPr>
          </w:p>
        </w:tc>
        <w:tc>
          <w:tcPr>
            <w:tcW w:w="5828" w:type="dxa"/>
            <w:gridSpan w:val="5"/>
            <w:tcBorders>
              <w:left w:val="single" w:sz="4" w:space="0" w:color="auto"/>
              <w:bottom w:val="single" w:sz="4" w:space="0" w:color="auto"/>
              <w:right w:val="single" w:sz="4" w:space="0" w:color="auto"/>
            </w:tcBorders>
            <w:shd w:val="clear" w:color="auto" w:fill="DBE5F1"/>
            <w:vAlign w:val="center"/>
          </w:tcPr>
          <w:p w14:paraId="64BDF040" w14:textId="77777777" w:rsidR="00112D94" w:rsidRPr="003C0DD8" w:rsidRDefault="00112D94" w:rsidP="00307A1D">
            <w:pPr>
              <w:rPr>
                <w:rFonts w:ascii="Arial" w:hAnsi="Arial" w:cs="Arial"/>
                <w:i/>
                <w:sz w:val="16"/>
                <w:szCs w:val="16"/>
                <w:lang w:val="es-BO"/>
              </w:rPr>
            </w:pPr>
            <w:r w:rsidRPr="003C0DD8">
              <w:rPr>
                <w:rFonts w:ascii="Arial" w:hAnsi="Arial" w:cs="Arial"/>
                <w:i/>
                <w:sz w:val="16"/>
                <w:lang w:val="es-BO"/>
              </w:rPr>
              <w:t>[de S&amp;P según última p</w:t>
            </w:r>
            <w:r w:rsidR="00743D71" w:rsidRPr="003C0DD8">
              <w:rPr>
                <w:rFonts w:ascii="Arial" w:hAnsi="Arial" w:cs="Arial"/>
                <w:i/>
                <w:sz w:val="16"/>
                <w:lang w:val="es-BO"/>
              </w:rPr>
              <w:t>ublicación de la APS</w:t>
            </w:r>
            <w:r w:rsidRPr="003C0DD8">
              <w:rPr>
                <w:rFonts w:ascii="Arial" w:hAnsi="Arial" w:cs="Arial"/>
                <w:i/>
                <w:sz w:val="16"/>
                <w:lang w:val="es-BO"/>
              </w:rPr>
              <w:t>]</w:t>
            </w:r>
          </w:p>
        </w:tc>
        <w:tc>
          <w:tcPr>
            <w:tcW w:w="142" w:type="dxa"/>
            <w:tcBorders>
              <w:top w:val="nil"/>
              <w:left w:val="single" w:sz="4" w:space="0" w:color="auto"/>
              <w:bottom w:val="nil"/>
            </w:tcBorders>
            <w:shd w:val="clear" w:color="auto" w:fill="FFFFFF"/>
            <w:vAlign w:val="center"/>
          </w:tcPr>
          <w:p w14:paraId="65B6AA3A" w14:textId="77777777" w:rsidR="00112D94" w:rsidRPr="003C0DD8" w:rsidRDefault="00112D94" w:rsidP="00307A1D">
            <w:pPr>
              <w:rPr>
                <w:rFonts w:ascii="Arial" w:hAnsi="Arial" w:cs="Arial"/>
                <w:sz w:val="16"/>
                <w:szCs w:val="16"/>
                <w:lang w:val="es-BO"/>
              </w:rPr>
            </w:pPr>
          </w:p>
        </w:tc>
      </w:tr>
      <w:tr w:rsidR="00112D94" w:rsidRPr="003C0DD8" w14:paraId="2A64E635" w14:textId="77777777" w:rsidTr="00307A1D">
        <w:trPr>
          <w:jc w:val="center"/>
        </w:trPr>
        <w:tc>
          <w:tcPr>
            <w:tcW w:w="3026" w:type="dxa"/>
            <w:tcBorders>
              <w:top w:val="nil"/>
              <w:left w:val="single" w:sz="12" w:space="0" w:color="auto"/>
              <w:bottom w:val="nil"/>
              <w:right w:val="nil"/>
            </w:tcBorders>
            <w:shd w:val="clear" w:color="auto" w:fill="auto"/>
            <w:tcMar>
              <w:left w:w="0" w:type="dxa"/>
              <w:right w:w="85" w:type="dxa"/>
            </w:tcMar>
            <w:vAlign w:val="center"/>
          </w:tcPr>
          <w:p w14:paraId="37DE7998" w14:textId="77777777" w:rsidR="00112D94" w:rsidRPr="003C0DD8" w:rsidRDefault="00112D94" w:rsidP="00307A1D">
            <w:pPr>
              <w:rPr>
                <w:rFonts w:ascii="Arial" w:hAnsi="Arial" w:cs="Arial"/>
                <w:sz w:val="2"/>
                <w:szCs w:val="2"/>
                <w:lang w:val="es-BO"/>
              </w:rPr>
            </w:pPr>
          </w:p>
        </w:tc>
        <w:tc>
          <w:tcPr>
            <w:tcW w:w="180" w:type="dxa"/>
            <w:tcBorders>
              <w:top w:val="nil"/>
              <w:left w:val="nil"/>
              <w:bottom w:val="nil"/>
              <w:right w:val="nil"/>
            </w:tcBorders>
            <w:shd w:val="clear" w:color="auto" w:fill="auto"/>
            <w:vAlign w:val="center"/>
          </w:tcPr>
          <w:p w14:paraId="6CEB91C9" w14:textId="77777777" w:rsidR="00112D94" w:rsidRPr="003C0DD8" w:rsidRDefault="00112D94" w:rsidP="00307A1D">
            <w:pPr>
              <w:jc w:val="center"/>
              <w:rPr>
                <w:rFonts w:ascii="Arial" w:hAnsi="Arial" w:cs="Arial"/>
                <w:b/>
                <w:sz w:val="2"/>
                <w:szCs w:val="2"/>
                <w:lang w:val="es-BO"/>
              </w:rPr>
            </w:pPr>
          </w:p>
        </w:tc>
        <w:tc>
          <w:tcPr>
            <w:tcW w:w="180" w:type="dxa"/>
            <w:tcBorders>
              <w:top w:val="nil"/>
              <w:left w:val="nil"/>
              <w:bottom w:val="nil"/>
              <w:right w:val="nil"/>
            </w:tcBorders>
            <w:shd w:val="clear" w:color="auto" w:fill="auto"/>
            <w:vAlign w:val="center"/>
          </w:tcPr>
          <w:p w14:paraId="2444B67F" w14:textId="77777777" w:rsidR="00112D94" w:rsidRPr="003C0DD8" w:rsidRDefault="00112D94" w:rsidP="00307A1D">
            <w:pPr>
              <w:jc w:val="center"/>
              <w:rPr>
                <w:rFonts w:ascii="Arial" w:hAnsi="Arial" w:cs="Arial"/>
                <w:b/>
                <w:sz w:val="2"/>
                <w:szCs w:val="2"/>
                <w:lang w:val="es-BO"/>
              </w:rPr>
            </w:pPr>
          </w:p>
        </w:tc>
        <w:tc>
          <w:tcPr>
            <w:tcW w:w="5970" w:type="dxa"/>
            <w:gridSpan w:val="6"/>
            <w:tcBorders>
              <w:top w:val="nil"/>
              <w:left w:val="nil"/>
              <w:bottom w:val="nil"/>
            </w:tcBorders>
            <w:shd w:val="clear" w:color="auto" w:fill="auto"/>
            <w:vAlign w:val="center"/>
          </w:tcPr>
          <w:p w14:paraId="7B19DDF4" w14:textId="77777777" w:rsidR="00112D94" w:rsidRPr="003C0DD8" w:rsidRDefault="00112D94" w:rsidP="00307A1D">
            <w:pPr>
              <w:jc w:val="center"/>
              <w:rPr>
                <w:rFonts w:ascii="Arial" w:hAnsi="Arial" w:cs="Arial"/>
                <w:b/>
                <w:sz w:val="2"/>
                <w:szCs w:val="2"/>
                <w:lang w:val="es-BO"/>
              </w:rPr>
            </w:pPr>
          </w:p>
        </w:tc>
      </w:tr>
      <w:tr w:rsidR="00112D94" w:rsidRPr="003C0DD8" w14:paraId="68DC484E" w14:textId="77777777" w:rsidTr="00307A1D">
        <w:trPr>
          <w:jc w:val="center"/>
        </w:trPr>
        <w:tc>
          <w:tcPr>
            <w:tcW w:w="3026" w:type="dxa"/>
            <w:tcBorders>
              <w:top w:val="nil"/>
              <w:left w:val="single" w:sz="12" w:space="0" w:color="auto"/>
              <w:bottom w:val="nil"/>
              <w:right w:val="nil"/>
            </w:tcBorders>
            <w:shd w:val="clear" w:color="auto" w:fill="auto"/>
            <w:tcMar>
              <w:left w:w="0" w:type="dxa"/>
              <w:right w:w="85" w:type="dxa"/>
            </w:tcMar>
            <w:vAlign w:val="center"/>
          </w:tcPr>
          <w:p w14:paraId="7BE04FCC" w14:textId="77777777" w:rsidR="00112D94" w:rsidRPr="003C0DD8" w:rsidRDefault="00112D94" w:rsidP="00307A1D">
            <w:pPr>
              <w:jc w:val="right"/>
              <w:rPr>
                <w:rFonts w:ascii="Arial" w:hAnsi="Arial" w:cs="Arial"/>
                <w:b/>
                <w:sz w:val="16"/>
                <w:szCs w:val="16"/>
                <w:lang w:val="es-BO"/>
              </w:rPr>
            </w:pPr>
            <w:r w:rsidRPr="003C0DD8">
              <w:rPr>
                <w:rFonts w:ascii="Arial" w:hAnsi="Arial" w:cs="Arial"/>
                <w:b/>
                <w:sz w:val="16"/>
                <w:szCs w:val="16"/>
                <w:lang w:val="es-BO"/>
              </w:rPr>
              <w:t>Fecha</w:t>
            </w:r>
          </w:p>
        </w:tc>
        <w:tc>
          <w:tcPr>
            <w:tcW w:w="180" w:type="dxa"/>
            <w:tcBorders>
              <w:top w:val="nil"/>
              <w:left w:val="nil"/>
              <w:bottom w:val="nil"/>
              <w:right w:val="nil"/>
            </w:tcBorders>
            <w:shd w:val="clear" w:color="auto" w:fill="auto"/>
            <w:vAlign w:val="center"/>
          </w:tcPr>
          <w:p w14:paraId="67624F6D" w14:textId="77777777" w:rsidR="00112D94" w:rsidRPr="003C0DD8" w:rsidRDefault="00112D94" w:rsidP="00307A1D">
            <w:pPr>
              <w:jc w:val="center"/>
              <w:rPr>
                <w:rFonts w:ascii="Arial" w:hAnsi="Arial" w:cs="Arial"/>
                <w:b/>
                <w:sz w:val="16"/>
                <w:szCs w:val="16"/>
                <w:lang w:val="es-BO"/>
              </w:rPr>
            </w:pPr>
            <w:r w:rsidRPr="003C0DD8">
              <w:rPr>
                <w:rFonts w:ascii="Arial" w:hAnsi="Arial" w:cs="Arial"/>
                <w:b/>
                <w:sz w:val="16"/>
                <w:szCs w:val="16"/>
                <w:lang w:val="es-BO"/>
              </w:rPr>
              <w:t>:</w:t>
            </w:r>
          </w:p>
        </w:tc>
        <w:tc>
          <w:tcPr>
            <w:tcW w:w="180" w:type="dxa"/>
            <w:tcBorders>
              <w:top w:val="nil"/>
              <w:left w:val="nil"/>
              <w:bottom w:val="nil"/>
              <w:right w:val="single" w:sz="4" w:space="0" w:color="auto"/>
            </w:tcBorders>
            <w:shd w:val="clear" w:color="auto" w:fill="auto"/>
            <w:vAlign w:val="center"/>
          </w:tcPr>
          <w:p w14:paraId="418DEE6D" w14:textId="77777777" w:rsidR="00112D94" w:rsidRPr="003C0DD8" w:rsidRDefault="00112D94" w:rsidP="00307A1D">
            <w:pPr>
              <w:rPr>
                <w:rFonts w:ascii="Arial" w:hAnsi="Arial" w:cs="Arial"/>
                <w:sz w:val="16"/>
                <w:szCs w:val="16"/>
                <w:lang w:val="es-BO"/>
              </w:rPr>
            </w:pPr>
          </w:p>
        </w:tc>
        <w:tc>
          <w:tcPr>
            <w:tcW w:w="5828" w:type="dxa"/>
            <w:gridSpan w:val="5"/>
            <w:tcBorders>
              <w:left w:val="single" w:sz="4" w:space="0" w:color="auto"/>
              <w:bottom w:val="single" w:sz="4" w:space="0" w:color="auto"/>
              <w:right w:val="single" w:sz="4" w:space="0" w:color="auto"/>
            </w:tcBorders>
            <w:shd w:val="clear" w:color="auto" w:fill="DBE5F1"/>
            <w:vAlign w:val="center"/>
          </w:tcPr>
          <w:p w14:paraId="7D009FAA" w14:textId="77777777" w:rsidR="00112D94" w:rsidRPr="003C0DD8" w:rsidRDefault="00112D94" w:rsidP="00307A1D">
            <w:pPr>
              <w:rPr>
                <w:rFonts w:ascii="Arial" w:hAnsi="Arial" w:cs="Arial"/>
                <w:i/>
                <w:sz w:val="16"/>
                <w:szCs w:val="16"/>
                <w:lang w:val="es-BO"/>
              </w:rPr>
            </w:pPr>
            <w:r w:rsidRPr="003C0DD8">
              <w:rPr>
                <w:rFonts w:ascii="Arial" w:hAnsi="Arial" w:cs="Arial"/>
                <w:i/>
                <w:sz w:val="16"/>
                <w:szCs w:val="16"/>
                <w:lang w:val="es-BO"/>
              </w:rPr>
              <w:t>[Fecha de Publicación]</w:t>
            </w:r>
          </w:p>
        </w:tc>
        <w:tc>
          <w:tcPr>
            <w:tcW w:w="142" w:type="dxa"/>
            <w:tcBorders>
              <w:top w:val="nil"/>
              <w:left w:val="single" w:sz="4" w:space="0" w:color="auto"/>
              <w:bottom w:val="nil"/>
            </w:tcBorders>
            <w:shd w:val="clear" w:color="auto" w:fill="FFFFFF"/>
            <w:vAlign w:val="center"/>
          </w:tcPr>
          <w:p w14:paraId="1BFA3552" w14:textId="77777777" w:rsidR="00112D94" w:rsidRPr="003C0DD8" w:rsidRDefault="00112D94" w:rsidP="00307A1D">
            <w:pPr>
              <w:rPr>
                <w:rFonts w:ascii="Arial" w:hAnsi="Arial" w:cs="Arial"/>
                <w:sz w:val="16"/>
                <w:szCs w:val="16"/>
                <w:lang w:val="es-BO"/>
              </w:rPr>
            </w:pPr>
          </w:p>
        </w:tc>
      </w:tr>
      <w:tr w:rsidR="00112D94" w:rsidRPr="003C0DD8" w14:paraId="2ABA8F6C" w14:textId="77777777" w:rsidTr="00307A1D">
        <w:trPr>
          <w:jc w:val="center"/>
        </w:trPr>
        <w:tc>
          <w:tcPr>
            <w:tcW w:w="3026" w:type="dxa"/>
            <w:tcBorders>
              <w:top w:val="nil"/>
              <w:left w:val="single" w:sz="12" w:space="0" w:color="auto"/>
              <w:bottom w:val="single" w:sz="12" w:space="0" w:color="auto"/>
              <w:right w:val="nil"/>
            </w:tcBorders>
            <w:shd w:val="clear" w:color="auto" w:fill="auto"/>
            <w:tcMar>
              <w:left w:w="0" w:type="dxa"/>
              <w:right w:w="0" w:type="dxa"/>
            </w:tcMar>
            <w:vAlign w:val="center"/>
          </w:tcPr>
          <w:p w14:paraId="65CEB70B" w14:textId="77777777" w:rsidR="00112D94" w:rsidRPr="003C0DD8" w:rsidRDefault="00112D94" w:rsidP="00307A1D">
            <w:pPr>
              <w:jc w:val="right"/>
              <w:rPr>
                <w:rFonts w:ascii="Arial" w:hAnsi="Arial" w:cs="Arial"/>
                <w:b/>
                <w:sz w:val="2"/>
                <w:szCs w:val="2"/>
                <w:lang w:val="es-BO"/>
              </w:rPr>
            </w:pPr>
          </w:p>
        </w:tc>
        <w:tc>
          <w:tcPr>
            <w:tcW w:w="180" w:type="dxa"/>
            <w:tcBorders>
              <w:top w:val="nil"/>
              <w:left w:val="nil"/>
              <w:bottom w:val="single" w:sz="12" w:space="0" w:color="auto"/>
              <w:right w:val="nil"/>
            </w:tcBorders>
            <w:shd w:val="clear" w:color="auto" w:fill="auto"/>
            <w:vAlign w:val="center"/>
          </w:tcPr>
          <w:p w14:paraId="4651119D" w14:textId="77777777" w:rsidR="00112D94" w:rsidRPr="003C0DD8" w:rsidRDefault="00112D94" w:rsidP="00307A1D">
            <w:pPr>
              <w:jc w:val="center"/>
              <w:rPr>
                <w:rFonts w:ascii="Arial" w:hAnsi="Arial" w:cs="Arial"/>
                <w:b/>
                <w:sz w:val="2"/>
                <w:szCs w:val="2"/>
                <w:lang w:val="es-BO"/>
              </w:rPr>
            </w:pPr>
          </w:p>
        </w:tc>
        <w:tc>
          <w:tcPr>
            <w:tcW w:w="180" w:type="dxa"/>
            <w:tcBorders>
              <w:top w:val="nil"/>
              <w:left w:val="nil"/>
              <w:bottom w:val="single" w:sz="12" w:space="0" w:color="auto"/>
              <w:right w:val="nil"/>
            </w:tcBorders>
            <w:shd w:val="clear" w:color="auto" w:fill="auto"/>
            <w:vAlign w:val="center"/>
          </w:tcPr>
          <w:p w14:paraId="2F1D8E1A" w14:textId="77777777" w:rsidR="00112D94" w:rsidRPr="003C0DD8" w:rsidRDefault="00112D94" w:rsidP="00307A1D">
            <w:pPr>
              <w:rPr>
                <w:rFonts w:ascii="Arial" w:hAnsi="Arial" w:cs="Arial"/>
                <w:sz w:val="2"/>
                <w:szCs w:val="2"/>
                <w:lang w:val="es-BO"/>
              </w:rPr>
            </w:pPr>
          </w:p>
        </w:tc>
        <w:tc>
          <w:tcPr>
            <w:tcW w:w="5970" w:type="dxa"/>
            <w:gridSpan w:val="6"/>
            <w:tcBorders>
              <w:top w:val="nil"/>
              <w:left w:val="nil"/>
              <w:bottom w:val="single" w:sz="12" w:space="0" w:color="auto"/>
            </w:tcBorders>
            <w:shd w:val="clear" w:color="auto" w:fill="auto"/>
            <w:vAlign w:val="center"/>
          </w:tcPr>
          <w:p w14:paraId="1BE13BA9" w14:textId="77777777" w:rsidR="00112D94" w:rsidRPr="003C0DD8" w:rsidRDefault="00112D94" w:rsidP="00307A1D">
            <w:pPr>
              <w:rPr>
                <w:rFonts w:ascii="Arial" w:hAnsi="Arial" w:cs="Arial"/>
                <w:sz w:val="2"/>
                <w:szCs w:val="2"/>
                <w:lang w:val="es-BO"/>
              </w:rPr>
            </w:pPr>
          </w:p>
        </w:tc>
      </w:tr>
    </w:tbl>
    <w:p w14:paraId="521CF195" w14:textId="77777777" w:rsidR="00112D94" w:rsidRPr="003C0DD8" w:rsidRDefault="00112D94" w:rsidP="00112D94">
      <w:pPr>
        <w:rPr>
          <w:rFonts w:ascii="Verdana" w:hAnsi="Verdana"/>
          <w:b/>
          <w:sz w:val="18"/>
          <w:lang w:val="es-BO"/>
        </w:rPr>
      </w:pPr>
    </w:p>
    <w:p w14:paraId="3B6CC8AE" w14:textId="77777777" w:rsidR="00112D94" w:rsidRPr="003C0DD8" w:rsidRDefault="00112D94" w:rsidP="00112D94">
      <w:pPr>
        <w:rPr>
          <w:rFonts w:ascii="Verdana" w:hAnsi="Verdana"/>
          <w:b/>
          <w:sz w:val="18"/>
          <w:lang w:val="es-BO"/>
        </w:rPr>
      </w:pPr>
    </w:p>
    <w:p w14:paraId="575B9619" w14:textId="77777777" w:rsidR="00112D94" w:rsidRPr="003C0DD8" w:rsidRDefault="00112D94" w:rsidP="00112D94">
      <w:pPr>
        <w:jc w:val="both"/>
        <w:rPr>
          <w:rFonts w:ascii="Verdana" w:hAnsi="Verdana"/>
          <w:b/>
          <w:sz w:val="18"/>
          <w:lang w:val="es-BO"/>
        </w:rPr>
      </w:pPr>
    </w:p>
    <w:p w14:paraId="6F9A2395" w14:textId="77777777" w:rsidR="00112D94" w:rsidRPr="003C0DD8" w:rsidRDefault="00112D94" w:rsidP="00112D94">
      <w:pPr>
        <w:jc w:val="both"/>
        <w:rPr>
          <w:rFonts w:ascii="Verdana" w:hAnsi="Verdana"/>
          <w:b/>
          <w:sz w:val="18"/>
          <w:lang w:val="es-BO"/>
        </w:rPr>
      </w:pPr>
    </w:p>
    <w:p w14:paraId="0753F78E" w14:textId="77777777" w:rsidR="00B2088A" w:rsidRPr="003C0DD8" w:rsidRDefault="00B2088A" w:rsidP="00112D94">
      <w:pPr>
        <w:jc w:val="both"/>
        <w:rPr>
          <w:rFonts w:ascii="Verdana" w:hAnsi="Verdana"/>
          <w:b/>
          <w:sz w:val="18"/>
          <w:lang w:val="es-BO"/>
        </w:rPr>
      </w:pPr>
    </w:p>
    <w:p w14:paraId="3B4CAFC5" w14:textId="77777777" w:rsidR="00B2088A" w:rsidRPr="003C0DD8" w:rsidRDefault="00B2088A" w:rsidP="00112D94">
      <w:pPr>
        <w:jc w:val="both"/>
        <w:rPr>
          <w:rFonts w:ascii="Verdana" w:hAnsi="Verdana"/>
          <w:b/>
          <w:sz w:val="18"/>
          <w:lang w:val="es-BO"/>
        </w:rPr>
      </w:pPr>
    </w:p>
    <w:p w14:paraId="07FFE05A" w14:textId="77777777" w:rsidR="00112D94" w:rsidRPr="003C0DD8" w:rsidRDefault="00112D94" w:rsidP="00112D94">
      <w:pPr>
        <w:jc w:val="both"/>
        <w:rPr>
          <w:rFonts w:ascii="Verdana" w:hAnsi="Verdana" w:cs="Arial"/>
          <w:b/>
          <w:bCs/>
          <w:i/>
          <w:iCs/>
          <w:sz w:val="18"/>
          <w:szCs w:val="18"/>
          <w:lang w:val="es-BO"/>
        </w:rPr>
      </w:pPr>
    </w:p>
    <w:p w14:paraId="7E4E909E" w14:textId="77777777" w:rsidR="007B5F6C" w:rsidRPr="003C0DD8" w:rsidRDefault="007B5F6C" w:rsidP="00112D94">
      <w:pPr>
        <w:jc w:val="both"/>
        <w:rPr>
          <w:rFonts w:ascii="Verdana" w:hAnsi="Verdana" w:cs="Arial"/>
          <w:b/>
          <w:bCs/>
          <w:i/>
          <w:iCs/>
          <w:sz w:val="18"/>
          <w:szCs w:val="18"/>
          <w:lang w:val="es-BO"/>
        </w:rPr>
      </w:pPr>
    </w:p>
    <w:p w14:paraId="270EF8E2" w14:textId="77777777" w:rsidR="007B5F6C" w:rsidRPr="003C0DD8" w:rsidRDefault="007B5F6C" w:rsidP="00112D94">
      <w:pPr>
        <w:jc w:val="both"/>
        <w:rPr>
          <w:rFonts w:ascii="Verdana" w:hAnsi="Verdana"/>
          <w:b/>
          <w:sz w:val="18"/>
          <w:lang w:val="es-BO"/>
        </w:rPr>
      </w:pPr>
    </w:p>
    <w:p w14:paraId="046EB6C5" w14:textId="77777777" w:rsidR="00112D94" w:rsidRPr="003C0DD8" w:rsidRDefault="00112D94" w:rsidP="00112D94">
      <w:pPr>
        <w:jc w:val="both"/>
        <w:rPr>
          <w:rFonts w:ascii="Verdana" w:hAnsi="Verdana"/>
          <w:b/>
          <w:sz w:val="18"/>
          <w:lang w:val="es-BO"/>
        </w:rPr>
      </w:pPr>
    </w:p>
    <w:p w14:paraId="26664DAE" w14:textId="77777777" w:rsidR="00112D94" w:rsidRPr="003C0DD8" w:rsidRDefault="00112D94" w:rsidP="00112D94">
      <w:pPr>
        <w:jc w:val="both"/>
        <w:rPr>
          <w:rFonts w:ascii="Verdana" w:hAnsi="Verdana"/>
          <w:b/>
          <w:sz w:val="18"/>
          <w:lang w:val="es-BO"/>
        </w:rPr>
      </w:pPr>
    </w:p>
    <w:p w14:paraId="3DBEC2D6" w14:textId="77777777" w:rsidR="00112D94" w:rsidRPr="003C0DD8" w:rsidRDefault="00112D94" w:rsidP="00112D94">
      <w:pPr>
        <w:jc w:val="both"/>
        <w:rPr>
          <w:rFonts w:ascii="Verdana" w:hAnsi="Verdana"/>
          <w:b/>
          <w:sz w:val="18"/>
          <w:lang w:val="es-BO"/>
        </w:rPr>
      </w:pPr>
    </w:p>
    <w:p w14:paraId="5A454F2D" w14:textId="77777777" w:rsidR="00112D94" w:rsidRPr="003C0DD8" w:rsidRDefault="00112D94" w:rsidP="00112D94">
      <w:pPr>
        <w:jc w:val="both"/>
        <w:rPr>
          <w:rFonts w:ascii="Verdana" w:hAnsi="Verdana"/>
          <w:b/>
          <w:sz w:val="18"/>
          <w:lang w:val="es-BO"/>
        </w:rPr>
      </w:pPr>
    </w:p>
    <w:p w14:paraId="2FFB5D78" w14:textId="77777777" w:rsidR="00112D94" w:rsidRPr="003C0DD8" w:rsidRDefault="00112D94" w:rsidP="00112D94">
      <w:pPr>
        <w:jc w:val="both"/>
        <w:rPr>
          <w:rFonts w:ascii="Verdana" w:hAnsi="Verdana"/>
          <w:b/>
          <w:sz w:val="18"/>
          <w:lang w:val="es-BO"/>
        </w:rPr>
      </w:pPr>
    </w:p>
    <w:p w14:paraId="593DA28D" w14:textId="77777777" w:rsidR="00112D94" w:rsidRPr="003C0DD8" w:rsidRDefault="00112D94" w:rsidP="00112D94">
      <w:pPr>
        <w:jc w:val="both"/>
        <w:rPr>
          <w:rFonts w:ascii="Verdana" w:hAnsi="Verdana"/>
          <w:b/>
          <w:sz w:val="18"/>
          <w:lang w:val="es-BO"/>
        </w:rPr>
      </w:pPr>
    </w:p>
    <w:p w14:paraId="2C91F2E2" w14:textId="77777777" w:rsidR="00112D94" w:rsidRPr="003C0DD8" w:rsidRDefault="00112D94" w:rsidP="00112D94">
      <w:pPr>
        <w:jc w:val="both"/>
        <w:rPr>
          <w:rFonts w:ascii="Verdana" w:hAnsi="Verdana"/>
          <w:b/>
          <w:sz w:val="18"/>
          <w:lang w:val="es-BO"/>
        </w:rPr>
      </w:pPr>
    </w:p>
    <w:p w14:paraId="761FA502" w14:textId="77777777" w:rsidR="00112D94" w:rsidRPr="003C0DD8" w:rsidRDefault="00112D94" w:rsidP="00112D94">
      <w:pPr>
        <w:jc w:val="both"/>
        <w:rPr>
          <w:rFonts w:ascii="Verdana" w:hAnsi="Verdana"/>
          <w:b/>
          <w:sz w:val="18"/>
          <w:lang w:val="es-BO"/>
        </w:rPr>
      </w:pPr>
    </w:p>
    <w:p w14:paraId="370A46EC" w14:textId="77777777" w:rsidR="00112D94" w:rsidRPr="003C0DD8" w:rsidRDefault="00112D94" w:rsidP="00112D94">
      <w:pPr>
        <w:jc w:val="both"/>
        <w:rPr>
          <w:rFonts w:ascii="Verdana" w:hAnsi="Verdana"/>
          <w:b/>
          <w:sz w:val="18"/>
          <w:lang w:val="es-BO"/>
        </w:rPr>
      </w:pPr>
    </w:p>
    <w:p w14:paraId="204F95B1" w14:textId="77777777" w:rsidR="00112D94" w:rsidRPr="003C0DD8" w:rsidRDefault="00112D94" w:rsidP="00112D94">
      <w:pPr>
        <w:jc w:val="both"/>
        <w:rPr>
          <w:rFonts w:ascii="Verdana" w:hAnsi="Verdana"/>
          <w:b/>
          <w:sz w:val="18"/>
          <w:lang w:val="es-BO"/>
        </w:rPr>
      </w:pPr>
    </w:p>
    <w:p w14:paraId="282E657E" w14:textId="77777777" w:rsidR="00112D94" w:rsidRPr="003C0DD8" w:rsidRDefault="00112D94" w:rsidP="00112D94">
      <w:pPr>
        <w:jc w:val="both"/>
        <w:rPr>
          <w:rFonts w:ascii="Verdana" w:hAnsi="Verdana"/>
          <w:b/>
          <w:sz w:val="18"/>
          <w:lang w:val="es-BO"/>
        </w:rPr>
      </w:pPr>
    </w:p>
    <w:p w14:paraId="16F86379" w14:textId="77777777" w:rsidR="00112D94" w:rsidRPr="003C0DD8" w:rsidRDefault="00112D94" w:rsidP="00112D94">
      <w:pPr>
        <w:jc w:val="both"/>
        <w:rPr>
          <w:rFonts w:ascii="Verdana" w:hAnsi="Verdana"/>
          <w:b/>
          <w:sz w:val="18"/>
          <w:lang w:val="es-BO"/>
        </w:rPr>
      </w:pPr>
    </w:p>
    <w:p w14:paraId="520CE47C" w14:textId="77777777" w:rsidR="00112D94" w:rsidRPr="003C0DD8" w:rsidRDefault="00112D94" w:rsidP="00112D94">
      <w:pPr>
        <w:jc w:val="both"/>
        <w:rPr>
          <w:rFonts w:ascii="Verdana" w:hAnsi="Verdana"/>
          <w:b/>
          <w:sz w:val="18"/>
          <w:lang w:val="es-BO"/>
        </w:rPr>
      </w:pPr>
    </w:p>
    <w:p w14:paraId="53A6467B" w14:textId="77777777" w:rsidR="00112D94" w:rsidRPr="003C0DD8" w:rsidRDefault="00112D94" w:rsidP="00112D94">
      <w:pPr>
        <w:jc w:val="both"/>
        <w:rPr>
          <w:rFonts w:ascii="Verdana" w:hAnsi="Verdana"/>
          <w:b/>
          <w:sz w:val="18"/>
          <w:lang w:val="es-BO"/>
        </w:rPr>
      </w:pPr>
    </w:p>
    <w:p w14:paraId="2CEAC9EE" w14:textId="77777777" w:rsidR="00112D94" w:rsidRPr="003C0DD8" w:rsidRDefault="00112D94" w:rsidP="00112D94">
      <w:pPr>
        <w:jc w:val="both"/>
        <w:rPr>
          <w:rFonts w:ascii="Verdana" w:hAnsi="Verdana"/>
          <w:b/>
          <w:sz w:val="18"/>
          <w:lang w:val="es-BO"/>
        </w:rPr>
      </w:pPr>
    </w:p>
    <w:p w14:paraId="465182DB" w14:textId="77777777" w:rsidR="00112D94" w:rsidRPr="003C0DD8" w:rsidRDefault="00112D94" w:rsidP="00112D94">
      <w:pPr>
        <w:jc w:val="both"/>
        <w:rPr>
          <w:rFonts w:ascii="Verdana" w:hAnsi="Verdana"/>
          <w:b/>
          <w:sz w:val="18"/>
          <w:lang w:val="es-BO"/>
        </w:rPr>
      </w:pPr>
    </w:p>
    <w:p w14:paraId="4015EBC4" w14:textId="77777777" w:rsidR="00112D94" w:rsidRPr="003C0DD8" w:rsidRDefault="00112D94" w:rsidP="00112D94">
      <w:pPr>
        <w:jc w:val="both"/>
        <w:rPr>
          <w:rFonts w:ascii="Verdana" w:hAnsi="Verdana"/>
          <w:b/>
          <w:sz w:val="18"/>
          <w:lang w:val="es-BO"/>
        </w:rPr>
      </w:pPr>
    </w:p>
    <w:p w14:paraId="2402A0BC" w14:textId="77777777" w:rsidR="00112D94" w:rsidRPr="003C0DD8" w:rsidRDefault="00112D94" w:rsidP="00112D94">
      <w:pPr>
        <w:jc w:val="both"/>
        <w:rPr>
          <w:rFonts w:ascii="Verdana" w:hAnsi="Verdana"/>
          <w:b/>
          <w:sz w:val="18"/>
          <w:lang w:val="es-BO"/>
        </w:rPr>
      </w:pPr>
    </w:p>
    <w:p w14:paraId="13DD20AB" w14:textId="77777777" w:rsidR="00112D94" w:rsidRPr="003C0DD8" w:rsidRDefault="00112D94" w:rsidP="00112D94">
      <w:pPr>
        <w:jc w:val="both"/>
        <w:rPr>
          <w:rFonts w:ascii="Verdana" w:hAnsi="Verdana"/>
          <w:b/>
          <w:sz w:val="18"/>
          <w:lang w:val="es-BO"/>
        </w:rPr>
      </w:pPr>
    </w:p>
    <w:p w14:paraId="253B07D4" w14:textId="77777777" w:rsidR="00112D94" w:rsidRPr="003C0DD8" w:rsidRDefault="00112D94" w:rsidP="00112D94">
      <w:pPr>
        <w:jc w:val="both"/>
        <w:rPr>
          <w:rFonts w:ascii="Verdana" w:hAnsi="Verdana"/>
          <w:b/>
          <w:sz w:val="18"/>
          <w:lang w:val="es-BO"/>
        </w:rPr>
      </w:pPr>
    </w:p>
    <w:p w14:paraId="64A82355" w14:textId="77777777" w:rsidR="00112D94" w:rsidRPr="003C0DD8" w:rsidRDefault="00112D94" w:rsidP="00112D94">
      <w:pPr>
        <w:jc w:val="both"/>
        <w:rPr>
          <w:rFonts w:ascii="Verdana" w:hAnsi="Verdana"/>
          <w:b/>
          <w:sz w:val="18"/>
          <w:lang w:val="es-BO"/>
        </w:rPr>
      </w:pPr>
    </w:p>
    <w:p w14:paraId="2160737C" w14:textId="77777777" w:rsidR="00112D94" w:rsidRPr="003C0DD8" w:rsidRDefault="00112D94" w:rsidP="00112D94">
      <w:pPr>
        <w:jc w:val="both"/>
        <w:rPr>
          <w:rFonts w:ascii="Verdana" w:hAnsi="Verdana"/>
          <w:b/>
          <w:sz w:val="18"/>
          <w:lang w:val="es-BO"/>
        </w:rPr>
      </w:pPr>
    </w:p>
    <w:p w14:paraId="0C3B1C57" w14:textId="77777777" w:rsidR="00112D94" w:rsidRPr="003C0DD8" w:rsidRDefault="00112D94" w:rsidP="00112D94">
      <w:pPr>
        <w:jc w:val="both"/>
        <w:rPr>
          <w:rFonts w:ascii="Verdana" w:hAnsi="Verdana"/>
          <w:b/>
          <w:sz w:val="18"/>
          <w:lang w:val="es-BO"/>
        </w:rPr>
      </w:pPr>
    </w:p>
    <w:p w14:paraId="52BAE33C" w14:textId="77777777" w:rsidR="00112D94" w:rsidRPr="003C0DD8" w:rsidRDefault="00112D94" w:rsidP="00112D94">
      <w:pPr>
        <w:jc w:val="both"/>
        <w:rPr>
          <w:rFonts w:ascii="Verdana" w:hAnsi="Verdana"/>
          <w:b/>
          <w:sz w:val="18"/>
          <w:lang w:val="es-BO"/>
        </w:rPr>
      </w:pPr>
    </w:p>
    <w:p w14:paraId="66AC6663" w14:textId="77777777" w:rsidR="00112D94" w:rsidRPr="003C0DD8" w:rsidRDefault="00112D94" w:rsidP="00112D94">
      <w:pPr>
        <w:jc w:val="both"/>
        <w:rPr>
          <w:rFonts w:ascii="Verdana" w:hAnsi="Verdana"/>
          <w:b/>
          <w:sz w:val="18"/>
          <w:lang w:val="es-BO"/>
        </w:rPr>
      </w:pPr>
    </w:p>
    <w:p w14:paraId="7EE0CBE3" w14:textId="77777777" w:rsidR="00112D94" w:rsidRPr="003C0DD8" w:rsidRDefault="00112D94" w:rsidP="00112D94">
      <w:pPr>
        <w:jc w:val="both"/>
        <w:rPr>
          <w:rFonts w:ascii="Verdana" w:hAnsi="Verdana"/>
          <w:b/>
          <w:sz w:val="18"/>
          <w:lang w:val="es-BO"/>
        </w:rPr>
      </w:pPr>
    </w:p>
    <w:p w14:paraId="10FAC133" w14:textId="77777777" w:rsidR="00632169" w:rsidRPr="003C0DD8" w:rsidRDefault="00632169" w:rsidP="00112D94">
      <w:pPr>
        <w:jc w:val="both"/>
        <w:rPr>
          <w:rFonts w:ascii="Verdana" w:hAnsi="Verdana"/>
          <w:b/>
          <w:sz w:val="18"/>
          <w:lang w:val="es-BO"/>
        </w:rPr>
      </w:pPr>
    </w:p>
    <w:p w14:paraId="7ED26D35" w14:textId="77777777" w:rsidR="00632169" w:rsidRPr="003C0DD8" w:rsidRDefault="00632169" w:rsidP="00112D94">
      <w:pPr>
        <w:jc w:val="both"/>
        <w:rPr>
          <w:rFonts w:ascii="Verdana" w:hAnsi="Verdana"/>
          <w:b/>
          <w:sz w:val="18"/>
          <w:lang w:val="es-BO"/>
        </w:rPr>
      </w:pPr>
    </w:p>
    <w:p w14:paraId="69B4867C" w14:textId="77777777" w:rsidR="00112D94" w:rsidRPr="003C0DD8" w:rsidRDefault="00112D94" w:rsidP="00112D94">
      <w:pPr>
        <w:jc w:val="both"/>
        <w:rPr>
          <w:rFonts w:ascii="Verdana" w:hAnsi="Verdana"/>
          <w:b/>
          <w:sz w:val="18"/>
          <w:lang w:val="es-BO"/>
        </w:rPr>
      </w:pPr>
    </w:p>
    <w:p w14:paraId="4D98232E" w14:textId="77777777" w:rsidR="00112D94" w:rsidRPr="003C0DD8" w:rsidRDefault="00112D94" w:rsidP="00112D94">
      <w:pPr>
        <w:jc w:val="both"/>
        <w:rPr>
          <w:rFonts w:ascii="Verdana" w:hAnsi="Verdana"/>
          <w:b/>
          <w:sz w:val="18"/>
          <w:lang w:val="es-BO"/>
        </w:rPr>
      </w:pPr>
    </w:p>
    <w:p w14:paraId="608A7746" w14:textId="77777777" w:rsidR="0029100D" w:rsidRPr="003C0DD8" w:rsidRDefault="0029100D" w:rsidP="00112D94">
      <w:pPr>
        <w:jc w:val="both"/>
        <w:rPr>
          <w:rFonts w:ascii="Verdana" w:hAnsi="Verdana"/>
          <w:b/>
          <w:sz w:val="18"/>
          <w:lang w:val="es-BO"/>
        </w:rPr>
      </w:pPr>
    </w:p>
    <w:p w14:paraId="3B0E90EC" w14:textId="77777777" w:rsidR="0029100D" w:rsidRPr="003C0DD8" w:rsidRDefault="0029100D" w:rsidP="00112D94">
      <w:pPr>
        <w:jc w:val="both"/>
        <w:rPr>
          <w:rFonts w:ascii="Verdana" w:hAnsi="Verdana"/>
          <w:b/>
          <w:sz w:val="18"/>
          <w:lang w:val="es-BO"/>
        </w:rPr>
      </w:pPr>
    </w:p>
    <w:p w14:paraId="38DA7511" w14:textId="77777777" w:rsidR="00112D94" w:rsidRPr="003C0DD8" w:rsidRDefault="00112D94" w:rsidP="00112D94">
      <w:pPr>
        <w:jc w:val="both"/>
        <w:rPr>
          <w:rFonts w:ascii="Verdana" w:hAnsi="Verdana"/>
          <w:b/>
          <w:sz w:val="18"/>
          <w:lang w:val="es-BO"/>
        </w:rPr>
      </w:pPr>
    </w:p>
    <w:p w14:paraId="2FC9E405" w14:textId="1C0F050D" w:rsidR="00112D94" w:rsidRDefault="00112D94" w:rsidP="00112D94">
      <w:pPr>
        <w:jc w:val="both"/>
        <w:rPr>
          <w:rFonts w:ascii="Verdana" w:hAnsi="Verdana"/>
          <w:b/>
          <w:sz w:val="18"/>
          <w:lang w:val="es-BO"/>
        </w:rPr>
      </w:pPr>
    </w:p>
    <w:p w14:paraId="074194CD" w14:textId="77777777" w:rsidR="00A7019E" w:rsidRPr="003C0DD8" w:rsidRDefault="00A7019E" w:rsidP="00112D94">
      <w:pPr>
        <w:jc w:val="both"/>
        <w:rPr>
          <w:rFonts w:ascii="Verdana" w:hAnsi="Verdana"/>
          <w:b/>
          <w:sz w:val="18"/>
          <w:lang w:val="es-BO"/>
        </w:rPr>
      </w:pPr>
    </w:p>
    <w:p w14:paraId="6F3D5B4C" w14:textId="77777777" w:rsidR="00112D94" w:rsidRPr="003C0DD8" w:rsidRDefault="00112D94" w:rsidP="00112D94">
      <w:pPr>
        <w:jc w:val="both"/>
        <w:rPr>
          <w:rFonts w:ascii="Verdana" w:hAnsi="Verdana"/>
          <w:b/>
          <w:sz w:val="18"/>
          <w:lang w:val="es-BO"/>
        </w:rPr>
      </w:pPr>
    </w:p>
    <w:p w14:paraId="1FE45764" w14:textId="77777777" w:rsidR="00112D94" w:rsidRPr="003C0DD8" w:rsidRDefault="00112D94" w:rsidP="00112D94">
      <w:pPr>
        <w:jc w:val="both"/>
        <w:rPr>
          <w:rFonts w:ascii="Verdana" w:hAnsi="Verdana"/>
          <w:b/>
          <w:sz w:val="18"/>
          <w:lang w:val="es-BO"/>
        </w:rPr>
      </w:pPr>
    </w:p>
    <w:p w14:paraId="15F956A5" w14:textId="77777777" w:rsidR="00FC273B" w:rsidRPr="003C0DD8" w:rsidRDefault="00FC273B" w:rsidP="00112D94">
      <w:pPr>
        <w:jc w:val="both"/>
        <w:rPr>
          <w:rFonts w:ascii="Verdana" w:hAnsi="Verdana"/>
          <w:b/>
          <w:sz w:val="18"/>
          <w:lang w:val="es-BO"/>
        </w:rPr>
      </w:pPr>
    </w:p>
    <w:p w14:paraId="197DBE14" w14:textId="77777777" w:rsidR="0083289B" w:rsidRPr="003C0DD8" w:rsidRDefault="0083289B" w:rsidP="00112D94">
      <w:pPr>
        <w:jc w:val="both"/>
        <w:rPr>
          <w:rFonts w:ascii="Verdana" w:hAnsi="Verdana"/>
          <w:b/>
          <w:sz w:val="18"/>
          <w:lang w:val="es-BO"/>
        </w:rPr>
      </w:pPr>
    </w:p>
    <w:p w14:paraId="07F1B958" w14:textId="04D203F4" w:rsidR="00112D94" w:rsidRPr="003C0DD8" w:rsidRDefault="001E4D14" w:rsidP="00112D94">
      <w:pPr>
        <w:jc w:val="center"/>
        <w:rPr>
          <w:rFonts w:ascii="Verdana" w:hAnsi="Verdana"/>
          <w:b/>
          <w:sz w:val="18"/>
          <w:lang w:val="es-BO"/>
        </w:rPr>
      </w:pPr>
      <w:r w:rsidRPr="003C0DD8">
        <w:rPr>
          <w:rFonts w:ascii="Verdana" w:hAnsi="Verdana"/>
          <w:b/>
          <w:sz w:val="18"/>
          <w:lang w:val="es-BO"/>
        </w:rPr>
        <w:t>FORMULARIO C-1d</w:t>
      </w:r>
    </w:p>
    <w:p w14:paraId="5F6021A9" w14:textId="77777777" w:rsidR="00112D94" w:rsidRPr="003C0DD8" w:rsidRDefault="00112D94" w:rsidP="00112D94">
      <w:pPr>
        <w:jc w:val="center"/>
        <w:rPr>
          <w:rFonts w:ascii="Verdana" w:hAnsi="Verdana"/>
          <w:b/>
          <w:sz w:val="18"/>
          <w:lang w:val="es-BO"/>
        </w:rPr>
      </w:pPr>
      <w:r w:rsidRPr="003C0DD8">
        <w:rPr>
          <w:rFonts w:ascii="Verdana" w:hAnsi="Verdana"/>
          <w:b/>
          <w:sz w:val="18"/>
          <w:lang w:val="es-BO"/>
        </w:rPr>
        <w:t>DATOS DEL CORREDOR DE REASEGUROS</w:t>
      </w:r>
    </w:p>
    <w:tbl>
      <w:tblPr>
        <w:tblW w:w="8640" w:type="dxa"/>
        <w:jc w:val="center"/>
        <w:tblCellMar>
          <w:left w:w="70" w:type="dxa"/>
          <w:right w:w="70" w:type="dxa"/>
        </w:tblCellMar>
        <w:tblLook w:val="04A0" w:firstRow="1" w:lastRow="0" w:firstColumn="1" w:lastColumn="0" w:noHBand="0" w:noVBand="1"/>
      </w:tblPr>
      <w:tblGrid>
        <w:gridCol w:w="1980"/>
        <w:gridCol w:w="320"/>
        <w:gridCol w:w="1200"/>
        <w:gridCol w:w="1200"/>
        <w:gridCol w:w="1200"/>
        <w:gridCol w:w="1200"/>
        <w:gridCol w:w="1200"/>
        <w:gridCol w:w="340"/>
      </w:tblGrid>
      <w:tr w:rsidR="00112D94" w:rsidRPr="003C0DD8" w14:paraId="4D8F32D1" w14:textId="77777777" w:rsidTr="00307A1D">
        <w:trPr>
          <w:trHeight w:val="40"/>
          <w:jc w:val="center"/>
        </w:trPr>
        <w:tc>
          <w:tcPr>
            <w:tcW w:w="1980" w:type="dxa"/>
            <w:tcBorders>
              <w:top w:val="single" w:sz="12" w:space="0" w:color="auto"/>
              <w:left w:val="single" w:sz="12" w:space="0" w:color="auto"/>
              <w:bottom w:val="nil"/>
              <w:right w:val="nil"/>
            </w:tcBorders>
            <w:shd w:val="clear" w:color="auto" w:fill="auto"/>
            <w:vAlign w:val="bottom"/>
            <w:hideMark/>
          </w:tcPr>
          <w:p w14:paraId="05F82F2F" w14:textId="77777777" w:rsidR="00112D94" w:rsidRPr="003C0DD8" w:rsidRDefault="00112D94" w:rsidP="00307A1D">
            <w:pPr>
              <w:jc w:val="right"/>
              <w:rPr>
                <w:rFonts w:ascii="Arial" w:hAnsi="Arial" w:cs="Arial"/>
                <w:b/>
                <w:bCs/>
                <w:sz w:val="2"/>
                <w:szCs w:val="2"/>
                <w:lang w:val="es-BO" w:eastAsia="es-ES"/>
              </w:rPr>
            </w:pPr>
            <w:r w:rsidRPr="003C0DD8">
              <w:rPr>
                <w:rFonts w:ascii="Arial" w:hAnsi="Arial" w:cs="Arial"/>
                <w:b/>
                <w:bCs/>
                <w:sz w:val="2"/>
                <w:szCs w:val="2"/>
                <w:lang w:val="es-BO" w:eastAsia="es-ES"/>
              </w:rPr>
              <w:t> </w:t>
            </w:r>
          </w:p>
        </w:tc>
        <w:tc>
          <w:tcPr>
            <w:tcW w:w="320" w:type="dxa"/>
            <w:tcBorders>
              <w:top w:val="single" w:sz="12" w:space="0" w:color="auto"/>
              <w:left w:val="nil"/>
              <w:bottom w:val="nil"/>
              <w:right w:val="nil"/>
            </w:tcBorders>
            <w:shd w:val="clear" w:color="auto" w:fill="auto"/>
            <w:vAlign w:val="bottom"/>
            <w:hideMark/>
          </w:tcPr>
          <w:p w14:paraId="1D36C8F0" w14:textId="77777777" w:rsidR="00112D94" w:rsidRPr="003C0DD8" w:rsidRDefault="00112D94" w:rsidP="00307A1D">
            <w:pPr>
              <w:jc w:val="cente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1200" w:type="dxa"/>
            <w:tcBorders>
              <w:top w:val="single" w:sz="12" w:space="0" w:color="auto"/>
              <w:left w:val="nil"/>
              <w:bottom w:val="nil"/>
              <w:right w:val="nil"/>
            </w:tcBorders>
            <w:shd w:val="clear" w:color="auto" w:fill="auto"/>
            <w:vAlign w:val="bottom"/>
            <w:hideMark/>
          </w:tcPr>
          <w:p w14:paraId="59C74EC4" w14:textId="77777777" w:rsidR="00112D94" w:rsidRPr="003C0DD8" w:rsidRDefault="00112D94" w:rsidP="00307A1D">
            <w:pPr>
              <w:jc w:val="center"/>
              <w:rPr>
                <w:rFonts w:ascii="Arial" w:hAnsi="Arial" w:cs="Arial"/>
                <w:i/>
                <w:iCs/>
                <w:sz w:val="2"/>
                <w:szCs w:val="2"/>
                <w:lang w:val="es-BO" w:eastAsia="es-ES"/>
              </w:rPr>
            </w:pPr>
            <w:r w:rsidRPr="003C0DD8">
              <w:rPr>
                <w:rFonts w:ascii="Arial" w:hAnsi="Arial" w:cs="Arial"/>
                <w:i/>
                <w:iCs/>
                <w:sz w:val="2"/>
                <w:szCs w:val="2"/>
                <w:lang w:val="es-BO" w:eastAsia="es-ES"/>
              </w:rPr>
              <w:t> </w:t>
            </w:r>
          </w:p>
        </w:tc>
        <w:tc>
          <w:tcPr>
            <w:tcW w:w="1200" w:type="dxa"/>
            <w:tcBorders>
              <w:top w:val="single" w:sz="12" w:space="0" w:color="auto"/>
              <w:left w:val="nil"/>
              <w:bottom w:val="nil"/>
              <w:right w:val="nil"/>
            </w:tcBorders>
            <w:shd w:val="clear" w:color="auto" w:fill="auto"/>
            <w:vAlign w:val="bottom"/>
            <w:hideMark/>
          </w:tcPr>
          <w:p w14:paraId="4E259C27" w14:textId="77777777" w:rsidR="00112D94" w:rsidRPr="003C0DD8" w:rsidRDefault="00112D94" w:rsidP="00307A1D">
            <w:pPr>
              <w:jc w:val="center"/>
              <w:rPr>
                <w:rFonts w:ascii="Arial" w:hAnsi="Arial" w:cs="Arial"/>
                <w:i/>
                <w:iCs/>
                <w:sz w:val="2"/>
                <w:szCs w:val="2"/>
                <w:lang w:val="es-BO" w:eastAsia="es-ES"/>
              </w:rPr>
            </w:pPr>
            <w:r w:rsidRPr="003C0DD8">
              <w:rPr>
                <w:rFonts w:ascii="Arial" w:hAnsi="Arial" w:cs="Arial"/>
                <w:i/>
                <w:iCs/>
                <w:sz w:val="2"/>
                <w:szCs w:val="2"/>
                <w:lang w:val="es-BO" w:eastAsia="es-ES"/>
              </w:rPr>
              <w:t> </w:t>
            </w:r>
          </w:p>
        </w:tc>
        <w:tc>
          <w:tcPr>
            <w:tcW w:w="1200" w:type="dxa"/>
            <w:tcBorders>
              <w:top w:val="single" w:sz="12" w:space="0" w:color="auto"/>
              <w:left w:val="nil"/>
              <w:bottom w:val="nil"/>
              <w:right w:val="nil"/>
            </w:tcBorders>
            <w:shd w:val="clear" w:color="auto" w:fill="auto"/>
            <w:vAlign w:val="bottom"/>
            <w:hideMark/>
          </w:tcPr>
          <w:p w14:paraId="13E4740A" w14:textId="77777777" w:rsidR="00112D94" w:rsidRPr="003C0DD8" w:rsidRDefault="00112D94" w:rsidP="00307A1D">
            <w:pPr>
              <w:jc w:val="center"/>
              <w:rPr>
                <w:rFonts w:ascii="Arial" w:hAnsi="Arial" w:cs="Arial"/>
                <w:i/>
                <w:iCs/>
                <w:sz w:val="2"/>
                <w:szCs w:val="2"/>
                <w:lang w:val="es-BO" w:eastAsia="es-ES"/>
              </w:rPr>
            </w:pPr>
            <w:r w:rsidRPr="003C0DD8">
              <w:rPr>
                <w:rFonts w:ascii="Arial" w:hAnsi="Arial" w:cs="Arial"/>
                <w:i/>
                <w:iCs/>
                <w:sz w:val="2"/>
                <w:szCs w:val="2"/>
                <w:lang w:val="es-BO" w:eastAsia="es-ES"/>
              </w:rPr>
              <w:t> </w:t>
            </w:r>
          </w:p>
        </w:tc>
        <w:tc>
          <w:tcPr>
            <w:tcW w:w="1200" w:type="dxa"/>
            <w:tcBorders>
              <w:top w:val="single" w:sz="12" w:space="0" w:color="auto"/>
              <w:left w:val="nil"/>
              <w:bottom w:val="nil"/>
              <w:right w:val="nil"/>
            </w:tcBorders>
            <w:shd w:val="clear" w:color="auto" w:fill="auto"/>
            <w:vAlign w:val="bottom"/>
            <w:hideMark/>
          </w:tcPr>
          <w:p w14:paraId="3E445E61" w14:textId="77777777" w:rsidR="00112D94" w:rsidRPr="003C0DD8" w:rsidRDefault="00112D94" w:rsidP="00307A1D">
            <w:pPr>
              <w:jc w:val="center"/>
              <w:rPr>
                <w:rFonts w:ascii="Arial" w:hAnsi="Arial" w:cs="Arial"/>
                <w:i/>
                <w:iCs/>
                <w:sz w:val="2"/>
                <w:szCs w:val="2"/>
                <w:lang w:val="es-BO" w:eastAsia="es-ES"/>
              </w:rPr>
            </w:pPr>
            <w:r w:rsidRPr="003C0DD8">
              <w:rPr>
                <w:rFonts w:ascii="Arial" w:hAnsi="Arial" w:cs="Arial"/>
                <w:i/>
                <w:iCs/>
                <w:sz w:val="2"/>
                <w:szCs w:val="2"/>
                <w:lang w:val="es-BO" w:eastAsia="es-ES"/>
              </w:rPr>
              <w:t> </w:t>
            </w:r>
          </w:p>
        </w:tc>
        <w:tc>
          <w:tcPr>
            <w:tcW w:w="1200" w:type="dxa"/>
            <w:tcBorders>
              <w:top w:val="single" w:sz="12" w:space="0" w:color="auto"/>
              <w:left w:val="nil"/>
              <w:bottom w:val="nil"/>
              <w:right w:val="nil"/>
            </w:tcBorders>
            <w:shd w:val="clear" w:color="auto" w:fill="auto"/>
            <w:vAlign w:val="bottom"/>
            <w:hideMark/>
          </w:tcPr>
          <w:p w14:paraId="5FE5724C" w14:textId="77777777" w:rsidR="00112D94" w:rsidRPr="003C0DD8" w:rsidRDefault="00112D94" w:rsidP="00307A1D">
            <w:pPr>
              <w:jc w:val="center"/>
              <w:rPr>
                <w:rFonts w:ascii="Arial" w:hAnsi="Arial" w:cs="Arial"/>
                <w:i/>
                <w:iCs/>
                <w:sz w:val="2"/>
                <w:szCs w:val="2"/>
                <w:lang w:val="es-BO" w:eastAsia="es-ES"/>
              </w:rPr>
            </w:pPr>
            <w:r w:rsidRPr="003C0DD8">
              <w:rPr>
                <w:rFonts w:ascii="Arial" w:hAnsi="Arial" w:cs="Arial"/>
                <w:i/>
                <w:iCs/>
                <w:sz w:val="2"/>
                <w:szCs w:val="2"/>
                <w:lang w:val="es-BO" w:eastAsia="es-ES"/>
              </w:rPr>
              <w:t> </w:t>
            </w:r>
          </w:p>
        </w:tc>
        <w:tc>
          <w:tcPr>
            <w:tcW w:w="340" w:type="dxa"/>
            <w:tcBorders>
              <w:top w:val="single" w:sz="12" w:space="0" w:color="auto"/>
              <w:left w:val="nil"/>
              <w:bottom w:val="nil"/>
              <w:right w:val="single" w:sz="12" w:space="0" w:color="auto"/>
            </w:tcBorders>
            <w:shd w:val="clear" w:color="auto" w:fill="auto"/>
            <w:vAlign w:val="bottom"/>
            <w:hideMark/>
          </w:tcPr>
          <w:p w14:paraId="005EBD42" w14:textId="77777777" w:rsidR="00112D94" w:rsidRPr="003C0DD8" w:rsidRDefault="00112D94" w:rsidP="00307A1D">
            <w:pPr>
              <w:rPr>
                <w:rFonts w:ascii="Arial" w:hAnsi="Arial" w:cs="Arial"/>
                <w:sz w:val="2"/>
                <w:szCs w:val="2"/>
                <w:lang w:val="es-BO" w:eastAsia="es-ES"/>
              </w:rPr>
            </w:pPr>
            <w:r w:rsidRPr="003C0DD8">
              <w:rPr>
                <w:rFonts w:ascii="Arial" w:hAnsi="Arial" w:cs="Arial"/>
                <w:sz w:val="2"/>
                <w:szCs w:val="2"/>
                <w:lang w:val="es-BO" w:eastAsia="es-ES"/>
              </w:rPr>
              <w:t> </w:t>
            </w:r>
          </w:p>
        </w:tc>
      </w:tr>
      <w:tr w:rsidR="00112D94" w:rsidRPr="003C0DD8" w14:paraId="21B6262C" w14:textId="77777777" w:rsidTr="00307A1D">
        <w:trPr>
          <w:trHeight w:val="50"/>
          <w:jc w:val="center"/>
        </w:trPr>
        <w:tc>
          <w:tcPr>
            <w:tcW w:w="1980" w:type="dxa"/>
            <w:tcBorders>
              <w:top w:val="nil"/>
              <w:left w:val="single" w:sz="12" w:space="0" w:color="auto"/>
              <w:bottom w:val="nil"/>
              <w:right w:val="nil"/>
            </w:tcBorders>
            <w:shd w:val="clear" w:color="auto" w:fill="auto"/>
            <w:vAlign w:val="center"/>
            <w:hideMark/>
          </w:tcPr>
          <w:p w14:paraId="099D4B5B" w14:textId="77777777" w:rsidR="00112D94" w:rsidRPr="003C0DD8" w:rsidRDefault="00112D94" w:rsidP="00307A1D">
            <w:pPr>
              <w:jc w:val="right"/>
              <w:rPr>
                <w:rFonts w:ascii="Arial" w:hAnsi="Arial" w:cs="Arial"/>
                <w:b/>
                <w:bCs/>
                <w:sz w:val="16"/>
                <w:szCs w:val="16"/>
                <w:lang w:val="es-BO" w:eastAsia="es-ES"/>
              </w:rPr>
            </w:pPr>
            <w:r w:rsidRPr="003C0DD8">
              <w:rPr>
                <w:rFonts w:ascii="Arial" w:hAnsi="Arial" w:cs="Arial"/>
                <w:b/>
                <w:bCs/>
                <w:sz w:val="16"/>
                <w:szCs w:val="16"/>
                <w:lang w:val="es-BO" w:eastAsia="es-ES"/>
              </w:rPr>
              <w:t>Póliza de</w:t>
            </w:r>
          </w:p>
        </w:tc>
        <w:tc>
          <w:tcPr>
            <w:tcW w:w="320" w:type="dxa"/>
            <w:tcBorders>
              <w:top w:val="nil"/>
              <w:left w:val="nil"/>
              <w:bottom w:val="nil"/>
              <w:right w:val="nil"/>
            </w:tcBorders>
            <w:shd w:val="clear" w:color="auto" w:fill="auto"/>
            <w:vAlign w:val="center"/>
            <w:hideMark/>
          </w:tcPr>
          <w:p w14:paraId="7260923C" w14:textId="77777777" w:rsidR="00112D94" w:rsidRPr="003C0DD8" w:rsidRDefault="00112D94" w:rsidP="00307A1D">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6000" w:type="dxa"/>
            <w:gridSpan w:val="5"/>
            <w:tcBorders>
              <w:top w:val="single" w:sz="8" w:space="0" w:color="auto"/>
              <w:left w:val="single" w:sz="8" w:space="0" w:color="auto"/>
              <w:bottom w:val="single" w:sz="8" w:space="0" w:color="auto"/>
              <w:right w:val="single" w:sz="8" w:space="0" w:color="000000"/>
            </w:tcBorders>
            <w:shd w:val="clear" w:color="000000" w:fill="DBE5F1"/>
            <w:vAlign w:val="center"/>
            <w:hideMark/>
          </w:tcPr>
          <w:p w14:paraId="7DD70021" w14:textId="77777777" w:rsidR="00112D94" w:rsidRPr="003C0DD8" w:rsidRDefault="00112D94" w:rsidP="00307A1D">
            <w:pPr>
              <w:rPr>
                <w:rFonts w:ascii="Arial" w:hAnsi="Arial" w:cs="Arial"/>
                <w:i/>
                <w:iCs/>
                <w:sz w:val="16"/>
                <w:szCs w:val="16"/>
                <w:lang w:val="es-BO" w:eastAsia="es-ES"/>
              </w:rPr>
            </w:pPr>
            <w:r w:rsidRPr="003C0DD8">
              <w:rPr>
                <w:rFonts w:ascii="Arial" w:hAnsi="Arial" w:cs="Arial"/>
                <w:i/>
                <w:iCs/>
                <w:sz w:val="16"/>
                <w:szCs w:val="16"/>
                <w:lang w:val="es-BO" w:eastAsia="es-ES"/>
              </w:rPr>
              <w:t>[La principal, según se indica en el DBC]</w:t>
            </w:r>
          </w:p>
        </w:tc>
        <w:tc>
          <w:tcPr>
            <w:tcW w:w="340" w:type="dxa"/>
            <w:tcBorders>
              <w:top w:val="nil"/>
              <w:left w:val="nil"/>
              <w:bottom w:val="nil"/>
              <w:right w:val="single" w:sz="12" w:space="0" w:color="auto"/>
            </w:tcBorders>
            <w:shd w:val="clear" w:color="auto" w:fill="auto"/>
            <w:vAlign w:val="bottom"/>
            <w:hideMark/>
          </w:tcPr>
          <w:p w14:paraId="3C2CE767" w14:textId="77777777" w:rsidR="00112D94" w:rsidRPr="003C0DD8" w:rsidRDefault="00112D94" w:rsidP="00307A1D">
            <w:pPr>
              <w:rPr>
                <w:rFonts w:ascii="Arial" w:hAnsi="Arial" w:cs="Arial"/>
                <w:sz w:val="16"/>
                <w:szCs w:val="16"/>
                <w:lang w:val="es-BO" w:eastAsia="es-ES"/>
              </w:rPr>
            </w:pPr>
            <w:r w:rsidRPr="003C0DD8">
              <w:rPr>
                <w:rFonts w:ascii="Arial" w:hAnsi="Arial" w:cs="Arial"/>
                <w:sz w:val="16"/>
                <w:szCs w:val="16"/>
                <w:lang w:val="es-BO" w:eastAsia="es-ES"/>
              </w:rPr>
              <w:t> </w:t>
            </w:r>
          </w:p>
        </w:tc>
      </w:tr>
      <w:tr w:rsidR="00112D94" w:rsidRPr="003C0DD8" w14:paraId="1E008B40" w14:textId="77777777" w:rsidTr="00307A1D">
        <w:trPr>
          <w:trHeight w:val="50"/>
          <w:jc w:val="center"/>
        </w:trPr>
        <w:tc>
          <w:tcPr>
            <w:tcW w:w="8640" w:type="dxa"/>
            <w:gridSpan w:val="8"/>
            <w:tcBorders>
              <w:top w:val="nil"/>
              <w:left w:val="single" w:sz="12" w:space="0" w:color="auto"/>
              <w:bottom w:val="nil"/>
              <w:right w:val="single" w:sz="12" w:space="0" w:color="000000"/>
            </w:tcBorders>
            <w:shd w:val="clear" w:color="auto" w:fill="auto"/>
            <w:vAlign w:val="center"/>
            <w:hideMark/>
          </w:tcPr>
          <w:p w14:paraId="63E331F6" w14:textId="77777777" w:rsidR="00112D94" w:rsidRPr="003C0DD8" w:rsidRDefault="00112D94" w:rsidP="00307A1D">
            <w:pPr>
              <w:rPr>
                <w:rFonts w:ascii="Arial" w:hAnsi="Arial" w:cs="Arial"/>
                <w:sz w:val="2"/>
                <w:szCs w:val="2"/>
                <w:lang w:val="es-BO" w:eastAsia="es-ES"/>
              </w:rPr>
            </w:pPr>
            <w:r w:rsidRPr="003C0DD8">
              <w:rPr>
                <w:rFonts w:ascii="Arial" w:hAnsi="Arial" w:cs="Arial"/>
                <w:sz w:val="2"/>
                <w:szCs w:val="2"/>
                <w:lang w:val="es-BO" w:eastAsia="es-ES"/>
              </w:rPr>
              <w:t> </w:t>
            </w:r>
          </w:p>
        </w:tc>
      </w:tr>
      <w:tr w:rsidR="00112D94" w:rsidRPr="003C0DD8" w14:paraId="6B859717" w14:textId="77777777" w:rsidTr="00307A1D">
        <w:trPr>
          <w:trHeight w:val="82"/>
          <w:jc w:val="center"/>
        </w:trPr>
        <w:tc>
          <w:tcPr>
            <w:tcW w:w="1980" w:type="dxa"/>
            <w:tcBorders>
              <w:top w:val="nil"/>
              <w:left w:val="single" w:sz="12" w:space="0" w:color="auto"/>
              <w:bottom w:val="nil"/>
              <w:right w:val="nil"/>
            </w:tcBorders>
            <w:shd w:val="clear" w:color="auto" w:fill="auto"/>
            <w:vAlign w:val="center"/>
            <w:hideMark/>
          </w:tcPr>
          <w:p w14:paraId="15EAEAC6" w14:textId="77777777" w:rsidR="00112D94" w:rsidRPr="003C0DD8" w:rsidRDefault="00112D94" w:rsidP="00307A1D">
            <w:pPr>
              <w:jc w:val="right"/>
              <w:rPr>
                <w:rFonts w:ascii="Arial" w:hAnsi="Arial" w:cs="Arial"/>
                <w:b/>
                <w:bCs/>
                <w:sz w:val="16"/>
                <w:szCs w:val="16"/>
                <w:lang w:val="es-BO" w:eastAsia="es-ES"/>
              </w:rPr>
            </w:pPr>
            <w:r w:rsidRPr="003C0DD8">
              <w:rPr>
                <w:rFonts w:ascii="Arial" w:hAnsi="Arial" w:cs="Arial"/>
                <w:b/>
                <w:bCs/>
                <w:sz w:val="16"/>
                <w:szCs w:val="16"/>
                <w:lang w:val="es-BO" w:eastAsia="es-ES"/>
              </w:rPr>
              <w:t>Corredor</w:t>
            </w:r>
          </w:p>
        </w:tc>
        <w:tc>
          <w:tcPr>
            <w:tcW w:w="320" w:type="dxa"/>
            <w:tcBorders>
              <w:top w:val="nil"/>
              <w:left w:val="nil"/>
              <w:bottom w:val="nil"/>
              <w:right w:val="nil"/>
            </w:tcBorders>
            <w:shd w:val="clear" w:color="auto" w:fill="auto"/>
            <w:vAlign w:val="center"/>
            <w:hideMark/>
          </w:tcPr>
          <w:p w14:paraId="703D5D35" w14:textId="77777777" w:rsidR="00112D94" w:rsidRPr="003C0DD8" w:rsidRDefault="00112D94" w:rsidP="00307A1D">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6000" w:type="dxa"/>
            <w:gridSpan w:val="5"/>
            <w:tcBorders>
              <w:top w:val="single" w:sz="8" w:space="0" w:color="auto"/>
              <w:left w:val="single" w:sz="8" w:space="0" w:color="auto"/>
              <w:bottom w:val="single" w:sz="8" w:space="0" w:color="auto"/>
              <w:right w:val="single" w:sz="8" w:space="0" w:color="000000"/>
            </w:tcBorders>
            <w:shd w:val="clear" w:color="000000" w:fill="DBE5F1"/>
            <w:vAlign w:val="center"/>
            <w:hideMark/>
          </w:tcPr>
          <w:p w14:paraId="7D2DABB1" w14:textId="77777777" w:rsidR="00112D94" w:rsidRPr="003C0DD8" w:rsidRDefault="00112D94" w:rsidP="00307A1D">
            <w:pPr>
              <w:rPr>
                <w:rFonts w:ascii="Arial" w:hAnsi="Arial" w:cs="Arial"/>
                <w:i/>
                <w:iCs/>
                <w:sz w:val="16"/>
                <w:szCs w:val="16"/>
                <w:lang w:val="es-BO" w:eastAsia="es-ES"/>
              </w:rPr>
            </w:pPr>
            <w:r w:rsidRPr="003C0DD8">
              <w:rPr>
                <w:rFonts w:ascii="Arial" w:hAnsi="Arial" w:cs="Arial"/>
                <w:i/>
                <w:iCs/>
                <w:sz w:val="16"/>
                <w:szCs w:val="16"/>
                <w:lang w:val="es-BO" w:eastAsia="es-ES"/>
              </w:rPr>
              <w:t> </w:t>
            </w:r>
          </w:p>
        </w:tc>
        <w:tc>
          <w:tcPr>
            <w:tcW w:w="340" w:type="dxa"/>
            <w:tcBorders>
              <w:top w:val="nil"/>
              <w:left w:val="nil"/>
              <w:bottom w:val="nil"/>
              <w:right w:val="single" w:sz="12" w:space="0" w:color="auto"/>
            </w:tcBorders>
            <w:shd w:val="clear" w:color="auto" w:fill="auto"/>
            <w:vAlign w:val="bottom"/>
            <w:hideMark/>
          </w:tcPr>
          <w:p w14:paraId="5C20A5CD" w14:textId="77777777" w:rsidR="00112D94" w:rsidRPr="003C0DD8" w:rsidRDefault="00112D94" w:rsidP="00307A1D">
            <w:pPr>
              <w:rPr>
                <w:rFonts w:ascii="Arial" w:hAnsi="Arial" w:cs="Arial"/>
                <w:sz w:val="16"/>
                <w:szCs w:val="16"/>
                <w:lang w:val="es-BO" w:eastAsia="es-ES"/>
              </w:rPr>
            </w:pPr>
            <w:r w:rsidRPr="003C0DD8">
              <w:rPr>
                <w:rFonts w:ascii="Arial" w:hAnsi="Arial" w:cs="Arial"/>
                <w:sz w:val="16"/>
                <w:szCs w:val="16"/>
                <w:lang w:val="es-BO" w:eastAsia="es-ES"/>
              </w:rPr>
              <w:t> </w:t>
            </w:r>
          </w:p>
        </w:tc>
      </w:tr>
      <w:tr w:rsidR="00112D94" w:rsidRPr="003C0DD8" w14:paraId="64978013" w14:textId="77777777" w:rsidTr="00307A1D">
        <w:trPr>
          <w:trHeight w:val="50"/>
          <w:jc w:val="center"/>
        </w:trPr>
        <w:tc>
          <w:tcPr>
            <w:tcW w:w="1980" w:type="dxa"/>
            <w:tcBorders>
              <w:top w:val="nil"/>
              <w:left w:val="single" w:sz="12" w:space="0" w:color="auto"/>
              <w:bottom w:val="nil"/>
              <w:right w:val="nil"/>
            </w:tcBorders>
            <w:shd w:val="clear" w:color="auto" w:fill="auto"/>
            <w:vAlign w:val="center"/>
            <w:hideMark/>
          </w:tcPr>
          <w:p w14:paraId="7F024397" w14:textId="77777777" w:rsidR="00112D94" w:rsidRPr="003C0DD8" w:rsidRDefault="00112D94" w:rsidP="00307A1D">
            <w:pPr>
              <w:jc w:val="right"/>
              <w:rPr>
                <w:rFonts w:ascii="Arial" w:hAnsi="Arial" w:cs="Arial"/>
                <w:sz w:val="2"/>
                <w:szCs w:val="2"/>
                <w:lang w:val="es-BO" w:eastAsia="es-ES"/>
              </w:rPr>
            </w:pPr>
            <w:r w:rsidRPr="003C0DD8">
              <w:rPr>
                <w:rFonts w:ascii="Arial" w:hAnsi="Arial" w:cs="Arial"/>
                <w:sz w:val="2"/>
                <w:szCs w:val="2"/>
                <w:lang w:val="es-BO" w:eastAsia="es-ES"/>
              </w:rPr>
              <w:t> </w:t>
            </w:r>
          </w:p>
        </w:tc>
        <w:tc>
          <w:tcPr>
            <w:tcW w:w="320" w:type="dxa"/>
            <w:tcBorders>
              <w:top w:val="nil"/>
              <w:left w:val="nil"/>
              <w:bottom w:val="nil"/>
              <w:right w:val="nil"/>
            </w:tcBorders>
            <w:shd w:val="clear" w:color="auto" w:fill="auto"/>
            <w:vAlign w:val="center"/>
            <w:hideMark/>
          </w:tcPr>
          <w:p w14:paraId="14E7E9F9" w14:textId="77777777" w:rsidR="00112D94" w:rsidRPr="003C0DD8" w:rsidRDefault="00112D94" w:rsidP="00307A1D">
            <w:pPr>
              <w:jc w:val="center"/>
              <w:rPr>
                <w:rFonts w:ascii="Arial" w:hAnsi="Arial" w:cs="Arial"/>
                <w:b/>
                <w:bCs/>
                <w:sz w:val="2"/>
                <w:szCs w:val="2"/>
                <w:lang w:val="es-BO" w:eastAsia="es-ES"/>
              </w:rPr>
            </w:pPr>
          </w:p>
        </w:tc>
        <w:tc>
          <w:tcPr>
            <w:tcW w:w="6340" w:type="dxa"/>
            <w:gridSpan w:val="6"/>
            <w:tcBorders>
              <w:top w:val="nil"/>
              <w:left w:val="nil"/>
              <w:bottom w:val="nil"/>
              <w:right w:val="single" w:sz="12" w:space="0" w:color="000000"/>
            </w:tcBorders>
            <w:shd w:val="clear" w:color="auto" w:fill="auto"/>
            <w:vAlign w:val="center"/>
            <w:hideMark/>
          </w:tcPr>
          <w:p w14:paraId="2007C183" w14:textId="77777777" w:rsidR="00112D94" w:rsidRPr="003C0DD8" w:rsidRDefault="00112D94" w:rsidP="00307A1D">
            <w:pPr>
              <w:jc w:val="center"/>
              <w:rPr>
                <w:rFonts w:ascii="Arial" w:hAnsi="Arial" w:cs="Arial"/>
                <w:b/>
                <w:bCs/>
                <w:sz w:val="2"/>
                <w:szCs w:val="2"/>
                <w:lang w:val="es-BO" w:eastAsia="es-ES"/>
              </w:rPr>
            </w:pPr>
          </w:p>
        </w:tc>
      </w:tr>
      <w:tr w:rsidR="00112D94" w:rsidRPr="003C0DD8" w14:paraId="7095EA3F" w14:textId="77777777" w:rsidTr="00307A1D">
        <w:trPr>
          <w:trHeight w:val="50"/>
          <w:jc w:val="center"/>
        </w:trPr>
        <w:tc>
          <w:tcPr>
            <w:tcW w:w="1980" w:type="dxa"/>
            <w:tcBorders>
              <w:top w:val="nil"/>
              <w:left w:val="single" w:sz="12" w:space="0" w:color="auto"/>
              <w:bottom w:val="nil"/>
              <w:right w:val="nil"/>
            </w:tcBorders>
            <w:shd w:val="clear" w:color="auto" w:fill="auto"/>
            <w:vAlign w:val="center"/>
            <w:hideMark/>
          </w:tcPr>
          <w:p w14:paraId="23194FAA" w14:textId="77777777" w:rsidR="00112D94" w:rsidRPr="003C0DD8" w:rsidRDefault="00112D94" w:rsidP="00307A1D">
            <w:pPr>
              <w:jc w:val="right"/>
              <w:rPr>
                <w:rFonts w:ascii="Arial" w:hAnsi="Arial" w:cs="Arial"/>
                <w:b/>
                <w:bCs/>
                <w:sz w:val="16"/>
                <w:szCs w:val="16"/>
                <w:lang w:val="es-BO" w:eastAsia="es-ES"/>
              </w:rPr>
            </w:pPr>
            <w:r w:rsidRPr="003C0DD8">
              <w:rPr>
                <w:rFonts w:ascii="Arial" w:hAnsi="Arial" w:cs="Arial"/>
                <w:b/>
                <w:bCs/>
                <w:sz w:val="16"/>
                <w:szCs w:val="16"/>
                <w:lang w:val="es-BO" w:eastAsia="es-ES"/>
              </w:rPr>
              <w:t xml:space="preserve">Dirección </w:t>
            </w:r>
          </w:p>
        </w:tc>
        <w:tc>
          <w:tcPr>
            <w:tcW w:w="320" w:type="dxa"/>
            <w:tcBorders>
              <w:top w:val="nil"/>
              <w:left w:val="nil"/>
              <w:bottom w:val="nil"/>
              <w:right w:val="nil"/>
            </w:tcBorders>
            <w:shd w:val="clear" w:color="auto" w:fill="auto"/>
            <w:vAlign w:val="center"/>
            <w:hideMark/>
          </w:tcPr>
          <w:p w14:paraId="1D1202C7" w14:textId="77777777" w:rsidR="00112D94" w:rsidRPr="003C0DD8" w:rsidRDefault="00112D94" w:rsidP="00307A1D">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6000" w:type="dxa"/>
            <w:gridSpan w:val="5"/>
            <w:tcBorders>
              <w:top w:val="single" w:sz="8" w:space="0" w:color="auto"/>
              <w:left w:val="single" w:sz="8" w:space="0" w:color="auto"/>
              <w:bottom w:val="single" w:sz="8" w:space="0" w:color="auto"/>
              <w:right w:val="single" w:sz="8" w:space="0" w:color="000000"/>
            </w:tcBorders>
            <w:shd w:val="clear" w:color="000000" w:fill="DBE5F1"/>
            <w:vAlign w:val="center"/>
            <w:hideMark/>
          </w:tcPr>
          <w:p w14:paraId="570153D9" w14:textId="77777777" w:rsidR="00112D94" w:rsidRPr="003C0DD8" w:rsidRDefault="00112D94" w:rsidP="00307A1D">
            <w:pPr>
              <w:rPr>
                <w:rFonts w:ascii="Arial" w:hAnsi="Arial" w:cs="Arial"/>
                <w:sz w:val="16"/>
                <w:szCs w:val="16"/>
                <w:lang w:val="es-BO" w:eastAsia="es-ES"/>
              </w:rPr>
            </w:pPr>
            <w:r w:rsidRPr="003C0DD8">
              <w:rPr>
                <w:rFonts w:ascii="Arial" w:hAnsi="Arial" w:cs="Arial"/>
                <w:sz w:val="16"/>
                <w:szCs w:val="16"/>
                <w:lang w:val="es-BO" w:eastAsia="es-ES"/>
              </w:rPr>
              <w:t> </w:t>
            </w:r>
          </w:p>
        </w:tc>
        <w:tc>
          <w:tcPr>
            <w:tcW w:w="340" w:type="dxa"/>
            <w:tcBorders>
              <w:top w:val="nil"/>
              <w:left w:val="nil"/>
              <w:bottom w:val="nil"/>
              <w:right w:val="single" w:sz="12" w:space="0" w:color="auto"/>
            </w:tcBorders>
            <w:shd w:val="clear" w:color="000000" w:fill="FFFFFF"/>
            <w:vAlign w:val="bottom"/>
            <w:hideMark/>
          </w:tcPr>
          <w:p w14:paraId="68FA9794" w14:textId="77777777" w:rsidR="00112D94" w:rsidRPr="003C0DD8" w:rsidRDefault="00112D94" w:rsidP="00307A1D">
            <w:pPr>
              <w:rPr>
                <w:rFonts w:ascii="Arial" w:hAnsi="Arial" w:cs="Arial"/>
                <w:sz w:val="16"/>
                <w:szCs w:val="16"/>
                <w:lang w:val="es-BO" w:eastAsia="es-ES"/>
              </w:rPr>
            </w:pPr>
            <w:r w:rsidRPr="003C0DD8">
              <w:rPr>
                <w:rFonts w:ascii="Arial" w:hAnsi="Arial" w:cs="Arial"/>
                <w:sz w:val="16"/>
                <w:szCs w:val="16"/>
                <w:lang w:val="es-BO" w:eastAsia="es-ES"/>
              </w:rPr>
              <w:t> </w:t>
            </w:r>
          </w:p>
        </w:tc>
      </w:tr>
      <w:tr w:rsidR="00112D94" w:rsidRPr="003C0DD8" w14:paraId="25D47C08" w14:textId="77777777" w:rsidTr="00307A1D">
        <w:trPr>
          <w:trHeight w:val="50"/>
          <w:jc w:val="center"/>
        </w:trPr>
        <w:tc>
          <w:tcPr>
            <w:tcW w:w="1980" w:type="dxa"/>
            <w:tcBorders>
              <w:top w:val="nil"/>
              <w:left w:val="single" w:sz="12" w:space="0" w:color="auto"/>
              <w:bottom w:val="nil"/>
              <w:right w:val="nil"/>
            </w:tcBorders>
            <w:shd w:val="clear" w:color="auto" w:fill="auto"/>
            <w:vAlign w:val="center"/>
            <w:hideMark/>
          </w:tcPr>
          <w:p w14:paraId="424858CA" w14:textId="77777777" w:rsidR="00112D94" w:rsidRPr="003C0DD8" w:rsidRDefault="00112D94" w:rsidP="00307A1D">
            <w:pPr>
              <w:jc w:val="right"/>
              <w:rPr>
                <w:rFonts w:ascii="Arial" w:hAnsi="Arial" w:cs="Arial"/>
                <w:sz w:val="2"/>
                <w:szCs w:val="2"/>
                <w:lang w:val="es-BO" w:eastAsia="es-ES"/>
              </w:rPr>
            </w:pPr>
            <w:r w:rsidRPr="003C0DD8">
              <w:rPr>
                <w:rFonts w:ascii="Arial" w:hAnsi="Arial" w:cs="Arial"/>
                <w:sz w:val="2"/>
                <w:szCs w:val="2"/>
                <w:lang w:val="es-BO" w:eastAsia="es-ES"/>
              </w:rPr>
              <w:t> </w:t>
            </w:r>
          </w:p>
        </w:tc>
        <w:tc>
          <w:tcPr>
            <w:tcW w:w="320" w:type="dxa"/>
            <w:tcBorders>
              <w:top w:val="nil"/>
              <w:left w:val="nil"/>
              <w:bottom w:val="nil"/>
              <w:right w:val="nil"/>
            </w:tcBorders>
            <w:shd w:val="clear" w:color="auto" w:fill="auto"/>
            <w:vAlign w:val="center"/>
            <w:hideMark/>
          </w:tcPr>
          <w:p w14:paraId="6C83186B" w14:textId="77777777" w:rsidR="00112D94" w:rsidRPr="003C0DD8" w:rsidRDefault="00112D94" w:rsidP="00307A1D">
            <w:pPr>
              <w:jc w:val="center"/>
              <w:rPr>
                <w:rFonts w:ascii="Arial" w:hAnsi="Arial" w:cs="Arial"/>
                <w:b/>
                <w:bCs/>
                <w:sz w:val="2"/>
                <w:szCs w:val="2"/>
                <w:lang w:val="es-BO" w:eastAsia="es-ES"/>
              </w:rPr>
            </w:pPr>
          </w:p>
        </w:tc>
        <w:tc>
          <w:tcPr>
            <w:tcW w:w="6340" w:type="dxa"/>
            <w:gridSpan w:val="6"/>
            <w:tcBorders>
              <w:top w:val="nil"/>
              <w:left w:val="nil"/>
              <w:bottom w:val="nil"/>
              <w:right w:val="single" w:sz="12" w:space="0" w:color="000000"/>
            </w:tcBorders>
            <w:shd w:val="clear" w:color="auto" w:fill="auto"/>
            <w:vAlign w:val="center"/>
            <w:hideMark/>
          </w:tcPr>
          <w:p w14:paraId="7C4CB54E" w14:textId="77777777" w:rsidR="00112D94" w:rsidRPr="003C0DD8" w:rsidRDefault="00112D94" w:rsidP="00307A1D">
            <w:pPr>
              <w:jc w:val="center"/>
              <w:rPr>
                <w:rFonts w:ascii="Arial" w:hAnsi="Arial" w:cs="Arial"/>
                <w:b/>
                <w:bCs/>
                <w:sz w:val="2"/>
                <w:szCs w:val="2"/>
                <w:lang w:val="es-BO" w:eastAsia="es-ES"/>
              </w:rPr>
            </w:pPr>
          </w:p>
        </w:tc>
      </w:tr>
      <w:tr w:rsidR="00112D94" w:rsidRPr="003C0DD8" w14:paraId="3AC3D809" w14:textId="77777777" w:rsidTr="00307A1D">
        <w:trPr>
          <w:trHeight w:val="50"/>
          <w:jc w:val="center"/>
        </w:trPr>
        <w:tc>
          <w:tcPr>
            <w:tcW w:w="1980" w:type="dxa"/>
            <w:tcBorders>
              <w:top w:val="nil"/>
              <w:left w:val="single" w:sz="12" w:space="0" w:color="auto"/>
              <w:bottom w:val="nil"/>
              <w:right w:val="nil"/>
            </w:tcBorders>
            <w:shd w:val="clear" w:color="auto" w:fill="auto"/>
            <w:vAlign w:val="center"/>
            <w:hideMark/>
          </w:tcPr>
          <w:p w14:paraId="63A6FAC6" w14:textId="77777777" w:rsidR="00112D94" w:rsidRPr="003C0DD8" w:rsidRDefault="00112D94" w:rsidP="00307A1D">
            <w:pPr>
              <w:jc w:val="right"/>
              <w:rPr>
                <w:rFonts w:ascii="Arial" w:hAnsi="Arial" w:cs="Arial"/>
                <w:b/>
                <w:bCs/>
                <w:sz w:val="16"/>
                <w:szCs w:val="16"/>
                <w:lang w:val="es-BO" w:eastAsia="es-ES"/>
              </w:rPr>
            </w:pPr>
            <w:r w:rsidRPr="003C0DD8">
              <w:rPr>
                <w:rFonts w:ascii="Arial" w:hAnsi="Arial" w:cs="Arial"/>
                <w:b/>
                <w:bCs/>
                <w:sz w:val="16"/>
                <w:szCs w:val="16"/>
                <w:lang w:val="es-BO" w:eastAsia="es-ES"/>
              </w:rPr>
              <w:t>Teléfonos</w:t>
            </w:r>
            <w:r w:rsidR="000212A1" w:rsidRPr="003C0DD8">
              <w:rPr>
                <w:rFonts w:ascii="Arial" w:hAnsi="Arial" w:cs="Arial"/>
                <w:b/>
                <w:bCs/>
                <w:sz w:val="16"/>
                <w:szCs w:val="16"/>
                <w:lang w:val="es-BO" w:eastAsia="es-ES"/>
              </w:rPr>
              <w:t>/Fax</w:t>
            </w:r>
          </w:p>
        </w:tc>
        <w:tc>
          <w:tcPr>
            <w:tcW w:w="320" w:type="dxa"/>
            <w:tcBorders>
              <w:top w:val="nil"/>
              <w:left w:val="nil"/>
              <w:bottom w:val="nil"/>
              <w:right w:val="nil"/>
            </w:tcBorders>
            <w:shd w:val="clear" w:color="auto" w:fill="auto"/>
            <w:vAlign w:val="center"/>
            <w:hideMark/>
          </w:tcPr>
          <w:p w14:paraId="17EF5CCB" w14:textId="77777777" w:rsidR="00112D94" w:rsidRPr="003C0DD8" w:rsidRDefault="00112D94" w:rsidP="00307A1D">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6000" w:type="dxa"/>
            <w:gridSpan w:val="5"/>
            <w:tcBorders>
              <w:top w:val="single" w:sz="8" w:space="0" w:color="auto"/>
              <w:left w:val="single" w:sz="8" w:space="0" w:color="auto"/>
              <w:bottom w:val="single" w:sz="8" w:space="0" w:color="auto"/>
              <w:right w:val="single" w:sz="8" w:space="0" w:color="000000"/>
            </w:tcBorders>
            <w:shd w:val="clear" w:color="000000" w:fill="DBE5F1"/>
            <w:vAlign w:val="center"/>
            <w:hideMark/>
          </w:tcPr>
          <w:p w14:paraId="54C78993" w14:textId="77777777" w:rsidR="00112D94" w:rsidRPr="003C0DD8" w:rsidRDefault="00112D94" w:rsidP="00307A1D">
            <w:pPr>
              <w:jc w:val="center"/>
              <w:rPr>
                <w:rFonts w:ascii="Arial" w:hAnsi="Arial" w:cs="Arial"/>
                <w:sz w:val="16"/>
                <w:szCs w:val="16"/>
                <w:lang w:val="es-BO" w:eastAsia="es-ES"/>
              </w:rPr>
            </w:pPr>
          </w:p>
        </w:tc>
        <w:tc>
          <w:tcPr>
            <w:tcW w:w="340" w:type="dxa"/>
            <w:tcBorders>
              <w:top w:val="nil"/>
              <w:left w:val="nil"/>
              <w:bottom w:val="nil"/>
              <w:right w:val="single" w:sz="12" w:space="0" w:color="auto"/>
            </w:tcBorders>
            <w:shd w:val="clear" w:color="000000" w:fill="FFFFFF"/>
            <w:vAlign w:val="bottom"/>
            <w:hideMark/>
          </w:tcPr>
          <w:p w14:paraId="05F59E3A" w14:textId="77777777" w:rsidR="00112D94" w:rsidRPr="003C0DD8" w:rsidRDefault="00112D94" w:rsidP="00307A1D">
            <w:pPr>
              <w:rPr>
                <w:rFonts w:ascii="Arial" w:hAnsi="Arial" w:cs="Arial"/>
                <w:sz w:val="16"/>
                <w:szCs w:val="16"/>
                <w:lang w:val="es-BO" w:eastAsia="es-ES"/>
              </w:rPr>
            </w:pPr>
            <w:r w:rsidRPr="003C0DD8">
              <w:rPr>
                <w:rFonts w:ascii="Arial" w:hAnsi="Arial" w:cs="Arial"/>
                <w:sz w:val="16"/>
                <w:szCs w:val="16"/>
                <w:lang w:val="es-BO" w:eastAsia="es-ES"/>
              </w:rPr>
              <w:t> </w:t>
            </w:r>
          </w:p>
        </w:tc>
      </w:tr>
      <w:tr w:rsidR="00112D94" w:rsidRPr="003C0DD8" w14:paraId="41426D6A" w14:textId="77777777" w:rsidTr="00307A1D">
        <w:trPr>
          <w:trHeight w:val="50"/>
          <w:jc w:val="center"/>
        </w:trPr>
        <w:tc>
          <w:tcPr>
            <w:tcW w:w="1980" w:type="dxa"/>
            <w:tcBorders>
              <w:top w:val="nil"/>
              <w:left w:val="single" w:sz="12" w:space="0" w:color="auto"/>
              <w:bottom w:val="nil"/>
              <w:right w:val="nil"/>
            </w:tcBorders>
            <w:shd w:val="clear" w:color="auto" w:fill="auto"/>
            <w:vAlign w:val="center"/>
            <w:hideMark/>
          </w:tcPr>
          <w:p w14:paraId="06439742" w14:textId="77777777" w:rsidR="00112D94" w:rsidRPr="003C0DD8" w:rsidRDefault="00112D94" w:rsidP="00307A1D">
            <w:pPr>
              <w:jc w:val="right"/>
              <w:rPr>
                <w:rFonts w:ascii="Arial" w:hAnsi="Arial" w:cs="Arial"/>
                <w:sz w:val="2"/>
                <w:szCs w:val="2"/>
                <w:lang w:val="es-BO" w:eastAsia="es-ES"/>
              </w:rPr>
            </w:pPr>
            <w:r w:rsidRPr="003C0DD8">
              <w:rPr>
                <w:rFonts w:ascii="Arial" w:hAnsi="Arial" w:cs="Arial"/>
                <w:sz w:val="2"/>
                <w:szCs w:val="2"/>
                <w:lang w:val="es-BO" w:eastAsia="es-ES"/>
              </w:rPr>
              <w:t> </w:t>
            </w:r>
          </w:p>
        </w:tc>
        <w:tc>
          <w:tcPr>
            <w:tcW w:w="320" w:type="dxa"/>
            <w:tcBorders>
              <w:top w:val="nil"/>
              <w:left w:val="nil"/>
              <w:bottom w:val="nil"/>
              <w:right w:val="nil"/>
            </w:tcBorders>
            <w:shd w:val="clear" w:color="auto" w:fill="auto"/>
            <w:vAlign w:val="center"/>
            <w:hideMark/>
          </w:tcPr>
          <w:p w14:paraId="6A0E651D" w14:textId="77777777" w:rsidR="00112D94" w:rsidRPr="003C0DD8" w:rsidRDefault="00112D94" w:rsidP="00307A1D">
            <w:pPr>
              <w:jc w:val="center"/>
              <w:rPr>
                <w:rFonts w:ascii="Arial" w:hAnsi="Arial" w:cs="Arial"/>
                <w:b/>
                <w:bCs/>
                <w:sz w:val="2"/>
                <w:szCs w:val="2"/>
                <w:lang w:val="es-BO" w:eastAsia="es-ES"/>
              </w:rPr>
            </w:pPr>
          </w:p>
        </w:tc>
        <w:tc>
          <w:tcPr>
            <w:tcW w:w="6340" w:type="dxa"/>
            <w:gridSpan w:val="6"/>
            <w:tcBorders>
              <w:top w:val="nil"/>
              <w:left w:val="nil"/>
              <w:bottom w:val="nil"/>
              <w:right w:val="single" w:sz="12" w:space="0" w:color="000000"/>
            </w:tcBorders>
            <w:shd w:val="clear" w:color="auto" w:fill="auto"/>
            <w:vAlign w:val="center"/>
            <w:hideMark/>
          </w:tcPr>
          <w:p w14:paraId="4549F4D5" w14:textId="77777777" w:rsidR="00112D94" w:rsidRPr="003C0DD8" w:rsidRDefault="00112D94" w:rsidP="00307A1D">
            <w:pPr>
              <w:jc w:val="center"/>
              <w:rPr>
                <w:rFonts w:ascii="Arial" w:hAnsi="Arial" w:cs="Arial"/>
                <w:b/>
                <w:bCs/>
                <w:sz w:val="2"/>
                <w:szCs w:val="2"/>
                <w:lang w:val="es-BO" w:eastAsia="es-ES"/>
              </w:rPr>
            </w:pPr>
          </w:p>
        </w:tc>
      </w:tr>
      <w:tr w:rsidR="00112D94" w:rsidRPr="003C0DD8" w14:paraId="1F8B209D" w14:textId="77777777" w:rsidTr="00307A1D">
        <w:trPr>
          <w:trHeight w:val="50"/>
          <w:jc w:val="center"/>
        </w:trPr>
        <w:tc>
          <w:tcPr>
            <w:tcW w:w="1980" w:type="dxa"/>
            <w:tcBorders>
              <w:top w:val="nil"/>
              <w:left w:val="single" w:sz="12" w:space="0" w:color="auto"/>
              <w:bottom w:val="nil"/>
              <w:right w:val="nil"/>
            </w:tcBorders>
            <w:shd w:val="clear" w:color="auto" w:fill="auto"/>
            <w:vAlign w:val="center"/>
            <w:hideMark/>
          </w:tcPr>
          <w:p w14:paraId="2C6C53C6" w14:textId="77777777" w:rsidR="00112D94" w:rsidRPr="003C0DD8" w:rsidRDefault="00112D94" w:rsidP="00307A1D">
            <w:pPr>
              <w:jc w:val="right"/>
              <w:rPr>
                <w:rFonts w:ascii="Arial" w:hAnsi="Arial" w:cs="Arial"/>
                <w:b/>
                <w:bCs/>
                <w:sz w:val="16"/>
                <w:szCs w:val="16"/>
                <w:lang w:val="es-BO" w:eastAsia="es-ES"/>
              </w:rPr>
            </w:pPr>
            <w:r w:rsidRPr="003C0DD8">
              <w:rPr>
                <w:rFonts w:ascii="Arial" w:hAnsi="Arial" w:cs="Arial"/>
                <w:b/>
                <w:bCs/>
                <w:sz w:val="16"/>
                <w:szCs w:val="16"/>
                <w:lang w:val="es-BO" w:eastAsia="es-ES"/>
              </w:rPr>
              <w:t>Persona de Contacto</w:t>
            </w:r>
          </w:p>
        </w:tc>
        <w:tc>
          <w:tcPr>
            <w:tcW w:w="320" w:type="dxa"/>
            <w:tcBorders>
              <w:top w:val="nil"/>
              <w:left w:val="nil"/>
              <w:bottom w:val="nil"/>
              <w:right w:val="nil"/>
            </w:tcBorders>
            <w:shd w:val="clear" w:color="auto" w:fill="auto"/>
            <w:vAlign w:val="center"/>
            <w:hideMark/>
          </w:tcPr>
          <w:p w14:paraId="52D6ABB8" w14:textId="77777777" w:rsidR="00112D94" w:rsidRPr="003C0DD8" w:rsidRDefault="00112D94" w:rsidP="00307A1D">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6000" w:type="dxa"/>
            <w:gridSpan w:val="5"/>
            <w:tcBorders>
              <w:top w:val="single" w:sz="8" w:space="0" w:color="auto"/>
              <w:left w:val="single" w:sz="8" w:space="0" w:color="auto"/>
              <w:bottom w:val="single" w:sz="8" w:space="0" w:color="auto"/>
              <w:right w:val="single" w:sz="8" w:space="0" w:color="000000"/>
            </w:tcBorders>
            <w:shd w:val="clear" w:color="000000" w:fill="DBE5F1"/>
            <w:vAlign w:val="center"/>
            <w:hideMark/>
          </w:tcPr>
          <w:p w14:paraId="1086950D" w14:textId="77777777" w:rsidR="00112D94" w:rsidRPr="003C0DD8" w:rsidRDefault="00112D94" w:rsidP="00307A1D">
            <w:pPr>
              <w:rPr>
                <w:rFonts w:ascii="Arial" w:hAnsi="Arial" w:cs="Arial"/>
                <w:sz w:val="16"/>
                <w:szCs w:val="16"/>
                <w:lang w:val="es-BO" w:eastAsia="es-ES"/>
              </w:rPr>
            </w:pPr>
            <w:r w:rsidRPr="003C0DD8">
              <w:rPr>
                <w:rFonts w:ascii="Arial" w:hAnsi="Arial" w:cs="Arial"/>
                <w:sz w:val="16"/>
                <w:szCs w:val="16"/>
                <w:lang w:val="es-BO" w:eastAsia="es-ES"/>
              </w:rPr>
              <w:t> </w:t>
            </w:r>
          </w:p>
        </w:tc>
        <w:tc>
          <w:tcPr>
            <w:tcW w:w="340" w:type="dxa"/>
            <w:tcBorders>
              <w:top w:val="nil"/>
              <w:left w:val="nil"/>
              <w:bottom w:val="nil"/>
              <w:right w:val="single" w:sz="12" w:space="0" w:color="auto"/>
            </w:tcBorders>
            <w:shd w:val="clear" w:color="000000" w:fill="FFFFFF"/>
            <w:vAlign w:val="bottom"/>
            <w:hideMark/>
          </w:tcPr>
          <w:p w14:paraId="1610DA15" w14:textId="77777777" w:rsidR="00112D94" w:rsidRPr="003C0DD8" w:rsidRDefault="00112D94" w:rsidP="00307A1D">
            <w:pPr>
              <w:rPr>
                <w:rFonts w:ascii="Arial" w:hAnsi="Arial" w:cs="Arial"/>
                <w:sz w:val="16"/>
                <w:szCs w:val="16"/>
                <w:lang w:val="es-BO" w:eastAsia="es-ES"/>
              </w:rPr>
            </w:pPr>
            <w:r w:rsidRPr="003C0DD8">
              <w:rPr>
                <w:rFonts w:ascii="Arial" w:hAnsi="Arial" w:cs="Arial"/>
                <w:sz w:val="16"/>
                <w:szCs w:val="16"/>
                <w:lang w:val="es-BO" w:eastAsia="es-ES"/>
              </w:rPr>
              <w:t> </w:t>
            </w:r>
          </w:p>
        </w:tc>
      </w:tr>
      <w:tr w:rsidR="00112D94" w:rsidRPr="003C0DD8" w14:paraId="3981AFA5" w14:textId="77777777" w:rsidTr="00307A1D">
        <w:trPr>
          <w:trHeight w:val="50"/>
          <w:jc w:val="center"/>
        </w:trPr>
        <w:tc>
          <w:tcPr>
            <w:tcW w:w="1980" w:type="dxa"/>
            <w:tcBorders>
              <w:top w:val="nil"/>
              <w:left w:val="single" w:sz="12" w:space="0" w:color="auto"/>
              <w:bottom w:val="nil"/>
              <w:right w:val="nil"/>
            </w:tcBorders>
            <w:shd w:val="clear" w:color="auto" w:fill="auto"/>
            <w:vAlign w:val="center"/>
            <w:hideMark/>
          </w:tcPr>
          <w:p w14:paraId="376ED75D" w14:textId="77777777" w:rsidR="00112D94" w:rsidRPr="003C0DD8" w:rsidRDefault="00112D94" w:rsidP="00307A1D">
            <w:pPr>
              <w:jc w:val="right"/>
              <w:rPr>
                <w:rFonts w:ascii="Arial" w:hAnsi="Arial" w:cs="Arial"/>
                <w:sz w:val="2"/>
                <w:szCs w:val="2"/>
                <w:lang w:val="es-BO" w:eastAsia="es-ES"/>
              </w:rPr>
            </w:pPr>
            <w:r w:rsidRPr="003C0DD8">
              <w:rPr>
                <w:rFonts w:ascii="Arial" w:hAnsi="Arial" w:cs="Arial"/>
                <w:sz w:val="2"/>
                <w:szCs w:val="2"/>
                <w:lang w:val="es-BO" w:eastAsia="es-ES"/>
              </w:rPr>
              <w:t> </w:t>
            </w:r>
          </w:p>
        </w:tc>
        <w:tc>
          <w:tcPr>
            <w:tcW w:w="320" w:type="dxa"/>
            <w:tcBorders>
              <w:top w:val="nil"/>
              <w:left w:val="nil"/>
              <w:bottom w:val="nil"/>
              <w:right w:val="nil"/>
            </w:tcBorders>
            <w:shd w:val="clear" w:color="auto" w:fill="auto"/>
            <w:vAlign w:val="center"/>
            <w:hideMark/>
          </w:tcPr>
          <w:p w14:paraId="3248EAB2" w14:textId="77777777" w:rsidR="00112D94" w:rsidRPr="003C0DD8" w:rsidRDefault="00112D94" w:rsidP="00307A1D">
            <w:pPr>
              <w:jc w:val="center"/>
              <w:rPr>
                <w:rFonts w:ascii="Arial" w:hAnsi="Arial" w:cs="Arial"/>
                <w:b/>
                <w:bCs/>
                <w:sz w:val="2"/>
                <w:szCs w:val="2"/>
                <w:lang w:val="es-BO" w:eastAsia="es-ES"/>
              </w:rPr>
            </w:pPr>
          </w:p>
        </w:tc>
        <w:tc>
          <w:tcPr>
            <w:tcW w:w="6340" w:type="dxa"/>
            <w:gridSpan w:val="6"/>
            <w:tcBorders>
              <w:top w:val="nil"/>
              <w:left w:val="nil"/>
              <w:bottom w:val="nil"/>
              <w:right w:val="single" w:sz="12" w:space="0" w:color="000000"/>
            </w:tcBorders>
            <w:shd w:val="clear" w:color="auto" w:fill="auto"/>
            <w:vAlign w:val="center"/>
            <w:hideMark/>
          </w:tcPr>
          <w:p w14:paraId="32607553" w14:textId="77777777" w:rsidR="00112D94" w:rsidRPr="003C0DD8" w:rsidRDefault="00112D94" w:rsidP="00307A1D">
            <w:pPr>
              <w:jc w:val="center"/>
              <w:rPr>
                <w:rFonts w:ascii="Arial" w:hAnsi="Arial" w:cs="Arial"/>
                <w:b/>
                <w:bCs/>
                <w:sz w:val="2"/>
                <w:szCs w:val="2"/>
                <w:lang w:val="es-BO" w:eastAsia="es-ES"/>
              </w:rPr>
            </w:pPr>
          </w:p>
        </w:tc>
      </w:tr>
      <w:tr w:rsidR="00112D94" w:rsidRPr="003C0DD8" w14:paraId="2870E52D" w14:textId="77777777" w:rsidTr="00307A1D">
        <w:trPr>
          <w:trHeight w:val="110"/>
          <w:jc w:val="center"/>
        </w:trPr>
        <w:tc>
          <w:tcPr>
            <w:tcW w:w="1980" w:type="dxa"/>
            <w:tcBorders>
              <w:top w:val="nil"/>
              <w:left w:val="single" w:sz="12" w:space="0" w:color="auto"/>
              <w:bottom w:val="nil"/>
              <w:right w:val="nil"/>
            </w:tcBorders>
            <w:shd w:val="clear" w:color="auto" w:fill="auto"/>
            <w:vAlign w:val="center"/>
            <w:hideMark/>
          </w:tcPr>
          <w:p w14:paraId="3F3C1326" w14:textId="77777777" w:rsidR="00112D94" w:rsidRPr="003C0DD8" w:rsidRDefault="00112D94" w:rsidP="00307A1D">
            <w:pPr>
              <w:jc w:val="right"/>
              <w:rPr>
                <w:rFonts w:ascii="Arial" w:hAnsi="Arial" w:cs="Arial"/>
                <w:b/>
                <w:bCs/>
                <w:sz w:val="16"/>
                <w:szCs w:val="16"/>
                <w:lang w:val="es-BO" w:eastAsia="es-ES"/>
              </w:rPr>
            </w:pPr>
            <w:r w:rsidRPr="003C0DD8">
              <w:rPr>
                <w:rFonts w:ascii="Arial" w:hAnsi="Arial" w:cs="Arial"/>
                <w:b/>
                <w:bCs/>
                <w:sz w:val="16"/>
                <w:szCs w:val="16"/>
                <w:lang w:val="es-BO" w:eastAsia="es-ES"/>
              </w:rPr>
              <w:t>Correo Electrónico</w:t>
            </w:r>
          </w:p>
        </w:tc>
        <w:tc>
          <w:tcPr>
            <w:tcW w:w="320" w:type="dxa"/>
            <w:tcBorders>
              <w:top w:val="nil"/>
              <w:left w:val="nil"/>
              <w:bottom w:val="nil"/>
              <w:right w:val="nil"/>
            </w:tcBorders>
            <w:shd w:val="clear" w:color="auto" w:fill="auto"/>
            <w:vAlign w:val="center"/>
            <w:hideMark/>
          </w:tcPr>
          <w:p w14:paraId="7EB77A35" w14:textId="77777777" w:rsidR="00112D94" w:rsidRPr="003C0DD8" w:rsidRDefault="00112D94" w:rsidP="00307A1D">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6000" w:type="dxa"/>
            <w:gridSpan w:val="5"/>
            <w:tcBorders>
              <w:top w:val="single" w:sz="8" w:space="0" w:color="auto"/>
              <w:left w:val="single" w:sz="8" w:space="0" w:color="auto"/>
              <w:bottom w:val="single" w:sz="8" w:space="0" w:color="auto"/>
              <w:right w:val="single" w:sz="8" w:space="0" w:color="000000"/>
            </w:tcBorders>
            <w:shd w:val="clear" w:color="000000" w:fill="DBE5F1"/>
            <w:vAlign w:val="center"/>
            <w:hideMark/>
          </w:tcPr>
          <w:p w14:paraId="5FD8488D" w14:textId="77777777" w:rsidR="00112D94" w:rsidRPr="003C0DD8" w:rsidRDefault="00112D94" w:rsidP="00307A1D">
            <w:pPr>
              <w:rPr>
                <w:rFonts w:ascii="Arial" w:hAnsi="Arial" w:cs="Arial"/>
                <w:sz w:val="16"/>
                <w:szCs w:val="16"/>
                <w:lang w:val="es-BO" w:eastAsia="es-ES"/>
              </w:rPr>
            </w:pPr>
            <w:r w:rsidRPr="003C0DD8">
              <w:rPr>
                <w:rFonts w:ascii="Arial" w:hAnsi="Arial" w:cs="Arial"/>
                <w:sz w:val="16"/>
                <w:szCs w:val="16"/>
                <w:lang w:val="es-BO" w:eastAsia="es-ES"/>
              </w:rPr>
              <w:t> </w:t>
            </w:r>
          </w:p>
        </w:tc>
        <w:tc>
          <w:tcPr>
            <w:tcW w:w="340" w:type="dxa"/>
            <w:tcBorders>
              <w:top w:val="nil"/>
              <w:left w:val="nil"/>
              <w:bottom w:val="nil"/>
              <w:right w:val="single" w:sz="12" w:space="0" w:color="auto"/>
            </w:tcBorders>
            <w:shd w:val="clear" w:color="000000" w:fill="FFFFFF"/>
            <w:vAlign w:val="bottom"/>
            <w:hideMark/>
          </w:tcPr>
          <w:p w14:paraId="07642876" w14:textId="77777777" w:rsidR="00112D94" w:rsidRPr="003C0DD8" w:rsidRDefault="00112D94" w:rsidP="00307A1D">
            <w:pPr>
              <w:rPr>
                <w:rFonts w:ascii="Arial" w:hAnsi="Arial" w:cs="Arial"/>
                <w:sz w:val="16"/>
                <w:szCs w:val="16"/>
                <w:lang w:val="es-BO" w:eastAsia="es-ES"/>
              </w:rPr>
            </w:pPr>
            <w:r w:rsidRPr="003C0DD8">
              <w:rPr>
                <w:rFonts w:ascii="Arial" w:hAnsi="Arial" w:cs="Arial"/>
                <w:sz w:val="16"/>
                <w:szCs w:val="16"/>
                <w:lang w:val="es-BO" w:eastAsia="es-ES"/>
              </w:rPr>
              <w:t> </w:t>
            </w:r>
          </w:p>
        </w:tc>
      </w:tr>
      <w:tr w:rsidR="00112D94" w:rsidRPr="003C0DD8" w14:paraId="0072FC16" w14:textId="77777777" w:rsidTr="00307A1D">
        <w:trPr>
          <w:trHeight w:val="50"/>
          <w:jc w:val="center"/>
        </w:trPr>
        <w:tc>
          <w:tcPr>
            <w:tcW w:w="1980" w:type="dxa"/>
            <w:tcBorders>
              <w:top w:val="nil"/>
              <w:left w:val="single" w:sz="12" w:space="0" w:color="auto"/>
              <w:bottom w:val="nil"/>
              <w:right w:val="nil"/>
            </w:tcBorders>
            <w:shd w:val="clear" w:color="auto" w:fill="auto"/>
            <w:vAlign w:val="center"/>
            <w:hideMark/>
          </w:tcPr>
          <w:p w14:paraId="0E14AC91" w14:textId="77777777" w:rsidR="00112D94" w:rsidRPr="003C0DD8" w:rsidRDefault="00112D94" w:rsidP="00307A1D">
            <w:pPr>
              <w:rPr>
                <w:rFonts w:ascii="Arial" w:hAnsi="Arial" w:cs="Arial"/>
                <w:sz w:val="2"/>
                <w:szCs w:val="2"/>
                <w:lang w:val="es-BO" w:eastAsia="es-ES"/>
              </w:rPr>
            </w:pPr>
            <w:r w:rsidRPr="003C0DD8">
              <w:rPr>
                <w:rFonts w:ascii="Arial" w:hAnsi="Arial" w:cs="Arial"/>
                <w:sz w:val="2"/>
                <w:szCs w:val="2"/>
                <w:lang w:val="es-BO" w:eastAsia="es-ES"/>
              </w:rPr>
              <w:t> </w:t>
            </w:r>
          </w:p>
        </w:tc>
        <w:tc>
          <w:tcPr>
            <w:tcW w:w="320" w:type="dxa"/>
            <w:tcBorders>
              <w:top w:val="nil"/>
              <w:left w:val="nil"/>
              <w:bottom w:val="nil"/>
              <w:right w:val="nil"/>
            </w:tcBorders>
            <w:shd w:val="clear" w:color="auto" w:fill="auto"/>
            <w:vAlign w:val="center"/>
            <w:hideMark/>
          </w:tcPr>
          <w:p w14:paraId="4A2CF983" w14:textId="77777777" w:rsidR="00112D94" w:rsidRPr="003C0DD8" w:rsidRDefault="00112D94" w:rsidP="00307A1D">
            <w:pPr>
              <w:jc w:val="center"/>
              <w:rPr>
                <w:rFonts w:ascii="Arial" w:hAnsi="Arial" w:cs="Arial"/>
                <w:b/>
                <w:bCs/>
                <w:sz w:val="2"/>
                <w:szCs w:val="2"/>
                <w:lang w:val="es-BO" w:eastAsia="es-ES"/>
              </w:rPr>
            </w:pPr>
          </w:p>
        </w:tc>
        <w:tc>
          <w:tcPr>
            <w:tcW w:w="6340" w:type="dxa"/>
            <w:gridSpan w:val="6"/>
            <w:tcBorders>
              <w:top w:val="nil"/>
              <w:left w:val="nil"/>
              <w:bottom w:val="nil"/>
              <w:right w:val="single" w:sz="12" w:space="0" w:color="000000"/>
            </w:tcBorders>
            <w:shd w:val="clear" w:color="auto" w:fill="auto"/>
            <w:vAlign w:val="center"/>
            <w:hideMark/>
          </w:tcPr>
          <w:p w14:paraId="3A6CF154" w14:textId="77777777" w:rsidR="00112D94" w:rsidRPr="003C0DD8" w:rsidRDefault="00112D94" w:rsidP="00307A1D">
            <w:pPr>
              <w:jc w:val="center"/>
              <w:rPr>
                <w:rFonts w:ascii="Arial" w:hAnsi="Arial" w:cs="Arial"/>
                <w:b/>
                <w:bCs/>
                <w:sz w:val="2"/>
                <w:szCs w:val="2"/>
                <w:lang w:val="es-BO" w:eastAsia="es-ES"/>
              </w:rPr>
            </w:pPr>
          </w:p>
        </w:tc>
      </w:tr>
      <w:tr w:rsidR="00112D94" w:rsidRPr="003C0DD8" w14:paraId="22042E1D" w14:textId="77777777" w:rsidTr="00307A1D">
        <w:trPr>
          <w:trHeight w:val="128"/>
          <w:jc w:val="center"/>
        </w:trPr>
        <w:tc>
          <w:tcPr>
            <w:tcW w:w="1980" w:type="dxa"/>
            <w:tcBorders>
              <w:top w:val="nil"/>
              <w:left w:val="single" w:sz="12" w:space="0" w:color="auto"/>
              <w:bottom w:val="nil"/>
              <w:right w:val="nil"/>
            </w:tcBorders>
            <w:shd w:val="clear" w:color="auto" w:fill="auto"/>
            <w:vAlign w:val="center"/>
            <w:hideMark/>
          </w:tcPr>
          <w:p w14:paraId="563D7FEE" w14:textId="77777777" w:rsidR="00112D94" w:rsidRPr="003C0DD8" w:rsidRDefault="00112D94" w:rsidP="00307A1D">
            <w:pPr>
              <w:jc w:val="right"/>
              <w:rPr>
                <w:rFonts w:ascii="Arial" w:hAnsi="Arial" w:cs="Arial"/>
                <w:b/>
                <w:bCs/>
                <w:sz w:val="16"/>
                <w:szCs w:val="16"/>
                <w:lang w:val="es-BO" w:eastAsia="es-ES"/>
              </w:rPr>
            </w:pPr>
            <w:r w:rsidRPr="003C0DD8">
              <w:rPr>
                <w:rFonts w:ascii="Arial" w:hAnsi="Arial" w:cs="Arial"/>
                <w:b/>
                <w:bCs/>
                <w:sz w:val="16"/>
                <w:szCs w:val="16"/>
                <w:lang w:val="es-BO" w:eastAsia="es-ES"/>
              </w:rPr>
              <w:t>Página en Internet</w:t>
            </w:r>
          </w:p>
        </w:tc>
        <w:tc>
          <w:tcPr>
            <w:tcW w:w="320" w:type="dxa"/>
            <w:tcBorders>
              <w:top w:val="nil"/>
              <w:left w:val="nil"/>
              <w:bottom w:val="nil"/>
              <w:right w:val="nil"/>
            </w:tcBorders>
            <w:shd w:val="clear" w:color="auto" w:fill="auto"/>
            <w:vAlign w:val="center"/>
            <w:hideMark/>
          </w:tcPr>
          <w:p w14:paraId="1061A030" w14:textId="77777777" w:rsidR="00112D94" w:rsidRPr="003C0DD8" w:rsidRDefault="00112D94" w:rsidP="00307A1D">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6000" w:type="dxa"/>
            <w:gridSpan w:val="5"/>
            <w:tcBorders>
              <w:top w:val="single" w:sz="8" w:space="0" w:color="auto"/>
              <w:left w:val="single" w:sz="8" w:space="0" w:color="auto"/>
              <w:bottom w:val="single" w:sz="8" w:space="0" w:color="auto"/>
              <w:right w:val="single" w:sz="8" w:space="0" w:color="000000"/>
            </w:tcBorders>
            <w:shd w:val="clear" w:color="000000" w:fill="DBE5F1"/>
            <w:vAlign w:val="center"/>
            <w:hideMark/>
          </w:tcPr>
          <w:p w14:paraId="0C4AFE66" w14:textId="77777777" w:rsidR="00112D94" w:rsidRPr="003C0DD8" w:rsidRDefault="00112D94" w:rsidP="00307A1D">
            <w:pPr>
              <w:rPr>
                <w:rFonts w:ascii="Arial" w:hAnsi="Arial" w:cs="Arial"/>
                <w:sz w:val="16"/>
                <w:szCs w:val="16"/>
                <w:lang w:val="es-BO" w:eastAsia="es-ES"/>
              </w:rPr>
            </w:pPr>
            <w:r w:rsidRPr="003C0DD8">
              <w:rPr>
                <w:rFonts w:ascii="Arial" w:hAnsi="Arial" w:cs="Arial"/>
                <w:sz w:val="16"/>
                <w:szCs w:val="16"/>
                <w:lang w:val="es-BO" w:eastAsia="es-ES"/>
              </w:rPr>
              <w:t> </w:t>
            </w:r>
          </w:p>
        </w:tc>
        <w:tc>
          <w:tcPr>
            <w:tcW w:w="340" w:type="dxa"/>
            <w:tcBorders>
              <w:top w:val="nil"/>
              <w:left w:val="nil"/>
              <w:bottom w:val="nil"/>
              <w:right w:val="single" w:sz="12" w:space="0" w:color="auto"/>
            </w:tcBorders>
            <w:shd w:val="clear" w:color="000000" w:fill="FFFFFF"/>
            <w:vAlign w:val="bottom"/>
            <w:hideMark/>
          </w:tcPr>
          <w:p w14:paraId="340E41EF" w14:textId="77777777" w:rsidR="00112D94" w:rsidRPr="003C0DD8" w:rsidRDefault="00112D94" w:rsidP="00307A1D">
            <w:pPr>
              <w:rPr>
                <w:rFonts w:ascii="Arial" w:hAnsi="Arial" w:cs="Arial"/>
                <w:sz w:val="16"/>
                <w:szCs w:val="16"/>
                <w:lang w:val="es-BO" w:eastAsia="es-ES"/>
              </w:rPr>
            </w:pPr>
            <w:r w:rsidRPr="003C0DD8">
              <w:rPr>
                <w:rFonts w:ascii="Arial" w:hAnsi="Arial" w:cs="Arial"/>
                <w:sz w:val="16"/>
                <w:szCs w:val="16"/>
                <w:lang w:val="es-BO" w:eastAsia="es-ES"/>
              </w:rPr>
              <w:t> </w:t>
            </w:r>
          </w:p>
        </w:tc>
      </w:tr>
      <w:tr w:rsidR="00112D94" w:rsidRPr="003C0DD8" w14:paraId="04A955AA" w14:textId="77777777" w:rsidTr="00307A1D">
        <w:trPr>
          <w:trHeight w:val="50"/>
          <w:jc w:val="center"/>
        </w:trPr>
        <w:tc>
          <w:tcPr>
            <w:tcW w:w="1980" w:type="dxa"/>
            <w:tcBorders>
              <w:top w:val="nil"/>
              <w:left w:val="single" w:sz="12" w:space="0" w:color="auto"/>
              <w:bottom w:val="single" w:sz="12" w:space="0" w:color="auto"/>
              <w:right w:val="nil"/>
            </w:tcBorders>
            <w:shd w:val="clear" w:color="auto" w:fill="auto"/>
            <w:vAlign w:val="bottom"/>
            <w:hideMark/>
          </w:tcPr>
          <w:p w14:paraId="1569E288" w14:textId="77777777" w:rsidR="00112D94" w:rsidRPr="003C0DD8" w:rsidRDefault="00112D94" w:rsidP="00307A1D">
            <w:pPr>
              <w:jc w:val="right"/>
              <w:rPr>
                <w:rFonts w:ascii="Arial" w:hAnsi="Arial" w:cs="Arial"/>
                <w:b/>
                <w:bCs/>
                <w:sz w:val="2"/>
                <w:szCs w:val="2"/>
                <w:lang w:val="es-BO" w:eastAsia="es-ES"/>
              </w:rPr>
            </w:pPr>
            <w:r w:rsidRPr="003C0DD8">
              <w:rPr>
                <w:rFonts w:ascii="Arial" w:hAnsi="Arial" w:cs="Arial"/>
                <w:b/>
                <w:bCs/>
                <w:sz w:val="2"/>
                <w:szCs w:val="2"/>
                <w:lang w:val="es-BO" w:eastAsia="es-ES"/>
              </w:rPr>
              <w:t> </w:t>
            </w:r>
          </w:p>
        </w:tc>
        <w:tc>
          <w:tcPr>
            <w:tcW w:w="320" w:type="dxa"/>
            <w:tcBorders>
              <w:top w:val="nil"/>
              <w:left w:val="nil"/>
              <w:bottom w:val="single" w:sz="12" w:space="0" w:color="auto"/>
              <w:right w:val="nil"/>
            </w:tcBorders>
            <w:shd w:val="clear" w:color="auto" w:fill="auto"/>
            <w:vAlign w:val="bottom"/>
            <w:hideMark/>
          </w:tcPr>
          <w:p w14:paraId="1A2446A3" w14:textId="77777777" w:rsidR="00112D94" w:rsidRPr="003C0DD8" w:rsidRDefault="00112D94" w:rsidP="00307A1D">
            <w:pPr>
              <w:jc w:val="cente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6340" w:type="dxa"/>
            <w:gridSpan w:val="6"/>
            <w:tcBorders>
              <w:top w:val="nil"/>
              <w:left w:val="nil"/>
              <w:bottom w:val="single" w:sz="12" w:space="0" w:color="auto"/>
              <w:right w:val="single" w:sz="12" w:space="0" w:color="000000"/>
            </w:tcBorders>
            <w:shd w:val="clear" w:color="auto" w:fill="auto"/>
            <w:vAlign w:val="bottom"/>
            <w:hideMark/>
          </w:tcPr>
          <w:p w14:paraId="7CB69CC6" w14:textId="77777777" w:rsidR="00112D94" w:rsidRPr="003C0DD8" w:rsidRDefault="00112D94" w:rsidP="00307A1D">
            <w:pPr>
              <w:rPr>
                <w:rFonts w:ascii="Arial" w:hAnsi="Arial" w:cs="Arial"/>
                <w:sz w:val="2"/>
                <w:szCs w:val="2"/>
                <w:lang w:val="es-BO" w:eastAsia="es-ES"/>
              </w:rPr>
            </w:pPr>
            <w:r w:rsidRPr="003C0DD8">
              <w:rPr>
                <w:rFonts w:ascii="Arial" w:hAnsi="Arial" w:cs="Arial"/>
                <w:sz w:val="2"/>
                <w:szCs w:val="2"/>
                <w:lang w:val="es-BO" w:eastAsia="es-ES"/>
              </w:rPr>
              <w:t> </w:t>
            </w:r>
          </w:p>
        </w:tc>
      </w:tr>
    </w:tbl>
    <w:p w14:paraId="6F480670" w14:textId="77777777" w:rsidR="00112D94" w:rsidRPr="003C0DD8" w:rsidRDefault="00112D94" w:rsidP="00112D94">
      <w:pPr>
        <w:jc w:val="both"/>
        <w:rPr>
          <w:rFonts w:ascii="Verdana" w:hAnsi="Verdana"/>
          <w:sz w:val="18"/>
          <w:lang w:val="es-BO"/>
        </w:rPr>
      </w:pPr>
    </w:p>
    <w:p w14:paraId="392BF2EB" w14:textId="77777777" w:rsidR="00112D94" w:rsidRPr="003C0DD8" w:rsidRDefault="00112D94" w:rsidP="00112D94">
      <w:pPr>
        <w:jc w:val="both"/>
        <w:rPr>
          <w:rFonts w:ascii="Verdana" w:hAnsi="Verdana"/>
          <w:sz w:val="18"/>
          <w:lang w:val="es-BO"/>
        </w:rPr>
      </w:pPr>
    </w:p>
    <w:p w14:paraId="66130181" w14:textId="77777777" w:rsidR="00112D94" w:rsidRPr="003C0DD8" w:rsidRDefault="00112D94" w:rsidP="00112D94">
      <w:pPr>
        <w:jc w:val="both"/>
        <w:rPr>
          <w:rFonts w:ascii="Verdana" w:hAnsi="Verdana"/>
          <w:sz w:val="18"/>
          <w:lang w:val="es-BO"/>
        </w:rPr>
      </w:pPr>
    </w:p>
    <w:p w14:paraId="022D8D6E" w14:textId="77777777" w:rsidR="00112D94" w:rsidRPr="003C0DD8" w:rsidRDefault="00112D94" w:rsidP="00112D94">
      <w:pPr>
        <w:jc w:val="both"/>
        <w:rPr>
          <w:rFonts w:ascii="Verdana" w:hAnsi="Verdana"/>
          <w:sz w:val="18"/>
          <w:lang w:val="es-BO"/>
        </w:rPr>
      </w:pPr>
    </w:p>
    <w:p w14:paraId="28976717" w14:textId="77777777" w:rsidR="00112D94" w:rsidRPr="003C0DD8" w:rsidRDefault="00112D94" w:rsidP="00112D94">
      <w:pPr>
        <w:jc w:val="both"/>
        <w:rPr>
          <w:rFonts w:ascii="Verdana" w:hAnsi="Verdana"/>
          <w:sz w:val="18"/>
          <w:lang w:val="es-BO"/>
        </w:rPr>
      </w:pPr>
    </w:p>
    <w:p w14:paraId="535AA4B0" w14:textId="77777777" w:rsidR="00112D94" w:rsidRPr="003C0DD8" w:rsidRDefault="00112D94" w:rsidP="003D3687">
      <w:pPr>
        <w:ind w:left="360"/>
        <w:jc w:val="center"/>
        <w:rPr>
          <w:rFonts w:ascii="Verdana" w:hAnsi="Verdana" w:cs="Arial"/>
          <w:b/>
          <w:bCs/>
          <w:i/>
          <w:iCs/>
          <w:sz w:val="18"/>
          <w:szCs w:val="18"/>
          <w:lang w:val="es-BO"/>
        </w:rPr>
      </w:pPr>
    </w:p>
    <w:p w14:paraId="576CE1C8" w14:textId="77777777" w:rsidR="000120A1" w:rsidRPr="003C0DD8" w:rsidRDefault="000120A1" w:rsidP="00FF5906">
      <w:pPr>
        <w:jc w:val="center"/>
        <w:rPr>
          <w:rFonts w:ascii="Verdana" w:hAnsi="Verdana" w:cs="Arial"/>
          <w:b/>
          <w:bCs/>
          <w:i/>
          <w:iCs/>
          <w:sz w:val="18"/>
          <w:szCs w:val="18"/>
          <w:lang w:val="es-BO"/>
        </w:rPr>
      </w:pPr>
    </w:p>
    <w:p w14:paraId="071E9A70" w14:textId="77777777" w:rsidR="007B5F6C" w:rsidRPr="003C0DD8" w:rsidRDefault="007B5F6C" w:rsidP="00FF5906">
      <w:pPr>
        <w:jc w:val="center"/>
        <w:rPr>
          <w:rFonts w:ascii="Verdana" w:hAnsi="Verdana" w:cs="Arial"/>
          <w:b/>
          <w:bCs/>
          <w:i/>
          <w:iCs/>
          <w:sz w:val="18"/>
          <w:szCs w:val="18"/>
          <w:lang w:val="es-BO"/>
        </w:rPr>
      </w:pPr>
    </w:p>
    <w:p w14:paraId="3C1779ED" w14:textId="77777777" w:rsidR="007B5F6C" w:rsidRPr="003C0DD8" w:rsidRDefault="007B5F6C" w:rsidP="00FF5906">
      <w:pPr>
        <w:jc w:val="center"/>
        <w:rPr>
          <w:rFonts w:ascii="Verdana" w:hAnsi="Verdana" w:cs="Arial"/>
          <w:b/>
          <w:sz w:val="18"/>
          <w:lang w:val="es-BO"/>
        </w:rPr>
      </w:pPr>
    </w:p>
    <w:p w14:paraId="6BAD5EA0" w14:textId="77777777" w:rsidR="000120A1" w:rsidRPr="003C0DD8" w:rsidRDefault="000120A1" w:rsidP="00FF5906">
      <w:pPr>
        <w:jc w:val="center"/>
        <w:rPr>
          <w:rFonts w:ascii="Verdana" w:hAnsi="Verdana" w:cs="Arial"/>
          <w:b/>
          <w:sz w:val="18"/>
          <w:lang w:val="es-BO"/>
        </w:rPr>
      </w:pPr>
    </w:p>
    <w:p w14:paraId="7513FEAE" w14:textId="77777777" w:rsidR="000120A1" w:rsidRPr="003C0DD8" w:rsidRDefault="000120A1" w:rsidP="00FF5906">
      <w:pPr>
        <w:jc w:val="center"/>
        <w:rPr>
          <w:rFonts w:ascii="Verdana" w:hAnsi="Verdana" w:cs="Arial"/>
          <w:b/>
          <w:sz w:val="18"/>
          <w:lang w:val="es-BO"/>
        </w:rPr>
      </w:pPr>
    </w:p>
    <w:p w14:paraId="1B1E6268" w14:textId="77777777" w:rsidR="000120A1" w:rsidRPr="003C0DD8" w:rsidRDefault="000120A1" w:rsidP="00FF5906">
      <w:pPr>
        <w:jc w:val="center"/>
        <w:rPr>
          <w:rFonts w:ascii="Verdana" w:hAnsi="Verdana" w:cs="Arial"/>
          <w:b/>
          <w:sz w:val="18"/>
          <w:lang w:val="es-BO"/>
        </w:rPr>
      </w:pPr>
    </w:p>
    <w:p w14:paraId="77B1F9BB" w14:textId="77777777" w:rsidR="000120A1" w:rsidRPr="003C0DD8" w:rsidRDefault="000120A1" w:rsidP="00FF5906">
      <w:pPr>
        <w:jc w:val="center"/>
        <w:rPr>
          <w:rFonts w:ascii="Verdana" w:hAnsi="Verdana" w:cs="Arial"/>
          <w:b/>
          <w:sz w:val="18"/>
          <w:lang w:val="es-BO"/>
        </w:rPr>
      </w:pPr>
    </w:p>
    <w:p w14:paraId="01C685DB" w14:textId="77777777" w:rsidR="000120A1" w:rsidRPr="003C0DD8" w:rsidRDefault="000120A1" w:rsidP="00FF5906">
      <w:pPr>
        <w:jc w:val="center"/>
        <w:rPr>
          <w:rFonts w:ascii="Verdana" w:hAnsi="Verdana" w:cs="Arial"/>
          <w:b/>
          <w:sz w:val="18"/>
          <w:lang w:val="es-BO"/>
        </w:rPr>
      </w:pPr>
    </w:p>
    <w:p w14:paraId="3809CD0B" w14:textId="77777777" w:rsidR="000120A1" w:rsidRPr="003C0DD8" w:rsidRDefault="000120A1" w:rsidP="00FF5906">
      <w:pPr>
        <w:jc w:val="center"/>
        <w:rPr>
          <w:rFonts w:ascii="Verdana" w:hAnsi="Verdana" w:cs="Arial"/>
          <w:b/>
          <w:sz w:val="18"/>
          <w:lang w:val="es-BO"/>
        </w:rPr>
      </w:pPr>
    </w:p>
    <w:p w14:paraId="6B0BF876" w14:textId="77777777" w:rsidR="000120A1" w:rsidRPr="003C0DD8" w:rsidRDefault="000120A1" w:rsidP="00FF5906">
      <w:pPr>
        <w:jc w:val="center"/>
        <w:rPr>
          <w:rFonts w:ascii="Verdana" w:hAnsi="Verdana" w:cs="Arial"/>
          <w:b/>
          <w:sz w:val="18"/>
          <w:lang w:val="es-BO"/>
        </w:rPr>
      </w:pPr>
    </w:p>
    <w:p w14:paraId="4547B310" w14:textId="77777777" w:rsidR="000120A1" w:rsidRPr="003C0DD8" w:rsidRDefault="000120A1" w:rsidP="00FF5906">
      <w:pPr>
        <w:jc w:val="center"/>
        <w:rPr>
          <w:rFonts w:ascii="Verdana" w:hAnsi="Verdana" w:cs="Arial"/>
          <w:b/>
          <w:sz w:val="18"/>
          <w:lang w:val="es-BO"/>
        </w:rPr>
      </w:pPr>
    </w:p>
    <w:p w14:paraId="6AAD51BD" w14:textId="77777777" w:rsidR="000120A1" w:rsidRPr="003C0DD8" w:rsidRDefault="000120A1" w:rsidP="00FF5906">
      <w:pPr>
        <w:jc w:val="center"/>
        <w:rPr>
          <w:rFonts w:ascii="Verdana" w:hAnsi="Verdana" w:cs="Arial"/>
          <w:b/>
          <w:sz w:val="18"/>
          <w:lang w:val="es-BO"/>
        </w:rPr>
      </w:pPr>
    </w:p>
    <w:p w14:paraId="1625B334" w14:textId="77777777" w:rsidR="000120A1" w:rsidRPr="003C0DD8" w:rsidRDefault="000120A1" w:rsidP="00FF5906">
      <w:pPr>
        <w:jc w:val="center"/>
        <w:rPr>
          <w:rFonts w:ascii="Verdana" w:hAnsi="Verdana" w:cs="Arial"/>
          <w:b/>
          <w:sz w:val="18"/>
          <w:lang w:val="es-BO"/>
        </w:rPr>
      </w:pPr>
    </w:p>
    <w:p w14:paraId="3F5888D0" w14:textId="77777777" w:rsidR="000120A1" w:rsidRPr="003C0DD8" w:rsidRDefault="000120A1" w:rsidP="00FF5906">
      <w:pPr>
        <w:jc w:val="center"/>
        <w:rPr>
          <w:rFonts w:ascii="Verdana" w:hAnsi="Verdana" w:cs="Arial"/>
          <w:b/>
          <w:sz w:val="18"/>
          <w:lang w:val="es-BO"/>
        </w:rPr>
      </w:pPr>
    </w:p>
    <w:p w14:paraId="428572DF" w14:textId="77777777" w:rsidR="000120A1" w:rsidRPr="003C0DD8" w:rsidRDefault="000120A1" w:rsidP="00FF5906">
      <w:pPr>
        <w:jc w:val="center"/>
        <w:rPr>
          <w:rFonts w:ascii="Verdana" w:hAnsi="Verdana" w:cs="Arial"/>
          <w:b/>
          <w:sz w:val="18"/>
          <w:lang w:val="es-BO"/>
        </w:rPr>
      </w:pPr>
    </w:p>
    <w:p w14:paraId="1494B0A7" w14:textId="77777777" w:rsidR="000120A1" w:rsidRPr="003C0DD8" w:rsidRDefault="000120A1" w:rsidP="00FF5906">
      <w:pPr>
        <w:jc w:val="center"/>
        <w:rPr>
          <w:rFonts w:ascii="Verdana" w:hAnsi="Verdana" w:cs="Arial"/>
          <w:b/>
          <w:sz w:val="18"/>
          <w:lang w:val="es-BO"/>
        </w:rPr>
      </w:pPr>
    </w:p>
    <w:p w14:paraId="2749AFC4" w14:textId="77777777" w:rsidR="000120A1" w:rsidRPr="003C0DD8" w:rsidRDefault="000120A1" w:rsidP="00FF5906">
      <w:pPr>
        <w:jc w:val="center"/>
        <w:rPr>
          <w:rFonts w:ascii="Verdana" w:hAnsi="Verdana" w:cs="Arial"/>
          <w:b/>
          <w:sz w:val="18"/>
          <w:lang w:val="es-BO"/>
        </w:rPr>
      </w:pPr>
    </w:p>
    <w:p w14:paraId="50E8B56A" w14:textId="77777777" w:rsidR="000120A1" w:rsidRPr="003C0DD8" w:rsidRDefault="000120A1" w:rsidP="00FF5906">
      <w:pPr>
        <w:jc w:val="center"/>
        <w:rPr>
          <w:rFonts w:ascii="Verdana" w:hAnsi="Verdana" w:cs="Arial"/>
          <w:b/>
          <w:sz w:val="18"/>
          <w:lang w:val="es-BO"/>
        </w:rPr>
      </w:pPr>
    </w:p>
    <w:p w14:paraId="0A847ABA" w14:textId="77777777" w:rsidR="000120A1" w:rsidRPr="003C0DD8" w:rsidRDefault="000120A1" w:rsidP="00FF5906">
      <w:pPr>
        <w:jc w:val="center"/>
        <w:rPr>
          <w:rFonts w:ascii="Verdana" w:hAnsi="Verdana" w:cs="Arial"/>
          <w:b/>
          <w:sz w:val="18"/>
          <w:lang w:val="es-BO"/>
        </w:rPr>
      </w:pPr>
    </w:p>
    <w:p w14:paraId="1764F588" w14:textId="77777777" w:rsidR="0029100D" w:rsidRPr="003C0DD8" w:rsidRDefault="0029100D" w:rsidP="00FF5906">
      <w:pPr>
        <w:jc w:val="center"/>
        <w:rPr>
          <w:rFonts w:ascii="Verdana" w:hAnsi="Verdana" w:cs="Arial"/>
          <w:b/>
          <w:sz w:val="18"/>
          <w:lang w:val="es-BO"/>
        </w:rPr>
      </w:pPr>
    </w:p>
    <w:p w14:paraId="172C3295" w14:textId="77777777" w:rsidR="0029100D" w:rsidRPr="003C0DD8" w:rsidRDefault="0029100D" w:rsidP="00FF5906">
      <w:pPr>
        <w:jc w:val="center"/>
        <w:rPr>
          <w:rFonts w:ascii="Verdana" w:hAnsi="Verdana" w:cs="Arial"/>
          <w:b/>
          <w:sz w:val="18"/>
          <w:lang w:val="es-BO"/>
        </w:rPr>
      </w:pPr>
    </w:p>
    <w:p w14:paraId="159D3F3F" w14:textId="77777777" w:rsidR="000120A1" w:rsidRPr="003C0DD8" w:rsidRDefault="000120A1" w:rsidP="00FF5906">
      <w:pPr>
        <w:jc w:val="center"/>
        <w:rPr>
          <w:rFonts w:ascii="Verdana" w:hAnsi="Verdana" w:cs="Arial"/>
          <w:b/>
          <w:sz w:val="18"/>
          <w:lang w:val="es-BO"/>
        </w:rPr>
      </w:pPr>
    </w:p>
    <w:p w14:paraId="4C900171" w14:textId="77777777" w:rsidR="000120A1" w:rsidRPr="003C0DD8" w:rsidRDefault="000120A1" w:rsidP="00FF5906">
      <w:pPr>
        <w:jc w:val="center"/>
        <w:rPr>
          <w:rFonts w:ascii="Verdana" w:hAnsi="Verdana" w:cs="Arial"/>
          <w:b/>
          <w:sz w:val="18"/>
          <w:lang w:val="es-BO"/>
        </w:rPr>
      </w:pPr>
    </w:p>
    <w:p w14:paraId="4B9436AC" w14:textId="77777777" w:rsidR="000120A1" w:rsidRPr="003C0DD8" w:rsidRDefault="000120A1" w:rsidP="00FF5906">
      <w:pPr>
        <w:jc w:val="center"/>
        <w:rPr>
          <w:rFonts w:ascii="Verdana" w:hAnsi="Verdana" w:cs="Arial"/>
          <w:b/>
          <w:sz w:val="18"/>
          <w:lang w:val="es-BO"/>
        </w:rPr>
      </w:pPr>
    </w:p>
    <w:p w14:paraId="10025089" w14:textId="77777777" w:rsidR="000120A1" w:rsidRPr="003C0DD8" w:rsidRDefault="000120A1" w:rsidP="00FF5906">
      <w:pPr>
        <w:jc w:val="center"/>
        <w:rPr>
          <w:rFonts w:ascii="Verdana" w:hAnsi="Verdana" w:cs="Arial"/>
          <w:b/>
          <w:sz w:val="18"/>
          <w:lang w:val="es-BO"/>
        </w:rPr>
      </w:pPr>
    </w:p>
    <w:p w14:paraId="43D84866" w14:textId="77777777" w:rsidR="000120A1" w:rsidRPr="003C0DD8" w:rsidRDefault="000120A1" w:rsidP="00FF5906">
      <w:pPr>
        <w:jc w:val="center"/>
        <w:rPr>
          <w:rFonts w:ascii="Verdana" w:hAnsi="Verdana" w:cs="Arial"/>
          <w:b/>
          <w:sz w:val="18"/>
          <w:lang w:val="es-BO"/>
        </w:rPr>
      </w:pPr>
    </w:p>
    <w:p w14:paraId="5B5E4679" w14:textId="77777777" w:rsidR="000120A1" w:rsidRPr="003C0DD8" w:rsidRDefault="000120A1" w:rsidP="00FF5906">
      <w:pPr>
        <w:jc w:val="center"/>
        <w:rPr>
          <w:rFonts w:ascii="Verdana" w:hAnsi="Verdana" w:cs="Arial"/>
          <w:b/>
          <w:sz w:val="18"/>
          <w:lang w:val="es-BO"/>
        </w:rPr>
      </w:pPr>
    </w:p>
    <w:p w14:paraId="4AC26C7E" w14:textId="77777777" w:rsidR="000120A1" w:rsidRPr="003C0DD8" w:rsidRDefault="000120A1" w:rsidP="00FF5906">
      <w:pPr>
        <w:jc w:val="center"/>
        <w:rPr>
          <w:rFonts w:ascii="Verdana" w:hAnsi="Verdana" w:cs="Arial"/>
          <w:b/>
          <w:sz w:val="18"/>
          <w:lang w:val="es-BO"/>
        </w:rPr>
      </w:pPr>
    </w:p>
    <w:p w14:paraId="1FC90421" w14:textId="77777777" w:rsidR="007E3060" w:rsidRPr="003C0DD8" w:rsidRDefault="007E3060" w:rsidP="00FF5906">
      <w:pPr>
        <w:jc w:val="center"/>
        <w:rPr>
          <w:rFonts w:ascii="Verdana" w:hAnsi="Verdana" w:cs="Arial"/>
          <w:b/>
          <w:sz w:val="18"/>
          <w:lang w:val="es-BO"/>
        </w:rPr>
      </w:pPr>
    </w:p>
    <w:p w14:paraId="7DB01E1B" w14:textId="77777777" w:rsidR="000120A1" w:rsidRPr="003C0DD8" w:rsidRDefault="000120A1" w:rsidP="00FF5906">
      <w:pPr>
        <w:jc w:val="center"/>
        <w:rPr>
          <w:rFonts w:ascii="Verdana" w:hAnsi="Verdana" w:cs="Arial"/>
          <w:b/>
          <w:sz w:val="18"/>
          <w:lang w:val="es-BO"/>
        </w:rPr>
      </w:pPr>
    </w:p>
    <w:p w14:paraId="687FF3E2" w14:textId="77777777" w:rsidR="00A54D92" w:rsidRPr="003C0DD8" w:rsidRDefault="00A54D92" w:rsidP="00FF5906">
      <w:pPr>
        <w:jc w:val="center"/>
        <w:rPr>
          <w:rFonts w:ascii="Verdana" w:hAnsi="Verdana" w:cs="Arial"/>
          <w:b/>
          <w:sz w:val="18"/>
          <w:lang w:val="es-BO"/>
        </w:rPr>
      </w:pPr>
    </w:p>
    <w:p w14:paraId="0FBC0B88" w14:textId="77777777" w:rsidR="00A54D92" w:rsidRPr="003C0DD8" w:rsidRDefault="00A54D92" w:rsidP="00FF5906">
      <w:pPr>
        <w:jc w:val="center"/>
        <w:rPr>
          <w:rFonts w:ascii="Verdana" w:hAnsi="Verdana" w:cs="Arial"/>
          <w:b/>
          <w:sz w:val="18"/>
          <w:lang w:val="es-BO"/>
        </w:rPr>
      </w:pPr>
    </w:p>
    <w:p w14:paraId="3C131F7F" w14:textId="77777777" w:rsidR="000120A1" w:rsidRPr="003C0DD8" w:rsidRDefault="000120A1" w:rsidP="00FF5906">
      <w:pPr>
        <w:jc w:val="center"/>
        <w:rPr>
          <w:rFonts w:ascii="Verdana" w:hAnsi="Verdana" w:cs="Arial"/>
          <w:b/>
          <w:sz w:val="18"/>
          <w:lang w:val="es-BO"/>
        </w:rPr>
      </w:pPr>
    </w:p>
    <w:p w14:paraId="44AC22BA" w14:textId="77777777" w:rsidR="000120A1" w:rsidRPr="003C0DD8" w:rsidRDefault="000120A1" w:rsidP="00FF5906">
      <w:pPr>
        <w:jc w:val="center"/>
        <w:rPr>
          <w:rFonts w:ascii="Verdana" w:hAnsi="Verdana" w:cs="Arial"/>
          <w:b/>
          <w:sz w:val="18"/>
          <w:lang w:val="es-BO"/>
        </w:rPr>
      </w:pPr>
    </w:p>
    <w:p w14:paraId="1ABD2060" w14:textId="77777777" w:rsidR="000120A1" w:rsidRPr="003C0DD8" w:rsidRDefault="000120A1" w:rsidP="00FF5906">
      <w:pPr>
        <w:jc w:val="center"/>
        <w:rPr>
          <w:rFonts w:ascii="Verdana" w:hAnsi="Verdana" w:cs="Arial"/>
          <w:b/>
          <w:sz w:val="18"/>
          <w:lang w:val="es-BO"/>
        </w:rPr>
      </w:pPr>
    </w:p>
    <w:p w14:paraId="648FBE71" w14:textId="77777777" w:rsidR="0083289B" w:rsidRPr="003C0DD8" w:rsidRDefault="0083289B" w:rsidP="00FF5906">
      <w:pPr>
        <w:jc w:val="center"/>
        <w:rPr>
          <w:rFonts w:ascii="Verdana" w:hAnsi="Verdana" w:cs="Arial"/>
          <w:b/>
          <w:sz w:val="18"/>
          <w:lang w:val="es-BO"/>
        </w:rPr>
      </w:pPr>
    </w:p>
    <w:p w14:paraId="7989DE66" w14:textId="77777777" w:rsidR="0083289B" w:rsidRPr="003C0DD8" w:rsidRDefault="0083289B" w:rsidP="00FF5906">
      <w:pPr>
        <w:jc w:val="center"/>
        <w:rPr>
          <w:rFonts w:ascii="Verdana" w:hAnsi="Verdana" w:cs="Arial"/>
          <w:b/>
          <w:sz w:val="18"/>
          <w:lang w:val="es-BO"/>
        </w:rPr>
      </w:pPr>
    </w:p>
    <w:p w14:paraId="3925D7BB" w14:textId="77777777" w:rsidR="000120A1" w:rsidRPr="003C0DD8" w:rsidRDefault="000120A1" w:rsidP="00086459">
      <w:pPr>
        <w:rPr>
          <w:rFonts w:ascii="Verdana" w:hAnsi="Verdana" w:cs="Arial"/>
          <w:b/>
          <w:sz w:val="18"/>
          <w:lang w:val="es-BO"/>
        </w:rPr>
      </w:pPr>
    </w:p>
    <w:p w14:paraId="7BD1F154" w14:textId="77777777" w:rsidR="00086459" w:rsidRPr="003C0DD8" w:rsidRDefault="00086459" w:rsidP="00086459">
      <w:pPr>
        <w:rPr>
          <w:rFonts w:ascii="Verdana" w:hAnsi="Verdana" w:cs="Arial"/>
          <w:b/>
          <w:sz w:val="18"/>
          <w:lang w:val="es-BO"/>
        </w:rPr>
      </w:pPr>
    </w:p>
    <w:p w14:paraId="40241FE6" w14:textId="354FD3A7" w:rsidR="008D4C91" w:rsidRDefault="008D4C91" w:rsidP="00864EDD">
      <w:pPr>
        <w:rPr>
          <w:rFonts w:ascii="Verdana" w:hAnsi="Verdana"/>
          <w:b/>
          <w:sz w:val="18"/>
          <w:szCs w:val="18"/>
          <w:lang w:val="es-BO"/>
        </w:rPr>
      </w:pPr>
    </w:p>
    <w:p w14:paraId="5277809D" w14:textId="77777777" w:rsidR="00A7019E" w:rsidRPr="003C0DD8" w:rsidRDefault="00A7019E" w:rsidP="00864EDD">
      <w:pPr>
        <w:rPr>
          <w:rFonts w:ascii="Verdana" w:hAnsi="Verdana"/>
          <w:b/>
          <w:sz w:val="18"/>
          <w:szCs w:val="18"/>
          <w:lang w:val="es-BO"/>
        </w:rPr>
      </w:pPr>
    </w:p>
    <w:p w14:paraId="44E8821C" w14:textId="77777777" w:rsidR="00A01975" w:rsidRPr="003C0DD8" w:rsidRDefault="00A01975">
      <w:pPr>
        <w:rPr>
          <w:rFonts w:ascii="Verdana" w:hAnsi="Verdana" w:cs="Arial"/>
          <w:b/>
          <w:sz w:val="18"/>
          <w:szCs w:val="18"/>
          <w:lang w:val="es-BO"/>
        </w:rPr>
      </w:pPr>
    </w:p>
    <w:p w14:paraId="26D457EC" w14:textId="77777777" w:rsidR="003E032F" w:rsidRPr="003C0DD8" w:rsidRDefault="003E032F" w:rsidP="001C01D3">
      <w:pPr>
        <w:jc w:val="center"/>
        <w:rPr>
          <w:rFonts w:ascii="Verdana" w:hAnsi="Verdana" w:cs="Arial"/>
          <w:b/>
          <w:sz w:val="18"/>
          <w:szCs w:val="18"/>
          <w:lang w:val="es-BO"/>
        </w:rPr>
      </w:pPr>
    </w:p>
    <w:p w14:paraId="3B3DB3DA" w14:textId="77777777" w:rsidR="001C01D3" w:rsidRPr="003C0DD8" w:rsidRDefault="001C01D3" w:rsidP="001C01D3">
      <w:pPr>
        <w:jc w:val="center"/>
        <w:rPr>
          <w:rFonts w:ascii="Verdana" w:hAnsi="Verdana" w:cs="Arial"/>
          <w:b/>
          <w:sz w:val="18"/>
          <w:szCs w:val="18"/>
          <w:lang w:val="es-BO"/>
        </w:rPr>
      </w:pPr>
      <w:r w:rsidRPr="003C0DD8">
        <w:rPr>
          <w:rFonts w:ascii="Verdana" w:hAnsi="Verdana" w:cs="Arial"/>
          <w:b/>
          <w:sz w:val="18"/>
          <w:szCs w:val="18"/>
          <w:lang w:val="es-BO"/>
        </w:rPr>
        <w:t>ANEXO 4</w:t>
      </w:r>
    </w:p>
    <w:p w14:paraId="49299819" w14:textId="77777777" w:rsidR="001C01D3" w:rsidRPr="003C0DD8" w:rsidRDefault="001C01D3" w:rsidP="001C01D3">
      <w:pPr>
        <w:jc w:val="center"/>
        <w:rPr>
          <w:rFonts w:ascii="Verdana" w:hAnsi="Verdana"/>
          <w:b/>
          <w:sz w:val="16"/>
          <w:szCs w:val="16"/>
          <w:lang w:val="es-BO"/>
        </w:rPr>
      </w:pPr>
      <w:r w:rsidRPr="003C0DD8">
        <w:rPr>
          <w:rFonts w:ascii="Verdana" w:hAnsi="Verdana" w:cs="Arial"/>
          <w:b/>
          <w:sz w:val="18"/>
          <w:szCs w:val="18"/>
          <w:lang w:val="es-BO"/>
        </w:rPr>
        <w:t>FORMULARIOS DE EVALUACIÓN DE PROPUESTAS</w:t>
      </w:r>
    </w:p>
    <w:p w14:paraId="5BBCD21E" w14:textId="77777777" w:rsidR="001C01D3" w:rsidRPr="003C0DD8" w:rsidRDefault="001C01D3" w:rsidP="001C01D3">
      <w:pPr>
        <w:spacing w:line="200" w:lineRule="exact"/>
        <w:jc w:val="both"/>
        <w:rPr>
          <w:b/>
          <w:lang w:val="es-BO"/>
        </w:rPr>
      </w:pPr>
    </w:p>
    <w:p w14:paraId="75D5BD56" w14:textId="77777777" w:rsidR="001C01D3" w:rsidRPr="003C0DD8" w:rsidRDefault="001C01D3" w:rsidP="001C01D3">
      <w:pPr>
        <w:rPr>
          <w:rFonts w:ascii="Verdana" w:hAnsi="Verdana" w:cs="Arial"/>
          <w:sz w:val="18"/>
          <w:szCs w:val="18"/>
          <w:lang w:val="es-BO"/>
        </w:rPr>
      </w:pPr>
      <w:r w:rsidRPr="003C0DD8">
        <w:rPr>
          <w:rFonts w:ascii="Verdana" w:hAnsi="Verdana" w:cs="Arial"/>
          <w:sz w:val="18"/>
          <w:szCs w:val="18"/>
          <w:lang w:val="es-BO"/>
        </w:rPr>
        <w:t>Formulario V-1</w:t>
      </w:r>
      <w:r w:rsidR="00407D35" w:rsidRPr="003C0DD8">
        <w:rPr>
          <w:rFonts w:ascii="Verdana" w:hAnsi="Verdana" w:cs="Arial"/>
          <w:sz w:val="18"/>
          <w:szCs w:val="18"/>
          <w:lang w:val="es-BO"/>
        </w:rPr>
        <w:tab/>
      </w:r>
      <w:r w:rsidRPr="003C0DD8">
        <w:rPr>
          <w:rFonts w:ascii="Verdana" w:hAnsi="Verdana" w:cs="Arial"/>
          <w:sz w:val="18"/>
          <w:szCs w:val="18"/>
          <w:lang w:val="es-BO"/>
        </w:rPr>
        <w:tab/>
        <w:t xml:space="preserve">Evaluación Preliminar </w:t>
      </w:r>
    </w:p>
    <w:p w14:paraId="23CD706C" w14:textId="77777777" w:rsidR="001C01D3" w:rsidRPr="003C0DD8" w:rsidRDefault="001C01D3" w:rsidP="001C01D3">
      <w:pPr>
        <w:rPr>
          <w:rFonts w:ascii="Verdana" w:hAnsi="Verdana" w:cs="Arial"/>
          <w:sz w:val="18"/>
          <w:szCs w:val="18"/>
          <w:lang w:val="es-BO"/>
        </w:rPr>
      </w:pPr>
      <w:r w:rsidRPr="003C0DD8">
        <w:rPr>
          <w:rFonts w:ascii="Verdana" w:hAnsi="Verdana" w:cs="Arial"/>
          <w:sz w:val="18"/>
          <w:szCs w:val="18"/>
          <w:lang w:val="es-BO"/>
        </w:rPr>
        <w:t>Formulario V-2</w:t>
      </w:r>
      <w:r w:rsidRPr="003C0DD8">
        <w:rPr>
          <w:rFonts w:ascii="Verdana" w:hAnsi="Verdana" w:cs="Arial"/>
          <w:sz w:val="18"/>
          <w:szCs w:val="18"/>
          <w:lang w:val="es-BO"/>
        </w:rPr>
        <w:tab/>
      </w:r>
      <w:r w:rsidRPr="003C0DD8">
        <w:rPr>
          <w:rFonts w:ascii="Verdana" w:hAnsi="Verdana" w:cs="Arial"/>
          <w:sz w:val="18"/>
          <w:szCs w:val="18"/>
          <w:lang w:val="es-BO"/>
        </w:rPr>
        <w:tab/>
      </w:r>
      <w:r w:rsidR="00E67D4A" w:rsidRPr="003C0DD8">
        <w:rPr>
          <w:rFonts w:ascii="Verdana" w:hAnsi="Verdana" w:cs="Arial"/>
          <w:sz w:val="18"/>
          <w:szCs w:val="18"/>
          <w:lang w:val="es-BO"/>
        </w:rPr>
        <w:t xml:space="preserve">Evaluación de la </w:t>
      </w:r>
      <w:r w:rsidRPr="003C0DD8">
        <w:rPr>
          <w:rFonts w:ascii="Verdana" w:hAnsi="Verdana" w:cs="Arial"/>
          <w:sz w:val="18"/>
          <w:szCs w:val="18"/>
          <w:lang w:val="es-BO"/>
        </w:rPr>
        <w:t xml:space="preserve">Propuesta Económica </w:t>
      </w:r>
    </w:p>
    <w:p w14:paraId="1B5EB388" w14:textId="77777777" w:rsidR="001C01D3" w:rsidRPr="003C0DD8" w:rsidRDefault="001C01D3" w:rsidP="001C01D3">
      <w:pPr>
        <w:tabs>
          <w:tab w:val="left" w:pos="2127"/>
          <w:tab w:val="center" w:pos="5833"/>
          <w:tab w:val="right" w:pos="10252"/>
        </w:tabs>
        <w:jc w:val="both"/>
        <w:rPr>
          <w:rFonts w:ascii="Verdana" w:hAnsi="Verdana" w:cs="Arial"/>
          <w:sz w:val="18"/>
          <w:szCs w:val="18"/>
          <w:lang w:val="es-BO"/>
        </w:rPr>
      </w:pPr>
      <w:r w:rsidRPr="003C0DD8">
        <w:rPr>
          <w:rFonts w:ascii="Verdana" w:hAnsi="Verdana" w:cs="Arial"/>
          <w:sz w:val="18"/>
          <w:szCs w:val="18"/>
          <w:lang w:val="es-BO"/>
        </w:rPr>
        <w:t>Formulario V-3</w:t>
      </w:r>
      <w:r w:rsidRPr="003C0DD8">
        <w:rPr>
          <w:rFonts w:ascii="Verdana" w:hAnsi="Verdana" w:cs="Arial"/>
          <w:sz w:val="18"/>
          <w:szCs w:val="18"/>
          <w:lang w:val="es-BO"/>
        </w:rPr>
        <w:tab/>
        <w:t>Evaluación de la</w:t>
      </w:r>
      <w:r w:rsidR="00E67D4A" w:rsidRPr="003C0DD8">
        <w:rPr>
          <w:rFonts w:ascii="Verdana" w:hAnsi="Verdana" w:cs="Arial"/>
          <w:sz w:val="18"/>
          <w:szCs w:val="18"/>
          <w:lang w:val="es-BO"/>
        </w:rPr>
        <w:t xml:space="preserve"> Propuesta </w:t>
      </w:r>
      <w:r w:rsidRPr="003C0DD8">
        <w:rPr>
          <w:rFonts w:ascii="Verdana" w:hAnsi="Verdana" w:cs="Arial"/>
          <w:sz w:val="18"/>
          <w:szCs w:val="18"/>
          <w:lang w:val="es-BO"/>
        </w:rPr>
        <w:t>Técnicas</w:t>
      </w:r>
    </w:p>
    <w:p w14:paraId="1B1A2926" w14:textId="77777777" w:rsidR="00C429F1" w:rsidRPr="003C0DD8" w:rsidRDefault="00C429F1" w:rsidP="001C01D3">
      <w:pPr>
        <w:tabs>
          <w:tab w:val="left" w:pos="2127"/>
          <w:tab w:val="center" w:pos="5833"/>
          <w:tab w:val="right" w:pos="10252"/>
        </w:tabs>
        <w:jc w:val="both"/>
        <w:rPr>
          <w:rFonts w:ascii="Verdana" w:hAnsi="Verdana" w:cs="Arial"/>
          <w:sz w:val="18"/>
          <w:szCs w:val="18"/>
          <w:lang w:val="es-BO"/>
        </w:rPr>
      </w:pPr>
    </w:p>
    <w:p w14:paraId="55A947E2" w14:textId="77777777" w:rsidR="00166871" w:rsidRPr="003C0DD8" w:rsidRDefault="00166871" w:rsidP="00645464">
      <w:pPr>
        <w:jc w:val="center"/>
        <w:rPr>
          <w:rFonts w:ascii="Verdana" w:hAnsi="Verdana" w:cs="Arial"/>
          <w:b/>
          <w:sz w:val="18"/>
          <w:lang w:val="es-BO"/>
        </w:rPr>
      </w:pPr>
    </w:p>
    <w:p w14:paraId="5A3781F7" w14:textId="77777777" w:rsidR="001C01D3" w:rsidRPr="003C0DD8" w:rsidRDefault="001C01D3" w:rsidP="00645464">
      <w:pPr>
        <w:jc w:val="center"/>
        <w:rPr>
          <w:rFonts w:ascii="Verdana" w:hAnsi="Verdana" w:cs="Arial"/>
          <w:b/>
          <w:sz w:val="18"/>
          <w:lang w:val="es-BO"/>
        </w:rPr>
      </w:pPr>
    </w:p>
    <w:p w14:paraId="1E81CAE8" w14:textId="77777777" w:rsidR="001C01D3" w:rsidRPr="003C0DD8" w:rsidRDefault="001C01D3" w:rsidP="00645464">
      <w:pPr>
        <w:jc w:val="center"/>
        <w:rPr>
          <w:rFonts w:ascii="Verdana" w:hAnsi="Verdana" w:cs="Arial"/>
          <w:b/>
          <w:sz w:val="18"/>
          <w:lang w:val="es-BO"/>
        </w:rPr>
      </w:pPr>
    </w:p>
    <w:p w14:paraId="7451E884" w14:textId="77777777" w:rsidR="001C01D3" w:rsidRPr="003C0DD8" w:rsidRDefault="001C01D3" w:rsidP="00645464">
      <w:pPr>
        <w:jc w:val="center"/>
        <w:rPr>
          <w:rFonts w:ascii="Verdana" w:hAnsi="Verdana" w:cs="Arial"/>
          <w:b/>
          <w:sz w:val="18"/>
          <w:lang w:val="es-BO"/>
        </w:rPr>
      </w:pPr>
    </w:p>
    <w:p w14:paraId="0551FFAD" w14:textId="77777777" w:rsidR="001C01D3" w:rsidRPr="003C0DD8" w:rsidRDefault="001C01D3" w:rsidP="00645464">
      <w:pPr>
        <w:jc w:val="center"/>
        <w:rPr>
          <w:rFonts w:ascii="Verdana" w:hAnsi="Verdana" w:cs="Arial"/>
          <w:b/>
          <w:sz w:val="18"/>
          <w:lang w:val="es-BO"/>
        </w:rPr>
      </w:pPr>
    </w:p>
    <w:p w14:paraId="35CA3CBB" w14:textId="77777777" w:rsidR="001C01D3" w:rsidRPr="003C0DD8" w:rsidRDefault="001C01D3" w:rsidP="00645464">
      <w:pPr>
        <w:jc w:val="center"/>
        <w:rPr>
          <w:rFonts w:ascii="Verdana" w:hAnsi="Verdana" w:cs="Arial"/>
          <w:b/>
          <w:sz w:val="18"/>
          <w:lang w:val="es-BO"/>
        </w:rPr>
      </w:pPr>
    </w:p>
    <w:p w14:paraId="2A88A435" w14:textId="77777777" w:rsidR="001C01D3" w:rsidRPr="003C0DD8" w:rsidRDefault="001C01D3" w:rsidP="00645464">
      <w:pPr>
        <w:jc w:val="center"/>
        <w:rPr>
          <w:rFonts w:ascii="Verdana" w:hAnsi="Verdana" w:cs="Arial"/>
          <w:b/>
          <w:sz w:val="18"/>
          <w:lang w:val="es-BO"/>
        </w:rPr>
      </w:pPr>
    </w:p>
    <w:p w14:paraId="571049AA" w14:textId="77777777" w:rsidR="001C01D3" w:rsidRPr="003C0DD8" w:rsidRDefault="001C01D3" w:rsidP="00645464">
      <w:pPr>
        <w:jc w:val="center"/>
        <w:rPr>
          <w:rFonts w:ascii="Verdana" w:hAnsi="Verdana" w:cs="Arial"/>
          <w:b/>
          <w:sz w:val="18"/>
          <w:lang w:val="es-BO"/>
        </w:rPr>
      </w:pPr>
    </w:p>
    <w:p w14:paraId="26E6D261" w14:textId="77777777" w:rsidR="001C01D3" w:rsidRPr="003C0DD8" w:rsidRDefault="001C01D3" w:rsidP="00645464">
      <w:pPr>
        <w:jc w:val="center"/>
        <w:rPr>
          <w:rFonts w:ascii="Verdana" w:hAnsi="Verdana" w:cs="Arial"/>
          <w:b/>
          <w:sz w:val="18"/>
          <w:lang w:val="es-BO"/>
        </w:rPr>
      </w:pPr>
    </w:p>
    <w:p w14:paraId="0021A1FE" w14:textId="77777777" w:rsidR="004532B7" w:rsidRPr="003C0DD8" w:rsidRDefault="004532B7" w:rsidP="00645464">
      <w:pPr>
        <w:jc w:val="center"/>
        <w:rPr>
          <w:rFonts w:ascii="Verdana" w:hAnsi="Verdana" w:cs="Arial"/>
          <w:b/>
          <w:sz w:val="18"/>
          <w:lang w:val="es-BO"/>
        </w:rPr>
      </w:pPr>
    </w:p>
    <w:p w14:paraId="25503D14" w14:textId="77777777" w:rsidR="001C01D3" w:rsidRPr="003C0DD8" w:rsidRDefault="001C01D3" w:rsidP="00645464">
      <w:pPr>
        <w:jc w:val="center"/>
        <w:rPr>
          <w:rFonts w:ascii="Verdana" w:hAnsi="Verdana" w:cs="Arial"/>
          <w:b/>
          <w:sz w:val="18"/>
          <w:lang w:val="es-BO"/>
        </w:rPr>
      </w:pPr>
    </w:p>
    <w:p w14:paraId="1243FDC3" w14:textId="77777777" w:rsidR="001C01D3" w:rsidRPr="003C0DD8" w:rsidRDefault="001C01D3" w:rsidP="00645464">
      <w:pPr>
        <w:jc w:val="center"/>
        <w:rPr>
          <w:rFonts w:ascii="Verdana" w:hAnsi="Verdana" w:cs="Arial"/>
          <w:b/>
          <w:sz w:val="18"/>
          <w:lang w:val="es-BO"/>
        </w:rPr>
      </w:pPr>
    </w:p>
    <w:p w14:paraId="556AED5E" w14:textId="77777777" w:rsidR="001C01D3" w:rsidRPr="003C0DD8" w:rsidRDefault="001C01D3" w:rsidP="00645464">
      <w:pPr>
        <w:jc w:val="center"/>
        <w:rPr>
          <w:rFonts w:ascii="Verdana" w:hAnsi="Verdana" w:cs="Arial"/>
          <w:b/>
          <w:sz w:val="18"/>
          <w:lang w:val="es-BO"/>
        </w:rPr>
      </w:pPr>
    </w:p>
    <w:p w14:paraId="02210C97" w14:textId="77777777" w:rsidR="001C01D3" w:rsidRPr="003C0DD8" w:rsidRDefault="001C01D3" w:rsidP="00645464">
      <w:pPr>
        <w:jc w:val="center"/>
        <w:rPr>
          <w:rFonts w:ascii="Verdana" w:hAnsi="Verdana" w:cs="Arial"/>
          <w:b/>
          <w:sz w:val="18"/>
          <w:lang w:val="es-BO"/>
        </w:rPr>
      </w:pPr>
    </w:p>
    <w:p w14:paraId="48EC9D60" w14:textId="77777777" w:rsidR="001C01D3" w:rsidRPr="003C0DD8" w:rsidRDefault="001C01D3" w:rsidP="00645464">
      <w:pPr>
        <w:jc w:val="center"/>
        <w:rPr>
          <w:rFonts w:ascii="Verdana" w:hAnsi="Verdana" w:cs="Arial"/>
          <w:b/>
          <w:sz w:val="18"/>
          <w:lang w:val="es-BO"/>
        </w:rPr>
      </w:pPr>
    </w:p>
    <w:p w14:paraId="385E3F46" w14:textId="77777777" w:rsidR="001C01D3" w:rsidRPr="003C0DD8" w:rsidRDefault="001C01D3" w:rsidP="00645464">
      <w:pPr>
        <w:jc w:val="center"/>
        <w:rPr>
          <w:rFonts w:ascii="Verdana" w:hAnsi="Verdana" w:cs="Arial"/>
          <w:b/>
          <w:sz w:val="18"/>
          <w:lang w:val="es-BO"/>
        </w:rPr>
      </w:pPr>
    </w:p>
    <w:p w14:paraId="12AE3148" w14:textId="77777777" w:rsidR="001C01D3" w:rsidRPr="003C0DD8" w:rsidRDefault="001C01D3" w:rsidP="00645464">
      <w:pPr>
        <w:jc w:val="center"/>
        <w:rPr>
          <w:rFonts w:ascii="Verdana" w:hAnsi="Verdana" w:cs="Arial"/>
          <w:b/>
          <w:sz w:val="18"/>
          <w:lang w:val="es-BO"/>
        </w:rPr>
      </w:pPr>
    </w:p>
    <w:p w14:paraId="3FA54A42" w14:textId="77777777" w:rsidR="001C01D3" w:rsidRPr="003C0DD8" w:rsidRDefault="001C01D3" w:rsidP="00645464">
      <w:pPr>
        <w:jc w:val="center"/>
        <w:rPr>
          <w:rFonts w:ascii="Verdana" w:hAnsi="Verdana" w:cs="Arial"/>
          <w:b/>
          <w:sz w:val="18"/>
          <w:lang w:val="es-BO"/>
        </w:rPr>
      </w:pPr>
    </w:p>
    <w:p w14:paraId="431E9B2C" w14:textId="77777777" w:rsidR="001C01D3" w:rsidRPr="003C0DD8" w:rsidRDefault="001C01D3" w:rsidP="00645464">
      <w:pPr>
        <w:jc w:val="center"/>
        <w:rPr>
          <w:rFonts w:ascii="Verdana" w:hAnsi="Verdana" w:cs="Arial"/>
          <w:b/>
          <w:sz w:val="18"/>
          <w:lang w:val="es-BO"/>
        </w:rPr>
      </w:pPr>
    </w:p>
    <w:p w14:paraId="0833AE9F" w14:textId="77777777" w:rsidR="001C01D3" w:rsidRPr="003C0DD8" w:rsidRDefault="001C01D3" w:rsidP="00645464">
      <w:pPr>
        <w:jc w:val="center"/>
        <w:rPr>
          <w:rFonts w:ascii="Verdana" w:hAnsi="Verdana" w:cs="Arial"/>
          <w:b/>
          <w:sz w:val="18"/>
          <w:lang w:val="es-BO"/>
        </w:rPr>
      </w:pPr>
    </w:p>
    <w:p w14:paraId="41BEAFC0" w14:textId="77777777" w:rsidR="001C01D3" w:rsidRPr="003C0DD8" w:rsidRDefault="001C01D3" w:rsidP="00645464">
      <w:pPr>
        <w:jc w:val="center"/>
        <w:rPr>
          <w:rFonts w:ascii="Verdana" w:hAnsi="Verdana" w:cs="Arial"/>
          <w:b/>
          <w:sz w:val="18"/>
          <w:lang w:val="es-BO"/>
        </w:rPr>
      </w:pPr>
    </w:p>
    <w:p w14:paraId="4B69361C" w14:textId="77777777" w:rsidR="001C01D3" w:rsidRPr="003C0DD8" w:rsidRDefault="001C01D3" w:rsidP="00645464">
      <w:pPr>
        <w:jc w:val="center"/>
        <w:rPr>
          <w:rFonts w:ascii="Verdana" w:hAnsi="Verdana" w:cs="Arial"/>
          <w:b/>
          <w:sz w:val="18"/>
          <w:lang w:val="es-BO"/>
        </w:rPr>
      </w:pPr>
    </w:p>
    <w:p w14:paraId="1E4DB674" w14:textId="77777777" w:rsidR="001C01D3" w:rsidRPr="003C0DD8" w:rsidRDefault="001C01D3" w:rsidP="00645464">
      <w:pPr>
        <w:jc w:val="center"/>
        <w:rPr>
          <w:rFonts w:ascii="Verdana" w:hAnsi="Verdana" w:cs="Arial"/>
          <w:b/>
          <w:sz w:val="18"/>
          <w:lang w:val="es-BO"/>
        </w:rPr>
      </w:pPr>
    </w:p>
    <w:p w14:paraId="265D314C" w14:textId="77777777" w:rsidR="001C01D3" w:rsidRPr="003C0DD8" w:rsidRDefault="001C01D3" w:rsidP="00645464">
      <w:pPr>
        <w:jc w:val="center"/>
        <w:rPr>
          <w:rFonts w:ascii="Verdana" w:hAnsi="Verdana" w:cs="Arial"/>
          <w:b/>
          <w:sz w:val="18"/>
          <w:lang w:val="es-BO"/>
        </w:rPr>
      </w:pPr>
    </w:p>
    <w:p w14:paraId="6038EA14" w14:textId="77777777" w:rsidR="001C01D3" w:rsidRPr="003C0DD8" w:rsidRDefault="001C01D3" w:rsidP="00645464">
      <w:pPr>
        <w:jc w:val="center"/>
        <w:rPr>
          <w:rFonts w:ascii="Verdana" w:hAnsi="Verdana" w:cs="Arial"/>
          <w:b/>
          <w:sz w:val="18"/>
          <w:lang w:val="es-BO"/>
        </w:rPr>
      </w:pPr>
    </w:p>
    <w:p w14:paraId="0278E752" w14:textId="77777777" w:rsidR="001C01D3" w:rsidRPr="003C0DD8" w:rsidRDefault="001C01D3" w:rsidP="00645464">
      <w:pPr>
        <w:jc w:val="center"/>
        <w:rPr>
          <w:rFonts w:ascii="Verdana" w:hAnsi="Verdana" w:cs="Arial"/>
          <w:b/>
          <w:sz w:val="18"/>
          <w:lang w:val="es-BO"/>
        </w:rPr>
      </w:pPr>
    </w:p>
    <w:p w14:paraId="734EF766" w14:textId="77777777" w:rsidR="001C01D3" w:rsidRPr="003C0DD8" w:rsidRDefault="001C01D3" w:rsidP="00645464">
      <w:pPr>
        <w:jc w:val="center"/>
        <w:rPr>
          <w:rFonts w:ascii="Verdana" w:hAnsi="Verdana" w:cs="Arial"/>
          <w:b/>
          <w:sz w:val="18"/>
          <w:lang w:val="es-BO"/>
        </w:rPr>
      </w:pPr>
    </w:p>
    <w:p w14:paraId="3775F041" w14:textId="77777777" w:rsidR="001C01D3" w:rsidRPr="003C0DD8" w:rsidRDefault="001C01D3" w:rsidP="00645464">
      <w:pPr>
        <w:jc w:val="center"/>
        <w:rPr>
          <w:rFonts w:ascii="Verdana" w:hAnsi="Verdana" w:cs="Arial"/>
          <w:b/>
          <w:sz w:val="18"/>
          <w:lang w:val="es-BO"/>
        </w:rPr>
      </w:pPr>
    </w:p>
    <w:p w14:paraId="428EC342" w14:textId="77777777" w:rsidR="001C01D3" w:rsidRPr="003C0DD8" w:rsidRDefault="001C01D3" w:rsidP="00645464">
      <w:pPr>
        <w:jc w:val="center"/>
        <w:rPr>
          <w:rFonts w:ascii="Verdana" w:hAnsi="Verdana" w:cs="Arial"/>
          <w:b/>
          <w:sz w:val="18"/>
          <w:lang w:val="es-BO"/>
        </w:rPr>
      </w:pPr>
    </w:p>
    <w:p w14:paraId="79E5860D" w14:textId="77777777" w:rsidR="001C01D3" w:rsidRPr="003C0DD8" w:rsidRDefault="001C01D3" w:rsidP="00645464">
      <w:pPr>
        <w:jc w:val="center"/>
        <w:rPr>
          <w:rFonts w:ascii="Verdana" w:hAnsi="Verdana" w:cs="Arial"/>
          <w:b/>
          <w:sz w:val="18"/>
          <w:lang w:val="es-BO"/>
        </w:rPr>
      </w:pPr>
    </w:p>
    <w:p w14:paraId="7554A112" w14:textId="77777777" w:rsidR="001C01D3" w:rsidRPr="003C0DD8" w:rsidRDefault="001C01D3" w:rsidP="00645464">
      <w:pPr>
        <w:jc w:val="center"/>
        <w:rPr>
          <w:rFonts w:ascii="Verdana" w:hAnsi="Verdana" w:cs="Arial"/>
          <w:b/>
          <w:sz w:val="18"/>
          <w:lang w:val="es-BO"/>
        </w:rPr>
      </w:pPr>
    </w:p>
    <w:p w14:paraId="4AB43596" w14:textId="77777777" w:rsidR="001C01D3" w:rsidRPr="003C0DD8" w:rsidRDefault="001C01D3" w:rsidP="00645464">
      <w:pPr>
        <w:jc w:val="center"/>
        <w:rPr>
          <w:rFonts w:ascii="Verdana" w:hAnsi="Verdana" w:cs="Arial"/>
          <w:b/>
          <w:sz w:val="18"/>
          <w:lang w:val="es-BO"/>
        </w:rPr>
      </w:pPr>
    </w:p>
    <w:p w14:paraId="7E7893AE" w14:textId="77777777" w:rsidR="00A54D92" w:rsidRPr="003C0DD8" w:rsidRDefault="00A54D92" w:rsidP="00645464">
      <w:pPr>
        <w:jc w:val="center"/>
        <w:rPr>
          <w:rFonts w:ascii="Verdana" w:hAnsi="Verdana" w:cs="Arial"/>
          <w:b/>
          <w:sz w:val="18"/>
          <w:lang w:val="es-BO"/>
        </w:rPr>
      </w:pPr>
    </w:p>
    <w:p w14:paraId="72C67265" w14:textId="77777777" w:rsidR="00A54D92" w:rsidRPr="003C0DD8" w:rsidRDefault="00A54D92" w:rsidP="00645464">
      <w:pPr>
        <w:jc w:val="center"/>
        <w:rPr>
          <w:rFonts w:ascii="Verdana" w:hAnsi="Verdana" w:cs="Arial"/>
          <w:b/>
          <w:sz w:val="18"/>
          <w:lang w:val="es-BO"/>
        </w:rPr>
      </w:pPr>
    </w:p>
    <w:p w14:paraId="421F7405" w14:textId="77777777" w:rsidR="00A54D92" w:rsidRPr="003C0DD8" w:rsidRDefault="00A54D92" w:rsidP="00645464">
      <w:pPr>
        <w:jc w:val="center"/>
        <w:rPr>
          <w:rFonts w:ascii="Verdana" w:hAnsi="Verdana" w:cs="Arial"/>
          <w:b/>
          <w:sz w:val="18"/>
          <w:lang w:val="es-BO"/>
        </w:rPr>
      </w:pPr>
    </w:p>
    <w:p w14:paraId="4BB2A9E0" w14:textId="77777777" w:rsidR="00A54D92" w:rsidRPr="003C0DD8" w:rsidRDefault="00A54D92" w:rsidP="00645464">
      <w:pPr>
        <w:jc w:val="center"/>
        <w:rPr>
          <w:rFonts w:ascii="Verdana" w:hAnsi="Verdana" w:cs="Arial"/>
          <w:b/>
          <w:sz w:val="18"/>
          <w:lang w:val="es-BO"/>
        </w:rPr>
      </w:pPr>
    </w:p>
    <w:p w14:paraId="202BC9D9" w14:textId="77777777" w:rsidR="00A54D92" w:rsidRPr="003C0DD8" w:rsidRDefault="00A54D92" w:rsidP="00645464">
      <w:pPr>
        <w:jc w:val="center"/>
        <w:rPr>
          <w:rFonts w:ascii="Verdana" w:hAnsi="Verdana" w:cs="Arial"/>
          <w:b/>
          <w:sz w:val="18"/>
          <w:lang w:val="es-BO"/>
        </w:rPr>
      </w:pPr>
    </w:p>
    <w:p w14:paraId="4AEB4AA5" w14:textId="77777777" w:rsidR="00A54D92" w:rsidRPr="003C0DD8" w:rsidRDefault="00A54D92" w:rsidP="00645464">
      <w:pPr>
        <w:jc w:val="center"/>
        <w:rPr>
          <w:rFonts w:ascii="Verdana" w:hAnsi="Verdana" w:cs="Arial"/>
          <w:b/>
          <w:sz w:val="18"/>
          <w:lang w:val="es-BO"/>
        </w:rPr>
      </w:pPr>
    </w:p>
    <w:p w14:paraId="3F9B7A5A" w14:textId="77777777" w:rsidR="00A54D92" w:rsidRPr="003C0DD8" w:rsidRDefault="00A54D92" w:rsidP="00645464">
      <w:pPr>
        <w:jc w:val="center"/>
        <w:rPr>
          <w:rFonts w:ascii="Verdana" w:hAnsi="Verdana" w:cs="Arial"/>
          <w:b/>
          <w:sz w:val="18"/>
          <w:lang w:val="es-BO"/>
        </w:rPr>
      </w:pPr>
    </w:p>
    <w:p w14:paraId="4AB1A370" w14:textId="77777777" w:rsidR="00A54D92" w:rsidRPr="003C0DD8" w:rsidRDefault="00A54D92" w:rsidP="00645464">
      <w:pPr>
        <w:jc w:val="center"/>
        <w:rPr>
          <w:rFonts w:ascii="Verdana" w:hAnsi="Verdana" w:cs="Arial"/>
          <w:b/>
          <w:sz w:val="18"/>
          <w:lang w:val="es-BO"/>
        </w:rPr>
      </w:pPr>
    </w:p>
    <w:p w14:paraId="1BD7EA3D" w14:textId="77777777" w:rsidR="00A54D92" w:rsidRPr="003C0DD8" w:rsidRDefault="00A54D92" w:rsidP="00645464">
      <w:pPr>
        <w:jc w:val="center"/>
        <w:rPr>
          <w:rFonts w:ascii="Verdana" w:hAnsi="Verdana" w:cs="Arial"/>
          <w:b/>
          <w:sz w:val="18"/>
          <w:lang w:val="es-BO"/>
        </w:rPr>
      </w:pPr>
    </w:p>
    <w:p w14:paraId="4541E4E0" w14:textId="77777777" w:rsidR="00A54D92" w:rsidRPr="003C0DD8" w:rsidRDefault="00A54D92" w:rsidP="00645464">
      <w:pPr>
        <w:jc w:val="center"/>
        <w:rPr>
          <w:rFonts w:ascii="Verdana" w:hAnsi="Verdana" w:cs="Arial"/>
          <w:b/>
          <w:sz w:val="18"/>
          <w:lang w:val="es-BO"/>
        </w:rPr>
      </w:pPr>
    </w:p>
    <w:p w14:paraId="0BF6407E" w14:textId="77777777" w:rsidR="00A54D92" w:rsidRPr="003C0DD8" w:rsidRDefault="00A54D92" w:rsidP="00645464">
      <w:pPr>
        <w:jc w:val="center"/>
        <w:rPr>
          <w:rFonts w:ascii="Verdana" w:hAnsi="Verdana" w:cs="Arial"/>
          <w:b/>
          <w:sz w:val="18"/>
          <w:lang w:val="es-BO"/>
        </w:rPr>
      </w:pPr>
    </w:p>
    <w:p w14:paraId="0114D075" w14:textId="77777777" w:rsidR="00A54D92" w:rsidRPr="003C0DD8" w:rsidRDefault="00A54D92" w:rsidP="00645464">
      <w:pPr>
        <w:jc w:val="center"/>
        <w:rPr>
          <w:rFonts w:ascii="Verdana" w:hAnsi="Verdana" w:cs="Arial"/>
          <w:b/>
          <w:sz w:val="18"/>
          <w:lang w:val="es-BO"/>
        </w:rPr>
      </w:pPr>
    </w:p>
    <w:p w14:paraId="168DD234" w14:textId="77777777" w:rsidR="00A54D92" w:rsidRPr="003C0DD8" w:rsidRDefault="00A54D92" w:rsidP="00645464">
      <w:pPr>
        <w:jc w:val="center"/>
        <w:rPr>
          <w:rFonts w:ascii="Verdana" w:hAnsi="Verdana" w:cs="Arial"/>
          <w:b/>
          <w:sz w:val="18"/>
          <w:lang w:val="es-BO"/>
        </w:rPr>
      </w:pPr>
    </w:p>
    <w:p w14:paraId="59C5C31F" w14:textId="77777777" w:rsidR="00A54D92" w:rsidRPr="003C0DD8" w:rsidRDefault="00A54D92" w:rsidP="00645464">
      <w:pPr>
        <w:jc w:val="center"/>
        <w:rPr>
          <w:rFonts w:ascii="Verdana" w:hAnsi="Verdana" w:cs="Arial"/>
          <w:b/>
          <w:sz w:val="18"/>
          <w:lang w:val="es-BO"/>
        </w:rPr>
      </w:pPr>
    </w:p>
    <w:p w14:paraId="12DB6461" w14:textId="77777777" w:rsidR="00407D35" w:rsidRPr="003C0DD8" w:rsidRDefault="00407D35" w:rsidP="00645464">
      <w:pPr>
        <w:jc w:val="center"/>
        <w:rPr>
          <w:rFonts w:ascii="Verdana" w:hAnsi="Verdana" w:cs="Arial"/>
          <w:b/>
          <w:sz w:val="18"/>
          <w:lang w:val="es-BO"/>
        </w:rPr>
      </w:pPr>
    </w:p>
    <w:p w14:paraId="05A68C72" w14:textId="77777777" w:rsidR="007E3060" w:rsidRPr="003C0DD8" w:rsidRDefault="007E3060" w:rsidP="00645464">
      <w:pPr>
        <w:jc w:val="center"/>
        <w:rPr>
          <w:rFonts w:ascii="Verdana" w:hAnsi="Verdana" w:cs="Arial"/>
          <w:b/>
          <w:sz w:val="18"/>
          <w:lang w:val="es-BO"/>
        </w:rPr>
      </w:pPr>
    </w:p>
    <w:p w14:paraId="6166B586" w14:textId="77777777" w:rsidR="00407D35" w:rsidRPr="003C0DD8" w:rsidRDefault="00407D35" w:rsidP="00645464">
      <w:pPr>
        <w:jc w:val="center"/>
        <w:rPr>
          <w:rFonts w:ascii="Verdana" w:hAnsi="Verdana" w:cs="Arial"/>
          <w:b/>
          <w:sz w:val="18"/>
          <w:lang w:val="es-BO"/>
        </w:rPr>
      </w:pPr>
    </w:p>
    <w:p w14:paraId="3C4EB3CA" w14:textId="77777777" w:rsidR="0083289B" w:rsidRPr="003C0DD8" w:rsidRDefault="0083289B" w:rsidP="00645464">
      <w:pPr>
        <w:jc w:val="center"/>
        <w:rPr>
          <w:rFonts w:ascii="Verdana" w:hAnsi="Verdana" w:cs="Arial"/>
          <w:b/>
          <w:sz w:val="18"/>
          <w:lang w:val="es-BO"/>
        </w:rPr>
      </w:pPr>
    </w:p>
    <w:p w14:paraId="621A2111" w14:textId="4CE9A653" w:rsidR="001C01D3" w:rsidRPr="003C0DD8" w:rsidRDefault="00047EB2" w:rsidP="00D555CC">
      <w:pPr>
        <w:jc w:val="center"/>
        <w:rPr>
          <w:rFonts w:ascii="Verdana" w:hAnsi="Verdana" w:cs="Arial"/>
          <w:b/>
          <w:sz w:val="18"/>
          <w:szCs w:val="18"/>
          <w:lang w:val="es-BO"/>
        </w:rPr>
      </w:pPr>
      <w:r w:rsidRPr="003C0DD8">
        <w:rPr>
          <w:rFonts w:ascii="Verdana" w:hAnsi="Verdana" w:cs="Arial"/>
          <w:b/>
          <w:sz w:val="18"/>
          <w:szCs w:val="18"/>
          <w:lang w:val="es-BO"/>
        </w:rPr>
        <w:br w:type="page"/>
      </w:r>
      <w:r w:rsidR="001C01D3" w:rsidRPr="003C0DD8">
        <w:rPr>
          <w:rFonts w:ascii="Verdana" w:hAnsi="Verdana" w:cs="Arial"/>
          <w:b/>
          <w:sz w:val="18"/>
          <w:szCs w:val="18"/>
          <w:lang w:val="es-BO"/>
        </w:rPr>
        <w:lastRenderedPageBreak/>
        <w:t>FORMULARIO V-1</w:t>
      </w:r>
    </w:p>
    <w:p w14:paraId="1F736CC2" w14:textId="77777777" w:rsidR="00FC273B" w:rsidRPr="003C0DD8" w:rsidRDefault="00FC273B" w:rsidP="001C01D3">
      <w:pPr>
        <w:jc w:val="center"/>
        <w:rPr>
          <w:rFonts w:ascii="Verdana" w:hAnsi="Verdana" w:cs="Arial"/>
          <w:b/>
          <w:sz w:val="18"/>
          <w:szCs w:val="18"/>
          <w:lang w:val="es-BO"/>
        </w:rPr>
      </w:pPr>
      <w:r w:rsidRPr="003C0DD8">
        <w:rPr>
          <w:rFonts w:ascii="Verdana" w:hAnsi="Verdana" w:cs="Arial"/>
          <w:b/>
          <w:sz w:val="18"/>
          <w:szCs w:val="18"/>
          <w:lang w:val="es-BO"/>
        </w:rPr>
        <w:t xml:space="preserve">EVALUACIÓN PRELIMINAR </w:t>
      </w:r>
    </w:p>
    <w:p w14:paraId="2A201150" w14:textId="77777777" w:rsidR="00D102B2" w:rsidRPr="003C0DD8" w:rsidRDefault="00D102B2" w:rsidP="001C01D3">
      <w:pPr>
        <w:jc w:val="center"/>
        <w:rPr>
          <w:rFonts w:ascii="Verdana" w:hAnsi="Verdana" w:cs="Arial"/>
          <w:b/>
          <w:sz w:val="18"/>
          <w:szCs w:val="18"/>
          <w:lang w:val="es-BO"/>
        </w:rPr>
      </w:pPr>
      <w:r w:rsidRPr="003C0DD8">
        <w:rPr>
          <w:rFonts w:ascii="Verdana" w:hAnsi="Verdana" w:cs="Arial"/>
          <w:b/>
          <w:sz w:val="18"/>
          <w:szCs w:val="18"/>
          <w:lang w:val="es-BO"/>
        </w:rPr>
        <w:t>(Para Entidades Aseguradoras o Asociaciones Accidentales)</w:t>
      </w:r>
    </w:p>
    <w:p w14:paraId="2B4504CD" w14:textId="77777777" w:rsidR="006847F8" w:rsidRPr="003C0DD8" w:rsidRDefault="006847F8" w:rsidP="001C01D3">
      <w:pPr>
        <w:jc w:val="center"/>
        <w:rPr>
          <w:rFonts w:ascii="Verdana" w:hAnsi="Verdana" w:cs="Arial"/>
          <w:b/>
          <w:sz w:val="18"/>
          <w:szCs w:val="18"/>
          <w:lang w:val="es-BO"/>
        </w:rPr>
      </w:pPr>
    </w:p>
    <w:tbl>
      <w:tblPr>
        <w:tblW w:w="885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843"/>
        <w:gridCol w:w="182"/>
        <w:gridCol w:w="216"/>
        <w:gridCol w:w="179"/>
        <w:gridCol w:w="35"/>
        <w:gridCol w:w="223"/>
        <w:gridCol w:w="219"/>
        <w:gridCol w:w="160"/>
        <w:gridCol w:w="61"/>
        <w:gridCol w:w="214"/>
        <w:gridCol w:w="214"/>
        <w:gridCol w:w="189"/>
        <w:gridCol w:w="25"/>
        <w:gridCol w:w="8"/>
        <w:gridCol w:w="216"/>
        <w:gridCol w:w="213"/>
        <w:gridCol w:w="215"/>
        <w:gridCol w:w="214"/>
        <w:gridCol w:w="71"/>
        <w:gridCol w:w="143"/>
        <w:gridCol w:w="214"/>
        <w:gridCol w:w="213"/>
        <w:gridCol w:w="214"/>
        <w:gridCol w:w="221"/>
        <w:gridCol w:w="214"/>
        <w:gridCol w:w="214"/>
        <w:gridCol w:w="214"/>
        <w:gridCol w:w="379"/>
        <w:gridCol w:w="123"/>
        <w:gridCol w:w="8"/>
      </w:tblGrid>
      <w:tr w:rsidR="00922161" w:rsidRPr="003C0DD8" w14:paraId="5A8C1EEE" w14:textId="77777777" w:rsidTr="00922161">
        <w:trPr>
          <w:trHeight w:val="259"/>
          <w:jc w:val="center"/>
        </w:trPr>
        <w:tc>
          <w:tcPr>
            <w:tcW w:w="8854" w:type="dxa"/>
            <w:gridSpan w:val="30"/>
            <w:tcBorders>
              <w:top w:val="single" w:sz="12" w:space="0" w:color="auto"/>
              <w:bottom w:val="single" w:sz="4" w:space="0" w:color="auto"/>
            </w:tcBorders>
            <w:shd w:val="clear" w:color="auto" w:fill="1F497D"/>
            <w:vAlign w:val="center"/>
          </w:tcPr>
          <w:p w14:paraId="11D6050B" w14:textId="77777777" w:rsidR="00922161" w:rsidRPr="003C0DD8" w:rsidRDefault="00922161" w:rsidP="00922161">
            <w:pPr>
              <w:jc w:val="center"/>
              <w:rPr>
                <w:rFonts w:ascii="Arial" w:hAnsi="Arial" w:cs="Arial"/>
                <w:b/>
                <w:sz w:val="18"/>
                <w:szCs w:val="18"/>
                <w:lang w:val="es-BO"/>
              </w:rPr>
            </w:pPr>
            <w:r w:rsidRPr="003C0DD8">
              <w:rPr>
                <w:rFonts w:ascii="Arial" w:hAnsi="Arial" w:cs="Arial"/>
                <w:b/>
                <w:color w:val="FFFFFF"/>
                <w:sz w:val="18"/>
                <w:szCs w:val="18"/>
                <w:lang w:val="es-BO"/>
              </w:rPr>
              <w:t>DATOS GENERALES DEL PROCESO</w:t>
            </w:r>
          </w:p>
        </w:tc>
      </w:tr>
      <w:tr w:rsidR="00922161" w:rsidRPr="003C0DD8" w14:paraId="202887B8" w14:textId="77777777" w:rsidTr="00922161">
        <w:trPr>
          <w:trHeight w:val="53"/>
          <w:jc w:val="center"/>
        </w:trPr>
        <w:tc>
          <w:tcPr>
            <w:tcW w:w="8854" w:type="dxa"/>
            <w:gridSpan w:val="30"/>
            <w:tcBorders>
              <w:top w:val="single" w:sz="4" w:space="0" w:color="auto"/>
              <w:left w:val="single" w:sz="12" w:space="0" w:color="auto"/>
              <w:bottom w:val="nil"/>
            </w:tcBorders>
            <w:tcMar>
              <w:left w:w="0" w:type="dxa"/>
              <w:right w:w="0" w:type="dxa"/>
            </w:tcMar>
            <w:vAlign w:val="center"/>
          </w:tcPr>
          <w:p w14:paraId="4C8B898B" w14:textId="77777777" w:rsidR="00922161" w:rsidRPr="003C0DD8" w:rsidRDefault="00922161" w:rsidP="00922161">
            <w:pPr>
              <w:jc w:val="center"/>
              <w:rPr>
                <w:rFonts w:ascii="Arial" w:hAnsi="Arial" w:cs="Arial"/>
                <w:b/>
                <w:sz w:val="8"/>
                <w:szCs w:val="2"/>
                <w:lang w:val="es-BO"/>
              </w:rPr>
            </w:pPr>
          </w:p>
        </w:tc>
      </w:tr>
      <w:tr w:rsidR="00922161" w:rsidRPr="003C0DD8" w14:paraId="17F470C3" w14:textId="77777777" w:rsidTr="00922161">
        <w:trPr>
          <w:gridAfter w:val="1"/>
          <w:wAfter w:w="8" w:type="dxa"/>
          <w:trHeight w:val="259"/>
          <w:jc w:val="center"/>
        </w:trPr>
        <w:tc>
          <w:tcPr>
            <w:tcW w:w="3843" w:type="dxa"/>
            <w:tcBorders>
              <w:top w:val="nil"/>
              <w:left w:val="single" w:sz="12" w:space="0" w:color="auto"/>
              <w:bottom w:val="nil"/>
              <w:right w:val="single" w:sz="4" w:space="0" w:color="auto"/>
            </w:tcBorders>
            <w:tcMar>
              <w:left w:w="0" w:type="dxa"/>
              <w:right w:w="85" w:type="dxa"/>
            </w:tcMar>
            <w:vAlign w:val="center"/>
          </w:tcPr>
          <w:p w14:paraId="4DEB58BD" w14:textId="77777777" w:rsidR="00922161" w:rsidRPr="003C0DD8" w:rsidRDefault="00922161" w:rsidP="00922161">
            <w:pPr>
              <w:jc w:val="right"/>
              <w:rPr>
                <w:rFonts w:ascii="Arial" w:hAnsi="Arial" w:cs="Arial"/>
                <w:sz w:val="16"/>
                <w:szCs w:val="16"/>
                <w:lang w:val="es-BO"/>
              </w:rPr>
            </w:pPr>
            <w:r w:rsidRPr="003C0DD8">
              <w:rPr>
                <w:rFonts w:ascii="Arial" w:hAnsi="Arial" w:cs="Arial"/>
                <w:b/>
                <w:sz w:val="16"/>
                <w:szCs w:val="16"/>
                <w:lang w:val="es-BO"/>
              </w:rPr>
              <w:t>CUCE:</w:t>
            </w:r>
          </w:p>
        </w:tc>
        <w:tc>
          <w:tcPr>
            <w:tcW w:w="182" w:type="dxa"/>
            <w:tcBorders>
              <w:top w:val="single" w:sz="4" w:space="0" w:color="auto"/>
              <w:left w:val="single" w:sz="4" w:space="0" w:color="auto"/>
              <w:bottom w:val="single" w:sz="4" w:space="0" w:color="auto"/>
            </w:tcBorders>
            <w:shd w:val="clear" w:color="auto" w:fill="DBE5F1"/>
            <w:vAlign w:val="center"/>
          </w:tcPr>
          <w:p w14:paraId="58B81BA8" w14:textId="57353DF1" w:rsidR="00922161" w:rsidRPr="003C0DD8" w:rsidRDefault="005D2FB9" w:rsidP="005D2FB9">
            <w:pPr>
              <w:jc w:val="center"/>
              <w:rPr>
                <w:rFonts w:ascii="Arial" w:hAnsi="Arial" w:cs="Arial"/>
                <w:sz w:val="16"/>
                <w:szCs w:val="16"/>
                <w:lang w:val="es-BO"/>
              </w:rPr>
            </w:pPr>
            <w:r>
              <w:rPr>
                <w:rFonts w:ascii="Arial" w:hAnsi="Arial" w:cs="Arial"/>
                <w:sz w:val="16"/>
                <w:szCs w:val="16"/>
                <w:lang w:val="es-BO"/>
              </w:rPr>
              <w:t>2</w:t>
            </w:r>
          </w:p>
        </w:tc>
        <w:tc>
          <w:tcPr>
            <w:tcW w:w="216" w:type="dxa"/>
            <w:tcBorders>
              <w:top w:val="single" w:sz="4" w:space="0" w:color="auto"/>
              <w:left w:val="single" w:sz="4" w:space="0" w:color="auto"/>
              <w:bottom w:val="single" w:sz="4" w:space="0" w:color="auto"/>
            </w:tcBorders>
            <w:shd w:val="clear" w:color="auto" w:fill="DBE5F1"/>
            <w:vAlign w:val="center"/>
          </w:tcPr>
          <w:p w14:paraId="2A09E36F" w14:textId="7CF95D1A" w:rsidR="00922161" w:rsidRPr="003C0DD8" w:rsidRDefault="005D2FB9" w:rsidP="005D2FB9">
            <w:pPr>
              <w:jc w:val="center"/>
              <w:rPr>
                <w:rFonts w:ascii="Arial" w:hAnsi="Arial" w:cs="Arial"/>
                <w:sz w:val="16"/>
                <w:szCs w:val="16"/>
                <w:lang w:val="es-BO"/>
              </w:rPr>
            </w:pPr>
            <w:r>
              <w:rPr>
                <w:rFonts w:ascii="Arial" w:hAnsi="Arial" w:cs="Arial"/>
                <w:sz w:val="16"/>
                <w:szCs w:val="16"/>
                <w:lang w:val="es-BO"/>
              </w:rPr>
              <w:t>0</w:t>
            </w:r>
          </w:p>
        </w:tc>
        <w:tc>
          <w:tcPr>
            <w:tcW w:w="214" w:type="dxa"/>
            <w:gridSpan w:val="2"/>
            <w:tcBorders>
              <w:top w:val="nil"/>
              <w:left w:val="single" w:sz="4" w:space="0" w:color="auto"/>
              <w:bottom w:val="nil"/>
            </w:tcBorders>
            <w:shd w:val="clear" w:color="auto" w:fill="FFFFFF"/>
            <w:vAlign w:val="center"/>
          </w:tcPr>
          <w:p w14:paraId="5866E646" w14:textId="776998CA" w:rsidR="00922161" w:rsidRPr="003C0DD8" w:rsidRDefault="00922161" w:rsidP="005D2FB9">
            <w:pPr>
              <w:jc w:val="center"/>
              <w:rPr>
                <w:rFonts w:ascii="Arial" w:hAnsi="Arial" w:cs="Arial"/>
                <w:sz w:val="16"/>
                <w:szCs w:val="16"/>
                <w:lang w:val="es-BO"/>
              </w:rPr>
            </w:pPr>
            <w:r w:rsidRPr="003C0DD8">
              <w:rPr>
                <w:rFonts w:ascii="Arial" w:hAnsi="Arial" w:cs="Arial"/>
                <w:sz w:val="16"/>
                <w:szCs w:val="16"/>
                <w:lang w:val="es-BO"/>
              </w:rPr>
              <w:t>-</w:t>
            </w:r>
          </w:p>
        </w:tc>
        <w:tc>
          <w:tcPr>
            <w:tcW w:w="223" w:type="dxa"/>
            <w:tcBorders>
              <w:top w:val="single" w:sz="4" w:space="0" w:color="auto"/>
              <w:left w:val="single" w:sz="4" w:space="0" w:color="auto"/>
              <w:bottom w:val="single" w:sz="4" w:space="0" w:color="auto"/>
            </w:tcBorders>
            <w:shd w:val="clear" w:color="auto" w:fill="DBE5F1"/>
            <w:vAlign w:val="center"/>
          </w:tcPr>
          <w:p w14:paraId="7E9CFA2C" w14:textId="1E3ED09F" w:rsidR="00922161" w:rsidRPr="003C0DD8" w:rsidRDefault="005D2FB9" w:rsidP="005D2FB9">
            <w:pPr>
              <w:jc w:val="center"/>
              <w:rPr>
                <w:rFonts w:ascii="Arial" w:hAnsi="Arial" w:cs="Arial"/>
                <w:sz w:val="16"/>
                <w:szCs w:val="16"/>
                <w:lang w:val="es-BO"/>
              </w:rPr>
            </w:pPr>
            <w:r>
              <w:rPr>
                <w:rFonts w:ascii="Arial" w:hAnsi="Arial" w:cs="Arial"/>
                <w:sz w:val="16"/>
                <w:szCs w:val="16"/>
                <w:lang w:val="es-BO"/>
              </w:rPr>
              <w:t>0</w:t>
            </w:r>
          </w:p>
        </w:tc>
        <w:tc>
          <w:tcPr>
            <w:tcW w:w="219" w:type="dxa"/>
            <w:tcBorders>
              <w:top w:val="single" w:sz="4" w:space="0" w:color="auto"/>
              <w:left w:val="single" w:sz="4" w:space="0" w:color="auto"/>
              <w:bottom w:val="single" w:sz="4" w:space="0" w:color="auto"/>
            </w:tcBorders>
            <w:shd w:val="clear" w:color="auto" w:fill="DBE5F1"/>
            <w:vAlign w:val="center"/>
          </w:tcPr>
          <w:p w14:paraId="673655A7" w14:textId="6A04C7F4" w:rsidR="00922161" w:rsidRPr="003C0DD8" w:rsidRDefault="005D2FB9" w:rsidP="005D2FB9">
            <w:pPr>
              <w:jc w:val="center"/>
              <w:rPr>
                <w:rFonts w:ascii="Arial" w:hAnsi="Arial" w:cs="Arial"/>
                <w:sz w:val="16"/>
                <w:szCs w:val="16"/>
                <w:lang w:val="es-BO"/>
              </w:rPr>
            </w:pPr>
            <w:r>
              <w:rPr>
                <w:rFonts w:ascii="Arial" w:hAnsi="Arial" w:cs="Arial"/>
                <w:sz w:val="16"/>
                <w:szCs w:val="16"/>
                <w:lang w:val="es-BO"/>
              </w:rPr>
              <w:t>2</w:t>
            </w:r>
          </w:p>
        </w:tc>
        <w:tc>
          <w:tcPr>
            <w:tcW w:w="221" w:type="dxa"/>
            <w:gridSpan w:val="2"/>
            <w:tcBorders>
              <w:top w:val="single" w:sz="4" w:space="0" w:color="auto"/>
              <w:left w:val="single" w:sz="4" w:space="0" w:color="auto"/>
              <w:bottom w:val="single" w:sz="4" w:space="0" w:color="auto"/>
            </w:tcBorders>
            <w:shd w:val="clear" w:color="auto" w:fill="DBE5F1"/>
            <w:vAlign w:val="center"/>
          </w:tcPr>
          <w:p w14:paraId="2A80E89F" w14:textId="184498F7" w:rsidR="00922161" w:rsidRPr="003C0DD8" w:rsidRDefault="005D2FB9" w:rsidP="005D2FB9">
            <w:pPr>
              <w:jc w:val="center"/>
              <w:rPr>
                <w:rFonts w:ascii="Arial" w:hAnsi="Arial" w:cs="Arial"/>
                <w:sz w:val="16"/>
                <w:szCs w:val="16"/>
                <w:lang w:val="es-BO"/>
              </w:rPr>
            </w:pPr>
            <w:r>
              <w:rPr>
                <w:rFonts w:ascii="Arial" w:hAnsi="Arial" w:cs="Arial"/>
                <w:sz w:val="16"/>
                <w:szCs w:val="16"/>
                <w:lang w:val="es-BO"/>
              </w:rPr>
              <w:t>0</w:t>
            </w:r>
          </w:p>
        </w:tc>
        <w:tc>
          <w:tcPr>
            <w:tcW w:w="214" w:type="dxa"/>
            <w:tcBorders>
              <w:top w:val="single" w:sz="4" w:space="0" w:color="auto"/>
              <w:left w:val="single" w:sz="4" w:space="0" w:color="auto"/>
              <w:bottom w:val="single" w:sz="4" w:space="0" w:color="auto"/>
            </w:tcBorders>
            <w:shd w:val="clear" w:color="auto" w:fill="DBE5F1"/>
            <w:vAlign w:val="center"/>
          </w:tcPr>
          <w:p w14:paraId="2E68E664" w14:textId="2DB27B09" w:rsidR="00922161" w:rsidRPr="003C0DD8" w:rsidRDefault="005D2FB9" w:rsidP="005D2FB9">
            <w:pPr>
              <w:jc w:val="center"/>
              <w:rPr>
                <w:rFonts w:ascii="Arial" w:hAnsi="Arial" w:cs="Arial"/>
                <w:sz w:val="16"/>
                <w:szCs w:val="16"/>
                <w:lang w:val="es-BO"/>
              </w:rPr>
            </w:pPr>
            <w:r>
              <w:rPr>
                <w:rFonts w:ascii="Arial" w:hAnsi="Arial" w:cs="Arial"/>
                <w:sz w:val="16"/>
                <w:szCs w:val="16"/>
                <w:lang w:val="es-BO"/>
              </w:rPr>
              <w:t>3</w:t>
            </w:r>
          </w:p>
        </w:tc>
        <w:tc>
          <w:tcPr>
            <w:tcW w:w="214" w:type="dxa"/>
            <w:tcBorders>
              <w:top w:val="nil"/>
              <w:left w:val="single" w:sz="4" w:space="0" w:color="auto"/>
              <w:bottom w:val="nil"/>
            </w:tcBorders>
            <w:shd w:val="clear" w:color="auto" w:fill="FFFFFF"/>
            <w:vAlign w:val="center"/>
          </w:tcPr>
          <w:p w14:paraId="095B60E0" w14:textId="29176C6E" w:rsidR="00922161" w:rsidRPr="003C0DD8" w:rsidRDefault="00922161" w:rsidP="005D2FB9">
            <w:pPr>
              <w:jc w:val="center"/>
              <w:rPr>
                <w:rFonts w:ascii="Arial" w:hAnsi="Arial" w:cs="Arial"/>
                <w:sz w:val="16"/>
                <w:szCs w:val="16"/>
                <w:lang w:val="es-BO"/>
              </w:rPr>
            </w:pPr>
            <w:r w:rsidRPr="003C0DD8">
              <w:rPr>
                <w:rFonts w:ascii="Arial" w:hAnsi="Arial" w:cs="Arial"/>
                <w:sz w:val="16"/>
                <w:szCs w:val="16"/>
                <w:lang w:val="es-BO"/>
              </w:rPr>
              <w:t>-</w:t>
            </w:r>
          </w:p>
        </w:tc>
        <w:tc>
          <w:tcPr>
            <w:tcW w:w="222" w:type="dxa"/>
            <w:gridSpan w:val="3"/>
            <w:tcBorders>
              <w:top w:val="single" w:sz="4" w:space="0" w:color="auto"/>
              <w:left w:val="single" w:sz="4" w:space="0" w:color="auto"/>
              <w:bottom w:val="single" w:sz="4" w:space="0" w:color="auto"/>
            </w:tcBorders>
            <w:shd w:val="clear" w:color="auto" w:fill="DBE5F1"/>
            <w:vAlign w:val="center"/>
          </w:tcPr>
          <w:p w14:paraId="11A01CFD" w14:textId="29DE27CE" w:rsidR="00922161" w:rsidRPr="003C0DD8" w:rsidRDefault="005D2FB9" w:rsidP="005D2FB9">
            <w:pPr>
              <w:jc w:val="center"/>
              <w:rPr>
                <w:rFonts w:ascii="Arial" w:hAnsi="Arial" w:cs="Arial"/>
                <w:sz w:val="16"/>
                <w:szCs w:val="16"/>
                <w:lang w:val="es-BO"/>
              </w:rPr>
            </w:pPr>
            <w:r>
              <w:rPr>
                <w:rFonts w:ascii="Arial" w:hAnsi="Arial" w:cs="Arial"/>
                <w:sz w:val="16"/>
                <w:szCs w:val="16"/>
                <w:lang w:val="es-BO"/>
              </w:rPr>
              <w:t>0</w:t>
            </w:r>
          </w:p>
        </w:tc>
        <w:tc>
          <w:tcPr>
            <w:tcW w:w="216" w:type="dxa"/>
            <w:tcBorders>
              <w:top w:val="single" w:sz="4" w:space="0" w:color="auto"/>
              <w:left w:val="single" w:sz="4" w:space="0" w:color="auto"/>
              <w:bottom w:val="single" w:sz="4" w:space="0" w:color="auto"/>
            </w:tcBorders>
            <w:shd w:val="clear" w:color="auto" w:fill="DBE5F1"/>
            <w:vAlign w:val="center"/>
          </w:tcPr>
          <w:p w14:paraId="4684BE72" w14:textId="656E0687" w:rsidR="00922161" w:rsidRPr="003C0DD8" w:rsidRDefault="005D2FB9" w:rsidP="005D2FB9">
            <w:pPr>
              <w:jc w:val="center"/>
              <w:rPr>
                <w:rFonts w:ascii="Arial" w:hAnsi="Arial" w:cs="Arial"/>
                <w:sz w:val="16"/>
                <w:szCs w:val="16"/>
                <w:lang w:val="es-BO"/>
              </w:rPr>
            </w:pPr>
            <w:r>
              <w:rPr>
                <w:rFonts w:ascii="Arial" w:hAnsi="Arial" w:cs="Arial"/>
                <w:sz w:val="16"/>
                <w:szCs w:val="16"/>
                <w:lang w:val="es-BO"/>
              </w:rPr>
              <w:t>0</w:t>
            </w:r>
          </w:p>
        </w:tc>
        <w:tc>
          <w:tcPr>
            <w:tcW w:w="213" w:type="dxa"/>
            <w:tcBorders>
              <w:top w:val="nil"/>
              <w:left w:val="single" w:sz="4" w:space="0" w:color="auto"/>
              <w:bottom w:val="nil"/>
            </w:tcBorders>
            <w:shd w:val="clear" w:color="auto" w:fill="FFFFFF"/>
            <w:vAlign w:val="center"/>
          </w:tcPr>
          <w:p w14:paraId="6D8AFF84" w14:textId="02A772EF" w:rsidR="00922161" w:rsidRPr="003C0DD8" w:rsidRDefault="00922161" w:rsidP="005D2FB9">
            <w:pPr>
              <w:jc w:val="center"/>
              <w:rPr>
                <w:rFonts w:ascii="Arial" w:hAnsi="Arial" w:cs="Arial"/>
                <w:sz w:val="16"/>
                <w:szCs w:val="16"/>
                <w:lang w:val="es-BO"/>
              </w:rPr>
            </w:pPr>
            <w:r w:rsidRPr="003C0DD8">
              <w:rPr>
                <w:rFonts w:ascii="Arial" w:hAnsi="Arial" w:cs="Arial"/>
                <w:sz w:val="16"/>
                <w:szCs w:val="16"/>
                <w:lang w:val="es-BO"/>
              </w:rPr>
              <w:t>-</w:t>
            </w:r>
          </w:p>
        </w:tc>
        <w:tc>
          <w:tcPr>
            <w:tcW w:w="215" w:type="dxa"/>
            <w:tcBorders>
              <w:top w:val="single" w:sz="4" w:space="0" w:color="auto"/>
              <w:left w:val="single" w:sz="4" w:space="0" w:color="auto"/>
              <w:bottom w:val="single" w:sz="4" w:space="0" w:color="auto"/>
            </w:tcBorders>
            <w:shd w:val="clear" w:color="auto" w:fill="DBE5F1"/>
            <w:vAlign w:val="center"/>
          </w:tcPr>
          <w:p w14:paraId="08795E92" w14:textId="77777777" w:rsidR="00922161" w:rsidRPr="003C0DD8" w:rsidRDefault="00922161" w:rsidP="005D2FB9">
            <w:pPr>
              <w:jc w:val="center"/>
              <w:rPr>
                <w:rFonts w:ascii="Arial" w:hAnsi="Arial" w:cs="Arial"/>
                <w:sz w:val="16"/>
                <w:szCs w:val="16"/>
                <w:lang w:val="es-BO"/>
              </w:rPr>
            </w:pPr>
          </w:p>
        </w:tc>
        <w:tc>
          <w:tcPr>
            <w:tcW w:w="214" w:type="dxa"/>
            <w:tcBorders>
              <w:top w:val="single" w:sz="4" w:space="0" w:color="auto"/>
              <w:left w:val="single" w:sz="4" w:space="0" w:color="auto"/>
              <w:bottom w:val="single" w:sz="4" w:space="0" w:color="auto"/>
            </w:tcBorders>
            <w:shd w:val="clear" w:color="auto" w:fill="DBE5F1"/>
            <w:vAlign w:val="center"/>
          </w:tcPr>
          <w:p w14:paraId="332DC502" w14:textId="77777777" w:rsidR="00922161" w:rsidRPr="003C0DD8" w:rsidRDefault="00922161" w:rsidP="005D2FB9">
            <w:pPr>
              <w:jc w:val="center"/>
              <w:rPr>
                <w:rFonts w:ascii="Arial" w:hAnsi="Arial" w:cs="Arial"/>
                <w:sz w:val="16"/>
                <w:szCs w:val="16"/>
                <w:lang w:val="es-BO"/>
              </w:rPr>
            </w:pPr>
          </w:p>
        </w:tc>
        <w:tc>
          <w:tcPr>
            <w:tcW w:w="214" w:type="dxa"/>
            <w:gridSpan w:val="2"/>
            <w:tcBorders>
              <w:top w:val="single" w:sz="4" w:space="0" w:color="auto"/>
              <w:left w:val="single" w:sz="4" w:space="0" w:color="auto"/>
              <w:bottom w:val="single" w:sz="4" w:space="0" w:color="auto"/>
            </w:tcBorders>
            <w:shd w:val="clear" w:color="auto" w:fill="DBE5F1"/>
            <w:vAlign w:val="center"/>
          </w:tcPr>
          <w:p w14:paraId="7DEB9984" w14:textId="77777777" w:rsidR="00922161" w:rsidRPr="003C0DD8" w:rsidRDefault="00922161" w:rsidP="005D2FB9">
            <w:pPr>
              <w:jc w:val="center"/>
              <w:rPr>
                <w:rFonts w:ascii="Arial" w:hAnsi="Arial" w:cs="Arial"/>
                <w:sz w:val="16"/>
                <w:szCs w:val="16"/>
                <w:lang w:val="es-BO"/>
              </w:rPr>
            </w:pPr>
          </w:p>
        </w:tc>
        <w:tc>
          <w:tcPr>
            <w:tcW w:w="214" w:type="dxa"/>
            <w:tcBorders>
              <w:top w:val="single" w:sz="4" w:space="0" w:color="auto"/>
              <w:left w:val="single" w:sz="4" w:space="0" w:color="auto"/>
              <w:bottom w:val="single" w:sz="4" w:space="0" w:color="auto"/>
            </w:tcBorders>
            <w:shd w:val="clear" w:color="auto" w:fill="DBE5F1"/>
            <w:vAlign w:val="center"/>
          </w:tcPr>
          <w:p w14:paraId="526D5B35" w14:textId="77777777" w:rsidR="00922161" w:rsidRPr="003C0DD8" w:rsidRDefault="00922161" w:rsidP="005D2FB9">
            <w:pPr>
              <w:jc w:val="center"/>
              <w:rPr>
                <w:rFonts w:ascii="Arial" w:hAnsi="Arial" w:cs="Arial"/>
                <w:sz w:val="16"/>
                <w:szCs w:val="16"/>
                <w:lang w:val="es-BO"/>
              </w:rPr>
            </w:pPr>
          </w:p>
        </w:tc>
        <w:tc>
          <w:tcPr>
            <w:tcW w:w="213" w:type="dxa"/>
            <w:tcBorders>
              <w:top w:val="single" w:sz="4" w:space="0" w:color="auto"/>
              <w:left w:val="single" w:sz="4" w:space="0" w:color="auto"/>
              <w:bottom w:val="single" w:sz="4" w:space="0" w:color="auto"/>
            </w:tcBorders>
            <w:shd w:val="clear" w:color="auto" w:fill="DBE5F1"/>
            <w:vAlign w:val="center"/>
          </w:tcPr>
          <w:p w14:paraId="4850DCA4" w14:textId="77777777" w:rsidR="00922161" w:rsidRPr="003C0DD8" w:rsidRDefault="00922161" w:rsidP="005D2FB9">
            <w:pPr>
              <w:jc w:val="center"/>
              <w:rPr>
                <w:rFonts w:ascii="Arial" w:hAnsi="Arial" w:cs="Arial"/>
                <w:sz w:val="16"/>
                <w:szCs w:val="16"/>
                <w:lang w:val="es-BO"/>
              </w:rPr>
            </w:pPr>
          </w:p>
        </w:tc>
        <w:tc>
          <w:tcPr>
            <w:tcW w:w="214" w:type="dxa"/>
            <w:tcBorders>
              <w:top w:val="single" w:sz="4" w:space="0" w:color="auto"/>
              <w:left w:val="single" w:sz="4" w:space="0" w:color="auto"/>
              <w:bottom w:val="single" w:sz="4" w:space="0" w:color="auto"/>
            </w:tcBorders>
            <w:shd w:val="clear" w:color="auto" w:fill="DBE5F1"/>
            <w:vAlign w:val="center"/>
          </w:tcPr>
          <w:p w14:paraId="612D57FE" w14:textId="77777777" w:rsidR="00922161" w:rsidRPr="003C0DD8" w:rsidRDefault="00922161" w:rsidP="005D2FB9">
            <w:pPr>
              <w:jc w:val="center"/>
              <w:rPr>
                <w:rFonts w:ascii="Arial" w:hAnsi="Arial" w:cs="Arial"/>
                <w:sz w:val="16"/>
                <w:szCs w:val="16"/>
                <w:lang w:val="es-BO"/>
              </w:rPr>
            </w:pPr>
          </w:p>
        </w:tc>
        <w:tc>
          <w:tcPr>
            <w:tcW w:w="221" w:type="dxa"/>
            <w:tcBorders>
              <w:top w:val="nil"/>
              <w:left w:val="single" w:sz="4" w:space="0" w:color="auto"/>
              <w:bottom w:val="nil"/>
            </w:tcBorders>
            <w:shd w:val="clear" w:color="auto" w:fill="FFFFFF"/>
            <w:vAlign w:val="center"/>
          </w:tcPr>
          <w:p w14:paraId="23959201" w14:textId="6CF0EC6D" w:rsidR="00922161" w:rsidRPr="003C0DD8" w:rsidRDefault="00922161" w:rsidP="005D2FB9">
            <w:pPr>
              <w:jc w:val="center"/>
              <w:rPr>
                <w:rFonts w:ascii="Arial" w:hAnsi="Arial" w:cs="Arial"/>
                <w:sz w:val="16"/>
                <w:szCs w:val="16"/>
                <w:lang w:val="es-BO"/>
              </w:rPr>
            </w:pPr>
            <w:r w:rsidRPr="003C0DD8">
              <w:rPr>
                <w:rFonts w:ascii="Arial" w:hAnsi="Arial" w:cs="Arial"/>
                <w:sz w:val="16"/>
                <w:szCs w:val="16"/>
                <w:lang w:val="es-BO"/>
              </w:rPr>
              <w:t>-</w:t>
            </w:r>
          </w:p>
        </w:tc>
        <w:tc>
          <w:tcPr>
            <w:tcW w:w="214" w:type="dxa"/>
            <w:tcBorders>
              <w:top w:val="single" w:sz="4" w:space="0" w:color="auto"/>
              <w:left w:val="single" w:sz="4" w:space="0" w:color="auto"/>
              <w:bottom w:val="single" w:sz="4" w:space="0" w:color="auto"/>
            </w:tcBorders>
            <w:shd w:val="clear" w:color="auto" w:fill="DBE5F1"/>
            <w:vAlign w:val="center"/>
          </w:tcPr>
          <w:p w14:paraId="3C0EE4F7" w14:textId="5DE4F2D6" w:rsidR="00922161" w:rsidRPr="003C0DD8" w:rsidRDefault="005D2FB9" w:rsidP="005D2FB9">
            <w:pPr>
              <w:jc w:val="center"/>
              <w:rPr>
                <w:rFonts w:ascii="Arial" w:hAnsi="Arial" w:cs="Arial"/>
                <w:sz w:val="16"/>
                <w:szCs w:val="16"/>
                <w:lang w:val="es-BO"/>
              </w:rPr>
            </w:pPr>
            <w:r>
              <w:rPr>
                <w:rFonts w:ascii="Arial" w:hAnsi="Arial" w:cs="Arial"/>
                <w:sz w:val="16"/>
                <w:szCs w:val="16"/>
                <w:lang w:val="es-BO"/>
              </w:rPr>
              <w:t>1</w:t>
            </w:r>
          </w:p>
        </w:tc>
        <w:tc>
          <w:tcPr>
            <w:tcW w:w="214" w:type="dxa"/>
            <w:tcBorders>
              <w:top w:val="nil"/>
              <w:left w:val="single" w:sz="4" w:space="0" w:color="auto"/>
              <w:bottom w:val="nil"/>
            </w:tcBorders>
            <w:shd w:val="clear" w:color="auto" w:fill="FFFFFF"/>
            <w:vAlign w:val="center"/>
          </w:tcPr>
          <w:p w14:paraId="22729ED7" w14:textId="71AAF4E1" w:rsidR="00922161" w:rsidRPr="003C0DD8" w:rsidRDefault="00922161" w:rsidP="005D2FB9">
            <w:pPr>
              <w:jc w:val="center"/>
              <w:rPr>
                <w:rFonts w:ascii="Arial" w:hAnsi="Arial" w:cs="Arial"/>
                <w:sz w:val="16"/>
                <w:szCs w:val="16"/>
                <w:lang w:val="es-BO"/>
              </w:rPr>
            </w:pPr>
            <w:r w:rsidRPr="003C0DD8">
              <w:rPr>
                <w:rFonts w:ascii="Arial" w:hAnsi="Arial" w:cs="Arial"/>
                <w:sz w:val="16"/>
                <w:szCs w:val="16"/>
                <w:lang w:val="es-BO"/>
              </w:rPr>
              <w:t>-</w:t>
            </w:r>
          </w:p>
        </w:tc>
        <w:tc>
          <w:tcPr>
            <w:tcW w:w="214" w:type="dxa"/>
            <w:tcBorders>
              <w:top w:val="single" w:sz="4" w:space="0" w:color="auto"/>
              <w:left w:val="single" w:sz="4" w:space="0" w:color="auto"/>
              <w:bottom w:val="single" w:sz="4" w:space="0" w:color="auto"/>
            </w:tcBorders>
            <w:shd w:val="clear" w:color="auto" w:fill="DBE5F1"/>
            <w:vAlign w:val="center"/>
          </w:tcPr>
          <w:p w14:paraId="2244600B" w14:textId="706B2ED0" w:rsidR="00922161" w:rsidRPr="003C0DD8" w:rsidRDefault="005D2FB9" w:rsidP="005D2FB9">
            <w:pPr>
              <w:jc w:val="center"/>
              <w:rPr>
                <w:rFonts w:ascii="Arial" w:hAnsi="Arial" w:cs="Arial"/>
                <w:sz w:val="16"/>
                <w:szCs w:val="16"/>
                <w:lang w:val="es-BO"/>
              </w:rPr>
            </w:pPr>
            <w:r>
              <w:rPr>
                <w:rFonts w:ascii="Arial" w:hAnsi="Arial" w:cs="Arial"/>
                <w:sz w:val="16"/>
                <w:szCs w:val="16"/>
                <w:lang w:val="es-BO"/>
              </w:rPr>
              <w:t>1</w:t>
            </w:r>
          </w:p>
        </w:tc>
        <w:tc>
          <w:tcPr>
            <w:tcW w:w="502" w:type="dxa"/>
            <w:gridSpan w:val="2"/>
            <w:tcBorders>
              <w:top w:val="nil"/>
              <w:left w:val="nil"/>
              <w:bottom w:val="nil"/>
            </w:tcBorders>
            <w:vAlign w:val="center"/>
          </w:tcPr>
          <w:p w14:paraId="342559D8" w14:textId="77777777" w:rsidR="00922161" w:rsidRPr="003C0DD8" w:rsidRDefault="00922161" w:rsidP="00922161">
            <w:pPr>
              <w:rPr>
                <w:rFonts w:ascii="Arial" w:hAnsi="Arial" w:cs="Arial"/>
                <w:sz w:val="16"/>
                <w:szCs w:val="16"/>
                <w:lang w:val="es-BO"/>
              </w:rPr>
            </w:pPr>
          </w:p>
        </w:tc>
      </w:tr>
      <w:tr w:rsidR="00922161" w:rsidRPr="003C0DD8" w14:paraId="0B503A90" w14:textId="77777777" w:rsidTr="00922161">
        <w:tblPrEx>
          <w:tblBorders>
            <w:insideH w:val="single" w:sz="4" w:space="0" w:color="FF0000"/>
            <w:insideV w:val="none" w:sz="0" w:space="31" w:color="000000" w:shadow="1" w:frame="1"/>
          </w:tblBorders>
        </w:tblPrEx>
        <w:trPr>
          <w:trHeight w:val="53"/>
          <w:jc w:val="center"/>
        </w:trPr>
        <w:tc>
          <w:tcPr>
            <w:tcW w:w="8854" w:type="dxa"/>
            <w:gridSpan w:val="30"/>
            <w:tcBorders>
              <w:top w:val="nil"/>
              <w:bottom w:val="nil"/>
            </w:tcBorders>
            <w:tcMar>
              <w:right w:w="85" w:type="dxa"/>
            </w:tcMar>
            <w:vAlign w:val="center"/>
          </w:tcPr>
          <w:p w14:paraId="1796B2A6" w14:textId="77777777" w:rsidR="00922161" w:rsidRPr="003C0DD8" w:rsidRDefault="00922161" w:rsidP="00922161">
            <w:pPr>
              <w:jc w:val="center"/>
              <w:rPr>
                <w:rFonts w:ascii="Arial" w:hAnsi="Arial" w:cs="Arial"/>
                <w:b/>
                <w:sz w:val="8"/>
                <w:szCs w:val="2"/>
                <w:lang w:val="es-BO"/>
              </w:rPr>
            </w:pPr>
          </w:p>
        </w:tc>
      </w:tr>
      <w:tr w:rsidR="00922161" w:rsidRPr="003C0DD8" w14:paraId="65AE0A2F" w14:textId="77777777" w:rsidTr="00922161">
        <w:trPr>
          <w:trHeight w:val="259"/>
          <w:jc w:val="center"/>
        </w:trPr>
        <w:tc>
          <w:tcPr>
            <w:tcW w:w="3843" w:type="dxa"/>
            <w:tcBorders>
              <w:top w:val="nil"/>
              <w:left w:val="single" w:sz="12" w:space="0" w:color="auto"/>
              <w:bottom w:val="nil"/>
              <w:right w:val="single" w:sz="4" w:space="0" w:color="auto"/>
            </w:tcBorders>
            <w:tcMar>
              <w:left w:w="0" w:type="dxa"/>
              <w:right w:w="85" w:type="dxa"/>
            </w:tcMar>
            <w:vAlign w:val="center"/>
          </w:tcPr>
          <w:p w14:paraId="1FE358E4" w14:textId="77777777" w:rsidR="00922161" w:rsidRPr="003C0DD8" w:rsidRDefault="00922161" w:rsidP="00922161">
            <w:pPr>
              <w:jc w:val="right"/>
              <w:rPr>
                <w:rFonts w:ascii="Arial" w:hAnsi="Arial" w:cs="Arial"/>
                <w:sz w:val="16"/>
                <w:szCs w:val="16"/>
                <w:lang w:val="es-BO"/>
              </w:rPr>
            </w:pPr>
            <w:r w:rsidRPr="003C0DD8">
              <w:rPr>
                <w:rFonts w:ascii="Arial" w:hAnsi="Arial" w:cs="Arial"/>
                <w:b/>
                <w:sz w:val="16"/>
                <w:szCs w:val="16"/>
                <w:lang w:val="es-BO"/>
              </w:rPr>
              <w:t>Objeto de la contratación:</w:t>
            </w:r>
          </w:p>
        </w:tc>
        <w:tc>
          <w:tcPr>
            <w:tcW w:w="4880" w:type="dxa"/>
            <w:gridSpan w:val="27"/>
            <w:tcBorders>
              <w:left w:val="single" w:sz="4" w:space="0" w:color="auto"/>
              <w:bottom w:val="single" w:sz="4" w:space="0" w:color="auto"/>
              <w:right w:val="single" w:sz="4" w:space="0" w:color="auto"/>
            </w:tcBorders>
            <w:shd w:val="clear" w:color="auto" w:fill="DBE5F1"/>
            <w:vAlign w:val="center"/>
          </w:tcPr>
          <w:p w14:paraId="6FD5ED9B" w14:textId="42B32F4D" w:rsidR="00922161" w:rsidRPr="003C0DD8" w:rsidRDefault="005D2FB9" w:rsidP="005D2FB9">
            <w:pPr>
              <w:jc w:val="center"/>
              <w:rPr>
                <w:rFonts w:ascii="Arial" w:hAnsi="Arial" w:cs="Arial"/>
                <w:sz w:val="16"/>
                <w:szCs w:val="16"/>
                <w:lang w:val="es-BO"/>
              </w:rPr>
            </w:pPr>
            <w:r w:rsidRPr="005D2FB9">
              <w:rPr>
                <w:rFonts w:ascii="Arial" w:hAnsi="Arial" w:cs="Arial"/>
                <w:sz w:val="16"/>
                <w:szCs w:val="16"/>
                <w:lang w:val="es-BO"/>
              </w:rPr>
              <w:t>CONTRATACIÓN PROGRAMA ANUAL DE SEGUROS DE ASFI GESTIÓN 2020 – JAD</w:t>
            </w:r>
          </w:p>
        </w:tc>
        <w:tc>
          <w:tcPr>
            <w:tcW w:w="131" w:type="dxa"/>
            <w:gridSpan w:val="2"/>
            <w:tcBorders>
              <w:top w:val="nil"/>
              <w:left w:val="single" w:sz="4" w:space="0" w:color="auto"/>
              <w:bottom w:val="nil"/>
            </w:tcBorders>
            <w:shd w:val="clear" w:color="auto" w:fill="FFFFFF"/>
            <w:vAlign w:val="center"/>
          </w:tcPr>
          <w:p w14:paraId="7D0937C9" w14:textId="77777777" w:rsidR="00922161" w:rsidRPr="003C0DD8" w:rsidRDefault="00922161" w:rsidP="00922161">
            <w:pPr>
              <w:rPr>
                <w:rFonts w:ascii="Arial" w:hAnsi="Arial" w:cs="Arial"/>
                <w:sz w:val="16"/>
                <w:szCs w:val="16"/>
                <w:lang w:val="es-BO"/>
              </w:rPr>
            </w:pPr>
          </w:p>
        </w:tc>
      </w:tr>
      <w:tr w:rsidR="00922161" w:rsidRPr="003C0DD8" w14:paraId="339093E6" w14:textId="77777777" w:rsidTr="00922161">
        <w:tblPrEx>
          <w:tblBorders>
            <w:insideH w:val="single" w:sz="4" w:space="0" w:color="FF0000"/>
            <w:insideV w:val="none" w:sz="0" w:space="31" w:color="000000" w:shadow="1" w:frame="1"/>
          </w:tblBorders>
        </w:tblPrEx>
        <w:trPr>
          <w:trHeight w:val="53"/>
          <w:jc w:val="center"/>
        </w:trPr>
        <w:tc>
          <w:tcPr>
            <w:tcW w:w="8854" w:type="dxa"/>
            <w:gridSpan w:val="30"/>
            <w:tcBorders>
              <w:top w:val="nil"/>
              <w:bottom w:val="nil"/>
            </w:tcBorders>
            <w:tcMar>
              <w:right w:w="85" w:type="dxa"/>
            </w:tcMar>
            <w:vAlign w:val="center"/>
          </w:tcPr>
          <w:p w14:paraId="60C9AA21" w14:textId="77777777" w:rsidR="00922161" w:rsidRPr="003C0DD8" w:rsidRDefault="00922161" w:rsidP="00922161">
            <w:pPr>
              <w:jc w:val="center"/>
              <w:rPr>
                <w:rFonts w:ascii="Arial" w:hAnsi="Arial" w:cs="Arial"/>
                <w:b/>
                <w:sz w:val="8"/>
                <w:szCs w:val="2"/>
                <w:lang w:val="es-BO"/>
              </w:rPr>
            </w:pPr>
          </w:p>
        </w:tc>
      </w:tr>
      <w:tr w:rsidR="00922161" w:rsidRPr="003C0DD8" w14:paraId="7FCC89A9" w14:textId="77777777" w:rsidTr="00922161">
        <w:trPr>
          <w:trHeight w:val="259"/>
          <w:jc w:val="center"/>
        </w:trPr>
        <w:tc>
          <w:tcPr>
            <w:tcW w:w="3843" w:type="dxa"/>
            <w:tcBorders>
              <w:top w:val="nil"/>
              <w:left w:val="single" w:sz="12" w:space="0" w:color="auto"/>
              <w:bottom w:val="nil"/>
              <w:right w:val="single" w:sz="4" w:space="0" w:color="auto"/>
            </w:tcBorders>
            <w:tcMar>
              <w:left w:w="0" w:type="dxa"/>
              <w:right w:w="85" w:type="dxa"/>
            </w:tcMar>
            <w:vAlign w:val="center"/>
          </w:tcPr>
          <w:p w14:paraId="4C86A536" w14:textId="77777777" w:rsidR="00922161" w:rsidRPr="003C0DD8" w:rsidRDefault="00922161" w:rsidP="00922161">
            <w:pPr>
              <w:jc w:val="right"/>
              <w:rPr>
                <w:rFonts w:ascii="Arial" w:hAnsi="Arial" w:cs="Arial"/>
                <w:sz w:val="16"/>
                <w:szCs w:val="16"/>
                <w:lang w:val="es-BO"/>
              </w:rPr>
            </w:pPr>
            <w:r w:rsidRPr="003C0DD8">
              <w:rPr>
                <w:rFonts w:ascii="Arial" w:hAnsi="Arial" w:cs="Arial"/>
                <w:b/>
                <w:sz w:val="16"/>
                <w:szCs w:val="16"/>
                <w:lang w:val="es-BO"/>
              </w:rPr>
              <w:t>Nombre del Proponente:</w:t>
            </w:r>
          </w:p>
        </w:tc>
        <w:tc>
          <w:tcPr>
            <w:tcW w:w="4880" w:type="dxa"/>
            <w:gridSpan w:val="27"/>
            <w:tcBorders>
              <w:left w:val="single" w:sz="4" w:space="0" w:color="auto"/>
              <w:bottom w:val="single" w:sz="4" w:space="0" w:color="auto"/>
              <w:right w:val="single" w:sz="4" w:space="0" w:color="auto"/>
            </w:tcBorders>
            <w:shd w:val="clear" w:color="auto" w:fill="DBE5F1"/>
            <w:vAlign w:val="center"/>
          </w:tcPr>
          <w:p w14:paraId="647CED78" w14:textId="77777777" w:rsidR="00922161" w:rsidRPr="003C0DD8" w:rsidRDefault="00922161" w:rsidP="00922161">
            <w:pPr>
              <w:rPr>
                <w:rFonts w:ascii="Arial" w:hAnsi="Arial" w:cs="Arial"/>
                <w:sz w:val="16"/>
                <w:szCs w:val="16"/>
                <w:lang w:val="es-BO"/>
              </w:rPr>
            </w:pPr>
          </w:p>
        </w:tc>
        <w:tc>
          <w:tcPr>
            <w:tcW w:w="131" w:type="dxa"/>
            <w:gridSpan w:val="2"/>
            <w:tcBorders>
              <w:top w:val="nil"/>
              <w:left w:val="single" w:sz="4" w:space="0" w:color="auto"/>
              <w:bottom w:val="nil"/>
            </w:tcBorders>
            <w:shd w:val="clear" w:color="auto" w:fill="FFFFFF"/>
            <w:vAlign w:val="center"/>
          </w:tcPr>
          <w:p w14:paraId="27AF012B" w14:textId="77777777" w:rsidR="00922161" w:rsidRPr="003C0DD8" w:rsidRDefault="00922161" w:rsidP="00922161">
            <w:pPr>
              <w:rPr>
                <w:rFonts w:ascii="Arial" w:hAnsi="Arial" w:cs="Arial"/>
                <w:sz w:val="16"/>
                <w:szCs w:val="16"/>
                <w:lang w:val="es-BO"/>
              </w:rPr>
            </w:pPr>
          </w:p>
        </w:tc>
      </w:tr>
      <w:tr w:rsidR="00922161" w:rsidRPr="003C0DD8" w14:paraId="38E1EE89" w14:textId="77777777" w:rsidTr="00922161">
        <w:trPr>
          <w:trHeight w:val="53"/>
          <w:jc w:val="center"/>
        </w:trPr>
        <w:tc>
          <w:tcPr>
            <w:tcW w:w="8854" w:type="dxa"/>
            <w:gridSpan w:val="30"/>
            <w:tcBorders>
              <w:top w:val="nil"/>
              <w:left w:val="single" w:sz="12" w:space="0" w:color="auto"/>
              <w:bottom w:val="nil"/>
            </w:tcBorders>
            <w:tcMar>
              <w:left w:w="0" w:type="dxa"/>
              <w:right w:w="85" w:type="dxa"/>
            </w:tcMar>
            <w:vAlign w:val="center"/>
          </w:tcPr>
          <w:p w14:paraId="64CA1DB1" w14:textId="77777777" w:rsidR="00922161" w:rsidRPr="003C0DD8" w:rsidRDefault="00922161" w:rsidP="00922161">
            <w:pPr>
              <w:jc w:val="center"/>
              <w:rPr>
                <w:rFonts w:ascii="Arial" w:hAnsi="Arial" w:cs="Arial"/>
                <w:b/>
                <w:sz w:val="8"/>
                <w:szCs w:val="2"/>
                <w:lang w:val="es-BO"/>
              </w:rPr>
            </w:pPr>
          </w:p>
        </w:tc>
      </w:tr>
      <w:tr w:rsidR="00922161" w:rsidRPr="003C0DD8" w14:paraId="694DB3A7" w14:textId="77777777" w:rsidTr="00922161">
        <w:trPr>
          <w:trHeight w:val="259"/>
          <w:jc w:val="center"/>
        </w:trPr>
        <w:tc>
          <w:tcPr>
            <w:tcW w:w="3843" w:type="dxa"/>
            <w:tcBorders>
              <w:top w:val="nil"/>
              <w:left w:val="single" w:sz="12" w:space="0" w:color="auto"/>
              <w:bottom w:val="nil"/>
              <w:right w:val="single" w:sz="4" w:space="0" w:color="auto"/>
            </w:tcBorders>
            <w:tcMar>
              <w:left w:w="0" w:type="dxa"/>
              <w:right w:w="85" w:type="dxa"/>
            </w:tcMar>
            <w:vAlign w:val="center"/>
          </w:tcPr>
          <w:p w14:paraId="4E88D270" w14:textId="77777777" w:rsidR="00922161" w:rsidRPr="003C0DD8" w:rsidRDefault="00922161" w:rsidP="00922161">
            <w:pPr>
              <w:jc w:val="right"/>
              <w:rPr>
                <w:rFonts w:ascii="Arial" w:hAnsi="Arial" w:cs="Arial"/>
                <w:sz w:val="16"/>
                <w:szCs w:val="16"/>
                <w:lang w:val="es-BO"/>
              </w:rPr>
            </w:pPr>
            <w:r w:rsidRPr="003C0DD8">
              <w:rPr>
                <w:rFonts w:ascii="Arial" w:hAnsi="Arial" w:cs="Arial"/>
                <w:b/>
                <w:sz w:val="16"/>
                <w:szCs w:val="16"/>
                <w:lang w:val="es-BO"/>
              </w:rPr>
              <w:t>Propuesta Económica:</w:t>
            </w:r>
          </w:p>
        </w:tc>
        <w:tc>
          <w:tcPr>
            <w:tcW w:w="4880" w:type="dxa"/>
            <w:gridSpan w:val="27"/>
            <w:tcBorders>
              <w:left w:val="single" w:sz="4" w:space="0" w:color="auto"/>
              <w:bottom w:val="single" w:sz="4" w:space="0" w:color="auto"/>
              <w:right w:val="single" w:sz="4" w:space="0" w:color="auto"/>
            </w:tcBorders>
            <w:shd w:val="clear" w:color="auto" w:fill="DBE5F1"/>
            <w:vAlign w:val="center"/>
          </w:tcPr>
          <w:p w14:paraId="71FDF644" w14:textId="77777777" w:rsidR="00922161" w:rsidRPr="003C0DD8" w:rsidRDefault="00922161" w:rsidP="00922161">
            <w:pPr>
              <w:rPr>
                <w:rFonts w:ascii="Arial" w:hAnsi="Arial" w:cs="Arial"/>
                <w:sz w:val="16"/>
                <w:szCs w:val="16"/>
                <w:lang w:val="es-BO"/>
              </w:rPr>
            </w:pPr>
          </w:p>
        </w:tc>
        <w:tc>
          <w:tcPr>
            <w:tcW w:w="131" w:type="dxa"/>
            <w:gridSpan w:val="2"/>
            <w:tcBorders>
              <w:top w:val="nil"/>
              <w:left w:val="single" w:sz="4" w:space="0" w:color="auto"/>
              <w:bottom w:val="nil"/>
            </w:tcBorders>
            <w:shd w:val="clear" w:color="auto" w:fill="FFFFFF"/>
            <w:vAlign w:val="center"/>
          </w:tcPr>
          <w:p w14:paraId="36DD77E7" w14:textId="77777777" w:rsidR="00922161" w:rsidRPr="003C0DD8" w:rsidRDefault="00922161" w:rsidP="00922161">
            <w:pPr>
              <w:rPr>
                <w:rFonts w:ascii="Arial" w:hAnsi="Arial" w:cs="Arial"/>
                <w:sz w:val="16"/>
                <w:szCs w:val="16"/>
                <w:lang w:val="es-BO"/>
              </w:rPr>
            </w:pPr>
          </w:p>
        </w:tc>
      </w:tr>
      <w:tr w:rsidR="00922161" w:rsidRPr="003C0DD8" w14:paraId="34DA17E2" w14:textId="77777777" w:rsidTr="00922161">
        <w:trPr>
          <w:trHeight w:val="53"/>
          <w:jc w:val="center"/>
        </w:trPr>
        <w:tc>
          <w:tcPr>
            <w:tcW w:w="8854" w:type="dxa"/>
            <w:gridSpan w:val="30"/>
            <w:tcBorders>
              <w:top w:val="nil"/>
              <w:left w:val="single" w:sz="12" w:space="0" w:color="auto"/>
              <w:bottom w:val="nil"/>
            </w:tcBorders>
            <w:tcMar>
              <w:left w:w="0" w:type="dxa"/>
              <w:right w:w="85" w:type="dxa"/>
            </w:tcMar>
            <w:vAlign w:val="center"/>
          </w:tcPr>
          <w:p w14:paraId="64F20C98" w14:textId="77777777" w:rsidR="00922161" w:rsidRPr="003C0DD8" w:rsidRDefault="00922161" w:rsidP="00922161">
            <w:pPr>
              <w:jc w:val="center"/>
              <w:rPr>
                <w:rFonts w:ascii="Arial" w:hAnsi="Arial" w:cs="Arial"/>
                <w:b/>
                <w:sz w:val="8"/>
                <w:szCs w:val="2"/>
                <w:lang w:val="es-BO"/>
              </w:rPr>
            </w:pPr>
          </w:p>
        </w:tc>
      </w:tr>
      <w:tr w:rsidR="00922161" w:rsidRPr="003C0DD8" w14:paraId="516A1F0B" w14:textId="77777777" w:rsidTr="00922161">
        <w:trPr>
          <w:trHeight w:val="259"/>
          <w:jc w:val="center"/>
        </w:trPr>
        <w:tc>
          <w:tcPr>
            <w:tcW w:w="3843" w:type="dxa"/>
            <w:tcBorders>
              <w:top w:val="nil"/>
              <w:left w:val="single" w:sz="12" w:space="0" w:color="auto"/>
              <w:bottom w:val="nil"/>
              <w:right w:val="single" w:sz="4" w:space="0" w:color="auto"/>
            </w:tcBorders>
            <w:tcMar>
              <w:left w:w="0" w:type="dxa"/>
              <w:right w:w="85" w:type="dxa"/>
            </w:tcMar>
            <w:vAlign w:val="center"/>
          </w:tcPr>
          <w:p w14:paraId="2DD30BD3" w14:textId="77777777" w:rsidR="00922161" w:rsidRPr="003C0DD8" w:rsidRDefault="00922161" w:rsidP="00922161">
            <w:pPr>
              <w:jc w:val="right"/>
              <w:rPr>
                <w:rFonts w:ascii="Arial" w:hAnsi="Arial" w:cs="Arial"/>
                <w:sz w:val="16"/>
                <w:szCs w:val="16"/>
                <w:lang w:val="es-BO"/>
              </w:rPr>
            </w:pPr>
            <w:r w:rsidRPr="003C0DD8">
              <w:rPr>
                <w:rFonts w:ascii="Arial" w:hAnsi="Arial" w:cs="Arial"/>
                <w:b/>
                <w:sz w:val="16"/>
                <w:szCs w:val="16"/>
                <w:lang w:val="es-BO"/>
              </w:rPr>
              <w:t>Número de Páginas de la Propuesta:</w:t>
            </w:r>
          </w:p>
        </w:tc>
        <w:tc>
          <w:tcPr>
            <w:tcW w:w="1917" w:type="dxa"/>
            <w:gridSpan w:val="12"/>
            <w:tcBorders>
              <w:left w:val="single" w:sz="4" w:space="0" w:color="auto"/>
              <w:bottom w:val="single" w:sz="4" w:space="0" w:color="auto"/>
              <w:right w:val="single" w:sz="4" w:space="0" w:color="auto"/>
            </w:tcBorders>
            <w:shd w:val="clear" w:color="auto" w:fill="DBE5F1"/>
            <w:vAlign w:val="center"/>
          </w:tcPr>
          <w:p w14:paraId="14796583" w14:textId="77777777" w:rsidR="00922161" w:rsidRPr="003C0DD8" w:rsidRDefault="00922161" w:rsidP="00922161">
            <w:pPr>
              <w:rPr>
                <w:rFonts w:ascii="Arial" w:hAnsi="Arial" w:cs="Arial"/>
                <w:sz w:val="16"/>
                <w:szCs w:val="16"/>
                <w:lang w:val="es-BO"/>
              </w:rPr>
            </w:pPr>
          </w:p>
        </w:tc>
        <w:tc>
          <w:tcPr>
            <w:tcW w:w="3094" w:type="dxa"/>
            <w:gridSpan w:val="17"/>
            <w:tcBorders>
              <w:top w:val="nil"/>
              <w:left w:val="single" w:sz="4" w:space="0" w:color="auto"/>
              <w:bottom w:val="nil"/>
            </w:tcBorders>
            <w:shd w:val="clear" w:color="auto" w:fill="FFFFFF"/>
            <w:vAlign w:val="center"/>
          </w:tcPr>
          <w:p w14:paraId="10380D7D" w14:textId="77777777" w:rsidR="00922161" w:rsidRPr="003C0DD8" w:rsidRDefault="00922161" w:rsidP="00922161">
            <w:pPr>
              <w:rPr>
                <w:rFonts w:ascii="Arial" w:hAnsi="Arial" w:cs="Arial"/>
                <w:sz w:val="16"/>
                <w:szCs w:val="16"/>
                <w:lang w:val="es-BO"/>
              </w:rPr>
            </w:pPr>
          </w:p>
        </w:tc>
      </w:tr>
      <w:tr w:rsidR="00922161" w:rsidRPr="003C0DD8" w14:paraId="7E88A601" w14:textId="77777777" w:rsidTr="00922161">
        <w:trPr>
          <w:trHeight w:val="53"/>
          <w:jc w:val="center"/>
        </w:trPr>
        <w:tc>
          <w:tcPr>
            <w:tcW w:w="8854" w:type="dxa"/>
            <w:gridSpan w:val="30"/>
            <w:tcBorders>
              <w:top w:val="nil"/>
              <w:left w:val="single" w:sz="12" w:space="0" w:color="auto"/>
              <w:bottom w:val="single" w:sz="12" w:space="0" w:color="auto"/>
            </w:tcBorders>
            <w:tcMar>
              <w:left w:w="0" w:type="dxa"/>
              <w:right w:w="0" w:type="dxa"/>
            </w:tcMar>
            <w:vAlign w:val="center"/>
          </w:tcPr>
          <w:p w14:paraId="6F35D065" w14:textId="77777777" w:rsidR="00922161" w:rsidRPr="003C0DD8" w:rsidRDefault="00922161" w:rsidP="00922161">
            <w:pPr>
              <w:rPr>
                <w:rFonts w:ascii="Arial" w:hAnsi="Arial" w:cs="Arial"/>
                <w:sz w:val="8"/>
                <w:szCs w:val="4"/>
                <w:lang w:val="es-BO"/>
              </w:rPr>
            </w:pPr>
          </w:p>
        </w:tc>
      </w:tr>
      <w:tr w:rsidR="00922161" w:rsidRPr="003C0DD8" w14:paraId="7F22727B" w14:textId="77777777" w:rsidTr="006A17DF">
        <w:tblPrEx>
          <w:tblLook w:val="0000" w:firstRow="0" w:lastRow="0" w:firstColumn="0" w:lastColumn="0" w:noHBand="0" w:noVBand="0"/>
        </w:tblPrEx>
        <w:trPr>
          <w:trHeight w:val="486"/>
          <w:jc w:val="center"/>
        </w:trPr>
        <w:tc>
          <w:tcPr>
            <w:tcW w:w="4420" w:type="dxa"/>
            <w:gridSpan w:val="4"/>
            <w:vMerge w:val="restart"/>
            <w:tcBorders>
              <w:top w:val="single" w:sz="12" w:space="0" w:color="auto"/>
              <w:bottom w:val="single" w:sz="4" w:space="0" w:color="auto"/>
              <w:right w:val="single" w:sz="12" w:space="0" w:color="auto"/>
            </w:tcBorders>
            <w:shd w:val="clear" w:color="auto" w:fill="DBE5F1"/>
            <w:vAlign w:val="center"/>
          </w:tcPr>
          <w:p w14:paraId="5B55632E" w14:textId="77777777" w:rsidR="00922161" w:rsidRPr="003C0DD8" w:rsidRDefault="00922161" w:rsidP="00922161">
            <w:pPr>
              <w:jc w:val="center"/>
              <w:rPr>
                <w:rFonts w:ascii="Arial" w:hAnsi="Arial" w:cs="Arial"/>
                <w:b/>
                <w:sz w:val="18"/>
                <w:szCs w:val="18"/>
                <w:lang w:val="es-BO"/>
              </w:rPr>
            </w:pPr>
            <w:r w:rsidRPr="003C0DD8">
              <w:rPr>
                <w:rFonts w:ascii="Arial" w:hAnsi="Arial" w:cs="Arial"/>
                <w:b/>
                <w:sz w:val="18"/>
                <w:szCs w:val="18"/>
                <w:lang w:val="es-BO"/>
              </w:rPr>
              <w:t>REQUISITOS EVALUADOS</w:t>
            </w:r>
          </w:p>
        </w:tc>
        <w:tc>
          <w:tcPr>
            <w:tcW w:w="2277" w:type="dxa"/>
            <w:gridSpan w:val="15"/>
            <w:tcBorders>
              <w:top w:val="single" w:sz="12" w:space="0" w:color="auto"/>
              <w:left w:val="single" w:sz="12" w:space="0" w:color="auto"/>
              <w:bottom w:val="single" w:sz="4" w:space="0" w:color="auto"/>
              <w:right w:val="single" w:sz="12" w:space="0" w:color="auto"/>
            </w:tcBorders>
            <w:shd w:val="clear" w:color="auto" w:fill="DBE5F1"/>
            <w:vAlign w:val="center"/>
          </w:tcPr>
          <w:p w14:paraId="75CACE6C" w14:textId="77777777" w:rsidR="00922161" w:rsidRPr="003C0DD8" w:rsidRDefault="00922161" w:rsidP="00922161">
            <w:pPr>
              <w:jc w:val="center"/>
              <w:rPr>
                <w:rFonts w:ascii="Arial" w:hAnsi="Arial" w:cs="Arial"/>
                <w:b/>
                <w:sz w:val="16"/>
                <w:szCs w:val="16"/>
                <w:lang w:val="es-BO"/>
              </w:rPr>
            </w:pPr>
            <w:r w:rsidRPr="003C0DD8">
              <w:rPr>
                <w:rFonts w:ascii="Arial" w:hAnsi="Arial" w:cs="Arial"/>
                <w:b/>
                <w:sz w:val="16"/>
                <w:szCs w:val="16"/>
                <w:lang w:val="es-BO"/>
              </w:rPr>
              <w:t>Verificación</w:t>
            </w:r>
          </w:p>
          <w:p w14:paraId="005E08F6" w14:textId="77777777" w:rsidR="00922161" w:rsidRPr="003C0DD8" w:rsidRDefault="00922161" w:rsidP="00922161">
            <w:pPr>
              <w:jc w:val="center"/>
              <w:rPr>
                <w:rFonts w:ascii="Arial" w:hAnsi="Arial" w:cs="Arial"/>
                <w:b/>
                <w:sz w:val="16"/>
                <w:szCs w:val="16"/>
                <w:lang w:val="es-BO"/>
              </w:rPr>
            </w:pPr>
            <w:r w:rsidRPr="003C0DD8">
              <w:rPr>
                <w:rFonts w:ascii="Arial" w:hAnsi="Arial" w:cs="Arial"/>
                <w:b/>
                <w:sz w:val="16"/>
                <w:szCs w:val="16"/>
                <w:lang w:val="es-BO"/>
              </w:rPr>
              <w:t>(Acto de Apertura)</w:t>
            </w:r>
          </w:p>
        </w:tc>
        <w:tc>
          <w:tcPr>
            <w:tcW w:w="2157" w:type="dxa"/>
            <w:gridSpan w:val="11"/>
            <w:vMerge w:val="restart"/>
            <w:tcBorders>
              <w:top w:val="single" w:sz="12" w:space="0" w:color="auto"/>
              <w:left w:val="single" w:sz="12" w:space="0" w:color="auto"/>
              <w:bottom w:val="single" w:sz="4" w:space="0" w:color="auto"/>
              <w:right w:val="single" w:sz="12" w:space="0" w:color="auto"/>
            </w:tcBorders>
            <w:shd w:val="clear" w:color="auto" w:fill="DBE5F1"/>
            <w:vAlign w:val="center"/>
          </w:tcPr>
          <w:p w14:paraId="328A856F" w14:textId="77777777" w:rsidR="00922161" w:rsidRPr="003C0DD8" w:rsidRDefault="00922161" w:rsidP="00922161">
            <w:pPr>
              <w:jc w:val="center"/>
              <w:rPr>
                <w:rFonts w:ascii="Arial" w:hAnsi="Arial" w:cs="Arial"/>
                <w:b/>
                <w:sz w:val="16"/>
                <w:szCs w:val="16"/>
                <w:lang w:val="es-BO"/>
              </w:rPr>
            </w:pPr>
            <w:r w:rsidRPr="003C0DD8">
              <w:rPr>
                <w:rFonts w:ascii="Arial" w:hAnsi="Arial" w:cs="Arial"/>
                <w:b/>
                <w:sz w:val="16"/>
                <w:szCs w:val="16"/>
                <w:lang w:val="es-BO"/>
              </w:rPr>
              <w:t>Evaluación Preliminar</w:t>
            </w:r>
          </w:p>
          <w:p w14:paraId="072DB26B" w14:textId="77777777" w:rsidR="00922161" w:rsidRPr="003C0DD8" w:rsidRDefault="00922161" w:rsidP="00922161">
            <w:pPr>
              <w:jc w:val="center"/>
              <w:rPr>
                <w:rFonts w:ascii="Arial" w:hAnsi="Arial" w:cs="Arial"/>
                <w:b/>
                <w:sz w:val="16"/>
                <w:szCs w:val="16"/>
                <w:lang w:val="es-BO"/>
              </w:rPr>
            </w:pPr>
            <w:r w:rsidRPr="003C0DD8">
              <w:rPr>
                <w:rFonts w:ascii="Arial" w:hAnsi="Arial" w:cs="Arial"/>
                <w:b/>
                <w:sz w:val="16"/>
                <w:szCs w:val="16"/>
                <w:lang w:val="es-BO"/>
              </w:rPr>
              <w:t>(Sesión Reservada)</w:t>
            </w:r>
          </w:p>
        </w:tc>
      </w:tr>
      <w:tr w:rsidR="00922161" w:rsidRPr="003C0DD8" w14:paraId="4D9827FC" w14:textId="77777777" w:rsidTr="00922161">
        <w:tblPrEx>
          <w:tblLook w:val="0000" w:firstRow="0" w:lastRow="0" w:firstColumn="0" w:lastColumn="0" w:noHBand="0" w:noVBand="0"/>
        </w:tblPrEx>
        <w:trPr>
          <w:trHeight w:val="259"/>
          <w:jc w:val="center"/>
        </w:trPr>
        <w:tc>
          <w:tcPr>
            <w:tcW w:w="4420" w:type="dxa"/>
            <w:gridSpan w:val="4"/>
            <w:vMerge/>
            <w:tcBorders>
              <w:top w:val="single" w:sz="4" w:space="0" w:color="auto"/>
              <w:bottom w:val="single" w:sz="4" w:space="0" w:color="auto"/>
              <w:right w:val="single" w:sz="12" w:space="0" w:color="auto"/>
            </w:tcBorders>
            <w:shd w:val="clear" w:color="auto" w:fill="DBE5F1"/>
            <w:vAlign w:val="center"/>
          </w:tcPr>
          <w:p w14:paraId="678EE10D" w14:textId="77777777" w:rsidR="00922161" w:rsidRPr="003C0DD8" w:rsidRDefault="00922161" w:rsidP="00922161">
            <w:pPr>
              <w:jc w:val="center"/>
              <w:rPr>
                <w:rFonts w:ascii="Arial" w:hAnsi="Arial" w:cs="Arial"/>
                <w:b/>
                <w:sz w:val="16"/>
                <w:szCs w:val="16"/>
                <w:lang w:val="es-BO"/>
              </w:rPr>
            </w:pPr>
          </w:p>
        </w:tc>
        <w:tc>
          <w:tcPr>
            <w:tcW w:w="1315" w:type="dxa"/>
            <w:gridSpan w:val="8"/>
            <w:tcBorders>
              <w:top w:val="single" w:sz="4" w:space="0" w:color="auto"/>
              <w:left w:val="single" w:sz="12" w:space="0" w:color="auto"/>
              <w:bottom w:val="single" w:sz="4" w:space="0" w:color="auto"/>
            </w:tcBorders>
            <w:shd w:val="clear" w:color="auto" w:fill="DBE5F1"/>
            <w:vAlign w:val="center"/>
          </w:tcPr>
          <w:p w14:paraId="6F5CA00A" w14:textId="77777777" w:rsidR="00922161" w:rsidRPr="003C0DD8" w:rsidRDefault="00922161" w:rsidP="00922161">
            <w:pPr>
              <w:jc w:val="center"/>
              <w:rPr>
                <w:rFonts w:ascii="Arial" w:hAnsi="Arial" w:cs="Arial"/>
                <w:b/>
                <w:sz w:val="14"/>
                <w:szCs w:val="16"/>
                <w:lang w:val="es-BO"/>
              </w:rPr>
            </w:pPr>
            <w:r w:rsidRPr="003C0DD8">
              <w:rPr>
                <w:rFonts w:ascii="Arial" w:hAnsi="Arial" w:cs="Arial"/>
                <w:b/>
                <w:sz w:val="14"/>
                <w:szCs w:val="16"/>
                <w:lang w:val="es-BO"/>
              </w:rPr>
              <w:t>PRESENTÓ</w:t>
            </w:r>
          </w:p>
        </w:tc>
        <w:tc>
          <w:tcPr>
            <w:tcW w:w="962" w:type="dxa"/>
            <w:gridSpan w:val="7"/>
            <w:vMerge w:val="restart"/>
            <w:tcBorders>
              <w:top w:val="single" w:sz="4" w:space="0" w:color="auto"/>
              <w:bottom w:val="single" w:sz="4" w:space="0" w:color="auto"/>
              <w:right w:val="single" w:sz="12" w:space="0" w:color="auto"/>
            </w:tcBorders>
            <w:shd w:val="clear" w:color="auto" w:fill="DBE5F1"/>
            <w:vAlign w:val="center"/>
          </w:tcPr>
          <w:p w14:paraId="4F748430" w14:textId="77777777" w:rsidR="00922161" w:rsidRPr="003C0DD8" w:rsidRDefault="00922161" w:rsidP="00922161">
            <w:pPr>
              <w:jc w:val="center"/>
              <w:rPr>
                <w:rFonts w:ascii="Arial" w:hAnsi="Arial" w:cs="Arial"/>
                <w:b/>
                <w:sz w:val="16"/>
                <w:szCs w:val="16"/>
                <w:lang w:val="es-BO"/>
              </w:rPr>
            </w:pPr>
            <w:r w:rsidRPr="003C0DD8">
              <w:rPr>
                <w:rFonts w:ascii="Arial" w:hAnsi="Arial" w:cs="Arial"/>
                <w:b/>
                <w:sz w:val="16"/>
                <w:szCs w:val="16"/>
                <w:lang w:val="es-BO"/>
              </w:rPr>
              <w:t>Página N°</w:t>
            </w:r>
          </w:p>
        </w:tc>
        <w:tc>
          <w:tcPr>
            <w:tcW w:w="2157" w:type="dxa"/>
            <w:gridSpan w:val="11"/>
            <w:vMerge/>
            <w:tcBorders>
              <w:top w:val="single" w:sz="4" w:space="0" w:color="auto"/>
              <w:left w:val="single" w:sz="12" w:space="0" w:color="auto"/>
              <w:bottom w:val="single" w:sz="4" w:space="0" w:color="auto"/>
              <w:right w:val="single" w:sz="12" w:space="0" w:color="auto"/>
            </w:tcBorders>
            <w:shd w:val="clear" w:color="auto" w:fill="DBE5F1"/>
            <w:vAlign w:val="center"/>
          </w:tcPr>
          <w:p w14:paraId="43FFF649" w14:textId="77777777" w:rsidR="00922161" w:rsidRPr="003C0DD8" w:rsidRDefault="00922161" w:rsidP="00922161">
            <w:pPr>
              <w:jc w:val="center"/>
              <w:rPr>
                <w:rFonts w:ascii="Arial" w:hAnsi="Arial" w:cs="Arial"/>
                <w:b/>
                <w:sz w:val="16"/>
                <w:szCs w:val="16"/>
                <w:lang w:val="es-BO"/>
              </w:rPr>
            </w:pPr>
          </w:p>
        </w:tc>
      </w:tr>
      <w:tr w:rsidR="00922161" w:rsidRPr="003C0DD8" w14:paraId="1E918057" w14:textId="77777777" w:rsidTr="00922161">
        <w:tblPrEx>
          <w:tblLook w:val="0000" w:firstRow="0" w:lastRow="0" w:firstColumn="0" w:lastColumn="0" w:noHBand="0" w:noVBand="0"/>
        </w:tblPrEx>
        <w:trPr>
          <w:trHeight w:val="259"/>
          <w:jc w:val="center"/>
        </w:trPr>
        <w:tc>
          <w:tcPr>
            <w:tcW w:w="4420" w:type="dxa"/>
            <w:gridSpan w:val="4"/>
            <w:vMerge/>
            <w:tcBorders>
              <w:top w:val="single" w:sz="4" w:space="0" w:color="auto"/>
              <w:bottom w:val="single" w:sz="12" w:space="0" w:color="auto"/>
              <w:right w:val="single" w:sz="12" w:space="0" w:color="auto"/>
            </w:tcBorders>
            <w:shd w:val="clear" w:color="auto" w:fill="DBE5F1"/>
            <w:vAlign w:val="center"/>
          </w:tcPr>
          <w:p w14:paraId="6142C3BD" w14:textId="77777777" w:rsidR="00922161" w:rsidRPr="003C0DD8" w:rsidRDefault="00922161" w:rsidP="00922161">
            <w:pPr>
              <w:jc w:val="center"/>
              <w:rPr>
                <w:rFonts w:ascii="Arial" w:hAnsi="Arial" w:cs="Arial"/>
                <w:b/>
                <w:sz w:val="16"/>
                <w:szCs w:val="16"/>
                <w:lang w:val="es-BO"/>
              </w:rPr>
            </w:pPr>
          </w:p>
        </w:tc>
        <w:tc>
          <w:tcPr>
            <w:tcW w:w="637" w:type="dxa"/>
            <w:gridSpan w:val="4"/>
            <w:tcBorders>
              <w:top w:val="single" w:sz="4" w:space="0" w:color="auto"/>
              <w:left w:val="single" w:sz="12" w:space="0" w:color="auto"/>
              <w:bottom w:val="single" w:sz="12" w:space="0" w:color="auto"/>
              <w:right w:val="single" w:sz="4" w:space="0" w:color="auto"/>
            </w:tcBorders>
            <w:shd w:val="clear" w:color="auto" w:fill="DBE5F1"/>
            <w:vAlign w:val="center"/>
          </w:tcPr>
          <w:p w14:paraId="595C17A7" w14:textId="77777777" w:rsidR="00922161" w:rsidRPr="003C0DD8" w:rsidRDefault="00922161" w:rsidP="00922161">
            <w:pPr>
              <w:jc w:val="center"/>
              <w:rPr>
                <w:rFonts w:ascii="Arial" w:hAnsi="Arial" w:cs="Arial"/>
                <w:b/>
                <w:sz w:val="16"/>
                <w:szCs w:val="16"/>
                <w:lang w:val="es-BO"/>
              </w:rPr>
            </w:pPr>
            <w:r w:rsidRPr="003C0DD8">
              <w:rPr>
                <w:rFonts w:ascii="Arial" w:hAnsi="Arial" w:cs="Arial"/>
                <w:b/>
                <w:sz w:val="16"/>
                <w:szCs w:val="16"/>
                <w:lang w:val="es-BO"/>
              </w:rPr>
              <w:t>SI</w:t>
            </w:r>
          </w:p>
        </w:tc>
        <w:tc>
          <w:tcPr>
            <w:tcW w:w="678" w:type="dxa"/>
            <w:gridSpan w:val="4"/>
            <w:tcBorders>
              <w:top w:val="single" w:sz="4" w:space="0" w:color="auto"/>
              <w:left w:val="single" w:sz="4" w:space="0" w:color="auto"/>
              <w:bottom w:val="single" w:sz="12" w:space="0" w:color="auto"/>
              <w:right w:val="single" w:sz="4" w:space="0" w:color="auto"/>
            </w:tcBorders>
            <w:shd w:val="clear" w:color="auto" w:fill="DBE5F1"/>
            <w:vAlign w:val="center"/>
          </w:tcPr>
          <w:p w14:paraId="3D045462" w14:textId="77777777" w:rsidR="00922161" w:rsidRPr="003C0DD8" w:rsidRDefault="00922161" w:rsidP="00922161">
            <w:pPr>
              <w:jc w:val="center"/>
              <w:rPr>
                <w:rFonts w:ascii="Arial" w:hAnsi="Arial" w:cs="Arial"/>
                <w:b/>
                <w:sz w:val="16"/>
                <w:szCs w:val="16"/>
                <w:lang w:val="es-BO"/>
              </w:rPr>
            </w:pPr>
            <w:r w:rsidRPr="003C0DD8">
              <w:rPr>
                <w:rFonts w:ascii="Arial" w:hAnsi="Arial" w:cs="Arial"/>
                <w:b/>
                <w:sz w:val="16"/>
                <w:szCs w:val="16"/>
                <w:lang w:val="es-BO"/>
              </w:rPr>
              <w:t>NO</w:t>
            </w:r>
          </w:p>
        </w:tc>
        <w:tc>
          <w:tcPr>
            <w:tcW w:w="962" w:type="dxa"/>
            <w:gridSpan w:val="7"/>
            <w:vMerge/>
            <w:tcBorders>
              <w:top w:val="single" w:sz="4" w:space="0" w:color="auto"/>
              <w:left w:val="single" w:sz="4" w:space="0" w:color="auto"/>
              <w:bottom w:val="single" w:sz="12" w:space="0" w:color="auto"/>
              <w:right w:val="single" w:sz="12" w:space="0" w:color="auto"/>
            </w:tcBorders>
            <w:shd w:val="clear" w:color="auto" w:fill="DBE5F1"/>
            <w:vAlign w:val="center"/>
          </w:tcPr>
          <w:p w14:paraId="6A2610F6" w14:textId="77777777" w:rsidR="00922161" w:rsidRPr="003C0DD8" w:rsidRDefault="00922161" w:rsidP="00922161">
            <w:pPr>
              <w:jc w:val="center"/>
              <w:rPr>
                <w:rFonts w:ascii="Arial" w:hAnsi="Arial" w:cs="Arial"/>
                <w:b/>
                <w:sz w:val="16"/>
                <w:szCs w:val="16"/>
                <w:lang w:val="es-BO"/>
              </w:rPr>
            </w:pPr>
          </w:p>
        </w:tc>
        <w:tc>
          <w:tcPr>
            <w:tcW w:w="1005" w:type="dxa"/>
            <w:gridSpan w:val="5"/>
            <w:tcBorders>
              <w:top w:val="single" w:sz="4" w:space="0" w:color="auto"/>
              <w:left w:val="single" w:sz="12" w:space="0" w:color="auto"/>
              <w:bottom w:val="single" w:sz="12" w:space="0" w:color="auto"/>
              <w:right w:val="single" w:sz="2" w:space="0" w:color="auto"/>
            </w:tcBorders>
            <w:shd w:val="clear" w:color="auto" w:fill="DBE5F1"/>
            <w:vAlign w:val="center"/>
          </w:tcPr>
          <w:p w14:paraId="516593A5" w14:textId="77777777" w:rsidR="00922161" w:rsidRPr="003C0DD8" w:rsidRDefault="00922161" w:rsidP="00922161">
            <w:pPr>
              <w:jc w:val="center"/>
              <w:rPr>
                <w:rFonts w:ascii="Arial" w:hAnsi="Arial" w:cs="Arial"/>
                <w:b/>
                <w:sz w:val="16"/>
                <w:szCs w:val="16"/>
                <w:lang w:val="es-BO"/>
              </w:rPr>
            </w:pPr>
            <w:r w:rsidRPr="003C0DD8">
              <w:rPr>
                <w:rFonts w:ascii="Arial" w:hAnsi="Arial" w:cs="Arial"/>
                <w:b/>
                <w:sz w:val="16"/>
                <w:szCs w:val="16"/>
                <w:lang w:val="es-BO"/>
              </w:rPr>
              <w:t>CONTINUA</w:t>
            </w:r>
          </w:p>
        </w:tc>
        <w:tc>
          <w:tcPr>
            <w:tcW w:w="1152" w:type="dxa"/>
            <w:gridSpan w:val="6"/>
            <w:tcBorders>
              <w:top w:val="single" w:sz="4" w:space="0" w:color="auto"/>
              <w:left w:val="single" w:sz="2" w:space="0" w:color="auto"/>
              <w:bottom w:val="single" w:sz="12" w:space="0" w:color="auto"/>
              <w:right w:val="single" w:sz="12" w:space="0" w:color="auto"/>
            </w:tcBorders>
            <w:shd w:val="clear" w:color="auto" w:fill="DBE5F1"/>
            <w:vAlign w:val="center"/>
          </w:tcPr>
          <w:p w14:paraId="40DDF875" w14:textId="77777777" w:rsidR="00922161" w:rsidRPr="003C0DD8" w:rsidRDefault="00922161" w:rsidP="00922161">
            <w:pPr>
              <w:jc w:val="center"/>
              <w:rPr>
                <w:rFonts w:ascii="Arial" w:hAnsi="Arial" w:cs="Arial"/>
                <w:b/>
                <w:sz w:val="16"/>
                <w:szCs w:val="16"/>
                <w:lang w:val="es-BO"/>
              </w:rPr>
            </w:pPr>
            <w:r w:rsidRPr="003C0DD8">
              <w:rPr>
                <w:rFonts w:ascii="Arial" w:hAnsi="Arial" w:cs="Arial"/>
                <w:b/>
                <w:sz w:val="16"/>
                <w:szCs w:val="16"/>
                <w:lang w:val="es-BO"/>
              </w:rPr>
              <w:t>DESCALIFICA</w:t>
            </w:r>
          </w:p>
        </w:tc>
      </w:tr>
      <w:tr w:rsidR="00922161" w:rsidRPr="003C0DD8" w14:paraId="14FA6F8B" w14:textId="77777777" w:rsidTr="00922161">
        <w:tblPrEx>
          <w:tblLook w:val="0000" w:firstRow="0" w:lastRow="0" w:firstColumn="0" w:lastColumn="0" w:noHBand="0" w:noVBand="0"/>
        </w:tblPrEx>
        <w:trPr>
          <w:trHeight w:val="259"/>
          <w:jc w:val="center"/>
        </w:trPr>
        <w:tc>
          <w:tcPr>
            <w:tcW w:w="4420" w:type="dxa"/>
            <w:gridSpan w:val="4"/>
            <w:tcBorders>
              <w:top w:val="single" w:sz="12" w:space="0" w:color="auto"/>
              <w:bottom w:val="single" w:sz="4" w:space="0" w:color="auto"/>
              <w:right w:val="single" w:sz="12" w:space="0" w:color="auto"/>
            </w:tcBorders>
            <w:shd w:val="clear" w:color="auto" w:fill="DBE5F1"/>
            <w:vAlign w:val="center"/>
          </w:tcPr>
          <w:p w14:paraId="4EF5494B" w14:textId="77777777" w:rsidR="00922161" w:rsidRPr="003C0DD8" w:rsidRDefault="00922161" w:rsidP="00922161">
            <w:pPr>
              <w:jc w:val="center"/>
              <w:rPr>
                <w:rFonts w:ascii="Arial" w:hAnsi="Arial" w:cs="Arial"/>
                <w:sz w:val="16"/>
                <w:szCs w:val="16"/>
                <w:lang w:val="es-BO"/>
              </w:rPr>
            </w:pPr>
            <w:r w:rsidRPr="003C0DD8">
              <w:rPr>
                <w:rFonts w:ascii="Arial" w:hAnsi="Arial" w:cs="Arial"/>
                <w:b/>
                <w:sz w:val="16"/>
                <w:szCs w:val="16"/>
                <w:lang w:val="es-BO"/>
              </w:rPr>
              <w:t>DOCUMENTOS LEGALES Y ADMINISTRATIVOS</w:t>
            </w:r>
          </w:p>
        </w:tc>
        <w:tc>
          <w:tcPr>
            <w:tcW w:w="4434" w:type="dxa"/>
            <w:gridSpan w:val="26"/>
            <w:tcBorders>
              <w:top w:val="single" w:sz="12" w:space="0" w:color="auto"/>
              <w:left w:val="single" w:sz="12" w:space="0" w:color="auto"/>
              <w:bottom w:val="single" w:sz="4" w:space="0" w:color="auto"/>
              <w:right w:val="single" w:sz="12" w:space="0" w:color="auto"/>
            </w:tcBorders>
            <w:shd w:val="clear" w:color="auto" w:fill="DBE5F1"/>
          </w:tcPr>
          <w:p w14:paraId="3309AB39" w14:textId="77777777" w:rsidR="00922161" w:rsidRPr="003C0DD8" w:rsidRDefault="00922161" w:rsidP="00922161">
            <w:pPr>
              <w:jc w:val="both"/>
              <w:rPr>
                <w:rFonts w:ascii="Arial" w:hAnsi="Arial" w:cs="Arial"/>
                <w:sz w:val="16"/>
                <w:szCs w:val="16"/>
                <w:lang w:val="es-BO"/>
              </w:rPr>
            </w:pPr>
          </w:p>
        </w:tc>
      </w:tr>
      <w:tr w:rsidR="00922161" w:rsidRPr="003C0DD8" w14:paraId="4B795D60" w14:textId="77777777" w:rsidTr="00922161">
        <w:tblPrEx>
          <w:tblLook w:val="0000" w:firstRow="0" w:lastRow="0" w:firstColumn="0" w:lastColumn="0" w:noHBand="0" w:noVBand="0"/>
        </w:tblPrEx>
        <w:trPr>
          <w:trHeight w:val="363"/>
          <w:jc w:val="center"/>
        </w:trPr>
        <w:tc>
          <w:tcPr>
            <w:tcW w:w="4420" w:type="dxa"/>
            <w:gridSpan w:val="4"/>
            <w:tcBorders>
              <w:top w:val="single" w:sz="4" w:space="0" w:color="auto"/>
              <w:bottom w:val="single" w:sz="4" w:space="0" w:color="auto"/>
              <w:right w:val="single" w:sz="12" w:space="0" w:color="auto"/>
            </w:tcBorders>
            <w:vAlign w:val="center"/>
          </w:tcPr>
          <w:p w14:paraId="6695E60F" w14:textId="77777777" w:rsidR="00922161" w:rsidRPr="003C0DD8" w:rsidRDefault="00922161" w:rsidP="00DA03F5">
            <w:pPr>
              <w:numPr>
                <w:ilvl w:val="0"/>
                <w:numId w:val="32"/>
              </w:numPr>
              <w:spacing w:before="40" w:after="40"/>
              <w:ind w:left="397" w:right="113" w:hanging="283"/>
              <w:rPr>
                <w:rFonts w:ascii="Arial" w:hAnsi="Arial" w:cs="Arial"/>
                <w:sz w:val="16"/>
                <w:szCs w:val="16"/>
                <w:lang w:val="es-BO"/>
              </w:rPr>
            </w:pPr>
            <w:r w:rsidRPr="003C0DD8">
              <w:rPr>
                <w:rFonts w:ascii="Arial" w:hAnsi="Arial" w:cs="Arial"/>
                <w:b/>
                <w:sz w:val="16"/>
                <w:szCs w:val="16"/>
                <w:lang w:val="es-BO"/>
              </w:rPr>
              <w:t>FORMULARIO A-1</w:t>
            </w:r>
            <w:r w:rsidRPr="003C0DD8">
              <w:rPr>
                <w:rFonts w:ascii="Arial" w:hAnsi="Arial" w:cs="Arial"/>
                <w:sz w:val="16"/>
                <w:szCs w:val="16"/>
                <w:lang w:val="es-BO"/>
              </w:rPr>
              <w:t xml:space="preserve"> Presentación de Propuesta.</w:t>
            </w:r>
          </w:p>
        </w:tc>
        <w:tc>
          <w:tcPr>
            <w:tcW w:w="637" w:type="dxa"/>
            <w:gridSpan w:val="4"/>
            <w:tcBorders>
              <w:top w:val="single" w:sz="4" w:space="0" w:color="auto"/>
              <w:left w:val="single" w:sz="12" w:space="0" w:color="auto"/>
              <w:bottom w:val="single" w:sz="4" w:space="0" w:color="auto"/>
              <w:right w:val="single" w:sz="4" w:space="0" w:color="auto"/>
            </w:tcBorders>
            <w:shd w:val="clear" w:color="auto" w:fill="FFFFFF"/>
          </w:tcPr>
          <w:p w14:paraId="1FA7C0FE" w14:textId="77777777" w:rsidR="00922161" w:rsidRPr="003C0DD8" w:rsidRDefault="00922161" w:rsidP="00922161">
            <w:pPr>
              <w:jc w:val="both"/>
              <w:rPr>
                <w:rFonts w:ascii="Arial" w:hAnsi="Arial" w:cs="Arial"/>
                <w:sz w:val="16"/>
                <w:szCs w:val="16"/>
                <w:lang w:val="es-BO"/>
              </w:rPr>
            </w:pPr>
          </w:p>
        </w:tc>
        <w:tc>
          <w:tcPr>
            <w:tcW w:w="678" w:type="dxa"/>
            <w:gridSpan w:val="4"/>
            <w:tcBorders>
              <w:top w:val="single" w:sz="4" w:space="0" w:color="auto"/>
              <w:left w:val="single" w:sz="4" w:space="0" w:color="auto"/>
              <w:bottom w:val="single" w:sz="4" w:space="0" w:color="auto"/>
              <w:right w:val="single" w:sz="4" w:space="0" w:color="auto"/>
            </w:tcBorders>
            <w:shd w:val="clear" w:color="auto" w:fill="FFFFFF"/>
          </w:tcPr>
          <w:p w14:paraId="01A38733" w14:textId="77777777" w:rsidR="00922161" w:rsidRPr="003C0DD8" w:rsidRDefault="00922161" w:rsidP="00922161">
            <w:pPr>
              <w:jc w:val="both"/>
              <w:rPr>
                <w:rFonts w:ascii="Arial" w:hAnsi="Arial" w:cs="Arial"/>
                <w:sz w:val="16"/>
                <w:szCs w:val="16"/>
                <w:lang w:val="es-BO"/>
              </w:rPr>
            </w:pPr>
          </w:p>
        </w:tc>
        <w:tc>
          <w:tcPr>
            <w:tcW w:w="962" w:type="dxa"/>
            <w:gridSpan w:val="7"/>
            <w:tcBorders>
              <w:top w:val="single" w:sz="4" w:space="0" w:color="auto"/>
              <w:left w:val="single" w:sz="4" w:space="0" w:color="auto"/>
              <w:bottom w:val="single" w:sz="4" w:space="0" w:color="auto"/>
              <w:right w:val="single" w:sz="12" w:space="0" w:color="auto"/>
            </w:tcBorders>
            <w:shd w:val="clear" w:color="auto" w:fill="FFFFFF"/>
          </w:tcPr>
          <w:p w14:paraId="79866878" w14:textId="77777777" w:rsidR="00922161" w:rsidRPr="003C0DD8" w:rsidRDefault="00922161" w:rsidP="00922161">
            <w:pPr>
              <w:jc w:val="both"/>
              <w:rPr>
                <w:rFonts w:ascii="Arial" w:hAnsi="Arial" w:cs="Arial"/>
                <w:sz w:val="16"/>
                <w:szCs w:val="16"/>
                <w:lang w:val="es-BO"/>
              </w:rPr>
            </w:pPr>
          </w:p>
        </w:tc>
        <w:tc>
          <w:tcPr>
            <w:tcW w:w="1005" w:type="dxa"/>
            <w:gridSpan w:val="5"/>
            <w:tcBorders>
              <w:top w:val="single" w:sz="4" w:space="0" w:color="auto"/>
              <w:left w:val="single" w:sz="12" w:space="0" w:color="auto"/>
              <w:bottom w:val="single" w:sz="4" w:space="0" w:color="auto"/>
              <w:right w:val="single" w:sz="2" w:space="0" w:color="auto"/>
            </w:tcBorders>
            <w:shd w:val="clear" w:color="auto" w:fill="FFFFFF"/>
          </w:tcPr>
          <w:p w14:paraId="3462C599" w14:textId="77777777" w:rsidR="00922161" w:rsidRPr="003C0DD8" w:rsidRDefault="00922161" w:rsidP="00922161">
            <w:pPr>
              <w:jc w:val="both"/>
              <w:rPr>
                <w:rFonts w:ascii="Arial" w:hAnsi="Arial" w:cs="Arial"/>
                <w:sz w:val="16"/>
                <w:szCs w:val="16"/>
                <w:lang w:val="es-BO"/>
              </w:rPr>
            </w:pPr>
          </w:p>
        </w:tc>
        <w:tc>
          <w:tcPr>
            <w:tcW w:w="1152" w:type="dxa"/>
            <w:gridSpan w:val="6"/>
            <w:tcBorders>
              <w:top w:val="single" w:sz="4" w:space="0" w:color="auto"/>
              <w:left w:val="single" w:sz="2" w:space="0" w:color="auto"/>
              <w:bottom w:val="single" w:sz="4" w:space="0" w:color="auto"/>
              <w:right w:val="single" w:sz="12" w:space="0" w:color="auto"/>
            </w:tcBorders>
            <w:shd w:val="clear" w:color="auto" w:fill="FFFFFF"/>
          </w:tcPr>
          <w:p w14:paraId="4C43434A" w14:textId="77777777" w:rsidR="00922161" w:rsidRPr="003C0DD8" w:rsidRDefault="00922161" w:rsidP="00922161">
            <w:pPr>
              <w:jc w:val="both"/>
              <w:rPr>
                <w:rFonts w:ascii="Arial" w:hAnsi="Arial" w:cs="Arial"/>
                <w:sz w:val="16"/>
                <w:szCs w:val="16"/>
                <w:lang w:val="es-BO"/>
              </w:rPr>
            </w:pPr>
          </w:p>
        </w:tc>
      </w:tr>
      <w:tr w:rsidR="00922161" w:rsidRPr="003C0DD8" w14:paraId="32375D5C" w14:textId="77777777" w:rsidTr="00922161">
        <w:tblPrEx>
          <w:tblLook w:val="0000" w:firstRow="0" w:lastRow="0" w:firstColumn="0" w:lastColumn="0" w:noHBand="0" w:noVBand="0"/>
        </w:tblPrEx>
        <w:trPr>
          <w:trHeight w:val="263"/>
          <w:jc w:val="center"/>
        </w:trPr>
        <w:tc>
          <w:tcPr>
            <w:tcW w:w="4420" w:type="dxa"/>
            <w:gridSpan w:val="4"/>
            <w:tcBorders>
              <w:top w:val="single" w:sz="4" w:space="0" w:color="auto"/>
              <w:bottom w:val="dashSmallGap" w:sz="4" w:space="0" w:color="auto"/>
              <w:right w:val="single" w:sz="12" w:space="0" w:color="auto"/>
            </w:tcBorders>
            <w:vAlign w:val="center"/>
          </w:tcPr>
          <w:p w14:paraId="0A001082" w14:textId="77777777" w:rsidR="00922161" w:rsidRPr="003C0DD8" w:rsidRDefault="00922161" w:rsidP="00DA03F5">
            <w:pPr>
              <w:numPr>
                <w:ilvl w:val="0"/>
                <w:numId w:val="32"/>
              </w:numPr>
              <w:spacing w:before="40" w:after="40"/>
              <w:ind w:left="397" w:right="113" w:hanging="283"/>
              <w:rPr>
                <w:rFonts w:ascii="Arial" w:hAnsi="Arial" w:cs="Arial"/>
                <w:sz w:val="16"/>
                <w:szCs w:val="16"/>
                <w:lang w:val="es-BO"/>
              </w:rPr>
            </w:pPr>
            <w:r w:rsidRPr="003C0DD8">
              <w:rPr>
                <w:rFonts w:ascii="Arial" w:hAnsi="Arial" w:cs="Arial"/>
                <w:b/>
                <w:sz w:val="16"/>
                <w:szCs w:val="16"/>
                <w:lang w:val="es-BO"/>
              </w:rPr>
              <w:t xml:space="preserve">FORMULARIO A-2a </w:t>
            </w:r>
            <w:r w:rsidRPr="003C0DD8">
              <w:rPr>
                <w:rFonts w:ascii="Arial" w:hAnsi="Arial" w:cs="Arial"/>
                <w:sz w:val="16"/>
                <w:szCs w:val="16"/>
                <w:lang w:val="es-BO"/>
              </w:rPr>
              <w:t>Identificación del proponente</w:t>
            </w:r>
          </w:p>
        </w:tc>
        <w:tc>
          <w:tcPr>
            <w:tcW w:w="637" w:type="dxa"/>
            <w:gridSpan w:val="4"/>
            <w:tcBorders>
              <w:top w:val="single" w:sz="4" w:space="0" w:color="auto"/>
              <w:left w:val="single" w:sz="12" w:space="0" w:color="auto"/>
              <w:bottom w:val="dashSmallGap" w:sz="4" w:space="0" w:color="auto"/>
              <w:right w:val="single" w:sz="4" w:space="0" w:color="auto"/>
            </w:tcBorders>
            <w:shd w:val="clear" w:color="auto" w:fill="FFFFFF"/>
          </w:tcPr>
          <w:p w14:paraId="3F85FC88" w14:textId="77777777" w:rsidR="00922161" w:rsidRPr="003C0DD8" w:rsidRDefault="00922161" w:rsidP="00922161">
            <w:pPr>
              <w:jc w:val="both"/>
              <w:rPr>
                <w:rFonts w:ascii="Arial" w:hAnsi="Arial" w:cs="Arial"/>
                <w:sz w:val="16"/>
                <w:szCs w:val="16"/>
                <w:lang w:val="es-BO"/>
              </w:rPr>
            </w:pPr>
          </w:p>
        </w:tc>
        <w:tc>
          <w:tcPr>
            <w:tcW w:w="678" w:type="dxa"/>
            <w:gridSpan w:val="4"/>
            <w:tcBorders>
              <w:top w:val="single" w:sz="4" w:space="0" w:color="auto"/>
              <w:left w:val="single" w:sz="4" w:space="0" w:color="auto"/>
              <w:bottom w:val="dashSmallGap" w:sz="4" w:space="0" w:color="auto"/>
              <w:right w:val="single" w:sz="4" w:space="0" w:color="auto"/>
            </w:tcBorders>
            <w:shd w:val="clear" w:color="auto" w:fill="FFFFFF"/>
          </w:tcPr>
          <w:p w14:paraId="1235B4D1" w14:textId="77777777" w:rsidR="00922161" w:rsidRPr="003C0DD8" w:rsidRDefault="00922161" w:rsidP="00922161">
            <w:pPr>
              <w:jc w:val="both"/>
              <w:rPr>
                <w:rFonts w:ascii="Arial" w:hAnsi="Arial" w:cs="Arial"/>
                <w:sz w:val="16"/>
                <w:szCs w:val="16"/>
                <w:lang w:val="es-BO"/>
              </w:rPr>
            </w:pPr>
          </w:p>
        </w:tc>
        <w:tc>
          <w:tcPr>
            <w:tcW w:w="962" w:type="dxa"/>
            <w:gridSpan w:val="7"/>
            <w:tcBorders>
              <w:top w:val="single" w:sz="4" w:space="0" w:color="auto"/>
              <w:left w:val="single" w:sz="4" w:space="0" w:color="auto"/>
              <w:bottom w:val="dashSmallGap" w:sz="4" w:space="0" w:color="auto"/>
              <w:right w:val="single" w:sz="12" w:space="0" w:color="auto"/>
            </w:tcBorders>
            <w:shd w:val="clear" w:color="auto" w:fill="FFFFFF"/>
          </w:tcPr>
          <w:p w14:paraId="31666D60" w14:textId="77777777" w:rsidR="00922161" w:rsidRPr="003C0DD8" w:rsidRDefault="00922161" w:rsidP="00922161">
            <w:pPr>
              <w:jc w:val="both"/>
              <w:rPr>
                <w:rFonts w:ascii="Arial" w:hAnsi="Arial" w:cs="Arial"/>
                <w:sz w:val="16"/>
                <w:szCs w:val="16"/>
                <w:lang w:val="es-BO"/>
              </w:rPr>
            </w:pPr>
          </w:p>
        </w:tc>
        <w:tc>
          <w:tcPr>
            <w:tcW w:w="1005" w:type="dxa"/>
            <w:gridSpan w:val="5"/>
            <w:tcBorders>
              <w:top w:val="single" w:sz="4" w:space="0" w:color="auto"/>
              <w:left w:val="single" w:sz="12" w:space="0" w:color="auto"/>
              <w:bottom w:val="dashSmallGap" w:sz="4" w:space="0" w:color="auto"/>
              <w:right w:val="single" w:sz="2" w:space="0" w:color="auto"/>
            </w:tcBorders>
            <w:shd w:val="clear" w:color="auto" w:fill="FFFFFF"/>
          </w:tcPr>
          <w:p w14:paraId="417EBF3C" w14:textId="77777777" w:rsidR="00922161" w:rsidRPr="003C0DD8" w:rsidRDefault="00922161" w:rsidP="00922161">
            <w:pPr>
              <w:jc w:val="both"/>
              <w:rPr>
                <w:rFonts w:ascii="Arial" w:hAnsi="Arial" w:cs="Arial"/>
                <w:sz w:val="16"/>
                <w:szCs w:val="16"/>
                <w:lang w:val="es-BO"/>
              </w:rPr>
            </w:pPr>
          </w:p>
        </w:tc>
        <w:tc>
          <w:tcPr>
            <w:tcW w:w="1152" w:type="dxa"/>
            <w:gridSpan w:val="6"/>
            <w:tcBorders>
              <w:top w:val="single" w:sz="4" w:space="0" w:color="auto"/>
              <w:left w:val="single" w:sz="2" w:space="0" w:color="auto"/>
              <w:bottom w:val="dashSmallGap" w:sz="4" w:space="0" w:color="auto"/>
              <w:right w:val="single" w:sz="12" w:space="0" w:color="auto"/>
            </w:tcBorders>
            <w:shd w:val="clear" w:color="auto" w:fill="FFFFFF"/>
          </w:tcPr>
          <w:p w14:paraId="367B45F3" w14:textId="77777777" w:rsidR="00922161" w:rsidRPr="003C0DD8" w:rsidRDefault="00922161" w:rsidP="00922161">
            <w:pPr>
              <w:jc w:val="both"/>
              <w:rPr>
                <w:rFonts w:ascii="Arial" w:hAnsi="Arial" w:cs="Arial"/>
                <w:sz w:val="16"/>
                <w:szCs w:val="16"/>
                <w:lang w:val="es-BO"/>
              </w:rPr>
            </w:pPr>
          </w:p>
        </w:tc>
      </w:tr>
      <w:tr w:rsidR="00922161" w:rsidRPr="003C0DD8" w14:paraId="64015A0D" w14:textId="77777777" w:rsidTr="00922161">
        <w:tblPrEx>
          <w:tblLook w:val="0000" w:firstRow="0" w:lastRow="0" w:firstColumn="0" w:lastColumn="0" w:noHBand="0" w:noVBand="0"/>
        </w:tblPrEx>
        <w:trPr>
          <w:trHeight w:val="450"/>
          <w:jc w:val="center"/>
        </w:trPr>
        <w:tc>
          <w:tcPr>
            <w:tcW w:w="4420" w:type="dxa"/>
            <w:gridSpan w:val="4"/>
            <w:tcBorders>
              <w:top w:val="dashSmallGap" w:sz="4" w:space="0" w:color="auto"/>
              <w:bottom w:val="dotted" w:sz="4" w:space="0" w:color="auto"/>
              <w:right w:val="single" w:sz="12" w:space="0" w:color="auto"/>
            </w:tcBorders>
            <w:vAlign w:val="center"/>
          </w:tcPr>
          <w:p w14:paraId="11056359" w14:textId="77777777" w:rsidR="00922161" w:rsidRPr="003C0DD8" w:rsidRDefault="00922161" w:rsidP="006A17DF">
            <w:pPr>
              <w:spacing w:before="40" w:after="40"/>
              <w:ind w:left="397" w:right="113"/>
              <w:rPr>
                <w:rFonts w:ascii="Arial" w:hAnsi="Arial" w:cs="Arial"/>
                <w:b/>
                <w:sz w:val="16"/>
                <w:szCs w:val="16"/>
                <w:lang w:val="es-BO"/>
              </w:rPr>
            </w:pPr>
            <w:r w:rsidRPr="003C0DD8">
              <w:rPr>
                <w:rFonts w:ascii="Arial" w:hAnsi="Arial" w:cs="Arial"/>
                <w:b/>
                <w:sz w:val="16"/>
                <w:szCs w:val="16"/>
                <w:lang w:val="es-BO"/>
              </w:rPr>
              <w:t xml:space="preserve">En el casos de Asociaciones Accidentales: </w:t>
            </w:r>
          </w:p>
          <w:p w14:paraId="16C10768" w14:textId="77777777" w:rsidR="00922161" w:rsidRPr="003C0DD8" w:rsidRDefault="00922161" w:rsidP="006A17DF">
            <w:pPr>
              <w:spacing w:before="40" w:after="40"/>
              <w:ind w:left="709" w:right="113"/>
              <w:rPr>
                <w:rFonts w:ascii="Arial" w:hAnsi="Arial" w:cs="Arial"/>
                <w:b/>
                <w:sz w:val="16"/>
                <w:szCs w:val="16"/>
                <w:lang w:val="es-BO"/>
              </w:rPr>
            </w:pPr>
            <w:r w:rsidRPr="003C0DD8">
              <w:rPr>
                <w:rFonts w:ascii="Arial" w:hAnsi="Arial" w:cs="Arial"/>
                <w:b/>
                <w:sz w:val="16"/>
                <w:szCs w:val="16"/>
                <w:lang w:val="es-BO"/>
              </w:rPr>
              <w:t xml:space="preserve">FORMULARIO A-2b </w:t>
            </w:r>
            <w:r w:rsidRPr="003C0DD8">
              <w:rPr>
                <w:rFonts w:ascii="Arial" w:hAnsi="Arial" w:cs="Arial"/>
                <w:sz w:val="16"/>
                <w:szCs w:val="16"/>
                <w:lang w:val="es-BO"/>
              </w:rPr>
              <w:t>Identificación del Proponente para Asociaciones Accidentales</w:t>
            </w:r>
            <w:r w:rsidRPr="003C0DD8">
              <w:rPr>
                <w:rFonts w:ascii="Arial" w:hAnsi="Arial" w:cs="Arial"/>
                <w:b/>
                <w:sz w:val="16"/>
                <w:szCs w:val="16"/>
                <w:lang w:val="es-BO"/>
              </w:rPr>
              <w:t xml:space="preserve"> </w:t>
            </w:r>
          </w:p>
        </w:tc>
        <w:tc>
          <w:tcPr>
            <w:tcW w:w="637" w:type="dxa"/>
            <w:gridSpan w:val="4"/>
            <w:tcBorders>
              <w:top w:val="dashSmallGap" w:sz="4" w:space="0" w:color="auto"/>
              <w:left w:val="single" w:sz="12" w:space="0" w:color="auto"/>
              <w:bottom w:val="dotted" w:sz="4" w:space="0" w:color="auto"/>
              <w:right w:val="single" w:sz="4" w:space="0" w:color="auto"/>
            </w:tcBorders>
            <w:shd w:val="clear" w:color="auto" w:fill="FFFFFF"/>
          </w:tcPr>
          <w:p w14:paraId="0645CB7F" w14:textId="77777777" w:rsidR="00922161" w:rsidRPr="003C0DD8" w:rsidRDefault="00922161" w:rsidP="00922161">
            <w:pPr>
              <w:jc w:val="both"/>
              <w:rPr>
                <w:rFonts w:ascii="Arial" w:hAnsi="Arial" w:cs="Arial"/>
                <w:sz w:val="16"/>
                <w:szCs w:val="16"/>
                <w:lang w:val="es-BO"/>
              </w:rPr>
            </w:pPr>
          </w:p>
        </w:tc>
        <w:tc>
          <w:tcPr>
            <w:tcW w:w="678" w:type="dxa"/>
            <w:gridSpan w:val="4"/>
            <w:tcBorders>
              <w:top w:val="dashSmallGap" w:sz="4" w:space="0" w:color="auto"/>
              <w:left w:val="single" w:sz="4" w:space="0" w:color="auto"/>
              <w:bottom w:val="dotted" w:sz="4" w:space="0" w:color="auto"/>
              <w:right w:val="single" w:sz="4" w:space="0" w:color="auto"/>
            </w:tcBorders>
            <w:shd w:val="clear" w:color="auto" w:fill="FFFFFF"/>
          </w:tcPr>
          <w:p w14:paraId="3E9C68C8" w14:textId="77777777" w:rsidR="00922161" w:rsidRPr="003C0DD8" w:rsidRDefault="00922161" w:rsidP="00922161">
            <w:pPr>
              <w:jc w:val="both"/>
              <w:rPr>
                <w:rFonts w:ascii="Arial" w:hAnsi="Arial" w:cs="Arial"/>
                <w:sz w:val="16"/>
                <w:szCs w:val="16"/>
                <w:lang w:val="es-BO"/>
              </w:rPr>
            </w:pPr>
          </w:p>
        </w:tc>
        <w:tc>
          <w:tcPr>
            <w:tcW w:w="962" w:type="dxa"/>
            <w:gridSpan w:val="7"/>
            <w:tcBorders>
              <w:top w:val="dashSmallGap" w:sz="4" w:space="0" w:color="auto"/>
              <w:left w:val="single" w:sz="4" w:space="0" w:color="auto"/>
              <w:bottom w:val="dotted" w:sz="4" w:space="0" w:color="auto"/>
              <w:right w:val="single" w:sz="12" w:space="0" w:color="auto"/>
            </w:tcBorders>
            <w:shd w:val="clear" w:color="auto" w:fill="FFFFFF"/>
          </w:tcPr>
          <w:p w14:paraId="116C897D" w14:textId="77777777" w:rsidR="00922161" w:rsidRPr="003C0DD8" w:rsidRDefault="00922161" w:rsidP="00922161">
            <w:pPr>
              <w:jc w:val="both"/>
              <w:rPr>
                <w:rFonts w:ascii="Arial" w:hAnsi="Arial" w:cs="Arial"/>
                <w:sz w:val="16"/>
                <w:szCs w:val="16"/>
                <w:lang w:val="es-BO"/>
              </w:rPr>
            </w:pPr>
          </w:p>
        </w:tc>
        <w:tc>
          <w:tcPr>
            <w:tcW w:w="1005" w:type="dxa"/>
            <w:gridSpan w:val="5"/>
            <w:tcBorders>
              <w:top w:val="dashSmallGap" w:sz="4" w:space="0" w:color="auto"/>
              <w:left w:val="single" w:sz="12" w:space="0" w:color="auto"/>
              <w:bottom w:val="dotted" w:sz="4" w:space="0" w:color="auto"/>
              <w:right w:val="single" w:sz="2" w:space="0" w:color="auto"/>
            </w:tcBorders>
            <w:shd w:val="clear" w:color="auto" w:fill="FFFFFF"/>
          </w:tcPr>
          <w:p w14:paraId="0BE3492B" w14:textId="77777777" w:rsidR="00922161" w:rsidRPr="003C0DD8" w:rsidRDefault="00922161" w:rsidP="00922161">
            <w:pPr>
              <w:jc w:val="both"/>
              <w:rPr>
                <w:rFonts w:ascii="Arial" w:hAnsi="Arial" w:cs="Arial"/>
                <w:sz w:val="16"/>
                <w:szCs w:val="16"/>
                <w:lang w:val="es-BO"/>
              </w:rPr>
            </w:pPr>
          </w:p>
        </w:tc>
        <w:tc>
          <w:tcPr>
            <w:tcW w:w="1152" w:type="dxa"/>
            <w:gridSpan w:val="6"/>
            <w:tcBorders>
              <w:top w:val="dashSmallGap" w:sz="4" w:space="0" w:color="auto"/>
              <w:left w:val="single" w:sz="2" w:space="0" w:color="auto"/>
              <w:bottom w:val="dotted" w:sz="4" w:space="0" w:color="auto"/>
              <w:right w:val="single" w:sz="12" w:space="0" w:color="auto"/>
            </w:tcBorders>
            <w:shd w:val="clear" w:color="auto" w:fill="FFFFFF"/>
          </w:tcPr>
          <w:p w14:paraId="297AB869" w14:textId="77777777" w:rsidR="00922161" w:rsidRPr="003C0DD8" w:rsidRDefault="00922161" w:rsidP="00922161">
            <w:pPr>
              <w:jc w:val="both"/>
              <w:rPr>
                <w:rFonts w:ascii="Arial" w:hAnsi="Arial" w:cs="Arial"/>
                <w:sz w:val="16"/>
                <w:szCs w:val="16"/>
                <w:lang w:val="es-BO"/>
              </w:rPr>
            </w:pPr>
          </w:p>
        </w:tc>
      </w:tr>
      <w:tr w:rsidR="00922161" w:rsidRPr="003C0DD8" w14:paraId="48FBB36D" w14:textId="77777777" w:rsidTr="00922161">
        <w:tblPrEx>
          <w:tblLook w:val="0000" w:firstRow="0" w:lastRow="0" w:firstColumn="0" w:lastColumn="0" w:noHBand="0" w:noVBand="0"/>
        </w:tblPrEx>
        <w:trPr>
          <w:trHeight w:val="429"/>
          <w:jc w:val="center"/>
        </w:trPr>
        <w:tc>
          <w:tcPr>
            <w:tcW w:w="4420" w:type="dxa"/>
            <w:gridSpan w:val="4"/>
            <w:tcBorders>
              <w:top w:val="dotted" w:sz="4" w:space="0" w:color="auto"/>
              <w:bottom w:val="single" w:sz="4" w:space="0" w:color="auto"/>
              <w:right w:val="single" w:sz="12" w:space="0" w:color="auto"/>
            </w:tcBorders>
            <w:vAlign w:val="center"/>
          </w:tcPr>
          <w:p w14:paraId="22E8909F" w14:textId="77777777" w:rsidR="00922161" w:rsidRPr="003C0DD8" w:rsidRDefault="00922161" w:rsidP="006A17DF">
            <w:pPr>
              <w:spacing w:before="40" w:after="40"/>
              <w:ind w:left="709" w:right="113"/>
              <w:rPr>
                <w:rFonts w:ascii="Arial" w:hAnsi="Arial" w:cs="Arial"/>
                <w:b/>
                <w:sz w:val="16"/>
                <w:szCs w:val="16"/>
                <w:lang w:val="es-BO"/>
              </w:rPr>
            </w:pPr>
            <w:r w:rsidRPr="003C0DD8">
              <w:rPr>
                <w:rFonts w:ascii="Arial" w:hAnsi="Arial" w:cs="Arial"/>
                <w:b/>
                <w:sz w:val="16"/>
                <w:szCs w:val="16"/>
                <w:lang w:val="es-BO"/>
              </w:rPr>
              <w:t>FORMULARIO A-2c</w:t>
            </w:r>
            <w:r w:rsidRPr="003C0DD8">
              <w:rPr>
                <w:rFonts w:ascii="Arial" w:hAnsi="Arial" w:cs="Arial"/>
                <w:sz w:val="16"/>
                <w:szCs w:val="16"/>
                <w:lang w:val="es-BO"/>
              </w:rPr>
              <w:t xml:space="preserve"> Identificación de Integrantes de la Asociación Accidental.</w:t>
            </w:r>
            <w:r w:rsidRPr="003C0DD8">
              <w:rPr>
                <w:rFonts w:ascii="Arial" w:hAnsi="Arial" w:cs="Arial"/>
                <w:sz w:val="16"/>
                <w:szCs w:val="16"/>
                <w:lang w:val="es-BO"/>
              </w:rPr>
              <w:tab/>
            </w:r>
          </w:p>
        </w:tc>
        <w:tc>
          <w:tcPr>
            <w:tcW w:w="637" w:type="dxa"/>
            <w:gridSpan w:val="4"/>
            <w:tcBorders>
              <w:top w:val="dotted" w:sz="4" w:space="0" w:color="auto"/>
              <w:left w:val="single" w:sz="12" w:space="0" w:color="auto"/>
              <w:bottom w:val="single" w:sz="4" w:space="0" w:color="auto"/>
              <w:right w:val="single" w:sz="4" w:space="0" w:color="auto"/>
            </w:tcBorders>
            <w:shd w:val="clear" w:color="auto" w:fill="FFFFFF"/>
          </w:tcPr>
          <w:p w14:paraId="4F00ECD1" w14:textId="77777777" w:rsidR="00922161" w:rsidRPr="003C0DD8" w:rsidRDefault="00922161" w:rsidP="00922161">
            <w:pPr>
              <w:jc w:val="both"/>
              <w:rPr>
                <w:rFonts w:ascii="Arial" w:hAnsi="Arial" w:cs="Arial"/>
                <w:sz w:val="16"/>
                <w:szCs w:val="16"/>
                <w:lang w:val="es-BO"/>
              </w:rPr>
            </w:pPr>
          </w:p>
        </w:tc>
        <w:tc>
          <w:tcPr>
            <w:tcW w:w="678" w:type="dxa"/>
            <w:gridSpan w:val="4"/>
            <w:tcBorders>
              <w:top w:val="dotted" w:sz="4" w:space="0" w:color="auto"/>
              <w:left w:val="single" w:sz="4" w:space="0" w:color="auto"/>
              <w:bottom w:val="single" w:sz="4" w:space="0" w:color="auto"/>
              <w:right w:val="single" w:sz="4" w:space="0" w:color="auto"/>
            </w:tcBorders>
            <w:shd w:val="clear" w:color="auto" w:fill="FFFFFF"/>
          </w:tcPr>
          <w:p w14:paraId="7189EB95" w14:textId="77777777" w:rsidR="00922161" w:rsidRPr="003C0DD8" w:rsidRDefault="00922161" w:rsidP="00922161">
            <w:pPr>
              <w:jc w:val="both"/>
              <w:rPr>
                <w:rFonts w:ascii="Arial" w:hAnsi="Arial" w:cs="Arial"/>
                <w:sz w:val="16"/>
                <w:szCs w:val="16"/>
                <w:lang w:val="es-BO"/>
              </w:rPr>
            </w:pPr>
          </w:p>
        </w:tc>
        <w:tc>
          <w:tcPr>
            <w:tcW w:w="962" w:type="dxa"/>
            <w:gridSpan w:val="7"/>
            <w:tcBorders>
              <w:top w:val="dotted" w:sz="4" w:space="0" w:color="auto"/>
              <w:left w:val="single" w:sz="4" w:space="0" w:color="auto"/>
              <w:bottom w:val="single" w:sz="4" w:space="0" w:color="auto"/>
              <w:right w:val="single" w:sz="12" w:space="0" w:color="auto"/>
            </w:tcBorders>
            <w:shd w:val="clear" w:color="auto" w:fill="FFFFFF"/>
          </w:tcPr>
          <w:p w14:paraId="531FB547" w14:textId="77777777" w:rsidR="00922161" w:rsidRPr="003C0DD8" w:rsidRDefault="00922161" w:rsidP="00922161">
            <w:pPr>
              <w:jc w:val="both"/>
              <w:rPr>
                <w:rFonts w:ascii="Arial" w:hAnsi="Arial" w:cs="Arial"/>
                <w:sz w:val="16"/>
                <w:szCs w:val="16"/>
                <w:lang w:val="es-BO"/>
              </w:rPr>
            </w:pPr>
          </w:p>
        </w:tc>
        <w:tc>
          <w:tcPr>
            <w:tcW w:w="1005" w:type="dxa"/>
            <w:gridSpan w:val="5"/>
            <w:tcBorders>
              <w:top w:val="dotted" w:sz="4" w:space="0" w:color="auto"/>
              <w:left w:val="single" w:sz="12" w:space="0" w:color="auto"/>
              <w:bottom w:val="single" w:sz="4" w:space="0" w:color="auto"/>
              <w:right w:val="single" w:sz="2" w:space="0" w:color="auto"/>
            </w:tcBorders>
            <w:shd w:val="clear" w:color="auto" w:fill="FFFFFF"/>
          </w:tcPr>
          <w:p w14:paraId="027A5244" w14:textId="77777777" w:rsidR="00922161" w:rsidRPr="003C0DD8" w:rsidRDefault="00922161" w:rsidP="00922161">
            <w:pPr>
              <w:jc w:val="both"/>
              <w:rPr>
                <w:rFonts w:ascii="Arial" w:hAnsi="Arial" w:cs="Arial"/>
                <w:sz w:val="16"/>
                <w:szCs w:val="16"/>
                <w:lang w:val="es-BO"/>
              </w:rPr>
            </w:pPr>
          </w:p>
        </w:tc>
        <w:tc>
          <w:tcPr>
            <w:tcW w:w="1152" w:type="dxa"/>
            <w:gridSpan w:val="6"/>
            <w:tcBorders>
              <w:top w:val="dotted" w:sz="4" w:space="0" w:color="auto"/>
              <w:left w:val="single" w:sz="2" w:space="0" w:color="auto"/>
              <w:bottom w:val="single" w:sz="4" w:space="0" w:color="auto"/>
              <w:right w:val="single" w:sz="12" w:space="0" w:color="auto"/>
            </w:tcBorders>
            <w:shd w:val="clear" w:color="auto" w:fill="FFFFFF"/>
          </w:tcPr>
          <w:p w14:paraId="29B2BCA4" w14:textId="77777777" w:rsidR="00922161" w:rsidRPr="003C0DD8" w:rsidRDefault="00922161" w:rsidP="00922161">
            <w:pPr>
              <w:jc w:val="both"/>
              <w:rPr>
                <w:rFonts w:ascii="Arial" w:hAnsi="Arial" w:cs="Arial"/>
                <w:sz w:val="16"/>
                <w:szCs w:val="16"/>
                <w:lang w:val="es-BO"/>
              </w:rPr>
            </w:pPr>
          </w:p>
        </w:tc>
      </w:tr>
      <w:tr w:rsidR="00922161" w:rsidRPr="003C0DD8" w14:paraId="73DD87D8" w14:textId="77777777" w:rsidTr="00922161">
        <w:tblPrEx>
          <w:tblLook w:val="0000" w:firstRow="0" w:lastRow="0" w:firstColumn="0" w:lastColumn="0" w:noHBand="0" w:noVBand="0"/>
        </w:tblPrEx>
        <w:trPr>
          <w:trHeight w:val="363"/>
          <w:jc w:val="center"/>
        </w:trPr>
        <w:tc>
          <w:tcPr>
            <w:tcW w:w="4420" w:type="dxa"/>
            <w:gridSpan w:val="4"/>
            <w:tcBorders>
              <w:top w:val="single" w:sz="4" w:space="0" w:color="auto"/>
              <w:bottom w:val="single" w:sz="4" w:space="0" w:color="auto"/>
              <w:right w:val="single" w:sz="12" w:space="0" w:color="auto"/>
            </w:tcBorders>
            <w:vAlign w:val="center"/>
          </w:tcPr>
          <w:p w14:paraId="7B1F30E4" w14:textId="77777777" w:rsidR="00922161" w:rsidRPr="003C0DD8" w:rsidRDefault="00922161" w:rsidP="00DA03F5">
            <w:pPr>
              <w:numPr>
                <w:ilvl w:val="0"/>
                <w:numId w:val="32"/>
              </w:numPr>
              <w:spacing w:before="40" w:after="40"/>
              <w:ind w:left="397" w:right="113" w:hanging="283"/>
              <w:rPr>
                <w:rFonts w:ascii="Arial" w:hAnsi="Arial" w:cs="Arial"/>
                <w:sz w:val="16"/>
                <w:szCs w:val="16"/>
                <w:lang w:val="es-BO"/>
              </w:rPr>
            </w:pPr>
            <w:r w:rsidRPr="003C0DD8">
              <w:rPr>
                <w:rFonts w:ascii="Arial" w:hAnsi="Arial" w:cs="Arial"/>
                <w:sz w:val="16"/>
                <w:lang w:val="es-BO"/>
              </w:rPr>
              <w:t>Certificado Único emitido por la APS</w:t>
            </w:r>
          </w:p>
        </w:tc>
        <w:tc>
          <w:tcPr>
            <w:tcW w:w="637" w:type="dxa"/>
            <w:gridSpan w:val="4"/>
            <w:tcBorders>
              <w:top w:val="single" w:sz="4" w:space="0" w:color="auto"/>
              <w:left w:val="single" w:sz="12" w:space="0" w:color="auto"/>
              <w:bottom w:val="single" w:sz="4" w:space="0" w:color="auto"/>
              <w:right w:val="single" w:sz="4" w:space="0" w:color="auto"/>
            </w:tcBorders>
            <w:shd w:val="clear" w:color="auto" w:fill="FFFFFF"/>
          </w:tcPr>
          <w:p w14:paraId="76A381ED" w14:textId="77777777" w:rsidR="00922161" w:rsidRPr="003C0DD8" w:rsidRDefault="00922161" w:rsidP="00922161">
            <w:pPr>
              <w:jc w:val="both"/>
              <w:rPr>
                <w:rFonts w:ascii="Arial" w:hAnsi="Arial" w:cs="Arial"/>
                <w:sz w:val="16"/>
                <w:szCs w:val="16"/>
                <w:lang w:val="es-BO"/>
              </w:rPr>
            </w:pPr>
          </w:p>
        </w:tc>
        <w:tc>
          <w:tcPr>
            <w:tcW w:w="678" w:type="dxa"/>
            <w:gridSpan w:val="4"/>
            <w:tcBorders>
              <w:top w:val="single" w:sz="4" w:space="0" w:color="auto"/>
              <w:left w:val="single" w:sz="4" w:space="0" w:color="auto"/>
              <w:bottom w:val="single" w:sz="4" w:space="0" w:color="auto"/>
              <w:right w:val="single" w:sz="4" w:space="0" w:color="auto"/>
            </w:tcBorders>
            <w:shd w:val="clear" w:color="auto" w:fill="FFFFFF"/>
          </w:tcPr>
          <w:p w14:paraId="79BC5EE6" w14:textId="77777777" w:rsidR="00922161" w:rsidRPr="003C0DD8" w:rsidRDefault="00922161" w:rsidP="00922161">
            <w:pPr>
              <w:jc w:val="both"/>
              <w:rPr>
                <w:rFonts w:ascii="Arial" w:hAnsi="Arial" w:cs="Arial"/>
                <w:sz w:val="16"/>
                <w:szCs w:val="16"/>
                <w:lang w:val="es-BO"/>
              </w:rPr>
            </w:pPr>
          </w:p>
        </w:tc>
        <w:tc>
          <w:tcPr>
            <w:tcW w:w="962" w:type="dxa"/>
            <w:gridSpan w:val="7"/>
            <w:tcBorders>
              <w:top w:val="single" w:sz="4" w:space="0" w:color="auto"/>
              <w:left w:val="single" w:sz="4" w:space="0" w:color="auto"/>
              <w:bottom w:val="single" w:sz="4" w:space="0" w:color="auto"/>
              <w:right w:val="single" w:sz="12" w:space="0" w:color="auto"/>
            </w:tcBorders>
            <w:shd w:val="clear" w:color="auto" w:fill="FFFFFF"/>
          </w:tcPr>
          <w:p w14:paraId="4A919CDC" w14:textId="77777777" w:rsidR="00922161" w:rsidRPr="003C0DD8" w:rsidRDefault="00922161" w:rsidP="00922161">
            <w:pPr>
              <w:jc w:val="both"/>
              <w:rPr>
                <w:rFonts w:ascii="Arial" w:hAnsi="Arial" w:cs="Arial"/>
                <w:sz w:val="16"/>
                <w:szCs w:val="16"/>
                <w:lang w:val="es-BO"/>
              </w:rPr>
            </w:pPr>
          </w:p>
        </w:tc>
        <w:tc>
          <w:tcPr>
            <w:tcW w:w="1005" w:type="dxa"/>
            <w:gridSpan w:val="5"/>
            <w:tcBorders>
              <w:top w:val="single" w:sz="4" w:space="0" w:color="auto"/>
              <w:left w:val="single" w:sz="12" w:space="0" w:color="auto"/>
              <w:bottom w:val="single" w:sz="4" w:space="0" w:color="auto"/>
              <w:right w:val="single" w:sz="2" w:space="0" w:color="auto"/>
            </w:tcBorders>
            <w:shd w:val="clear" w:color="auto" w:fill="FFFFFF"/>
          </w:tcPr>
          <w:p w14:paraId="4F3B6EC6" w14:textId="77777777" w:rsidR="00922161" w:rsidRPr="003C0DD8" w:rsidRDefault="00922161" w:rsidP="00922161">
            <w:pPr>
              <w:jc w:val="both"/>
              <w:rPr>
                <w:rFonts w:ascii="Arial" w:hAnsi="Arial" w:cs="Arial"/>
                <w:sz w:val="16"/>
                <w:szCs w:val="16"/>
                <w:lang w:val="es-BO"/>
              </w:rPr>
            </w:pPr>
          </w:p>
        </w:tc>
        <w:tc>
          <w:tcPr>
            <w:tcW w:w="1152" w:type="dxa"/>
            <w:gridSpan w:val="6"/>
            <w:tcBorders>
              <w:top w:val="single" w:sz="4" w:space="0" w:color="auto"/>
              <w:left w:val="single" w:sz="2" w:space="0" w:color="auto"/>
              <w:bottom w:val="single" w:sz="4" w:space="0" w:color="auto"/>
              <w:right w:val="single" w:sz="12" w:space="0" w:color="auto"/>
            </w:tcBorders>
            <w:shd w:val="clear" w:color="auto" w:fill="FFFFFF"/>
          </w:tcPr>
          <w:p w14:paraId="36158D61" w14:textId="77777777" w:rsidR="00922161" w:rsidRPr="003C0DD8" w:rsidRDefault="00922161" w:rsidP="00922161">
            <w:pPr>
              <w:jc w:val="both"/>
              <w:rPr>
                <w:rFonts w:ascii="Arial" w:hAnsi="Arial" w:cs="Arial"/>
                <w:sz w:val="16"/>
                <w:szCs w:val="16"/>
                <w:lang w:val="es-BO"/>
              </w:rPr>
            </w:pPr>
          </w:p>
        </w:tc>
      </w:tr>
      <w:tr w:rsidR="00922161" w:rsidRPr="003C0DD8" w14:paraId="58586637" w14:textId="77777777" w:rsidTr="00922161">
        <w:tblPrEx>
          <w:tblLook w:val="0000" w:firstRow="0" w:lastRow="0" w:firstColumn="0" w:lastColumn="0" w:noHBand="0" w:noVBand="0"/>
        </w:tblPrEx>
        <w:trPr>
          <w:trHeight w:val="363"/>
          <w:jc w:val="center"/>
        </w:trPr>
        <w:tc>
          <w:tcPr>
            <w:tcW w:w="4420" w:type="dxa"/>
            <w:gridSpan w:val="4"/>
            <w:tcBorders>
              <w:top w:val="single" w:sz="4" w:space="0" w:color="auto"/>
              <w:bottom w:val="single" w:sz="4" w:space="0" w:color="auto"/>
              <w:right w:val="single" w:sz="12" w:space="0" w:color="auto"/>
            </w:tcBorders>
            <w:vAlign w:val="center"/>
          </w:tcPr>
          <w:p w14:paraId="14B15FDC" w14:textId="77777777" w:rsidR="00922161" w:rsidRPr="003C0DD8" w:rsidRDefault="00922161" w:rsidP="00DA03F5">
            <w:pPr>
              <w:numPr>
                <w:ilvl w:val="0"/>
                <w:numId w:val="32"/>
              </w:numPr>
              <w:spacing w:before="40" w:after="40"/>
              <w:ind w:left="397" w:right="113" w:hanging="283"/>
              <w:rPr>
                <w:rFonts w:ascii="Arial" w:hAnsi="Arial" w:cs="Arial"/>
                <w:sz w:val="16"/>
                <w:szCs w:val="16"/>
                <w:lang w:val="es-BO"/>
              </w:rPr>
            </w:pPr>
            <w:r w:rsidRPr="003C0DD8">
              <w:rPr>
                <w:rFonts w:ascii="Arial" w:hAnsi="Arial" w:cs="Arial"/>
                <w:sz w:val="16"/>
                <w:szCs w:val="16"/>
                <w:lang w:val="es-BO"/>
              </w:rPr>
              <w:t>Garantía de Seriedad de Propuesta</w:t>
            </w:r>
          </w:p>
        </w:tc>
        <w:tc>
          <w:tcPr>
            <w:tcW w:w="637" w:type="dxa"/>
            <w:gridSpan w:val="4"/>
            <w:tcBorders>
              <w:top w:val="single" w:sz="4" w:space="0" w:color="auto"/>
              <w:left w:val="single" w:sz="12" w:space="0" w:color="auto"/>
              <w:bottom w:val="single" w:sz="4" w:space="0" w:color="auto"/>
              <w:right w:val="single" w:sz="4" w:space="0" w:color="auto"/>
            </w:tcBorders>
            <w:shd w:val="clear" w:color="auto" w:fill="FFFFFF"/>
          </w:tcPr>
          <w:p w14:paraId="73B72E18" w14:textId="77777777" w:rsidR="00922161" w:rsidRPr="003C0DD8" w:rsidRDefault="00922161" w:rsidP="00922161">
            <w:pPr>
              <w:jc w:val="both"/>
              <w:rPr>
                <w:rFonts w:ascii="Arial" w:hAnsi="Arial" w:cs="Arial"/>
                <w:sz w:val="16"/>
                <w:szCs w:val="16"/>
                <w:lang w:val="es-BO"/>
              </w:rPr>
            </w:pPr>
          </w:p>
        </w:tc>
        <w:tc>
          <w:tcPr>
            <w:tcW w:w="678" w:type="dxa"/>
            <w:gridSpan w:val="4"/>
            <w:tcBorders>
              <w:top w:val="single" w:sz="4" w:space="0" w:color="auto"/>
              <w:left w:val="single" w:sz="4" w:space="0" w:color="auto"/>
              <w:bottom w:val="single" w:sz="4" w:space="0" w:color="auto"/>
              <w:right w:val="single" w:sz="4" w:space="0" w:color="auto"/>
            </w:tcBorders>
            <w:shd w:val="clear" w:color="auto" w:fill="FFFFFF"/>
          </w:tcPr>
          <w:p w14:paraId="5570513E" w14:textId="77777777" w:rsidR="00922161" w:rsidRPr="003C0DD8" w:rsidRDefault="00922161" w:rsidP="00922161">
            <w:pPr>
              <w:jc w:val="both"/>
              <w:rPr>
                <w:rFonts w:ascii="Arial" w:hAnsi="Arial" w:cs="Arial"/>
                <w:sz w:val="16"/>
                <w:szCs w:val="16"/>
                <w:lang w:val="es-BO"/>
              </w:rPr>
            </w:pPr>
          </w:p>
        </w:tc>
        <w:tc>
          <w:tcPr>
            <w:tcW w:w="962" w:type="dxa"/>
            <w:gridSpan w:val="7"/>
            <w:tcBorders>
              <w:top w:val="single" w:sz="4" w:space="0" w:color="auto"/>
              <w:left w:val="single" w:sz="4" w:space="0" w:color="auto"/>
              <w:bottom w:val="single" w:sz="4" w:space="0" w:color="auto"/>
              <w:right w:val="single" w:sz="12" w:space="0" w:color="auto"/>
            </w:tcBorders>
            <w:shd w:val="clear" w:color="auto" w:fill="FFFFFF"/>
          </w:tcPr>
          <w:p w14:paraId="50E9A18C" w14:textId="77777777" w:rsidR="00922161" w:rsidRPr="003C0DD8" w:rsidRDefault="00922161" w:rsidP="00922161">
            <w:pPr>
              <w:jc w:val="both"/>
              <w:rPr>
                <w:rFonts w:ascii="Arial" w:hAnsi="Arial" w:cs="Arial"/>
                <w:sz w:val="16"/>
                <w:szCs w:val="16"/>
                <w:lang w:val="es-BO"/>
              </w:rPr>
            </w:pPr>
          </w:p>
        </w:tc>
        <w:tc>
          <w:tcPr>
            <w:tcW w:w="1005" w:type="dxa"/>
            <w:gridSpan w:val="5"/>
            <w:tcBorders>
              <w:top w:val="single" w:sz="4" w:space="0" w:color="auto"/>
              <w:left w:val="single" w:sz="12" w:space="0" w:color="auto"/>
              <w:bottom w:val="single" w:sz="4" w:space="0" w:color="auto"/>
              <w:right w:val="single" w:sz="2" w:space="0" w:color="auto"/>
            </w:tcBorders>
            <w:shd w:val="clear" w:color="auto" w:fill="FFFFFF"/>
          </w:tcPr>
          <w:p w14:paraId="2DE75286" w14:textId="77777777" w:rsidR="00922161" w:rsidRPr="003C0DD8" w:rsidRDefault="00922161" w:rsidP="00922161">
            <w:pPr>
              <w:jc w:val="both"/>
              <w:rPr>
                <w:rFonts w:ascii="Arial" w:hAnsi="Arial" w:cs="Arial"/>
                <w:sz w:val="16"/>
                <w:szCs w:val="16"/>
                <w:lang w:val="es-BO"/>
              </w:rPr>
            </w:pPr>
          </w:p>
        </w:tc>
        <w:tc>
          <w:tcPr>
            <w:tcW w:w="1152" w:type="dxa"/>
            <w:gridSpan w:val="6"/>
            <w:tcBorders>
              <w:top w:val="single" w:sz="4" w:space="0" w:color="auto"/>
              <w:left w:val="single" w:sz="2" w:space="0" w:color="auto"/>
              <w:bottom w:val="single" w:sz="4" w:space="0" w:color="auto"/>
              <w:right w:val="single" w:sz="12" w:space="0" w:color="auto"/>
            </w:tcBorders>
            <w:shd w:val="clear" w:color="auto" w:fill="FFFFFF"/>
          </w:tcPr>
          <w:p w14:paraId="1E55B047" w14:textId="77777777" w:rsidR="00922161" w:rsidRPr="003C0DD8" w:rsidRDefault="00922161" w:rsidP="00922161">
            <w:pPr>
              <w:jc w:val="both"/>
              <w:rPr>
                <w:rFonts w:ascii="Arial" w:hAnsi="Arial" w:cs="Arial"/>
                <w:sz w:val="16"/>
                <w:szCs w:val="16"/>
                <w:lang w:val="es-BO"/>
              </w:rPr>
            </w:pPr>
          </w:p>
        </w:tc>
      </w:tr>
      <w:tr w:rsidR="00922161" w:rsidRPr="003C0DD8" w14:paraId="5390EBB1" w14:textId="77777777" w:rsidTr="00922161">
        <w:tblPrEx>
          <w:tblLook w:val="0000" w:firstRow="0" w:lastRow="0" w:firstColumn="0" w:lastColumn="0" w:noHBand="0" w:noVBand="0"/>
        </w:tblPrEx>
        <w:trPr>
          <w:trHeight w:val="363"/>
          <w:jc w:val="center"/>
        </w:trPr>
        <w:tc>
          <w:tcPr>
            <w:tcW w:w="4420" w:type="dxa"/>
            <w:gridSpan w:val="4"/>
            <w:tcBorders>
              <w:top w:val="single" w:sz="4" w:space="0" w:color="auto"/>
              <w:bottom w:val="single" w:sz="4" w:space="0" w:color="auto"/>
              <w:right w:val="single" w:sz="12" w:space="0" w:color="auto"/>
            </w:tcBorders>
            <w:shd w:val="clear" w:color="auto" w:fill="DBE5F1"/>
            <w:vAlign w:val="center"/>
          </w:tcPr>
          <w:p w14:paraId="52561E53" w14:textId="77777777" w:rsidR="00922161" w:rsidRPr="003C0DD8" w:rsidRDefault="00922161" w:rsidP="00922161">
            <w:pPr>
              <w:ind w:left="397" w:right="113" w:hanging="283"/>
              <w:rPr>
                <w:rFonts w:ascii="Arial" w:hAnsi="Arial" w:cs="Arial"/>
                <w:b/>
                <w:sz w:val="16"/>
                <w:szCs w:val="16"/>
                <w:lang w:val="es-BO"/>
              </w:rPr>
            </w:pPr>
            <w:r w:rsidRPr="003C0DD8">
              <w:rPr>
                <w:rFonts w:ascii="Arial" w:hAnsi="Arial" w:cs="Arial"/>
                <w:b/>
                <w:sz w:val="16"/>
                <w:szCs w:val="16"/>
                <w:lang w:val="es-BO"/>
              </w:rPr>
              <w:t>PROPUESTA TÉCNICA</w:t>
            </w:r>
          </w:p>
        </w:tc>
        <w:tc>
          <w:tcPr>
            <w:tcW w:w="4434" w:type="dxa"/>
            <w:gridSpan w:val="26"/>
            <w:tcBorders>
              <w:top w:val="single" w:sz="4" w:space="0" w:color="auto"/>
              <w:left w:val="single" w:sz="12" w:space="0" w:color="auto"/>
              <w:bottom w:val="single" w:sz="4" w:space="0" w:color="auto"/>
              <w:right w:val="single" w:sz="12" w:space="0" w:color="auto"/>
            </w:tcBorders>
            <w:shd w:val="clear" w:color="auto" w:fill="DBE5F1"/>
          </w:tcPr>
          <w:p w14:paraId="4CD647E5" w14:textId="77777777" w:rsidR="00922161" w:rsidRPr="003C0DD8" w:rsidRDefault="00922161" w:rsidP="00922161">
            <w:pPr>
              <w:jc w:val="both"/>
              <w:rPr>
                <w:rFonts w:ascii="Arial" w:hAnsi="Arial" w:cs="Arial"/>
                <w:sz w:val="16"/>
                <w:szCs w:val="16"/>
                <w:lang w:val="es-BO"/>
              </w:rPr>
            </w:pPr>
          </w:p>
        </w:tc>
      </w:tr>
      <w:tr w:rsidR="00922161" w:rsidRPr="003C0DD8" w14:paraId="5F4793CB" w14:textId="77777777" w:rsidTr="00922161">
        <w:tblPrEx>
          <w:tblLook w:val="0000" w:firstRow="0" w:lastRow="0" w:firstColumn="0" w:lastColumn="0" w:noHBand="0" w:noVBand="0"/>
        </w:tblPrEx>
        <w:trPr>
          <w:trHeight w:val="363"/>
          <w:jc w:val="center"/>
        </w:trPr>
        <w:tc>
          <w:tcPr>
            <w:tcW w:w="4420" w:type="dxa"/>
            <w:gridSpan w:val="4"/>
            <w:tcBorders>
              <w:top w:val="single" w:sz="4" w:space="0" w:color="auto"/>
              <w:bottom w:val="single" w:sz="4" w:space="0" w:color="auto"/>
              <w:right w:val="single" w:sz="12" w:space="0" w:color="auto"/>
            </w:tcBorders>
            <w:vAlign w:val="center"/>
          </w:tcPr>
          <w:p w14:paraId="72E6A255" w14:textId="5EF67663" w:rsidR="00922161" w:rsidRPr="003C0DD8" w:rsidRDefault="00922161" w:rsidP="00DA03F5">
            <w:pPr>
              <w:numPr>
                <w:ilvl w:val="0"/>
                <w:numId w:val="32"/>
              </w:numPr>
              <w:spacing w:before="40" w:after="40"/>
              <w:ind w:left="397" w:right="113" w:hanging="284"/>
              <w:jc w:val="both"/>
              <w:rPr>
                <w:rFonts w:ascii="Arial" w:hAnsi="Arial" w:cs="Arial"/>
                <w:sz w:val="16"/>
                <w:lang w:val="es-BO"/>
              </w:rPr>
            </w:pPr>
            <w:r w:rsidRPr="003C0DD8">
              <w:rPr>
                <w:rFonts w:ascii="Arial" w:hAnsi="Arial" w:cs="Arial"/>
                <w:b/>
                <w:sz w:val="16"/>
                <w:lang w:val="es-BO"/>
              </w:rPr>
              <w:t>Formulario C-1</w:t>
            </w:r>
            <w:r w:rsidR="001E4D14" w:rsidRPr="003C0DD8">
              <w:rPr>
                <w:rFonts w:ascii="Arial" w:hAnsi="Arial" w:cs="Arial"/>
                <w:b/>
                <w:sz w:val="16"/>
                <w:lang w:val="es-BO"/>
              </w:rPr>
              <w:t>a</w:t>
            </w:r>
            <w:r w:rsidRPr="003C0DD8">
              <w:rPr>
                <w:rFonts w:ascii="Arial" w:hAnsi="Arial" w:cs="Arial"/>
                <w:sz w:val="16"/>
                <w:lang w:val="es-BO"/>
              </w:rPr>
              <w:t xml:space="preserve"> Hoja de Vida de los Ejecutivos</w:t>
            </w:r>
          </w:p>
        </w:tc>
        <w:tc>
          <w:tcPr>
            <w:tcW w:w="637" w:type="dxa"/>
            <w:gridSpan w:val="4"/>
            <w:tcBorders>
              <w:top w:val="single" w:sz="4" w:space="0" w:color="auto"/>
              <w:left w:val="single" w:sz="12" w:space="0" w:color="auto"/>
              <w:bottom w:val="single" w:sz="4" w:space="0" w:color="auto"/>
              <w:right w:val="single" w:sz="4" w:space="0" w:color="auto"/>
            </w:tcBorders>
            <w:shd w:val="clear" w:color="auto" w:fill="FFFFFF"/>
          </w:tcPr>
          <w:p w14:paraId="14EE9D01" w14:textId="77777777" w:rsidR="00922161" w:rsidRPr="003C0DD8" w:rsidRDefault="00922161" w:rsidP="00922161">
            <w:pPr>
              <w:jc w:val="both"/>
              <w:rPr>
                <w:rFonts w:ascii="Arial" w:hAnsi="Arial" w:cs="Arial"/>
                <w:sz w:val="16"/>
                <w:szCs w:val="16"/>
                <w:lang w:val="es-BO"/>
              </w:rPr>
            </w:pPr>
          </w:p>
        </w:tc>
        <w:tc>
          <w:tcPr>
            <w:tcW w:w="678" w:type="dxa"/>
            <w:gridSpan w:val="4"/>
            <w:tcBorders>
              <w:top w:val="single" w:sz="4" w:space="0" w:color="auto"/>
              <w:left w:val="single" w:sz="4" w:space="0" w:color="auto"/>
              <w:bottom w:val="single" w:sz="4" w:space="0" w:color="auto"/>
              <w:right w:val="single" w:sz="4" w:space="0" w:color="auto"/>
            </w:tcBorders>
            <w:shd w:val="clear" w:color="auto" w:fill="FFFFFF"/>
          </w:tcPr>
          <w:p w14:paraId="2109E83C" w14:textId="77777777" w:rsidR="00922161" w:rsidRPr="003C0DD8" w:rsidRDefault="00922161" w:rsidP="00922161">
            <w:pPr>
              <w:jc w:val="both"/>
              <w:rPr>
                <w:rFonts w:ascii="Arial" w:hAnsi="Arial" w:cs="Arial"/>
                <w:sz w:val="16"/>
                <w:szCs w:val="16"/>
                <w:lang w:val="es-BO"/>
              </w:rPr>
            </w:pPr>
          </w:p>
        </w:tc>
        <w:tc>
          <w:tcPr>
            <w:tcW w:w="962" w:type="dxa"/>
            <w:gridSpan w:val="7"/>
            <w:tcBorders>
              <w:top w:val="single" w:sz="4" w:space="0" w:color="auto"/>
              <w:left w:val="single" w:sz="4" w:space="0" w:color="auto"/>
              <w:bottom w:val="single" w:sz="4" w:space="0" w:color="auto"/>
              <w:right w:val="single" w:sz="12" w:space="0" w:color="auto"/>
            </w:tcBorders>
            <w:shd w:val="clear" w:color="auto" w:fill="FFFFFF"/>
          </w:tcPr>
          <w:p w14:paraId="141F1A78" w14:textId="77777777" w:rsidR="00922161" w:rsidRPr="003C0DD8" w:rsidRDefault="00922161" w:rsidP="00922161">
            <w:pPr>
              <w:jc w:val="both"/>
              <w:rPr>
                <w:rFonts w:ascii="Arial" w:hAnsi="Arial" w:cs="Arial"/>
                <w:sz w:val="16"/>
                <w:szCs w:val="16"/>
                <w:lang w:val="es-BO"/>
              </w:rPr>
            </w:pPr>
          </w:p>
        </w:tc>
        <w:tc>
          <w:tcPr>
            <w:tcW w:w="1005" w:type="dxa"/>
            <w:gridSpan w:val="5"/>
            <w:tcBorders>
              <w:top w:val="single" w:sz="4" w:space="0" w:color="auto"/>
              <w:left w:val="single" w:sz="12" w:space="0" w:color="auto"/>
              <w:bottom w:val="single" w:sz="4" w:space="0" w:color="auto"/>
              <w:right w:val="single" w:sz="2" w:space="0" w:color="auto"/>
            </w:tcBorders>
            <w:shd w:val="clear" w:color="auto" w:fill="FFFFFF"/>
          </w:tcPr>
          <w:p w14:paraId="08472AD0" w14:textId="77777777" w:rsidR="00922161" w:rsidRPr="003C0DD8" w:rsidRDefault="00922161" w:rsidP="00922161">
            <w:pPr>
              <w:jc w:val="both"/>
              <w:rPr>
                <w:rFonts w:ascii="Arial" w:hAnsi="Arial" w:cs="Arial"/>
                <w:sz w:val="16"/>
                <w:szCs w:val="16"/>
                <w:lang w:val="es-BO"/>
              </w:rPr>
            </w:pPr>
          </w:p>
        </w:tc>
        <w:tc>
          <w:tcPr>
            <w:tcW w:w="1152" w:type="dxa"/>
            <w:gridSpan w:val="6"/>
            <w:tcBorders>
              <w:top w:val="single" w:sz="4" w:space="0" w:color="auto"/>
              <w:left w:val="single" w:sz="2" w:space="0" w:color="auto"/>
              <w:bottom w:val="single" w:sz="4" w:space="0" w:color="auto"/>
              <w:right w:val="single" w:sz="12" w:space="0" w:color="auto"/>
            </w:tcBorders>
            <w:shd w:val="clear" w:color="auto" w:fill="FFFFFF"/>
          </w:tcPr>
          <w:p w14:paraId="2D423066" w14:textId="77777777" w:rsidR="00922161" w:rsidRPr="003C0DD8" w:rsidRDefault="00922161" w:rsidP="00922161">
            <w:pPr>
              <w:jc w:val="both"/>
              <w:rPr>
                <w:rFonts w:ascii="Arial" w:hAnsi="Arial" w:cs="Arial"/>
                <w:sz w:val="16"/>
                <w:szCs w:val="16"/>
                <w:lang w:val="es-BO"/>
              </w:rPr>
            </w:pPr>
          </w:p>
        </w:tc>
      </w:tr>
      <w:tr w:rsidR="00922161" w:rsidRPr="003C0DD8" w14:paraId="65600044" w14:textId="77777777" w:rsidTr="00922161">
        <w:tblPrEx>
          <w:tblLook w:val="0000" w:firstRow="0" w:lastRow="0" w:firstColumn="0" w:lastColumn="0" w:noHBand="0" w:noVBand="0"/>
        </w:tblPrEx>
        <w:trPr>
          <w:trHeight w:val="363"/>
          <w:jc w:val="center"/>
        </w:trPr>
        <w:tc>
          <w:tcPr>
            <w:tcW w:w="4420" w:type="dxa"/>
            <w:gridSpan w:val="4"/>
            <w:tcBorders>
              <w:top w:val="single" w:sz="4" w:space="0" w:color="auto"/>
              <w:bottom w:val="single" w:sz="4" w:space="0" w:color="auto"/>
              <w:right w:val="single" w:sz="12" w:space="0" w:color="auto"/>
            </w:tcBorders>
            <w:vAlign w:val="center"/>
          </w:tcPr>
          <w:p w14:paraId="57FDAB4F" w14:textId="20E8B196" w:rsidR="00922161" w:rsidRPr="003C0DD8" w:rsidRDefault="00922161" w:rsidP="00DA03F5">
            <w:pPr>
              <w:numPr>
                <w:ilvl w:val="0"/>
                <w:numId w:val="32"/>
              </w:numPr>
              <w:spacing w:before="40" w:after="40"/>
              <w:ind w:left="397" w:right="113" w:hanging="284"/>
              <w:jc w:val="both"/>
              <w:rPr>
                <w:rFonts w:ascii="Arial" w:hAnsi="Arial" w:cs="Arial"/>
                <w:sz w:val="16"/>
                <w:lang w:val="es-BO"/>
              </w:rPr>
            </w:pPr>
            <w:r w:rsidRPr="003C0DD8">
              <w:rPr>
                <w:rFonts w:ascii="Arial" w:hAnsi="Arial" w:cs="Arial"/>
                <w:b/>
                <w:sz w:val="16"/>
                <w:lang w:val="es-BO"/>
              </w:rPr>
              <w:t>Formulario  C-1</w:t>
            </w:r>
            <w:r w:rsidR="001E4D14" w:rsidRPr="003C0DD8">
              <w:rPr>
                <w:rFonts w:ascii="Arial" w:hAnsi="Arial" w:cs="Arial"/>
                <w:b/>
                <w:sz w:val="16"/>
                <w:lang w:val="es-BO"/>
              </w:rPr>
              <w:t>b</w:t>
            </w:r>
            <w:r w:rsidRPr="003C0DD8">
              <w:rPr>
                <w:rFonts w:ascii="Arial" w:hAnsi="Arial" w:cs="Arial"/>
                <w:sz w:val="16"/>
                <w:lang w:val="es-BO"/>
              </w:rPr>
              <w:t xml:space="preserve"> Distribución de riesgo (si corresponde)</w:t>
            </w:r>
          </w:p>
        </w:tc>
        <w:tc>
          <w:tcPr>
            <w:tcW w:w="637" w:type="dxa"/>
            <w:gridSpan w:val="4"/>
            <w:tcBorders>
              <w:top w:val="single" w:sz="4" w:space="0" w:color="auto"/>
              <w:left w:val="single" w:sz="12" w:space="0" w:color="auto"/>
              <w:bottom w:val="single" w:sz="4" w:space="0" w:color="auto"/>
              <w:right w:val="single" w:sz="4" w:space="0" w:color="auto"/>
            </w:tcBorders>
            <w:shd w:val="clear" w:color="auto" w:fill="FFFFFF"/>
          </w:tcPr>
          <w:p w14:paraId="39A1EA5D" w14:textId="77777777" w:rsidR="00922161" w:rsidRPr="003C0DD8" w:rsidRDefault="00922161" w:rsidP="00922161">
            <w:pPr>
              <w:jc w:val="both"/>
              <w:rPr>
                <w:rFonts w:ascii="Arial" w:hAnsi="Arial" w:cs="Arial"/>
                <w:sz w:val="16"/>
                <w:szCs w:val="16"/>
                <w:lang w:val="es-BO"/>
              </w:rPr>
            </w:pPr>
          </w:p>
        </w:tc>
        <w:tc>
          <w:tcPr>
            <w:tcW w:w="678" w:type="dxa"/>
            <w:gridSpan w:val="4"/>
            <w:tcBorders>
              <w:top w:val="single" w:sz="4" w:space="0" w:color="auto"/>
              <w:left w:val="single" w:sz="4" w:space="0" w:color="auto"/>
              <w:bottom w:val="single" w:sz="4" w:space="0" w:color="auto"/>
              <w:right w:val="single" w:sz="4" w:space="0" w:color="auto"/>
            </w:tcBorders>
            <w:shd w:val="clear" w:color="auto" w:fill="FFFFFF"/>
          </w:tcPr>
          <w:p w14:paraId="13A8C482" w14:textId="77777777" w:rsidR="00922161" w:rsidRPr="003C0DD8" w:rsidRDefault="00922161" w:rsidP="00922161">
            <w:pPr>
              <w:jc w:val="both"/>
              <w:rPr>
                <w:rFonts w:ascii="Arial" w:hAnsi="Arial" w:cs="Arial"/>
                <w:sz w:val="16"/>
                <w:szCs w:val="16"/>
                <w:lang w:val="es-BO"/>
              </w:rPr>
            </w:pPr>
          </w:p>
        </w:tc>
        <w:tc>
          <w:tcPr>
            <w:tcW w:w="962" w:type="dxa"/>
            <w:gridSpan w:val="7"/>
            <w:tcBorders>
              <w:top w:val="single" w:sz="4" w:space="0" w:color="auto"/>
              <w:left w:val="single" w:sz="4" w:space="0" w:color="auto"/>
              <w:bottom w:val="single" w:sz="4" w:space="0" w:color="auto"/>
              <w:right w:val="single" w:sz="12" w:space="0" w:color="auto"/>
            </w:tcBorders>
            <w:shd w:val="clear" w:color="auto" w:fill="FFFFFF"/>
          </w:tcPr>
          <w:p w14:paraId="4C877715" w14:textId="77777777" w:rsidR="00922161" w:rsidRPr="003C0DD8" w:rsidRDefault="00922161" w:rsidP="00922161">
            <w:pPr>
              <w:jc w:val="both"/>
              <w:rPr>
                <w:rFonts w:ascii="Arial" w:hAnsi="Arial" w:cs="Arial"/>
                <w:sz w:val="16"/>
                <w:szCs w:val="16"/>
                <w:lang w:val="es-BO"/>
              </w:rPr>
            </w:pPr>
          </w:p>
        </w:tc>
        <w:tc>
          <w:tcPr>
            <w:tcW w:w="1005" w:type="dxa"/>
            <w:gridSpan w:val="5"/>
            <w:tcBorders>
              <w:top w:val="single" w:sz="4" w:space="0" w:color="auto"/>
              <w:left w:val="single" w:sz="12" w:space="0" w:color="auto"/>
              <w:bottom w:val="single" w:sz="4" w:space="0" w:color="auto"/>
              <w:right w:val="single" w:sz="2" w:space="0" w:color="auto"/>
            </w:tcBorders>
            <w:shd w:val="clear" w:color="auto" w:fill="FFFFFF"/>
          </w:tcPr>
          <w:p w14:paraId="03F041E4" w14:textId="77777777" w:rsidR="00922161" w:rsidRPr="003C0DD8" w:rsidRDefault="00922161" w:rsidP="00922161">
            <w:pPr>
              <w:jc w:val="both"/>
              <w:rPr>
                <w:rFonts w:ascii="Arial" w:hAnsi="Arial" w:cs="Arial"/>
                <w:sz w:val="16"/>
                <w:szCs w:val="16"/>
                <w:lang w:val="es-BO"/>
              </w:rPr>
            </w:pPr>
          </w:p>
        </w:tc>
        <w:tc>
          <w:tcPr>
            <w:tcW w:w="1152" w:type="dxa"/>
            <w:gridSpan w:val="6"/>
            <w:tcBorders>
              <w:top w:val="single" w:sz="4" w:space="0" w:color="auto"/>
              <w:left w:val="single" w:sz="2" w:space="0" w:color="auto"/>
              <w:bottom w:val="single" w:sz="4" w:space="0" w:color="auto"/>
              <w:right w:val="single" w:sz="12" w:space="0" w:color="auto"/>
            </w:tcBorders>
            <w:shd w:val="clear" w:color="auto" w:fill="FFFFFF"/>
          </w:tcPr>
          <w:p w14:paraId="331C7277" w14:textId="77777777" w:rsidR="00922161" w:rsidRPr="003C0DD8" w:rsidRDefault="00922161" w:rsidP="00922161">
            <w:pPr>
              <w:jc w:val="both"/>
              <w:rPr>
                <w:rFonts w:ascii="Arial" w:hAnsi="Arial" w:cs="Arial"/>
                <w:sz w:val="16"/>
                <w:szCs w:val="16"/>
                <w:lang w:val="es-BO"/>
              </w:rPr>
            </w:pPr>
          </w:p>
        </w:tc>
      </w:tr>
      <w:tr w:rsidR="00922161" w:rsidRPr="003C0DD8" w14:paraId="304A3456" w14:textId="77777777" w:rsidTr="00922161">
        <w:tblPrEx>
          <w:tblLook w:val="0000" w:firstRow="0" w:lastRow="0" w:firstColumn="0" w:lastColumn="0" w:noHBand="0" w:noVBand="0"/>
        </w:tblPrEx>
        <w:trPr>
          <w:trHeight w:val="363"/>
          <w:jc w:val="center"/>
        </w:trPr>
        <w:tc>
          <w:tcPr>
            <w:tcW w:w="4420" w:type="dxa"/>
            <w:gridSpan w:val="4"/>
            <w:tcBorders>
              <w:top w:val="single" w:sz="4" w:space="0" w:color="auto"/>
              <w:bottom w:val="single" w:sz="4" w:space="0" w:color="auto"/>
              <w:right w:val="single" w:sz="12" w:space="0" w:color="auto"/>
            </w:tcBorders>
            <w:vAlign w:val="center"/>
          </w:tcPr>
          <w:p w14:paraId="2EF72405" w14:textId="5E3B2519" w:rsidR="00922161" w:rsidRPr="003C0DD8" w:rsidRDefault="001E4D14" w:rsidP="00DA03F5">
            <w:pPr>
              <w:numPr>
                <w:ilvl w:val="0"/>
                <w:numId w:val="32"/>
              </w:numPr>
              <w:spacing w:before="40" w:after="40"/>
              <w:ind w:left="397" w:right="113" w:hanging="284"/>
              <w:jc w:val="both"/>
              <w:rPr>
                <w:rFonts w:ascii="Arial" w:hAnsi="Arial" w:cs="Arial"/>
                <w:sz w:val="16"/>
                <w:lang w:val="es-BO"/>
              </w:rPr>
            </w:pPr>
            <w:r w:rsidRPr="003C0DD8">
              <w:rPr>
                <w:rFonts w:ascii="Arial" w:hAnsi="Arial" w:cs="Arial"/>
                <w:b/>
                <w:sz w:val="16"/>
                <w:lang w:val="es-BO"/>
              </w:rPr>
              <w:t>Formularios C-1c</w:t>
            </w:r>
            <w:r w:rsidR="00922161" w:rsidRPr="003C0DD8">
              <w:rPr>
                <w:rFonts w:ascii="Arial" w:hAnsi="Arial" w:cs="Arial"/>
                <w:b/>
                <w:sz w:val="16"/>
                <w:lang w:val="es-BO"/>
              </w:rPr>
              <w:t xml:space="preserve"> o C-1</w:t>
            </w:r>
            <w:r w:rsidRPr="003C0DD8">
              <w:rPr>
                <w:rFonts w:ascii="Arial" w:hAnsi="Arial" w:cs="Arial"/>
                <w:b/>
                <w:sz w:val="16"/>
                <w:lang w:val="es-BO"/>
              </w:rPr>
              <w:t>d</w:t>
            </w:r>
            <w:r w:rsidR="00922161" w:rsidRPr="003C0DD8">
              <w:rPr>
                <w:rFonts w:ascii="Arial" w:hAnsi="Arial" w:cs="Arial"/>
                <w:sz w:val="16"/>
                <w:lang w:val="es-BO"/>
              </w:rPr>
              <w:t xml:space="preserve"> Datos del Reasegurador o Corredor de Reaseguros (si corresponde)</w:t>
            </w:r>
          </w:p>
        </w:tc>
        <w:tc>
          <w:tcPr>
            <w:tcW w:w="637" w:type="dxa"/>
            <w:gridSpan w:val="4"/>
            <w:tcBorders>
              <w:top w:val="single" w:sz="4" w:space="0" w:color="auto"/>
              <w:left w:val="single" w:sz="12" w:space="0" w:color="auto"/>
              <w:bottom w:val="single" w:sz="4" w:space="0" w:color="auto"/>
              <w:right w:val="single" w:sz="4" w:space="0" w:color="auto"/>
            </w:tcBorders>
            <w:shd w:val="clear" w:color="auto" w:fill="FFFFFF"/>
          </w:tcPr>
          <w:p w14:paraId="5A2D9C32" w14:textId="77777777" w:rsidR="00922161" w:rsidRPr="003C0DD8" w:rsidRDefault="00922161" w:rsidP="00922161">
            <w:pPr>
              <w:jc w:val="both"/>
              <w:rPr>
                <w:rFonts w:ascii="Arial" w:hAnsi="Arial" w:cs="Arial"/>
                <w:sz w:val="16"/>
                <w:szCs w:val="16"/>
                <w:lang w:val="es-BO"/>
              </w:rPr>
            </w:pPr>
          </w:p>
        </w:tc>
        <w:tc>
          <w:tcPr>
            <w:tcW w:w="678" w:type="dxa"/>
            <w:gridSpan w:val="4"/>
            <w:tcBorders>
              <w:top w:val="single" w:sz="4" w:space="0" w:color="auto"/>
              <w:left w:val="single" w:sz="4" w:space="0" w:color="auto"/>
              <w:bottom w:val="single" w:sz="4" w:space="0" w:color="auto"/>
              <w:right w:val="single" w:sz="4" w:space="0" w:color="auto"/>
            </w:tcBorders>
            <w:shd w:val="clear" w:color="auto" w:fill="FFFFFF"/>
          </w:tcPr>
          <w:p w14:paraId="22CE15D7" w14:textId="77777777" w:rsidR="00922161" w:rsidRPr="003C0DD8" w:rsidRDefault="00922161" w:rsidP="00922161">
            <w:pPr>
              <w:jc w:val="both"/>
              <w:rPr>
                <w:rFonts w:ascii="Arial" w:hAnsi="Arial" w:cs="Arial"/>
                <w:sz w:val="16"/>
                <w:szCs w:val="16"/>
                <w:lang w:val="es-BO"/>
              </w:rPr>
            </w:pPr>
          </w:p>
        </w:tc>
        <w:tc>
          <w:tcPr>
            <w:tcW w:w="962" w:type="dxa"/>
            <w:gridSpan w:val="7"/>
            <w:tcBorders>
              <w:top w:val="single" w:sz="4" w:space="0" w:color="auto"/>
              <w:left w:val="single" w:sz="4" w:space="0" w:color="auto"/>
              <w:bottom w:val="single" w:sz="4" w:space="0" w:color="auto"/>
              <w:right w:val="single" w:sz="12" w:space="0" w:color="auto"/>
            </w:tcBorders>
            <w:shd w:val="clear" w:color="auto" w:fill="FFFFFF"/>
          </w:tcPr>
          <w:p w14:paraId="57288D41" w14:textId="77777777" w:rsidR="00922161" w:rsidRPr="003C0DD8" w:rsidRDefault="00922161" w:rsidP="00922161">
            <w:pPr>
              <w:jc w:val="both"/>
              <w:rPr>
                <w:rFonts w:ascii="Arial" w:hAnsi="Arial" w:cs="Arial"/>
                <w:sz w:val="16"/>
                <w:szCs w:val="16"/>
                <w:lang w:val="es-BO"/>
              </w:rPr>
            </w:pPr>
          </w:p>
        </w:tc>
        <w:tc>
          <w:tcPr>
            <w:tcW w:w="1005" w:type="dxa"/>
            <w:gridSpan w:val="5"/>
            <w:tcBorders>
              <w:top w:val="single" w:sz="4" w:space="0" w:color="auto"/>
              <w:left w:val="single" w:sz="12" w:space="0" w:color="auto"/>
              <w:bottom w:val="single" w:sz="4" w:space="0" w:color="auto"/>
              <w:right w:val="single" w:sz="2" w:space="0" w:color="auto"/>
            </w:tcBorders>
            <w:shd w:val="clear" w:color="auto" w:fill="FFFFFF"/>
          </w:tcPr>
          <w:p w14:paraId="49BFE0A3" w14:textId="77777777" w:rsidR="00922161" w:rsidRPr="003C0DD8" w:rsidRDefault="00922161" w:rsidP="00922161">
            <w:pPr>
              <w:jc w:val="both"/>
              <w:rPr>
                <w:rFonts w:ascii="Arial" w:hAnsi="Arial" w:cs="Arial"/>
                <w:sz w:val="16"/>
                <w:szCs w:val="16"/>
                <w:lang w:val="es-BO"/>
              </w:rPr>
            </w:pPr>
          </w:p>
        </w:tc>
        <w:tc>
          <w:tcPr>
            <w:tcW w:w="1152" w:type="dxa"/>
            <w:gridSpan w:val="6"/>
            <w:tcBorders>
              <w:top w:val="single" w:sz="4" w:space="0" w:color="auto"/>
              <w:left w:val="single" w:sz="2" w:space="0" w:color="auto"/>
              <w:bottom w:val="single" w:sz="4" w:space="0" w:color="auto"/>
              <w:right w:val="single" w:sz="12" w:space="0" w:color="auto"/>
            </w:tcBorders>
            <w:shd w:val="clear" w:color="auto" w:fill="FFFFFF"/>
          </w:tcPr>
          <w:p w14:paraId="6119A7E0" w14:textId="77777777" w:rsidR="00922161" w:rsidRPr="003C0DD8" w:rsidRDefault="00922161" w:rsidP="00922161">
            <w:pPr>
              <w:jc w:val="both"/>
              <w:rPr>
                <w:rFonts w:ascii="Arial" w:hAnsi="Arial" w:cs="Arial"/>
                <w:sz w:val="16"/>
                <w:szCs w:val="16"/>
                <w:lang w:val="es-BO"/>
              </w:rPr>
            </w:pPr>
          </w:p>
        </w:tc>
      </w:tr>
      <w:tr w:rsidR="00922161" w:rsidRPr="003C0DD8" w14:paraId="75FC8401" w14:textId="77777777" w:rsidTr="00922161">
        <w:tblPrEx>
          <w:tblLook w:val="0000" w:firstRow="0" w:lastRow="0" w:firstColumn="0" w:lastColumn="0" w:noHBand="0" w:noVBand="0"/>
        </w:tblPrEx>
        <w:trPr>
          <w:trHeight w:val="363"/>
          <w:jc w:val="center"/>
        </w:trPr>
        <w:tc>
          <w:tcPr>
            <w:tcW w:w="4420" w:type="dxa"/>
            <w:gridSpan w:val="4"/>
            <w:tcBorders>
              <w:top w:val="single" w:sz="4" w:space="0" w:color="auto"/>
              <w:bottom w:val="single" w:sz="4" w:space="0" w:color="auto"/>
              <w:right w:val="single" w:sz="12" w:space="0" w:color="auto"/>
            </w:tcBorders>
            <w:vAlign w:val="center"/>
          </w:tcPr>
          <w:p w14:paraId="29C699AA" w14:textId="06B4ACD9" w:rsidR="00922161" w:rsidRPr="003C0DD8" w:rsidRDefault="00922161" w:rsidP="00DA03F5">
            <w:pPr>
              <w:numPr>
                <w:ilvl w:val="0"/>
                <w:numId w:val="32"/>
              </w:numPr>
              <w:spacing w:before="40" w:after="40"/>
              <w:ind w:left="397" w:right="113" w:hanging="284"/>
              <w:jc w:val="both"/>
              <w:rPr>
                <w:rFonts w:ascii="Arial" w:hAnsi="Arial" w:cs="Arial"/>
                <w:b/>
                <w:sz w:val="16"/>
                <w:lang w:val="es-BO"/>
              </w:rPr>
            </w:pPr>
            <w:r w:rsidRPr="003C0DD8">
              <w:rPr>
                <w:rFonts w:ascii="Arial" w:hAnsi="Arial" w:cs="Arial"/>
                <w:sz w:val="16"/>
                <w:lang w:val="es-BO"/>
              </w:rPr>
              <w:t xml:space="preserve">Modelos de Condicionados Generales </w:t>
            </w:r>
            <w:r w:rsidR="00282DD1" w:rsidRPr="003C0DD8">
              <w:rPr>
                <w:rFonts w:ascii="Arial" w:hAnsi="Arial" w:cs="Arial"/>
                <w:sz w:val="16"/>
                <w:lang w:val="es-BO"/>
              </w:rPr>
              <w:t>y cuando corresponda cláusulas adicionales y Anexos, emitidos por la Entidad Aseguradora.</w:t>
            </w:r>
          </w:p>
        </w:tc>
        <w:tc>
          <w:tcPr>
            <w:tcW w:w="637" w:type="dxa"/>
            <w:gridSpan w:val="4"/>
            <w:tcBorders>
              <w:top w:val="single" w:sz="4" w:space="0" w:color="auto"/>
              <w:left w:val="single" w:sz="12" w:space="0" w:color="auto"/>
              <w:bottom w:val="single" w:sz="4" w:space="0" w:color="auto"/>
              <w:right w:val="single" w:sz="4" w:space="0" w:color="auto"/>
            </w:tcBorders>
            <w:shd w:val="clear" w:color="auto" w:fill="FFFFFF"/>
          </w:tcPr>
          <w:p w14:paraId="4301E11B" w14:textId="77777777" w:rsidR="00922161" w:rsidRPr="003C0DD8" w:rsidRDefault="00922161" w:rsidP="00922161">
            <w:pPr>
              <w:jc w:val="both"/>
              <w:rPr>
                <w:rFonts w:ascii="Arial" w:hAnsi="Arial" w:cs="Arial"/>
                <w:sz w:val="16"/>
                <w:szCs w:val="16"/>
                <w:lang w:val="es-BO"/>
              </w:rPr>
            </w:pPr>
          </w:p>
        </w:tc>
        <w:tc>
          <w:tcPr>
            <w:tcW w:w="678" w:type="dxa"/>
            <w:gridSpan w:val="4"/>
            <w:tcBorders>
              <w:top w:val="single" w:sz="4" w:space="0" w:color="auto"/>
              <w:left w:val="single" w:sz="4" w:space="0" w:color="auto"/>
              <w:bottom w:val="single" w:sz="4" w:space="0" w:color="auto"/>
              <w:right w:val="single" w:sz="4" w:space="0" w:color="auto"/>
            </w:tcBorders>
            <w:shd w:val="clear" w:color="auto" w:fill="FFFFFF"/>
          </w:tcPr>
          <w:p w14:paraId="3A259430" w14:textId="77777777" w:rsidR="00922161" w:rsidRPr="003C0DD8" w:rsidRDefault="00922161" w:rsidP="00922161">
            <w:pPr>
              <w:jc w:val="both"/>
              <w:rPr>
                <w:rFonts w:ascii="Arial" w:hAnsi="Arial" w:cs="Arial"/>
                <w:sz w:val="16"/>
                <w:szCs w:val="16"/>
                <w:lang w:val="es-BO"/>
              </w:rPr>
            </w:pPr>
          </w:p>
        </w:tc>
        <w:tc>
          <w:tcPr>
            <w:tcW w:w="962" w:type="dxa"/>
            <w:gridSpan w:val="7"/>
            <w:tcBorders>
              <w:top w:val="single" w:sz="4" w:space="0" w:color="auto"/>
              <w:left w:val="single" w:sz="4" w:space="0" w:color="auto"/>
              <w:bottom w:val="single" w:sz="4" w:space="0" w:color="auto"/>
              <w:right w:val="single" w:sz="12" w:space="0" w:color="auto"/>
            </w:tcBorders>
            <w:shd w:val="clear" w:color="auto" w:fill="FFFFFF"/>
          </w:tcPr>
          <w:p w14:paraId="4EB2C4F0" w14:textId="77777777" w:rsidR="00922161" w:rsidRPr="003C0DD8" w:rsidRDefault="00922161" w:rsidP="00922161">
            <w:pPr>
              <w:jc w:val="both"/>
              <w:rPr>
                <w:rFonts w:ascii="Arial" w:hAnsi="Arial" w:cs="Arial"/>
                <w:sz w:val="16"/>
                <w:szCs w:val="16"/>
                <w:lang w:val="es-BO"/>
              </w:rPr>
            </w:pPr>
          </w:p>
        </w:tc>
        <w:tc>
          <w:tcPr>
            <w:tcW w:w="1005" w:type="dxa"/>
            <w:gridSpan w:val="5"/>
            <w:tcBorders>
              <w:top w:val="single" w:sz="4" w:space="0" w:color="auto"/>
              <w:left w:val="single" w:sz="12" w:space="0" w:color="auto"/>
              <w:bottom w:val="single" w:sz="4" w:space="0" w:color="auto"/>
              <w:right w:val="single" w:sz="2" w:space="0" w:color="auto"/>
            </w:tcBorders>
            <w:shd w:val="clear" w:color="auto" w:fill="FFFFFF"/>
          </w:tcPr>
          <w:p w14:paraId="3B39FA50" w14:textId="77777777" w:rsidR="00922161" w:rsidRPr="003C0DD8" w:rsidRDefault="00922161" w:rsidP="00922161">
            <w:pPr>
              <w:jc w:val="both"/>
              <w:rPr>
                <w:rFonts w:ascii="Arial" w:hAnsi="Arial" w:cs="Arial"/>
                <w:sz w:val="16"/>
                <w:szCs w:val="16"/>
                <w:lang w:val="es-BO"/>
              </w:rPr>
            </w:pPr>
          </w:p>
        </w:tc>
        <w:tc>
          <w:tcPr>
            <w:tcW w:w="1152" w:type="dxa"/>
            <w:gridSpan w:val="6"/>
            <w:tcBorders>
              <w:top w:val="single" w:sz="4" w:space="0" w:color="auto"/>
              <w:left w:val="single" w:sz="2" w:space="0" w:color="auto"/>
              <w:bottom w:val="single" w:sz="4" w:space="0" w:color="auto"/>
              <w:right w:val="single" w:sz="12" w:space="0" w:color="auto"/>
            </w:tcBorders>
            <w:shd w:val="clear" w:color="auto" w:fill="FFFFFF"/>
          </w:tcPr>
          <w:p w14:paraId="3A44A1B6" w14:textId="77777777" w:rsidR="00922161" w:rsidRPr="003C0DD8" w:rsidRDefault="00922161" w:rsidP="00922161">
            <w:pPr>
              <w:jc w:val="both"/>
              <w:rPr>
                <w:rFonts w:ascii="Arial" w:hAnsi="Arial" w:cs="Arial"/>
                <w:sz w:val="16"/>
                <w:szCs w:val="16"/>
                <w:lang w:val="es-BO"/>
              </w:rPr>
            </w:pPr>
          </w:p>
        </w:tc>
      </w:tr>
      <w:tr w:rsidR="008A6B2D" w:rsidRPr="003C0DD8" w14:paraId="2B564F45" w14:textId="77777777" w:rsidTr="00922161">
        <w:tblPrEx>
          <w:tblLook w:val="0000" w:firstRow="0" w:lastRow="0" w:firstColumn="0" w:lastColumn="0" w:noHBand="0" w:noVBand="0"/>
        </w:tblPrEx>
        <w:trPr>
          <w:trHeight w:val="363"/>
          <w:jc w:val="center"/>
        </w:trPr>
        <w:tc>
          <w:tcPr>
            <w:tcW w:w="4420" w:type="dxa"/>
            <w:gridSpan w:val="4"/>
            <w:tcBorders>
              <w:top w:val="single" w:sz="4" w:space="0" w:color="auto"/>
              <w:bottom w:val="single" w:sz="4" w:space="0" w:color="auto"/>
              <w:right w:val="single" w:sz="12" w:space="0" w:color="auto"/>
            </w:tcBorders>
            <w:vAlign w:val="center"/>
          </w:tcPr>
          <w:p w14:paraId="7F2B9DC3" w14:textId="77777777" w:rsidR="008A6B2D" w:rsidRPr="003C0DD8" w:rsidRDefault="008A6B2D" w:rsidP="00DA03F5">
            <w:pPr>
              <w:numPr>
                <w:ilvl w:val="0"/>
                <w:numId w:val="32"/>
              </w:numPr>
              <w:spacing w:before="40" w:after="40"/>
              <w:ind w:left="397" w:right="113" w:hanging="284"/>
              <w:jc w:val="both"/>
              <w:rPr>
                <w:rFonts w:ascii="Arial" w:hAnsi="Arial" w:cs="Arial"/>
                <w:sz w:val="16"/>
                <w:lang w:val="es-BO"/>
              </w:rPr>
            </w:pPr>
            <w:r w:rsidRPr="003C0DD8">
              <w:rPr>
                <w:rFonts w:ascii="Arial" w:hAnsi="Arial" w:cs="Arial"/>
                <w:sz w:val="16"/>
                <w:lang w:val="es-BO"/>
              </w:rPr>
              <w:t>Calidad de los reaseguradores</w:t>
            </w:r>
          </w:p>
        </w:tc>
        <w:tc>
          <w:tcPr>
            <w:tcW w:w="637" w:type="dxa"/>
            <w:gridSpan w:val="4"/>
            <w:tcBorders>
              <w:top w:val="single" w:sz="4" w:space="0" w:color="auto"/>
              <w:left w:val="single" w:sz="12" w:space="0" w:color="auto"/>
              <w:bottom w:val="single" w:sz="4" w:space="0" w:color="auto"/>
              <w:right w:val="single" w:sz="4" w:space="0" w:color="auto"/>
            </w:tcBorders>
            <w:shd w:val="clear" w:color="auto" w:fill="FFFFFF"/>
          </w:tcPr>
          <w:p w14:paraId="47504903" w14:textId="77777777" w:rsidR="008A6B2D" w:rsidRPr="003C0DD8" w:rsidRDefault="008A6B2D" w:rsidP="00922161">
            <w:pPr>
              <w:jc w:val="both"/>
              <w:rPr>
                <w:rFonts w:ascii="Arial" w:hAnsi="Arial" w:cs="Arial"/>
                <w:sz w:val="16"/>
                <w:szCs w:val="16"/>
                <w:lang w:val="es-BO"/>
              </w:rPr>
            </w:pPr>
          </w:p>
        </w:tc>
        <w:tc>
          <w:tcPr>
            <w:tcW w:w="678" w:type="dxa"/>
            <w:gridSpan w:val="4"/>
            <w:tcBorders>
              <w:top w:val="single" w:sz="4" w:space="0" w:color="auto"/>
              <w:left w:val="single" w:sz="4" w:space="0" w:color="auto"/>
              <w:bottom w:val="single" w:sz="4" w:space="0" w:color="auto"/>
              <w:right w:val="single" w:sz="4" w:space="0" w:color="auto"/>
            </w:tcBorders>
            <w:shd w:val="clear" w:color="auto" w:fill="FFFFFF"/>
          </w:tcPr>
          <w:p w14:paraId="6E0DC5A3" w14:textId="77777777" w:rsidR="008A6B2D" w:rsidRPr="003C0DD8" w:rsidRDefault="008A6B2D" w:rsidP="00922161">
            <w:pPr>
              <w:jc w:val="both"/>
              <w:rPr>
                <w:rFonts w:ascii="Arial" w:hAnsi="Arial" w:cs="Arial"/>
                <w:sz w:val="16"/>
                <w:szCs w:val="16"/>
                <w:lang w:val="es-BO"/>
              </w:rPr>
            </w:pPr>
          </w:p>
        </w:tc>
        <w:tc>
          <w:tcPr>
            <w:tcW w:w="962" w:type="dxa"/>
            <w:gridSpan w:val="7"/>
            <w:tcBorders>
              <w:top w:val="single" w:sz="4" w:space="0" w:color="auto"/>
              <w:left w:val="single" w:sz="4" w:space="0" w:color="auto"/>
              <w:bottom w:val="single" w:sz="4" w:space="0" w:color="auto"/>
              <w:right w:val="single" w:sz="12" w:space="0" w:color="auto"/>
            </w:tcBorders>
            <w:shd w:val="clear" w:color="auto" w:fill="FFFFFF"/>
          </w:tcPr>
          <w:p w14:paraId="2163FE58" w14:textId="77777777" w:rsidR="008A6B2D" w:rsidRPr="003C0DD8" w:rsidRDefault="008A6B2D" w:rsidP="00922161">
            <w:pPr>
              <w:jc w:val="both"/>
              <w:rPr>
                <w:rFonts w:ascii="Arial" w:hAnsi="Arial" w:cs="Arial"/>
                <w:sz w:val="16"/>
                <w:szCs w:val="16"/>
                <w:lang w:val="es-BO"/>
              </w:rPr>
            </w:pPr>
          </w:p>
        </w:tc>
        <w:tc>
          <w:tcPr>
            <w:tcW w:w="1005" w:type="dxa"/>
            <w:gridSpan w:val="5"/>
            <w:tcBorders>
              <w:top w:val="single" w:sz="4" w:space="0" w:color="auto"/>
              <w:left w:val="single" w:sz="12" w:space="0" w:color="auto"/>
              <w:bottom w:val="single" w:sz="4" w:space="0" w:color="auto"/>
              <w:right w:val="single" w:sz="2" w:space="0" w:color="auto"/>
            </w:tcBorders>
            <w:shd w:val="clear" w:color="auto" w:fill="FFFFFF"/>
          </w:tcPr>
          <w:p w14:paraId="142140D3" w14:textId="77777777" w:rsidR="008A6B2D" w:rsidRPr="003C0DD8" w:rsidRDefault="008A6B2D" w:rsidP="00922161">
            <w:pPr>
              <w:jc w:val="both"/>
              <w:rPr>
                <w:rFonts w:ascii="Arial" w:hAnsi="Arial" w:cs="Arial"/>
                <w:sz w:val="16"/>
                <w:szCs w:val="16"/>
                <w:lang w:val="es-BO"/>
              </w:rPr>
            </w:pPr>
          </w:p>
        </w:tc>
        <w:tc>
          <w:tcPr>
            <w:tcW w:w="1152" w:type="dxa"/>
            <w:gridSpan w:val="6"/>
            <w:tcBorders>
              <w:top w:val="single" w:sz="4" w:space="0" w:color="auto"/>
              <w:left w:val="single" w:sz="2" w:space="0" w:color="auto"/>
              <w:bottom w:val="single" w:sz="4" w:space="0" w:color="auto"/>
              <w:right w:val="single" w:sz="12" w:space="0" w:color="auto"/>
            </w:tcBorders>
            <w:shd w:val="clear" w:color="auto" w:fill="FFFFFF"/>
          </w:tcPr>
          <w:p w14:paraId="5AC0A3BC" w14:textId="77777777" w:rsidR="008A6B2D" w:rsidRPr="003C0DD8" w:rsidRDefault="008A6B2D" w:rsidP="00922161">
            <w:pPr>
              <w:jc w:val="both"/>
              <w:rPr>
                <w:rFonts w:ascii="Arial" w:hAnsi="Arial" w:cs="Arial"/>
                <w:sz w:val="16"/>
                <w:szCs w:val="16"/>
                <w:lang w:val="es-BO"/>
              </w:rPr>
            </w:pPr>
          </w:p>
        </w:tc>
      </w:tr>
      <w:tr w:rsidR="008A6B2D" w:rsidRPr="003C0DD8" w14:paraId="263275AB" w14:textId="77777777" w:rsidTr="00922161">
        <w:tblPrEx>
          <w:tblLook w:val="0000" w:firstRow="0" w:lastRow="0" w:firstColumn="0" w:lastColumn="0" w:noHBand="0" w:noVBand="0"/>
        </w:tblPrEx>
        <w:trPr>
          <w:trHeight w:val="363"/>
          <w:jc w:val="center"/>
        </w:trPr>
        <w:tc>
          <w:tcPr>
            <w:tcW w:w="4420" w:type="dxa"/>
            <w:gridSpan w:val="4"/>
            <w:tcBorders>
              <w:top w:val="single" w:sz="4" w:space="0" w:color="auto"/>
              <w:bottom w:val="single" w:sz="4" w:space="0" w:color="auto"/>
              <w:right w:val="single" w:sz="12" w:space="0" w:color="auto"/>
            </w:tcBorders>
            <w:vAlign w:val="center"/>
          </w:tcPr>
          <w:p w14:paraId="292BDA17" w14:textId="236D5515" w:rsidR="008A6B2D" w:rsidRPr="003C0DD8" w:rsidRDefault="00F95415" w:rsidP="00DA03F5">
            <w:pPr>
              <w:numPr>
                <w:ilvl w:val="0"/>
                <w:numId w:val="32"/>
              </w:numPr>
              <w:spacing w:before="40" w:after="40"/>
              <w:ind w:left="397" w:right="113" w:hanging="284"/>
              <w:jc w:val="both"/>
              <w:rPr>
                <w:rFonts w:ascii="Arial" w:hAnsi="Arial" w:cs="Arial"/>
                <w:sz w:val="16"/>
                <w:lang w:val="es-BO"/>
              </w:rPr>
            </w:pPr>
            <w:r w:rsidRPr="003C0DD8">
              <w:rPr>
                <w:rFonts w:ascii="Arial" w:hAnsi="Arial" w:cs="Arial"/>
                <w:bCs/>
                <w:sz w:val="16"/>
                <w:lang w:val="es-BO"/>
              </w:rPr>
              <w:t>Otras Especificaciones, de acuerdo a las especificaciones técnicas.</w:t>
            </w:r>
          </w:p>
        </w:tc>
        <w:tc>
          <w:tcPr>
            <w:tcW w:w="637" w:type="dxa"/>
            <w:gridSpan w:val="4"/>
            <w:tcBorders>
              <w:top w:val="single" w:sz="4" w:space="0" w:color="auto"/>
              <w:left w:val="single" w:sz="12" w:space="0" w:color="auto"/>
              <w:bottom w:val="single" w:sz="4" w:space="0" w:color="auto"/>
              <w:right w:val="single" w:sz="4" w:space="0" w:color="auto"/>
            </w:tcBorders>
            <w:shd w:val="clear" w:color="auto" w:fill="FFFFFF"/>
          </w:tcPr>
          <w:p w14:paraId="125A7DE6" w14:textId="77777777" w:rsidR="008A6B2D" w:rsidRPr="003C0DD8" w:rsidRDefault="008A6B2D" w:rsidP="00922161">
            <w:pPr>
              <w:jc w:val="both"/>
              <w:rPr>
                <w:rFonts w:ascii="Arial" w:hAnsi="Arial" w:cs="Arial"/>
                <w:sz w:val="16"/>
                <w:szCs w:val="16"/>
                <w:lang w:val="es-BO"/>
              </w:rPr>
            </w:pPr>
          </w:p>
        </w:tc>
        <w:tc>
          <w:tcPr>
            <w:tcW w:w="678" w:type="dxa"/>
            <w:gridSpan w:val="4"/>
            <w:tcBorders>
              <w:top w:val="single" w:sz="4" w:space="0" w:color="auto"/>
              <w:left w:val="single" w:sz="4" w:space="0" w:color="auto"/>
              <w:bottom w:val="single" w:sz="4" w:space="0" w:color="auto"/>
              <w:right w:val="single" w:sz="4" w:space="0" w:color="auto"/>
            </w:tcBorders>
            <w:shd w:val="clear" w:color="auto" w:fill="FFFFFF"/>
          </w:tcPr>
          <w:p w14:paraId="349C965B" w14:textId="77777777" w:rsidR="008A6B2D" w:rsidRPr="003C0DD8" w:rsidRDefault="008A6B2D" w:rsidP="00922161">
            <w:pPr>
              <w:jc w:val="both"/>
              <w:rPr>
                <w:rFonts w:ascii="Arial" w:hAnsi="Arial" w:cs="Arial"/>
                <w:sz w:val="16"/>
                <w:szCs w:val="16"/>
                <w:lang w:val="es-BO"/>
              </w:rPr>
            </w:pPr>
          </w:p>
        </w:tc>
        <w:tc>
          <w:tcPr>
            <w:tcW w:w="962" w:type="dxa"/>
            <w:gridSpan w:val="7"/>
            <w:tcBorders>
              <w:top w:val="single" w:sz="4" w:space="0" w:color="auto"/>
              <w:left w:val="single" w:sz="4" w:space="0" w:color="auto"/>
              <w:bottom w:val="single" w:sz="4" w:space="0" w:color="auto"/>
              <w:right w:val="single" w:sz="12" w:space="0" w:color="auto"/>
            </w:tcBorders>
            <w:shd w:val="clear" w:color="auto" w:fill="FFFFFF"/>
          </w:tcPr>
          <w:p w14:paraId="7640E491" w14:textId="77777777" w:rsidR="008A6B2D" w:rsidRPr="003C0DD8" w:rsidRDefault="008A6B2D" w:rsidP="00922161">
            <w:pPr>
              <w:jc w:val="both"/>
              <w:rPr>
                <w:rFonts w:ascii="Arial" w:hAnsi="Arial" w:cs="Arial"/>
                <w:sz w:val="16"/>
                <w:szCs w:val="16"/>
                <w:lang w:val="es-BO"/>
              </w:rPr>
            </w:pPr>
          </w:p>
        </w:tc>
        <w:tc>
          <w:tcPr>
            <w:tcW w:w="1005" w:type="dxa"/>
            <w:gridSpan w:val="5"/>
            <w:tcBorders>
              <w:top w:val="single" w:sz="4" w:space="0" w:color="auto"/>
              <w:left w:val="single" w:sz="12" w:space="0" w:color="auto"/>
              <w:bottom w:val="single" w:sz="4" w:space="0" w:color="auto"/>
              <w:right w:val="single" w:sz="2" w:space="0" w:color="auto"/>
            </w:tcBorders>
            <w:shd w:val="clear" w:color="auto" w:fill="FFFFFF"/>
          </w:tcPr>
          <w:p w14:paraId="328D81C4" w14:textId="77777777" w:rsidR="008A6B2D" w:rsidRPr="003C0DD8" w:rsidRDefault="008A6B2D" w:rsidP="00922161">
            <w:pPr>
              <w:jc w:val="both"/>
              <w:rPr>
                <w:rFonts w:ascii="Arial" w:hAnsi="Arial" w:cs="Arial"/>
                <w:sz w:val="16"/>
                <w:szCs w:val="16"/>
                <w:lang w:val="es-BO"/>
              </w:rPr>
            </w:pPr>
          </w:p>
        </w:tc>
        <w:tc>
          <w:tcPr>
            <w:tcW w:w="1152" w:type="dxa"/>
            <w:gridSpan w:val="6"/>
            <w:tcBorders>
              <w:top w:val="single" w:sz="4" w:space="0" w:color="auto"/>
              <w:left w:val="single" w:sz="2" w:space="0" w:color="auto"/>
              <w:bottom w:val="single" w:sz="4" w:space="0" w:color="auto"/>
              <w:right w:val="single" w:sz="12" w:space="0" w:color="auto"/>
            </w:tcBorders>
            <w:shd w:val="clear" w:color="auto" w:fill="FFFFFF"/>
          </w:tcPr>
          <w:p w14:paraId="79B8160A" w14:textId="77777777" w:rsidR="008A6B2D" w:rsidRPr="003C0DD8" w:rsidRDefault="008A6B2D" w:rsidP="00922161">
            <w:pPr>
              <w:jc w:val="both"/>
              <w:rPr>
                <w:rFonts w:ascii="Arial" w:hAnsi="Arial" w:cs="Arial"/>
                <w:sz w:val="16"/>
                <w:szCs w:val="16"/>
                <w:lang w:val="es-BO"/>
              </w:rPr>
            </w:pPr>
          </w:p>
        </w:tc>
      </w:tr>
      <w:tr w:rsidR="00922161" w:rsidRPr="003C0DD8" w14:paraId="3BE98E9C" w14:textId="77777777" w:rsidTr="00922161">
        <w:tblPrEx>
          <w:tblLook w:val="0000" w:firstRow="0" w:lastRow="0" w:firstColumn="0" w:lastColumn="0" w:noHBand="0" w:noVBand="0"/>
        </w:tblPrEx>
        <w:trPr>
          <w:trHeight w:val="363"/>
          <w:jc w:val="center"/>
        </w:trPr>
        <w:tc>
          <w:tcPr>
            <w:tcW w:w="4420" w:type="dxa"/>
            <w:gridSpan w:val="4"/>
            <w:tcBorders>
              <w:top w:val="single" w:sz="4" w:space="0" w:color="auto"/>
              <w:bottom w:val="single" w:sz="4" w:space="0" w:color="auto"/>
              <w:right w:val="single" w:sz="12" w:space="0" w:color="auto"/>
            </w:tcBorders>
            <w:shd w:val="clear" w:color="auto" w:fill="DBE5F1"/>
            <w:vAlign w:val="center"/>
          </w:tcPr>
          <w:p w14:paraId="78D8FAA8" w14:textId="77777777" w:rsidR="00922161" w:rsidRPr="003C0DD8" w:rsidRDefault="00922161" w:rsidP="00922161">
            <w:pPr>
              <w:ind w:left="397" w:right="113" w:hanging="283"/>
              <w:rPr>
                <w:rFonts w:ascii="Arial" w:hAnsi="Arial" w:cs="Arial"/>
                <w:b/>
                <w:sz w:val="16"/>
                <w:szCs w:val="16"/>
                <w:lang w:val="es-BO"/>
              </w:rPr>
            </w:pPr>
            <w:r w:rsidRPr="003C0DD8">
              <w:rPr>
                <w:rFonts w:ascii="Arial" w:hAnsi="Arial" w:cs="Arial"/>
                <w:b/>
                <w:sz w:val="16"/>
                <w:szCs w:val="16"/>
                <w:lang w:val="es-BO"/>
              </w:rPr>
              <w:t>PROPUESTA ECONÓMICA</w:t>
            </w:r>
          </w:p>
        </w:tc>
        <w:tc>
          <w:tcPr>
            <w:tcW w:w="4434" w:type="dxa"/>
            <w:gridSpan w:val="26"/>
            <w:tcBorders>
              <w:top w:val="single" w:sz="4" w:space="0" w:color="auto"/>
              <w:left w:val="single" w:sz="12" w:space="0" w:color="auto"/>
              <w:bottom w:val="single" w:sz="4" w:space="0" w:color="auto"/>
              <w:right w:val="single" w:sz="12" w:space="0" w:color="auto"/>
            </w:tcBorders>
            <w:shd w:val="clear" w:color="auto" w:fill="DBE5F1"/>
          </w:tcPr>
          <w:p w14:paraId="3715018F" w14:textId="77777777" w:rsidR="00922161" w:rsidRPr="003C0DD8" w:rsidRDefault="00922161" w:rsidP="00922161">
            <w:pPr>
              <w:jc w:val="both"/>
              <w:rPr>
                <w:rFonts w:ascii="Arial" w:hAnsi="Arial" w:cs="Arial"/>
                <w:sz w:val="16"/>
                <w:szCs w:val="16"/>
                <w:lang w:val="es-BO"/>
              </w:rPr>
            </w:pPr>
          </w:p>
        </w:tc>
      </w:tr>
      <w:tr w:rsidR="00922161" w:rsidRPr="003C0DD8" w14:paraId="52D516D0" w14:textId="77777777" w:rsidTr="00922161">
        <w:tblPrEx>
          <w:tblLook w:val="0000" w:firstRow="0" w:lastRow="0" w:firstColumn="0" w:lastColumn="0" w:noHBand="0" w:noVBand="0"/>
        </w:tblPrEx>
        <w:trPr>
          <w:trHeight w:val="363"/>
          <w:jc w:val="center"/>
        </w:trPr>
        <w:tc>
          <w:tcPr>
            <w:tcW w:w="4420" w:type="dxa"/>
            <w:gridSpan w:val="4"/>
            <w:tcBorders>
              <w:top w:val="single" w:sz="4" w:space="0" w:color="auto"/>
              <w:bottom w:val="single" w:sz="4" w:space="0" w:color="auto"/>
              <w:right w:val="single" w:sz="12" w:space="0" w:color="auto"/>
            </w:tcBorders>
            <w:vAlign w:val="center"/>
          </w:tcPr>
          <w:p w14:paraId="0A10D157" w14:textId="77777777" w:rsidR="00922161" w:rsidRPr="003C0DD8" w:rsidRDefault="00922161" w:rsidP="00DA03F5">
            <w:pPr>
              <w:numPr>
                <w:ilvl w:val="0"/>
                <w:numId w:val="32"/>
              </w:numPr>
              <w:spacing w:before="40" w:after="40"/>
              <w:ind w:left="397" w:right="113" w:hanging="284"/>
              <w:rPr>
                <w:rFonts w:ascii="Arial" w:hAnsi="Arial" w:cs="Arial"/>
                <w:b/>
                <w:sz w:val="16"/>
                <w:lang w:val="es-BO"/>
              </w:rPr>
            </w:pPr>
            <w:r w:rsidRPr="003C0DD8">
              <w:rPr>
                <w:rFonts w:ascii="Arial" w:hAnsi="Arial" w:cs="Arial"/>
                <w:b/>
                <w:sz w:val="16"/>
                <w:lang w:val="es-BO"/>
              </w:rPr>
              <w:t xml:space="preserve">Formulario B-1 </w:t>
            </w:r>
            <w:r w:rsidRPr="003C0DD8">
              <w:rPr>
                <w:rFonts w:ascii="Arial" w:hAnsi="Arial" w:cs="Arial"/>
                <w:sz w:val="16"/>
                <w:lang w:val="es-BO"/>
              </w:rPr>
              <w:t>Cuadro Resumen de Primas</w:t>
            </w:r>
          </w:p>
        </w:tc>
        <w:tc>
          <w:tcPr>
            <w:tcW w:w="637" w:type="dxa"/>
            <w:gridSpan w:val="4"/>
            <w:tcBorders>
              <w:top w:val="single" w:sz="4" w:space="0" w:color="auto"/>
              <w:left w:val="single" w:sz="12" w:space="0" w:color="auto"/>
              <w:bottom w:val="single" w:sz="4" w:space="0" w:color="auto"/>
              <w:right w:val="single" w:sz="4" w:space="0" w:color="auto"/>
            </w:tcBorders>
            <w:shd w:val="clear" w:color="auto" w:fill="FFFFFF"/>
          </w:tcPr>
          <w:p w14:paraId="423BA1D7" w14:textId="77777777" w:rsidR="00922161" w:rsidRPr="003C0DD8" w:rsidRDefault="00922161" w:rsidP="00922161">
            <w:pPr>
              <w:jc w:val="both"/>
              <w:rPr>
                <w:rFonts w:ascii="Arial" w:hAnsi="Arial" w:cs="Arial"/>
                <w:sz w:val="16"/>
                <w:szCs w:val="16"/>
                <w:lang w:val="es-BO"/>
              </w:rPr>
            </w:pPr>
          </w:p>
        </w:tc>
        <w:tc>
          <w:tcPr>
            <w:tcW w:w="678" w:type="dxa"/>
            <w:gridSpan w:val="4"/>
            <w:tcBorders>
              <w:top w:val="single" w:sz="4" w:space="0" w:color="auto"/>
              <w:left w:val="single" w:sz="4" w:space="0" w:color="auto"/>
              <w:bottom w:val="single" w:sz="4" w:space="0" w:color="auto"/>
              <w:right w:val="single" w:sz="4" w:space="0" w:color="auto"/>
            </w:tcBorders>
            <w:shd w:val="clear" w:color="auto" w:fill="FFFFFF"/>
          </w:tcPr>
          <w:p w14:paraId="04BC8788" w14:textId="77777777" w:rsidR="00922161" w:rsidRPr="003C0DD8" w:rsidRDefault="00922161" w:rsidP="00922161">
            <w:pPr>
              <w:jc w:val="both"/>
              <w:rPr>
                <w:rFonts w:ascii="Arial" w:hAnsi="Arial" w:cs="Arial"/>
                <w:sz w:val="16"/>
                <w:szCs w:val="16"/>
                <w:lang w:val="es-BO"/>
              </w:rPr>
            </w:pPr>
          </w:p>
        </w:tc>
        <w:tc>
          <w:tcPr>
            <w:tcW w:w="962" w:type="dxa"/>
            <w:gridSpan w:val="7"/>
            <w:tcBorders>
              <w:top w:val="single" w:sz="4" w:space="0" w:color="auto"/>
              <w:left w:val="single" w:sz="4" w:space="0" w:color="auto"/>
              <w:bottom w:val="single" w:sz="4" w:space="0" w:color="auto"/>
              <w:right w:val="single" w:sz="12" w:space="0" w:color="auto"/>
            </w:tcBorders>
            <w:shd w:val="clear" w:color="auto" w:fill="FFFFFF"/>
          </w:tcPr>
          <w:p w14:paraId="4FA81863" w14:textId="77777777" w:rsidR="00922161" w:rsidRPr="003C0DD8" w:rsidRDefault="00922161" w:rsidP="00922161">
            <w:pPr>
              <w:jc w:val="both"/>
              <w:rPr>
                <w:rFonts w:ascii="Arial" w:hAnsi="Arial" w:cs="Arial"/>
                <w:sz w:val="16"/>
                <w:szCs w:val="16"/>
                <w:lang w:val="es-BO"/>
              </w:rPr>
            </w:pPr>
          </w:p>
        </w:tc>
        <w:tc>
          <w:tcPr>
            <w:tcW w:w="1005" w:type="dxa"/>
            <w:gridSpan w:val="5"/>
            <w:tcBorders>
              <w:top w:val="single" w:sz="4" w:space="0" w:color="auto"/>
              <w:left w:val="single" w:sz="12" w:space="0" w:color="auto"/>
              <w:bottom w:val="single" w:sz="4" w:space="0" w:color="auto"/>
              <w:right w:val="single" w:sz="2" w:space="0" w:color="auto"/>
            </w:tcBorders>
            <w:shd w:val="clear" w:color="auto" w:fill="FFFFFF"/>
          </w:tcPr>
          <w:p w14:paraId="7EBC7FB4" w14:textId="77777777" w:rsidR="00922161" w:rsidRPr="003C0DD8" w:rsidRDefault="00922161" w:rsidP="00922161">
            <w:pPr>
              <w:jc w:val="both"/>
              <w:rPr>
                <w:rFonts w:ascii="Arial" w:hAnsi="Arial" w:cs="Arial"/>
                <w:sz w:val="16"/>
                <w:szCs w:val="16"/>
                <w:lang w:val="es-BO"/>
              </w:rPr>
            </w:pPr>
          </w:p>
        </w:tc>
        <w:tc>
          <w:tcPr>
            <w:tcW w:w="1152" w:type="dxa"/>
            <w:gridSpan w:val="6"/>
            <w:tcBorders>
              <w:top w:val="single" w:sz="4" w:space="0" w:color="auto"/>
              <w:left w:val="single" w:sz="2" w:space="0" w:color="auto"/>
              <w:bottom w:val="single" w:sz="4" w:space="0" w:color="auto"/>
              <w:right w:val="single" w:sz="12" w:space="0" w:color="auto"/>
            </w:tcBorders>
            <w:shd w:val="clear" w:color="auto" w:fill="FFFFFF"/>
          </w:tcPr>
          <w:p w14:paraId="207C1241" w14:textId="77777777" w:rsidR="00922161" w:rsidRPr="003C0DD8" w:rsidRDefault="00922161" w:rsidP="00922161">
            <w:pPr>
              <w:jc w:val="both"/>
              <w:rPr>
                <w:rFonts w:ascii="Arial" w:hAnsi="Arial" w:cs="Arial"/>
                <w:sz w:val="16"/>
                <w:szCs w:val="16"/>
                <w:lang w:val="es-BO"/>
              </w:rPr>
            </w:pPr>
          </w:p>
        </w:tc>
      </w:tr>
      <w:tr w:rsidR="00922161" w:rsidRPr="003C0DD8" w14:paraId="160CCCD8" w14:textId="77777777" w:rsidTr="00922161">
        <w:tblPrEx>
          <w:tblLook w:val="0000" w:firstRow="0" w:lastRow="0" w:firstColumn="0" w:lastColumn="0" w:noHBand="0" w:noVBand="0"/>
        </w:tblPrEx>
        <w:trPr>
          <w:trHeight w:val="363"/>
          <w:jc w:val="center"/>
        </w:trPr>
        <w:tc>
          <w:tcPr>
            <w:tcW w:w="4420" w:type="dxa"/>
            <w:gridSpan w:val="4"/>
            <w:tcBorders>
              <w:top w:val="single" w:sz="4" w:space="0" w:color="auto"/>
              <w:bottom w:val="single" w:sz="12" w:space="0" w:color="auto"/>
              <w:right w:val="single" w:sz="12" w:space="0" w:color="auto"/>
            </w:tcBorders>
            <w:vAlign w:val="center"/>
          </w:tcPr>
          <w:p w14:paraId="53D9032D" w14:textId="77777777" w:rsidR="00922161" w:rsidRPr="003C0DD8" w:rsidRDefault="00922161" w:rsidP="00DA03F5">
            <w:pPr>
              <w:numPr>
                <w:ilvl w:val="0"/>
                <w:numId w:val="32"/>
              </w:numPr>
              <w:spacing w:before="40" w:after="40"/>
              <w:ind w:left="397" w:right="113" w:hanging="284"/>
              <w:rPr>
                <w:rFonts w:ascii="Arial" w:hAnsi="Arial" w:cs="Arial"/>
                <w:b/>
                <w:sz w:val="16"/>
                <w:szCs w:val="16"/>
                <w:lang w:val="es-BO"/>
              </w:rPr>
            </w:pPr>
            <w:r w:rsidRPr="003C0DD8">
              <w:rPr>
                <w:rFonts w:ascii="Arial" w:hAnsi="Arial" w:cs="Arial"/>
                <w:b/>
                <w:sz w:val="16"/>
                <w:lang w:val="es-BO"/>
              </w:rPr>
              <w:t xml:space="preserve">Formulario B-2 </w:t>
            </w:r>
            <w:r w:rsidRPr="003C0DD8">
              <w:rPr>
                <w:rFonts w:ascii="Arial" w:hAnsi="Arial" w:cs="Arial"/>
                <w:sz w:val="16"/>
                <w:lang w:val="es-BO"/>
              </w:rPr>
              <w:t>Formulario Único de Cotización</w:t>
            </w:r>
          </w:p>
        </w:tc>
        <w:tc>
          <w:tcPr>
            <w:tcW w:w="637" w:type="dxa"/>
            <w:gridSpan w:val="4"/>
            <w:tcBorders>
              <w:top w:val="single" w:sz="4" w:space="0" w:color="auto"/>
              <w:left w:val="single" w:sz="12" w:space="0" w:color="auto"/>
              <w:bottom w:val="single" w:sz="12" w:space="0" w:color="auto"/>
              <w:right w:val="single" w:sz="4" w:space="0" w:color="auto"/>
            </w:tcBorders>
            <w:shd w:val="clear" w:color="auto" w:fill="FFFFFF"/>
          </w:tcPr>
          <w:p w14:paraId="475BB87A" w14:textId="77777777" w:rsidR="00922161" w:rsidRPr="003C0DD8" w:rsidRDefault="00922161" w:rsidP="00922161">
            <w:pPr>
              <w:jc w:val="both"/>
              <w:rPr>
                <w:rFonts w:ascii="Arial" w:hAnsi="Arial" w:cs="Arial"/>
                <w:sz w:val="16"/>
                <w:szCs w:val="16"/>
                <w:lang w:val="es-BO"/>
              </w:rPr>
            </w:pPr>
          </w:p>
        </w:tc>
        <w:tc>
          <w:tcPr>
            <w:tcW w:w="678" w:type="dxa"/>
            <w:gridSpan w:val="4"/>
            <w:tcBorders>
              <w:top w:val="single" w:sz="4" w:space="0" w:color="auto"/>
              <w:left w:val="single" w:sz="4" w:space="0" w:color="auto"/>
              <w:bottom w:val="single" w:sz="12" w:space="0" w:color="auto"/>
              <w:right w:val="single" w:sz="4" w:space="0" w:color="auto"/>
            </w:tcBorders>
            <w:shd w:val="clear" w:color="auto" w:fill="FFFFFF"/>
          </w:tcPr>
          <w:p w14:paraId="24C10613" w14:textId="77777777" w:rsidR="00922161" w:rsidRPr="003C0DD8" w:rsidRDefault="00922161" w:rsidP="00922161">
            <w:pPr>
              <w:jc w:val="both"/>
              <w:rPr>
                <w:rFonts w:ascii="Arial" w:hAnsi="Arial" w:cs="Arial"/>
                <w:sz w:val="16"/>
                <w:szCs w:val="16"/>
                <w:lang w:val="es-BO"/>
              </w:rPr>
            </w:pPr>
          </w:p>
        </w:tc>
        <w:tc>
          <w:tcPr>
            <w:tcW w:w="962" w:type="dxa"/>
            <w:gridSpan w:val="7"/>
            <w:tcBorders>
              <w:top w:val="single" w:sz="4" w:space="0" w:color="auto"/>
              <w:left w:val="single" w:sz="4" w:space="0" w:color="auto"/>
              <w:bottom w:val="single" w:sz="12" w:space="0" w:color="auto"/>
              <w:right w:val="single" w:sz="12" w:space="0" w:color="auto"/>
            </w:tcBorders>
            <w:shd w:val="clear" w:color="auto" w:fill="FFFFFF"/>
          </w:tcPr>
          <w:p w14:paraId="1C12D402" w14:textId="77777777" w:rsidR="00922161" w:rsidRPr="003C0DD8" w:rsidRDefault="00922161" w:rsidP="00922161">
            <w:pPr>
              <w:jc w:val="both"/>
              <w:rPr>
                <w:rFonts w:ascii="Arial" w:hAnsi="Arial" w:cs="Arial"/>
                <w:sz w:val="16"/>
                <w:szCs w:val="16"/>
                <w:lang w:val="es-BO"/>
              </w:rPr>
            </w:pPr>
          </w:p>
        </w:tc>
        <w:tc>
          <w:tcPr>
            <w:tcW w:w="1005" w:type="dxa"/>
            <w:gridSpan w:val="5"/>
            <w:tcBorders>
              <w:top w:val="single" w:sz="4" w:space="0" w:color="auto"/>
              <w:left w:val="single" w:sz="12" w:space="0" w:color="auto"/>
              <w:bottom w:val="single" w:sz="12" w:space="0" w:color="auto"/>
              <w:right w:val="single" w:sz="2" w:space="0" w:color="auto"/>
            </w:tcBorders>
            <w:shd w:val="clear" w:color="auto" w:fill="FFFFFF"/>
          </w:tcPr>
          <w:p w14:paraId="195C00AF" w14:textId="77777777" w:rsidR="00922161" w:rsidRPr="003C0DD8" w:rsidRDefault="00922161" w:rsidP="00922161">
            <w:pPr>
              <w:jc w:val="both"/>
              <w:rPr>
                <w:rFonts w:ascii="Arial" w:hAnsi="Arial" w:cs="Arial"/>
                <w:sz w:val="16"/>
                <w:szCs w:val="16"/>
                <w:lang w:val="es-BO"/>
              </w:rPr>
            </w:pPr>
          </w:p>
        </w:tc>
        <w:tc>
          <w:tcPr>
            <w:tcW w:w="1152" w:type="dxa"/>
            <w:gridSpan w:val="6"/>
            <w:tcBorders>
              <w:top w:val="single" w:sz="4" w:space="0" w:color="auto"/>
              <w:left w:val="single" w:sz="2" w:space="0" w:color="auto"/>
              <w:bottom w:val="single" w:sz="12" w:space="0" w:color="auto"/>
              <w:right w:val="single" w:sz="12" w:space="0" w:color="auto"/>
            </w:tcBorders>
            <w:shd w:val="clear" w:color="auto" w:fill="FFFFFF"/>
          </w:tcPr>
          <w:p w14:paraId="7992F6A3" w14:textId="77777777" w:rsidR="00922161" w:rsidRPr="003C0DD8" w:rsidRDefault="00922161" w:rsidP="00922161">
            <w:pPr>
              <w:jc w:val="both"/>
              <w:rPr>
                <w:rFonts w:ascii="Arial" w:hAnsi="Arial" w:cs="Arial"/>
                <w:sz w:val="16"/>
                <w:szCs w:val="16"/>
                <w:lang w:val="es-BO"/>
              </w:rPr>
            </w:pPr>
          </w:p>
        </w:tc>
      </w:tr>
    </w:tbl>
    <w:p w14:paraId="041B373D" w14:textId="77777777" w:rsidR="00922161" w:rsidRPr="003C0DD8" w:rsidRDefault="00922161" w:rsidP="001C01D3">
      <w:pPr>
        <w:jc w:val="center"/>
        <w:rPr>
          <w:rFonts w:ascii="Verdana" w:hAnsi="Verdana" w:cs="Arial"/>
          <w:b/>
          <w:sz w:val="18"/>
          <w:szCs w:val="18"/>
          <w:lang w:val="es-BO"/>
        </w:rPr>
      </w:pPr>
    </w:p>
    <w:p w14:paraId="2322DE8D" w14:textId="77777777" w:rsidR="00FC273B" w:rsidRPr="003C0DD8" w:rsidRDefault="00FC273B" w:rsidP="001C01D3">
      <w:pPr>
        <w:jc w:val="center"/>
        <w:rPr>
          <w:rFonts w:ascii="Verdana" w:hAnsi="Verdana" w:cs="Arial"/>
          <w:b/>
          <w:sz w:val="18"/>
          <w:szCs w:val="18"/>
          <w:lang w:val="es-BO"/>
        </w:rPr>
      </w:pPr>
    </w:p>
    <w:p w14:paraId="0BC09454" w14:textId="77777777" w:rsidR="00F35FC8" w:rsidRPr="003C0DD8" w:rsidRDefault="00F35FC8">
      <w:pPr>
        <w:rPr>
          <w:rFonts w:ascii="Verdana" w:hAnsi="Verdana"/>
          <w:sz w:val="16"/>
          <w:szCs w:val="16"/>
          <w:lang w:val="es-BO"/>
        </w:rPr>
      </w:pPr>
      <w:r w:rsidRPr="003C0DD8">
        <w:rPr>
          <w:rFonts w:ascii="Verdana" w:hAnsi="Verdana"/>
          <w:sz w:val="16"/>
          <w:szCs w:val="16"/>
          <w:lang w:val="es-BO"/>
        </w:rPr>
        <w:br w:type="page"/>
      </w:r>
    </w:p>
    <w:p w14:paraId="76070A77" w14:textId="77777777" w:rsidR="00724254" w:rsidRPr="003C0DD8" w:rsidRDefault="00407D35" w:rsidP="00724254">
      <w:pPr>
        <w:jc w:val="center"/>
        <w:rPr>
          <w:rFonts w:ascii="Verdana" w:hAnsi="Verdana" w:cs="Arial"/>
          <w:b/>
          <w:sz w:val="18"/>
          <w:szCs w:val="16"/>
          <w:lang w:val="es-BO"/>
        </w:rPr>
      </w:pPr>
      <w:r w:rsidRPr="003C0DD8">
        <w:rPr>
          <w:rFonts w:ascii="Verdana" w:hAnsi="Verdana" w:cs="Arial"/>
          <w:b/>
          <w:sz w:val="18"/>
          <w:szCs w:val="16"/>
          <w:lang w:val="es-BO"/>
        </w:rPr>
        <w:lastRenderedPageBreak/>
        <w:t>F</w:t>
      </w:r>
      <w:r w:rsidR="00724254" w:rsidRPr="003C0DD8">
        <w:rPr>
          <w:rFonts w:ascii="Verdana" w:hAnsi="Verdana" w:cs="Arial"/>
          <w:b/>
          <w:sz w:val="18"/>
          <w:szCs w:val="16"/>
          <w:lang w:val="es-BO"/>
        </w:rPr>
        <w:t>ORMULARIO V-2</w:t>
      </w:r>
    </w:p>
    <w:p w14:paraId="07298107" w14:textId="77777777" w:rsidR="00724254" w:rsidRPr="003C0DD8" w:rsidRDefault="00724254" w:rsidP="00724254">
      <w:pPr>
        <w:jc w:val="center"/>
        <w:rPr>
          <w:rFonts w:ascii="Verdana" w:hAnsi="Verdana" w:cs="Arial"/>
          <w:b/>
          <w:sz w:val="18"/>
          <w:szCs w:val="16"/>
          <w:lang w:val="es-BO"/>
        </w:rPr>
      </w:pPr>
      <w:r w:rsidRPr="003C0DD8">
        <w:rPr>
          <w:rFonts w:ascii="Verdana" w:hAnsi="Verdana" w:cs="Arial"/>
          <w:b/>
          <w:sz w:val="18"/>
          <w:szCs w:val="16"/>
          <w:lang w:val="es-BO"/>
        </w:rPr>
        <w:t xml:space="preserve">EVALUACIÓN DE LA PROPUESTA ECONÓMICA </w:t>
      </w:r>
    </w:p>
    <w:p w14:paraId="5E479E84" w14:textId="77777777" w:rsidR="00724254" w:rsidRPr="003C0DD8" w:rsidRDefault="00724254" w:rsidP="00377B6A">
      <w:pPr>
        <w:rPr>
          <w:rFonts w:ascii="Verdana" w:hAnsi="Verdana" w:cs="Arial"/>
          <w:b/>
          <w:sz w:val="18"/>
          <w:szCs w:val="16"/>
          <w:lang w:val="es-BO"/>
        </w:rPr>
      </w:pPr>
    </w:p>
    <w:p w14:paraId="7C9917E6" w14:textId="77777777" w:rsidR="00B3104F" w:rsidRPr="003C0DD8" w:rsidRDefault="00B3104F" w:rsidP="00B3104F">
      <w:pPr>
        <w:rPr>
          <w:rFonts w:ascii="Verdana" w:hAnsi="Verdana" w:cs="Arial"/>
          <w:b/>
          <w:sz w:val="18"/>
          <w:lang w:val="es-BO"/>
        </w:rPr>
      </w:pPr>
      <w:r w:rsidRPr="003C0DD8">
        <w:rPr>
          <w:rFonts w:ascii="Verdana" w:hAnsi="Verdana" w:cs="Arial"/>
          <w:b/>
          <w:sz w:val="18"/>
          <w:lang w:val="es-BO"/>
        </w:rPr>
        <w:t>EVALUACIÓN POR EL TOTAL Y POR RAMOS</w:t>
      </w:r>
    </w:p>
    <w:p w14:paraId="1836CC9E" w14:textId="77777777" w:rsidR="00B3104F" w:rsidRPr="003C0DD8" w:rsidRDefault="00B3104F" w:rsidP="00B3104F">
      <w:pPr>
        <w:jc w:val="both"/>
        <w:rPr>
          <w:rFonts w:ascii="Verdana" w:hAnsi="Verdana" w:cs="Arial"/>
          <w:sz w:val="16"/>
          <w:lang w:val="es-BO"/>
        </w:rPr>
      </w:pPr>
    </w:p>
    <w:p w14:paraId="095478D5" w14:textId="77777777" w:rsidR="00B3104F" w:rsidRPr="003C0DD8" w:rsidRDefault="00B3104F" w:rsidP="00B3104F">
      <w:pPr>
        <w:jc w:val="both"/>
        <w:rPr>
          <w:rFonts w:ascii="Verdana" w:hAnsi="Verdana" w:cs="Arial"/>
          <w:b/>
          <w:sz w:val="18"/>
          <w:lang w:val="es-BO"/>
        </w:rPr>
      </w:pPr>
      <w:r w:rsidRPr="003C0DD8">
        <w:rPr>
          <w:rFonts w:ascii="Verdana" w:hAnsi="Verdana" w:cs="Arial"/>
          <w:b/>
          <w:sz w:val="18"/>
          <w:lang w:val="es-BO"/>
        </w:rPr>
        <w:t>Por el Total.</w:t>
      </w:r>
      <w:r w:rsidRPr="003C0DD8">
        <w:rPr>
          <w:rFonts w:ascii="Verdana" w:hAnsi="Verdana" w:cs="Arial"/>
          <w:sz w:val="18"/>
          <w:lang w:val="es-BO"/>
        </w:rPr>
        <w:t xml:space="preserve"> La evaluación económica comprende únicamente el valor total de la sumatoria de las primas en la celda “</w:t>
      </w:r>
      <w:r w:rsidRPr="003C0DD8">
        <w:rPr>
          <w:rFonts w:ascii="Verdana" w:hAnsi="Verdana" w:cs="Arial"/>
          <w:b/>
          <w:sz w:val="18"/>
          <w:lang w:val="es-BO"/>
        </w:rPr>
        <w:t xml:space="preserve">PRECIO TOTAL COTIZADO” </w:t>
      </w:r>
      <w:r w:rsidRPr="003C0DD8">
        <w:rPr>
          <w:rFonts w:ascii="Verdana" w:hAnsi="Verdana" w:cs="Arial"/>
          <w:sz w:val="18"/>
          <w:lang w:val="es-BO"/>
        </w:rPr>
        <w:t>de cada proponente</w:t>
      </w:r>
      <w:r w:rsidRPr="003C0DD8">
        <w:rPr>
          <w:rFonts w:ascii="Verdana" w:hAnsi="Verdana" w:cs="Arial"/>
          <w:b/>
          <w:sz w:val="18"/>
          <w:lang w:val="es-BO"/>
        </w:rPr>
        <w:t>.</w:t>
      </w:r>
    </w:p>
    <w:p w14:paraId="08AC3609" w14:textId="77777777" w:rsidR="0056602E" w:rsidRPr="003C0DD8" w:rsidRDefault="0056602E" w:rsidP="00B3104F">
      <w:pPr>
        <w:jc w:val="both"/>
        <w:rPr>
          <w:rFonts w:ascii="Verdana" w:hAnsi="Verdana" w:cs="Arial"/>
          <w:b/>
          <w:sz w:val="18"/>
          <w:lang w:val="es-BO"/>
        </w:rPr>
      </w:pPr>
    </w:p>
    <w:p w14:paraId="51A1A2A7" w14:textId="77777777" w:rsidR="00B3104F" w:rsidRPr="003C0DD8" w:rsidRDefault="00B3104F" w:rsidP="00B3104F">
      <w:pPr>
        <w:jc w:val="both"/>
        <w:rPr>
          <w:rFonts w:ascii="Verdana" w:hAnsi="Verdana" w:cs="Arial"/>
          <w:sz w:val="18"/>
          <w:lang w:val="es-BO"/>
        </w:rPr>
      </w:pPr>
      <w:r w:rsidRPr="003C0DD8">
        <w:rPr>
          <w:rFonts w:ascii="Verdana" w:hAnsi="Verdana" w:cs="Arial"/>
          <w:b/>
          <w:sz w:val="18"/>
          <w:lang w:val="es-BO"/>
        </w:rPr>
        <w:t xml:space="preserve">Por Ramos. </w:t>
      </w:r>
      <w:r w:rsidRPr="003C0DD8">
        <w:rPr>
          <w:rFonts w:ascii="Verdana" w:hAnsi="Verdana" w:cs="Arial"/>
          <w:sz w:val="18"/>
          <w:lang w:val="es-BO"/>
        </w:rPr>
        <w:t>La evaluación se efectuará ramo</w:t>
      </w:r>
      <w:r w:rsidRPr="003C0DD8">
        <w:rPr>
          <w:rFonts w:ascii="Verdana" w:hAnsi="Verdana" w:cs="Arial"/>
          <w:bCs/>
          <w:sz w:val="18"/>
          <w:lang w:val="es-BO"/>
        </w:rPr>
        <w:t xml:space="preserve"> por ramo</w:t>
      </w:r>
      <w:r w:rsidRPr="003C0DD8">
        <w:rPr>
          <w:rFonts w:ascii="Verdana" w:hAnsi="Verdana" w:cs="Arial"/>
          <w:sz w:val="18"/>
          <w:lang w:val="es-BO"/>
        </w:rPr>
        <w:t xml:space="preserve">, pudiendo efectuarse adjudicaciones parciales a una o varias </w:t>
      </w:r>
      <w:r w:rsidR="00087727" w:rsidRPr="003C0DD8">
        <w:rPr>
          <w:rFonts w:ascii="Verdana" w:hAnsi="Verdana" w:cs="Arial"/>
          <w:sz w:val="18"/>
          <w:lang w:val="es-BO"/>
        </w:rPr>
        <w:t>Entidades</w:t>
      </w:r>
      <w:r w:rsidRPr="003C0DD8">
        <w:rPr>
          <w:rFonts w:ascii="Verdana" w:hAnsi="Verdana" w:cs="Arial"/>
          <w:sz w:val="18"/>
          <w:lang w:val="es-BO"/>
        </w:rPr>
        <w:t xml:space="preserve"> Aseguradoras.</w:t>
      </w:r>
    </w:p>
    <w:p w14:paraId="40E9C107" w14:textId="77777777" w:rsidR="00B3104F" w:rsidRPr="003C0DD8" w:rsidRDefault="00B3104F" w:rsidP="00B3104F">
      <w:pPr>
        <w:jc w:val="both"/>
        <w:rPr>
          <w:rFonts w:ascii="Verdana" w:hAnsi="Verdana" w:cs="Arial"/>
          <w:sz w:val="18"/>
          <w:lang w:val="es-BO"/>
        </w:rPr>
      </w:pPr>
    </w:p>
    <w:tbl>
      <w:tblPr>
        <w:tblW w:w="9384" w:type="dxa"/>
        <w:jc w:val="center"/>
        <w:tblCellMar>
          <w:left w:w="70" w:type="dxa"/>
          <w:right w:w="70" w:type="dxa"/>
        </w:tblCellMar>
        <w:tblLook w:val="04A0" w:firstRow="1" w:lastRow="0" w:firstColumn="1" w:lastColumn="0" w:noHBand="0" w:noVBand="1"/>
      </w:tblPr>
      <w:tblGrid>
        <w:gridCol w:w="426"/>
        <w:gridCol w:w="1691"/>
        <w:gridCol w:w="200"/>
        <w:gridCol w:w="318"/>
        <w:gridCol w:w="318"/>
        <w:gridCol w:w="24"/>
        <w:gridCol w:w="199"/>
        <w:gridCol w:w="318"/>
        <w:gridCol w:w="318"/>
        <w:gridCol w:w="318"/>
        <w:gridCol w:w="318"/>
        <w:gridCol w:w="272"/>
        <w:gridCol w:w="318"/>
        <w:gridCol w:w="74"/>
        <w:gridCol w:w="244"/>
        <w:gridCol w:w="240"/>
        <w:gridCol w:w="318"/>
        <w:gridCol w:w="318"/>
        <w:gridCol w:w="318"/>
        <w:gridCol w:w="318"/>
        <w:gridCol w:w="318"/>
        <w:gridCol w:w="62"/>
        <w:gridCol w:w="256"/>
        <w:gridCol w:w="224"/>
        <w:gridCol w:w="318"/>
        <w:gridCol w:w="224"/>
        <w:gridCol w:w="318"/>
        <w:gridCol w:w="328"/>
        <w:gridCol w:w="425"/>
        <w:gridCol w:w="43"/>
      </w:tblGrid>
      <w:tr w:rsidR="00B3104F" w:rsidRPr="003C0DD8" w14:paraId="06F5F370" w14:textId="77777777" w:rsidTr="006847F8">
        <w:trPr>
          <w:gridAfter w:val="1"/>
          <w:wAfter w:w="43" w:type="dxa"/>
          <w:trHeight w:val="305"/>
          <w:jc w:val="center"/>
        </w:trPr>
        <w:tc>
          <w:tcPr>
            <w:tcW w:w="9341" w:type="dxa"/>
            <w:gridSpan w:val="29"/>
            <w:tcBorders>
              <w:top w:val="single" w:sz="12" w:space="0" w:color="auto"/>
              <w:left w:val="single" w:sz="12" w:space="0" w:color="auto"/>
              <w:bottom w:val="single" w:sz="8" w:space="0" w:color="auto"/>
              <w:right w:val="single" w:sz="12" w:space="0" w:color="auto"/>
            </w:tcBorders>
            <w:shd w:val="clear" w:color="000000" w:fill="0F243E"/>
            <w:vAlign w:val="center"/>
            <w:hideMark/>
          </w:tcPr>
          <w:p w14:paraId="629EF3A5" w14:textId="77777777" w:rsidR="00B3104F" w:rsidRPr="003C0DD8" w:rsidRDefault="00B3104F" w:rsidP="006847F8">
            <w:pPr>
              <w:jc w:val="center"/>
              <w:rPr>
                <w:rFonts w:ascii="Arial" w:hAnsi="Arial" w:cs="Arial"/>
                <w:b/>
                <w:bCs/>
                <w:sz w:val="16"/>
                <w:szCs w:val="16"/>
                <w:lang w:val="es-BO" w:eastAsia="es-ES"/>
              </w:rPr>
            </w:pPr>
            <w:r w:rsidRPr="003C0DD8">
              <w:rPr>
                <w:rFonts w:ascii="Arial" w:hAnsi="Arial" w:cs="Arial"/>
                <w:b/>
                <w:bCs/>
                <w:sz w:val="18"/>
                <w:szCs w:val="16"/>
                <w:lang w:val="es-BO" w:eastAsia="es-ES"/>
              </w:rPr>
              <w:t>DATOS DEL PROCESO</w:t>
            </w:r>
          </w:p>
        </w:tc>
      </w:tr>
      <w:tr w:rsidR="00B3104F" w:rsidRPr="003C0DD8" w14:paraId="0AA81873" w14:textId="77777777" w:rsidTr="006847F8">
        <w:trPr>
          <w:gridAfter w:val="1"/>
          <w:wAfter w:w="43" w:type="dxa"/>
          <w:trHeight w:val="50"/>
          <w:jc w:val="center"/>
        </w:trPr>
        <w:tc>
          <w:tcPr>
            <w:tcW w:w="2117" w:type="dxa"/>
            <w:gridSpan w:val="2"/>
            <w:tcBorders>
              <w:top w:val="nil"/>
              <w:left w:val="single" w:sz="12" w:space="0" w:color="auto"/>
              <w:bottom w:val="nil"/>
              <w:right w:val="nil"/>
            </w:tcBorders>
            <w:shd w:val="clear" w:color="auto" w:fill="auto"/>
            <w:vAlign w:val="bottom"/>
            <w:hideMark/>
          </w:tcPr>
          <w:p w14:paraId="2488B1C8" w14:textId="77777777" w:rsidR="00B3104F" w:rsidRPr="003C0DD8" w:rsidRDefault="00B3104F" w:rsidP="00180C28">
            <w:pPr>
              <w:rPr>
                <w:rFonts w:ascii="Arial" w:hAnsi="Arial" w:cs="Arial"/>
                <w:sz w:val="2"/>
                <w:szCs w:val="2"/>
                <w:lang w:val="es-BO" w:eastAsia="es-ES"/>
              </w:rPr>
            </w:pPr>
            <w:r w:rsidRPr="003C0DD8">
              <w:rPr>
                <w:rFonts w:ascii="Arial" w:hAnsi="Arial" w:cs="Arial"/>
                <w:sz w:val="2"/>
                <w:szCs w:val="2"/>
                <w:lang w:val="es-BO" w:eastAsia="es-ES"/>
              </w:rPr>
              <w:t> </w:t>
            </w:r>
          </w:p>
        </w:tc>
        <w:tc>
          <w:tcPr>
            <w:tcW w:w="200" w:type="dxa"/>
            <w:tcBorders>
              <w:top w:val="nil"/>
              <w:left w:val="nil"/>
              <w:bottom w:val="nil"/>
              <w:right w:val="nil"/>
            </w:tcBorders>
            <w:shd w:val="clear" w:color="auto" w:fill="auto"/>
            <w:vAlign w:val="bottom"/>
            <w:hideMark/>
          </w:tcPr>
          <w:p w14:paraId="2B1911EF" w14:textId="77777777" w:rsidR="00B3104F" w:rsidRPr="003C0DD8" w:rsidRDefault="00B3104F" w:rsidP="00180C28">
            <w:pPr>
              <w:jc w:val="center"/>
              <w:rPr>
                <w:rFonts w:ascii="Arial" w:hAnsi="Arial" w:cs="Arial"/>
                <w:b/>
                <w:bCs/>
                <w:sz w:val="2"/>
                <w:szCs w:val="2"/>
                <w:lang w:val="es-BO" w:eastAsia="es-ES"/>
              </w:rPr>
            </w:pPr>
          </w:p>
        </w:tc>
        <w:tc>
          <w:tcPr>
            <w:tcW w:w="318" w:type="dxa"/>
            <w:tcBorders>
              <w:top w:val="nil"/>
              <w:left w:val="nil"/>
              <w:bottom w:val="nil"/>
              <w:right w:val="nil"/>
            </w:tcBorders>
            <w:shd w:val="clear" w:color="auto" w:fill="auto"/>
            <w:vAlign w:val="bottom"/>
            <w:hideMark/>
          </w:tcPr>
          <w:p w14:paraId="7BD1D437" w14:textId="77777777" w:rsidR="00B3104F" w:rsidRPr="003C0DD8" w:rsidRDefault="00B3104F" w:rsidP="00180C28">
            <w:pP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318" w:type="dxa"/>
            <w:tcBorders>
              <w:top w:val="nil"/>
              <w:left w:val="nil"/>
              <w:bottom w:val="nil"/>
              <w:right w:val="nil"/>
            </w:tcBorders>
            <w:shd w:val="clear" w:color="auto" w:fill="auto"/>
            <w:vAlign w:val="bottom"/>
            <w:hideMark/>
          </w:tcPr>
          <w:p w14:paraId="3BC72C61" w14:textId="77777777" w:rsidR="00B3104F" w:rsidRPr="003C0DD8" w:rsidRDefault="00B3104F" w:rsidP="00180C28">
            <w:pP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223" w:type="dxa"/>
            <w:gridSpan w:val="2"/>
            <w:tcBorders>
              <w:top w:val="nil"/>
              <w:left w:val="nil"/>
              <w:bottom w:val="nil"/>
              <w:right w:val="nil"/>
            </w:tcBorders>
            <w:shd w:val="clear" w:color="auto" w:fill="auto"/>
            <w:vAlign w:val="bottom"/>
            <w:hideMark/>
          </w:tcPr>
          <w:p w14:paraId="62FE5C61" w14:textId="77777777" w:rsidR="00B3104F" w:rsidRPr="003C0DD8" w:rsidRDefault="00B3104F" w:rsidP="00180C28">
            <w:pP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318" w:type="dxa"/>
            <w:tcBorders>
              <w:top w:val="nil"/>
              <w:left w:val="nil"/>
              <w:bottom w:val="nil"/>
              <w:right w:val="nil"/>
            </w:tcBorders>
            <w:shd w:val="clear" w:color="auto" w:fill="auto"/>
            <w:vAlign w:val="bottom"/>
            <w:hideMark/>
          </w:tcPr>
          <w:p w14:paraId="532AD898" w14:textId="77777777" w:rsidR="00B3104F" w:rsidRPr="003C0DD8" w:rsidRDefault="00B3104F" w:rsidP="00180C28">
            <w:pP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318" w:type="dxa"/>
            <w:tcBorders>
              <w:top w:val="nil"/>
              <w:left w:val="nil"/>
              <w:bottom w:val="nil"/>
              <w:right w:val="nil"/>
            </w:tcBorders>
            <w:shd w:val="clear" w:color="auto" w:fill="auto"/>
            <w:vAlign w:val="bottom"/>
            <w:hideMark/>
          </w:tcPr>
          <w:p w14:paraId="2DC41384" w14:textId="77777777" w:rsidR="00B3104F" w:rsidRPr="003C0DD8" w:rsidRDefault="00B3104F" w:rsidP="00180C28">
            <w:pP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318" w:type="dxa"/>
            <w:tcBorders>
              <w:top w:val="nil"/>
              <w:left w:val="nil"/>
              <w:bottom w:val="nil"/>
              <w:right w:val="nil"/>
            </w:tcBorders>
            <w:shd w:val="clear" w:color="auto" w:fill="auto"/>
            <w:vAlign w:val="bottom"/>
            <w:hideMark/>
          </w:tcPr>
          <w:p w14:paraId="562D6FB1" w14:textId="77777777" w:rsidR="00B3104F" w:rsidRPr="003C0DD8" w:rsidRDefault="00B3104F" w:rsidP="00180C28">
            <w:pP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318" w:type="dxa"/>
            <w:tcBorders>
              <w:top w:val="nil"/>
              <w:left w:val="nil"/>
              <w:bottom w:val="nil"/>
              <w:right w:val="nil"/>
            </w:tcBorders>
            <w:shd w:val="clear" w:color="auto" w:fill="auto"/>
            <w:vAlign w:val="bottom"/>
            <w:hideMark/>
          </w:tcPr>
          <w:p w14:paraId="2822B0BE" w14:textId="77777777" w:rsidR="00B3104F" w:rsidRPr="003C0DD8" w:rsidRDefault="00B3104F" w:rsidP="00180C28">
            <w:pP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272" w:type="dxa"/>
            <w:tcBorders>
              <w:top w:val="nil"/>
              <w:left w:val="nil"/>
              <w:bottom w:val="nil"/>
              <w:right w:val="nil"/>
            </w:tcBorders>
            <w:shd w:val="clear" w:color="auto" w:fill="auto"/>
            <w:vAlign w:val="bottom"/>
            <w:hideMark/>
          </w:tcPr>
          <w:p w14:paraId="55E341E3" w14:textId="77777777" w:rsidR="00B3104F" w:rsidRPr="003C0DD8" w:rsidRDefault="00B3104F" w:rsidP="00180C28">
            <w:pP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318" w:type="dxa"/>
            <w:tcBorders>
              <w:top w:val="nil"/>
              <w:left w:val="nil"/>
              <w:bottom w:val="nil"/>
              <w:right w:val="nil"/>
            </w:tcBorders>
            <w:shd w:val="clear" w:color="auto" w:fill="auto"/>
            <w:vAlign w:val="bottom"/>
            <w:hideMark/>
          </w:tcPr>
          <w:p w14:paraId="0A638BA4" w14:textId="77777777" w:rsidR="00B3104F" w:rsidRPr="003C0DD8" w:rsidRDefault="00B3104F" w:rsidP="00180C28">
            <w:pP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318" w:type="dxa"/>
            <w:gridSpan w:val="2"/>
            <w:tcBorders>
              <w:top w:val="nil"/>
              <w:left w:val="nil"/>
              <w:bottom w:val="nil"/>
              <w:right w:val="nil"/>
            </w:tcBorders>
            <w:shd w:val="clear" w:color="auto" w:fill="auto"/>
            <w:vAlign w:val="bottom"/>
            <w:hideMark/>
          </w:tcPr>
          <w:p w14:paraId="27F0D4D1" w14:textId="77777777" w:rsidR="00B3104F" w:rsidRPr="003C0DD8" w:rsidRDefault="00B3104F" w:rsidP="00180C28">
            <w:pP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240" w:type="dxa"/>
            <w:tcBorders>
              <w:top w:val="nil"/>
              <w:left w:val="nil"/>
              <w:bottom w:val="nil"/>
              <w:right w:val="nil"/>
            </w:tcBorders>
            <w:shd w:val="clear" w:color="auto" w:fill="auto"/>
            <w:vAlign w:val="bottom"/>
            <w:hideMark/>
          </w:tcPr>
          <w:p w14:paraId="5D211F47" w14:textId="77777777" w:rsidR="00B3104F" w:rsidRPr="003C0DD8" w:rsidRDefault="00B3104F" w:rsidP="00180C28">
            <w:pP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318" w:type="dxa"/>
            <w:tcBorders>
              <w:top w:val="nil"/>
              <w:left w:val="nil"/>
              <w:bottom w:val="nil"/>
              <w:right w:val="nil"/>
            </w:tcBorders>
            <w:shd w:val="clear" w:color="auto" w:fill="auto"/>
            <w:vAlign w:val="bottom"/>
            <w:hideMark/>
          </w:tcPr>
          <w:p w14:paraId="5AB9E053" w14:textId="77777777" w:rsidR="00B3104F" w:rsidRPr="003C0DD8" w:rsidRDefault="00B3104F" w:rsidP="00180C28">
            <w:pP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318" w:type="dxa"/>
            <w:tcBorders>
              <w:top w:val="nil"/>
              <w:left w:val="nil"/>
              <w:bottom w:val="nil"/>
              <w:right w:val="nil"/>
            </w:tcBorders>
            <w:shd w:val="clear" w:color="auto" w:fill="auto"/>
            <w:vAlign w:val="bottom"/>
            <w:hideMark/>
          </w:tcPr>
          <w:p w14:paraId="27DFC1D2" w14:textId="77777777" w:rsidR="00B3104F" w:rsidRPr="003C0DD8" w:rsidRDefault="00B3104F" w:rsidP="00180C28">
            <w:pP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318" w:type="dxa"/>
            <w:tcBorders>
              <w:top w:val="nil"/>
              <w:left w:val="nil"/>
              <w:bottom w:val="nil"/>
              <w:right w:val="nil"/>
            </w:tcBorders>
            <w:shd w:val="clear" w:color="auto" w:fill="auto"/>
            <w:vAlign w:val="bottom"/>
            <w:hideMark/>
          </w:tcPr>
          <w:p w14:paraId="4E1B5DD2" w14:textId="77777777" w:rsidR="00B3104F" w:rsidRPr="003C0DD8" w:rsidRDefault="00B3104F" w:rsidP="00180C28">
            <w:pP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318" w:type="dxa"/>
            <w:tcBorders>
              <w:top w:val="nil"/>
              <w:left w:val="nil"/>
              <w:bottom w:val="nil"/>
              <w:right w:val="nil"/>
            </w:tcBorders>
            <w:shd w:val="clear" w:color="auto" w:fill="auto"/>
            <w:vAlign w:val="bottom"/>
            <w:hideMark/>
          </w:tcPr>
          <w:p w14:paraId="0AEB148A" w14:textId="77777777" w:rsidR="00B3104F" w:rsidRPr="003C0DD8" w:rsidRDefault="00B3104F" w:rsidP="00180C28">
            <w:pP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318" w:type="dxa"/>
            <w:tcBorders>
              <w:top w:val="nil"/>
              <w:left w:val="nil"/>
              <w:bottom w:val="nil"/>
              <w:right w:val="nil"/>
            </w:tcBorders>
            <w:shd w:val="clear" w:color="auto" w:fill="auto"/>
            <w:vAlign w:val="bottom"/>
            <w:hideMark/>
          </w:tcPr>
          <w:p w14:paraId="777F9E0A" w14:textId="77777777" w:rsidR="00B3104F" w:rsidRPr="003C0DD8" w:rsidRDefault="00B3104F" w:rsidP="00180C28">
            <w:pP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318" w:type="dxa"/>
            <w:gridSpan w:val="2"/>
            <w:tcBorders>
              <w:top w:val="nil"/>
              <w:left w:val="nil"/>
              <w:bottom w:val="nil"/>
              <w:right w:val="nil"/>
            </w:tcBorders>
            <w:shd w:val="clear" w:color="auto" w:fill="auto"/>
            <w:vAlign w:val="bottom"/>
            <w:hideMark/>
          </w:tcPr>
          <w:p w14:paraId="75DED067" w14:textId="77777777" w:rsidR="00B3104F" w:rsidRPr="003C0DD8" w:rsidRDefault="00B3104F" w:rsidP="00180C28">
            <w:pP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224" w:type="dxa"/>
            <w:tcBorders>
              <w:top w:val="nil"/>
              <w:left w:val="nil"/>
              <w:bottom w:val="nil"/>
              <w:right w:val="nil"/>
            </w:tcBorders>
            <w:shd w:val="clear" w:color="auto" w:fill="auto"/>
            <w:vAlign w:val="bottom"/>
            <w:hideMark/>
          </w:tcPr>
          <w:p w14:paraId="7FEDF979" w14:textId="77777777" w:rsidR="00B3104F" w:rsidRPr="003C0DD8" w:rsidRDefault="00B3104F" w:rsidP="00180C28">
            <w:pP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318" w:type="dxa"/>
            <w:tcBorders>
              <w:top w:val="nil"/>
              <w:left w:val="nil"/>
              <w:bottom w:val="nil"/>
              <w:right w:val="nil"/>
            </w:tcBorders>
            <w:shd w:val="clear" w:color="auto" w:fill="auto"/>
            <w:vAlign w:val="bottom"/>
            <w:hideMark/>
          </w:tcPr>
          <w:p w14:paraId="6788931C" w14:textId="77777777" w:rsidR="00B3104F" w:rsidRPr="003C0DD8" w:rsidRDefault="00B3104F" w:rsidP="00180C28">
            <w:pP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224" w:type="dxa"/>
            <w:tcBorders>
              <w:top w:val="nil"/>
              <w:left w:val="nil"/>
              <w:bottom w:val="nil"/>
              <w:right w:val="nil"/>
            </w:tcBorders>
            <w:shd w:val="clear" w:color="auto" w:fill="auto"/>
            <w:vAlign w:val="bottom"/>
            <w:hideMark/>
          </w:tcPr>
          <w:p w14:paraId="7D80989F" w14:textId="77777777" w:rsidR="00B3104F" w:rsidRPr="003C0DD8" w:rsidRDefault="00B3104F" w:rsidP="00180C28">
            <w:pP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318" w:type="dxa"/>
            <w:tcBorders>
              <w:top w:val="nil"/>
              <w:left w:val="nil"/>
              <w:bottom w:val="nil"/>
              <w:right w:val="nil"/>
            </w:tcBorders>
            <w:shd w:val="clear" w:color="auto" w:fill="auto"/>
            <w:vAlign w:val="bottom"/>
            <w:hideMark/>
          </w:tcPr>
          <w:p w14:paraId="496C0AD7" w14:textId="77777777" w:rsidR="00B3104F" w:rsidRPr="003C0DD8" w:rsidRDefault="00B3104F" w:rsidP="00180C28">
            <w:pP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753" w:type="dxa"/>
            <w:gridSpan w:val="2"/>
            <w:tcBorders>
              <w:top w:val="nil"/>
              <w:left w:val="nil"/>
              <w:bottom w:val="nil"/>
              <w:right w:val="single" w:sz="12" w:space="0" w:color="auto"/>
            </w:tcBorders>
            <w:shd w:val="clear" w:color="auto" w:fill="auto"/>
            <w:vAlign w:val="bottom"/>
            <w:hideMark/>
          </w:tcPr>
          <w:p w14:paraId="50E8B657" w14:textId="77777777" w:rsidR="00B3104F" w:rsidRPr="003C0DD8" w:rsidRDefault="00B3104F" w:rsidP="00180C28">
            <w:pPr>
              <w:rPr>
                <w:rFonts w:ascii="Arial" w:hAnsi="Arial" w:cs="Arial"/>
                <w:b/>
                <w:bCs/>
                <w:sz w:val="2"/>
                <w:szCs w:val="2"/>
                <w:lang w:val="es-BO" w:eastAsia="es-ES"/>
              </w:rPr>
            </w:pPr>
            <w:r w:rsidRPr="003C0DD8">
              <w:rPr>
                <w:rFonts w:ascii="Arial" w:hAnsi="Arial" w:cs="Arial"/>
                <w:b/>
                <w:bCs/>
                <w:sz w:val="2"/>
                <w:szCs w:val="2"/>
                <w:lang w:val="es-BO" w:eastAsia="es-ES"/>
              </w:rPr>
              <w:t> </w:t>
            </w:r>
          </w:p>
        </w:tc>
      </w:tr>
      <w:tr w:rsidR="00B3104F" w:rsidRPr="003C0DD8" w14:paraId="1EC53784" w14:textId="77777777" w:rsidTr="005D2FB9">
        <w:trPr>
          <w:gridAfter w:val="1"/>
          <w:wAfter w:w="43" w:type="dxa"/>
          <w:trHeight w:val="278"/>
          <w:jc w:val="center"/>
        </w:trPr>
        <w:tc>
          <w:tcPr>
            <w:tcW w:w="2117" w:type="dxa"/>
            <w:gridSpan w:val="2"/>
            <w:tcBorders>
              <w:top w:val="nil"/>
              <w:left w:val="single" w:sz="12" w:space="0" w:color="auto"/>
              <w:bottom w:val="nil"/>
              <w:right w:val="nil"/>
            </w:tcBorders>
            <w:shd w:val="clear" w:color="auto" w:fill="auto"/>
            <w:vAlign w:val="center"/>
            <w:hideMark/>
          </w:tcPr>
          <w:p w14:paraId="6DBEBC61" w14:textId="77777777" w:rsidR="00B3104F" w:rsidRPr="003C0DD8" w:rsidRDefault="00B3104F" w:rsidP="00180C28">
            <w:pPr>
              <w:jc w:val="right"/>
              <w:rPr>
                <w:rFonts w:ascii="Arial" w:hAnsi="Arial" w:cs="Arial"/>
                <w:b/>
                <w:bCs/>
                <w:sz w:val="16"/>
                <w:szCs w:val="16"/>
                <w:lang w:val="es-BO" w:eastAsia="es-ES"/>
              </w:rPr>
            </w:pPr>
            <w:r w:rsidRPr="003C0DD8">
              <w:rPr>
                <w:rFonts w:ascii="Arial" w:hAnsi="Arial" w:cs="Arial"/>
                <w:b/>
                <w:bCs/>
                <w:sz w:val="16"/>
                <w:szCs w:val="16"/>
                <w:lang w:val="es-BO" w:eastAsia="es-ES"/>
              </w:rPr>
              <w:t>CUCE</w:t>
            </w:r>
          </w:p>
        </w:tc>
        <w:tc>
          <w:tcPr>
            <w:tcW w:w="200" w:type="dxa"/>
            <w:tcBorders>
              <w:top w:val="nil"/>
              <w:left w:val="nil"/>
              <w:bottom w:val="nil"/>
              <w:right w:val="nil"/>
            </w:tcBorders>
            <w:shd w:val="clear" w:color="auto" w:fill="auto"/>
            <w:vAlign w:val="center"/>
            <w:hideMark/>
          </w:tcPr>
          <w:p w14:paraId="494DD5D1" w14:textId="77777777" w:rsidR="00B3104F" w:rsidRPr="003C0DD8" w:rsidRDefault="00B3104F" w:rsidP="00180C28">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318"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4A108113" w14:textId="7DE977BB" w:rsidR="00B3104F" w:rsidRPr="003C0DD8" w:rsidRDefault="00B3104F" w:rsidP="00180C28">
            <w:pPr>
              <w:rPr>
                <w:rFonts w:ascii="Arial" w:hAnsi="Arial" w:cs="Arial"/>
                <w:sz w:val="16"/>
                <w:szCs w:val="16"/>
                <w:lang w:val="es-BO" w:eastAsia="es-ES"/>
              </w:rPr>
            </w:pPr>
            <w:r w:rsidRPr="003C0DD8">
              <w:rPr>
                <w:rFonts w:ascii="Arial" w:hAnsi="Arial" w:cs="Arial"/>
                <w:sz w:val="16"/>
                <w:szCs w:val="16"/>
                <w:lang w:val="es-BO" w:eastAsia="es-ES"/>
              </w:rPr>
              <w:t> </w:t>
            </w:r>
            <w:r w:rsidR="005D2FB9">
              <w:rPr>
                <w:rFonts w:ascii="Arial" w:hAnsi="Arial" w:cs="Arial"/>
                <w:sz w:val="16"/>
                <w:szCs w:val="16"/>
                <w:lang w:val="es-BO" w:eastAsia="es-ES"/>
              </w:rPr>
              <w:t>2</w:t>
            </w:r>
          </w:p>
        </w:tc>
        <w:tc>
          <w:tcPr>
            <w:tcW w:w="318" w:type="dxa"/>
            <w:tcBorders>
              <w:top w:val="single" w:sz="4" w:space="0" w:color="auto"/>
              <w:left w:val="nil"/>
              <w:bottom w:val="single" w:sz="4" w:space="0" w:color="auto"/>
              <w:right w:val="single" w:sz="4" w:space="0" w:color="auto"/>
            </w:tcBorders>
            <w:shd w:val="clear" w:color="000000" w:fill="DBE5F1"/>
            <w:vAlign w:val="center"/>
            <w:hideMark/>
          </w:tcPr>
          <w:p w14:paraId="7634A10C" w14:textId="02C53908" w:rsidR="00B3104F" w:rsidRPr="003C0DD8" w:rsidRDefault="005D2FB9" w:rsidP="00180C28">
            <w:pPr>
              <w:rPr>
                <w:rFonts w:ascii="Arial" w:hAnsi="Arial" w:cs="Arial"/>
                <w:sz w:val="16"/>
                <w:szCs w:val="16"/>
                <w:lang w:val="es-BO" w:eastAsia="es-ES"/>
              </w:rPr>
            </w:pPr>
            <w:r>
              <w:rPr>
                <w:rFonts w:ascii="Arial" w:hAnsi="Arial" w:cs="Arial"/>
                <w:sz w:val="16"/>
                <w:szCs w:val="16"/>
                <w:lang w:val="es-BO" w:eastAsia="es-ES"/>
              </w:rPr>
              <w:t>0</w:t>
            </w:r>
          </w:p>
        </w:tc>
        <w:tc>
          <w:tcPr>
            <w:tcW w:w="223" w:type="dxa"/>
            <w:gridSpan w:val="2"/>
            <w:tcBorders>
              <w:top w:val="nil"/>
              <w:left w:val="nil"/>
              <w:bottom w:val="nil"/>
              <w:right w:val="nil"/>
            </w:tcBorders>
            <w:shd w:val="clear" w:color="000000" w:fill="FFFFFF"/>
            <w:vAlign w:val="center"/>
            <w:hideMark/>
          </w:tcPr>
          <w:p w14:paraId="5C133FD2" w14:textId="77777777" w:rsidR="00B3104F" w:rsidRPr="003C0DD8" w:rsidRDefault="00B3104F" w:rsidP="00180C28">
            <w:pPr>
              <w:jc w:val="center"/>
              <w:rPr>
                <w:rFonts w:ascii="Arial" w:hAnsi="Arial" w:cs="Arial"/>
                <w:sz w:val="16"/>
                <w:szCs w:val="16"/>
                <w:lang w:val="es-BO" w:eastAsia="es-ES"/>
              </w:rPr>
            </w:pPr>
            <w:r w:rsidRPr="003C0DD8">
              <w:rPr>
                <w:rFonts w:ascii="Arial" w:hAnsi="Arial" w:cs="Arial"/>
                <w:sz w:val="16"/>
                <w:szCs w:val="16"/>
                <w:lang w:val="es-BO" w:eastAsia="es-ES"/>
              </w:rPr>
              <w:t>-</w:t>
            </w:r>
          </w:p>
        </w:tc>
        <w:tc>
          <w:tcPr>
            <w:tcW w:w="318"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69843BDF" w14:textId="62E25A63" w:rsidR="00B3104F" w:rsidRPr="003C0DD8" w:rsidRDefault="005D2FB9" w:rsidP="00180C28">
            <w:pPr>
              <w:rPr>
                <w:rFonts w:ascii="Arial" w:hAnsi="Arial" w:cs="Arial"/>
                <w:sz w:val="16"/>
                <w:szCs w:val="16"/>
                <w:lang w:val="es-BO" w:eastAsia="es-ES"/>
              </w:rPr>
            </w:pPr>
            <w:r>
              <w:rPr>
                <w:rFonts w:ascii="Arial" w:hAnsi="Arial" w:cs="Arial"/>
                <w:sz w:val="16"/>
                <w:szCs w:val="16"/>
                <w:lang w:val="es-BO" w:eastAsia="es-ES"/>
              </w:rPr>
              <w:t>0</w:t>
            </w:r>
          </w:p>
        </w:tc>
        <w:tc>
          <w:tcPr>
            <w:tcW w:w="318" w:type="dxa"/>
            <w:tcBorders>
              <w:top w:val="single" w:sz="4" w:space="0" w:color="auto"/>
              <w:left w:val="nil"/>
              <w:bottom w:val="single" w:sz="4" w:space="0" w:color="auto"/>
              <w:right w:val="single" w:sz="4" w:space="0" w:color="auto"/>
            </w:tcBorders>
            <w:shd w:val="clear" w:color="000000" w:fill="DBE5F1"/>
            <w:vAlign w:val="center"/>
            <w:hideMark/>
          </w:tcPr>
          <w:p w14:paraId="10F9B906" w14:textId="38E0A97C" w:rsidR="00B3104F" w:rsidRPr="003C0DD8" w:rsidRDefault="005D2FB9" w:rsidP="00180C28">
            <w:pPr>
              <w:rPr>
                <w:rFonts w:ascii="Arial" w:hAnsi="Arial" w:cs="Arial"/>
                <w:sz w:val="16"/>
                <w:szCs w:val="16"/>
                <w:lang w:val="es-BO" w:eastAsia="es-ES"/>
              </w:rPr>
            </w:pPr>
            <w:r>
              <w:rPr>
                <w:rFonts w:ascii="Arial" w:hAnsi="Arial" w:cs="Arial"/>
                <w:sz w:val="16"/>
                <w:szCs w:val="16"/>
                <w:lang w:val="es-BO" w:eastAsia="es-ES"/>
              </w:rPr>
              <w:t>2</w:t>
            </w:r>
          </w:p>
        </w:tc>
        <w:tc>
          <w:tcPr>
            <w:tcW w:w="318" w:type="dxa"/>
            <w:tcBorders>
              <w:top w:val="single" w:sz="4" w:space="0" w:color="auto"/>
              <w:left w:val="nil"/>
              <w:bottom w:val="single" w:sz="4" w:space="0" w:color="auto"/>
              <w:right w:val="single" w:sz="4" w:space="0" w:color="auto"/>
            </w:tcBorders>
            <w:shd w:val="clear" w:color="000000" w:fill="DBE5F1"/>
            <w:vAlign w:val="center"/>
            <w:hideMark/>
          </w:tcPr>
          <w:p w14:paraId="573BDAF1" w14:textId="53284C30" w:rsidR="00B3104F" w:rsidRPr="003C0DD8" w:rsidRDefault="005D2FB9" w:rsidP="00180C28">
            <w:pPr>
              <w:rPr>
                <w:rFonts w:ascii="Arial" w:hAnsi="Arial" w:cs="Arial"/>
                <w:sz w:val="16"/>
                <w:szCs w:val="16"/>
                <w:lang w:val="es-BO" w:eastAsia="es-ES"/>
              </w:rPr>
            </w:pPr>
            <w:r>
              <w:rPr>
                <w:rFonts w:ascii="Arial" w:hAnsi="Arial" w:cs="Arial"/>
                <w:sz w:val="16"/>
                <w:szCs w:val="16"/>
                <w:lang w:val="es-BO" w:eastAsia="es-ES"/>
              </w:rPr>
              <w:t>0</w:t>
            </w:r>
          </w:p>
        </w:tc>
        <w:tc>
          <w:tcPr>
            <w:tcW w:w="318" w:type="dxa"/>
            <w:tcBorders>
              <w:top w:val="single" w:sz="4" w:space="0" w:color="auto"/>
              <w:left w:val="nil"/>
              <w:bottom w:val="single" w:sz="4" w:space="0" w:color="auto"/>
              <w:right w:val="single" w:sz="4" w:space="0" w:color="auto"/>
            </w:tcBorders>
            <w:shd w:val="clear" w:color="000000" w:fill="DBE5F1"/>
            <w:vAlign w:val="center"/>
            <w:hideMark/>
          </w:tcPr>
          <w:p w14:paraId="2E4B3F7F" w14:textId="2BB5379A" w:rsidR="00B3104F" w:rsidRPr="003C0DD8" w:rsidRDefault="005D2FB9" w:rsidP="00180C28">
            <w:pPr>
              <w:rPr>
                <w:rFonts w:ascii="Arial" w:hAnsi="Arial" w:cs="Arial"/>
                <w:sz w:val="16"/>
                <w:szCs w:val="16"/>
                <w:lang w:val="es-BO" w:eastAsia="es-ES"/>
              </w:rPr>
            </w:pPr>
            <w:r>
              <w:rPr>
                <w:rFonts w:ascii="Arial" w:hAnsi="Arial" w:cs="Arial"/>
                <w:sz w:val="16"/>
                <w:szCs w:val="16"/>
                <w:lang w:val="es-BO" w:eastAsia="es-ES"/>
              </w:rPr>
              <w:t>3</w:t>
            </w:r>
          </w:p>
        </w:tc>
        <w:tc>
          <w:tcPr>
            <w:tcW w:w="272" w:type="dxa"/>
            <w:tcBorders>
              <w:top w:val="nil"/>
              <w:left w:val="nil"/>
              <w:bottom w:val="nil"/>
              <w:right w:val="nil"/>
            </w:tcBorders>
            <w:shd w:val="clear" w:color="000000" w:fill="FFFFFF"/>
            <w:vAlign w:val="center"/>
            <w:hideMark/>
          </w:tcPr>
          <w:p w14:paraId="17CFACDA" w14:textId="77777777" w:rsidR="00B3104F" w:rsidRPr="003C0DD8" w:rsidRDefault="00B3104F" w:rsidP="00180C28">
            <w:pPr>
              <w:jc w:val="center"/>
              <w:rPr>
                <w:rFonts w:ascii="Arial" w:hAnsi="Arial" w:cs="Arial"/>
                <w:sz w:val="16"/>
                <w:szCs w:val="16"/>
                <w:lang w:val="es-BO" w:eastAsia="es-ES"/>
              </w:rPr>
            </w:pPr>
            <w:r w:rsidRPr="003C0DD8">
              <w:rPr>
                <w:rFonts w:ascii="Arial" w:hAnsi="Arial" w:cs="Arial"/>
                <w:sz w:val="16"/>
                <w:szCs w:val="16"/>
                <w:lang w:val="es-BO" w:eastAsia="es-ES"/>
              </w:rPr>
              <w:t>-</w:t>
            </w:r>
          </w:p>
        </w:tc>
        <w:tc>
          <w:tcPr>
            <w:tcW w:w="318"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1526E623" w14:textId="67B93901" w:rsidR="00B3104F" w:rsidRPr="003C0DD8" w:rsidRDefault="005D2FB9" w:rsidP="00180C28">
            <w:pPr>
              <w:rPr>
                <w:rFonts w:ascii="Arial" w:hAnsi="Arial" w:cs="Arial"/>
                <w:sz w:val="16"/>
                <w:szCs w:val="16"/>
                <w:lang w:val="es-BO" w:eastAsia="es-ES"/>
              </w:rPr>
            </w:pPr>
            <w:r>
              <w:rPr>
                <w:rFonts w:ascii="Arial" w:hAnsi="Arial" w:cs="Arial"/>
                <w:sz w:val="16"/>
                <w:szCs w:val="16"/>
                <w:lang w:val="es-BO" w:eastAsia="es-ES"/>
              </w:rPr>
              <w:t>0</w:t>
            </w:r>
          </w:p>
        </w:tc>
        <w:tc>
          <w:tcPr>
            <w:tcW w:w="318" w:type="dxa"/>
            <w:gridSpan w:val="2"/>
            <w:tcBorders>
              <w:top w:val="single" w:sz="4" w:space="0" w:color="auto"/>
              <w:left w:val="nil"/>
              <w:bottom w:val="single" w:sz="4" w:space="0" w:color="auto"/>
              <w:right w:val="single" w:sz="4" w:space="0" w:color="auto"/>
            </w:tcBorders>
            <w:shd w:val="clear" w:color="000000" w:fill="DBE5F1"/>
            <w:vAlign w:val="center"/>
            <w:hideMark/>
          </w:tcPr>
          <w:p w14:paraId="1057965F" w14:textId="35073E08" w:rsidR="00B3104F" w:rsidRPr="003C0DD8" w:rsidRDefault="005D2FB9" w:rsidP="00180C28">
            <w:pPr>
              <w:rPr>
                <w:rFonts w:ascii="Arial" w:hAnsi="Arial" w:cs="Arial"/>
                <w:sz w:val="16"/>
                <w:szCs w:val="16"/>
                <w:lang w:val="es-BO" w:eastAsia="es-ES"/>
              </w:rPr>
            </w:pPr>
            <w:r>
              <w:rPr>
                <w:rFonts w:ascii="Arial" w:hAnsi="Arial" w:cs="Arial"/>
                <w:sz w:val="16"/>
                <w:szCs w:val="16"/>
                <w:lang w:val="es-BO" w:eastAsia="es-ES"/>
              </w:rPr>
              <w:t>0</w:t>
            </w:r>
          </w:p>
        </w:tc>
        <w:tc>
          <w:tcPr>
            <w:tcW w:w="240" w:type="dxa"/>
            <w:tcBorders>
              <w:top w:val="nil"/>
              <w:left w:val="nil"/>
              <w:bottom w:val="nil"/>
              <w:right w:val="nil"/>
            </w:tcBorders>
            <w:shd w:val="clear" w:color="000000" w:fill="FFFFFF"/>
            <w:vAlign w:val="center"/>
            <w:hideMark/>
          </w:tcPr>
          <w:p w14:paraId="0B308332" w14:textId="77777777" w:rsidR="00B3104F" w:rsidRPr="003C0DD8" w:rsidRDefault="00B3104F" w:rsidP="00180C28">
            <w:pPr>
              <w:jc w:val="center"/>
              <w:rPr>
                <w:rFonts w:ascii="Arial" w:hAnsi="Arial" w:cs="Arial"/>
                <w:sz w:val="16"/>
                <w:szCs w:val="16"/>
                <w:lang w:val="es-BO" w:eastAsia="es-ES"/>
              </w:rPr>
            </w:pPr>
            <w:r w:rsidRPr="003C0DD8">
              <w:rPr>
                <w:rFonts w:ascii="Arial" w:hAnsi="Arial" w:cs="Arial"/>
                <w:sz w:val="16"/>
                <w:szCs w:val="16"/>
                <w:lang w:val="es-BO" w:eastAsia="es-ES"/>
              </w:rPr>
              <w:t>-</w:t>
            </w:r>
          </w:p>
        </w:tc>
        <w:tc>
          <w:tcPr>
            <w:tcW w:w="318"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5F25CFFB" w14:textId="77777777" w:rsidR="00B3104F" w:rsidRPr="003C0DD8" w:rsidRDefault="00B3104F" w:rsidP="00180C28">
            <w:pPr>
              <w:rPr>
                <w:rFonts w:ascii="Arial" w:hAnsi="Arial" w:cs="Arial"/>
                <w:sz w:val="16"/>
                <w:szCs w:val="16"/>
                <w:lang w:val="es-BO" w:eastAsia="es-ES"/>
              </w:rPr>
            </w:pPr>
            <w:r w:rsidRPr="003C0DD8">
              <w:rPr>
                <w:rFonts w:ascii="Arial" w:hAnsi="Arial" w:cs="Arial"/>
                <w:sz w:val="16"/>
                <w:szCs w:val="16"/>
                <w:lang w:val="es-BO" w:eastAsia="es-ES"/>
              </w:rPr>
              <w:t> </w:t>
            </w:r>
          </w:p>
        </w:tc>
        <w:tc>
          <w:tcPr>
            <w:tcW w:w="318" w:type="dxa"/>
            <w:tcBorders>
              <w:top w:val="single" w:sz="4" w:space="0" w:color="auto"/>
              <w:left w:val="nil"/>
              <w:bottom w:val="single" w:sz="4" w:space="0" w:color="auto"/>
              <w:right w:val="single" w:sz="4" w:space="0" w:color="auto"/>
            </w:tcBorders>
            <w:shd w:val="clear" w:color="000000" w:fill="DBE5F1"/>
            <w:vAlign w:val="center"/>
            <w:hideMark/>
          </w:tcPr>
          <w:p w14:paraId="48A8C093" w14:textId="77777777" w:rsidR="00B3104F" w:rsidRPr="003C0DD8" w:rsidRDefault="00B3104F" w:rsidP="00180C28">
            <w:pPr>
              <w:rPr>
                <w:rFonts w:ascii="Arial" w:hAnsi="Arial" w:cs="Arial"/>
                <w:sz w:val="16"/>
                <w:szCs w:val="16"/>
                <w:lang w:val="es-BO" w:eastAsia="es-ES"/>
              </w:rPr>
            </w:pPr>
            <w:r w:rsidRPr="003C0DD8">
              <w:rPr>
                <w:rFonts w:ascii="Arial" w:hAnsi="Arial" w:cs="Arial"/>
                <w:sz w:val="16"/>
                <w:szCs w:val="16"/>
                <w:lang w:val="es-BO" w:eastAsia="es-ES"/>
              </w:rPr>
              <w:t> </w:t>
            </w:r>
          </w:p>
        </w:tc>
        <w:tc>
          <w:tcPr>
            <w:tcW w:w="318" w:type="dxa"/>
            <w:tcBorders>
              <w:top w:val="single" w:sz="4" w:space="0" w:color="auto"/>
              <w:left w:val="nil"/>
              <w:bottom w:val="single" w:sz="4" w:space="0" w:color="auto"/>
              <w:right w:val="single" w:sz="4" w:space="0" w:color="auto"/>
            </w:tcBorders>
            <w:shd w:val="clear" w:color="000000" w:fill="DBE5F1"/>
            <w:vAlign w:val="center"/>
            <w:hideMark/>
          </w:tcPr>
          <w:p w14:paraId="0CF0B2EE" w14:textId="77777777" w:rsidR="00B3104F" w:rsidRPr="003C0DD8" w:rsidRDefault="00B3104F" w:rsidP="00180C28">
            <w:pPr>
              <w:rPr>
                <w:rFonts w:ascii="Arial" w:hAnsi="Arial" w:cs="Arial"/>
                <w:sz w:val="16"/>
                <w:szCs w:val="16"/>
                <w:lang w:val="es-BO" w:eastAsia="es-ES"/>
              </w:rPr>
            </w:pPr>
            <w:r w:rsidRPr="003C0DD8">
              <w:rPr>
                <w:rFonts w:ascii="Arial" w:hAnsi="Arial" w:cs="Arial"/>
                <w:sz w:val="16"/>
                <w:szCs w:val="16"/>
                <w:lang w:val="es-BO" w:eastAsia="es-ES"/>
              </w:rPr>
              <w:t> </w:t>
            </w:r>
          </w:p>
        </w:tc>
        <w:tc>
          <w:tcPr>
            <w:tcW w:w="318" w:type="dxa"/>
            <w:tcBorders>
              <w:top w:val="single" w:sz="4" w:space="0" w:color="auto"/>
              <w:left w:val="nil"/>
              <w:bottom w:val="single" w:sz="4" w:space="0" w:color="auto"/>
              <w:right w:val="single" w:sz="4" w:space="0" w:color="auto"/>
            </w:tcBorders>
            <w:shd w:val="clear" w:color="000000" w:fill="DBE5F1"/>
            <w:vAlign w:val="center"/>
            <w:hideMark/>
          </w:tcPr>
          <w:p w14:paraId="090CFAAE" w14:textId="77777777" w:rsidR="00B3104F" w:rsidRPr="003C0DD8" w:rsidRDefault="00B3104F" w:rsidP="00180C28">
            <w:pPr>
              <w:rPr>
                <w:rFonts w:ascii="Arial" w:hAnsi="Arial" w:cs="Arial"/>
                <w:sz w:val="16"/>
                <w:szCs w:val="16"/>
                <w:lang w:val="es-BO" w:eastAsia="es-ES"/>
              </w:rPr>
            </w:pPr>
            <w:r w:rsidRPr="003C0DD8">
              <w:rPr>
                <w:rFonts w:ascii="Arial" w:hAnsi="Arial" w:cs="Arial"/>
                <w:sz w:val="16"/>
                <w:szCs w:val="16"/>
                <w:lang w:val="es-BO" w:eastAsia="es-ES"/>
              </w:rPr>
              <w:t> </w:t>
            </w:r>
          </w:p>
        </w:tc>
        <w:tc>
          <w:tcPr>
            <w:tcW w:w="318" w:type="dxa"/>
            <w:tcBorders>
              <w:top w:val="single" w:sz="4" w:space="0" w:color="auto"/>
              <w:left w:val="nil"/>
              <w:bottom w:val="single" w:sz="4" w:space="0" w:color="auto"/>
              <w:right w:val="single" w:sz="4" w:space="0" w:color="auto"/>
            </w:tcBorders>
            <w:shd w:val="clear" w:color="000000" w:fill="DBE5F1"/>
            <w:vAlign w:val="center"/>
            <w:hideMark/>
          </w:tcPr>
          <w:p w14:paraId="51F98AC0" w14:textId="77777777" w:rsidR="00B3104F" w:rsidRPr="003C0DD8" w:rsidRDefault="00B3104F" w:rsidP="00180C28">
            <w:pPr>
              <w:rPr>
                <w:rFonts w:ascii="Arial" w:hAnsi="Arial" w:cs="Arial"/>
                <w:sz w:val="16"/>
                <w:szCs w:val="16"/>
                <w:lang w:val="es-BO" w:eastAsia="es-ES"/>
              </w:rPr>
            </w:pPr>
            <w:r w:rsidRPr="003C0DD8">
              <w:rPr>
                <w:rFonts w:ascii="Arial" w:hAnsi="Arial" w:cs="Arial"/>
                <w:sz w:val="16"/>
                <w:szCs w:val="16"/>
                <w:lang w:val="es-BO" w:eastAsia="es-ES"/>
              </w:rPr>
              <w:t> </w:t>
            </w:r>
          </w:p>
        </w:tc>
        <w:tc>
          <w:tcPr>
            <w:tcW w:w="318" w:type="dxa"/>
            <w:gridSpan w:val="2"/>
            <w:tcBorders>
              <w:top w:val="single" w:sz="4" w:space="0" w:color="auto"/>
              <w:left w:val="nil"/>
              <w:bottom w:val="single" w:sz="4" w:space="0" w:color="auto"/>
              <w:right w:val="single" w:sz="4" w:space="0" w:color="auto"/>
            </w:tcBorders>
            <w:shd w:val="clear" w:color="000000" w:fill="DBE5F1"/>
            <w:vAlign w:val="center"/>
            <w:hideMark/>
          </w:tcPr>
          <w:p w14:paraId="6D4CC1A9" w14:textId="77777777" w:rsidR="00B3104F" w:rsidRPr="003C0DD8" w:rsidRDefault="00B3104F" w:rsidP="00180C28">
            <w:pPr>
              <w:rPr>
                <w:rFonts w:ascii="Arial" w:hAnsi="Arial" w:cs="Arial"/>
                <w:sz w:val="16"/>
                <w:szCs w:val="16"/>
                <w:lang w:val="es-BO" w:eastAsia="es-ES"/>
              </w:rPr>
            </w:pPr>
            <w:r w:rsidRPr="003C0DD8">
              <w:rPr>
                <w:rFonts w:ascii="Arial" w:hAnsi="Arial" w:cs="Arial"/>
                <w:sz w:val="16"/>
                <w:szCs w:val="16"/>
                <w:lang w:val="es-BO" w:eastAsia="es-ES"/>
              </w:rPr>
              <w:t> </w:t>
            </w:r>
          </w:p>
        </w:tc>
        <w:tc>
          <w:tcPr>
            <w:tcW w:w="224" w:type="dxa"/>
            <w:tcBorders>
              <w:top w:val="nil"/>
              <w:left w:val="nil"/>
              <w:bottom w:val="nil"/>
              <w:right w:val="nil"/>
            </w:tcBorders>
            <w:shd w:val="clear" w:color="000000" w:fill="FFFFFF"/>
            <w:vAlign w:val="center"/>
            <w:hideMark/>
          </w:tcPr>
          <w:p w14:paraId="34AE6F66" w14:textId="77777777" w:rsidR="00B3104F" w:rsidRPr="003C0DD8" w:rsidRDefault="00B3104F" w:rsidP="00180C28">
            <w:pPr>
              <w:jc w:val="center"/>
              <w:rPr>
                <w:rFonts w:ascii="Arial" w:hAnsi="Arial" w:cs="Arial"/>
                <w:sz w:val="16"/>
                <w:szCs w:val="16"/>
                <w:lang w:val="es-BO" w:eastAsia="es-ES"/>
              </w:rPr>
            </w:pPr>
            <w:r w:rsidRPr="003C0DD8">
              <w:rPr>
                <w:rFonts w:ascii="Arial" w:hAnsi="Arial" w:cs="Arial"/>
                <w:sz w:val="16"/>
                <w:szCs w:val="16"/>
                <w:lang w:val="es-BO" w:eastAsia="es-ES"/>
              </w:rPr>
              <w:t>-</w:t>
            </w:r>
          </w:p>
        </w:tc>
        <w:tc>
          <w:tcPr>
            <w:tcW w:w="318"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22F47166" w14:textId="2DD1330C" w:rsidR="00B3104F" w:rsidRPr="003C0DD8" w:rsidRDefault="005D2FB9" w:rsidP="00180C28">
            <w:pPr>
              <w:rPr>
                <w:rFonts w:ascii="Arial" w:hAnsi="Arial" w:cs="Arial"/>
                <w:sz w:val="16"/>
                <w:szCs w:val="16"/>
                <w:lang w:val="es-BO" w:eastAsia="es-ES"/>
              </w:rPr>
            </w:pPr>
            <w:r>
              <w:rPr>
                <w:rFonts w:ascii="Arial" w:hAnsi="Arial" w:cs="Arial"/>
                <w:sz w:val="16"/>
                <w:szCs w:val="16"/>
                <w:lang w:val="es-BO" w:eastAsia="es-ES"/>
              </w:rPr>
              <w:t>1</w:t>
            </w:r>
          </w:p>
        </w:tc>
        <w:tc>
          <w:tcPr>
            <w:tcW w:w="224" w:type="dxa"/>
            <w:tcBorders>
              <w:top w:val="nil"/>
              <w:left w:val="nil"/>
              <w:bottom w:val="nil"/>
              <w:right w:val="nil"/>
            </w:tcBorders>
            <w:shd w:val="clear" w:color="000000" w:fill="FFFFFF"/>
            <w:vAlign w:val="center"/>
            <w:hideMark/>
          </w:tcPr>
          <w:p w14:paraId="16AF2BA0" w14:textId="77777777" w:rsidR="00B3104F" w:rsidRPr="003C0DD8" w:rsidRDefault="00B3104F" w:rsidP="00180C28">
            <w:pPr>
              <w:jc w:val="center"/>
              <w:rPr>
                <w:rFonts w:ascii="Arial" w:hAnsi="Arial" w:cs="Arial"/>
                <w:sz w:val="16"/>
                <w:szCs w:val="16"/>
                <w:lang w:val="es-BO" w:eastAsia="es-ES"/>
              </w:rPr>
            </w:pPr>
            <w:r w:rsidRPr="003C0DD8">
              <w:rPr>
                <w:rFonts w:ascii="Arial" w:hAnsi="Arial" w:cs="Arial"/>
                <w:sz w:val="16"/>
                <w:szCs w:val="16"/>
                <w:lang w:val="es-BO" w:eastAsia="es-ES"/>
              </w:rPr>
              <w:t>-</w:t>
            </w:r>
          </w:p>
        </w:tc>
        <w:tc>
          <w:tcPr>
            <w:tcW w:w="318"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59295D3C" w14:textId="5446DE02" w:rsidR="00B3104F" w:rsidRPr="003C0DD8" w:rsidRDefault="005D2FB9" w:rsidP="00180C28">
            <w:pPr>
              <w:rPr>
                <w:rFonts w:ascii="Arial" w:hAnsi="Arial" w:cs="Arial"/>
                <w:sz w:val="16"/>
                <w:szCs w:val="16"/>
                <w:lang w:val="es-BO" w:eastAsia="es-ES"/>
              </w:rPr>
            </w:pPr>
            <w:r>
              <w:rPr>
                <w:rFonts w:ascii="Arial" w:hAnsi="Arial" w:cs="Arial"/>
                <w:sz w:val="16"/>
                <w:szCs w:val="16"/>
                <w:lang w:val="es-BO" w:eastAsia="es-ES"/>
              </w:rPr>
              <w:t>1</w:t>
            </w:r>
          </w:p>
        </w:tc>
        <w:tc>
          <w:tcPr>
            <w:tcW w:w="753" w:type="dxa"/>
            <w:gridSpan w:val="2"/>
            <w:tcBorders>
              <w:top w:val="nil"/>
              <w:left w:val="nil"/>
              <w:bottom w:val="nil"/>
              <w:right w:val="single" w:sz="12" w:space="0" w:color="auto"/>
            </w:tcBorders>
            <w:shd w:val="clear" w:color="auto" w:fill="auto"/>
            <w:vAlign w:val="bottom"/>
            <w:hideMark/>
          </w:tcPr>
          <w:p w14:paraId="22EAA4E9" w14:textId="77777777" w:rsidR="00B3104F" w:rsidRPr="003C0DD8" w:rsidRDefault="00B3104F" w:rsidP="00180C28">
            <w:pPr>
              <w:rPr>
                <w:rFonts w:ascii="Arial" w:hAnsi="Arial" w:cs="Arial"/>
                <w:sz w:val="16"/>
                <w:szCs w:val="16"/>
                <w:lang w:val="es-BO" w:eastAsia="es-ES"/>
              </w:rPr>
            </w:pPr>
            <w:r w:rsidRPr="003C0DD8">
              <w:rPr>
                <w:rFonts w:ascii="Arial" w:hAnsi="Arial" w:cs="Arial"/>
                <w:sz w:val="16"/>
                <w:szCs w:val="16"/>
                <w:lang w:val="es-BO" w:eastAsia="es-ES"/>
              </w:rPr>
              <w:t> </w:t>
            </w:r>
          </w:p>
        </w:tc>
      </w:tr>
      <w:tr w:rsidR="00B3104F" w:rsidRPr="003C0DD8" w14:paraId="0CD22096" w14:textId="77777777" w:rsidTr="006847F8">
        <w:trPr>
          <w:gridAfter w:val="1"/>
          <w:wAfter w:w="43" w:type="dxa"/>
          <w:trHeight w:val="60"/>
          <w:jc w:val="center"/>
        </w:trPr>
        <w:tc>
          <w:tcPr>
            <w:tcW w:w="2117" w:type="dxa"/>
            <w:gridSpan w:val="2"/>
            <w:tcBorders>
              <w:top w:val="nil"/>
              <w:left w:val="single" w:sz="12" w:space="0" w:color="auto"/>
              <w:bottom w:val="nil"/>
              <w:right w:val="nil"/>
            </w:tcBorders>
            <w:shd w:val="clear" w:color="auto" w:fill="auto"/>
            <w:vAlign w:val="center"/>
            <w:hideMark/>
          </w:tcPr>
          <w:p w14:paraId="0EEF97A0" w14:textId="77777777" w:rsidR="00B3104F" w:rsidRPr="003C0DD8" w:rsidRDefault="00B3104F" w:rsidP="00180C28">
            <w:pP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200" w:type="dxa"/>
            <w:tcBorders>
              <w:top w:val="nil"/>
              <w:left w:val="nil"/>
              <w:bottom w:val="nil"/>
              <w:right w:val="nil"/>
            </w:tcBorders>
            <w:shd w:val="clear" w:color="auto" w:fill="auto"/>
            <w:vAlign w:val="center"/>
            <w:hideMark/>
          </w:tcPr>
          <w:p w14:paraId="18989258" w14:textId="77777777" w:rsidR="00B3104F" w:rsidRPr="003C0DD8" w:rsidRDefault="00B3104F" w:rsidP="00180C28">
            <w:pPr>
              <w:jc w:val="center"/>
              <w:rPr>
                <w:rFonts w:ascii="Arial" w:hAnsi="Arial" w:cs="Arial"/>
                <w:b/>
                <w:bCs/>
                <w:sz w:val="2"/>
                <w:szCs w:val="2"/>
                <w:lang w:val="es-BO" w:eastAsia="es-ES"/>
              </w:rPr>
            </w:pPr>
          </w:p>
        </w:tc>
        <w:tc>
          <w:tcPr>
            <w:tcW w:w="318" w:type="dxa"/>
            <w:tcBorders>
              <w:top w:val="nil"/>
              <w:left w:val="nil"/>
              <w:bottom w:val="nil"/>
              <w:right w:val="nil"/>
            </w:tcBorders>
            <w:shd w:val="clear" w:color="auto" w:fill="auto"/>
            <w:vAlign w:val="bottom"/>
            <w:hideMark/>
          </w:tcPr>
          <w:p w14:paraId="3032FCCE" w14:textId="77777777" w:rsidR="00B3104F" w:rsidRPr="003C0DD8" w:rsidRDefault="00B3104F" w:rsidP="00180C28">
            <w:pPr>
              <w:rPr>
                <w:rFonts w:ascii="Arial" w:hAnsi="Arial" w:cs="Arial"/>
                <w:sz w:val="2"/>
                <w:szCs w:val="2"/>
                <w:lang w:val="es-BO" w:eastAsia="es-ES"/>
              </w:rPr>
            </w:pPr>
          </w:p>
        </w:tc>
        <w:tc>
          <w:tcPr>
            <w:tcW w:w="318" w:type="dxa"/>
            <w:tcBorders>
              <w:top w:val="nil"/>
              <w:left w:val="nil"/>
              <w:bottom w:val="nil"/>
              <w:right w:val="nil"/>
            </w:tcBorders>
            <w:shd w:val="clear" w:color="auto" w:fill="auto"/>
            <w:vAlign w:val="bottom"/>
            <w:hideMark/>
          </w:tcPr>
          <w:p w14:paraId="2F194593" w14:textId="77777777" w:rsidR="00B3104F" w:rsidRPr="003C0DD8" w:rsidRDefault="00B3104F" w:rsidP="00180C28">
            <w:pPr>
              <w:rPr>
                <w:rFonts w:ascii="Arial" w:hAnsi="Arial" w:cs="Arial"/>
                <w:sz w:val="2"/>
                <w:szCs w:val="2"/>
                <w:lang w:val="es-BO" w:eastAsia="es-ES"/>
              </w:rPr>
            </w:pPr>
          </w:p>
        </w:tc>
        <w:tc>
          <w:tcPr>
            <w:tcW w:w="223" w:type="dxa"/>
            <w:gridSpan w:val="2"/>
            <w:tcBorders>
              <w:top w:val="nil"/>
              <w:left w:val="nil"/>
              <w:bottom w:val="nil"/>
              <w:right w:val="nil"/>
            </w:tcBorders>
            <w:shd w:val="clear" w:color="auto" w:fill="auto"/>
            <w:vAlign w:val="bottom"/>
            <w:hideMark/>
          </w:tcPr>
          <w:p w14:paraId="778EF0F7" w14:textId="77777777" w:rsidR="00B3104F" w:rsidRPr="003C0DD8" w:rsidRDefault="00B3104F" w:rsidP="00180C28">
            <w:pPr>
              <w:rPr>
                <w:rFonts w:ascii="Arial" w:hAnsi="Arial" w:cs="Arial"/>
                <w:sz w:val="2"/>
                <w:szCs w:val="2"/>
                <w:lang w:val="es-BO" w:eastAsia="es-ES"/>
              </w:rPr>
            </w:pPr>
          </w:p>
        </w:tc>
        <w:tc>
          <w:tcPr>
            <w:tcW w:w="318" w:type="dxa"/>
            <w:tcBorders>
              <w:top w:val="nil"/>
              <w:left w:val="nil"/>
              <w:bottom w:val="nil"/>
              <w:right w:val="nil"/>
            </w:tcBorders>
            <w:shd w:val="clear" w:color="auto" w:fill="auto"/>
            <w:vAlign w:val="bottom"/>
            <w:hideMark/>
          </w:tcPr>
          <w:p w14:paraId="41BF2865" w14:textId="77777777" w:rsidR="00B3104F" w:rsidRPr="003C0DD8" w:rsidRDefault="00B3104F" w:rsidP="00180C28">
            <w:pPr>
              <w:rPr>
                <w:rFonts w:ascii="Arial" w:hAnsi="Arial" w:cs="Arial"/>
                <w:sz w:val="2"/>
                <w:szCs w:val="2"/>
                <w:lang w:val="es-BO" w:eastAsia="es-ES"/>
              </w:rPr>
            </w:pPr>
          </w:p>
        </w:tc>
        <w:tc>
          <w:tcPr>
            <w:tcW w:w="318" w:type="dxa"/>
            <w:tcBorders>
              <w:top w:val="nil"/>
              <w:left w:val="nil"/>
              <w:bottom w:val="nil"/>
              <w:right w:val="nil"/>
            </w:tcBorders>
            <w:shd w:val="clear" w:color="auto" w:fill="auto"/>
            <w:vAlign w:val="bottom"/>
            <w:hideMark/>
          </w:tcPr>
          <w:p w14:paraId="5D7D7D7C" w14:textId="77777777" w:rsidR="00B3104F" w:rsidRPr="003C0DD8" w:rsidRDefault="00B3104F" w:rsidP="00180C28">
            <w:pPr>
              <w:rPr>
                <w:rFonts w:ascii="Arial" w:hAnsi="Arial" w:cs="Arial"/>
                <w:sz w:val="2"/>
                <w:szCs w:val="2"/>
                <w:lang w:val="es-BO" w:eastAsia="es-ES"/>
              </w:rPr>
            </w:pPr>
          </w:p>
        </w:tc>
        <w:tc>
          <w:tcPr>
            <w:tcW w:w="318" w:type="dxa"/>
            <w:tcBorders>
              <w:top w:val="nil"/>
              <w:left w:val="nil"/>
              <w:bottom w:val="nil"/>
              <w:right w:val="nil"/>
            </w:tcBorders>
            <w:shd w:val="clear" w:color="auto" w:fill="auto"/>
            <w:vAlign w:val="bottom"/>
            <w:hideMark/>
          </w:tcPr>
          <w:p w14:paraId="3243F33C" w14:textId="77777777" w:rsidR="00B3104F" w:rsidRPr="003C0DD8" w:rsidRDefault="00B3104F" w:rsidP="00180C28">
            <w:pPr>
              <w:rPr>
                <w:rFonts w:ascii="Arial" w:hAnsi="Arial" w:cs="Arial"/>
                <w:sz w:val="2"/>
                <w:szCs w:val="2"/>
                <w:lang w:val="es-BO" w:eastAsia="es-ES"/>
              </w:rPr>
            </w:pPr>
          </w:p>
        </w:tc>
        <w:tc>
          <w:tcPr>
            <w:tcW w:w="318" w:type="dxa"/>
            <w:tcBorders>
              <w:top w:val="nil"/>
              <w:left w:val="nil"/>
              <w:bottom w:val="nil"/>
              <w:right w:val="nil"/>
            </w:tcBorders>
            <w:shd w:val="clear" w:color="auto" w:fill="auto"/>
            <w:vAlign w:val="bottom"/>
            <w:hideMark/>
          </w:tcPr>
          <w:p w14:paraId="73D721EE" w14:textId="77777777" w:rsidR="00B3104F" w:rsidRPr="003C0DD8" w:rsidRDefault="00B3104F" w:rsidP="00180C28">
            <w:pPr>
              <w:rPr>
                <w:rFonts w:ascii="Arial" w:hAnsi="Arial" w:cs="Arial"/>
                <w:sz w:val="2"/>
                <w:szCs w:val="2"/>
                <w:lang w:val="es-BO" w:eastAsia="es-ES"/>
              </w:rPr>
            </w:pPr>
          </w:p>
        </w:tc>
        <w:tc>
          <w:tcPr>
            <w:tcW w:w="272" w:type="dxa"/>
            <w:tcBorders>
              <w:top w:val="nil"/>
              <w:left w:val="nil"/>
              <w:bottom w:val="nil"/>
              <w:right w:val="nil"/>
            </w:tcBorders>
            <w:shd w:val="clear" w:color="auto" w:fill="auto"/>
            <w:vAlign w:val="bottom"/>
            <w:hideMark/>
          </w:tcPr>
          <w:p w14:paraId="1F3D9F33" w14:textId="77777777" w:rsidR="00B3104F" w:rsidRPr="003C0DD8" w:rsidRDefault="00B3104F" w:rsidP="00180C28">
            <w:pPr>
              <w:rPr>
                <w:rFonts w:ascii="Arial" w:hAnsi="Arial" w:cs="Arial"/>
                <w:sz w:val="2"/>
                <w:szCs w:val="2"/>
                <w:lang w:val="es-BO" w:eastAsia="es-ES"/>
              </w:rPr>
            </w:pPr>
          </w:p>
        </w:tc>
        <w:tc>
          <w:tcPr>
            <w:tcW w:w="318" w:type="dxa"/>
            <w:tcBorders>
              <w:top w:val="nil"/>
              <w:left w:val="nil"/>
              <w:bottom w:val="nil"/>
              <w:right w:val="nil"/>
            </w:tcBorders>
            <w:shd w:val="clear" w:color="auto" w:fill="auto"/>
            <w:vAlign w:val="bottom"/>
            <w:hideMark/>
          </w:tcPr>
          <w:p w14:paraId="1A112532" w14:textId="77777777" w:rsidR="00B3104F" w:rsidRPr="003C0DD8" w:rsidRDefault="00B3104F" w:rsidP="00180C28">
            <w:pPr>
              <w:rPr>
                <w:rFonts w:ascii="Arial" w:hAnsi="Arial" w:cs="Arial"/>
                <w:sz w:val="2"/>
                <w:szCs w:val="2"/>
                <w:lang w:val="es-BO" w:eastAsia="es-ES"/>
              </w:rPr>
            </w:pPr>
          </w:p>
        </w:tc>
        <w:tc>
          <w:tcPr>
            <w:tcW w:w="318" w:type="dxa"/>
            <w:gridSpan w:val="2"/>
            <w:tcBorders>
              <w:top w:val="nil"/>
              <w:left w:val="nil"/>
              <w:bottom w:val="nil"/>
              <w:right w:val="nil"/>
            </w:tcBorders>
            <w:shd w:val="clear" w:color="auto" w:fill="auto"/>
            <w:vAlign w:val="bottom"/>
            <w:hideMark/>
          </w:tcPr>
          <w:p w14:paraId="1ECCB573" w14:textId="77777777" w:rsidR="00B3104F" w:rsidRPr="003C0DD8" w:rsidRDefault="00B3104F" w:rsidP="00180C28">
            <w:pPr>
              <w:rPr>
                <w:rFonts w:ascii="Arial" w:hAnsi="Arial" w:cs="Arial"/>
                <w:sz w:val="2"/>
                <w:szCs w:val="2"/>
                <w:lang w:val="es-BO" w:eastAsia="es-ES"/>
              </w:rPr>
            </w:pPr>
          </w:p>
        </w:tc>
        <w:tc>
          <w:tcPr>
            <w:tcW w:w="240" w:type="dxa"/>
            <w:tcBorders>
              <w:top w:val="nil"/>
              <w:left w:val="nil"/>
              <w:bottom w:val="nil"/>
              <w:right w:val="nil"/>
            </w:tcBorders>
            <w:shd w:val="clear" w:color="auto" w:fill="auto"/>
            <w:vAlign w:val="bottom"/>
            <w:hideMark/>
          </w:tcPr>
          <w:p w14:paraId="2E59BECA" w14:textId="77777777" w:rsidR="00B3104F" w:rsidRPr="003C0DD8" w:rsidRDefault="00B3104F" w:rsidP="00180C28">
            <w:pPr>
              <w:rPr>
                <w:rFonts w:ascii="Arial" w:hAnsi="Arial" w:cs="Arial"/>
                <w:sz w:val="2"/>
                <w:szCs w:val="2"/>
                <w:lang w:val="es-BO" w:eastAsia="es-ES"/>
              </w:rPr>
            </w:pPr>
          </w:p>
        </w:tc>
        <w:tc>
          <w:tcPr>
            <w:tcW w:w="318" w:type="dxa"/>
            <w:tcBorders>
              <w:top w:val="nil"/>
              <w:left w:val="nil"/>
              <w:bottom w:val="nil"/>
              <w:right w:val="nil"/>
            </w:tcBorders>
            <w:shd w:val="clear" w:color="auto" w:fill="auto"/>
            <w:vAlign w:val="bottom"/>
            <w:hideMark/>
          </w:tcPr>
          <w:p w14:paraId="43F92632" w14:textId="77777777" w:rsidR="00B3104F" w:rsidRPr="003C0DD8" w:rsidRDefault="00B3104F" w:rsidP="00180C28">
            <w:pPr>
              <w:rPr>
                <w:rFonts w:ascii="Arial" w:hAnsi="Arial" w:cs="Arial"/>
                <w:sz w:val="2"/>
                <w:szCs w:val="2"/>
                <w:lang w:val="es-BO" w:eastAsia="es-ES"/>
              </w:rPr>
            </w:pPr>
          </w:p>
        </w:tc>
        <w:tc>
          <w:tcPr>
            <w:tcW w:w="318" w:type="dxa"/>
            <w:tcBorders>
              <w:top w:val="nil"/>
              <w:left w:val="nil"/>
              <w:bottom w:val="nil"/>
              <w:right w:val="nil"/>
            </w:tcBorders>
            <w:shd w:val="clear" w:color="auto" w:fill="auto"/>
            <w:vAlign w:val="bottom"/>
            <w:hideMark/>
          </w:tcPr>
          <w:p w14:paraId="483B2BB3" w14:textId="77777777" w:rsidR="00B3104F" w:rsidRPr="003C0DD8" w:rsidRDefault="00B3104F" w:rsidP="00180C28">
            <w:pPr>
              <w:rPr>
                <w:rFonts w:ascii="Arial" w:hAnsi="Arial" w:cs="Arial"/>
                <w:sz w:val="2"/>
                <w:szCs w:val="2"/>
                <w:lang w:val="es-BO" w:eastAsia="es-ES"/>
              </w:rPr>
            </w:pPr>
          </w:p>
        </w:tc>
        <w:tc>
          <w:tcPr>
            <w:tcW w:w="318" w:type="dxa"/>
            <w:tcBorders>
              <w:top w:val="nil"/>
              <w:left w:val="nil"/>
              <w:bottom w:val="nil"/>
              <w:right w:val="nil"/>
            </w:tcBorders>
            <w:shd w:val="clear" w:color="auto" w:fill="auto"/>
            <w:vAlign w:val="bottom"/>
            <w:hideMark/>
          </w:tcPr>
          <w:p w14:paraId="21083C35" w14:textId="77777777" w:rsidR="00B3104F" w:rsidRPr="003C0DD8" w:rsidRDefault="00B3104F" w:rsidP="00180C28">
            <w:pPr>
              <w:rPr>
                <w:rFonts w:ascii="Arial" w:hAnsi="Arial" w:cs="Arial"/>
                <w:sz w:val="2"/>
                <w:szCs w:val="2"/>
                <w:lang w:val="es-BO" w:eastAsia="es-ES"/>
              </w:rPr>
            </w:pPr>
          </w:p>
        </w:tc>
        <w:tc>
          <w:tcPr>
            <w:tcW w:w="318" w:type="dxa"/>
            <w:tcBorders>
              <w:top w:val="nil"/>
              <w:left w:val="nil"/>
              <w:bottom w:val="nil"/>
              <w:right w:val="nil"/>
            </w:tcBorders>
            <w:shd w:val="clear" w:color="auto" w:fill="auto"/>
            <w:vAlign w:val="bottom"/>
            <w:hideMark/>
          </w:tcPr>
          <w:p w14:paraId="53FA9059" w14:textId="77777777" w:rsidR="00B3104F" w:rsidRPr="003C0DD8" w:rsidRDefault="00B3104F" w:rsidP="00180C28">
            <w:pPr>
              <w:rPr>
                <w:rFonts w:ascii="Arial" w:hAnsi="Arial" w:cs="Arial"/>
                <w:sz w:val="2"/>
                <w:szCs w:val="2"/>
                <w:lang w:val="es-BO" w:eastAsia="es-ES"/>
              </w:rPr>
            </w:pPr>
          </w:p>
        </w:tc>
        <w:tc>
          <w:tcPr>
            <w:tcW w:w="318" w:type="dxa"/>
            <w:tcBorders>
              <w:top w:val="nil"/>
              <w:left w:val="nil"/>
              <w:bottom w:val="nil"/>
              <w:right w:val="nil"/>
            </w:tcBorders>
            <w:shd w:val="clear" w:color="auto" w:fill="auto"/>
            <w:vAlign w:val="bottom"/>
            <w:hideMark/>
          </w:tcPr>
          <w:p w14:paraId="4E809108" w14:textId="77777777" w:rsidR="00B3104F" w:rsidRPr="003C0DD8" w:rsidRDefault="00B3104F" w:rsidP="00180C28">
            <w:pPr>
              <w:rPr>
                <w:rFonts w:ascii="Arial" w:hAnsi="Arial" w:cs="Arial"/>
                <w:sz w:val="2"/>
                <w:szCs w:val="2"/>
                <w:lang w:val="es-BO" w:eastAsia="es-ES"/>
              </w:rPr>
            </w:pPr>
          </w:p>
        </w:tc>
        <w:tc>
          <w:tcPr>
            <w:tcW w:w="318" w:type="dxa"/>
            <w:gridSpan w:val="2"/>
            <w:tcBorders>
              <w:top w:val="nil"/>
              <w:left w:val="nil"/>
              <w:bottom w:val="nil"/>
              <w:right w:val="nil"/>
            </w:tcBorders>
            <w:shd w:val="clear" w:color="auto" w:fill="auto"/>
            <w:vAlign w:val="bottom"/>
            <w:hideMark/>
          </w:tcPr>
          <w:p w14:paraId="3548AC8F" w14:textId="77777777" w:rsidR="00B3104F" w:rsidRPr="003C0DD8" w:rsidRDefault="00B3104F" w:rsidP="00180C28">
            <w:pPr>
              <w:rPr>
                <w:rFonts w:ascii="Arial" w:hAnsi="Arial" w:cs="Arial"/>
                <w:sz w:val="2"/>
                <w:szCs w:val="2"/>
                <w:lang w:val="es-BO" w:eastAsia="es-ES"/>
              </w:rPr>
            </w:pPr>
          </w:p>
        </w:tc>
        <w:tc>
          <w:tcPr>
            <w:tcW w:w="224" w:type="dxa"/>
            <w:tcBorders>
              <w:top w:val="nil"/>
              <w:left w:val="nil"/>
              <w:bottom w:val="nil"/>
              <w:right w:val="nil"/>
            </w:tcBorders>
            <w:shd w:val="clear" w:color="auto" w:fill="auto"/>
            <w:vAlign w:val="bottom"/>
            <w:hideMark/>
          </w:tcPr>
          <w:p w14:paraId="4010BCD2" w14:textId="77777777" w:rsidR="00B3104F" w:rsidRPr="003C0DD8" w:rsidRDefault="00B3104F" w:rsidP="00180C28">
            <w:pPr>
              <w:rPr>
                <w:rFonts w:ascii="Arial" w:hAnsi="Arial" w:cs="Arial"/>
                <w:sz w:val="2"/>
                <w:szCs w:val="2"/>
                <w:lang w:val="es-BO" w:eastAsia="es-ES"/>
              </w:rPr>
            </w:pPr>
          </w:p>
        </w:tc>
        <w:tc>
          <w:tcPr>
            <w:tcW w:w="318" w:type="dxa"/>
            <w:tcBorders>
              <w:top w:val="nil"/>
              <w:left w:val="nil"/>
              <w:bottom w:val="nil"/>
              <w:right w:val="nil"/>
            </w:tcBorders>
            <w:shd w:val="clear" w:color="auto" w:fill="auto"/>
            <w:vAlign w:val="bottom"/>
            <w:hideMark/>
          </w:tcPr>
          <w:p w14:paraId="5D289A15" w14:textId="77777777" w:rsidR="00B3104F" w:rsidRPr="003C0DD8" w:rsidRDefault="00B3104F" w:rsidP="00180C28">
            <w:pPr>
              <w:rPr>
                <w:rFonts w:ascii="Arial" w:hAnsi="Arial" w:cs="Arial"/>
                <w:sz w:val="2"/>
                <w:szCs w:val="2"/>
                <w:lang w:val="es-BO" w:eastAsia="es-ES"/>
              </w:rPr>
            </w:pPr>
          </w:p>
        </w:tc>
        <w:tc>
          <w:tcPr>
            <w:tcW w:w="224" w:type="dxa"/>
            <w:tcBorders>
              <w:top w:val="nil"/>
              <w:left w:val="nil"/>
              <w:bottom w:val="nil"/>
              <w:right w:val="nil"/>
            </w:tcBorders>
            <w:shd w:val="clear" w:color="auto" w:fill="auto"/>
            <w:vAlign w:val="bottom"/>
            <w:hideMark/>
          </w:tcPr>
          <w:p w14:paraId="79ABF0A4" w14:textId="77777777" w:rsidR="00B3104F" w:rsidRPr="003C0DD8" w:rsidRDefault="00B3104F" w:rsidP="00180C28">
            <w:pPr>
              <w:rPr>
                <w:rFonts w:ascii="Arial" w:hAnsi="Arial" w:cs="Arial"/>
                <w:sz w:val="2"/>
                <w:szCs w:val="2"/>
                <w:lang w:val="es-BO" w:eastAsia="es-ES"/>
              </w:rPr>
            </w:pPr>
          </w:p>
        </w:tc>
        <w:tc>
          <w:tcPr>
            <w:tcW w:w="318" w:type="dxa"/>
            <w:tcBorders>
              <w:top w:val="nil"/>
              <w:left w:val="nil"/>
              <w:bottom w:val="nil"/>
              <w:right w:val="nil"/>
            </w:tcBorders>
            <w:shd w:val="clear" w:color="auto" w:fill="auto"/>
            <w:vAlign w:val="bottom"/>
            <w:hideMark/>
          </w:tcPr>
          <w:p w14:paraId="543BBBB0" w14:textId="77777777" w:rsidR="00B3104F" w:rsidRPr="003C0DD8" w:rsidRDefault="00B3104F" w:rsidP="00180C28">
            <w:pPr>
              <w:rPr>
                <w:rFonts w:ascii="Arial" w:hAnsi="Arial" w:cs="Arial"/>
                <w:sz w:val="2"/>
                <w:szCs w:val="2"/>
                <w:lang w:val="es-BO" w:eastAsia="es-ES"/>
              </w:rPr>
            </w:pPr>
          </w:p>
        </w:tc>
        <w:tc>
          <w:tcPr>
            <w:tcW w:w="753" w:type="dxa"/>
            <w:gridSpan w:val="2"/>
            <w:tcBorders>
              <w:top w:val="nil"/>
              <w:left w:val="nil"/>
              <w:bottom w:val="nil"/>
              <w:right w:val="single" w:sz="12" w:space="0" w:color="auto"/>
            </w:tcBorders>
            <w:shd w:val="clear" w:color="auto" w:fill="auto"/>
            <w:vAlign w:val="bottom"/>
            <w:hideMark/>
          </w:tcPr>
          <w:p w14:paraId="129C2F60" w14:textId="77777777" w:rsidR="00B3104F" w:rsidRPr="003C0DD8" w:rsidRDefault="00B3104F" w:rsidP="00180C28">
            <w:pPr>
              <w:rPr>
                <w:rFonts w:ascii="Arial" w:hAnsi="Arial" w:cs="Arial"/>
                <w:sz w:val="2"/>
                <w:szCs w:val="2"/>
                <w:lang w:val="es-BO" w:eastAsia="es-ES"/>
              </w:rPr>
            </w:pPr>
            <w:r w:rsidRPr="003C0DD8">
              <w:rPr>
                <w:rFonts w:ascii="Arial" w:hAnsi="Arial" w:cs="Arial"/>
                <w:sz w:val="2"/>
                <w:szCs w:val="2"/>
                <w:lang w:val="es-BO" w:eastAsia="es-ES"/>
              </w:rPr>
              <w:t> </w:t>
            </w:r>
          </w:p>
        </w:tc>
      </w:tr>
      <w:tr w:rsidR="006847F8" w:rsidRPr="003C0DD8" w14:paraId="70B9C145" w14:textId="77777777" w:rsidTr="005D2FB9">
        <w:trPr>
          <w:gridAfter w:val="1"/>
          <w:wAfter w:w="43" w:type="dxa"/>
          <w:trHeight w:val="291"/>
          <w:jc w:val="center"/>
        </w:trPr>
        <w:tc>
          <w:tcPr>
            <w:tcW w:w="2117" w:type="dxa"/>
            <w:gridSpan w:val="2"/>
            <w:tcBorders>
              <w:top w:val="nil"/>
              <w:left w:val="single" w:sz="12" w:space="0" w:color="auto"/>
              <w:bottom w:val="nil"/>
              <w:right w:val="nil"/>
            </w:tcBorders>
            <w:shd w:val="clear" w:color="auto" w:fill="auto"/>
            <w:vAlign w:val="center"/>
            <w:hideMark/>
          </w:tcPr>
          <w:p w14:paraId="7438E27F" w14:textId="77777777" w:rsidR="006847F8" w:rsidRPr="003C0DD8" w:rsidRDefault="006847F8" w:rsidP="00180C28">
            <w:pPr>
              <w:jc w:val="right"/>
              <w:rPr>
                <w:rFonts w:ascii="Arial" w:hAnsi="Arial" w:cs="Arial"/>
                <w:b/>
                <w:bCs/>
                <w:sz w:val="16"/>
                <w:szCs w:val="16"/>
                <w:lang w:val="es-BO" w:eastAsia="es-ES"/>
              </w:rPr>
            </w:pPr>
            <w:r w:rsidRPr="003C0DD8">
              <w:rPr>
                <w:rFonts w:ascii="Arial" w:hAnsi="Arial" w:cs="Arial"/>
                <w:b/>
                <w:bCs/>
                <w:sz w:val="16"/>
                <w:szCs w:val="16"/>
                <w:lang w:val="es-BO" w:eastAsia="es-ES"/>
              </w:rPr>
              <w:t>Objeto de la Contratación</w:t>
            </w:r>
          </w:p>
        </w:tc>
        <w:tc>
          <w:tcPr>
            <w:tcW w:w="200" w:type="dxa"/>
            <w:tcBorders>
              <w:top w:val="nil"/>
              <w:left w:val="nil"/>
              <w:bottom w:val="nil"/>
              <w:right w:val="nil"/>
            </w:tcBorders>
            <w:shd w:val="clear" w:color="auto" w:fill="auto"/>
            <w:vAlign w:val="center"/>
            <w:hideMark/>
          </w:tcPr>
          <w:p w14:paraId="45561155" w14:textId="77777777" w:rsidR="006847F8" w:rsidRPr="003C0DD8" w:rsidRDefault="006847F8" w:rsidP="00180C28">
            <w:pPr>
              <w:jc w:val="center"/>
              <w:rPr>
                <w:rFonts w:ascii="Arial" w:hAnsi="Arial" w:cs="Arial"/>
                <w:b/>
                <w:bCs/>
                <w:sz w:val="16"/>
                <w:szCs w:val="16"/>
                <w:lang w:val="es-BO" w:eastAsia="es-ES"/>
              </w:rPr>
            </w:pPr>
            <w:r w:rsidRPr="003C0DD8">
              <w:rPr>
                <w:rFonts w:ascii="Arial" w:hAnsi="Arial" w:cs="Arial"/>
                <w:b/>
                <w:bCs/>
                <w:sz w:val="16"/>
                <w:szCs w:val="16"/>
                <w:lang w:val="es-BO" w:eastAsia="es-ES"/>
              </w:rPr>
              <w:t>:</w:t>
            </w:r>
          </w:p>
        </w:tc>
        <w:tc>
          <w:tcPr>
            <w:tcW w:w="6599" w:type="dxa"/>
            <w:gridSpan w:val="25"/>
            <w:tcBorders>
              <w:top w:val="single" w:sz="4" w:space="0" w:color="auto"/>
              <w:left w:val="single" w:sz="4" w:space="0" w:color="auto"/>
              <w:bottom w:val="single" w:sz="4" w:space="0" w:color="auto"/>
              <w:right w:val="single" w:sz="4" w:space="0" w:color="auto"/>
            </w:tcBorders>
            <w:shd w:val="clear" w:color="000000" w:fill="DBE5F1"/>
            <w:vAlign w:val="center"/>
            <w:hideMark/>
          </w:tcPr>
          <w:p w14:paraId="11E3B2A3" w14:textId="67BB423A" w:rsidR="006847F8" w:rsidRPr="003C0DD8" w:rsidRDefault="005D2FB9" w:rsidP="005D2FB9">
            <w:pPr>
              <w:jc w:val="center"/>
              <w:rPr>
                <w:rFonts w:ascii="Arial" w:hAnsi="Arial" w:cs="Arial"/>
                <w:sz w:val="16"/>
                <w:szCs w:val="16"/>
                <w:lang w:val="es-BO" w:eastAsia="es-ES"/>
              </w:rPr>
            </w:pPr>
            <w:r w:rsidRPr="005D2FB9">
              <w:rPr>
                <w:rFonts w:ascii="Arial" w:hAnsi="Arial" w:cs="Arial"/>
                <w:sz w:val="16"/>
                <w:szCs w:val="16"/>
                <w:lang w:val="es-BO" w:eastAsia="es-ES"/>
              </w:rPr>
              <w:t>CONTRATACIÓN PROGRAMA ANUAL DE SEGUROS DE ASFI GESTIÓN 2020 – JAD</w:t>
            </w:r>
          </w:p>
        </w:tc>
        <w:tc>
          <w:tcPr>
            <w:tcW w:w="425" w:type="dxa"/>
            <w:tcBorders>
              <w:top w:val="nil"/>
              <w:left w:val="nil"/>
              <w:bottom w:val="nil"/>
              <w:right w:val="single" w:sz="12" w:space="0" w:color="auto"/>
            </w:tcBorders>
            <w:shd w:val="clear" w:color="auto" w:fill="auto"/>
            <w:vAlign w:val="bottom"/>
            <w:hideMark/>
          </w:tcPr>
          <w:p w14:paraId="6748D900" w14:textId="77777777" w:rsidR="006847F8" w:rsidRPr="003C0DD8" w:rsidRDefault="006847F8" w:rsidP="00180C28">
            <w:pPr>
              <w:rPr>
                <w:rFonts w:ascii="Arial" w:hAnsi="Arial" w:cs="Arial"/>
                <w:sz w:val="16"/>
                <w:szCs w:val="16"/>
                <w:lang w:val="es-BO" w:eastAsia="es-ES"/>
              </w:rPr>
            </w:pPr>
            <w:r w:rsidRPr="003C0DD8">
              <w:rPr>
                <w:rFonts w:ascii="Arial" w:hAnsi="Arial" w:cs="Arial"/>
                <w:sz w:val="16"/>
                <w:szCs w:val="16"/>
                <w:lang w:val="es-BO" w:eastAsia="es-ES"/>
              </w:rPr>
              <w:t> </w:t>
            </w:r>
          </w:p>
        </w:tc>
      </w:tr>
      <w:tr w:rsidR="00B3104F" w:rsidRPr="003C0DD8" w14:paraId="1EE4CB6F" w14:textId="77777777" w:rsidTr="006847F8">
        <w:trPr>
          <w:gridAfter w:val="1"/>
          <w:wAfter w:w="43" w:type="dxa"/>
          <w:trHeight w:val="106"/>
          <w:jc w:val="center"/>
        </w:trPr>
        <w:tc>
          <w:tcPr>
            <w:tcW w:w="2117" w:type="dxa"/>
            <w:gridSpan w:val="2"/>
            <w:tcBorders>
              <w:top w:val="nil"/>
              <w:left w:val="single" w:sz="12" w:space="0" w:color="auto"/>
              <w:bottom w:val="single" w:sz="12" w:space="0" w:color="auto"/>
              <w:right w:val="nil"/>
            </w:tcBorders>
            <w:shd w:val="clear" w:color="auto" w:fill="auto"/>
            <w:vAlign w:val="bottom"/>
            <w:hideMark/>
          </w:tcPr>
          <w:p w14:paraId="21385FF7" w14:textId="77777777" w:rsidR="00B3104F" w:rsidRPr="003C0DD8" w:rsidRDefault="00B3104F" w:rsidP="00180C28">
            <w:pPr>
              <w:jc w:val="right"/>
              <w:rPr>
                <w:rFonts w:ascii="Arial" w:hAnsi="Arial" w:cs="Arial"/>
                <w:b/>
                <w:bCs/>
                <w:sz w:val="2"/>
                <w:szCs w:val="2"/>
                <w:lang w:val="es-BO" w:eastAsia="es-ES"/>
              </w:rPr>
            </w:pPr>
            <w:r w:rsidRPr="003C0DD8">
              <w:rPr>
                <w:rFonts w:ascii="Arial" w:hAnsi="Arial" w:cs="Arial"/>
                <w:b/>
                <w:bCs/>
                <w:sz w:val="2"/>
                <w:szCs w:val="2"/>
                <w:lang w:val="es-BO" w:eastAsia="es-ES"/>
              </w:rPr>
              <w:t> </w:t>
            </w:r>
          </w:p>
        </w:tc>
        <w:tc>
          <w:tcPr>
            <w:tcW w:w="200" w:type="dxa"/>
            <w:tcBorders>
              <w:top w:val="nil"/>
              <w:left w:val="nil"/>
              <w:bottom w:val="single" w:sz="12" w:space="0" w:color="auto"/>
              <w:right w:val="nil"/>
            </w:tcBorders>
            <w:shd w:val="clear" w:color="auto" w:fill="auto"/>
            <w:vAlign w:val="center"/>
            <w:hideMark/>
          </w:tcPr>
          <w:p w14:paraId="0AC64FCA" w14:textId="77777777" w:rsidR="00B3104F" w:rsidRPr="003C0DD8" w:rsidRDefault="00B3104F" w:rsidP="00180C28">
            <w:pPr>
              <w:jc w:val="center"/>
              <w:rPr>
                <w:rFonts w:ascii="Arial" w:hAnsi="Arial" w:cs="Arial"/>
                <w:b/>
                <w:bCs/>
                <w:sz w:val="2"/>
                <w:szCs w:val="2"/>
                <w:lang w:val="es-BO" w:eastAsia="es-ES"/>
              </w:rPr>
            </w:pPr>
            <w:r w:rsidRPr="003C0DD8">
              <w:rPr>
                <w:rFonts w:ascii="Arial" w:hAnsi="Arial" w:cs="Arial"/>
                <w:b/>
                <w:bCs/>
                <w:sz w:val="2"/>
                <w:szCs w:val="2"/>
                <w:lang w:val="es-BO" w:eastAsia="es-ES"/>
              </w:rPr>
              <w:t> </w:t>
            </w:r>
          </w:p>
        </w:tc>
        <w:tc>
          <w:tcPr>
            <w:tcW w:w="318" w:type="dxa"/>
            <w:tcBorders>
              <w:top w:val="nil"/>
              <w:left w:val="nil"/>
              <w:bottom w:val="single" w:sz="12" w:space="0" w:color="auto"/>
              <w:right w:val="nil"/>
            </w:tcBorders>
            <w:shd w:val="clear" w:color="auto" w:fill="auto"/>
            <w:vAlign w:val="bottom"/>
            <w:hideMark/>
          </w:tcPr>
          <w:p w14:paraId="74EFAFAD" w14:textId="77777777" w:rsidR="00B3104F" w:rsidRPr="003C0DD8" w:rsidRDefault="00B3104F" w:rsidP="00180C28">
            <w:pPr>
              <w:rPr>
                <w:rFonts w:ascii="Arial" w:hAnsi="Arial" w:cs="Arial"/>
                <w:sz w:val="2"/>
                <w:szCs w:val="2"/>
                <w:lang w:val="es-BO" w:eastAsia="es-ES"/>
              </w:rPr>
            </w:pPr>
            <w:r w:rsidRPr="003C0DD8">
              <w:rPr>
                <w:rFonts w:ascii="Arial" w:hAnsi="Arial" w:cs="Arial"/>
                <w:sz w:val="2"/>
                <w:szCs w:val="2"/>
                <w:lang w:val="es-BO" w:eastAsia="es-ES"/>
              </w:rPr>
              <w:t> </w:t>
            </w:r>
          </w:p>
        </w:tc>
        <w:tc>
          <w:tcPr>
            <w:tcW w:w="318" w:type="dxa"/>
            <w:tcBorders>
              <w:top w:val="nil"/>
              <w:left w:val="nil"/>
              <w:bottom w:val="single" w:sz="12" w:space="0" w:color="auto"/>
              <w:right w:val="nil"/>
            </w:tcBorders>
            <w:shd w:val="clear" w:color="auto" w:fill="auto"/>
            <w:vAlign w:val="bottom"/>
            <w:hideMark/>
          </w:tcPr>
          <w:p w14:paraId="2A338200" w14:textId="77777777" w:rsidR="00B3104F" w:rsidRPr="003C0DD8" w:rsidRDefault="00B3104F" w:rsidP="00180C28">
            <w:pPr>
              <w:rPr>
                <w:rFonts w:ascii="Arial" w:hAnsi="Arial" w:cs="Arial"/>
                <w:sz w:val="2"/>
                <w:szCs w:val="2"/>
                <w:lang w:val="es-BO" w:eastAsia="es-ES"/>
              </w:rPr>
            </w:pPr>
            <w:r w:rsidRPr="003C0DD8">
              <w:rPr>
                <w:rFonts w:ascii="Arial" w:hAnsi="Arial" w:cs="Arial"/>
                <w:sz w:val="2"/>
                <w:szCs w:val="2"/>
                <w:lang w:val="es-BO" w:eastAsia="es-ES"/>
              </w:rPr>
              <w:t> </w:t>
            </w:r>
          </w:p>
        </w:tc>
        <w:tc>
          <w:tcPr>
            <w:tcW w:w="223" w:type="dxa"/>
            <w:gridSpan w:val="2"/>
            <w:tcBorders>
              <w:top w:val="nil"/>
              <w:left w:val="nil"/>
              <w:bottom w:val="single" w:sz="12" w:space="0" w:color="auto"/>
              <w:right w:val="nil"/>
            </w:tcBorders>
            <w:shd w:val="clear" w:color="auto" w:fill="auto"/>
            <w:vAlign w:val="bottom"/>
            <w:hideMark/>
          </w:tcPr>
          <w:p w14:paraId="150F011C" w14:textId="77777777" w:rsidR="00B3104F" w:rsidRPr="003C0DD8" w:rsidRDefault="00B3104F" w:rsidP="00180C28">
            <w:pPr>
              <w:rPr>
                <w:rFonts w:ascii="Arial" w:hAnsi="Arial" w:cs="Arial"/>
                <w:sz w:val="2"/>
                <w:szCs w:val="2"/>
                <w:lang w:val="es-BO" w:eastAsia="es-ES"/>
              </w:rPr>
            </w:pPr>
            <w:r w:rsidRPr="003C0DD8">
              <w:rPr>
                <w:rFonts w:ascii="Arial" w:hAnsi="Arial" w:cs="Arial"/>
                <w:sz w:val="2"/>
                <w:szCs w:val="2"/>
                <w:lang w:val="es-BO" w:eastAsia="es-ES"/>
              </w:rPr>
              <w:t> </w:t>
            </w:r>
          </w:p>
        </w:tc>
        <w:tc>
          <w:tcPr>
            <w:tcW w:w="318" w:type="dxa"/>
            <w:tcBorders>
              <w:top w:val="nil"/>
              <w:left w:val="nil"/>
              <w:bottom w:val="single" w:sz="12" w:space="0" w:color="auto"/>
              <w:right w:val="nil"/>
            </w:tcBorders>
            <w:shd w:val="clear" w:color="auto" w:fill="auto"/>
            <w:vAlign w:val="bottom"/>
            <w:hideMark/>
          </w:tcPr>
          <w:p w14:paraId="7BAA511B" w14:textId="77777777" w:rsidR="00B3104F" w:rsidRPr="003C0DD8" w:rsidRDefault="00B3104F" w:rsidP="00180C28">
            <w:pPr>
              <w:rPr>
                <w:rFonts w:ascii="Arial" w:hAnsi="Arial" w:cs="Arial"/>
                <w:sz w:val="2"/>
                <w:szCs w:val="2"/>
                <w:lang w:val="es-BO" w:eastAsia="es-ES"/>
              </w:rPr>
            </w:pPr>
            <w:r w:rsidRPr="003C0DD8">
              <w:rPr>
                <w:rFonts w:ascii="Arial" w:hAnsi="Arial" w:cs="Arial"/>
                <w:sz w:val="2"/>
                <w:szCs w:val="2"/>
                <w:lang w:val="es-BO" w:eastAsia="es-ES"/>
              </w:rPr>
              <w:t> </w:t>
            </w:r>
          </w:p>
        </w:tc>
        <w:tc>
          <w:tcPr>
            <w:tcW w:w="318" w:type="dxa"/>
            <w:tcBorders>
              <w:top w:val="nil"/>
              <w:left w:val="nil"/>
              <w:bottom w:val="single" w:sz="12" w:space="0" w:color="auto"/>
              <w:right w:val="nil"/>
            </w:tcBorders>
            <w:shd w:val="clear" w:color="auto" w:fill="auto"/>
            <w:vAlign w:val="bottom"/>
            <w:hideMark/>
          </w:tcPr>
          <w:p w14:paraId="4FF67304" w14:textId="77777777" w:rsidR="00B3104F" w:rsidRPr="003C0DD8" w:rsidRDefault="00B3104F" w:rsidP="00180C28">
            <w:pPr>
              <w:jc w:val="center"/>
              <w:rPr>
                <w:rFonts w:ascii="Arial" w:hAnsi="Arial" w:cs="Arial"/>
                <w:sz w:val="2"/>
                <w:szCs w:val="2"/>
                <w:lang w:val="es-BO" w:eastAsia="es-ES"/>
              </w:rPr>
            </w:pPr>
            <w:r w:rsidRPr="003C0DD8">
              <w:rPr>
                <w:rFonts w:ascii="Arial" w:hAnsi="Arial" w:cs="Arial"/>
                <w:sz w:val="2"/>
                <w:szCs w:val="2"/>
                <w:lang w:val="es-BO" w:eastAsia="es-ES"/>
              </w:rPr>
              <w:t> </w:t>
            </w:r>
          </w:p>
        </w:tc>
        <w:tc>
          <w:tcPr>
            <w:tcW w:w="318" w:type="dxa"/>
            <w:tcBorders>
              <w:top w:val="nil"/>
              <w:left w:val="nil"/>
              <w:bottom w:val="single" w:sz="12" w:space="0" w:color="auto"/>
              <w:right w:val="nil"/>
            </w:tcBorders>
            <w:shd w:val="clear" w:color="auto" w:fill="auto"/>
            <w:vAlign w:val="bottom"/>
            <w:hideMark/>
          </w:tcPr>
          <w:p w14:paraId="3CA7442F" w14:textId="77777777" w:rsidR="00B3104F" w:rsidRPr="003C0DD8" w:rsidRDefault="00B3104F" w:rsidP="00180C28">
            <w:pPr>
              <w:rPr>
                <w:rFonts w:ascii="Arial" w:hAnsi="Arial" w:cs="Arial"/>
                <w:sz w:val="2"/>
                <w:szCs w:val="2"/>
                <w:lang w:val="es-BO" w:eastAsia="es-ES"/>
              </w:rPr>
            </w:pPr>
            <w:r w:rsidRPr="003C0DD8">
              <w:rPr>
                <w:rFonts w:ascii="Arial" w:hAnsi="Arial" w:cs="Arial"/>
                <w:sz w:val="2"/>
                <w:szCs w:val="2"/>
                <w:lang w:val="es-BO" w:eastAsia="es-ES"/>
              </w:rPr>
              <w:t> </w:t>
            </w:r>
          </w:p>
        </w:tc>
        <w:tc>
          <w:tcPr>
            <w:tcW w:w="318" w:type="dxa"/>
            <w:tcBorders>
              <w:top w:val="nil"/>
              <w:left w:val="nil"/>
              <w:bottom w:val="single" w:sz="12" w:space="0" w:color="auto"/>
              <w:right w:val="nil"/>
            </w:tcBorders>
            <w:shd w:val="clear" w:color="auto" w:fill="auto"/>
            <w:vAlign w:val="bottom"/>
            <w:hideMark/>
          </w:tcPr>
          <w:p w14:paraId="77EF8FD8" w14:textId="77777777" w:rsidR="00B3104F" w:rsidRPr="003C0DD8" w:rsidRDefault="00B3104F" w:rsidP="00180C28">
            <w:pPr>
              <w:rPr>
                <w:rFonts w:ascii="Arial" w:hAnsi="Arial" w:cs="Arial"/>
                <w:sz w:val="2"/>
                <w:szCs w:val="2"/>
                <w:lang w:val="es-BO" w:eastAsia="es-ES"/>
              </w:rPr>
            </w:pPr>
            <w:r w:rsidRPr="003C0DD8">
              <w:rPr>
                <w:rFonts w:ascii="Arial" w:hAnsi="Arial" w:cs="Arial"/>
                <w:sz w:val="2"/>
                <w:szCs w:val="2"/>
                <w:lang w:val="es-BO" w:eastAsia="es-ES"/>
              </w:rPr>
              <w:t> </w:t>
            </w:r>
          </w:p>
        </w:tc>
        <w:tc>
          <w:tcPr>
            <w:tcW w:w="272" w:type="dxa"/>
            <w:tcBorders>
              <w:top w:val="nil"/>
              <w:left w:val="nil"/>
              <w:bottom w:val="single" w:sz="12" w:space="0" w:color="auto"/>
              <w:right w:val="nil"/>
            </w:tcBorders>
            <w:shd w:val="clear" w:color="auto" w:fill="auto"/>
            <w:vAlign w:val="bottom"/>
            <w:hideMark/>
          </w:tcPr>
          <w:p w14:paraId="3C6E4A54" w14:textId="77777777" w:rsidR="00B3104F" w:rsidRPr="003C0DD8" w:rsidRDefault="00B3104F" w:rsidP="00180C28">
            <w:pPr>
              <w:jc w:val="center"/>
              <w:rPr>
                <w:rFonts w:ascii="Arial" w:hAnsi="Arial" w:cs="Arial"/>
                <w:sz w:val="2"/>
                <w:szCs w:val="2"/>
                <w:lang w:val="es-BO" w:eastAsia="es-ES"/>
              </w:rPr>
            </w:pPr>
            <w:r w:rsidRPr="003C0DD8">
              <w:rPr>
                <w:rFonts w:ascii="Arial" w:hAnsi="Arial" w:cs="Arial"/>
                <w:sz w:val="2"/>
                <w:szCs w:val="2"/>
                <w:lang w:val="es-BO" w:eastAsia="es-ES"/>
              </w:rPr>
              <w:t> </w:t>
            </w:r>
          </w:p>
        </w:tc>
        <w:tc>
          <w:tcPr>
            <w:tcW w:w="318" w:type="dxa"/>
            <w:tcBorders>
              <w:top w:val="nil"/>
              <w:left w:val="nil"/>
              <w:bottom w:val="single" w:sz="12" w:space="0" w:color="auto"/>
              <w:right w:val="nil"/>
            </w:tcBorders>
            <w:shd w:val="clear" w:color="auto" w:fill="auto"/>
            <w:vAlign w:val="bottom"/>
            <w:hideMark/>
          </w:tcPr>
          <w:p w14:paraId="6E2651E7" w14:textId="77777777" w:rsidR="00B3104F" w:rsidRPr="003C0DD8" w:rsidRDefault="00B3104F" w:rsidP="00180C28">
            <w:pPr>
              <w:rPr>
                <w:rFonts w:ascii="Arial" w:hAnsi="Arial" w:cs="Arial"/>
                <w:sz w:val="2"/>
                <w:szCs w:val="2"/>
                <w:lang w:val="es-BO" w:eastAsia="es-ES"/>
              </w:rPr>
            </w:pPr>
            <w:r w:rsidRPr="003C0DD8">
              <w:rPr>
                <w:rFonts w:ascii="Arial" w:hAnsi="Arial" w:cs="Arial"/>
                <w:sz w:val="2"/>
                <w:szCs w:val="2"/>
                <w:lang w:val="es-BO" w:eastAsia="es-ES"/>
              </w:rPr>
              <w:t> </w:t>
            </w:r>
          </w:p>
        </w:tc>
        <w:tc>
          <w:tcPr>
            <w:tcW w:w="318" w:type="dxa"/>
            <w:gridSpan w:val="2"/>
            <w:tcBorders>
              <w:top w:val="nil"/>
              <w:left w:val="nil"/>
              <w:bottom w:val="single" w:sz="12" w:space="0" w:color="auto"/>
              <w:right w:val="nil"/>
            </w:tcBorders>
            <w:shd w:val="clear" w:color="auto" w:fill="auto"/>
            <w:vAlign w:val="bottom"/>
            <w:hideMark/>
          </w:tcPr>
          <w:p w14:paraId="4F20FF81" w14:textId="77777777" w:rsidR="00B3104F" w:rsidRPr="003C0DD8" w:rsidRDefault="00B3104F" w:rsidP="00180C28">
            <w:pPr>
              <w:rPr>
                <w:rFonts w:ascii="Arial" w:hAnsi="Arial" w:cs="Arial"/>
                <w:sz w:val="2"/>
                <w:szCs w:val="2"/>
                <w:lang w:val="es-BO" w:eastAsia="es-ES"/>
              </w:rPr>
            </w:pPr>
            <w:r w:rsidRPr="003C0DD8">
              <w:rPr>
                <w:rFonts w:ascii="Arial" w:hAnsi="Arial" w:cs="Arial"/>
                <w:sz w:val="2"/>
                <w:szCs w:val="2"/>
                <w:lang w:val="es-BO" w:eastAsia="es-ES"/>
              </w:rPr>
              <w:t> </w:t>
            </w:r>
          </w:p>
        </w:tc>
        <w:tc>
          <w:tcPr>
            <w:tcW w:w="240" w:type="dxa"/>
            <w:tcBorders>
              <w:top w:val="nil"/>
              <w:left w:val="nil"/>
              <w:bottom w:val="single" w:sz="12" w:space="0" w:color="auto"/>
              <w:right w:val="nil"/>
            </w:tcBorders>
            <w:shd w:val="clear" w:color="auto" w:fill="auto"/>
            <w:vAlign w:val="bottom"/>
            <w:hideMark/>
          </w:tcPr>
          <w:p w14:paraId="3FF6E9FB" w14:textId="77777777" w:rsidR="00B3104F" w:rsidRPr="003C0DD8" w:rsidRDefault="00B3104F" w:rsidP="00180C28">
            <w:pPr>
              <w:rPr>
                <w:rFonts w:ascii="Arial" w:hAnsi="Arial" w:cs="Arial"/>
                <w:sz w:val="2"/>
                <w:szCs w:val="2"/>
                <w:lang w:val="es-BO" w:eastAsia="es-ES"/>
              </w:rPr>
            </w:pPr>
            <w:r w:rsidRPr="003C0DD8">
              <w:rPr>
                <w:rFonts w:ascii="Arial" w:hAnsi="Arial" w:cs="Arial"/>
                <w:sz w:val="2"/>
                <w:szCs w:val="2"/>
                <w:lang w:val="es-BO" w:eastAsia="es-ES"/>
              </w:rPr>
              <w:t> </w:t>
            </w:r>
          </w:p>
        </w:tc>
        <w:tc>
          <w:tcPr>
            <w:tcW w:w="318" w:type="dxa"/>
            <w:tcBorders>
              <w:top w:val="nil"/>
              <w:left w:val="nil"/>
              <w:bottom w:val="single" w:sz="12" w:space="0" w:color="auto"/>
              <w:right w:val="nil"/>
            </w:tcBorders>
            <w:shd w:val="clear" w:color="auto" w:fill="auto"/>
            <w:vAlign w:val="bottom"/>
            <w:hideMark/>
          </w:tcPr>
          <w:p w14:paraId="7E7B0E28" w14:textId="77777777" w:rsidR="00B3104F" w:rsidRPr="003C0DD8" w:rsidRDefault="00B3104F" w:rsidP="00180C28">
            <w:pPr>
              <w:jc w:val="center"/>
              <w:rPr>
                <w:rFonts w:ascii="Arial" w:hAnsi="Arial" w:cs="Arial"/>
                <w:sz w:val="2"/>
                <w:szCs w:val="2"/>
                <w:lang w:val="es-BO" w:eastAsia="es-ES"/>
              </w:rPr>
            </w:pPr>
            <w:r w:rsidRPr="003C0DD8">
              <w:rPr>
                <w:rFonts w:ascii="Arial" w:hAnsi="Arial" w:cs="Arial"/>
                <w:sz w:val="2"/>
                <w:szCs w:val="2"/>
                <w:lang w:val="es-BO" w:eastAsia="es-ES"/>
              </w:rPr>
              <w:t> </w:t>
            </w:r>
          </w:p>
        </w:tc>
        <w:tc>
          <w:tcPr>
            <w:tcW w:w="318" w:type="dxa"/>
            <w:tcBorders>
              <w:top w:val="nil"/>
              <w:left w:val="nil"/>
              <w:bottom w:val="single" w:sz="12" w:space="0" w:color="auto"/>
              <w:right w:val="nil"/>
            </w:tcBorders>
            <w:shd w:val="clear" w:color="auto" w:fill="auto"/>
            <w:vAlign w:val="bottom"/>
            <w:hideMark/>
          </w:tcPr>
          <w:p w14:paraId="51DB1BC7" w14:textId="77777777" w:rsidR="00B3104F" w:rsidRPr="003C0DD8" w:rsidRDefault="00B3104F" w:rsidP="00180C28">
            <w:pPr>
              <w:rPr>
                <w:rFonts w:ascii="Arial" w:hAnsi="Arial" w:cs="Arial"/>
                <w:sz w:val="2"/>
                <w:szCs w:val="2"/>
                <w:lang w:val="es-BO" w:eastAsia="es-ES"/>
              </w:rPr>
            </w:pPr>
            <w:r w:rsidRPr="003C0DD8">
              <w:rPr>
                <w:rFonts w:ascii="Arial" w:hAnsi="Arial" w:cs="Arial"/>
                <w:sz w:val="2"/>
                <w:szCs w:val="2"/>
                <w:lang w:val="es-BO" w:eastAsia="es-ES"/>
              </w:rPr>
              <w:t> </w:t>
            </w:r>
          </w:p>
        </w:tc>
        <w:tc>
          <w:tcPr>
            <w:tcW w:w="318" w:type="dxa"/>
            <w:tcBorders>
              <w:top w:val="nil"/>
              <w:left w:val="nil"/>
              <w:bottom w:val="single" w:sz="12" w:space="0" w:color="auto"/>
              <w:right w:val="nil"/>
            </w:tcBorders>
            <w:shd w:val="clear" w:color="auto" w:fill="auto"/>
            <w:vAlign w:val="bottom"/>
            <w:hideMark/>
          </w:tcPr>
          <w:p w14:paraId="5DC575E3" w14:textId="77777777" w:rsidR="00B3104F" w:rsidRPr="003C0DD8" w:rsidRDefault="00B3104F" w:rsidP="00180C28">
            <w:pPr>
              <w:rPr>
                <w:rFonts w:ascii="Arial" w:hAnsi="Arial" w:cs="Arial"/>
                <w:sz w:val="2"/>
                <w:szCs w:val="2"/>
                <w:lang w:val="es-BO" w:eastAsia="es-ES"/>
              </w:rPr>
            </w:pPr>
            <w:r w:rsidRPr="003C0DD8">
              <w:rPr>
                <w:rFonts w:ascii="Arial" w:hAnsi="Arial" w:cs="Arial"/>
                <w:sz w:val="2"/>
                <w:szCs w:val="2"/>
                <w:lang w:val="es-BO" w:eastAsia="es-ES"/>
              </w:rPr>
              <w:t> </w:t>
            </w:r>
          </w:p>
        </w:tc>
        <w:tc>
          <w:tcPr>
            <w:tcW w:w="318" w:type="dxa"/>
            <w:tcBorders>
              <w:top w:val="nil"/>
              <w:left w:val="nil"/>
              <w:bottom w:val="single" w:sz="12" w:space="0" w:color="auto"/>
              <w:right w:val="nil"/>
            </w:tcBorders>
            <w:shd w:val="clear" w:color="auto" w:fill="auto"/>
            <w:vAlign w:val="bottom"/>
            <w:hideMark/>
          </w:tcPr>
          <w:p w14:paraId="7B486213" w14:textId="77777777" w:rsidR="00B3104F" w:rsidRPr="003C0DD8" w:rsidRDefault="00B3104F" w:rsidP="00180C28">
            <w:pPr>
              <w:jc w:val="center"/>
              <w:rPr>
                <w:rFonts w:ascii="Arial" w:hAnsi="Arial" w:cs="Arial"/>
                <w:sz w:val="2"/>
                <w:szCs w:val="2"/>
                <w:lang w:val="es-BO" w:eastAsia="es-ES"/>
              </w:rPr>
            </w:pPr>
            <w:r w:rsidRPr="003C0DD8">
              <w:rPr>
                <w:rFonts w:ascii="Arial" w:hAnsi="Arial" w:cs="Arial"/>
                <w:sz w:val="2"/>
                <w:szCs w:val="2"/>
                <w:lang w:val="es-BO" w:eastAsia="es-ES"/>
              </w:rPr>
              <w:t> </w:t>
            </w:r>
          </w:p>
        </w:tc>
        <w:tc>
          <w:tcPr>
            <w:tcW w:w="318" w:type="dxa"/>
            <w:tcBorders>
              <w:top w:val="nil"/>
              <w:left w:val="nil"/>
              <w:bottom w:val="single" w:sz="12" w:space="0" w:color="auto"/>
              <w:right w:val="nil"/>
            </w:tcBorders>
            <w:shd w:val="clear" w:color="auto" w:fill="auto"/>
            <w:vAlign w:val="bottom"/>
            <w:hideMark/>
          </w:tcPr>
          <w:p w14:paraId="22E7603A" w14:textId="77777777" w:rsidR="00B3104F" w:rsidRPr="003C0DD8" w:rsidRDefault="00B3104F" w:rsidP="00180C28">
            <w:pPr>
              <w:rPr>
                <w:rFonts w:ascii="Arial" w:hAnsi="Arial" w:cs="Arial"/>
                <w:sz w:val="2"/>
                <w:szCs w:val="2"/>
                <w:lang w:val="es-BO" w:eastAsia="es-ES"/>
              </w:rPr>
            </w:pPr>
            <w:r w:rsidRPr="003C0DD8">
              <w:rPr>
                <w:rFonts w:ascii="Arial" w:hAnsi="Arial" w:cs="Arial"/>
                <w:sz w:val="2"/>
                <w:szCs w:val="2"/>
                <w:lang w:val="es-BO" w:eastAsia="es-ES"/>
              </w:rPr>
              <w:t> </w:t>
            </w:r>
          </w:p>
        </w:tc>
        <w:tc>
          <w:tcPr>
            <w:tcW w:w="318" w:type="dxa"/>
            <w:gridSpan w:val="2"/>
            <w:tcBorders>
              <w:top w:val="nil"/>
              <w:left w:val="nil"/>
              <w:bottom w:val="single" w:sz="12" w:space="0" w:color="auto"/>
              <w:right w:val="nil"/>
            </w:tcBorders>
            <w:shd w:val="clear" w:color="auto" w:fill="auto"/>
            <w:vAlign w:val="bottom"/>
            <w:hideMark/>
          </w:tcPr>
          <w:p w14:paraId="21634526" w14:textId="77777777" w:rsidR="00B3104F" w:rsidRPr="003C0DD8" w:rsidRDefault="00B3104F" w:rsidP="00180C28">
            <w:pPr>
              <w:rPr>
                <w:rFonts w:ascii="Arial" w:hAnsi="Arial" w:cs="Arial"/>
                <w:sz w:val="2"/>
                <w:szCs w:val="2"/>
                <w:lang w:val="es-BO" w:eastAsia="es-ES"/>
              </w:rPr>
            </w:pPr>
            <w:r w:rsidRPr="003C0DD8">
              <w:rPr>
                <w:rFonts w:ascii="Arial" w:hAnsi="Arial" w:cs="Arial"/>
                <w:sz w:val="2"/>
                <w:szCs w:val="2"/>
                <w:lang w:val="es-BO" w:eastAsia="es-ES"/>
              </w:rPr>
              <w:t> </w:t>
            </w:r>
          </w:p>
        </w:tc>
        <w:tc>
          <w:tcPr>
            <w:tcW w:w="224" w:type="dxa"/>
            <w:tcBorders>
              <w:top w:val="nil"/>
              <w:left w:val="nil"/>
              <w:bottom w:val="single" w:sz="12" w:space="0" w:color="auto"/>
              <w:right w:val="nil"/>
            </w:tcBorders>
            <w:shd w:val="clear" w:color="auto" w:fill="auto"/>
            <w:vAlign w:val="bottom"/>
            <w:hideMark/>
          </w:tcPr>
          <w:p w14:paraId="78607F7E" w14:textId="77777777" w:rsidR="00B3104F" w:rsidRPr="003C0DD8" w:rsidRDefault="00B3104F" w:rsidP="00180C28">
            <w:pPr>
              <w:jc w:val="center"/>
              <w:rPr>
                <w:rFonts w:ascii="Arial" w:hAnsi="Arial" w:cs="Arial"/>
                <w:sz w:val="2"/>
                <w:szCs w:val="2"/>
                <w:lang w:val="es-BO" w:eastAsia="es-ES"/>
              </w:rPr>
            </w:pPr>
            <w:r w:rsidRPr="003C0DD8">
              <w:rPr>
                <w:rFonts w:ascii="Arial" w:hAnsi="Arial" w:cs="Arial"/>
                <w:sz w:val="2"/>
                <w:szCs w:val="2"/>
                <w:lang w:val="es-BO" w:eastAsia="es-ES"/>
              </w:rPr>
              <w:t> </w:t>
            </w:r>
          </w:p>
        </w:tc>
        <w:tc>
          <w:tcPr>
            <w:tcW w:w="318" w:type="dxa"/>
            <w:tcBorders>
              <w:top w:val="nil"/>
              <w:left w:val="nil"/>
              <w:bottom w:val="single" w:sz="12" w:space="0" w:color="auto"/>
              <w:right w:val="nil"/>
            </w:tcBorders>
            <w:shd w:val="clear" w:color="auto" w:fill="auto"/>
            <w:vAlign w:val="bottom"/>
            <w:hideMark/>
          </w:tcPr>
          <w:p w14:paraId="290809EC" w14:textId="77777777" w:rsidR="00B3104F" w:rsidRPr="003C0DD8" w:rsidRDefault="00B3104F" w:rsidP="00180C28">
            <w:pPr>
              <w:rPr>
                <w:rFonts w:ascii="Arial" w:hAnsi="Arial" w:cs="Arial"/>
                <w:sz w:val="2"/>
                <w:szCs w:val="2"/>
                <w:lang w:val="es-BO" w:eastAsia="es-ES"/>
              </w:rPr>
            </w:pPr>
            <w:r w:rsidRPr="003C0DD8">
              <w:rPr>
                <w:rFonts w:ascii="Arial" w:hAnsi="Arial" w:cs="Arial"/>
                <w:sz w:val="2"/>
                <w:szCs w:val="2"/>
                <w:lang w:val="es-BO" w:eastAsia="es-ES"/>
              </w:rPr>
              <w:t> </w:t>
            </w:r>
          </w:p>
        </w:tc>
        <w:tc>
          <w:tcPr>
            <w:tcW w:w="224" w:type="dxa"/>
            <w:tcBorders>
              <w:top w:val="nil"/>
              <w:left w:val="nil"/>
              <w:bottom w:val="single" w:sz="12" w:space="0" w:color="auto"/>
              <w:right w:val="nil"/>
            </w:tcBorders>
            <w:shd w:val="clear" w:color="auto" w:fill="auto"/>
            <w:vAlign w:val="bottom"/>
            <w:hideMark/>
          </w:tcPr>
          <w:p w14:paraId="34717408" w14:textId="77777777" w:rsidR="00B3104F" w:rsidRPr="003C0DD8" w:rsidRDefault="00B3104F" w:rsidP="00180C28">
            <w:pPr>
              <w:rPr>
                <w:rFonts w:ascii="Arial" w:hAnsi="Arial" w:cs="Arial"/>
                <w:sz w:val="2"/>
                <w:szCs w:val="2"/>
                <w:lang w:val="es-BO" w:eastAsia="es-ES"/>
              </w:rPr>
            </w:pPr>
            <w:r w:rsidRPr="003C0DD8">
              <w:rPr>
                <w:rFonts w:ascii="Arial" w:hAnsi="Arial" w:cs="Arial"/>
                <w:sz w:val="2"/>
                <w:szCs w:val="2"/>
                <w:lang w:val="es-BO" w:eastAsia="es-ES"/>
              </w:rPr>
              <w:t> </w:t>
            </w:r>
          </w:p>
        </w:tc>
        <w:tc>
          <w:tcPr>
            <w:tcW w:w="318" w:type="dxa"/>
            <w:tcBorders>
              <w:top w:val="nil"/>
              <w:left w:val="nil"/>
              <w:bottom w:val="single" w:sz="12" w:space="0" w:color="auto"/>
              <w:right w:val="nil"/>
            </w:tcBorders>
            <w:shd w:val="clear" w:color="auto" w:fill="auto"/>
            <w:vAlign w:val="bottom"/>
            <w:hideMark/>
          </w:tcPr>
          <w:p w14:paraId="7F7D33D0" w14:textId="77777777" w:rsidR="00B3104F" w:rsidRPr="003C0DD8" w:rsidRDefault="00B3104F" w:rsidP="00180C28">
            <w:pPr>
              <w:rPr>
                <w:rFonts w:ascii="Arial" w:hAnsi="Arial" w:cs="Arial"/>
                <w:sz w:val="2"/>
                <w:szCs w:val="2"/>
                <w:lang w:val="es-BO" w:eastAsia="es-ES"/>
              </w:rPr>
            </w:pPr>
            <w:r w:rsidRPr="003C0DD8">
              <w:rPr>
                <w:rFonts w:ascii="Arial" w:hAnsi="Arial" w:cs="Arial"/>
                <w:sz w:val="2"/>
                <w:szCs w:val="2"/>
                <w:lang w:val="es-BO" w:eastAsia="es-ES"/>
              </w:rPr>
              <w:t> </w:t>
            </w:r>
          </w:p>
        </w:tc>
        <w:tc>
          <w:tcPr>
            <w:tcW w:w="753" w:type="dxa"/>
            <w:gridSpan w:val="2"/>
            <w:tcBorders>
              <w:top w:val="nil"/>
              <w:left w:val="nil"/>
              <w:bottom w:val="single" w:sz="12" w:space="0" w:color="auto"/>
              <w:right w:val="single" w:sz="12" w:space="0" w:color="auto"/>
            </w:tcBorders>
            <w:shd w:val="clear" w:color="auto" w:fill="auto"/>
            <w:vAlign w:val="bottom"/>
            <w:hideMark/>
          </w:tcPr>
          <w:p w14:paraId="0139BBC3" w14:textId="77777777" w:rsidR="00B3104F" w:rsidRPr="003C0DD8" w:rsidRDefault="00B3104F" w:rsidP="00180C28">
            <w:pPr>
              <w:rPr>
                <w:rFonts w:ascii="Arial" w:hAnsi="Arial" w:cs="Arial"/>
                <w:sz w:val="2"/>
                <w:szCs w:val="2"/>
                <w:lang w:val="es-BO" w:eastAsia="es-ES"/>
              </w:rPr>
            </w:pPr>
            <w:r w:rsidRPr="003C0DD8">
              <w:rPr>
                <w:rFonts w:ascii="Arial" w:hAnsi="Arial" w:cs="Arial"/>
                <w:sz w:val="2"/>
                <w:szCs w:val="2"/>
                <w:lang w:val="es-BO" w:eastAsia="es-ES"/>
              </w:rPr>
              <w:t> </w:t>
            </w:r>
          </w:p>
        </w:tc>
      </w:tr>
      <w:tr w:rsidR="006847F8" w:rsidRPr="003C0DD8" w14:paraId="3A1086C1" w14:textId="77777777" w:rsidTr="006847F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Ex>
        <w:trPr>
          <w:cantSplit/>
          <w:trHeight w:val="255"/>
          <w:jc w:val="center"/>
        </w:trPr>
        <w:tc>
          <w:tcPr>
            <w:tcW w:w="426" w:type="dxa"/>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A5D1F84" w14:textId="77777777" w:rsidR="00B3104F" w:rsidRPr="003C0DD8" w:rsidRDefault="00B3104F" w:rsidP="00180C28">
            <w:pPr>
              <w:jc w:val="center"/>
              <w:rPr>
                <w:rFonts w:ascii="Arial" w:hAnsi="Arial" w:cs="Arial"/>
                <w:b/>
                <w:sz w:val="16"/>
                <w:lang w:val="es-BO"/>
              </w:rPr>
            </w:pPr>
            <w:r w:rsidRPr="003C0DD8">
              <w:rPr>
                <w:rFonts w:ascii="Arial" w:hAnsi="Arial" w:cs="Arial"/>
                <w:b/>
                <w:sz w:val="16"/>
                <w:lang w:val="es-BO"/>
              </w:rPr>
              <w:t>N°</w:t>
            </w:r>
          </w:p>
        </w:tc>
        <w:tc>
          <w:tcPr>
            <w:tcW w:w="2551" w:type="dxa"/>
            <w:gridSpan w:val="5"/>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18EE726" w14:textId="77777777" w:rsidR="00B3104F" w:rsidRPr="003C0DD8" w:rsidRDefault="00B3104F" w:rsidP="00180C28">
            <w:pPr>
              <w:jc w:val="center"/>
              <w:rPr>
                <w:rFonts w:ascii="Arial" w:hAnsi="Arial" w:cs="Arial"/>
                <w:b/>
                <w:sz w:val="16"/>
                <w:lang w:val="es-BO"/>
              </w:rPr>
            </w:pPr>
            <w:r w:rsidRPr="003C0DD8">
              <w:rPr>
                <w:rFonts w:ascii="Arial" w:hAnsi="Arial" w:cs="Arial"/>
                <w:b/>
                <w:sz w:val="16"/>
                <w:lang w:val="es-BO"/>
              </w:rPr>
              <w:t>RAMOS COTIZADOS</w:t>
            </w:r>
          </w:p>
        </w:tc>
        <w:tc>
          <w:tcPr>
            <w:tcW w:w="6407" w:type="dxa"/>
            <w:gridSpan w:val="2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2469D62" w14:textId="77777777" w:rsidR="00B3104F" w:rsidRPr="003C0DD8" w:rsidRDefault="00B3104F" w:rsidP="00087727">
            <w:pPr>
              <w:jc w:val="center"/>
              <w:rPr>
                <w:rFonts w:ascii="Arial" w:hAnsi="Arial" w:cs="Arial"/>
                <w:b/>
                <w:sz w:val="16"/>
                <w:lang w:val="es-BO"/>
              </w:rPr>
            </w:pPr>
            <w:r w:rsidRPr="003C0DD8">
              <w:rPr>
                <w:rFonts w:ascii="Arial" w:hAnsi="Arial" w:cs="Arial"/>
                <w:b/>
                <w:sz w:val="16"/>
                <w:lang w:val="es-BO"/>
              </w:rPr>
              <w:t>PROPONENTES</w:t>
            </w:r>
          </w:p>
        </w:tc>
      </w:tr>
      <w:tr w:rsidR="006847F8" w:rsidRPr="003C0DD8" w14:paraId="4DD353B0" w14:textId="77777777" w:rsidTr="006847F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Ex>
        <w:trPr>
          <w:cantSplit/>
          <w:trHeight w:val="137"/>
          <w:jc w:val="center"/>
        </w:trPr>
        <w:tc>
          <w:tcPr>
            <w:tcW w:w="426" w:type="dxa"/>
            <w:vMerge/>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70E5EE6" w14:textId="77777777" w:rsidR="00B3104F" w:rsidRPr="003C0DD8" w:rsidRDefault="00B3104F" w:rsidP="00180C28">
            <w:pPr>
              <w:jc w:val="both"/>
              <w:rPr>
                <w:rFonts w:ascii="Arial" w:hAnsi="Arial" w:cs="Arial"/>
                <w:b/>
                <w:sz w:val="16"/>
                <w:lang w:val="es-BO"/>
              </w:rPr>
            </w:pPr>
          </w:p>
        </w:tc>
        <w:tc>
          <w:tcPr>
            <w:tcW w:w="2551" w:type="dxa"/>
            <w:gridSpan w:val="5"/>
            <w:vMerge/>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D5B6DA7" w14:textId="77777777" w:rsidR="00B3104F" w:rsidRPr="003C0DD8" w:rsidRDefault="00B3104F" w:rsidP="00180C28">
            <w:pPr>
              <w:jc w:val="center"/>
              <w:rPr>
                <w:rFonts w:ascii="Arial" w:hAnsi="Arial" w:cs="Arial"/>
                <w:b/>
                <w:sz w:val="16"/>
                <w:lang w:val="es-BO"/>
              </w:rPr>
            </w:pPr>
          </w:p>
        </w:tc>
        <w:tc>
          <w:tcPr>
            <w:tcW w:w="2135" w:type="dxa"/>
            <w:gridSpan w:val="8"/>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78A802C" w14:textId="77777777" w:rsidR="00B3104F" w:rsidRPr="003C0DD8" w:rsidRDefault="00087727" w:rsidP="00180C28">
            <w:pPr>
              <w:jc w:val="center"/>
              <w:rPr>
                <w:rFonts w:ascii="Arial" w:hAnsi="Arial" w:cs="Arial"/>
                <w:b/>
                <w:sz w:val="16"/>
                <w:lang w:val="es-BO"/>
              </w:rPr>
            </w:pPr>
            <w:r w:rsidRPr="003C0DD8">
              <w:rPr>
                <w:rFonts w:ascii="Arial" w:hAnsi="Arial" w:cs="Arial"/>
                <w:b/>
                <w:sz w:val="16"/>
                <w:lang w:val="es-BO"/>
              </w:rPr>
              <w:t>Proponente</w:t>
            </w:r>
          </w:p>
          <w:p w14:paraId="47641663" w14:textId="77777777" w:rsidR="00B3104F" w:rsidRPr="003C0DD8" w:rsidRDefault="00B3104F" w:rsidP="00180C28">
            <w:pPr>
              <w:jc w:val="center"/>
              <w:rPr>
                <w:rFonts w:ascii="Arial" w:hAnsi="Arial" w:cs="Arial"/>
                <w:b/>
                <w:sz w:val="16"/>
                <w:lang w:val="es-BO"/>
              </w:rPr>
            </w:pPr>
            <w:r w:rsidRPr="003C0DD8">
              <w:rPr>
                <w:rFonts w:ascii="Arial" w:hAnsi="Arial" w:cs="Arial"/>
                <w:b/>
                <w:sz w:val="16"/>
                <w:lang w:val="es-BO"/>
              </w:rPr>
              <w:t>A</w:t>
            </w:r>
          </w:p>
        </w:tc>
        <w:tc>
          <w:tcPr>
            <w:tcW w:w="2136" w:type="dxa"/>
            <w:gridSpan w:val="8"/>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5BBBE36" w14:textId="77777777" w:rsidR="00087727" w:rsidRPr="003C0DD8" w:rsidRDefault="00087727" w:rsidP="00087727">
            <w:pPr>
              <w:jc w:val="center"/>
              <w:rPr>
                <w:rFonts w:ascii="Arial" w:hAnsi="Arial" w:cs="Arial"/>
                <w:b/>
                <w:sz w:val="16"/>
                <w:lang w:val="es-BO"/>
              </w:rPr>
            </w:pPr>
            <w:r w:rsidRPr="003C0DD8">
              <w:rPr>
                <w:rFonts w:ascii="Arial" w:hAnsi="Arial" w:cs="Arial"/>
                <w:b/>
                <w:sz w:val="16"/>
                <w:lang w:val="es-BO"/>
              </w:rPr>
              <w:t>Proponente</w:t>
            </w:r>
          </w:p>
          <w:p w14:paraId="6E7D0D2F" w14:textId="77777777" w:rsidR="00B3104F" w:rsidRPr="003C0DD8" w:rsidRDefault="00B3104F" w:rsidP="00180C28">
            <w:pPr>
              <w:jc w:val="center"/>
              <w:rPr>
                <w:rFonts w:ascii="Arial" w:hAnsi="Arial" w:cs="Arial"/>
                <w:b/>
                <w:sz w:val="16"/>
                <w:lang w:val="es-BO"/>
              </w:rPr>
            </w:pPr>
            <w:r w:rsidRPr="003C0DD8">
              <w:rPr>
                <w:rFonts w:ascii="Arial" w:hAnsi="Arial" w:cs="Arial"/>
                <w:b/>
                <w:sz w:val="16"/>
                <w:lang w:val="es-BO"/>
              </w:rPr>
              <w:t>B</w:t>
            </w:r>
          </w:p>
        </w:tc>
        <w:tc>
          <w:tcPr>
            <w:tcW w:w="2136" w:type="dxa"/>
            <w:gridSpan w:val="8"/>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E6FAFAC" w14:textId="77777777" w:rsidR="00087727" w:rsidRPr="003C0DD8" w:rsidRDefault="00087727" w:rsidP="00087727">
            <w:pPr>
              <w:jc w:val="center"/>
              <w:rPr>
                <w:rFonts w:ascii="Arial" w:hAnsi="Arial" w:cs="Arial"/>
                <w:b/>
                <w:sz w:val="16"/>
                <w:lang w:val="es-BO"/>
              </w:rPr>
            </w:pPr>
            <w:r w:rsidRPr="003C0DD8">
              <w:rPr>
                <w:rFonts w:ascii="Arial" w:hAnsi="Arial" w:cs="Arial"/>
                <w:b/>
                <w:sz w:val="16"/>
                <w:lang w:val="es-BO"/>
              </w:rPr>
              <w:t>Proponente</w:t>
            </w:r>
          </w:p>
          <w:p w14:paraId="2DB32D08" w14:textId="77777777" w:rsidR="00B3104F" w:rsidRPr="003C0DD8" w:rsidRDefault="00B3104F" w:rsidP="00180C28">
            <w:pPr>
              <w:jc w:val="center"/>
              <w:rPr>
                <w:rFonts w:ascii="Arial" w:hAnsi="Arial" w:cs="Arial"/>
                <w:b/>
                <w:sz w:val="16"/>
                <w:lang w:val="es-BO"/>
              </w:rPr>
            </w:pPr>
            <w:r w:rsidRPr="003C0DD8">
              <w:rPr>
                <w:rFonts w:ascii="Arial" w:hAnsi="Arial" w:cs="Arial"/>
                <w:b/>
                <w:sz w:val="16"/>
                <w:lang w:val="es-BO"/>
              </w:rPr>
              <w:t>N</w:t>
            </w:r>
          </w:p>
        </w:tc>
      </w:tr>
      <w:tr w:rsidR="00B3104F" w:rsidRPr="003C0DD8" w14:paraId="39D542C0" w14:textId="77777777" w:rsidTr="006847F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Ex>
        <w:trPr>
          <w:trHeight w:val="194"/>
          <w:jc w:val="center"/>
        </w:trPr>
        <w:tc>
          <w:tcPr>
            <w:tcW w:w="426" w:type="dxa"/>
            <w:tcBorders>
              <w:top w:val="single" w:sz="2" w:space="0" w:color="auto"/>
            </w:tcBorders>
            <w:vAlign w:val="center"/>
          </w:tcPr>
          <w:p w14:paraId="3F3E613A" w14:textId="77777777" w:rsidR="00B3104F" w:rsidRPr="003C0DD8" w:rsidRDefault="00B3104F" w:rsidP="00180C28">
            <w:pPr>
              <w:jc w:val="center"/>
              <w:rPr>
                <w:rFonts w:ascii="Arial" w:hAnsi="Arial" w:cs="Arial"/>
                <w:sz w:val="16"/>
                <w:lang w:val="es-BO"/>
              </w:rPr>
            </w:pPr>
            <w:r w:rsidRPr="003C0DD8">
              <w:rPr>
                <w:rFonts w:ascii="Arial" w:hAnsi="Arial" w:cs="Arial"/>
                <w:sz w:val="16"/>
                <w:lang w:val="es-BO"/>
              </w:rPr>
              <w:t>1</w:t>
            </w:r>
          </w:p>
        </w:tc>
        <w:tc>
          <w:tcPr>
            <w:tcW w:w="2551" w:type="dxa"/>
            <w:gridSpan w:val="5"/>
            <w:tcBorders>
              <w:top w:val="single" w:sz="2" w:space="0" w:color="auto"/>
            </w:tcBorders>
          </w:tcPr>
          <w:p w14:paraId="5724C330" w14:textId="77777777" w:rsidR="00B3104F" w:rsidRPr="003C0DD8" w:rsidRDefault="00B3104F" w:rsidP="00180C28">
            <w:pPr>
              <w:jc w:val="both"/>
              <w:rPr>
                <w:rFonts w:ascii="Arial" w:hAnsi="Arial" w:cs="Arial"/>
                <w:sz w:val="16"/>
                <w:lang w:val="es-BO"/>
              </w:rPr>
            </w:pPr>
          </w:p>
        </w:tc>
        <w:tc>
          <w:tcPr>
            <w:tcW w:w="2135" w:type="dxa"/>
            <w:gridSpan w:val="8"/>
            <w:tcBorders>
              <w:top w:val="single" w:sz="2" w:space="0" w:color="auto"/>
            </w:tcBorders>
          </w:tcPr>
          <w:p w14:paraId="3860EF77" w14:textId="77777777" w:rsidR="00B3104F" w:rsidRPr="003C0DD8" w:rsidRDefault="00B3104F" w:rsidP="00A0122C">
            <w:pPr>
              <w:jc w:val="center"/>
              <w:rPr>
                <w:rFonts w:ascii="Arial" w:hAnsi="Arial" w:cs="Arial"/>
                <w:sz w:val="16"/>
                <w:lang w:val="es-BO"/>
              </w:rPr>
            </w:pPr>
          </w:p>
        </w:tc>
        <w:tc>
          <w:tcPr>
            <w:tcW w:w="2136" w:type="dxa"/>
            <w:gridSpan w:val="8"/>
            <w:tcBorders>
              <w:top w:val="single" w:sz="2" w:space="0" w:color="auto"/>
            </w:tcBorders>
          </w:tcPr>
          <w:p w14:paraId="79CF78B3" w14:textId="77777777" w:rsidR="00B3104F" w:rsidRPr="003C0DD8" w:rsidRDefault="00B3104F" w:rsidP="00180C28">
            <w:pPr>
              <w:jc w:val="center"/>
              <w:rPr>
                <w:rFonts w:ascii="Arial" w:hAnsi="Arial" w:cs="Arial"/>
                <w:sz w:val="16"/>
                <w:lang w:val="es-BO"/>
              </w:rPr>
            </w:pPr>
          </w:p>
        </w:tc>
        <w:tc>
          <w:tcPr>
            <w:tcW w:w="2136" w:type="dxa"/>
            <w:gridSpan w:val="8"/>
            <w:tcBorders>
              <w:top w:val="single" w:sz="2" w:space="0" w:color="auto"/>
            </w:tcBorders>
          </w:tcPr>
          <w:p w14:paraId="27566E61" w14:textId="77777777" w:rsidR="00B3104F" w:rsidRPr="003C0DD8" w:rsidRDefault="00B3104F" w:rsidP="00180C28">
            <w:pPr>
              <w:jc w:val="center"/>
              <w:rPr>
                <w:rFonts w:ascii="Arial" w:hAnsi="Arial" w:cs="Arial"/>
                <w:sz w:val="16"/>
                <w:lang w:val="es-BO"/>
              </w:rPr>
            </w:pPr>
          </w:p>
        </w:tc>
      </w:tr>
      <w:tr w:rsidR="00B3104F" w:rsidRPr="003C0DD8" w14:paraId="1B454D2C" w14:textId="77777777" w:rsidTr="006847F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Ex>
        <w:trPr>
          <w:trHeight w:val="183"/>
          <w:jc w:val="center"/>
        </w:trPr>
        <w:tc>
          <w:tcPr>
            <w:tcW w:w="426" w:type="dxa"/>
            <w:vAlign w:val="center"/>
          </w:tcPr>
          <w:p w14:paraId="456E8C7A" w14:textId="77777777" w:rsidR="00B3104F" w:rsidRPr="003C0DD8" w:rsidRDefault="00B3104F" w:rsidP="00180C28">
            <w:pPr>
              <w:jc w:val="center"/>
              <w:rPr>
                <w:rFonts w:ascii="Arial" w:hAnsi="Arial" w:cs="Arial"/>
                <w:sz w:val="16"/>
                <w:lang w:val="es-BO"/>
              </w:rPr>
            </w:pPr>
            <w:r w:rsidRPr="003C0DD8">
              <w:rPr>
                <w:rFonts w:ascii="Arial" w:hAnsi="Arial" w:cs="Arial"/>
                <w:sz w:val="16"/>
                <w:lang w:val="es-BO"/>
              </w:rPr>
              <w:t>2</w:t>
            </w:r>
          </w:p>
        </w:tc>
        <w:tc>
          <w:tcPr>
            <w:tcW w:w="2551" w:type="dxa"/>
            <w:gridSpan w:val="5"/>
          </w:tcPr>
          <w:p w14:paraId="3D0FFE29" w14:textId="77777777" w:rsidR="00B3104F" w:rsidRPr="003C0DD8" w:rsidRDefault="00B3104F" w:rsidP="00180C28">
            <w:pPr>
              <w:jc w:val="both"/>
              <w:rPr>
                <w:rFonts w:ascii="Arial" w:hAnsi="Arial" w:cs="Arial"/>
                <w:sz w:val="16"/>
                <w:lang w:val="es-BO"/>
              </w:rPr>
            </w:pPr>
          </w:p>
        </w:tc>
        <w:tc>
          <w:tcPr>
            <w:tcW w:w="2135" w:type="dxa"/>
            <w:gridSpan w:val="8"/>
          </w:tcPr>
          <w:p w14:paraId="29963C91" w14:textId="77777777" w:rsidR="00B3104F" w:rsidRPr="003C0DD8" w:rsidRDefault="00B3104F" w:rsidP="00A0122C">
            <w:pPr>
              <w:jc w:val="center"/>
              <w:rPr>
                <w:rFonts w:ascii="Arial" w:hAnsi="Arial" w:cs="Arial"/>
                <w:sz w:val="16"/>
                <w:lang w:val="es-BO"/>
              </w:rPr>
            </w:pPr>
          </w:p>
        </w:tc>
        <w:tc>
          <w:tcPr>
            <w:tcW w:w="2136" w:type="dxa"/>
            <w:gridSpan w:val="8"/>
          </w:tcPr>
          <w:p w14:paraId="039E6012" w14:textId="77777777" w:rsidR="00B3104F" w:rsidRPr="003C0DD8" w:rsidRDefault="00B3104F" w:rsidP="00180C28">
            <w:pPr>
              <w:jc w:val="center"/>
              <w:rPr>
                <w:rFonts w:ascii="Arial" w:hAnsi="Arial" w:cs="Arial"/>
                <w:sz w:val="16"/>
                <w:lang w:val="es-BO"/>
              </w:rPr>
            </w:pPr>
          </w:p>
        </w:tc>
        <w:tc>
          <w:tcPr>
            <w:tcW w:w="2136" w:type="dxa"/>
            <w:gridSpan w:val="8"/>
          </w:tcPr>
          <w:p w14:paraId="6DD83A66" w14:textId="77777777" w:rsidR="00B3104F" w:rsidRPr="003C0DD8" w:rsidRDefault="00B3104F" w:rsidP="00180C28">
            <w:pPr>
              <w:jc w:val="center"/>
              <w:rPr>
                <w:rFonts w:ascii="Arial" w:hAnsi="Arial" w:cs="Arial"/>
                <w:sz w:val="16"/>
                <w:lang w:val="es-BO"/>
              </w:rPr>
            </w:pPr>
          </w:p>
        </w:tc>
      </w:tr>
      <w:tr w:rsidR="00B3104F" w:rsidRPr="003C0DD8" w14:paraId="1631B790" w14:textId="77777777" w:rsidTr="006847F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Ex>
        <w:trPr>
          <w:trHeight w:val="194"/>
          <w:jc w:val="center"/>
        </w:trPr>
        <w:tc>
          <w:tcPr>
            <w:tcW w:w="426" w:type="dxa"/>
            <w:vAlign w:val="center"/>
          </w:tcPr>
          <w:p w14:paraId="4CAE5D09" w14:textId="77777777" w:rsidR="00B3104F" w:rsidRPr="003C0DD8" w:rsidRDefault="00B3104F" w:rsidP="00180C28">
            <w:pPr>
              <w:jc w:val="center"/>
              <w:rPr>
                <w:rFonts w:ascii="Arial" w:hAnsi="Arial" w:cs="Arial"/>
                <w:sz w:val="16"/>
                <w:lang w:val="es-BO"/>
              </w:rPr>
            </w:pPr>
            <w:r w:rsidRPr="003C0DD8">
              <w:rPr>
                <w:rFonts w:ascii="Arial" w:hAnsi="Arial" w:cs="Arial"/>
                <w:sz w:val="16"/>
                <w:lang w:val="es-BO"/>
              </w:rPr>
              <w:t>3</w:t>
            </w:r>
          </w:p>
        </w:tc>
        <w:tc>
          <w:tcPr>
            <w:tcW w:w="2551" w:type="dxa"/>
            <w:gridSpan w:val="5"/>
          </w:tcPr>
          <w:p w14:paraId="58340A1E" w14:textId="77777777" w:rsidR="00B3104F" w:rsidRPr="003C0DD8" w:rsidRDefault="00B3104F" w:rsidP="00180C28">
            <w:pPr>
              <w:jc w:val="both"/>
              <w:rPr>
                <w:rFonts w:ascii="Arial" w:hAnsi="Arial" w:cs="Arial"/>
                <w:sz w:val="16"/>
                <w:lang w:val="es-BO"/>
              </w:rPr>
            </w:pPr>
          </w:p>
        </w:tc>
        <w:tc>
          <w:tcPr>
            <w:tcW w:w="2135" w:type="dxa"/>
            <w:gridSpan w:val="8"/>
          </w:tcPr>
          <w:p w14:paraId="5F7517A8" w14:textId="77777777" w:rsidR="00B3104F" w:rsidRPr="003C0DD8" w:rsidRDefault="00B3104F" w:rsidP="00180C28">
            <w:pPr>
              <w:jc w:val="center"/>
              <w:rPr>
                <w:rFonts w:ascii="Arial" w:hAnsi="Arial" w:cs="Arial"/>
                <w:sz w:val="16"/>
                <w:lang w:val="es-BO"/>
              </w:rPr>
            </w:pPr>
          </w:p>
        </w:tc>
        <w:tc>
          <w:tcPr>
            <w:tcW w:w="2136" w:type="dxa"/>
            <w:gridSpan w:val="8"/>
          </w:tcPr>
          <w:p w14:paraId="2A19846A" w14:textId="77777777" w:rsidR="00B3104F" w:rsidRPr="003C0DD8" w:rsidRDefault="00B3104F" w:rsidP="00180C28">
            <w:pPr>
              <w:jc w:val="center"/>
              <w:rPr>
                <w:rFonts w:ascii="Arial" w:hAnsi="Arial" w:cs="Arial"/>
                <w:sz w:val="16"/>
                <w:lang w:val="es-BO"/>
              </w:rPr>
            </w:pPr>
          </w:p>
        </w:tc>
        <w:tc>
          <w:tcPr>
            <w:tcW w:w="2136" w:type="dxa"/>
            <w:gridSpan w:val="8"/>
          </w:tcPr>
          <w:p w14:paraId="2FF99E11" w14:textId="77777777" w:rsidR="00B3104F" w:rsidRPr="003C0DD8" w:rsidRDefault="00B3104F" w:rsidP="00180C28">
            <w:pPr>
              <w:jc w:val="center"/>
              <w:rPr>
                <w:rFonts w:ascii="Arial" w:hAnsi="Arial" w:cs="Arial"/>
                <w:sz w:val="16"/>
                <w:lang w:val="es-BO"/>
              </w:rPr>
            </w:pPr>
          </w:p>
        </w:tc>
      </w:tr>
      <w:tr w:rsidR="00B3104F" w:rsidRPr="003C0DD8" w14:paraId="396C0A36" w14:textId="77777777" w:rsidTr="006847F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Ex>
        <w:trPr>
          <w:trHeight w:val="183"/>
          <w:jc w:val="center"/>
        </w:trPr>
        <w:tc>
          <w:tcPr>
            <w:tcW w:w="426" w:type="dxa"/>
            <w:vAlign w:val="center"/>
          </w:tcPr>
          <w:p w14:paraId="0C5BCA6F" w14:textId="77777777" w:rsidR="00B3104F" w:rsidRPr="003C0DD8" w:rsidRDefault="00B3104F" w:rsidP="00180C28">
            <w:pPr>
              <w:jc w:val="center"/>
              <w:rPr>
                <w:rFonts w:ascii="Arial" w:hAnsi="Arial" w:cs="Arial"/>
                <w:sz w:val="16"/>
                <w:lang w:val="es-BO"/>
              </w:rPr>
            </w:pPr>
            <w:r w:rsidRPr="003C0DD8">
              <w:rPr>
                <w:rFonts w:ascii="Arial" w:hAnsi="Arial" w:cs="Arial"/>
                <w:sz w:val="16"/>
                <w:lang w:val="es-BO"/>
              </w:rPr>
              <w:t>4</w:t>
            </w:r>
          </w:p>
        </w:tc>
        <w:tc>
          <w:tcPr>
            <w:tcW w:w="2551" w:type="dxa"/>
            <w:gridSpan w:val="5"/>
          </w:tcPr>
          <w:p w14:paraId="3871C3DD" w14:textId="77777777" w:rsidR="00B3104F" w:rsidRPr="003C0DD8" w:rsidRDefault="00B3104F" w:rsidP="00180C28">
            <w:pPr>
              <w:jc w:val="both"/>
              <w:rPr>
                <w:rFonts w:ascii="Arial" w:hAnsi="Arial" w:cs="Arial"/>
                <w:sz w:val="16"/>
                <w:lang w:val="es-BO"/>
              </w:rPr>
            </w:pPr>
          </w:p>
        </w:tc>
        <w:tc>
          <w:tcPr>
            <w:tcW w:w="2135" w:type="dxa"/>
            <w:gridSpan w:val="8"/>
          </w:tcPr>
          <w:p w14:paraId="7F73D052" w14:textId="77777777" w:rsidR="00B3104F" w:rsidRPr="003C0DD8" w:rsidRDefault="00B3104F" w:rsidP="00180C28">
            <w:pPr>
              <w:jc w:val="center"/>
              <w:rPr>
                <w:rFonts w:ascii="Arial" w:hAnsi="Arial" w:cs="Arial"/>
                <w:sz w:val="16"/>
                <w:lang w:val="es-BO"/>
              </w:rPr>
            </w:pPr>
          </w:p>
        </w:tc>
        <w:tc>
          <w:tcPr>
            <w:tcW w:w="2136" w:type="dxa"/>
            <w:gridSpan w:val="8"/>
          </w:tcPr>
          <w:p w14:paraId="190BCE3B" w14:textId="77777777" w:rsidR="00B3104F" w:rsidRPr="003C0DD8" w:rsidRDefault="00B3104F" w:rsidP="00180C28">
            <w:pPr>
              <w:jc w:val="center"/>
              <w:rPr>
                <w:rFonts w:ascii="Arial" w:hAnsi="Arial" w:cs="Arial"/>
                <w:sz w:val="16"/>
                <w:lang w:val="es-BO"/>
              </w:rPr>
            </w:pPr>
          </w:p>
        </w:tc>
        <w:tc>
          <w:tcPr>
            <w:tcW w:w="2136" w:type="dxa"/>
            <w:gridSpan w:val="8"/>
          </w:tcPr>
          <w:p w14:paraId="74F36B65" w14:textId="77777777" w:rsidR="00B3104F" w:rsidRPr="003C0DD8" w:rsidRDefault="00B3104F" w:rsidP="00180C28">
            <w:pPr>
              <w:jc w:val="center"/>
              <w:rPr>
                <w:rFonts w:ascii="Arial" w:hAnsi="Arial" w:cs="Arial"/>
                <w:sz w:val="16"/>
                <w:lang w:val="es-BO"/>
              </w:rPr>
            </w:pPr>
          </w:p>
        </w:tc>
      </w:tr>
      <w:tr w:rsidR="00B3104F" w:rsidRPr="003C0DD8" w14:paraId="57C647B5" w14:textId="77777777" w:rsidTr="006847F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Ex>
        <w:trPr>
          <w:trHeight w:val="194"/>
          <w:jc w:val="center"/>
        </w:trPr>
        <w:tc>
          <w:tcPr>
            <w:tcW w:w="426" w:type="dxa"/>
            <w:vAlign w:val="center"/>
          </w:tcPr>
          <w:p w14:paraId="00D091AA" w14:textId="77777777" w:rsidR="00B3104F" w:rsidRPr="003C0DD8" w:rsidRDefault="00B3104F" w:rsidP="00180C28">
            <w:pPr>
              <w:jc w:val="center"/>
              <w:rPr>
                <w:rFonts w:ascii="Arial" w:hAnsi="Arial" w:cs="Arial"/>
                <w:sz w:val="16"/>
                <w:lang w:val="es-BO"/>
              </w:rPr>
            </w:pPr>
            <w:r w:rsidRPr="003C0DD8">
              <w:rPr>
                <w:rFonts w:ascii="Arial" w:hAnsi="Arial" w:cs="Arial"/>
                <w:sz w:val="16"/>
                <w:lang w:val="es-BO"/>
              </w:rPr>
              <w:t>5</w:t>
            </w:r>
          </w:p>
        </w:tc>
        <w:tc>
          <w:tcPr>
            <w:tcW w:w="2551" w:type="dxa"/>
            <w:gridSpan w:val="5"/>
          </w:tcPr>
          <w:p w14:paraId="5C70C447" w14:textId="77777777" w:rsidR="00B3104F" w:rsidRPr="003C0DD8" w:rsidRDefault="00B3104F" w:rsidP="00180C28">
            <w:pPr>
              <w:jc w:val="both"/>
              <w:rPr>
                <w:rFonts w:ascii="Arial" w:hAnsi="Arial" w:cs="Arial"/>
                <w:sz w:val="16"/>
                <w:lang w:val="es-BO"/>
              </w:rPr>
            </w:pPr>
          </w:p>
        </w:tc>
        <w:tc>
          <w:tcPr>
            <w:tcW w:w="2135" w:type="dxa"/>
            <w:gridSpan w:val="8"/>
          </w:tcPr>
          <w:p w14:paraId="6D26C75C" w14:textId="77777777" w:rsidR="00B3104F" w:rsidRPr="003C0DD8" w:rsidRDefault="00B3104F" w:rsidP="00180C28">
            <w:pPr>
              <w:jc w:val="center"/>
              <w:rPr>
                <w:rFonts w:ascii="Arial" w:hAnsi="Arial" w:cs="Arial"/>
                <w:sz w:val="16"/>
                <w:lang w:val="es-BO"/>
              </w:rPr>
            </w:pPr>
          </w:p>
        </w:tc>
        <w:tc>
          <w:tcPr>
            <w:tcW w:w="2136" w:type="dxa"/>
            <w:gridSpan w:val="8"/>
          </w:tcPr>
          <w:p w14:paraId="03BB0B7D" w14:textId="77777777" w:rsidR="00B3104F" w:rsidRPr="003C0DD8" w:rsidRDefault="00B3104F" w:rsidP="00180C28">
            <w:pPr>
              <w:jc w:val="center"/>
              <w:rPr>
                <w:rFonts w:ascii="Arial" w:hAnsi="Arial" w:cs="Arial"/>
                <w:sz w:val="16"/>
                <w:lang w:val="es-BO"/>
              </w:rPr>
            </w:pPr>
          </w:p>
        </w:tc>
        <w:tc>
          <w:tcPr>
            <w:tcW w:w="2136" w:type="dxa"/>
            <w:gridSpan w:val="8"/>
          </w:tcPr>
          <w:p w14:paraId="39B45FA6" w14:textId="77777777" w:rsidR="00B3104F" w:rsidRPr="003C0DD8" w:rsidRDefault="00B3104F" w:rsidP="00180C28">
            <w:pPr>
              <w:jc w:val="center"/>
              <w:rPr>
                <w:rFonts w:ascii="Arial" w:hAnsi="Arial" w:cs="Arial"/>
                <w:sz w:val="16"/>
                <w:lang w:val="es-BO"/>
              </w:rPr>
            </w:pPr>
          </w:p>
        </w:tc>
      </w:tr>
      <w:tr w:rsidR="00B3104F" w:rsidRPr="003C0DD8" w14:paraId="611C870B" w14:textId="77777777" w:rsidTr="006847F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Ex>
        <w:trPr>
          <w:trHeight w:val="183"/>
          <w:jc w:val="center"/>
        </w:trPr>
        <w:tc>
          <w:tcPr>
            <w:tcW w:w="426" w:type="dxa"/>
            <w:vAlign w:val="center"/>
          </w:tcPr>
          <w:p w14:paraId="6CB9D3E0" w14:textId="77777777" w:rsidR="00B3104F" w:rsidRPr="003C0DD8" w:rsidRDefault="00B3104F" w:rsidP="00180C28">
            <w:pPr>
              <w:jc w:val="center"/>
              <w:rPr>
                <w:rFonts w:ascii="Arial" w:hAnsi="Arial" w:cs="Arial"/>
                <w:sz w:val="16"/>
                <w:lang w:val="es-BO"/>
              </w:rPr>
            </w:pPr>
            <w:r w:rsidRPr="003C0DD8">
              <w:rPr>
                <w:rFonts w:ascii="Arial" w:hAnsi="Arial" w:cs="Arial"/>
                <w:sz w:val="16"/>
                <w:lang w:val="es-BO"/>
              </w:rPr>
              <w:t>6</w:t>
            </w:r>
          </w:p>
        </w:tc>
        <w:tc>
          <w:tcPr>
            <w:tcW w:w="2551" w:type="dxa"/>
            <w:gridSpan w:val="5"/>
          </w:tcPr>
          <w:p w14:paraId="30023282" w14:textId="77777777" w:rsidR="00B3104F" w:rsidRPr="003C0DD8" w:rsidRDefault="00B3104F" w:rsidP="00180C28">
            <w:pPr>
              <w:jc w:val="both"/>
              <w:rPr>
                <w:rFonts w:ascii="Arial" w:hAnsi="Arial" w:cs="Arial"/>
                <w:sz w:val="16"/>
                <w:lang w:val="es-BO"/>
              </w:rPr>
            </w:pPr>
          </w:p>
        </w:tc>
        <w:tc>
          <w:tcPr>
            <w:tcW w:w="2135" w:type="dxa"/>
            <w:gridSpan w:val="8"/>
          </w:tcPr>
          <w:p w14:paraId="5F588210" w14:textId="77777777" w:rsidR="00B3104F" w:rsidRPr="003C0DD8" w:rsidRDefault="00B3104F" w:rsidP="00180C28">
            <w:pPr>
              <w:jc w:val="center"/>
              <w:rPr>
                <w:rFonts w:ascii="Arial" w:hAnsi="Arial" w:cs="Arial"/>
                <w:sz w:val="16"/>
                <w:lang w:val="es-BO"/>
              </w:rPr>
            </w:pPr>
          </w:p>
        </w:tc>
        <w:tc>
          <w:tcPr>
            <w:tcW w:w="2136" w:type="dxa"/>
            <w:gridSpan w:val="8"/>
          </w:tcPr>
          <w:p w14:paraId="61827BAC" w14:textId="77777777" w:rsidR="00B3104F" w:rsidRPr="003C0DD8" w:rsidRDefault="00B3104F" w:rsidP="00180C28">
            <w:pPr>
              <w:jc w:val="center"/>
              <w:rPr>
                <w:rFonts w:ascii="Arial" w:hAnsi="Arial" w:cs="Arial"/>
                <w:sz w:val="16"/>
                <w:lang w:val="es-BO"/>
              </w:rPr>
            </w:pPr>
          </w:p>
        </w:tc>
        <w:tc>
          <w:tcPr>
            <w:tcW w:w="2136" w:type="dxa"/>
            <w:gridSpan w:val="8"/>
          </w:tcPr>
          <w:p w14:paraId="65CF69D9" w14:textId="77777777" w:rsidR="00B3104F" w:rsidRPr="003C0DD8" w:rsidRDefault="00B3104F" w:rsidP="00180C28">
            <w:pPr>
              <w:jc w:val="center"/>
              <w:rPr>
                <w:rFonts w:ascii="Arial" w:hAnsi="Arial" w:cs="Arial"/>
                <w:sz w:val="16"/>
                <w:lang w:val="es-BO"/>
              </w:rPr>
            </w:pPr>
          </w:p>
        </w:tc>
      </w:tr>
      <w:tr w:rsidR="00B3104F" w:rsidRPr="003C0DD8" w14:paraId="6D996B11" w14:textId="77777777" w:rsidTr="006847F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Ex>
        <w:trPr>
          <w:trHeight w:val="194"/>
          <w:jc w:val="center"/>
        </w:trPr>
        <w:tc>
          <w:tcPr>
            <w:tcW w:w="426" w:type="dxa"/>
            <w:vAlign w:val="center"/>
          </w:tcPr>
          <w:p w14:paraId="1E758957" w14:textId="77777777" w:rsidR="00B3104F" w:rsidRPr="003C0DD8" w:rsidRDefault="00B3104F" w:rsidP="00180C28">
            <w:pPr>
              <w:jc w:val="center"/>
              <w:rPr>
                <w:rFonts w:ascii="Arial" w:hAnsi="Arial" w:cs="Arial"/>
                <w:sz w:val="16"/>
                <w:lang w:val="es-BO"/>
              </w:rPr>
            </w:pPr>
            <w:r w:rsidRPr="003C0DD8">
              <w:rPr>
                <w:rFonts w:ascii="Arial" w:hAnsi="Arial" w:cs="Arial"/>
                <w:sz w:val="16"/>
                <w:lang w:val="es-BO"/>
              </w:rPr>
              <w:t>7</w:t>
            </w:r>
          </w:p>
        </w:tc>
        <w:tc>
          <w:tcPr>
            <w:tcW w:w="2551" w:type="dxa"/>
            <w:gridSpan w:val="5"/>
          </w:tcPr>
          <w:p w14:paraId="1E228801" w14:textId="77777777" w:rsidR="00B3104F" w:rsidRPr="003C0DD8" w:rsidRDefault="00B3104F" w:rsidP="00180C28">
            <w:pPr>
              <w:jc w:val="both"/>
              <w:rPr>
                <w:rFonts w:ascii="Arial" w:hAnsi="Arial" w:cs="Arial"/>
                <w:sz w:val="16"/>
                <w:lang w:val="es-BO"/>
              </w:rPr>
            </w:pPr>
          </w:p>
        </w:tc>
        <w:tc>
          <w:tcPr>
            <w:tcW w:w="2135" w:type="dxa"/>
            <w:gridSpan w:val="8"/>
          </w:tcPr>
          <w:p w14:paraId="2DC84716" w14:textId="77777777" w:rsidR="00B3104F" w:rsidRPr="003C0DD8" w:rsidRDefault="00B3104F" w:rsidP="00180C28">
            <w:pPr>
              <w:jc w:val="center"/>
              <w:rPr>
                <w:rFonts w:ascii="Arial" w:hAnsi="Arial" w:cs="Arial"/>
                <w:sz w:val="16"/>
                <w:lang w:val="es-BO"/>
              </w:rPr>
            </w:pPr>
          </w:p>
        </w:tc>
        <w:tc>
          <w:tcPr>
            <w:tcW w:w="2136" w:type="dxa"/>
            <w:gridSpan w:val="8"/>
          </w:tcPr>
          <w:p w14:paraId="775BDDB9" w14:textId="77777777" w:rsidR="00B3104F" w:rsidRPr="003C0DD8" w:rsidRDefault="00B3104F" w:rsidP="00180C28">
            <w:pPr>
              <w:jc w:val="center"/>
              <w:rPr>
                <w:rFonts w:ascii="Arial" w:hAnsi="Arial" w:cs="Arial"/>
                <w:sz w:val="16"/>
                <w:lang w:val="es-BO"/>
              </w:rPr>
            </w:pPr>
          </w:p>
        </w:tc>
        <w:tc>
          <w:tcPr>
            <w:tcW w:w="2136" w:type="dxa"/>
            <w:gridSpan w:val="8"/>
          </w:tcPr>
          <w:p w14:paraId="1A55EE08" w14:textId="77777777" w:rsidR="00B3104F" w:rsidRPr="003C0DD8" w:rsidRDefault="00B3104F" w:rsidP="00180C28">
            <w:pPr>
              <w:jc w:val="center"/>
              <w:rPr>
                <w:rFonts w:ascii="Arial" w:hAnsi="Arial" w:cs="Arial"/>
                <w:sz w:val="16"/>
                <w:lang w:val="es-BO"/>
              </w:rPr>
            </w:pPr>
          </w:p>
        </w:tc>
      </w:tr>
      <w:tr w:rsidR="00B3104F" w:rsidRPr="003C0DD8" w14:paraId="5AEB7AD3" w14:textId="77777777" w:rsidTr="006847F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Ex>
        <w:trPr>
          <w:trHeight w:val="183"/>
          <w:jc w:val="center"/>
        </w:trPr>
        <w:tc>
          <w:tcPr>
            <w:tcW w:w="426" w:type="dxa"/>
            <w:vAlign w:val="center"/>
          </w:tcPr>
          <w:p w14:paraId="31AD53ED" w14:textId="77777777" w:rsidR="00B3104F" w:rsidRPr="003C0DD8" w:rsidRDefault="00B3104F" w:rsidP="00180C28">
            <w:pPr>
              <w:jc w:val="center"/>
              <w:rPr>
                <w:rFonts w:ascii="Arial" w:hAnsi="Arial" w:cs="Arial"/>
                <w:sz w:val="16"/>
                <w:lang w:val="es-BO"/>
              </w:rPr>
            </w:pPr>
            <w:r w:rsidRPr="003C0DD8">
              <w:rPr>
                <w:rFonts w:ascii="Arial" w:hAnsi="Arial" w:cs="Arial"/>
                <w:sz w:val="16"/>
                <w:lang w:val="es-BO"/>
              </w:rPr>
              <w:t>…</w:t>
            </w:r>
          </w:p>
        </w:tc>
        <w:tc>
          <w:tcPr>
            <w:tcW w:w="2551" w:type="dxa"/>
            <w:gridSpan w:val="5"/>
          </w:tcPr>
          <w:p w14:paraId="6179828A" w14:textId="77777777" w:rsidR="00B3104F" w:rsidRPr="003C0DD8" w:rsidRDefault="00B3104F" w:rsidP="00180C28">
            <w:pPr>
              <w:jc w:val="both"/>
              <w:rPr>
                <w:rFonts w:ascii="Arial" w:hAnsi="Arial" w:cs="Arial"/>
                <w:sz w:val="16"/>
                <w:lang w:val="es-BO"/>
              </w:rPr>
            </w:pPr>
          </w:p>
        </w:tc>
        <w:tc>
          <w:tcPr>
            <w:tcW w:w="2135" w:type="dxa"/>
            <w:gridSpan w:val="8"/>
          </w:tcPr>
          <w:p w14:paraId="0D91C100" w14:textId="77777777" w:rsidR="00B3104F" w:rsidRPr="003C0DD8" w:rsidRDefault="00B3104F" w:rsidP="00180C28">
            <w:pPr>
              <w:jc w:val="center"/>
              <w:rPr>
                <w:rFonts w:ascii="Arial" w:hAnsi="Arial" w:cs="Arial"/>
                <w:sz w:val="16"/>
                <w:lang w:val="es-BO"/>
              </w:rPr>
            </w:pPr>
          </w:p>
        </w:tc>
        <w:tc>
          <w:tcPr>
            <w:tcW w:w="2136" w:type="dxa"/>
            <w:gridSpan w:val="8"/>
          </w:tcPr>
          <w:p w14:paraId="2BA5E0D0" w14:textId="77777777" w:rsidR="00B3104F" w:rsidRPr="003C0DD8" w:rsidRDefault="00B3104F" w:rsidP="00180C28">
            <w:pPr>
              <w:jc w:val="center"/>
              <w:rPr>
                <w:rFonts w:ascii="Arial" w:hAnsi="Arial" w:cs="Arial"/>
                <w:sz w:val="16"/>
                <w:lang w:val="es-BO"/>
              </w:rPr>
            </w:pPr>
          </w:p>
        </w:tc>
        <w:tc>
          <w:tcPr>
            <w:tcW w:w="2136" w:type="dxa"/>
            <w:gridSpan w:val="8"/>
          </w:tcPr>
          <w:p w14:paraId="15AE4DCD" w14:textId="77777777" w:rsidR="00B3104F" w:rsidRPr="003C0DD8" w:rsidRDefault="00B3104F" w:rsidP="00180C28">
            <w:pPr>
              <w:jc w:val="center"/>
              <w:rPr>
                <w:rFonts w:ascii="Arial" w:hAnsi="Arial" w:cs="Arial"/>
                <w:sz w:val="16"/>
                <w:lang w:val="es-BO"/>
              </w:rPr>
            </w:pPr>
          </w:p>
        </w:tc>
      </w:tr>
      <w:tr w:rsidR="00B3104F" w:rsidRPr="003C0DD8" w14:paraId="48BF813A" w14:textId="77777777" w:rsidTr="006847F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Ex>
        <w:trPr>
          <w:trHeight w:val="183"/>
          <w:jc w:val="center"/>
        </w:trPr>
        <w:tc>
          <w:tcPr>
            <w:tcW w:w="426" w:type="dxa"/>
            <w:vAlign w:val="center"/>
          </w:tcPr>
          <w:p w14:paraId="16D3EA30" w14:textId="77777777" w:rsidR="00B3104F" w:rsidRPr="003C0DD8" w:rsidRDefault="00B3104F" w:rsidP="00180C28">
            <w:pPr>
              <w:jc w:val="center"/>
              <w:rPr>
                <w:rFonts w:ascii="Arial" w:hAnsi="Arial" w:cs="Arial"/>
                <w:sz w:val="16"/>
                <w:lang w:val="es-BO"/>
              </w:rPr>
            </w:pPr>
            <w:r w:rsidRPr="003C0DD8">
              <w:rPr>
                <w:rFonts w:ascii="Arial" w:hAnsi="Arial" w:cs="Arial"/>
                <w:sz w:val="16"/>
                <w:lang w:val="es-BO"/>
              </w:rPr>
              <w:t>N</w:t>
            </w:r>
          </w:p>
        </w:tc>
        <w:tc>
          <w:tcPr>
            <w:tcW w:w="2551" w:type="dxa"/>
            <w:gridSpan w:val="5"/>
          </w:tcPr>
          <w:p w14:paraId="5ACBFEBD" w14:textId="77777777" w:rsidR="00B3104F" w:rsidRPr="003C0DD8" w:rsidRDefault="00B3104F" w:rsidP="00180C28">
            <w:pPr>
              <w:jc w:val="both"/>
              <w:rPr>
                <w:rFonts w:ascii="Arial" w:hAnsi="Arial" w:cs="Arial"/>
                <w:sz w:val="16"/>
                <w:lang w:val="es-BO"/>
              </w:rPr>
            </w:pPr>
          </w:p>
        </w:tc>
        <w:tc>
          <w:tcPr>
            <w:tcW w:w="2135" w:type="dxa"/>
            <w:gridSpan w:val="8"/>
          </w:tcPr>
          <w:p w14:paraId="5EF8878D" w14:textId="77777777" w:rsidR="00B3104F" w:rsidRPr="003C0DD8" w:rsidRDefault="00B3104F" w:rsidP="00180C28">
            <w:pPr>
              <w:jc w:val="center"/>
              <w:rPr>
                <w:rFonts w:ascii="Arial" w:hAnsi="Arial" w:cs="Arial"/>
                <w:sz w:val="16"/>
                <w:lang w:val="es-BO"/>
              </w:rPr>
            </w:pPr>
          </w:p>
        </w:tc>
        <w:tc>
          <w:tcPr>
            <w:tcW w:w="2136" w:type="dxa"/>
            <w:gridSpan w:val="8"/>
          </w:tcPr>
          <w:p w14:paraId="7F7525D4" w14:textId="77777777" w:rsidR="00B3104F" w:rsidRPr="003C0DD8" w:rsidRDefault="00B3104F" w:rsidP="00180C28">
            <w:pPr>
              <w:jc w:val="center"/>
              <w:rPr>
                <w:rFonts w:ascii="Arial" w:hAnsi="Arial" w:cs="Arial"/>
                <w:sz w:val="16"/>
                <w:lang w:val="es-BO"/>
              </w:rPr>
            </w:pPr>
          </w:p>
        </w:tc>
        <w:tc>
          <w:tcPr>
            <w:tcW w:w="2136" w:type="dxa"/>
            <w:gridSpan w:val="8"/>
          </w:tcPr>
          <w:p w14:paraId="4C392EA6" w14:textId="77777777" w:rsidR="00B3104F" w:rsidRPr="003C0DD8" w:rsidRDefault="00B3104F" w:rsidP="00180C28">
            <w:pPr>
              <w:jc w:val="center"/>
              <w:rPr>
                <w:rFonts w:ascii="Arial" w:hAnsi="Arial" w:cs="Arial"/>
                <w:sz w:val="16"/>
                <w:lang w:val="es-BO"/>
              </w:rPr>
            </w:pPr>
          </w:p>
        </w:tc>
      </w:tr>
      <w:tr w:rsidR="00B3104F" w:rsidRPr="003C0DD8" w14:paraId="5471F3D1" w14:textId="77777777" w:rsidTr="006847F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Ex>
        <w:trPr>
          <w:trHeight w:val="276"/>
          <w:jc w:val="center"/>
        </w:trPr>
        <w:tc>
          <w:tcPr>
            <w:tcW w:w="2977" w:type="dxa"/>
            <w:gridSpan w:val="6"/>
            <w:shd w:val="clear" w:color="auto" w:fill="DBE5F1" w:themeFill="accent1" w:themeFillTint="33"/>
            <w:vAlign w:val="center"/>
          </w:tcPr>
          <w:p w14:paraId="75CD6FA0" w14:textId="77777777" w:rsidR="00B3104F" w:rsidRPr="003C0DD8" w:rsidRDefault="00B3104F" w:rsidP="00180C28">
            <w:pPr>
              <w:jc w:val="right"/>
              <w:rPr>
                <w:rFonts w:ascii="Arial" w:hAnsi="Arial" w:cs="Arial"/>
                <w:sz w:val="16"/>
                <w:lang w:val="es-BO"/>
              </w:rPr>
            </w:pPr>
            <w:r w:rsidRPr="003C0DD8">
              <w:rPr>
                <w:rFonts w:ascii="Arial" w:hAnsi="Arial" w:cs="Arial"/>
                <w:b/>
                <w:sz w:val="16"/>
                <w:lang w:val="es-BO"/>
              </w:rPr>
              <w:t>PRECIO TOTAL COTIZADO</w:t>
            </w:r>
          </w:p>
        </w:tc>
        <w:tc>
          <w:tcPr>
            <w:tcW w:w="2135" w:type="dxa"/>
            <w:gridSpan w:val="8"/>
            <w:shd w:val="clear" w:color="auto" w:fill="DBE5F1" w:themeFill="accent1" w:themeFillTint="33"/>
            <w:vAlign w:val="center"/>
          </w:tcPr>
          <w:p w14:paraId="654039FE" w14:textId="77777777" w:rsidR="00B3104F" w:rsidRPr="003C0DD8" w:rsidRDefault="00B3104F" w:rsidP="00B3104F">
            <w:pPr>
              <w:rPr>
                <w:rFonts w:ascii="Arial" w:hAnsi="Arial" w:cs="Arial"/>
                <w:sz w:val="16"/>
                <w:lang w:val="es-BO"/>
              </w:rPr>
            </w:pPr>
          </w:p>
        </w:tc>
        <w:tc>
          <w:tcPr>
            <w:tcW w:w="2136" w:type="dxa"/>
            <w:gridSpan w:val="8"/>
            <w:shd w:val="clear" w:color="auto" w:fill="DBE5F1" w:themeFill="accent1" w:themeFillTint="33"/>
            <w:vAlign w:val="center"/>
          </w:tcPr>
          <w:p w14:paraId="6BFDC2A0" w14:textId="77777777" w:rsidR="00B3104F" w:rsidRPr="003C0DD8" w:rsidRDefault="00B3104F" w:rsidP="00B3104F">
            <w:pPr>
              <w:rPr>
                <w:rFonts w:ascii="Arial" w:hAnsi="Arial" w:cs="Arial"/>
                <w:sz w:val="16"/>
                <w:lang w:val="es-BO"/>
              </w:rPr>
            </w:pPr>
          </w:p>
        </w:tc>
        <w:tc>
          <w:tcPr>
            <w:tcW w:w="2136" w:type="dxa"/>
            <w:gridSpan w:val="8"/>
            <w:shd w:val="clear" w:color="auto" w:fill="DBE5F1" w:themeFill="accent1" w:themeFillTint="33"/>
            <w:vAlign w:val="center"/>
          </w:tcPr>
          <w:p w14:paraId="01206FE9" w14:textId="77777777" w:rsidR="00B3104F" w:rsidRPr="003C0DD8" w:rsidRDefault="00B3104F" w:rsidP="00B3104F">
            <w:pPr>
              <w:rPr>
                <w:rFonts w:ascii="Arial" w:hAnsi="Arial" w:cs="Arial"/>
                <w:sz w:val="16"/>
                <w:lang w:val="es-BO"/>
              </w:rPr>
            </w:pPr>
          </w:p>
        </w:tc>
      </w:tr>
    </w:tbl>
    <w:p w14:paraId="32A37F48" w14:textId="77777777" w:rsidR="00B3104F" w:rsidRPr="003C0DD8" w:rsidRDefault="00B3104F" w:rsidP="00B3104F">
      <w:pPr>
        <w:rPr>
          <w:rFonts w:ascii="Verdana" w:hAnsi="Verdana" w:cs="Arial"/>
          <w:b/>
          <w:sz w:val="18"/>
          <w:lang w:val="es-BO"/>
        </w:rPr>
      </w:pPr>
    </w:p>
    <w:p w14:paraId="4556B0BE" w14:textId="77777777" w:rsidR="001C01D3" w:rsidRPr="003C0DD8" w:rsidRDefault="001C01D3" w:rsidP="001C01D3">
      <w:pPr>
        <w:jc w:val="center"/>
        <w:rPr>
          <w:rFonts w:ascii="Verdana" w:hAnsi="Verdana" w:cs="Arial"/>
          <w:sz w:val="16"/>
          <w:szCs w:val="16"/>
          <w:lang w:val="es-BO"/>
        </w:rPr>
      </w:pPr>
    </w:p>
    <w:p w14:paraId="29C73CB8" w14:textId="77777777" w:rsidR="001C01D3" w:rsidRPr="003C0DD8" w:rsidRDefault="001C01D3" w:rsidP="001C01D3">
      <w:pPr>
        <w:jc w:val="center"/>
        <w:rPr>
          <w:rFonts w:ascii="Verdana" w:hAnsi="Verdana" w:cs="Arial"/>
          <w:sz w:val="16"/>
          <w:szCs w:val="16"/>
          <w:lang w:val="es-BO"/>
        </w:rPr>
      </w:pPr>
    </w:p>
    <w:p w14:paraId="5B71348F" w14:textId="77777777" w:rsidR="001C01D3" w:rsidRPr="003C0DD8" w:rsidRDefault="001C01D3" w:rsidP="001C01D3">
      <w:pPr>
        <w:jc w:val="center"/>
        <w:rPr>
          <w:rFonts w:ascii="Verdana" w:hAnsi="Verdana" w:cs="Arial"/>
          <w:sz w:val="16"/>
          <w:szCs w:val="16"/>
          <w:lang w:val="es-BO"/>
        </w:rPr>
      </w:pPr>
    </w:p>
    <w:p w14:paraId="20FA4A5C" w14:textId="77777777" w:rsidR="001C01D3" w:rsidRPr="003C0DD8" w:rsidRDefault="001C01D3" w:rsidP="001C01D3">
      <w:pPr>
        <w:jc w:val="center"/>
        <w:rPr>
          <w:rFonts w:ascii="Verdana" w:hAnsi="Verdana" w:cs="Arial"/>
          <w:sz w:val="16"/>
          <w:szCs w:val="16"/>
          <w:lang w:val="es-BO"/>
        </w:rPr>
      </w:pPr>
    </w:p>
    <w:p w14:paraId="3D03814A" w14:textId="77777777" w:rsidR="001C01D3" w:rsidRPr="003C0DD8" w:rsidRDefault="001C01D3" w:rsidP="001C01D3">
      <w:pPr>
        <w:jc w:val="center"/>
        <w:rPr>
          <w:rFonts w:ascii="Verdana" w:hAnsi="Verdana" w:cs="Arial"/>
          <w:sz w:val="16"/>
          <w:szCs w:val="16"/>
          <w:lang w:val="es-BO"/>
        </w:rPr>
      </w:pPr>
    </w:p>
    <w:p w14:paraId="4A83D3DE" w14:textId="77777777" w:rsidR="001C01D3" w:rsidRPr="003C0DD8" w:rsidRDefault="001C01D3" w:rsidP="001C01D3">
      <w:pPr>
        <w:jc w:val="center"/>
        <w:rPr>
          <w:rFonts w:ascii="Verdana" w:hAnsi="Verdana" w:cs="Arial"/>
          <w:sz w:val="16"/>
          <w:szCs w:val="16"/>
          <w:lang w:val="es-BO"/>
        </w:rPr>
      </w:pPr>
    </w:p>
    <w:p w14:paraId="3E63B946" w14:textId="77777777" w:rsidR="001C01D3" w:rsidRPr="003C0DD8" w:rsidRDefault="001C01D3" w:rsidP="001C01D3">
      <w:pPr>
        <w:jc w:val="center"/>
        <w:rPr>
          <w:rFonts w:ascii="Verdana" w:hAnsi="Verdana" w:cs="Arial"/>
          <w:sz w:val="16"/>
          <w:szCs w:val="16"/>
          <w:lang w:val="es-BO"/>
        </w:rPr>
      </w:pPr>
    </w:p>
    <w:p w14:paraId="12C7932A" w14:textId="77777777" w:rsidR="001C01D3" w:rsidRPr="003C0DD8" w:rsidRDefault="001C01D3" w:rsidP="001C01D3">
      <w:pPr>
        <w:jc w:val="center"/>
        <w:rPr>
          <w:rFonts w:ascii="Verdana" w:hAnsi="Verdana" w:cs="Arial"/>
          <w:sz w:val="16"/>
          <w:szCs w:val="16"/>
          <w:lang w:val="es-BO"/>
        </w:rPr>
      </w:pPr>
    </w:p>
    <w:p w14:paraId="0D6578D8" w14:textId="77777777" w:rsidR="001C01D3" w:rsidRPr="003C0DD8" w:rsidRDefault="001C01D3" w:rsidP="001C01D3">
      <w:pPr>
        <w:jc w:val="center"/>
        <w:rPr>
          <w:rFonts w:ascii="Verdana" w:hAnsi="Verdana" w:cs="Arial"/>
          <w:sz w:val="16"/>
          <w:szCs w:val="16"/>
          <w:lang w:val="es-BO"/>
        </w:rPr>
      </w:pPr>
    </w:p>
    <w:p w14:paraId="08D9ADFF" w14:textId="77777777" w:rsidR="001C01D3" w:rsidRPr="003C0DD8" w:rsidRDefault="001C01D3" w:rsidP="001C01D3">
      <w:pPr>
        <w:jc w:val="center"/>
        <w:rPr>
          <w:rFonts w:ascii="Verdana" w:hAnsi="Verdana" w:cs="Arial"/>
          <w:sz w:val="16"/>
          <w:szCs w:val="16"/>
          <w:lang w:val="es-BO"/>
        </w:rPr>
      </w:pPr>
    </w:p>
    <w:p w14:paraId="21F4B39B" w14:textId="77777777" w:rsidR="001C01D3" w:rsidRPr="003C0DD8" w:rsidRDefault="001C01D3" w:rsidP="001C01D3">
      <w:pPr>
        <w:jc w:val="center"/>
        <w:rPr>
          <w:rFonts w:ascii="Verdana" w:hAnsi="Verdana" w:cs="Arial"/>
          <w:sz w:val="16"/>
          <w:szCs w:val="16"/>
          <w:lang w:val="es-BO"/>
        </w:rPr>
      </w:pPr>
    </w:p>
    <w:p w14:paraId="439AFBFA" w14:textId="77777777" w:rsidR="001C01D3" w:rsidRPr="003C0DD8" w:rsidRDefault="001C01D3" w:rsidP="001C01D3">
      <w:pPr>
        <w:jc w:val="center"/>
        <w:rPr>
          <w:rFonts w:ascii="Verdana" w:hAnsi="Verdana" w:cs="Arial"/>
          <w:sz w:val="16"/>
          <w:szCs w:val="16"/>
          <w:lang w:val="es-BO"/>
        </w:rPr>
      </w:pPr>
    </w:p>
    <w:p w14:paraId="2BC18847" w14:textId="77777777" w:rsidR="001C01D3" w:rsidRPr="003C0DD8" w:rsidRDefault="001C01D3" w:rsidP="001C01D3">
      <w:pPr>
        <w:jc w:val="center"/>
        <w:rPr>
          <w:rFonts w:ascii="Verdana" w:hAnsi="Verdana" w:cs="Arial"/>
          <w:sz w:val="16"/>
          <w:szCs w:val="16"/>
          <w:lang w:val="es-BO"/>
        </w:rPr>
      </w:pPr>
    </w:p>
    <w:p w14:paraId="3A95D932" w14:textId="77777777" w:rsidR="001C01D3" w:rsidRPr="003C0DD8" w:rsidRDefault="001C01D3" w:rsidP="001C01D3">
      <w:pPr>
        <w:jc w:val="center"/>
        <w:rPr>
          <w:rFonts w:ascii="Verdana" w:hAnsi="Verdana" w:cs="Arial"/>
          <w:sz w:val="16"/>
          <w:szCs w:val="16"/>
          <w:lang w:val="es-BO"/>
        </w:rPr>
      </w:pPr>
    </w:p>
    <w:p w14:paraId="21BA1EFE" w14:textId="77777777" w:rsidR="001C01D3" w:rsidRPr="003C0DD8" w:rsidRDefault="001C01D3" w:rsidP="001C01D3">
      <w:pPr>
        <w:jc w:val="center"/>
        <w:rPr>
          <w:rFonts w:ascii="Verdana" w:hAnsi="Verdana" w:cs="Arial"/>
          <w:sz w:val="16"/>
          <w:szCs w:val="16"/>
          <w:lang w:val="es-BO"/>
        </w:rPr>
      </w:pPr>
    </w:p>
    <w:p w14:paraId="7C43C937" w14:textId="77777777" w:rsidR="001C01D3" w:rsidRPr="003C0DD8" w:rsidRDefault="001C01D3" w:rsidP="001C01D3">
      <w:pPr>
        <w:jc w:val="center"/>
        <w:rPr>
          <w:rFonts w:ascii="Verdana" w:hAnsi="Verdana" w:cs="Arial"/>
          <w:sz w:val="16"/>
          <w:szCs w:val="16"/>
          <w:lang w:val="es-BO"/>
        </w:rPr>
      </w:pPr>
    </w:p>
    <w:p w14:paraId="4F8B461B" w14:textId="77777777" w:rsidR="001C01D3" w:rsidRPr="003C0DD8" w:rsidRDefault="001C01D3" w:rsidP="001C01D3">
      <w:pPr>
        <w:jc w:val="center"/>
        <w:rPr>
          <w:rFonts w:ascii="Verdana" w:hAnsi="Verdana" w:cs="Arial"/>
          <w:sz w:val="16"/>
          <w:szCs w:val="16"/>
          <w:lang w:val="es-BO"/>
        </w:rPr>
      </w:pPr>
    </w:p>
    <w:p w14:paraId="2D0D4EDB" w14:textId="77777777" w:rsidR="001C01D3" w:rsidRPr="003C0DD8" w:rsidRDefault="001C01D3" w:rsidP="000F3036">
      <w:pPr>
        <w:rPr>
          <w:rFonts w:cs="Arial"/>
          <w:b/>
          <w:i/>
          <w:szCs w:val="18"/>
          <w:lang w:val="es-BO"/>
        </w:rPr>
      </w:pPr>
    </w:p>
    <w:p w14:paraId="7296E140" w14:textId="77777777" w:rsidR="00377B6A" w:rsidRPr="003C0DD8" w:rsidRDefault="00377B6A" w:rsidP="000F3036">
      <w:pPr>
        <w:rPr>
          <w:rFonts w:cs="Arial"/>
          <w:b/>
          <w:i/>
          <w:szCs w:val="18"/>
          <w:lang w:val="es-BO"/>
        </w:rPr>
      </w:pPr>
    </w:p>
    <w:p w14:paraId="214C4F36" w14:textId="77777777" w:rsidR="00377B6A" w:rsidRPr="003C0DD8" w:rsidRDefault="00377B6A" w:rsidP="000F3036">
      <w:pPr>
        <w:rPr>
          <w:rFonts w:cs="Arial"/>
          <w:b/>
          <w:i/>
          <w:szCs w:val="18"/>
          <w:lang w:val="es-BO"/>
        </w:rPr>
      </w:pPr>
    </w:p>
    <w:p w14:paraId="078780F2" w14:textId="77777777" w:rsidR="007E3060" w:rsidRPr="003C0DD8" w:rsidRDefault="007E3060" w:rsidP="000F3036">
      <w:pPr>
        <w:rPr>
          <w:rFonts w:cs="Arial"/>
          <w:b/>
          <w:i/>
          <w:szCs w:val="18"/>
          <w:lang w:val="es-BO"/>
        </w:rPr>
      </w:pPr>
    </w:p>
    <w:p w14:paraId="746A6B79" w14:textId="77777777" w:rsidR="00377B6A" w:rsidRPr="003C0DD8" w:rsidRDefault="00377B6A" w:rsidP="000F3036">
      <w:pPr>
        <w:rPr>
          <w:rFonts w:cs="Arial"/>
          <w:b/>
          <w:i/>
          <w:szCs w:val="18"/>
          <w:lang w:val="es-BO"/>
        </w:rPr>
      </w:pPr>
    </w:p>
    <w:p w14:paraId="31A9FD90" w14:textId="77777777" w:rsidR="00377B6A" w:rsidRPr="003C0DD8" w:rsidRDefault="00377B6A" w:rsidP="000F3036">
      <w:pPr>
        <w:rPr>
          <w:rFonts w:cs="Arial"/>
          <w:b/>
          <w:i/>
          <w:szCs w:val="18"/>
          <w:lang w:val="es-BO"/>
        </w:rPr>
      </w:pPr>
    </w:p>
    <w:p w14:paraId="617159D9" w14:textId="77777777" w:rsidR="00377B6A" w:rsidRPr="003C0DD8" w:rsidRDefault="00377B6A" w:rsidP="000F3036">
      <w:pPr>
        <w:rPr>
          <w:rFonts w:cs="Arial"/>
          <w:b/>
          <w:i/>
          <w:szCs w:val="18"/>
          <w:lang w:val="es-BO"/>
        </w:rPr>
      </w:pPr>
    </w:p>
    <w:p w14:paraId="5490C02F" w14:textId="77777777" w:rsidR="00377B6A" w:rsidRPr="003C0DD8" w:rsidRDefault="00377B6A" w:rsidP="000F3036">
      <w:pPr>
        <w:rPr>
          <w:rFonts w:cs="Arial"/>
          <w:b/>
          <w:i/>
          <w:szCs w:val="18"/>
          <w:lang w:val="es-BO"/>
        </w:rPr>
      </w:pPr>
    </w:p>
    <w:p w14:paraId="5029A98F" w14:textId="77777777" w:rsidR="00377B6A" w:rsidRPr="003C0DD8" w:rsidRDefault="00377B6A" w:rsidP="000F3036">
      <w:pPr>
        <w:rPr>
          <w:rFonts w:cs="Arial"/>
          <w:b/>
          <w:i/>
          <w:szCs w:val="18"/>
          <w:lang w:val="es-BO"/>
        </w:rPr>
      </w:pPr>
    </w:p>
    <w:p w14:paraId="695AAEA9" w14:textId="77777777" w:rsidR="00377B6A" w:rsidRPr="003C0DD8" w:rsidRDefault="00377B6A" w:rsidP="000F3036">
      <w:pPr>
        <w:rPr>
          <w:rFonts w:cs="Arial"/>
          <w:b/>
          <w:i/>
          <w:szCs w:val="18"/>
          <w:lang w:val="es-BO"/>
        </w:rPr>
      </w:pPr>
    </w:p>
    <w:p w14:paraId="56EB6FD2" w14:textId="77777777" w:rsidR="006847F8" w:rsidRPr="003C0DD8" w:rsidRDefault="006847F8" w:rsidP="000F3036">
      <w:pPr>
        <w:rPr>
          <w:rFonts w:cs="Arial"/>
          <w:b/>
          <w:i/>
          <w:szCs w:val="18"/>
          <w:lang w:val="es-BO"/>
        </w:rPr>
      </w:pPr>
    </w:p>
    <w:p w14:paraId="212DB0BF" w14:textId="77777777" w:rsidR="006847F8" w:rsidRPr="003C0DD8" w:rsidRDefault="006847F8" w:rsidP="000F3036">
      <w:pPr>
        <w:rPr>
          <w:rFonts w:cs="Arial"/>
          <w:b/>
          <w:i/>
          <w:szCs w:val="18"/>
          <w:lang w:val="es-BO"/>
        </w:rPr>
      </w:pPr>
    </w:p>
    <w:p w14:paraId="70E2409D" w14:textId="7109C8CE" w:rsidR="00197ABE" w:rsidRDefault="00197ABE" w:rsidP="000F3036">
      <w:pPr>
        <w:rPr>
          <w:rFonts w:cs="Arial"/>
          <w:b/>
          <w:i/>
          <w:szCs w:val="18"/>
          <w:lang w:val="es-BO"/>
        </w:rPr>
      </w:pPr>
    </w:p>
    <w:p w14:paraId="1F697B0D" w14:textId="77777777" w:rsidR="00A7019E" w:rsidRPr="003C0DD8" w:rsidRDefault="00A7019E" w:rsidP="000F3036">
      <w:pPr>
        <w:rPr>
          <w:rFonts w:cs="Arial"/>
          <w:b/>
          <w:i/>
          <w:szCs w:val="18"/>
          <w:lang w:val="es-BO"/>
        </w:rPr>
      </w:pPr>
    </w:p>
    <w:p w14:paraId="32D5ADD7" w14:textId="77777777" w:rsidR="006E0C21" w:rsidRPr="003C0DD8" w:rsidRDefault="006E0C21" w:rsidP="000F3036">
      <w:pPr>
        <w:rPr>
          <w:rFonts w:cs="Arial"/>
          <w:b/>
          <w:i/>
          <w:szCs w:val="18"/>
          <w:lang w:val="es-BO"/>
        </w:rPr>
      </w:pPr>
    </w:p>
    <w:p w14:paraId="4A7ACCAC" w14:textId="77777777" w:rsidR="00377B6A" w:rsidRPr="003C0DD8" w:rsidRDefault="005532E1" w:rsidP="00377B6A">
      <w:pPr>
        <w:jc w:val="center"/>
        <w:rPr>
          <w:rFonts w:ascii="Verdana" w:hAnsi="Verdana" w:cs="Arial"/>
          <w:b/>
          <w:sz w:val="18"/>
          <w:szCs w:val="16"/>
          <w:lang w:val="es-BO"/>
        </w:rPr>
      </w:pPr>
      <w:r w:rsidRPr="003C0DD8">
        <w:rPr>
          <w:rFonts w:ascii="Verdana" w:hAnsi="Verdana" w:cs="Arial"/>
          <w:b/>
          <w:sz w:val="18"/>
          <w:szCs w:val="16"/>
          <w:lang w:val="es-BO"/>
        </w:rPr>
        <w:lastRenderedPageBreak/>
        <w:t>FORMULARIO V-3</w:t>
      </w:r>
    </w:p>
    <w:p w14:paraId="640ACBD5" w14:textId="77777777" w:rsidR="00377B6A" w:rsidRPr="003C0DD8" w:rsidRDefault="00377B6A" w:rsidP="00377B6A">
      <w:pPr>
        <w:jc w:val="center"/>
        <w:rPr>
          <w:rFonts w:ascii="Verdana" w:hAnsi="Verdana" w:cs="Arial"/>
          <w:b/>
          <w:sz w:val="18"/>
          <w:szCs w:val="16"/>
          <w:lang w:val="es-BO"/>
        </w:rPr>
      </w:pPr>
      <w:r w:rsidRPr="003C0DD8">
        <w:rPr>
          <w:rFonts w:ascii="Verdana" w:hAnsi="Verdana" w:cs="Arial"/>
          <w:b/>
          <w:sz w:val="18"/>
          <w:szCs w:val="16"/>
          <w:lang w:val="es-BO"/>
        </w:rPr>
        <w:t xml:space="preserve">EVALUACIÓN DE LA PROPUESTA </w:t>
      </w:r>
      <w:r w:rsidR="008667DB" w:rsidRPr="003C0DD8">
        <w:rPr>
          <w:rFonts w:ascii="Verdana" w:hAnsi="Verdana" w:cs="Arial"/>
          <w:b/>
          <w:sz w:val="18"/>
          <w:szCs w:val="16"/>
          <w:lang w:val="es-BO"/>
        </w:rPr>
        <w:t>TÉCNICA</w:t>
      </w:r>
    </w:p>
    <w:tbl>
      <w:tblPr>
        <w:tblW w:w="9872" w:type="dxa"/>
        <w:tblInd w:w="5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5228"/>
        <w:gridCol w:w="774"/>
        <w:gridCol w:w="774"/>
        <w:gridCol w:w="774"/>
        <w:gridCol w:w="774"/>
        <w:gridCol w:w="774"/>
        <w:gridCol w:w="774"/>
      </w:tblGrid>
      <w:tr w:rsidR="00377B6A" w:rsidRPr="003C0DD8" w14:paraId="74A19B31" w14:textId="77777777" w:rsidTr="0007271A">
        <w:trPr>
          <w:trHeight w:val="300"/>
        </w:trPr>
        <w:tc>
          <w:tcPr>
            <w:tcW w:w="5228" w:type="dxa"/>
            <w:vMerge w:val="restart"/>
            <w:shd w:val="clear" w:color="000000" w:fill="0F243E"/>
            <w:vAlign w:val="center"/>
            <w:hideMark/>
          </w:tcPr>
          <w:p w14:paraId="0D3A930F" w14:textId="4FF385E8" w:rsidR="00377B6A" w:rsidRPr="003C0DD8" w:rsidRDefault="0081063F" w:rsidP="00377B6A">
            <w:pPr>
              <w:jc w:val="center"/>
              <w:rPr>
                <w:rFonts w:ascii="Arial" w:hAnsi="Arial" w:cs="Arial"/>
                <w:b/>
                <w:bCs/>
                <w:sz w:val="16"/>
                <w:szCs w:val="16"/>
                <w:lang w:val="es-BO" w:eastAsia="es-ES"/>
              </w:rPr>
            </w:pPr>
            <w:r w:rsidRPr="003C0DD8">
              <w:rPr>
                <w:rFonts w:ascii="Arial" w:hAnsi="Arial" w:cs="Arial"/>
                <w:b/>
                <w:bCs/>
                <w:sz w:val="16"/>
                <w:szCs w:val="16"/>
                <w:lang w:val="es-BO" w:eastAsia="es-ES"/>
              </w:rPr>
              <w:t>DOCUMENTOS REQUERIDOS</w:t>
            </w:r>
          </w:p>
        </w:tc>
        <w:tc>
          <w:tcPr>
            <w:tcW w:w="4644" w:type="dxa"/>
            <w:gridSpan w:val="6"/>
            <w:shd w:val="clear" w:color="000000" w:fill="0F243E"/>
            <w:vAlign w:val="center"/>
            <w:hideMark/>
          </w:tcPr>
          <w:p w14:paraId="1B285069" w14:textId="77777777" w:rsidR="00377B6A" w:rsidRPr="003C0DD8" w:rsidRDefault="00377B6A" w:rsidP="00377B6A">
            <w:pPr>
              <w:jc w:val="center"/>
              <w:rPr>
                <w:rFonts w:ascii="Arial" w:hAnsi="Arial" w:cs="Arial"/>
                <w:b/>
                <w:bCs/>
                <w:sz w:val="16"/>
                <w:szCs w:val="16"/>
                <w:lang w:val="es-BO" w:eastAsia="es-ES"/>
              </w:rPr>
            </w:pPr>
            <w:r w:rsidRPr="003C0DD8">
              <w:rPr>
                <w:rFonts w:ascii="Arial" w:hAnsi="Arial" w:cs="Arial"/>
                <w:b/>
                <w:bCs/>
                <w:sz w:val="16"/>
                <w:szCs w:val="16"/>
                <w:lang w:val="es-BO" w:eastAsia="es-ES"/>
              </w:rPr>
              <w:t xml:space="preserve">PROPONENTES </w:t>
            </w:r>
          </w:p>
        </w:tc>
      </w:tr>
      <w:tr w:rsidR="00377B6A" w:rsidRPr="003C0DD8" w14:paraId="158BF6F2" w14:textId="77777777" w:rsidTr="0007271A">
        <w:trPr>
          <w:trHeight w:val="300"/>
        </w:trPr>
        <w:tc>
          <w:tcPr>
            <w:tcW w:w="5228" w:type="dxa"/>
            <w:vMerge/>
            <w:vAlign w:val="center"/>
            <w:hideMark/>
          </w:tcPr>
          <w:p w14:paraId="76CB98D7" w14:textId="77777777" w:rsidR="00377B6A" w:rsidRPr="003C0DD8" w:rsidRDefault="00377B6A" w:rsidP="00377B6A">
            <w:pPr>
              <w:rPr>
                <w:rFonts w:ascii="Arial" w:hAnsi="Arial" w:cs="Arial"/>
                <w:b/>
                <w:bCs/>
                <w:sz w:val="16"/>
                <w:szCs w:val="16"/>
                <w:lang w:val="es-BO" w:eastAsia="es-ES"/>
              </w:rPr>
            </w:pPr>
          </w:p>
        </w:tc>
        <w:tc>
          <w:tcPr>
            <w:tcW w:w="1548" w:type="dxa"/>
            <w:gridSpan w:val="2"/>
            <w:shd w:val="clear" w:color="000000" w:fill="0F243E"/>
            <w:vAlign w:val="center"/>
            <w:hideMark/>
          </w:tcPr>
          <w:p w14:paraId="7BB35BA0" w14:textId="77777777" w:rsidR="00377B6A" w:rsidRPr="003C0DD8" w:rsidRDefault="00AB38D3" w:rsidP="00AB38D3">
            <w:pPr>
              <w:jc w:val="center"/>
              <w:rPr>
                <w:rFonts w:ascii="Arial" w:hAnsi="Arial" w:cs="Arial"/>
                <w:b/>
                <w:bCs/>
                <w:sz w:val="16"/>
                <w:szCs w:val="16"/>
                <w:lang w:val="es-BO" w:eastAsia="es-ES"/>
              </w:rPr>
            </w:pPr>
            <w:r w:rsidRPr="003C0DD8">
              <w:rPr>
                <w:rFonts w:ascii="Arial" w:hAnsi="Arial" w:cs="Arial"/>
                <w:b/>
                <w:bCs/>
                <w:sz w:val="16"/>
                <w:szCs w:val="16"/>
                <w:lang w:val="es-BO" w:eastAsia="es-ES"/>
              </w:rPr>
              <w:t xml:space="preserve">Proponente </w:t>
            </w:r>
            <w:r w:rsidR="00377B6A" w:rsidRPr="003C0DD8">
              <w:rPr>
                <w:rFonts w:ascii="Arial" w:hAnsi="Arial" w:cs="Arial"/>
                <w:b/>
                <w:bCs/>
                <w:sz w:val="16"/>
                <w:szCs w:val="16"/>
                <w:lang w:val="es-BO" w:eastAsia="es-ES"/>
              </w:rPr>
              <w:t>A</w:t>
            </w:r>
          </w:p>
        </w:tc>
        <w:tc>
          <w:tcPr>
            <w:tcW w:w="1548" w:type="dxa"/>
            <w:gridSpan w:val="2"/>
            <w:shd w:val="clear" w:color="000000" w:fill="0F243E"/>
            <w:vAlign w:val="center"/>
            <w:hideMark/>
          </w:tcPr>
          <w:p w14:paraId="2ACEFC24" w14:textId="77777777" w:rsidR="00377B6A" w:rsidRPr="003C0DD8" w:rsidRDefault="00AB38D3" w:rsidP="00377B6A">
            <w:pPr>
              <w:jc w:val="center"/>
              <w:rPr>
                <w:rFonts w:ascii="Arial" w:hAnsi="Arial" w:cs="Arial"/>
                <w:b/>
                <w:bCs/>
                <w:sz w:val="16"/>
                <w:szCs w:val="16"/>
                <w:lang w:val="es-BO" w:eastAsia="es-ES"/>
              </w:rPr>
            </w:pPr>
            <w:r w:rsidRPr="003C0DD8">
              <w:rPr>
                <w:rFonts w:ascii="Arial" w:hAnsi="Arial" w:cs="Arial"/>
                <w:b/>
                <w:bCs/>
                <w:sz w:val="16"/>
                <w:szCs w:val="16"/>
                <w:lang w:val="es-BO" w:eastAsia="es-ES"/>
              </w:rPr>
              <w:t>Proponente</w:t>
            </w:r>
            <w:r w:rsidR="00377B6A" w:rsidRPr="003C0DD8">
              <w:rPr>
                <w:rFonts w:ascii="Arial" w:hAnsi="Arial" w:cs="Arial"/>
                <w:b/>
                <w:bCs/>
                <w:sz w:val="16"/>
                <w:szCs w:val="16"/>
                <w:lang w:val="es-BO" w:eastAsia="es-ES"/>
              </w:rPr>
              <w:t xml:space="preserve"> B</w:t>
            </w:r>
          </w:p>
        </w:tc>
        <w:tc>
          <w:tcPr>
            <w:tcW w:w="1548" w:type="dxa"/>
            <w:gridSpan w:val="2"/>
            <w:shd w:val="clear" w:color="000000" w:fill="0F243E"/>
            <w:vAlign w:val="center"/>
            <w:hideMark/>
          </w:tcPr>
          <w:p w14:paraId="61ABC406" w14:textId="77777777" w:rsidR="00377B6A" w:rsidRPr="003C0DD8" w:rsidRDefault="00AB38D3" w:rsidP="00377B6A">
            <w:pPr>
              <w:jc w:val="center"/>
              <w:rPr>
                <w:rFonts w:ascii="Arial" w:hAnsi="Arial" w:cs="Arial"/>
                <w:b/>
                <w:bCs/>
                <w:sz w:val="16"/>
                <w:szCs w:val="16"/>
                <w:lang w:val="es-BO" w:eastAsia="es-ES"/>
              </w:rPr>
            </w:pPr>
            <w:r w:rsidRPr="003C0DD8">
              <w:rPr>
                <w:rFonts w:ascii="Arial" w:hAnsi="Arial" w:cs="Arial"/>
                <w:b/>
                <w:bCs/>
                <w:sz w:val="16"/>
                <w:szCs w:val="16"/>
                <w:lang w:val="es-BO" w:eastAsia="es-ES"/>
              </w:rPr>
              <w:t>Proponente</w:t>
            </w:r>
            <w:r w:rsidR="00377B6A" w:rsidRPr="003C0DD8">
              <w:rPr>
                <w:rFonts w:ascii="Arial" w:hAnsi="Arial" w:cs="Arial"/>
                <w:b/>
                <w:bCs/>
                <w:sz w:val="16"/>
                <w:szCs w:val="16"/>
                <w:lang w:val="es-BO" w:eastAsia="es-ES"/>
              </w:rPr>
              <w:t xml:space="preserve"> n</w:t>
            </w:r>
          </w:p>
        </w:tc>
      </w:tr>
      <w:tr w:rsidR="00377B6A" w:rsidRPr="003C0DD8" w14:paraId="3E70162A" w14:textId="77777777" w:rsidTr="00675391">
        <w:trPr>
          <w:trHeight w:val="450"/>
        </w:trPr>
        <w:tc>
          <w:tcPr>
            <w:tcW w:w="5228" w:type="dxa"/>
            <w:shd w:val="clear" w:color="auto" w:fill="DBE5F1" w:themeFill="accent1" w:themeFillTint="33"/>
            <w:vAlign w:val="center"/>
            <w:hideMark/>
          </w:tcPr>
          <w:p w14:paraId="358D5072" w14:textId="26728E93" w:rsidR="00377B6A" w:rsidRPr="003C0DD8" w:rsidRDefault="0081063F" w:rsidP="0081063F">
            <w:pPr>
              <w:jc w:val="center"/>
              <w:rPr>
                <w:rFonts w:ascii="Arial" w:hAnsi="Arial" w:cs="Arial"/>
                <w:b/>
                <w:sz w:val="16"/>
                <w:szCs w:val="16"/>
                <w:lang w:val="es-BO" w:eastAsia="es-ES"/>
              </w:rPr>
            </w:pPr>
            <w:r w:rsidRPr="003C0DD8">
              <w:rPr>
                <w:rFonts w:ascii="Arial" w:hAnsi="Arial" w:cs="Arial"/>
                <w:b/>
                <w:sz w:val="16"/>
                <w:szCs w:val="16"/>
                <w:lang w:val="es-BO" w:eastAsia="es-ES"/>
              </w:rPr>
              <w:t>CALIFICACIÓN DE ASPECTOS TÉCNICOS</w:t>
            </w:r>
          </w:p>
        </w:tc>
        <w:tc>
          <w:tcPr>
            <w:tcW w:w="774" w:type="dxa"/>
            <w:shd w:val="clear" w:color="auto" w:fill="DBE5F1" w:themeFill="accent1" w:themeFillTint="33"/>
            <w:vAlign w:val="center"/>
            <w:hideMark/>
          </w:tcPr>
          <w:p w14:paraId="0953F78A" w14:textId="77777777" w:rsidR="00377B6A" w:rsidRPr="003C0DD8" w:rsidRDefault="00377B6A" w:rsidP="00377B6A">
            <w:pPr>
              <w:jc w:val="center"/>
              <w:rPr>
                <w:rFonts w:ascii="Arial" w:hAnsi="Arial" w:cs="Arial"/>
                <w:b/>
                <w:bCs/>
                <w:sz w:val="16"/>
                <w:szCs w:val="16"/>
                <w:lang w:val="es-BO" w:eastAsia="es-ES"/>
              </w:rPr>
            </w:pPr>
            <w:r w:rsidRPr="003C0DD8">
              <w:rPr>
                <w:rFonts w:ascii="Arial" w:hAnsi="Arial" w:cs="Arial"/>
                <w:b/>
                <w:bCs/>
                <w:sz w:val="16"/>
                <w:szCs w:val="16"/>
                <w:lang w:val="es-BO" w:eastAsia="es-ES"/>
              </w:rPr>
              <w:t>Cumple</w:t>
            </w:r>
          </w:p>
        </w:tc>
        <w:tc>
          <w:tcPr>
            <w:tcW w:w="774" w:type="dxa"/>
            <w:shd w:val="clear" w:color="auto" w:fill="DBE5F1" w:themeFill="accent1" w:themeFillTint="33"/>
            <w:vAlign w:val="center"/>
            <w:hideMark/>
          </w:tcPr>
          <w:p w14:paraId="754C1F9A" w14:textId="77777777" w:rsidR="00377B6A" w:rsidRPr="003C0DD8" w:rsidRDefault="00377B6A" w:rsidP="00377B6A">
            <w:pPr>
              <w:jc w:val="center"/>
              <w:rPr>
                <w:rFonts w:ascii="Arial" w:hAnsi="Arial" w:cs="Arial"/>
                <w:b/>
                <w:bCs/>
                <w:sz w:val="16"/>
                <w:szCs w:val="16"/>
                <w:lang w:val="es-BO" w:eastAsia="es-ES"/>
              </w:rPr>
            </w:pPr>
            <w:r w:rsidRPr="003C0DD8">
              <w:rPr>
                <w:rFonts w:ascii="Arial" w:hAnsi="Arial" w:cs="Arial"/>
                <w:b/>
                <w:bCs/>
                <w:sz w:val="16"/>
                <w:szCs w:val="16"/>
                <w:lang w:val="es-BO" w:eastAsia="es-ES"/>
              </w:rPr>
              <w:t>No cumple</w:t>
            </w:r>
          </w:p>
        </w:tc>
        <w:tc>
          <w:tcPr>
            <w:tcW w:w="774" w:type="dxa"/>
            <w:shd w:val="clear" w:color="auto" w:fill="DBE5F1" w:themeFill="accent1" w:themeFillTint="33"/>
            <w:vAlign w:val="center"/>
            <w:hideMark/>
          </w:tcPr>
          <w:p w14:paraId="0465592D" w14:textId="77777777" w:rsidR="00377B6A" w:rsidRPr="003C0DD8" w:rsidRDefault="00377B6A" w:rsidP="00377B6A">
            <w:pPr>
              <w:jc w:val="center"/>
              <w:rPr>
                <w:rFonts w:ascii="Arial" w:hAnsi="Arial" w:cs="Arial"/>
                <w:b/>
                <w:bCs/>
                <w:sz w:val="16"/>
                <w:szCs w:val="16"/>
                <w:lang w:val="es-BO" w:eastAsia="es-ES"/>
              </w:rPr>
            </w:pPr>
            <w:r w:rsidRPr="003C0DD8">
              <w:rPr>
                <w:rFonts w:ascii="Arial" w:hAnsi="Arial" w:cs="Arial"/>
                <w:b/>
                <w:bCs/>
                <w:sz w:val="16"/>
                <w:szCs w:val="16"/>
                <w:lang w:val="es-BO" w:eastAsia="es-ES"/>
              </w:rPr>
              <w:t>Cumple</w:t>
            </w:r>
          </w:p>
        </w:tc>
        <w:tc>
          <w:tcPr>
            <w:tcW w:w="774" w:type="dxa"/>
            <w:shd w:val="clear" w:color="auto" w:fill="DBE5F1" w:themeFill="accent1" w:themeFillTint="33"/>
            <w:vAlign w:val="center"/>
            <w:hideMark/>
          </w:tcPr>
          <w:p w14:paraId="3F1ABB23" w14:textId="77777777" w:rsidR="00377B6A" w:rsidRPr="003C0DD8" w:rsidRDefault="00377B6A" w:rsidP="00377B6A">
            <w:pPr>
              <w:jc w:val="center"/>
              <w:rPr>
                <w:rFonts w:ascii="Arial" w:hAnsi="Arial" w:cs="Arial"/>
                <w:b/>
                <w:bCs/>
                <w:sz w:val="16"/>
                <w:szCs w:val="16"/>
                <w:lang w:val="es-BO" w:eastAsia="es-ES"/>
              </w:rPr>
            </w:pPr>
            <w:r w:rsidRPr="003C0DD8">
              <w:rPr>
                <w:rFonts w:ascii="Arial" w:hAnsi="Arial" w:cs="Arial"/>
                <w:b/>
                <w:bCs/>
                <w:sz w:val="16"/>
                <w:szCs w:val="16"/>
                <w:lang w:val="es-BO" w:eastAsia="es-ES"/>
              </w:rPr>
              <w:t>No cumple</w:t>
            </w:r>
          </w:p>
        </w:tc>
        <w:tc>
          <w:tcPr>
            <w:tcW w:w="774" w:type="dxa"/>
            <w:shd w:val="clear" w:color="auto" w:fill="DBE5F1" w:themeFill="accent1" w:themeFillTint="33"/>
            <w:vAlign w:val="center"/>
            <w:hideMark/>
          </w:tcPr>
          <w:p w14:paraId="7F89F27F" w14:textId="77777777" w:rsidR="00377B6A" w:rsidRPr="003C0DD8" w:rsidRDefault="00377B6A" w:rsidP="00377B6A">
            <w:pPr>
              <w:jc w:val="center"/>
              <w:rPr>
                <w:rFonts w:ascii="Arial" w:hAnsi="Arial" w:cs="Arial"/>
                <w:b/>
                <w:bCs/>
                <w:sz w:val="16"/>
                <w:szCs w:val="16"/>
                <w:lang w:val="es-BO" w:eastAsia="es-ES"/>
              </w:rPr>
            </w:pPr>
            <w:r w:rsidRPr="003C0DD8">
              <w:rPr>
                <w:rFonts w:ascii="Arial" w:hAnsi="Arial" w:cs="Arial"/>
                <w:b/>
                <w:bCs/>
                <w:sz w:val="16"/>
                <w:szCs w:val="16"/>
                <w:lang w:val="es-BO" w:eastAsia="es-ES"/>
              </w:rPr>
              <w:t>Cumple</w:t>
            </w:r>
          </w:p>
        </w:tc>
        <w:tc>
          <w:tcPr>
            <w:tcW w:w="774" w:type="dxa"/>
            <w:shd w:val="clear" w:color="auto" w:fill="DBE5F1" w:themeFill="accent1" w:themeFillTint="33"/>
            <w:vAlign w:val="center"/>
            <w:hideMark/>
          </w:tcPr>
          <w:p w14:paraId="6A28E899" w14:textId="77777777" w:rsidR="00377B6A" w:rsidRPr="003C0DD8" w:rsidRDefault="00377B6A" w:rsidP="00377B6A">
            <w:pPr>
              <w:jc w:val="center"/>
              <w:rPr>
                <w:rFonts w:ascii="Arial" w:hAnsi="Arial" w:cs="Arial"/>
                <w:b/>
                <w:bCs/>
                <w:sz w:val="16"/>
                <w:szCs w:val="16"/>
                <w:lang w:val="es-BO" w:eastAsia="es-ES"/>
              </w:rPr>
            </w:pPr>
            <w:r w:rsidRPr="003C0DD8">
              <w:rPr>
                <w:rFonts w:ascii="Arial" w:hAnsi="Arial" w:cs="Arial"/>
                <w:b/>
                <w:bCs/>
                <w:sz w:val="16"/>
                <w:szCs w:val="16"/>
                <w:lang w:val="es-BO" w:eastAsia="es-ES"/>
              </w:rPr>
              <w:t>No cumple</w:t>
            </w:r>
          </w:p>
        </w:tc>
      </w:tr>
      <w:tr w:rsidR="008667DB" w:rsidRPr="003C0DD8" w14:paraId="18E01C99" w14:textId="77777777" w:rsidTr="00675391">
        <w:trPr>
          <w:trHeight w:val="300"/>
        </w:trPr>
        <w:tc>
          <w:tcPr>
            <w:tcW w:w="5228" w:type="dxa"/>
            <w:shd w:val="clear" w:color="auto" w:fill="auto"/>
            <w:vAlign w:val="center"/>
            <w:hideMark/>
          </w:tcPr>
          <w:p w14:paraId="5962E255" w14:textId="2D1A5FC6" w:rsidR="008667DB" w:rsidRPr="003C0DD8" w:rsidRDefault="008667DB" w:rsidP="003A2419">
            <w:pPr>
              <w:numPr>
                <w:ilvl w:val="0"/>
                <w:numId w:val="7"/>
              </w:numPr>
              <w:jc w:val="both"/>
              <w:rPr>
                <w:rFonts w:ascii="Arial" w:hAnsi="Arial" w:cs="Arial"/>
                <w:sz w:val="16"/>
                <w:lang w:val="es-BO"/>
              </w:rPr>
            </w:pPr>
            <w:r w:rsidRPr="003C0DD8">
              <w:rPr>
                <w:rFonts w:ascii="Arial" w:hAnsi="Arial" w:cs="Arial"/>
                <w:b/>
                <w:sz w:val="16"/>
                <w:lang w:val="es-BO"/>
              </w:rPr>
              <w:t>Formulario  C-1</w:t>
            </w:r>
            <w:r w:rsidR="00282DD1" w:rsidRPr="003C0DD8">
              <w:rPr>
                <w:rFonts w:ascii="Arial" w:hAnsi="Arial" w:cs="Arial"/>
                <w:b/>
                <w:sz w:val="16"/>
                <w:lang w:val="es-BO"/>
              </w:rPr>
              <w:t>a</w:t>
            </w:r>
            <w:r w:rsidRPr="003C0DD8">
              <w:rPr>
                <w:rFonts w:ascii="Arial" w:hAnsi="Arial" w:cs="Arial"/>
                <w:sz w:val="16"/>
                <w:lang w:val="es-BO"/>
              </w:rPr>
              <w:t xml:space="preserve"> </w:t>
            </w:r>
            <w:r w:rsidR="00201F7E" w:rsidRPr="003C0DD8">
              <w:rPr>
                <w:rFonts w:ascii="Arial" w:hAnsi="Arial" w:cs="Arial"/>
                <w:sz w:val="16"/>
                <w:lang w:val="es-BO"/>
              </w:rPr>
              <w:t>Hoja de Vida</w:t>
            </w:r>
            <w:r w:rsidRPr="003C0DD8">
              <w:rPr>
                <w:rFonts w:ascii="Arial" w:hAnsi="Arial" w:cs="Arial"/>
                <w:sz w:val="16"/>
                <w:lang w:val="es-BO"/>
              </w:rPr>
              <w:t xml:space="preserve"> de los Ejecutivos</w:t>
            </w:r>
          </w:p>
        </w:tc>
        <w:tc>
          <w:tcPr>
            <w:tcW w:w="774" w:type="dxa"/>
            <w:shd w:val="clear" w:color="auto" w:fill="auto"/>
            <w:vAlign w:val="center"/>
            <w:hideMark/>
          </w:tcPr>
          <w:p w14:paraId="4191B9A2" w14:textId="77777777" w:rsidR="008667DB" w:rsidRPr="003C0DD8" w:rsidRDefault="008667DB" w:rsidP="00377B6A">
            <w:pPr>
              <w:jc w:val="center"/>
              <w:rPr>
                <w:rFonts w:ascii="Arial" w:hAnsi="Arial" w:cs="Arial"/>
                <w:b/>
                <w:bCs/>
                <w:sz w:val="16"/>
                <w:szCs w:val="16"/>
                <w:lang w:val="es-BO" w:eastAsia="es-ES"/>
              </w:rPr>
            </w:pPr>
            <w:r w:rsidRPr="003C0DD8">
              <w:rPr>
                <w:rFonts w:ascii="Arial" w:hAnsi="Arial" w:cs="Arial"/>
                <w:b/>
                <w:bCs/>
                <w:sz w:val="16"/>
                <w:szCs w:val="16"/>
                <w:lang w:val="es-BO" w:eastAsia="es-ES"/>
              </w:rPr>
              <w:t> </w:t>
            </w:r>
          </w:p>
        </w:tc>
        <w:tc>
          <w:tcPr>
            <w:tcW w:w="774" w:type="dxa"/>
            <w:shd w:val="clear" w:color="auto" w:fill="auto"/>
            <w:vAlign w:val="center"/>
            <w:hideMark/>
          </w:tcPr>
          <w:p w14:paraId="0E8B6521" w14:textId="77777777" w:rsidR="008667DB" w:rsidRPr="003C0DD8" w:rsidRDefault="008667DB" w:rsidP="00377B6A">
            <w:pPr>
              <w:jc w:val="center"/>
              <w:rPr>
                <w:rFonts w:ascii="Arial" w:hAnsi="Arial" w:cs="Arial"/>
                <w:b/>
                <w:bCs/>
                <w:sz w:val="16"/>
                <w:szCs w:val="16"/>
                <w:lang w:val="es-BO" w:eastAsia="es-ES"/>
              </w:rPr>
            </w:pPr>
            <w:r w:rsidRPr="003C0DD8">
              <w:rPr>
                <w:rFonts w:ascii="Arial" w:hAnsi="Arial" w:cs="Arial"/>
                <w:b/>
                <w:bCs/>
                <w:sz w:val="16"/>
                <w:szCs w:val="16"/>
                <w:lang w:val="es-BO" w:eastAsia="es-ES"/>
              </w:rPr>
              <w:t> </w:t>
            </w:r>
          </w:p>
        </w:tc>
        <w:tc>
          <w:tcPr>
            <w:tcW w:w="774" w:type="dxa"/>
            <w:shd w:val="clear" w:color="auto" w:fill="auto"/>
            <w:vAlign w:val="center"/>
            <w:hideMark/>
          </w:tcPr>
          <w:p w14:paraId="14B35E56" w14:textId="77777777" w:rsidR="008667DB" w:rsidRPr="003C0DD8" w:rsidRDefault="008667DB" w:rsidP="00377B6A">
            <w:pPr>
              <w:jc w:val="center"/>
              <w:rPr>
                <w:rFonts w:ascii="Arial" w:hAnsi="Arial" w:cs="Arial"/>
                <w:b/>
                <w:bCs/>
                <w:sz w:val="16"/>
                <w:szCs w:val="16"/>
                <w:lang w:val="es-BO" w:eastAsia="es-ES"/>
              </w:rPr>
            </w:pPr>
            <w:r w:rsidRPr="003C0DD8">
              <w:rPr>
                <w:rFonts w:ascii="Arial" w:hAnsi="Arial" w:cs="Arial"/>
                <w:b/>
                <w:bCs/>
                <w:sz w:val="16"/>
                <w:szCs w:val="16"/>
                <w:lang w:val="es-BO" w:eastAsia="es-ES"/>
              </w:rPr>
              <w:t> </w:t>
            </w:r>
          </w:p>
        </w:tc>
        <w:tc>
          <w:tcPr>
            <w:tcW w:w="774" w:type="dxa"/>
            <w:shd w:val="clear" w:color="auto" w:fill="auto"/>
            <w:vAlign w:val="center"/>
            <w:hideMark/>
          </w:tcPr>
          <w:p w14:paraId="4036B753" w14:textId="77777777" w:rsidR="008667DB" w:rsidRPr="003C0DD8" w:rsidRDefault="008667DB" w:rsidP="00377B6A">
            <w:pPr>
              <w:jc w:val="center"/>
              <w:rPr>
                <w:rFonts w:ascii="Arial" w:hAnsi="Arial" w:cs="Arial"/>
                <w:b/>
                <w:bCs/>
                <w:sz w:val="16"/>
                <w:szCs w:val="16"/>
                <w:lang w:val="es-BO" w:eastAsia="es-ES"/>
              </w:rPr>
            </w:pPr>
            <w:r w:rsidRPr="003C0DD8">
              <w:rPr>
                <w:rFonts w:ascii="Arial" w:hAnsi="Arial" w:cs="Arial"/>
                <w:b/>
                <w:bCs/>
                <w:sz w:val="16"/>
                <w:szCs w:val="16"/>
                <w:lang w:val="es-BO" w:eastAsia="es-ES"/>
              </w:rPr>
              <w:t> </w:t>
            </w:r>
          </w:p>
        </w:tc>
        <w:tc>
          <w:tcPr>
            <w:tcW w:w="774" w:type="dxa"/>
            <w:shd w:val="clear" w:color="auto" w:fill="auto"/>
            <w:vAlign w:val="center"/>
            <w:hideMark/>
          </w:tcPr>
          <w:p w14:paraId="0E23B9D5" w14:textId="77777777" w:rsidR="008667DB" w:rsidRPr="003C0DD8" w:rsidRDefault="008667DB" w:rsidP="00377B6A">
            <w:pPr>
              <w:jc w:val="center"/>
              <w:rPr>
                <w:rFonts w:ascii="Arial" w:hAnsi="Arial" w:cs="Arial"/>
                <w:b/>
                <w:bCs/>
                <w:sz w:val="16"/>
                <w:szCs w:val="16"/>
                <w:lang w:val="es-BO" w:eastAsia="es-ES"/>
              </w:rPr>
            </w:pPr>
            <w:r w:rsidRPr="003C0DD8">
              <w:rPr>
                <w:rFonts w:ascii="Arial" w:hAnsi="Arial" w:cs="Arial"/>
                <w:b/>
                <w:bCs/>
                <w:sz w:val="16"/>
                <w:szCs w:val="16"/>
                <w:lang w:val="es-BO" w:eastAsia="es-ES"/>
              </w:rPr>
              <w:t> </w:t>
            </w:r>
          </w:p>
        </w:tc>
        <w:tc>
          <w:tcPr>
            <w:tcW w:w="774" w:type="dxa"/>
            <w:shd w:val="clear" w:color="auto" w:fill="auto"/>
            <w:vAlign w:val="center"/>
            <w:hideMark/>
          </w:tcPr>
          <w:p w14:paraId="0B9CC938" w14:textId="77777777" w:rsidR="008667DB" w:rsidRPr="003C0DD8" w:rsidRDefault="008667DB" w:rsidP="00377B6A">
            <w:pPr>
              <w:jc w:val="center"/>
              <w:rPr>
                <w:rFonts w:ascii="Arial" w:hAnsi="Arial" w:cs="Arial"/>
                <w:b/>
                <w:bCs/>
                <w:sz w:val="16"/>
                <w:szCs w:val="16"/>
                <w:lang w:val="es-BO" w:eastAsia="es-ES"/>
              </w:rPr>
            </w:pPr>
            <w:r w:rsidRPr="003C0DD8">
              <w:rPr>
                <w:rFonts w:ascii="Arial" w:hAnsi="Arial" w:cs="Arial"/>
                <w:b/>
                <w:bCs/>
                <w:sz w:val="16"/>
                <w:szCs w:val="16"/>
                <w:lang w:val="es-BO" w:eastAsia="es-ES"/>
              </w:rPr>
              <w:t> </w:t>
            </w:r>
          </w:p>
        </w:tc>
      </w:tr>
      <w:tr w:rsidR="008667DB" w:rsidRPr="003C0DD8" w14:paraId="5539631A" w14:textId="77777777" w:rsidTr="00675391">
        <w:trPr>
          <w:trHeight w:val="300"/>
        </w:trPr>
        <w:tc>
          <w:tcPr>
            <w:tcW w:w="5228" w:type="dxa"/>
            <w:shd w:val="clear" w:color="auto" w:fill="auto"/>
            <w:vAlign w:val="center"/>
            <w:hideMark/>
          </w:tcPr>
          <w:p w14:paraId="68B5D659" w14:textId="07FC4FBD" w:rsidR="008667DB" w:rsidRPr="003C0DD8" w:rsidRDefault="008667DB" w:rsidP="003A2419">
            <w:pPr>
              <w:numPr>
                <w:ilvl w:val="0"/>
                <w:numId w:val="7"/>
              </w:numPr>
              <w:jc w:val="both"/>
              <w:rPr>
                <w:rFonts w:ascii="Arial" w:hAnsi="Arial" w:cs="Arial"/>
                <w:sz w:val="16"/>
                <w:lang w:val="es-BO"/>
              </w:rPr>
            </w:pPr>
            <w:r w:rsidRPr="003C0DD8">
              <w:rPr>
                <w:rFonts w:ascii="Arial" w:hAnsi="Arial" w:cs="Arial"/>
                <w:b/>
                <w:sz w:val="16"/>
                <w:lang w:val="es-BO"/>
              </w:rPr>
              <w:t>Formulario  C-1</w:t>
            </w:r>
            <w:r w:rsidR="00282DD1" w:rsidRPr="003C0DD8">
              <w:rPr>
                <w:rFonts w:ascii="Arial" w:hAnsi="Arial" w:cs="Arial"/>
                <w:b/>
                <w:sz w:val="16"/>
                <w:lang w:val="es-BO"/>
              </w:rPr>
              <w:t>b</w:t>
            </w:r>
            <w:r w:rsidRPr="003C0DD8">
              <w:rPr>
                <w:rFonts w:ascii="Arial" w:hAnsi="Arial" w:cs="Arial"/>
                <w:sz w:val="16"/>
                <w:lang w:val="es-BO"/>
              </w:rPr>
              <w:t xml:space="preserve"> Distribución de riesgo</w:t>
            </w:r>
            <w:r w:rsidR="00AB38D3" w:rsidRPr="003C0DD8">
              <w:rPr>
                <w:rFonts w:ascii="Arial" w:hAnsi="Arial" w:cs="Arial"/>
                <w:sz w:val="16"/>
                <w:lang w:val="es-BO"/>
              </w:rPr>
              <w:t xml:space="preserve"> (si corresponde)</w:t>
            </w:r>
          </w:p>
        </w:tc>
        <w:tc>
          <w:tcPr>
            <w:tcW w:w="774" w:type="dxa"/>
            <w:shd w:val="clear" w:color="auto" w:fill="auto"/>
            <w:vAlign w:val="center"/>
            <w:hideMark/>
          </w:tcPr>
          <w:p w14:paraId="22ECFA16" w14:textId="77777777" w:rsidR="008667DB" w:rsidRPr="003C0DD8" w:rsidRDefault="008667DB" w:rsidP="00377B6A">
            <w:pPr>
              <w:jc w:val="center"/>
              <w:rPr>
                <w:rFonts w:ascii="Arial" w:hAnsi="Arial" w:cs="Arial"/>
                <w:b/>
                <w:bCs/>
                <w:sz w:val="16"/>
                <w:szCs w:val="16"/>
                <w:lang w:val="es-BO" w:eastAsia="es-ES"/>
              </w:rPr>
            </w:pPr>
            <w:r w:rsidRPr="003C0DD8">
              <w:rPr>
                <w:rFonts w:ascii="Arial" w:hAnsi="Arial" w:cs="Arial"/>
                <w:b/>
                <w:bCs/>
                <w:sz w:val="16"/>
                <w:szCs w:val="16"/>
                <w:lang w:val="es-BO" w:eastAsia="es-ES"/>
              </w:rPr>
              <w:t> </w:t>
            </w:r>
          </w:p>
        </w:tc>
        <w:tc>
          <w:tcPr>
            <w:tcW w:w="774" w:type="dxa"/>
            <w:shd w:val="clear" w:color="auto" w:fill="auto"/>
            <w:vAlign w:val="center"/>
            <w:hideMark/>
          </w:tcPr>
          <w:p w14:paraId="7842EB17" w14:textId="77777777" w:rsidR="008667DB" w:rsidRPr="003C0DD8" w:rsidRDefault="008667DB" w:rsidP="00377B6A">
            <w:pPr>
              <w:jc w:val="center"/>
              <w:rPr>
                <w:rFonts w:ascii="Arial" w:hAnsi="Arial" w:cs="Arial"/>
                <w:b/>
                <w:bCs/>
                <w:sz w:val="16"/>
                <w:szCs w:val="16"/>
                <w:lang w:val="es-BO" w:eastAsia="es-ES"/>
              </w:rPr>
            </w:pPr>
            <w:r w:rsidRPr="003C0DD8">
              <w:rPr>
                <w:rFonts w:ascii="Arial" w:hAnsi="Arial" w:cs="Arial"/>
                <w:b/>
                <w:bCs/>
                <w:sz w:val="16"/>
                <w:szCs w:val="16"/>
                <w:lang w:val="es-BO" w:eastAsia="es-ES"/>
              </w:rPr>
              <w:t> </w:t>
            </w:r>
          </w:p>
        </w:tc>
        <w:tc>
          <w:tcPr>
            <w:tcW w:w="774" w:type="dxa"/>
            <w:shd w:val="clear" w:color="auto" w:fill="auto"/>
            <w:vAlign w:val="center"/>
            <w:hideMark/>
          </w:tcPr>
          <w:p w14:paraId="3A41CE09" w14:textId="77777777" w:rsidR="008667DB" w:rsidRPr="003C0DD8" w:rsidRDefault="008667DB" w:rsidP="00377B6A">
            <w:pPr>
              <w:jc w:val="center"/>
              <w:rPr>
                <w:rFonts w:ascii="Arial" w:hAnsi="Arial" w:cs="Arial"/>
                <w:b/>
                <w:bCs/>
                <w:sz w:val="16"/>
                <w:szCs w:val="16"/>
                <w:lang w:val="es-BO" w:eastAsia="es-ES"/>
              </w:rPr>
            </w:pPr>
            <w:r w:rsidRPr="003C0DD8">
              <w:rPr>
                <w:rFonts w:ascii="Arial" w:hAnsi="Arial" w:cs="Arial"/>
                <w:b/>
                <w:bCs/>
                <w:sz w:val="16"/>
                <w:szCs w:val="16"/>
                <w:lang w:val="es-BO" w:eastAsia="es-ES"/>
              </w:rPr>
              <w:t> </w:t>
            </w:r>
          </w:p>
        </w:tc>
        <w:tc>
          <w:tcPr>
            <w:tcW w:w="774" w:type="dxa"/>
            <w:shd w:val="clear" w:color="auto" w:fill="auto"/>
            <w:vAlign w:val="center"/>
            <w:hideMark/>
          </w:tcPr>
          <w:p w14:paraId="098A12B4" w14:textId="77777777" w:rsidR="008667DB" w:rsidRPr="003C0DD8" w:rsidRDefault="008667DB" w:rsidP="00377B6A">
            <w:pPr>
              <w:jc w:val="center"/>
              <w:rPr>
                <w:rFonts w:ascii="Arial" w:hAnsi="Arial" w:cs="Arial"/>
                <w:b/>
                <w:bCs/>
                <w:sz w:val="16"/>
                <w:szCs w:val="16"/>
                <w:lang w:val="es-BO" w:eastAsia="es-ES"/>
              </w:rPr>
            </w:pPr>
            <w:r w:rsidRPr="003C0DD8">
              <w:rPr>
                <w:rFonts w:ascii="Arial" w:hAnsi="Arial" w:cs="Arial"/>
                <w:b/>
                <w:bCs/>
                <w:sz w:val="16"/>
                <w:szCs w:val="16"/>
                <w:lang w:val="es-BO" w:eastAsia="es-ES"/>
              </w:rPr>
              <w:t> </w:t>
            </w:r>
          </w:p>
        </w:tc>
        <w:tc>
          <w:tcPr>
            <w:tcW w:w="774" w:type="dxa"/>
            <w:shd w:val="clear" w:color="auto" w:fill="auto"/>
            <w:vAlign w:val="center"/>
            <w:hideMark/>
          </w:tcPr>
          <w:p w14:paraId="10FC384B" w14:textId="77777777" w:rsidR="008667DB" w:rsidRPr="003C0DD8" w:rsidRDefault="008667DB" w:rsidP="00377B6A">
            <w:pPr>
              <w:jc w:val="center"/>
              <w:rPr>
                <w:rFonts w:ascii="Arial" w:hAnsi="Arial" w:cs="Arial"/>
                <w:b/>
                <w:bCs/>
                <w:sz w:val="16"/>
                <w:szCs w:val="16"/>
                <w:lang w:val="es-BO" w:eastAsia="es-ES"/>
              </w:rPr>
            </w:pPr>
            <w:r w:rsidRPr="003C0DD8">
              <w:rPr>
                <w:rFonts w:ascii="Arial" w:hAnsi="Arial" w:cs="Arial"/>
                <w:b/>
                <w:bCs/>
                <w:sz w:val="16"/>
                <w:szCs w:val="16"/>
                <w:lang w:val="es-BO" w:eastAsia="es-ES"/>
              </w:rPr>
              <w:t> </w:t>
            </w:r>
          </w:p>
        </w:tc>
        <w:tc>
          <w:tcPr>
            <w:tcW w:w="774" w:type="dxa"/>
            <w:shd w:val="clear" w:color="auto" w:fill="auto"/>
            <w:vAlign w:val="center"/>
            <w:hideMark/>
          </w:tcPr>
          <w:p w14:paraId="370851DD" w14:textId="77777777" w:rsidR="008667DB" w:rsidRPr="003C0DD8" w:rsidRDefault="008667DB" w:rsidP="00377B6A">
            <w:pPr>
              <w:jc w:val="center"/>
              <w:rPr>
                <w:rFonts w:ascii="Arial" w:hAnsi="Arial" w:cs="Arial"/>
                <w:b/>
                <w:bCs/>
                <w:sz w:val="16"/>
                <w:szCs w:val="16"/>
                <w:lang w:val="es-BO" w:eastAsia="es-ES"/>
              </w:rPr>
            </w:pPr>
            <w:r w:rsidRPr="003C0DD8">
              <w:rPr>
                <w:rFonts w:ascii="Arial" w:hAnsi="Arial" w:cs="Arial"/>
                <w:b/>
                <w:bCs/>
                <w:sz w:val="16"/>
                <w:szCs w:val="16"/>
                <w:lang w:val="es-BO" w:eastAsia="es-ES"/>
              </w:rPr>
              <w:t> </w:t>
            </w:r>
          </w:p>
        </w:tc>
      </w:tr>
      <w:tr w:rsidR="008667DB" w:rsidRPr="003C0DD8" w14:paraId="6ACA2101" w14:textId="77777777" w:rsidTr="00675391">
        <w:trPr>
          <w:trHeight w:val="300"/>
        </w:trPr>
        <w:tc>
          <w:tcPr>
            <w:tcW w:w="5228" w:type="dxa"/>
            <w:shd w:val="clear" w:color="auto" w:fill="auto"/>
            <w:vAlign w:val="center"/>
            <w:hideMark/>
          </w:tcPr>
          <w:p w14:paraId="159BB1CB" w14:textId="15E70494" w:rsidR="008667DB" w:rsidRPr="003C0DD8" w:rsidRDefault="008667DB" w:rsidP="003A2419">
            <w:pPr>
              <w:numPr>
                <w:ilvl w:val="0"/>
                <w:numId w:val="7"/>
              </w:numPr>
              <w:jc w:val="both"/>
              <w:rPr>
                <w:rFonts w:ascii="Arial" w:hAnsi="Arial" w:cs="Arial"/>
                <w:sz w:val="16"/>
                <w:lang w:val="es-BO"/>
              </w:rPr>
            </w:pPr>
            <w:r w:rsidRPr="003C0DD8">
              <w:rPr>
                <w:rFonts w:ascii="Arial" w:hAnsi="Arial" w:cs="Arial"/>
                <w:b/>
                <w:sz w:val="16"/>
                <w:lang w:val="es-BO"/>
              </w:rPr>
              <w:t>Formularios C-1</w:t>
            </w:r>
            <w:r w:rsidR="00F95415" w:rsidRPr="003C0DD8">
              <w:rPr>
                <w:rFonts w:ascii="Arial" w:hAnsi="Arial" w:cs="Arial"/>
                <w:b/>
                <w:sz w:val="16"/>
                <w:lang w:val="es-BO"/>
              </w:rPr>
              <w:t>c</w:t>
            </w:r>
            <w:r w:rsidRPr="003C0DD8">
              <w:rPr>
                <w:rFonts w:ascii="Arial" w:hAnsi="Arial" w:cs="Arial"/>
                <w:sz w:val="16"/>
                <w:lang w:val="es-BO"/>
              </w:rPr>
              <w:t xml:space="preserve"> Datos del Reasegurador Líder </w:t>
            </w:r>
            <w:r w:rsidR="005532E1" w:rsidRPr="003C0DD8">
              <w:rPr>
                <w:rFonts w:ascii="Arial" w:hAnsi="Arial" w:cs="Arial"/>
                <w:sz w:val="16"/>
                <w:lang w:val="es-BO"/>
              </w:rPr>
              <w:t>(si corresponde)</w:t>
            </w:r>
          </w:p>
        </w:tc>
        <w:tc>
          <w:tcPr>
            <w:tcW w:w="774" w:type="dxa"/>
            <w:shd w:val="clear" w:color="auto" w:fill="auto"/>
            <w:vAlign w:val="center"/>
            <w:hideMark/>
          </w:tcPr>
          <w:p w14:paraId="110067F4" w14:textId="77777777" w:rsidR="008667DB" w:rsidRPr="003C0DD8" w:rsidRDefault="008667DB" w:rsidP="00377B6A">
            <w:pPr>
              <w:jc w:val="center"/>
              <w:rPr>
                <w:rFonts w:ascii="Arial" w:hAnsi="Arial" w:cs="Arial"/>
                <w:b/>
                <w:bCs/>
                <w:sz w:val="16"/>
                <w:szCs w:val="16"/>
                <w:lang w:val="es-BO" w:eastAsia="es-ES"/>
              </w:rPr>
            </w:pPr>
            <w:r w:rsidRPr="003C0DD8">
              <w:rPr>
                <w:rFonts w:ascii="Arial" w:hAnsi="Arial" w:cs="Arial"/>
                <w:b/>
                <w:bCs/>
                <w:sz w:val="16"/>
                <w:szCs w:val="16"/>
                <w:lang w:val="es-BO" w:eastAsia="es-ES"/>
              </w:rPr>
              <w:t> </w:t>
            </w:r>
          </w:p>
        </w:tc>
        <w:tc>
          <w:tcPr>
            <w:tcW w:w="774" w:type="dxa"/>
            <w:shd w:val="clear" w:color="auto" w:fill="auto"/>
            <w:vAlign w:val="center"/>
            <w:hideMark/>
          </w:tcPr>
          <w:p w14:paraId="57A0BFC0" w14:textId="77777777" w:rsidR="008667DB" w:rsidRPr="003C0DD8" w:rsidRDefault="008667DB" w:rsidP="00377B6A">
            <w:pPr>
              <w:jc w:val="center"/>
              <w:rPr>
                <w:rFonts w:ascii="Arial" w:hAnsi="Arial" w:cs="Arial"/>
                <w:b/>
                <w:bCs/>
                <w:sz w:val="16"/>
                <w:szCs w:val="16"/>
                <w:lang w:val="es-BO" w:eastAsia="es-ES"/>
              </w:rPr>
            </w:pPr>
            <w:r w:rsidRPr="003C0DD8">
              <w:rPr>
                <w:rFonts w:ascii="Arial" w:hAnsi="Arial" w:cs="Arial"/>
                <w:b/>
                <w:bCs/>
                <w:sz w:val="16"/>
                <w:szCs w:val="16"/>
                <w:lang w:val="es-BO" w:eastAsia="es-ES"/>
              </w:rPr>
              <w:t> </w:t>
            </w:r>
          </w:p>
        </w:tc>
        <w:tc>
          <w:tcPr>
            <w:tcW w:w="774" w:type="dxa"/>
            <w:shd w:val="clear" w:color="auto" w:fill="auto"/>
            <w:vAlign w:val="center"/>
            <w:hideMark/>
          </w:tcPr>
          <w:p w14:paraId="4CE906DC" w14:textId="77777777" w:rsidR="008667DB" w:rsidRPr="003C0DD8" w:rsidRDefault="008667DB" w:rsidP="00377B6A">
            <w:pPr>
              <w:jc w:val="center"/>
              <w:rPr>
                <w:rFonts w:ascii="Arial" w:hAnsi="Arial" w:cs="Arial"/>
                <w:b/>
                <w:bCs/>
                <w:sz w:val="16"/>
                <w:szCs w:val="16"/>
                <w:lang w:val="es-BO" w:eastAsia="es-ES"/>
              </w:rPr>
            </w:pPr>
            <w:r w:rsidRPr="003C0DD8">
              <w:rPr>
                <w:rFonts w:ascii="Arial" w:hAnsi="Arial" w:cs="Arial"/>
                <w:b/>
                <w:bCs/>
                <w:sz w:val="16"/>
                <w:szCs w:val="16"/>
                <w:lang w:val="es-BO" w:eastAsia="es-ES"/>
              </w:rPr>
              <w:t> </w:t>
            </w:r>
          </w:p>
        </w:tc>
        <w:tc>
          <w:tcPr>
            <w:tcW w:w="774" w:type="dxa"/>
            <w:shd w:val="clear" w:color="auto" w:fill="auto"/>
            <w:vAlign w:val="center"/>
            <w:hideMark/>
          </w:tcPr>
          <w:p w14:paraId="22B90528" w14:textId="77777777" w:rsidR="008667DB" w:rsidRPr="003C0DD8" w:rsidRDefault="008667DB" w:rsidP="00377B6A">
            <w:pPr>
              <w:jc w:val="center"/>
              <w:rPr>
                <w:rFonts w:ascii="Arial" w:hAnsi="Arial" w:cs="Arial"/>
                <w:b/>
                <w:bCs/>
                <w:sz w:val="16"/>
                <w:szCs w:val="16"/>
                <w:lang w:val="es-BO" w:eastAsia="es-ES"/>
              </w:rPr>
            </w:pPr>
            <w:r w:rsidRPr="003C0DD8">
              <w:rPr>
                <w:rFonts w:ascii="Arial" w:hAnsi="Arial" w:cs="Arial"/>
                <w:b/>
                <w:bCs/>
                <w:sz w:val="16"/>
                <w:szCs w:val="16"/>
                <w:lang w:val="es-BO" w:eastAsia="es-ES"/>
              </w:rPr>
              <w:t> </w:t>
            </w:r>
          </w:p>
        </w:tc>
        <w:tc>
          <w:tcPr>
            <w:tcW w:w="774" w:type="dxa"/>
            <w:shd w:val="clear" w:color="auto" w:fill="auto"/>
            <w:vAlign w:val="center"/>
            <w:hideMark/>
          </w:tcPr>
          <w:p w14:paraId="2F07A434" w14:textId="77777777" w:rsidR="008667DB" w:rsidRPr="003C0DD8" w:rsidRDefault="008667DB" w:rsidP="00377B6A">
            <w:pPr>
              <w:jc w:val="center"/>
              <w:rPr>
                <w:rFonts w:ascii="Arial" w:hAnsi="Arial" w:cs="Arial"/>
                <w:b/>
                <w:bCs/>
                <w:sz w:val="16"/>
                <w:szCs w:val="16"/>
                <w:lang w:val="es-BO" w:eastAsia="es-ES"/>
              </w:rPr>
            </w:pPr>
            <w:r w:rsidRPr="003C0DD8">
              <w:rPr>
                <w:rFonts w:ascii="Arial" w:hAnsi="Arial" w:cs="Arial"/>
                <w:b/>
                <w:bCs/>
                <w:sz w:val="16"/>
                <w:szCs w:val="16"/>
                <w:lang w:val="es-BO" w:eastAsia="es-ES"/>
              </w:rPr>
              <w:t> </w:t>
            </w:r>
          </w:p>
        </w:tc>
        <w:tc>
          <w:tcPr>
            <w:tcW w:w="774" w:type="dxa"/>
            <w:shd w:val="clear" w:color="auto" w:fill="auto"/>
            <w:vAlign w:val="center"/>
            <w:hideMark/>
          </w:tcPr>
          <w:p w14:paraId="53331C1B" w14:textId="77777777" w:rsidR="008667DB" w:rsidRPr="003C0DD8" w:rsidRDefault="008667DB" w:rsidP="00377B6A">
            <w:pPr>
              <w:jc w:val="center"/>
              <w:rPr>
                <w:rFonts w:ascii="Arial" w:hAnsi="Arial" w:cs="Arial"/>
                <w:b/>
                <w:bCs/>
                <w:sz w:val="16"/>
                <w:szCs w:val="16"/>
                <w:lang w:val="es-BO" w:eastAsia="es-ES"/>
              </w:rPr>
            </w:pPr>
            <w:r w:rsidRPr="003C0DD8">
              <w:rPr>
                <w:rFonts w:ascii="Arial" w:hAnsi="Arial" w:cs="Arial"/>
                <w:b/>
                <w:bCs/>
                <w:sz w:val="16"/>
                <w:szCs w:val="16"/>
                <w:lang w:val="es-BO" w:eastAsia="es-ES"/>
              </w:rPr>
              <w:t> </w:t>
            </w:r>
          </w:p>
        </w:tc>
      </w:tr>
      <w:tr w:rsidR="008667DB" w:rsidRPr="003C0DD8" w14:paraId="5032B288" w14:textId="77777777" w:rsidTr="00675391">
        <w:trPr>
          <w:trHeight w:val="300"/>
        </w:trPr>
        <w:tc>
          <w:tcPr>
            <w:tcW w:w="5228" w:type="dxa"/>
            <w:shd w:val="clear" w:color="auto" w:fill="auto"/>
            <w:vAlign w:val="center"/>
            <w:hideMark/>
          </w:tcPr>
          <w:p w14:paraId="67612476" w14:textId="60220CD5" w:rsidR="008667DB" w:rsidRPr="003C0DD8" w:rsidRDefault="008667DB" w:rsidP="003A2419">
            <w:pPr>
              <w:numPr>
                <w:ilvl w:val="0"/>
                <w:numId w:val="7"/>
              </w:numPr>
              <w:jc w:val="both"/>
              <w:rPr>
                <w:rFonts w:ascii="Arial" w:hAnsi="Arial" w:cs="Arial"/>
                <w:sz w:val="16"/>
                <w:lang w:val="es-BO"/>
              </w:rPr>
            </w:pPr>
            <w:r w:rsidRPr="003C0DD8">
              <w:rPr>
                <w:rFonts w:ascii="Arial" w:hAnsi="Arial" w:cs="Arial"/>
                <w:b/>
                <w:sz w:val="16"/>
                <w:lang w:val="es-BO"/>
              </w:rPr>
              <w:t>Formularios C-1</w:t>
            </w:r>
            <w:r w:rsidR="00F95415" w:rsidRPr="003C0DD8">
              <w:rPr>
                <w:rFonts w:ascii="Arial" w:hAnsi="Arial" w:cs="Arial"/>
                <w:b/>
                <w:sz w:val="16"/>
                <w:lang w:val="es-BO"/>
              </w:rPr>
              <w:t>d</w:t>
            </w:r>
            <w:r w:rsidRPr="003C0DD8">
              <w:rPr>
                <w:rFonts w:ascii="Arial" w:hAnsi="Arial" w:cs="Arial"/>
                <w:sz w:val="16"/>
                <w:lang w:val="es-BO"/>
              </w:rPr>
              <w:t xml:space="preserve"> Corredor de Reaseguros (si corresponde)</w:t>
            </w:r>
          </w:p>
        </w:tc>
        <w:tc>
          <w:tcPr>
            <w:tcW w:w="774" w:type="dxa"/>
            <w:shd w:val="clear" w:color="auto" w:fill="auto"/>
            <w:vAlign w:val="center"/>
            <w:hideMark/>
          </w:tcPr>
          <w:p w14:paraId="14C0C1E0" w14:textId="77777777" w:rsidR="008667DB" w:rsidRPr="003C0DD8" w:rsidRDefault="008667DB" w:rsidP="00377B6A">
            <w:pPr>
              <w:jc w:val="center"/>
              <w:rPr>
                <w:rFonts w:ascii="Arial" w:hAnsi="Arial" w:cs="Arial"/>
                <w:b/>
                <w:bCs/>
                <w:sz w:val="16"/>
                <w:szCs w:val="16"/>
                <w:lang w:val="es-BO" w:eastAsia="es-ES"/>
              </w:rPr>
            </w:pPr>
          </w:p>
        </w:tc>
        <w:tc>
          <w:tcPr>
            <w:tcW w:w="774" w:type="dxa"/>
            <w:shd w:val="clear" w:color="auto" w:fill="auto"/>
            <w:vAlign w:val="center"/>
            <w:hideMark/>
          </w:tcPr>
          <w:p w14:paraId="41DA5D48" w14:textId="77777777" w:rsidR="008667DB" w:rsidRPr="003C0DD8" w:rsidRDefault="008667DB" w:rsidP="00377B6A">
            <w:pPr>
              <w:jc w:val="center"/>
              <w:rPr>
                <w:rFonts w:ascii="Arial" w:hAnsi="Arial" w:cs="Arial"/>
                <w:b/>
                <w:bCs/>
                <w:sz w:val="16"/>
                <w:szCs w:val="16"/>
                <w:lang w:val="es-BO" w:eastAsia="es-ES"/>
              </w:rPr>
            </w:pPr>
          </w:p>
        </w:tc>
        <w:tc>
          <w:tcPr>
            <w:tcW w:w="774" w:type="dxa"/>
            <w:shd w:val="clear" w:color="auto" w:fill="auto"/>
            <w:vAlign w:val="center"/>
            <w:hideMark/>
          </w:tcPr>
          <w:p w14:paraId="713961C1" w14:textId="77777777" w:rsidR="008667DB" w:rsidRPr="003C0DD8" w:rsidRDefault="008667DB" w:rsidP="00377B6A">
            <w:pPr>
              <w:jc w:val="center"/>
              <w:rPr>
                <w:rFonts w:ascii="Arial" w:hAnsi="Arial" w:cs="Arial"/>
                <w:b/>
                <w:bCs/>
                <w:sz w:val="16"/>
                <w:szCs w:val="16"/>
                <w:lang w:val="es-BO" w:eastAsia="es-ES"/>
              </w:rPr>
            </w:pPr>
          </w:p>
        </w:tc>
        <w:tc>
          <w:tcPr>
            <w:tcW w:w="774" w:type="dxa"/>
            <w:shd w:val="clear" w:color="auto" w:fill="auto"/>
            <w:vAlign w:val="center"/>
            <w:hideMark/>
          </w:tcPr>
          <w:p w14:paraId="416817B5" w14:textId="77777777" w:rsidR="008667DB" w:rsidRPr="003C0DD8" w:rsidRDefault="008667DB" w:rsidP="00377B6A">
            <w:pPr>
              <w:jc w:val="center"/>
              <w:rPr>
                <w:rFonts w:ascii="Arial" w:hAnsi="Arial" w:cs="Arial"/>
                <w:b/>
                <w:bCs/>
                <w:sz w:val="16"/>
                <w:szCs w:val="16"/>
                <w:lang w:val="es-BO" w:eastAsia="es-ES"/>
              </w:rPr>
            </w:pPr>
          </w:p>
        </w:tc>
        <w:tc>
          <w:tcPr>
            <w:tcW w:w="774" w:type="dxa"/>
            <w:shd w:val="clear" w:color="auto" w:fill="auto"/>
            <w:vAlign w:val="center"/>
            <w:hideMark/>
          </w:tcPr>
          <w:p w14:paraId="5162587D" w14:textId="77777777" w:rsidR="008667DB" w:rsidRPr="003C0DD8" w:rsidRDefault="008667DB" w:rsidP="00377B6A">
            <w:pPr>
              <w:jc w:val="center"/>
              <w:rPr>
                <w:rFonts w:ascii="Arial" w:hAnsi="Arial" w:cs="Arial"/>
                <w:b/>
                <w:bCs/>
                <w:sz w:val="16"/>
                <w:szCs w:val="16"/>
                <w:lang w:val="es-BO" w:eastAsia="es-ES"/>
              </w:rPr>
            </w:pPr>
          </w:p>
        </w:tc>
        <w:tc>
          <w:tcPr>
            <w:tcW w:w="774" w:type="dxa"/>
            <w:shd w:val="clear" w:color="auto" w:fill="auto"/>
            <w:vAlign w:val="center"/>
            <w:hideMark/>
          </w:tcPr>
          <w:p w14:paraId="44E9962A" w14:textId="77777777" w:rsidR="008667DB" w:rsidRPr="003C0DD8" w:rsidRDefault="008667DB" w:rsidP="00377B6A">
            <w:pPr>
              <w:jc w:val="center"/>
              <w:rPr>
                <w:rFonts w:ascii="Arial" w:hAnsi="Arial" w:cs="Arial"/>
                <w:b/>
                <w:bCs/>
                <w:sz w:val="16"/>
                <w:szCs w:val="16"/>
                <w:lang w:val="es-BO" w:eastAsia="es-ES"/>
              </w:rPr>
            </w:pPr>
          </w:p>
        </w:tc>
      </w:tr>
      <w:tr w:rsidR="0081063F" w:rsidRPr="003C0DD8" w14:paraId="14A535DA" w14:textId="77777777" w:rsidTr="00675391">
        <w:trPr>
          <w:trHeight w:val="300"/>
        </w:trPr>
        <w:tc>
          <w:tcPr>
            <w:tcW w:w="5228" w:type="dxa"/>
            <w:shd w:val="clear" w:color="auto" w:fill="auto"/>
            <w:vAlign w:val="center"/>
          </w:tcPr>
          <w:p w14:paraId="104C9BFD" w14:textId="77777777" w:rsidR="0081063F" w:rsidRPr="003C0DD8" w:rsidRDefault="0081063F" w:rsidP="0081063F">
            <w:pPr>
              <w:numPr>
                <w:ilvl w:val="0"/>
                <w:numId w:val="7"/>
              </w:numPr>
              <w:jc w:val="both"/>
              <w:rPr>
                <w:rFonts w:ascii="Arial" w:hAnsi="Arial" w:cs="Arial"/>
                <w:b/>
                <w:bCs/>
                <w:sz w:val="16"/>
                <w:szCs w:val="16"/>
                <w:lang w:val="es-BO" w:eastAsia="es-ES"/>
              </w:rPr>
            </w:pPr>
            <w:r w:rsidRPr="003C0DD8">
              <w:rPr>
                <w:rFonts w:ascii="Arial" w:hAnsi="Arial" w:cs="Arial"/>
                <w:b/>
                <w:bCs/>
                <w:sz w:val="16"/>
                <w:szCs w:val="16"/>
                <w:lang w:val="es-BO" w:eastAsia="es-ES"/>
              </w:rPr>
              <w:t>Calidad de los reaseguradores</w:t>
            </w:r>
          </w:p>
          <w:p w14:paraId="6608E8CA" w14:textId="77777777" w:rsidR="0081063F" w:rsidRPr="003C0DD8" w:rsidRDefault="0081063F" w:rsidP="00DA03F5">
            <w:pPr>
              <w:pStyle w:val="Prrafodelista"/>
              <w:numPr>
                <w:ilvl w:val="0"/>
                <w:numId w:val="33"/>
              </w:numPr>
              <w:jc w:val="both"/>
              <w:rPr>
                <w:rFonts w:ascii="Arial" w:hAnsi="Arial" w:cs="Arial"/>
                <w:b/>
                <w:bCs/>
                <w:sz w:val="16"/>
                <w:szCs w:val="16"/>
                <w:lang w:val="es-BO" w:eastAsia="es-ES"/>
              </w:rPr>
            </w:pPr>
            <w:r w:rsidRPr="003C0DD8">
              <w:rPr>
                <w:rFonts w:ascii="Arial" w:hAnsi="Arial" w:cs="Arial"/>
                <w:b/>
                <w:bCs/>
                <w:sz w:val="16"/>
                <w:szCs w:val="16"/>
                <w:lang w:val="es-BO" w:eastAsia="es-ES"/>
              </w:rPr>
              <w:t>Contratos automáticos de reaseguro sin requerimiento de respaldo</w:t>
            </w:r>
          </w:p>
          <w:p w14:paraId="7ED769D7" w14:textId="77777777" w:rsidR="0081063F" w:rsidRPr="003C0DD8" w:rsidRDefault="0081063F" w:rsidP="0081063F">
            <w:pPr>
              <w:ind w:left="709"/>
              <w:jc w:val="both"/>
              <w:rPr>
                <w:rFonts w:ascii="Arial" w:hAnsi="Arial" w:cs="Arial"/>
                <w:sz w:val="16"/>
                <w:szCs w:val="16"/>
                <w:lang w:val="es-BO" w:eastAsia="es-ES"/>
              </w:rPr>
            </w:pPr>
            <w:r w:rsidRPr="003C0DD8">
              <w:rPr>
                <w:rFonts w:ascii="Arial" w:hAnsi="Arial" w:cs="Arial"/>
                <w:sz w:val="16"/>
                <w:szCs w:val="16"/>
                <w:lang w:val="es-BO" w:eastAsia="es-ES"/>
              </w:rPr>
              <w:t>La calidad CUMPLE si los Contratos Automáticos de Reaseguro son suficientes para cubrir el 100% de los riesgos requeridos.</w:t>
            </w:r>
          </w:p>
          <w:p w14:paraId="290462DB" w14:textId="77777777" w:rsidR="0081063F" w:rsidRPr="003C0DD8" w:rsidRDefault="0081063F" w:rsidP="00DA03F5">
            <w:pPr>
              <w:pStyle w:val="Prrafodelista"/>
              <w:numPr>
                <w:ilvl w:val="0"/>
                <w:numId w:val="33"/>
              </w:numPr>
              <w:jc w:val="both"/>
              <w:rPr>
                <w:rFonts w:ascii="Arial" w:hAnsi="Arial" w:cs="Arial"/>
                <w:b/>
                <w:bCs/>
                <w:sz w:val="16"/>
                <w:szCs w:val="16"/>
                <w:lang w:val="es-BO" w:eastAsia="es-ES"/>
              </w:rPr>
            </w:pPr>
            <w:r w:rsidRPr="003C0DD8">
              <w:rPr>
                <w:rFonts w:ascii="Arial" w:hAnsi="Arial" w:cs="Arial"/>
                <w:b/>
                <w:bCs/>
                <w:sz w:val="16"/>
                <w:szCs w:val="16"/>
                <w:lang w:val="es-BO" w:eastAsia="es-ES"/>
              </w:rPr>
              <w:t>Contratos automáticos con requerimiento de respaldo</w:t>
            </w:r>
          </w:p>
          <w:p w14:paraId="04C37037" w14:textId="285127E1" w:rsidR="0081063F" w:rsidRPr="003C0DD8" w:rsidRDefault="0081063F" w:rsidP="0081063F">
            <w:pPr>
              <w:ind w:left="360"/>
              <w:jc w:val="both"/>
              <w:rPr>
                <w:rFonts w:ascii="Arial" w:hAnsi="Arial" w:cs="Arial"/>
                <w:b/>
                <w:sz w:val="16"/>
                <w:lang w:val="es-BO"/>
              </w:rPr>
            </w:pPr>
            <w:r w:rsidRPr="003C0DD8">
              <w:rPr>
                <w:rFonts w:ascii="Arial" w:hAnsi="Arial" w:cs="Arial"/>
                <w:sz w:val="16"/>
                <w:szCs w:val="16"/>
                <w:lang w:val="es-BO" w:eastAsia="es-ES"/>
              </w:rPr>
              <w:t>De no cumplirse el inciso a), se verificará el resguardo del reasegurador facultativo, según la tabla auxiliar.</w:t>
            </w:r>
          </w:p>
        </w:tc>
        <w:tc>
          <w:tcPr>
            <w:tcW w:w="774" w:type="dxa"/>
            <w:shd w:val="clear" w:color="auto" w:fill="auto"/>
            <w:vAlign w:val="center"/>
          </w:tcPr>
          <w:p w14:paraId="58B4ADAB" w14:textId="77777777" w:rsidR="0081063F" w:rsidRPr="003C0DD8" w:rsidRDefault="0081063F" w:rsidP="0081063F">
            <w:pPr>
              <w:jc w:val="center"/>
              <w:rPr>
                <w:rFonts w:ascii="Arial" w:hAnsi="Arial" w:cs="Arial"/>
                <w:b/>
                <w:bCs/>
                <w:sz w:val="16"/>
                <w:szCs w:val="16"/>
                <w:lang w:val="es-BO" w:eastAsia="es-ES"/>
              </w:rPr>
            </w:pPr>
          </w:p>
        </w:tc>
        <w:tc>
          <w:tcPr>
            <w:tcW w:w="774" w:type="dxa"/>
            <w:shd w:val="clear" w:color="auto" w:fill="auto"/>
            <w:vAlign w:val="center"/>
          </w:tcPr>
          <w:p w14:paraId="26776219" w14:textId="77777777" w:rsidR="0081063F" w:rsidRPr="003C0DD8" w:rsidRDefault="0081063F" w:rsidP="0081063F">
            <w:pPr>
              <w:jc w:val="center"/>
              <w:rPr>
                <w:rFonts w:ascii="Arial" w:hAnsi="Arial" w:cs="Arial"/>
                <w:b/>
                <w:bCs/>
                <w:sz w:val="16"/>
                <w:szCs w:val="16"/>
                <w:lang w:val="es-BO" w:eastAsia="es-ES"/>
              </w:rPr>
            </w:pPr>
          </w:p>
        </w:tc>
        <w:tc>
          <w:tcPr>
            <w:tcW w:w="774" w:type="dxa"/>
            <w:shd w:val="clear" w:color="auto" w:fill="auto"/>
            <w:vAlign w:val="center"/>
          </w:tcPr>
          <w:p w14:paraId="4CFB1EEA" w14:textId="77777777" w:rsidR="0081063F" w:rsidRPr="003C0DD8" w:rsidRDefault="0081063F" w:rsidP="0081063F">
            <w:pPr>
              <w:jc w:val="center"/>
              <w:rPr>
                <w:rFonts w:ascii="Arial" w:hAnsi="Arial" w:cs="Arial"/>
                <w:b/>
                <w:bCs/>
                <w:sz w:val="16"/>
                <w:szCs w:val="16"/>
                <w:lang w:val="es-BO" w:eastAsia="es-ES"/>
              </w:rPr>
            </w:pPr>
          </w:p>
        </w:tc>
        <w:tc>
          <w:tcPr>
            <w:tcW w:w="774" w:type="dxa"/>
            <w:shd w:val="clear" w:color="auto" w:fill="auto"/>
            <w:vAlign w:val="center"/>
          </w:tcPr>
          <w:p w14:paraId="58DDDBEF" w14:textId="77777777" w:rsidR="0081063F" w:rsidRPr="003C0DD8" w:rsidRDefault="0081063F" w:rsidP="0081063F">
            <w:pPr>
              <w:jc w:val="center"/>
              <w:rPr>
                <w:rFonts w:ascii="Arial" w:hAnsi="Arial" w:cs="Arial"/>
                <w:b/>
                <w:bCs/>
                <w:sz w:val="16"/>
                <w:szCs w:val="16"/>
                <w:lang w:val="es-BO" w:eastAsia="es-ES"/>
              </w:rPr>
            </w:pPr>
          </w:p>
        </w:tc>
        <w:tc>
          <w:tcPr>
            <w:tcW w:w="774" w:type="dxa"/>
            <w:shd w:val="clear" w:color="auto" w:fill="auto"/>
            <w:vAlign w:val="center"/>
          </w:tcPr>
          <w:p w14:paraId="524B535D" w14:textId="77777777" w:rsidR="0081063F" w:rsidRPr="003C0DD8" w:rsidRDefault="0081063F" w:rsidP="0081063F">
            <w:pPr>
              <w:jc w:val="center"/>
              <w:rPr>
                <w:rFonts w:ascii="Arial" w:hAnsi="Arial" w:cs="Arial"/>
                <w:b/>
                <w:bCs/>
                <w:sz w:val="16"/>
                <w:szCs w:val="16"/>
                <w:lang w:val="es-BO" w:eastAsia="es-ES"/>
              </w:rPr>
            </w:pPr>
          </w:p>
        </w:tc>
        <w:tc>
          <w:tcPr>
            <w:tcW w:w="774" w:type="dxa"/>
            <w:shd w:val="clear" w:color="auto" w:fill="auto"/>
            <w:vAlign w:val="center"/>
          </w:tcPr>
          <w:p w14:paraId="2EC9F412" w14:textId="77777777" w:rsidR="0081063F" w:rsidRPr="003C0DD8" w:rsidRDefault="0081063F" w:rsidP="0081063F">
            <w:pPr>
              <w:jc w:val="center"/>
              <w:rPr>
                <w:rFonts w:ascii="Arial" w:hAnsi="Arial" w:cs="Arial"/>
                <w:b/>
                <w:bCs/>
                <w:sz w:val="16"/>
                <w:szCs w:val="16"/>
                <w:lang w:val="es-BO" w:eastAsia="es-ES"/>
              </w:rPr>
            </w:pPr>
          </w:p>
        </w:tc>
      </w:tr>
      <w:tr w:rsidR="0081063F" w:rsidRPr="003C0DD8" w14:paraId="1C26AD1C" w14:textId="77777777" w:rsidTr="00675391">
        <w:trPr>
          <w:trHeight w:val="300"/>
        </w:trPr>
        <w:tc>
          <w:tcPr>
            <w:tcW w:w="5228" w:type="dxa"/>
            <w:shd w:val="clear" w:color="auto" w:fill="auto"/>
            <w:vAlign w:val="center"/>
          </w:tcPr>
          <w:p w14:paraId="19526B3D" w14:textId="4C739EAE" w:rsidR="0081063F" w:rsidRPr="003C0DD8" w:rsidRDefault="0081063F" w:rsidP="0081063F">
            <w:pPr>
              <w:numPr>
                <w:ilvl w:val="0"/>
                <w:numId w:val="7"/>
              </w:numPr>
              <w:jc w:val="both"/>
              <w:rPr>
                <w:rFonts w:ascii="Arial" w:hAnsi="Arial" w:cs="Arial"/>
                <w:b/>
                <w:sz w:val="16"/>
                <w:lang w:val="es-BO"/>
              </w:rPr>
            </w:pPr>
            <w:r w:rsidRPr="003C0DD8">
              <w:rPr>
                <w:rFonts w:ascii="Arial" w:hAnsi="Arial" w:cs="Arial"/>
                <w:bCs/>
                <w:sz w:val="16"/>
                <w:szCs w:val="16"/>
                <w:lang w:val="es-BO" w:eastAsia="es-ES"/>
              </w:rPr>
              <w:t>Modelos de Condicionados Generales y cuando corresponda cláusulas adicionales y Anexos, emitidos por la Entidad Aseguradora.</w:t>
            </w:r>
          </w:p>
        </w:tc>
        <w:tc>
          <w:tcPr>
            <w:tcW w:w="774" w:type="dxa"/>
            <w:shd w:val="clear" w:color="auto" w:fill="auto"/>
            <w:vAlign w:val="center"/>
          </w:tcPr>
          <w:p w14:paraId="09E8B631" w14:textId="77777777" w:rsidR="0081063F" w:rsidRPr="003C0DD8" w:rsidRDefault="0081063F" w:rsidP="0081063F">
            <w:pPr>
              <w:jc w:val="center"/>
              <w:rPr>
                <w:rFonts w:ascii="Arial" w:hAnsi="Arial" w:cs="Arial"/>
                <w:b/>
                <w:bCs/>
                <w:sz w:val="16"/>
                <w:szCs w:val="16"/>
                <w:lang w:val="es-BO" w:eastAsia="es-ES"/>
              </w:rPr>
            </w:pPr>
          </w:p>
        </w:tc>
        <w:tc>
          <w:tcPr>
            <w:tcW w:w="774" w:type="dxa"/>
            <w:shd w:val="clear" w:color="auto" w:fill="auto"/>
            <w:vAlign w:val="center"/>
          </w:tcPr>
          <w:p w14:paraId="3FA21DAA" w14:textId="77777777" w:rsidR="0081063F" w:rsidRPr="003C0DD8" w:rsidRDefault="0081063F" w:rsidP="0081063F">
            <w:pPr>
              <w:jc w:val="center"/>
              <w:rPr>
                <w:rFonts w:ascii="Arial" w:hAnsi="Arial" w:cs="Arial"/>
                <w:b/>
                <w:bCs/>
                <w:sz w:val="16"/>
                <w:szCs w:val="16"/>
                <w:lang w:val="es-BO" w:eastAsia="es-ES"/>
              </w:rPr>
            </w:pPr>
          </w:p>
        </w:tc>
        <w:tc>
          <w:tcPr>
            <w:tcW w:w="774" w:type="dxa"/>
            <w:shd w:val="clear" w:color="auto" w:fill="auto"/>
            <w:vAlign w:val="center"/>
          </w:tcPr>
          <w:p w14:paraId="4958CE83" w14:textId="77777777" w:rsidR="0081063F" w:rsidRPr="003C0DD8" w:rsidRDefault="0081063F" w:rsidP="0081063F">
            <w:pPr>
              <w:jc w:val="center"/>
              <w:rPr>
                <w:rFonts w:ascii="Arial" w:hAnsi="Arial" w:cs="Arial"/>
                <w:b/>
                <w:bCs/>
                <w:sz w:val="16"/>
                <w:szCs w:val="16"/>
                <w:lang w:val="es-BO" w:eastAsia="es-ES"/>
              </w:rPr>
            </w:pPr>
          </w:p>
        </w:tc>
        <w:tc>
          <w:tcPr>
            <w:tcW w:w="774" w:type="dxa"/>
            <w:shd w:val="clear" w:color="auto" w:fill="auto"/>
            <w:vAlign w:val="center"/>
          </w:tcPr>
          <w:p w14:paraId="6EF74391" w14:textId="77777777" w:rsidR="0081063F" w:rsidRPr="003C0DD8" w:rsidRDefault="0081063F" w:rsidP="0081063F">
            <w:pPr>
              <w:jc w:val="center"/>
              <w:rPr>
                <w:rFonts w:ascii="Arial" w:hAnsi="Arial" w:cs="Arial"/>
                <w:b/>
                <w:bCs/>
                <w:sz w:val="16"/>
                <w:szCs w:val="16"/>
                <w:lang w:val="es-BO" w:eastAsia="es-ES"/>
              </w:rPr>
            </w:pPr>
          </w:p>
        </w:tc>
        <w:tc>
          <w:tcPr>
            <w:tcW w:w="774" w:type="dxa"/>
            <w:shd w:val="clear" w:color="auto" w:fill="auto"/>
            <w:vAlign w:val="center"/>
          </w:tcPr>
          <w:p w14:paraId="1EE7F28F" w14:textId="77777777" w:rsidR="0081063F" w:rsidRPr="003C0DD8" w:rsidRDefault="0081063F" w:rsidP="0081063F">
            <w:pPr>
              <w:jc w:val="center"/>
              <w:rPr>
                <w:rFonts w:ascii="Arial" w:hAnsi="Arial" w:cs="Arial"/>
                <w:b/>
                <w:bCs/>
                <w:sz w:val="16"/>
                <w:szCs w:val="16"/>
                <w:lang w:val="es-BO" w:eastAsia="es-ES"/>
              </w:rPr>
            </w:pPr>
          </w:p>
        </w:tc>
        <w:tc>
          <w:tcPr>
            <w:tcW w:w="774" w:type="dxa"/>
            <w:shd w:val="clear" w:color="auto" w:fill="auto"/>
            <w:vAlign w:val="center"/>
          </w:tcPr>
          <w:p w14:paraId="43512C8B" w14:textId="77777777" w:rsidR="0081063F" w:rsidRPr="003C0DD8" w:rsidRDefault="0081063F" w:rsidP="0081063F">
            <w:pPr>
              <w:jc w:val="center"/>
              <w:rPr>
                <w:rFonts w:ascii="Arial" w:hAnsi="Arial" w:cs="Arial"/>
                <w:b/>
                <w:bCs/>
                <w:sz w:val="16"/>
                <w:szCs w:val="16"/>
                <w:lang w:val="es-BO" w:eastAsia="es-ES"/>
              </w:rPr>
            </w:pPr>
          </w:p>
        </w:tc>
      </w:tr>
      <w:tr w:rsidR="0081063F" w:rsidRPr="003C0DD8" w14:paraId="78D486B8" w14:textId="77777777" w:rsidTr="00675391">
        <w:trPr>
          <w:trHeight w:val="300"/>
        </w:trPr>
        <w:tc>
          <w:tcPr>
            <w:tcW w:w="5228" w:type="dxa"/>
            <w:shd w:val="clear" w:color="auto" w:fill="auto"/>
            <w:vAlign w:val="center"/>
          </w:tcPr>
          <w:p w14:paraId="5AC5DC67" w14:textId="0A9B5F0B" w:rsidR="0081063F" w:rsidRPr="003C0DD8" w:rsidRDefault="0081063F" w:rsidP="0081063F">
            <w:pPr>
              <w:numPr>
                <w:ilvl w:val="0"/>
                <w:numId w:val="7"/>
              </w:numPr>
              <w:jc w:val="both"/>
              <w:rPr>
                <w:rFonts w:ascii="Arial" w:hAnsi="Arial" w:cs="Arial"/>
                <w:b/>
                <w:sz w:val="16"/>
                <w:lang w:val="es-BO"/>
              </w:rPr>
            </w:pPr>
            <w:r w:rsidRPr="003C0DD8">
              <w:rPr>
                <w:rFonts w:ascii="Arial" w:hAnsi="Arial" w:cs="Arial"/>
                <w:bCs/>
                <w:sz w:val="16"/>
                <w:szCs w:val="16"/>
                <w:lang w:val="es-BO" w:eastAsia="es-ES"/>
              </w:rPr>
              <w:t>Otras Especificaciones, de acuerdo a las especificaciones técnicas.</w:t>
            </w:r>
          </w:p>
        </w:tc>
        <w:tc>
          <w:tcPr>
            <w:tcW w:w="774" w:type="dxa"/>
            <w:shd w:val="clear" w:color="auto" w:fill="auto"/>
            <w:vAlign w:val="center"/>
          </w:tcPr>
          <w:p w14:paraId="73A53375" w14:textId="77777777" w:rsidR="0081063F" w:rsidRPr="003C0DD8" w:rsidRDefault="0081063F" w:rsidP="0081063F">
            <w:pPr>
              <w:jc w:val="center"/>
              <w:rPr>
                <w:rFonts w:ascii="Arial" w:hAnsi="Arial" w:cs="Arial"/>
                <w:b/>
                <w:bCs/>
                <w:sz w:val="16"/>
                <w:szCs w:val="16"/>
                <w:lang w:val="es-BO" w:eastAsia="es-ES"/>
              </w:rPr>
            </w:pPr>
          </w:p>
        </w:tc>
        <w:tc>
          <w:tcPr>
            <w:tcW w:w="774" w:type="dxa"/>
            <w:shd w:val="clear" w:color="auto" w:fill="auto"/>
            <w:vAlign w:val="center"/>
          </w:tcPr>
          <w:p w14:paraId="23B3F9C1" w14:textId="77777777" w:rsidR="0081063F" w:rsidRPr="003C0DD8" w:rsidRDefault="0081063F" w:rsidP="0081063F">
            <w:pPr>
              <w:jc w:val="center"/>
              <w:rPr>
                <w:rFonts w:ascii="Arial" w:hAnsi="Arial" w:cs="Arial"/>
                <w:b/>
                <w:bCs/>
                <w:sz w:val="16"/>
                <w:szCs w:val="16"/>
                <w:lang w:val="es-BO" w:eastAsia="es-ES"/>
              </w:rPr>
            </w:pPr>
          </w:p>
        </w:tc>
        <w:tc>
          <w:tcPr>
            <w:tcW w:w="774" w:type="dxa"/>
            <w:shd w:val="clear" w:color="auto" w:fill="auto"/>
            <w:vAlign w:val="center"/>
          </w:tcPr>
          <w:p w14:paraId="4A812A78" w14:textId="77777777" w:rsidR="0081063F" w:rsidRPr="003C0DD8" w:rsidRDefault="0081063F" w:rsidP="0081063F">
            <w:pPr>
              <w:jc w:val="center"/>
              <w:rPr>
                <w:rFonts w:ascii="Arial" w:hAnsi="Arial" w:cs="Arial"/>
                <w:b/>
                <w:bCs/>
                <w:sz w:val="16"/>
                <w:szCs w:val="16"/>
                <w:lang w:val="es-BO" w:eastAsia="es-ES"/>
              </w:rPr>
            </w:pPr>
          </w:p>
        </w:tc>
        <w:tc>
          <w:tcPr>
            <w:tcW w:w="774" w:type="dxa"/>
            <w:shd w:val="clear" w:color="auto" w:fill="auto"/>
            <w:vAlign w:val="center"/>
          </w:tcPr>
          <w:p w14:paraId="584710C3" w14:textId="77777777" w:rsidR="0081063F" w:rsidRPr="003C0DD8" w:rsidRDefault="0081063F" w:rsidP="0081063F">
            <w:pPr>
              <w:jc w:val="center"/>
              <w:rPr>
                <w:rFonts w:ascii="Arial" w:hAnsi="Arial" w:cs="Arial"/>
                <w:b/>
                <w:bCs/>
                <w:sz w:val="16"/>
                <w:szCs w:val="16"/>
                <w:lang w:val="es-BO" w:eastAsia="es-ES"/>
              </w:rPr>
            </w:pPr>
          </w:p>
        </w:tc>
        <w:tc>
          <w:tcPr>
            <w:tcW w:w="774" w:type="dxa"/>
            <w:shd w:val="clear" w:color="auto" w:fill="auto"/>
            <w:vAlign w:val="center"/>
          </w:tcPr>
          <w:p w14:paraId="395AFA82" w14:textId="77777777" w:rsidR="0081063F" w:rsidRPr="003C0DD8" w:rsidRDefault="0081063F" w:rsidP="0081063F">
            <w:pPr>
              <w:jc w:val="center"/>
              <w:rPr>
                <w:rFonts w:ascii="Arial" w:hAnsi="Arial" w:cs="Arial"/>
                <w:b/>
                <w:bCs/>
                <w:sz w:val="16"/>
                <w:szCs w:val="16"/>
                <w:lang w:val="es-BO" w:eastAsia="es-ES"/>
              </w:rPr>
            </w:pPr>
          </w:p>
        </w:tc>
        <w:tc>
          <w:tcPr>
            <w:tcW w:w="774" w:type="dxa"/>
            <w:shd w:val="clear" w:color="auto" w:fill="auto"/>
            <w:vAlign w:val="center"/>
          </w:tcPr>
          <w:p w14:paraId="724915C1" w14:textId="77777777" w:rsidR="0081063F" w:rsidRPr="003C0DD8" w:rsidRDefault="0081063F" w:rsidP="0081063F">
            <w:pPr>
              <w:jc w:val="center"/>
              <w:rPr>
                <w:rFonts w:ascii="Arial" w:hAnsi="Arial" w:cs="Arial"/>
                <w:b/>
                <w:bCs/>
                <w:sz w:val="16"/>
                <w:szCs w:val="16"/>
                <w:lang w:val="es-BO" w:eastAsia="es-ES"/>
              </w:rPr>
            </w:pPr>
          </w:p>
        </w:tc>
      </w:tr>
      <w:tr w:rsidR="00377B6A" w:rsidRPr="003C0DD8" w14:paraId="4E3C1EBB" w14:textId="77777777" w:rsidTr="00675391">
        <w:trPr>
          <w:trHeight w:val="300"/>
        </w:trPr>
        <w:tc>
          <w:tcPr>
            <w:tcW w:w="5228" w:type="dxa"/>
            <w:shd w:val="clear" w:color="000000" w:fill="DBE5F1"/>
            <w:vAlign w:val="center"/>
            <w:hideMark/>
          </w:tcPr>
          <w:p w14:paraId="286059D2" w14:textId="77777777" w:rsidR="00377B6A" w:rsidRPr="003C0DD8" w:rsidRDefault="0087060E" w:rsidP="009650C0">
            <w:pPr>
              <w:jc w:val="center"/>
              <w:rPr>
                <w:rFonts w:ascii="Arial" w:hAnsi="Arial" w:cs="Arial"/>
                <w:b/>
                <w:sz w:val="18"/>
                <w:szCs w:val="18"/>
                <w:lang w:val="es-BO" w:eastAsia="es-ES"/>
              </w:rPr>
            </w:pPr>
            <w:r w:rsidRPr="003C0DD8">
              <w:rPr>
                <w:rFonts w:ascii="Arial" w:hAnsi="Arial" w:cs="Arial"/>
                <w:b/>
                <w:sz w:val="18"/>
                <w:szCs w:val="18"/>
                <w:lang w:val="es-BO" w:eastAsia="es-ES"/>
              </w:rPr>
              <w:t>INDICADORES FINANCIEROS</w:t>
            </w:r>
          </w:p>
        </w:tc>
        <w:tc>
          <w:tcPr>
            <w:tcW w:w="774" w:type="dxa"/>
            <w:shd w:val="clear" w:color="000000" w:fill="DBE5F1"/>
            <w:noWrap/>
            <w:vAlign w:val="bottom"/>
            <w:hideMark/>
          </w:tcPr>
          <w:p w14:paraId="1362A170" w14:textId="77777777" w:rsidR="00377B6A" w:rsidRPr="003C0DD8" w:rsidRDefault="0087060E" w:rsidP="00377B6A">
            <w:pPr>
              <w:rPr>
                <w:rFonts w:ascii="Calibri" w:hAnsi="Calibri"/>
                <w:b/>
                <w:sz w:val="22"/>
                <w:szCs w:val="22"/>
                <w:lang w:val="es-BO" w:eastAsia="es-ES"/>
              </w:rPr>
            </w:pPr>
            <w:r w:rsidRPr="003C0DD8">
              <w:rPr>
                <w:rFonts w:ascii="Calibri" w:hAnsi="Calibri"/>
                <w:b/>
                <w:sz w:val="22"/>
                <w:szCs w:val="22"/>
                <w:lang w:val="es-BO" w:eastAsia="es-ES"/>
              </w:rPr>
              <w:t> </w:t>
            </w:r>
          </w:p>
        </w:tc>
        <w:tc>
          <w:tcPr>
            <w:tcW w:w="774" w:type="dxa"/>
            <w:shd w:val="clear" w:color="000000" w:fill="DBE5F1"/>
            <w:noWrap/>
            <w:vAlign w:val="bottom"/>
            <w:hideMark/>
          </w:tcPr>
          <w:p w14:paraId="49D7F87D" w14:textId="77777777" w:rsidR="00377B6A" w:rsidRPr="003C0DD8" w:rsidRDefault="0087060E" w:rsidP="00377B6A">
            <w:pPr>
              <w:rPr>
                <w:rFonts w:ascii="Calibri" w:hAnsi="Calibri"/>
                <w:b/>
                <w:sz w:val="22"/>
                <w:szCs w:val="22"/>
                <w:lang w:val="es-BO" w:eastAsia="es-ES"/>
              </w:rPr>
            </w:pPr>
            <w:r w:rsidRPr="003C0DD8">
              <w:rPr>
                <w:rFonts w:ascii="Calibri" w:hAnsi="Calibri"/>
                <w:b/>
                <w:sz w:val="22"/>
                <w:szCs w:val="22"/>
                <w:lang w:val="es-BO" w:eastAsia="es-ES"/>
              </w:rPr>
              <w:t> </w:t>
            </w:r>
          </w:p>
        </w:tc>
        <w:tc>
          <w:tcPr>
            <w:tcW w:w="774" w:type="dxa"/>
            <w:shd w:val="clear" w:color="000000" w:fill="DBE5F1"/>
            <w:noWrap/>
            <w:vAlign w:val="bottom"/>
            <w:hideMark/>
          </w:tcPr>
          <w:p w14:paraId="7D64B317" w14:textId="77777777" w:rsidR="00377B6A" w:rsidRPr="003C0DD8" w:rsidRDefault="0087060E" w:rsidP="00377B6A">
            <w:pPr>
              <w:rPr>
                <w:rFonts w:ascii="Calibri" w:hAnsi="Calibri"/>
                <w:b/>
                <w:sz w:val="22"/>
                <w:szCs w:val="22"/>
                <w:lang w:val="es-BO" w:eastAsia="es-ES"/>
              </w:rPr>
            </w:pPr>
            <w:r w:rsidRPr="003C0DD8">
              <w:rPr>
                <w:rFonts w:ascii="Calibri" w:hAnsi="Calibri"/>
                <w:b/>
                <w:sz w:val="22"/>
                <w:szCs w:val="22"/>
                <w:lang w:val="es-BO" w:eastAsia="es-ES"/>
              </w:rPr>
              <w:t> </w:t>
            </w:r>
          </w:p>
        </w:tc>
        <w:tc>
          <w:tcPr>
            <w:tcW w:w="774" w:type="dxa"/>
            <w:shd w:val="clear" w:color="000000" w:fill="DBE5F1"/>
            <w:noWrap/>
            <w:vAlign w:val="bottom"/>
            <w:hideMark/>
          </w:tcPr>
          <w:p w14:paraId="1B3777D6" w14:textId="77777777" w:rsidR="00377B6A" w:rsidRPr="003C0DD8" w:rsidRDefault="0087060E" w:rsidP="00377B6A">
            <w:pPr>
              <w:rPr>
                <w:rFonts w:ascii="Calibri" w:hAnsi="Calibri"/>
                <w:b/>
                <w:sz w:val="22"/>
                <w:szCs w:val="22"/>
                <w:lang w:val="es-BO" w:eastAsia="es-ES"/>
              </w:rPr>
            </w:pPr>
            <w:r w:rsidRPr="003C0DD8">
              <w:rPr>
                <w:rFonts w:ascii="Calibri" w:hAnsi="Calibri"/>
                <w:b/>
                <w:sz w:val="22"/>
                <w:szCs w:val="22"/>
                <w:lang w:val="es-BO" w:eastAsia="es-ES"/>
              </w:rPr>
              <w:t> </w:t>
            </w:r>
          </w:p>
        </w:tc>
        <w:tc>
          <w:tcPr>
            <w:tcW w:w="774" w:type="dxa"/>
            <w:shd w:val="clear" w:color="000000" w:fill="DBE5F1"/>
            <w:noWrap/>
            <w:vAlign w:val="bottom"/>
            <w:hideMark/>
          </w:tcPr>
          <w:p w14:paraId="39FD1799" w14:textId="77777777" w:rsidR="00377B6A" w:rsidRPr="003C0DD8" w:rsidRDefault="0087060E" w:rsidP="00377B6A">
            <w:pPr>
              <w:rPr>
                <w:rFonts w:ascii="Calibri" w:hAnsi="Calibri"/>
                <w:b/>
                <w:sz w:val="22"/>
                <w:szCs w:val="22"/>
                <w:lang w:val="es-BO" w:eastAsia="es-ES"/>
              </w:rPr>
            </w:pPr>
            <w:r w:rsidRPr="003C0DD8">
              <w:rPr>
                <w:rFonts w:ascii="Calibri" w:hAnsi="Calibri"/>
                <w:b/>
                <w:sz w:val="22"/>
                <w:szCs w:val="22"/>
                <w:lang w:val="es-BO" w:eastAsia="es-ES"/>
              </w:rPr>
              <w:t> </w:t>
            </w:r>
          </w:p>
        </w:tc>
        <w:tc>
          <w:tcPr>
            <w:tcW w:w="774" w:type="dxa"/>
            <w:shd w:val="clear" w:color="000000" w:fill="DBE5F1"/>
            <w:noWrap/>
            <w:vAlign w:val="bottom"/>
            <w:hideMark/>
          </w:tcPr>
          <w:p w14:paraId="3D7F0DAB" w14:textId="77777777" w:rsidR="00377B6A" w:rsidRPr="003C0DD8" w:rsidRDefault="0087060E" w:rsidP="00377B6A">
            <w:pPr>
              <w:rPr>
                <w:rFonts w:ascii="Calibri" w:hAnsi="Calibri"/>
                <w:b/>
                <w:sz w:val="22"/>
                <w:szCs w:val="22"/>
                <w:lang w:val="es-BO" w:eastAsia="es-ES"/>
              </w:rPr>
            </w:pPr>
            <w:r w:rsidRPr="003C0DD8">
              <w:rPr>
                <w:rFonts w:ascii="Calibri" w:hAnsi="Calibri"/>
                <w:b/>
                <w:sz w:val="22"/>
                <w:szCs w:val="22"/>
                <w:lang w:val="es-BO" w:eastAsia="es-ES"/>
              </w:rPr>
              <w:t> </w:t>
            </w:r>
          </w:p>
        </w:tc>
      </w:tr>
      <w:tr w:rsidR="009650C0" w:rsidRPr="003C0DD8" w14:paraId="12D10376" w14:textId="77777777" w:rsidTr="00675391">
        <w:trPr>
          <w:trHeight w:val="663"/>
        </w:trPr>
        <w:tc>
          <w:tcPr>
            <w:tcW w:w="5228" w:type="dxa"/>
            <w:shd w:val="clear" w:color="auto" w:fill="auto"/>
            <w:vAlign w:val="center"/>
            <w:hideMark/>
          </w:tcPr>
          <w:p w14:paraId="7373BBF4" w14:textId="77777777" w:rsidR="009650C0" w:rsidRPr="003C0DD8" w:rsidRDefault="009650C0" w:rsidP="003A2419">
            <w:pPr>
              <w:numPr>
                <w:ilvl w:val="0"/>
                <w:numId w:val="7"/>
              </w:numPr>
              <w:jc w:val="both"/>
              <w:rPr>
                <w:rFonts w:ascii="Arial" w:hAnsi="Arial" w:cs="Arial"/>
                <w:b/>
                <w:bCs/>
                <w:sz w:val="16"/>
                <w:szCs w:val="16"/>
                <w:lang w:val="es-BO" w:eastAsia="es-ES"/>
              </w:rPr>
            </w:pPr>
            <w:r w:rsidRPr="003C0DD8">
              <w:rPr>
                <w:rFonts w:ascii="Arial" w:hAnsi="Arial" w:cs="Arial"/>
                <w:b/>
                <w:sz w:val="16"/>
                <w:lang w:val="es-BO"/>
              </w:rPr>
              <w:t>Margen</w:t>
            </w:r>
            <w:r w:rsidRPr="003C0DD8">
              <w:rPr>
                <w:rFonts w:ascii="Arial" w:hAnsi="Arial" w:cs="Arial"/>
                <w:b/>
                <w:bCs/>
                <w:sz w:val="16"/>
                <w:szCs w:val="16"/>
                <w:lang w:val="es-BO" w:eastAsia="es-ES"/>
              </w:rPr>
              <w:t xml:space="preserve"> de Solvencia (Certificado Único emitido por la APS)</w:t>
            </w:r>
          </w:p>
          <w:p w14:paraId="39FE7F8B" w14:textId="4337CF4B" w:rsidR="009650C0" w:rsidRPr="003C0DD8" w:rsidRDefault="009650C0" w:rsidP="00755D63">
            <w:pPr>
              <w:ind w:left="360"/>
              <w:jc w:val="both"/>
              <w:rPr>
                <w:rFonts w:ascii="Arial" w:hAnsi="Arial" w:cs="Arial"/>
                <w:bCs/>
                <w:sz w:val="16"/>
                <w:szCs w:val="16"/>
                <w:lang w:val="es-BO" w:eastAsia="es-ES"/>
              </w:rPr>
            </w:pPr>
            <w:r w:rsidRPr="003C0DD8">
              <w:rPr>
                <w:rFonts w:ascii="Arial" w:hAnsi="Arial" w:cs="Arial"/>
                <w:sz w:val="16"/>
                <w:szCs w:val="16"/>
                <w:lang w:val="es-BO" w:eastAsia="es-ES"/>
              </w:rPr>
              <w:t xml:space="preserve">Si el Patrimonio Técnico del Proponente   &gt;= Margen de Solvencia Requerido entonces </w:t>
            </w:r>
            <w:r w:rsidRPr="003C0DD8">
              <w:rPr>
                <w:rFonts w:ascii="Arial" w:hAnsi="Arial" w:cs="Arial"/>
                <w:b/>
                <w:bCs/>
                <w:sz w:val="16"/>
                <w:szCs w:val="16"/>
                <w:lang w:val="es-BO" w:eastAsia="es-ES"/>
              </w:rPr>
              <w:t xml:space="preserve">CUMPLE </w:t>
            </w:r>
            <w:r w:rsidRPr="003C0DD8">
              <w:rPr>
                <w:rFonts w:ascii="Arial" w:hAnsi="Arial" w:cs="Arial"/>
                <w:sz w:val="16"/>
                <w:szCs w:val="16"/>
                <w:lang w:val="es-BO" w:eastAsia="es-ES"/>
              </w:rPr>
              <w:t>este indicador.</w:t>
            </w:r>
          </w:p>
        </w:tc>
        <w:tc>
          <w:tcPr>
            <w:tcW w:w="774" w:type="dxa"/>
            <w:shd w:val="clear" w:color="auto" w:fill="auto"/>
            <w:vAlign w:val="center"/>
            <w:hideMark/>
          </w:tcPr>
          <w:p w14:paraId="736FD3BB" w14:textId="77777777" w:rsidR="009650C0" w:rsidRPr="003C0DD8" w:rsidRDefault="009650C0" w:rsidP="00377B6A">
            <w:pPr>
              <w:jc w:val="center"/>
              <w:rPr>
                <w:rFonts w:ascii="Arial" w:hAnsi="Arial" w:cs="Arial"/>
                <w:b/>
                <w:bCs/>
                <w:sz w:val="16"/>
                <w:szCs w:val="16"/>
                <w:lang w:val="es-BO" w:eastAsia="es-ES"/>
              </w:rPr>
            </w:pPr>
            <w:r w:rsidRPr="003C0DD8">
              <w:rPr>
                <w:rFonts w:ascii="Arial" w:hAnsi="Arial" w:cs="Arial"/>
                <w:b/>
                <w:bCs/>
                <w:sz w:val="16"/>
                <w:szCs w:val="16"/>
                <w:lang w:val="es-BO" w:eastAsia="es-ES"/>
              </w:rPr>
              <w:t> </w:t>
            </w:r>
          </w:p>
          <w:p w14:paraId="241A9DC7" w14:textId="77777777" w:rsidR="009650C0" w:rsidRPr="003C0DD8" w:rsidRDefault="009650C0" w:rsidP="00377B6A">
            <w:pPr>
              <w:jc w:val="center"/>
              <w:rPr>
                <w:rFonts w:ascii="Arial" w:hAnsi="Arial" w:cs="Arial"/>
                <w:b/>
                <w:bCs/>
                <w:sz w:val="16"/>
                <w:szCs w:val="16"/>
                <w:lang w:val="es-BO" w:eastAsia="es-ES"/>
              </w:rPr>
            </w:pPr>
            <w:r w:rsidRPr="003C0DD8">
              <w:rPr>
                <w:rFonts w:ascii="Arial" w:hAnsi="Arial" w:cs="Arial"/>
                <w:b/>
                <w:bCs/>
                <w:sz w:val="16"/>
                <w:szCs w:val="16"/>
                <w:lang w:val="es-BO" w:eastAsia="es-ES"/>
              </w:rPr>
              <w:t> </w:t>
            </w:r>
          </w:p>
        </w:tc>
        <w:tc>
          <w:tcPr>
            <w:tcW w:w="774" w:type="dxa"/>
            <w:shd w:val="clear" w:color="auto" w:fill="auto"/>
            <w:vAlign w:val="center"/>
            <w:hideMark/>
          </w:tcPr>
          <w:p w14:paraId="2C23A40D" w14:textId="77777777" w:rsidR="009650C0" w:rsidRPr="003C0DD8" w:rsidRDefault="009650C0" w:rsidP="00377B6A">
            <w:pPr>
              <w:jc w:val="center"/>
              <w:rPr>
                <w:rFonts w:ascii="Arial" w:hAnsi="Arial" w:cs="Arial"/>
                <w:b/>
                <w:bCs/>
                <w:sz w:val="16"/>
                <w:szCs w:val="16"/>
                <w:lang w:val="es-BO" w:eastAsia="es-ES"/>
              </w:rPr>
            </w:pPr>
            <w:r w:rsidRPr="003C0DD8">
              <w:rPr>
                <w:rFonts w:ascii="Arial" w:hAnsi="Arial" w:cs="Arial"/>
                <w:b/>
                <w:bCs/>
                <w:sz w:val="16"/>
                <w:szCs w:val="16"/>
                <w:lang w:val="es-BO" w:eastAsia="es-ES"/>
              </w:rPr>
              <w:t> </w:t>
            </w:r>
          </w:p>
          <w:p w14:paraId="6E594882" w14:textId="77777777" w:rsidR="009650C0" w:rsidRPr="003C0DD8" w:rsidRDefault="009650C0" w:rsidP="00377B6A">
            <w:pPr>
              <w:jc w:val="center"/>
              <w:rPr>
                <w:rFonts w:ascii="Arial" w:hAnsi="Arial" w:cs="Arial"/>
                <w:b/>
                <w:bCs/>
                <w:sz w:val="16"/>
                <w:szCs w:val="16"/>
                <w:lang w:val="es-BO" w:eastAsia="es-ES"/>
              </w:rPr>
            </w:pPr>
            <w:r w:rsidRPr="003C0DD8">
              <w:rPr>
                <w:rFonts w:ascii="Arial" w:hAnsi="Arial" w:cs="Arial"/>
                <w:b/>
                <w:bCs/>
                <w:sz w:val="16"/>
                <w:szCs w:val="16"/>
                <w:lang w:val="es-BO" w:eastAsia="es-ES"/>
              </w:rPr>
              <w:t> </w:t>
            </w:r>
          </w:p>
        </w:tc>
        <w:tc>
          <w:tcPr>
            <w:tcW w:w="774" w:type="dxa"/>
            <w:shd w:val="clear" w:color="auto" w:fill="auto"/>
            <w:vAlign w:val="center"/>
            <w:hideMark/>
          </w:tcPr>
          <w:p w14:paraId="723F8F7F" w14:textId="77777777" w:rsidR="009650C0" w:rsidRPr="003C0DD8" w:rsidRDefault="009650C0" w:rsidP="00377B6A">
            <w:pPr>
              <w:jc w:val="center"/>
              <w:rPr>
                <w:rFonts w:ascii="Arial" w:hAnsi="Arial" w:cs="Arial"/>
                <w:b/>
                <w:bCs/>
                <w:sz w:val="16"/>
                <w:szCs w:val="16"/>
                <w:lang w:val="es-BO" w:eastAsia="es-ES"/>
              </w:rPr>
            </w:pPr>
            <w:r w:rsidRPr="003C0DD8">
              <w:rPr>
                <w:rFonts w:ascii="Arial" w:hAnsi="Arial" w:cs="Arial"/>
                <w:b/>
                <w:bCs/>
                <w:sz w:val="16"/>
                <w:szCs w:val="16"/>
                <w:lang w:val="es-BO" w:eastAsia="es-ES"/>
              </w:rPr>
              <w:t> </w:t>
            </w:r>
          </w:p>
          <w:p w14:paraId="0B70E71D" w14:textId="77777777" w:rsidR="009650C0" w:rsidRPr="003C0DD8" w:rsidRDefault="009650C0" w:rsidP="00377B6A">
            <w:pPr>
              <w:jc w:val="center"/>
              <w:rPr>
                <w:rFonts w:ascii="Arial" w:hAnsi="Arial" w:cs="Arial"/>
                <w:b/>
                <w:bCs/>
                <w:sz w:val="16"/>
                <w:szCs w:val="16"/>
                <w:lang w:val="es-BO" w:eastAsia="es-ES"/>
              </w:rPr>
            </w:pPr>
            <w:r w:rsidRPr="003C0DD8">
              <w:rPr>
                <w:rFonts w:ascii="Arial" w:hAnsi="Arial" w:cs="Arial"/>
                <w:b/>
                <w:bCs/>
                <w:sz w:val="16"/>
                <w:szCs w:val="16"/>
                <w:lang w:val="es-BO" w:eastAsia="es-ES"/>
              </w:rPr>
              <w:t> </w:t>
            </w:r>
          </w:p>
        </w:tc>
        <w:tc>
          <w:tcPr>
            <w:tcW w:w="774" w:type="dxa"/>
            <w:shd w:val="clear" w:color="auto" w:fill="auto"/>
            <w:vAlign w:val="center"/>
            <w:hideMark/>
          </w:tcPr>
          <w:p w14:paraId="055EED46" w14:textId="77777777" w:rsidR="009650C0" w:rsidRPr="003C0DD8" w:rsidRDefault="009650C0" w:rsidP="00377B6A">
            <w:pPr>
              <w:jc w:val="center"/>
              <w:rPr>
                <w:rFonts w:ascii="Arial" w:hAnsi="Arial" w:cs="Arial"/>
                <w:b/>
                <w:bCs/>
                <w:sz w:val="16"/>
                <w:szCs w:val="16"/>
                <w:lang w:val="es-BO" w:eastAsia="es-ES"/>
              </w:rPr>
            </w:pPr>
            <w:r w:rsidRPr="003C0DD8">
              <w:rPr>
                <w:rFonts w:ascii="Arial" w:hAnsi="Arial" w:cs="Arial"/>
                <w:b/>
                <w:bCs/>
                <w:sz w:val="16"/>
                <w:szCs w:val="16"/>
                <w:lang w:val="es-BO" w:eastAsia="es-ES"/>
              </w:rPr>
              <w:t> </w:t>
            </w:r>
          </w:p>
          <w:p w14:paraId="25C15093" w14:textId="77777777" w:rsidR="009650C0" w:rsidRPr="003C0DD8" w:rsidRDefault="009650C0" w:rsidP="00377B6A">
            <w:pPr>
              <w:jc w:val="center"/>
              <w:rPr>
                <w:rFonts w:ascii="Arial" w:hAnsi="Arial" w:cs="Arial"/>
                <w:b/>
                <w:bCs/>
                <w:sz w:val="16"/>
                <w:szCs w:val="16"/>
                <w:lang w:val="es-BO" w:eastAsia="es-ES"/>
              </w:rPr>
            </w:pPr>
            <w:r w:rsidRPr="003C0DD8">
              <w:rPr>
                <w:rFonts w:ascii="Arial" w:hAnsi="Arial" w:cs="Arial"/>
                <w:b/>
                <w:bCs/>
                <w:sz w:val="16"/>
                <w:szCs w:val="16"/>
                <w:lang w:val="es-BO" w:eastAsia="es-ES"/>
              </w:rPr>
              <w:t> </w:t>
            </w:r>
          </w:p>
        </w:tc>
        <w:tc>
          <w:tcPr>
            <w:tcW w:w="774" w:type="dxa"/>
            <w:shd w:val="clear" w:color="auto" w:fill="auto"/>
            <w:vAlign w:val="center"/>
            <w:hideMark/>
          </w:tcPr>
          <w:p w14:paraId="043CEF72" w14:textId="77777777" w:rsidR="009650C0" w:rsidRPr="003C0DD8" w:rsidRDefault="009650C0" w:rsidP="00377B6A">
            <w:pPr>
              <w:jc w:val="center"/>
              <w:rPr>
                <w:rFonts w:ascii="Arial" w:hAnsi="Arial" w:cs="Arial"/>
                <w:b/>
                <w:bCs/>
                <w:sz w:val="16"/>
                <w:szCs w:val="16"/>
                <w:lang w:val="es-BO" w:eastAsia="es-ES"/>
              </w:rPr>
            </w:pPr>
            <w:r w:rsidRPr="003C0DD8">
              <w:rPr>
                <w:rFonts w:ascii="Arial" w:hAnsi="Arial" w:cs="Arial"/>
                <w:b/>
                <w:bCs/>
                <w:sz w:val="16"/>
                <w:szCs w:val="16"/>
                <w:lang w:val="es-BO" w:eastAsia="es-ES"/>
              </w:rPr>
              <w:t> </w:t>
            </w:r>
          </w:p>
          <w:p w14:paraId="30BAAC4D" w14:textId="77777777" w:rsidR="009650C0" w:rsidRPr="003C0DD8" w:rsidRDefault="009650C0" w:rsidP="00377B6A">
            <w:pPr>
              <w:jc w:val="center"/>
              <w:rPr>
                <w:rFonts w:ascii="Arial" w:hAnsi="Arial" w:cs="Arial"/>
                <w:b/>
                <w:bCs/>
                <w:sz w:val="16"/>
                <w:szCs w:val="16"/>
                <w:lang w:val="es-BO" w:eastAsia="es-ES"/>
              </w:rPr>
            </w:pPr>
            <w:r w:rsidRPr="003C0DD8">
              <w:rPr>
                <w:rFonts w:ascii="Arial" w:hAnsi="Arial" w:cs="Arial"/>
                <w:b/>
                <w:bCs/>
                <w:sz w:val="16"/>
                <w:szCs w:val="16"/>
                <w:lang w:val="es-BO" w:eastAsia="es-ES"/>
              </w:rPr>
              <w:t> </w:t>
            </w:r>
          </w:p>
        </w:tc>
        <w:tc>
          <w:tcPr>
            <w:tcW w:w="774" w:type="dxa"/>
            <w:shd w:val="clear" w:color="auto" w:fill="auto"/>
            <w:vAlign w:val="center"/>
            <w:hideMark/>
          </w:tcPr>
          <w:p w14:paraId="0470CF2E" w14:textId="77777777" w:rsidR="009650C0" w:rsidRPr="003C0DD8" w:rsidRDefault="009650C0" w:rsidP="00377B6A">
            <w:pPr>
              <w:jc w:val="center"/>
              <w:rPr>
                <w:rFonts w:ascii="Arial" w:hAnsi="Arial" w:cs="Arial"/>
                <w:b/>
                <w:bCs/>
                <w:sz w:val="16"/>
                <w:szCs w:val="16"/>
                <w:lang w:val="es-BO" w:eastAsia="es-ES"/>
              </w:rPr>
            </w:pPr>
            <w:r w:rsidRPr="003C0DD8">
              <w:rPr>
                <w:rFonts w:ascii="Arial" w:hAnsi="Arial" w:cs="Arial"/>
                <w:b/>
                <w:bCs/>
                <w:sz w:val="16"/>
                <w:szCs w:val="16"/>
                <w:lang w:val="es-BO" w:eastAsia="es-ES"/>
              </w:rPr>
              <w:t> </w:t>
            </w:r>
          </w:p>
          <w:p w14:paraId="76C8DCF1" w14:textId="77777777" w:rsidR="009650C0" w:rsidRPr="003C0DD8" w:rsidRDefault="009650C0" w:rsidP="00377B6A">
            <w:pPr>
              <w:jc w:val="center"/>
              <w:rPr>
                <w:rFonts w:ascii="Arial" w:hAnsi="Arial" w:cs="Arial"/>
                <w:b/>
                <w:bCs/>
                <w:sz w:val="16"/>
                <w:szCs w:val="16"/>
                <w:lang w:val="es-BO" w:eastAsia="es-ES"/>
              </w:rPr>
            </w:pPr>
            <w:r w:rsidRPr="003C0DD8">
              <w:rPr>
                <w:rFonts w:ascii="Arial" w:hAnsi="Arial" w:cs="Arial"/>
                <w:b/>
                <w:bCs/>
                <w:sz w:val="16"/>
                <w:szCs w:val="16"/>
                <w:lang w:val="es-BO" w:eastAsia="es-ES"/>
              </w:rPr>
              <w:t> </w:t>
            </w:r>
          </w:p>
        </w:tc>
      </w:tr>
      <w:tr w:rsidR="009650C0" w:rsidRPr="003C0DD8" w14:paraId="7074C13F" w14:textId="77777777" w:rsidTr="00675391">
        <w:trPr>
          <w:trHeight w:val="1472"/>
        </w:trPr>
        <w:tc>
          <w:tcPr>
            <w:tcW w:w="5228" w:type="dxa"/>
            <w:shd w:val="clear" w:color="auto" w:fill="auto"/>
            <w:vAlign w:val="center"/>
            <w:hideMark/>
          </w:tcPr>
          <w:p w14:paraId="777E8DB8" w14:textId="77777777" w:rsidR="009650C0" w:rsidRPr="003C0DD8" w:rsidRDefault="009650C0" w:rsidP="003A2419">
            <w:pPr>
              <w:numPr>
                <w:ilvl w:val="0"/>
                <w:numId w:val="7"/>
              </w:numPr>
              <w:jc w:val="both"/>
              <w:rPr>
                <w:rFonts w:ascii="Arial" w:hAnsi="Arial" w:cs="Arial"/>
                <w:b/>
                <w:sz w:val="16"/>
                <w:lang w:val="es-BO"/>
              </w:rPr>
            </w:pPr>
            <w:r w:rsidRPr="003C0DD8">
              <w:rPr>
                <w:rFonts w:ascii="Arial" w:hAnsi="Arial" w:cs="Arial"/>
                <w:b/>
                <w:sz w:val="16"/>
                <w:lang w:val="es-BO"/>
              </w:rPr>
              <w:t>Adecuación de las inversiones (Certificado Único emitido por la APS)</w:t>
            </w:r>
          </w:p>
          <w:p w14:paraId="4D0FD377" w14:textId="77777777" w:rsidR="009650C0" w:rsidRPr="003C0DD8" w:rsidRDefault="009650C0" w:rsidP="009650C0">
            <w:pPr>
              <w:ind w:left="360"/>
              <w:jc w:val="both"/>
              <w:rPr>
                <w:rFonts w:ascii="Arial" w:hAnsi="Arial" w:cs="Arial"/>
                <w:b/>
                <w:bCs/>
                <w:sz w:val="16"/>
                <w:szCs w:val="16"/>
                <w:lang w:val="es-BO" w:eastAsia="es-ES"/>
              </w:rPr>
            </w:pPr>
            <w:r w:rsidRPr="003C0DD8">
              <w:rPr>
                <w:rFonts w:ascii="Arial" w:hAnsi="Arial" w:cs="Arial"/>
                <w:sz w:val="16"/>
                <w:szCs w:val="16"/>
                <w:lang w:val="es-BO" w:eastAsia="es-ES"/>
              </w:rPr>
              <w:t xml:space="preserve">Si la Entidad  Aseguradora cumple tanto con el monto que debe tener en el Rubro de Inversiones como con la diversificación que establece la normativa de la instancia competente, o se encuentra dentro el plazo otorgado por la misma para subsanar el incumplimiento en los límites de inversión, este indicador </w:t>
            </w:r>
            <w:r w:rsidRPr="003C0DD8">
              <w:rPr>
                <w:rFonts w:ascii="Arial" w:hAnsi="Arial" w:cs="Arial"/>
                <w:b/>
                <w:bCs/>
                <w:sz w:val="16"/>
                <w:szCs w:val="16"/>
                <w:lang w:val="es-BO" w:eastAsia="es-ES"/>
              </w:rPr>
              <w:t>CUMPLE.</w:t>
            </w:r>
          </w:p>
        </w:tc>
        <w:tc>
          <w:tcPr>
            <w:tcW w:w="774" w:type="dxa"/>
            <w:shd w:val="clear" w:color="auto" w:fill="auto"/>
            <w:vAlign w:val="center"/>
            <w:hideMark/>
          </w:tcPr>
          <w:p w14:paraId="73304D60" w14:textId="77777777" w:rsidR="009650C0" w:rsidRPr="003C0DD8" w:rsidRDefault="009650C0" w:rsidP="00377B6A">
            <w:pPr>
              <w:jc w:val="center"/>
              <w:rPr>
                <w:rFonts w:ascii="Arial" w:hAnsi="Arial" w:cs="Arial"/>
                <w:b/>
                <w:bCs/>
                <w:sz w:val="16"/>
                <w:szCs w:val="16"/>
                <w:lang w:val="es-BO" w:eastAsia="es-ES"/>
              </w:rPr>
            </w:pPr>
            <w:r w:rsidRPr="003C0DD8">
              <w:rPr>
                <w:rFonts w:ascii="Arial" w:hAnsi="Arial" w:cs="Arial"/>
                <w:b/>
                <w:bCs/>
                <w:sz w:val="16"/>
                <w:szCs w:val="16"/>
                <w:lang w:val="es-BO" w:eastAsia="es-ES"/>
              </w:rPr>
              <w:t> </w:t>
            </w:r>
          </w:p>
          <w:p w14:paraId="1F155137" w14:textId="77777777" w:rsidR="009650C0" w:rsidRPr="003C0DD8" w:rsidRDefault="009650C0" w:rsidP="00377B6A">
            <w:pPr>
              <w:jc w:val="center"/>
              <w:rPr>
                <w:rFonts w:ascii="Arial" w:hAnsi="Arial" w:cs="Arial"/>
                <w:b/>
                <w:bCs/>
                <w:sz w:val="16"/>
                <w:szCs w:val="16"/>
                <w:lang w:val="es-BO" w:eastAsia="es-ES"/>
              </w:rPr>
            </w:pPr>
            <w:r w:rsidRPr="003C0DD8">
              <w:rPr>
                <w:rFonts w:ascii="Arial" w:hAnsi="Arial" w:cs="Arial"/>
                <w:b/>
                <w:bCs/>
                <w:sz w:val="16"/>
                <w:szCs w:val="16"/>
                <w:lang w:val="es-BO" w:eastAsia="es-ES"/>
              </w:rPr>
              <w:t> </w:t>
            </w:r>
          </w:p>
        </w:tc>
        <w:tc>
          <w:tcPr>
            <w:tcW w:w="774" w:type="dxa"/>
            <w:shd w:val="clear" w:color="auto" w:fill="auto"/>
            <w:vAlign w:val="center"/>
            <w:hideMark/>
          </w:tcPr>
          <w:p w14:paraId="0FD96FD8" w14:textId="77777777" w:rsidR="009650C0" w:rsidRPr="003C0DD8" w:rsidRDefault="009650C0" w:rsidP="00377B6A">
            <w:pPr>
              <w:jc w:val="center"/>
              <w:rPr>
                <w:rFonts w:ascii="Arial" w:hAnsi="Arial" w:cs="Arial"/>
                <w:b/>
                <w:bCs/>
                <w:sz w:val="16"/>
                <w:szCs w:val="16"/>
                <w:lang w:val="es-BO" w:eastAsia="es-ES"/>
              </w:rPr>
            </w:pPr>
            <w:r w:rsidRPr="003C0DD8">
              <w:rPr>
                <w:rFonts w:ascii="Arial" w:hAnsi="Arial" w:cs="Arial"/>
                <w:b/>
                <w:bCs/>
                <w:sz w:val="16"/>
                <w:szCs w:val="16"/>
                <w:lang w:val="es-BO" w:eastAsia="es-ES"/>
              </w:rPr>
              <w:t> </w:t>
            </w:r>
          </w:p>
          <w:p w14:paraId="23A4622D" w14:textId="77777777" w:rsidR="009650C0" w:rsidRPr="003C0DD8" w:rsidRDefault="009650C0" w:rsidP="00377B6A">
            <w:pPr>
              <w:jc w:val="center"/>
              <w:rPr>
                <w:rFonts w:ascii="Arial" w:hAnsi="Arial" w:cs="Arial"/>
                <w:b/>
                <w:bCs/>
                <w:sz w:val="16"/>
                <w:szCs w:val="16"/>
                <w:lang w:val="es-BO" w:eastAsia="es-ES"/>
              </w:rPr>
            </w:pPr>
            <w:r w:rsidRPr="003C0DD8">
              <w:rPr>
                <w:rFonts w:ascii="Arial" w:hAnsi="Arial" w:cs="Arial"/>
                <w:b/>
                <w:bCs/>
                <w:sz w:val="16"/>
                <w:szCs w:val="16"/>
                <w:lang w:val="es-BO" w:eastAsia="es-ES"/>
              </w:rPr>
              <w:t> </w:t>
            </w:r>
          </w:p>
        </w:tc>
        <w:tc>
          <w:tcPr>
            <w:tcW w:w="774" w:type="dxa"/>
            <w:shd w:val="clear" w:color="auto" w:fill="auto"/>
            <w:vAlign w:val="center"/>
            <w:hideMark/>
          </w:tcPr>
          <w:p w14:paraId="74570E5E" w14:textId="77777777" w:rsidR="009650C0" w:rsidRPr="003C0DD8" w:rsidRDefault="009650C0" w:rsidP="00377B6A">
            <w:pPr>
              <w:jc w:val="center"/>
              <w:rPr>
                <w:rFonts w:ascii="Arial" w:hAnsi="Arial" w:cs="Arial"/>
                <w:b/>
                <w:bCs/>
                <w:sz w:val="16"/>
                <w:szCs w:val="16"/>
                <w:lang w:val="es-BO" w:eastAsia="es-ES"/>
              </w:rPr>
            </w:pPr>
            <w:r w:rsidRPr="003C0DD8">
              <w:rPr>
                <w:rFonts w:ascii="Arial" w:hAnsi="Arial" w:cs="Arial"/>
                <w:b/>
                <w:bCs/>
                <w:sz w:val="16"/>
                <w:szCs w:val="16"/>
                <w:lang w:val="es-BO" w:eastAsia="es-ES"/>
              </w:rPr>
              <w:t> </w:t>
            </w:r>
          </w:p>
          <w:p w14:paraId="4ACF2AED" w14:textId="77777777" w:rsidR="009650C0" w:rsidRPr="003C0DD8" w:rsidRDefault="009650C0" w:rsidP="00377B6A">
            <w:pPr>
              <w:jc w:val="center"/>
              <w:rPr>
                <w:rFonts w:ascii="Arial" w:hAnsi="Arial" w:cs="Arial"/>
                <w:b/>
                <w:bCs/>
                <w:sz w:val="16"/>
                <w:szCs w:val="16"/>
                <w:lang w:val="es-BO" w:eastAsia="es-ES"/>
              </w:rPr>
            </w:pPr>
            <w:r w:rsidRPr="003C0DD8">
              <w:rPr>
                <w:rFonts w:ascii="Arial" w:hAnsi="Arial" w:cs="Arial"/>
                <w:b/>
                <w:bCs/>
                <w:sz w:val="16"/>
                <w:szCs w:val="16"/>
                <w:lang w:val="es-BO" w:eastAsia="es-ES"/>
              </w:rPr>
              <w:t> </w:t>
            </w:r>
          </w:p>
        </w:tc>
        <w:tc>
          <w:tcPr>
            <w:tcW w:w="774" w:type="dxa"/>
            <w:shd w:val="clear" w:color="auto" w:fill="auto"/>
            <w:vAlign w:val="center"/>
            <w:hideMark/>
          </w:tcPr>
          <w:p w14:paraId="08AEACD4" w14:textId="77777777" w:rsidR="009650C0" w:rsidRPr="003C0DD8" w:rsidRDefault="009650C0" w:rsidP="00377B6A">
            <w:pPr>
              <w:jc w:val="center"/>
              <w:rPr>
                <w:rFonts w:ascii="Arial" w:hAnsi="Arial" w:cs="Arial"/>
                <w:b/>
                <w:bCs/>
                <w:sz w:val="16"/>
                <w:szCs w:val="16"/>
                <w:lang w:val="es-BO" w:eastAsia="es-ES"/>
              </w:rPr>
            </w:pPr>
            <w:r w:rsidRPr="003C0DD8">
              <w:rPr>
                <w:rFonts w:ascii="Arial" w:hAnsi="Arial" w:cs="Arial"/>
                <w:b/>
                <w:bCs/>
                <w:sz w:val="16"/>
                <w:szCs w:val="16"/>
                <w:lang w:val="es-BO" w:eastAsia="es-ES"/>
              </w:rPr>
              <w:t> </w:t>
            </w:r>
          </w:p>
          <w:p w14:paraId="3028F59E" w14:textId="77777777" w:rsidR="009650C0" w:rsidRPr="003C0DD8" w:rsidRDefault="009650C0" w:rsidP="00377B6A">
            <w:pPr>
              <w:jc w:val="center"/>
              <w:rPr>
                <w:rFonts w:ascii="Arial" w:hAnsi="Arial" w:cs="Arial"/>
                <w:b/>
                <w:bCs/>
                <w:sz w:val="16"/>
                <w:szCs w:val="16"/>
                <w:lang w:val="es-BO" w:eastAsia="es-ES"/>
              </w:rPr>
            </w:pPr>
            <w:r w:rsidRPr="003C0DD8">
              <w:rPr>
                <w:rFonts w:ascii="Arial" w:hAnsi="Arial" w:cs="Arial"/>
                <w:b/>
                <w:bCs/>
                <w:sz w:val="16"/>
                <w:szCs w:val="16"/>
                <w:lang w:val="es-BO" w:eastAsia="es-ES"/>
              </w:rPr>
              <w:t> </w:t>
            </w:r>
          </w:p>
        </w:tc>
        <w:tc>
          <w:tcPr>
            <w:tcW w:w="774" w:type="dxa"/>
            <w:shd w:val="clear" w:color="auto" w:fill="auto"/>
            <w:vAlign w:val="center"/>
            <w:hideMark/>
          </w:tcPr>
          <w:p w14:paraId="2E637582" w14:textId="77777777" w:rsidR="009650C0" w:rsidRPr="003C0DD8" w:rsidRDefault="009650C0" w:rsidP="00377B6A">
            <w:pPr>
              <w:jc w:val="center"/>
              <w:rPr>
                <w:rFonts w:ascii="Arial" w:hAnsi="Arial" w:cs="Arial"/>
                <w:b/>
                <w:bCs/>
                <w:sz w:val="16"/>
                <w:szCs w:val="16"/>
                <w:lang w:val="es-BO" w:eastAsia="es-ES"/>
              </w:rPr>
            </w:pPr>
            <w:r w:rsidRPr="003C0DD8">
              <w:rPr>
                <w:rFonts w:ascii="Arial" w:hAnsi="Arial" w:cs="Arial"/>
                <w:b/>
                <w:bCs/>
                <w:sz w:val="16"/>
                <w:szCs w:val="16"/>
                <w:lang w:val="es-BO" w:eastAsia="es-ES"/>
              </w:rPr>
              <w:t> </w:t>
            </w:r>
          </w:p>
          <w:p w14:paraId="389FBE2A" w14:textId="77777777" w:rsidR="009650C0" w:rsidRPr="003C0DD8" w:rsidRDefault="009650C0" w:rsidP="00377B6A">
            <w:pPr>
              <w:jc w:val="center"/>
              <w:rPr>
                <w:rFonts w:ascii="Arial" w:hAnsi="Arial" w:cs="Arial"/>
                <w:b/>
                <w:bCs/>
                <w:sz w:val="16"/>
                <w:szCs w:val="16"/>
                <w:lang w:val="es-BO" w:eastAsia="es-ES"/>
              </w:rPr>
            </w:pPr>
            <w:r w:rsidRPr="003C0DD8">
              <w:rPr>
                <w:rFonts w:ascii="Arial" w:hAnsi="Arial" w:cs="Arial"/>
                <w:b/>
                <w:bCs/>
                <w:sz w:val="16"/>
                <w:szCs w:val="16"/>
                <w:lang w:val="es-BO" w:eastAsia="es-ES"/>
              </w:rPr>
              <w:t> </w:t>
            </w:r>
          </w:p>
        </w:tc>
        <w:tc>
          <w:tcPr>
            <w:tcW w:w="774" w:type="dxa"/>
            <w:shd w:val="clear" w:color="auto" w:fill="auto"/>
            <w:vAlign w:val="center"/>
            <w:hideMark/>
          </w:tcPr>
          <w:p w14:paraId="634F251A" w14:textId="77777777" w:rsidR="009650C0" w:rsidRPr="003C0DD8" w:rsidRDefault="009650C0" w:rsidP="00377B6A">
            <w:pPr>
              <w:jc w:val="center"/>
              <w:rPr>
                <w:rFonts w:ascii="Arial" w:hAnsi="Arial" w:cs="Arial"/>
                <w:b/>
                <w:bCs/>
                <w:sz w:val="16"/>
                <w:szCs w:val="16"/>
                <w:lang w:val="es-BO" w:eastAsia="es-ES"/>
              </w:rPr>
            </w:pPr>
            <w:r w:rsidRPr="003C0DD8">
              <w:rPr>
                <w:rFonts w:ascii="Arial" w:hAnsi="Arial" w:cs="Arial"/>
                <w:b/>
                <w:bCs/>
                <w:sz w:val="16"/>
                <w:szCs w:val="16"/>
                <w:lang w:val="es-BO" w:eastAsia="es-ES"/>
              </w:rPr>
              <w:t> </w:t>
            </w:r>
          </w:p>
          <w:p w14:paraId="6E4F3A19" w14:textId="77777777" w:rsidR="009650C0" w:rsidRPr="003C0DD8" w:rsidRDefault="009650C0" w:rsidP="00377B6A">
            <w:pPr>
              <w:jc w:val="center"/>
              <w:rPr>
                <w:rFonts w:ascii="Arial" w:hAnsi="Arial" w:cs="Arial"/>
                <w:b/>
                <w:bCs/>
                <w:sz w:val="16"/>
                <w:szCs w:val="16"/>
                <w:lang w:val="es-BO" w:eastAsia="es-ES"/>
              </w:rPr>
            </w:pPr>
            <w:r w:rsidRPr="003C0DD8">
              <w:rPr>
                <w:rFonts w:ascii="Arial" w:hAnsi="Arial" w:cs="Arial"/>
                <w:b/>
                <w:bCs/>
                <w:sz w:val="16"/>
                <w:szCs w:val="16"/>
                <w:lang w:val="es-BO" w:eastAsia="es-ES"/>
              </w:rPr>
              <w:t> </w:t>
            </w:r>
          </w:p>
        </w:tc>
      </w:tr>
      <w:tr w:rsidR="00377B6A" w:rsidRPr="003C0DD8" w14:paraId="1B4A9521" w14:textId="77777777" w:rsidTr="0007271A">
        <w:trPr>
          <w:trHeight w:val="315"/>
        </w:trPr>
        <w:tc>
          <w:tcPr>
            <w:tcW w:w="5228" w:type="dxa"/>
            <w:shd w:val="clear" w:color="000000" w:fill="DBE5F1"/>
            <w:vAlign w:val="center"/>
            <w:hideMark/>
          </w:tcPr>
          <w:p w14:paraId="0B5F4F67" w14:textId="77777777" w:rsidR="00377B6A" w:rsidRPr="003C0DD8" w:rsidRDefault="00377B6A" w:rsidP="00377B6A">
            <w:pPr>
              <w:jc w:val="both"/>
              <w:rPr>
                <w:rFonts w:ascii="Arial" w:hAnsi="Arial" w:cs="Arial"/>
                <w:b/>
                <w:bCs/>
                <w:sz w:val="16"/>
                <w:szCs w:val="16"/>
                <w:lang w:val="es-BO" w:eastAsia="es-ES"/>
              </w:rPr>
            </w:pPr>
            <w:r w:rsidRPr="003C0DD8">
              <w:rPr>
                <w:rFonts w:ascii="Arial" w:hAnsi="Arial" w:cs="Arial"/>
                <w:b/>
                <w:bCs/>
                <w:sz w:val="16"/>
                <w:szCs w:val="16"/>
                <w:lang w:val="es-BO" w:eastAsia="es-ES"/>
              </w:rPr>
              <w:t xml:space="preserve">METODOLOGÍA CUMPLE/NO CUMPLE </w:t>
            </w:r>
          </w:p>
        </w:tc>
        <w:tc>
          <w:tcPr>
            <w:tcW w:w="1548" w:type="dxa"/>
            <w:gridSpan w:val="2"/>
            <w:shd w:val="clear" w:color="000000" w:fill="DBE5F1"/>
            <w:vAlign w:val="center"/>
            <w:hideMark/>
          </w:tcPr>
          <w:p w14:paraId="6275D764" w14:textId="77777777" w:rsidR="00377B6A" w:rsidRPr="003C0DD8" w:rsidRDefault="00377B6A" w:rsidP="00377B6A">
            <w:pPr>
              <w:jc w:val="center"/>
              <w:rPr>
                <w:rFonts w:ascii="Arial" w:hAnsi="Arial" w:cs="Arial"/>
                <w:b/>
                <w:bCs/>
                <w:sz w:val="16"/>
                <w:szCs w:val="16"/>
                <w:lang w:val="es-BO" w:eastAsia="es-ES"/>
              </w:rPr>
            </w:pPr>
            <w:r w:rsidRPr="003C0DD8">
              <w:rPr>
                <w:rFonts w:ascii="Arial" w:hAnsi="Arial" w:cs="Arial"/>
                <w:b/>
                <w:bCs/>
                <w:sz w:val="16"/>
                <w:szCs w:val="16"/>
                <w:lang w:val="es-BO" w:eastAsia="es-ES"/>
              </w:rPr>
              <w:t>(</w:t>
            </w:r>
            <w:r w:rsidRPr="003C0DD8">
              <w:rPr>
                <w:rFonts w:ascii="Arial" w:hAnsi="Arial" w:cs="Arial"/>
                <w:b/>
                <w:bCs/>
                <w:i/>
                <w:iCs/>
                <w:sz w:val="16"/>
                <w:szCs w:val="16"/>
                <w:lang w:val="es-BO" w:eastAsia="es-ES"/>
              </w:rPr>
              <w:t xml:space="preserve">Señalar si cumple o </w:t>
            </w:r>
            <w:r w:rsidR="004C7161" w:rsidRPr="003C0DD8">
              <w:rPr>
                <w:rFonts w:ascii="Arial" w:hAnsi="Arial" w:cs="Arial"/>
                <w:b/>
                <w:bCs/>
                <w:i/>
                <w:iCs/>
                <w:sz w:val="16"/>
                <w:szCs w:val="16"/>
                <w:lang w:val="es-BO" w:eastAsia="es-ES"/>
              </w:rPr>
              <w:t>no cumple</w:t>
            </w:r>
          </w:p>
        </w:tc>
        <w:tc>
          <w:tcPr>
            <w:tcW w:w="1548" w:type="dxa"/>
            <w:gridSpan w:val="2"/>
            <w:shd w:val="clear" w:color="000000" w:fill="DBE5F1"/>
            <w:vAlign w:val="center"/>
            <w:hideMark/>
          </w:tcPr>
          <w:p w14:paraId="5DD50146" w14:textId="77777777" w:rsidR="00377B6A" w:rsidRPr="003C0DD8" w:rsidRDefault="00377B6A" w:rsidP="00377B6A">
            <w:pPr>
              <w:jc w:val="center"/>
              <w:rPr>
                <w:rFonts w:ascii="Arial" w:hAnsi="Arial" w:cs="Arial"/>
                <w:b/>
                <w:bCs/>
                <w:sz w:val="16"/>
                <w:szCs w:val="16"/>
                <w:lang w:val="es-BO" w:eastAsia="es-ES"/>
              </w:rPr>
            </w:pPr>
            <w:r w:rsidRPr="003C0DD8">
              <w:rPr>
                <w:rFonts w:ascii="Arial" w:hAnsi="Arial" w:cs="Arial"/>
                <w:b/>
                <w:bCs/>
                <w:sz w:val="16"/>
                <w:szCs w:val="16"/>
                <w:lang w:val="es-BO" w:eastAsia="es-ES"/>
              </w:rPr>
              <w:t>(</w:t>
            </w:r>
            <w:r w:rsidRPr="003C0DD8">
              <w:rPr>
                <w:rFonts w:ascii="Arial" w:hAnsi="Arial" w:cs="Arial"/>
                <w:b/>
                <w:bCs/>
                <w:i/>
                <w:iCs/>
                <w:sz w:val="16"/>
                <w:szCs w:val="16"/>
                <w:lang w:val="es-BO" w:eastAsia="es-ES"/>
              </w:rPr>
              <w:t xml:space="preserve">Señalar si cumple o </w:t>
            </w:r>
            <w:r w:rsidR="004C7161" w:rsidRPr="003C0DD8">
              <w:rPr>
                <w:rFonts w:ascii="Arial" w:hAnsi="Arial" w:cs="Arial"/>
                <w:b/>
                <w:bCs/>
                <w:i/>
                <w:iCs/>
                <w:sz w:val="16"/>
                <w:szCs w:val="16"/>
                <w:lang w:val="es-BO" w:eastAsia="es-ES"/>
              </w:rPr>
              <w:t>no cumple</w:t>
            </w:r>
          </w:p>
        </w:tc>
        <w:tc>
          <w:tcPr>
            <w:tcW w:w="1548" w:type="dxa"/>
            <w:gridSpan w:val="2"/>
            <w:shd w:val="clear" w:color="000000" w:fill="DBE5F1"/>
            <w:vAlign w:val="center"/>
            <w:hideMark/>
          </w:tcPr>
          <w:p w14:paraId="4F9ED47D" w14:textId="77777777" w:rsidR="00377B6A" w:rsidRPr="003C0DD8" w:rsidRDefault="00377B6A" w:rsidP="00377B6A">
            <w:pPr>
              <w:jc w:val="center"/>
              <w:rPr>
                <w:rFonts w:ascii="Arial" w:hAnsi="Arial" w:cs="Arial"/>
                <w:b/>
                <w:bCs/>
                <w:sz w:val="16"/>
                <w:szCs w:val="16"/>
                <w:lang w:val="es-BO" w:eastAsia="es-ES"/>
              </w:rPr>
            </w:pPr>
            <w:r w:rsidRPr="003C0DD8">
              <w:rPr>
                <w:rFonts w:ascii="Arial" w:hAnsi="Arial" w:cs="Arial"/>
                <w:b/>
                <w:bCs/>
                <w:sz w:val="16"/>
                <w:szCs w:val="16"/>
                <w:lang w:val="es-BO" w:eastAsia="es-ES"/>
              </w:rPr>
              <w:t>(</w:t>
            </w:r>
            <w:r w:rsidRPr="003C0DD8">
              <w:rPr>
                <w:rFonts w:ascii="Arial" w:hAnsi="Arial" w:cs="Arial"/>
                <w:b/>
                <w:bCs/>
                <w:i/>
                <w:iCs/>
                <w:sz w:val="16"/>
                <w:szCs w:val="16"/>
                <w:lang w:val="es-BO" w:eastAsia="es-ES"/>
              </w:rPr>
              <w:t xml:space="preserve">Señalar si cumple o </w:t>
            </w:r>
            <w:r w:rsidR="004C7161" w:rsidRPr="003C0DD8">
              <w:rPr>
                <w:rFonts w:ascii="Arial" w:hAnsi="Arial" w:cs="Arial"/>
                <w:b/>
                <w:bCs/>
                <w:i/>
                <w:iCs/>
                <w:sz w:val="16"/>
                <w:szCs w:val="16"/>
                <w:lang w:val="es-BO" w:eastAsia="es-ES"/>
              </w:rPr>
              <w:t>no cumple</w:t>
            </w:r>
          </w:p>
        </w:tc>
      </w:tr>
    </w:tbl>
    <w:p w14:paraId="1747E50A" w14:textId="77777777" w:rsidR="002F58AE" w:rsidRPr="003C0DD8" w:rsidRDefault="002F58AE" w:rsidP="001C01D3">
      <w:pPr>
        <w:jc w:val="both"/>
        <w:rPr>
          <w:rFonts w:ascii="Verdana" w:hAnsi="Verdana" w:cs="Arial"/>
          <w:b/>
          <w:i/>
          <w:sz w:val="18"/>
          <w:szCs w:val="18"/>
          <w:lang w:val="es-BO"/>
        </w:rPr>
      </w:pPr>
    </w:p>
    <w:p w14:paraId="3C2A6023" w14:textId="77777777" w:rsidR="00E502FE" w:rsidRPr="003C0DD8" w:rsidRDefault="00E502FE" w:rsidP="001C01D3">
      <w:pPr>
        <w:jc w:val="both"/>
        <w:rPr>
          <w:rFonts w:ascii="Verdana" w:hAnsi="Verdana" w:cs="Arial"/>
          <w:b/>
          <w:i/>
          <w:sz w:val="18"/>
          <w:szCs w:val="18"/>
          <w:lang w:val="es-BO"/>
        </w:rPr>
      </w:pPr>
    </w:p>
    <w:p w14:paraId="40B6FEB3" w14:textId="6BDF1637" w:rsidR="00755D63" w:rsidRPr="003C0DD8" w:rsidRDefault="00755D63">
      <w:pPr>
        <w:rPr>
          <w:rFonts w:ascii="Verdana" w:hAnsi="Verdana" w:cs="Arial"/>
          <w:b/>
          <w:i/>
          <w:sz w:val="18"/>
          <w:szCs w:val="18"/>
          <w:lang w:val="es-BO"/>
        </w:rPr>
      </w:pPr>
      <w:r w:rsidRPr="003C0DD8">
        <w:rPr>
          <w:rFonts w:ascii="Verdana" w:hAnsi="Verdana" w:cs="Arial"/>
          <w:b/>
          <w:i/>
          <w:sz w:val="18"/>
          <w:szCs w:val="18"/>
          <w:lang w:val="es-BO"/>
        </w:rPr>
        <w:br w:type="page"/>
      </w:r>
    </w:p>
    <w:p w14:paraId="68643237" w14:textId="77777777" w:rsidR="00E502FE" w:rsidRPr="003C0DD8" w:rsidRDefault="00E502FE" w:rsidP="001C01D3">
      <w:pPr>
        <w:jc w:val="both"/>
        <w:rPr>
          <w:rFonts w:ascii="Verdana" w:hAnsi="Verdana" w:cs="Arial"/>
          <w:b/>
          <w:i/>
          <w:sz w:val="18"/>
          <w:szCs w:val="18"/>
          <w:lang w:val="es-BO"/>
        </w:rPr>
      </w:pPr>
    </w:p>
    <w:p w14:paraId="4755E6A7" w14:textId="77777777" w:rsidR="00E502FE" w:rsidRPr="003C0DD8" w:rsidRDefault="00E502FE" w:rsidP="001C01D3">
      <w:pPr>
        <w:jc w:val="both"/>
        <w:rPr>
          <w:rFonts w:ascii="Verdana" w:hAnsi="Verdana" w:cs="Arial"/>
          <w:b/>
          <w:i/>
          <w:sz w:val="18"/>
          <w:szCs w:val="18"/>
          <w:lang w:val="es-BO"/>
        </w:rPr>
      </w:pPr>
    </w:p>
    <w:tbl>
      <w:tblPr>
        <w:tblW w:w="9872" w:type="dxa"/>
        <w:tblInd w:w="5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9872"/>
      </w:tblGrid>
      <w:tr w:rsidR="00E502FE" w:rsidRPr="003C0DD8" w14:paraId="1F6AB701" w14:textId="77777777" w:rsidTr="00B55732">
        <w:trPr>
          <w:trHeight w:val="450"/>
        </w:trPr>
        <w:tc>
          <w:tcPr>
            <w:tcW w:w="9872" w:type="dxa"/>
            <w:shd w:val="clear" w:color="000000" w:fill="0F253F"/>
            <w:vAlign w:val="center"/>
            <w:hideMark/>
          </w:tcPr>
          <w:p w14:paraId="457E7566" w14:textId="77777777" w:rsidR="00E502FE" w:rsidRPr="003C0DD8" w:rsidRDefault="00E502FE" w:rsidP="00B55732">
            <w:pPr>
              <w:jc w:val="center"/>
              <w:rPr>
                <w:rFonts w:ascii="Arial" w:hAnsi="Arial" w:cs="Arial"/>
                <w:b/>
                <w:bCs/>
                <w:sz w:val="16"/>
                <w:szCs w:val="16"/>
                <w:lang w:val="es-BO" w:eastAsia="es-ES"/>
              </w:rPr>
            </w:pPr>
            <w:r w:rsidRPr="003C0DD8">
              <w:rPr>
                <w:rFonts w:ascii="Arial" w:hAnsi="Arial" w:cs="Arial"/>
                <w:b/>
                <w:bCs/>
                <w:sz w:val="16"/>
                <w:szCs w:val="16"/>
                <w:lang w:val="es-BO" w:eastAsia="es-ES"/>
              </w:rPr>
              <w:t>TABLA AUXILIAR DE CALIFICACIÓN DE CALIDAD DE LOS REASEGURADORES</w:t>
            </w:r>
          </w:p>
        </w:tc>
      </w:tr>
      <w:tr w:rsidR="00B03A39" w:rsidRPr="003C0DD8" w14:paraId="1E0B80FF" w14:textId="77777777" w:rsidTr="00B55732">
        <w:trPr>
          <w:trHeight w:val="3110"/>
        </w:trPr>
        <w:tc>
          <w:tcPr>
            <w:tcW w:w="9872" w:type="dxa"/>
            <w:shd w:val="clear" w:color="auto" w:fill="auto"/>
            <w:vAlign w:val="center"/>
            <w:hideMark/>
          </w:tcPr>
          <w:p w14:paraId="5BFB58E2" w14:textId="77777777" w:rsidR="00B03A39" w:rsidRPr="003C0DD8" w:rsidRDefault="00B03A39" w:rsidP="00B03A39">
            <w:pPr>
              <w:spacing w:after="100" w:afterAutospacing="1" w:line="288" w:lineRule="auto"/>
              <w:jc w:val="both"/>
              <w:rPr>
                <w:rFonts w:ascii="Arial" w:hAnsi="Arial" w:cs="Arial"/>
                <w:sz w:val="16"/>
                <w:szCs w:val="16"/>
                <w:lang w:val="es-BO" w:eastAsia="es-ES"/>
              </w:rPr>
            </w:pPr>
            <w:r w:rsidRPr="003C0DD8">
              <w:rPr>
                <w:rFonts w:ascii="Arial" w:hAnsi="Arial" w:cs="Arial"/>
                <w:sz w:val="16"/>
                <w:szCs w:val="16"/>
                <w:lang w:val="es-BO" w:eastAsia="es-ES"/>
              </w:rPr>
              <w:t>En caso que los Contratos Automáticos de Reaseguro sean insuficientes y se opte por el respaldo de Reasegurador facultativo, la calidad del Reasegurador Líder, será la que determine el cumplimiento de acuerdo con la tabla de Calificación de Reasegurador.</w:t>
            </w:r>
          </w:p>
          <w:p w14:paraId="548DC6CB" w14:textId="77777777" w:rsidR="00B03A39" w:rsidRPr="003C0DD8" w:rsidRDefault="00B03A39" w:rsidP="00B03A39">
            <w:pPr>
              <w:spacing w:after="100" w:afterAutospacing="1" w:line="288" w:lineRule="auto"/>
              <w:jc w:val="both"/>
              <w:rPr>
                <w:rFonts w:ascii="Arial" w:hAnsi="Arial" w:cs="Arial"/>
                <w:sz w:val="16"/>
                <w:szCs w:val="16"/>
                <w:lang w:val="es-BO" w:eastAsia="es-ES"/>
              </w:rPr>
            </w:pPr>
            <w:r w:rsidRPr="003C0DD8">
              <w:rPr>
                <w:rFonts w:ascii="Arial" w:hAnsi="Arial" w:cs="Arial"/>
                <w:sz w:val="16"/>
                <w:szCs w:val="16"/>
                <w:lang w:val="es-BO" w:eastAsia="es-ES"/>
              </w:rPr>
              <w:t xml:space="preserve">En virtud que podrían existir diferentes Reaseguradores para las distintas pólizas que se licitan, la evaluación se realizará solamente en función a la calidad del Reasegurador Líder propuesto para la póliza de __________ </w:t>
            </w:r>
            <w:r w:rsidRPr="003C0DD8">
              <w:rPr>
                <w:rFonts w:ascii="Arial" w:hAnsi="Arial" w:cs="Arial"/>
                <w:b/>
                <w:bCs/>
                <w:i/>
                <w:iCs/>
                <w:sz w:val="16"/>
                <w:szCs w:val="16"/>
                <w:lang w:val="es-BO" w:eastAsia="es-ES"/>
              </w:rPr>
              <w:t>(indicar la más importante del paquete)</w:t>
            </w:r>
            <w:r w:rsidRPr="003C0DD8">
              <w:rPr>
                <w:rFonts w:ascii="Arial" w:hAnsi="Arial" w:cs="Arial"/>
                <w:sz w:val="16"/>
                <w:szCs w:val="16"/>
                <w:lang w:val="es-BO" w:eastAsia="es-ES"/>
              </w:rPr>
              <w:t>.</w:t>
            </w:r>
          </w:p>
          <w:p w14:paraId="5E103AC7" w14:textId="2E6E460B" w:rsidR="00B03A39" w:rsidRPr="003C0DD8" w:rsidRDefault="00B03A39" w:rsidP="00B03A39">
            <w:pPr>
              <w:spacing w:after="100" w:afterAutospacing="1" w:line="288" w:lineRule="auto"/>
              <w:jc w:val="both"/>
              <w:rPr>
                <w:rFonts w:ascii="Arial" w:hAnsi="Arial" w:cs="Arial"/>
                <w:sz w:val="16"/>
                <w:szCs w:val="16"/>
                <w:lang w:val="es-BO" w:eastAsia="es-ES"/>
              </w:rPr>
            </w:pPr>
            <w:r w:rsidRPr="003C0DD8">
              <w:rPr>
                <w:rFonts w:ascii="Arial" w:hAnsi="Arial" w:cs="Arial"/>
                <w:sz w:val="16"/>
                <w:szCs w:val="16"/>
                <w:lang w:val="es-BO" w:eastAsia="es-ES"/>
              </w:rPr>
              <w:t>El Proponente, dará a conocer los datos del Reasegurador Lí</w:t>
            </w:r>
            <w:r w:rsidR="00282DD1" w:rsidRPr="003C0DD8">
              <w:rPr>
                <w:rFonts w:ascii="Arial" w:hAnsi="Arial" w:cs="Arial"/>
                <w:sz w:val="16"/>
                <w:szCs w:val="16"/>
                <w:lang w:val="es-BO" w:eastAsia="es-ES"/>
              </w:rPr>
              <w:t>der de acuerdo a Formulario C-1c</w:t>
            </w:r>
            <w:r w:rsidRPr="003C0DD8">
              <w:rPr>
                <w:rFonts w:ascii="Arial" w:hAnsi="Arial" w:cs="Arial"/>
                <w:sz w:val="16"/>
                <w:szCs w:val="16"/>
                <w:lang w:val="es-BO" w:eastAsia="es-ES"/>
              </w:rPr>
              <w:t>.</w:t>
            </w:r>
          </w:p>
          <w:p w14:paraId="2FABC6C0" w14:textId="77777777" w:rsidR="00B03A39" w:rsidRPr="003C0DD8" w:rsidRDefault="00B03A39" w:rsidP="00B03A39">
            <w:pPr>
              <w:spacing w:after="100" w:afterAutospacing="1" w:line="288" w:lineRule="auto"/>
              <w:jc w:val="both"/>
              <w:rPr>
                <w:rFonts w:ascii="Arial" w:hAnsi="Arial" w:cs="Arial"/>
                <w:b/>
                <w:bCs/>
                <w:sz w:val="16"/>
                <w:szCs w:val="16"/>
                <w:lang w:val="es-BO" w:eastAsia="es-ES"/>
              </w:rPr>
            </w:pPr>
            <w:r w:rsidRPr="003C0DD8">
              <w:rPr>
                <w:rFonts w:ascii="Arial" w:hAnsi="Arial" w:cs="Arial"/>
                <w:b/>
                <w:bCs/>
                <w:sz w:val="16"/>
                <w:szCs w:val="16"/>
                <w:lang w:val="es-BO" w:eastAsia="es-ES"/>
              </w:rPr>
              <w:t xml:space="preserve">Criterio de calificación: </w:t>
            </w:r>
            <w:r w:rsidRPr="003C0DD8">
              <w:rPr>
                <w:rFonts w:ascii="Arial" w:hAnsi="Arial" w:cs="Arial"/>
                <w:sz w:val="16"/>
                <w:szCs w:val="16"/>
                <w:lang w:val="es-BO" w:eastAsia="es-ES"/>
              </w:rPr>
              <w:t>La calificación se hará de acuerdo con lo dispuesto en la regulación emitida para el efecto, en lo relacionado con el mínimo aceptable. Es decir que solo será aceptable un Reasegurador Líder, cuya calificación de riesgo sea igual o superior a "BBB" dentro de la calificación de la Standard and Poor's.</w:t>
            </w:r>
          </w:p>
          <w:p w14:paraId="6BF48126" w14:textId="59DC9592" w:rsidR="00B03A39" w:rsidRPr="003C0DD8" w:rsidRDefault="00B03A39" w:rsidP="00282DD1">
            <w:pPr>
              <w:spacing w:after="100" w:afterAutospacing="1" w:line="288" w:lineRule="auto"/>
              <w:jc w:val="both"/>
              <w:rPr>
                <w:rFonts w:ascii="Arial" w:hAnsi="Arial" w:cs="Arial"/>
                <w:sz w:val="16"/>
                <w:szCs w:val="16"/>
                <w:lang w:val="es-BO" w:eastAsia="es-ES"/>
              </w:rPr>
            </w:pPr>
            <w:r w:rsidRPr="003C0DD8">
              <w:rPr>
                <w:rFonts w:ascii="Arial" w:hAnsi="Arial" w:cs="Arial"/>
                <w:sz w:val="16"/>
                <w:szCs w:val="16"/>
                <w:lang w:val="es-BO" w:eastAsia="es-ES"/>
              </w:rPr>
              <w:t xml:space="preserve">Para este efecto, se utilizará la última publicación oficial emitida por la </w:t>
            </w:r>
            <w:r w:rsidR="00282DD1" w:rsidRPr="003C0DD8">
              <w:rPr>
                <w:rFonts w:ascii="Arial" w:hAnsi="Arial" w:cs="Arial"/>
                <w:sz w:val="16"/>
                <w:szCs w:val="16"/>
                <w:lang w:val="es-BO" w:eastAsia="es-ES"/>
              </w:rPr>
              <w:t>APS.</w:t>
            </w:r>
          </w:p>
        </w:tc>
      </w:tr>
      <w:tr w:rsidR="00B03A39" w:rsidRPr="003C0DD8" w14:paraId="4AF72657" w14:textId="77777777" w:rsidTr="00B55732">
        <w:trPr>
          <w:trHeight w:val="5205"/>
        </w:trPr>
        <w:tc>
          <w:tcPr>
            <w:tcW w:w="9872" w:type="dxa"/>
            <w:shd w:val="clear" w:color="auto" w:fill="auto"/>
            <w:hideMark/>
          </w:tcPr>
          <w:p w14:paraId="3A608995" w14:textId="77777777" w:rsidR="00B03A39" w:rsidRPr="003C0DD8" w:rsidRDefault="00B03A39" w:rsidP="00B03A39">
            <w:pPr>
              <w:rPr>
                <w:rFonts w:ascii="Arial" w:hAnsi="Arial" w:cs="Arial"/>
                <w:sz w:val="16"/>
                <w:szCs w:val="16"/>
                <w:lang w:val="es-BO" w:eastAsia="es-ES"/>
              </w:rPr>
            </w:pPr>
            <w:r w:rsidRPr="003C0DD8">
              <w:rPr>
                <w:rFonts w:ascii="Arial" w:hAnsi="Arial" w:cs="Arial"/>
                <w:sz w:val="16"/>
                <w:szCs w:val="16"/>
                <w:lang w:val="es-BO" w:eastAsia="es-ES"/>
              </w:rPr>
              <w:t> </w:t>
            </w:r>
          </w:p>
          <w:p w14:paraId="248AF5E4" w14:textId="77777777" w:rsidR="00B03A39" w:rsidRPr="003C0DD8" w:rsidRDefault="00B03A39" w:rsidP="00B03A39">
            <w:pPr>
              <w:rPr>
                <w:rFonts w:ascii="Arial" w:hAnsi="Arial" w:cs="Arial"/>
                <w:sz w:val="16"/>
                <w:szCs w:val="16"/>
                <w:lang w:val="es-BO" w:eastAsia="es-ES"/>
              </w:rP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1701"/>
              <w:gridCol w:w="1701"/>
              <w:gridCol w:w="1701"/>
            </w:tblGrid>
            <w:tr w:rsidR="00B03A39" w:rsidRPr="003C0DD8" w14:paraId="7B07598C" w14:textId="77777777" w:rsidTr="00B03A39">
              <w:trPr>
                <w:trHeight w:val="780"/>
                <w:jc w:val="center"/>
              </w:trPr>
              <w:tc>
                <w:tcPr>
                  <w:tcW w:w="1701" w:type="dxa"/>
                  <w:shd w:val="clear" w:color="auto" w:fill="DBE5F1" w:themeFill="accent1" w:themeFillTint="33"/>
                  <w:vAlign w:val="center"/>
                </w:tcPr>
                <w:p w14:paraId="020800BA" w14:textId="77777777" w:rsidR="00B03A39" w:rsidRPr="003C0DD8" w:rsidRDefault="00B03A39" w:rsidP="00B03A39">
                  <w:pPr>
                    <w:jc w:val="center"/>
                    <w:rPr>
                      <w:rFonts w:ascii="Arial" w:hAnsi="Arial" w:cs="Arial"/>
                      <w:b/>
                      <w:bCs/>
                      <w:sz w:val="16"/>
                      <w:szCs w:val="16"/>
                      <w:lang w:val="es-BO" w:eastAsia="es-ES"/>
                    </w:rPr>
                  </w:pPr>
                  <w:r w:rsidRPr="003C0DD8">
                    <w:rPr>
                      <w:rFonts w:ascii="Arial" w:hAnsi="Arial" w:cs="Arial"/>
                      <w:b/>
                      <w:bCs/>
                      <w:sz w:val="16"/>
                      <w:szCs w:val="16"/>
                      <w:lang w:val="es-BO" w:eastAsia="es-ES"/>
                    </w:rPr>
                    <w:t>CALIFICACIÓN DEL REASEGURADOR</w:t>
                  </w:r>
                </w:p>
              </w:tc>
              <w:tc>
                <w:tcPr>
                  <w:tcW w:w="1701" w:type="dxa"/>
                  <w:shd w:val="clear" w:color="auto" w:fill="DBE5F1" w:themeFill="accent1" w:themeFillTint="33"/>
                  <w:vAlign w:val="center"/>
                </w:tcPr>
                <w:p w14:paraId="08108B55" w14:textId="77777777" w:rsidR="00B03A39" w:rsidRPr="003C0DD8" w:rsidRDefault="00B03A39" w:rsidP="00B03A39">
                  <w:pPr>
                    <w:jc w:val="center"/>
                    <w:rPr>
                      <w:rFonts w:ascii="Arial" w:hAnsi="Arial" w:cs="Arial"/>
                      <w:b/>
                      <w:bCs/>
                      <w:sz w:val="16"/>
                      <w:szCs w:val="16"/>
                      <w:lang w:val="es-BO" w:eastAsia="es-ES"/>
                    </w:rPr>
                  </w:pPr>
                  <w:r w:rsidRPr="003C0DD8">
                    <w:rPr>
                      <w:rFonts w:ascii="Arial" w:hAnsi="Arial" w:cs="Arial"/>
                      <w:b/>
                      <w:bCs/>
                      <w:sz w:val="16"/>
                      <w:szCs w:val="16"/>
                      <w:lang w:val="es-BO" w:eastAsia="es-ES"/>
                    </w:rPr>
                    <w:t xml:space="preserve">CUMPLE </w:t>
                  </w:r>
                </w:p>
              </w:tc>
              <w:tc>
                <w:tcPr>
                  <w:tcW w:w="1701" w:type="dxa"/>
                  <w:shd w:val="clear" w:color="auto" w:fill="DBE5F1" w:themeFill="accent1" w:themeFillTint="33"/>
                  <w:vAlign w:val="center"/>
                </w:tcPr>
                <w:p w14:paraId="7DBDF25A" w14:textId="77777777" w:rsidR="00B03A39" w:rsidRPr="003C0DD8" w:rsidRDefault="00B03A39" w:rsidP="00B03A39">
                  <w:pPr>
                    <w:jc w:val="center"/>
                    <w:rPr>
                      <w:rFonts w:ascii="Arial" w:hAnsi="Arial" w:cs="Arial"/>
                      <w:b/>
                      <w:bCs/>
                      <w:sz w:val="16"/>
                      <w:szCs w:val="16"/>
                      <w:lang w:val="es-BO" w:eastAsia="es-ES"/>
                    </w:rPr>
                  </w:pPr>
                  <w:r w:rsidRPr="003C0DD8">
                    <w:rPr>
                      <w:rFonts w:ascii="Arial" w:hAnsi="Arial" w:cs="Arial"/>
                      <w:b/>
                      <w:bCs/>
                      <w:sz w:val="16"/>
                      <w:szCs w:val="16"/>
                      <w:lang w:val="es-BO" w:eastAsia="es-ES"/>
                    </w:rPr>
                    <w:t>NO CUMPLE</w:t>
                  </w:r>
                </w:p>
              </w:tc>
            </w:tr>
            <w:tr w:rsidR="00B03A39" w:rsidRPr="003C0DD8" w14:paraId="6F321BE2" w14:textId="77777777" w:rsidTr="00B03A39">
              <w:trPr>
                <w:trHeight w:val="284"/>
                <w:jc w:val="center"/>
              </w:trPr>
              <w:tc>
                <w:tcPr>
                  <w:tcW w:w="1701" w:type="dxa"/>
                  <w:shd w:val="clear" w:color="auto" w:fill="auto"/>
                  <w:vAlign w:val="center"/>
                </w:tcPr>
                <w:p w14:paraId="6403524F" w14:textId="77777777" w:rsidR="00B03A39" w:rsidRPr="003C0DD8" w:rsidRDefault="00B03A39" w:rsidP="00B03A39">
                  <w:pPr>
                    <w:jc w:val="center"/>
                    <w:rPr>
                      <w:rFonts w:ascii="Arial" w:hAnsi="Arial" w:cs="Arial"/>
                      <w:sz w:val="16"/>
                      <w:szCs w:val="16"/>
                      <w:lang w:val="es-BO" w:eastAsia="es-ES"/>
                    </w:rPr>
                  </w:pPr>
                  <w:r w:rsidRPr="003C0DD8">
                    <w:rPr>
                      <w:rFonts w:ascii="Arial" w:hAnsi="Arial" w:cs="Arial"/>
                      <w:sz w:val="16"/>
                      <w:szCs w:val="16"/>
                      <w:lang w:val="es-BO" w:eastAsia="es-ES"/>
                    </w:rPr>
                    <w:t>AAA</w:t>
                  </w:r>
                </w:p>
              </w:tc>
              <w:tc>
                <w:tcPr>
                  <w:tcW w:w="1701" w:type="dxa"/>
                  <w:shd w:val="clear" w:color="auto" w:fill="auto"/>
                  <w:vAlign w:val="center"/>
                </w:tcPr>
                <w:p w14:paraId="6E7983AD" w14:textId="77777777" w:rsidR="00B03A39" w:rsidRPr="003C0DD8" w:rsidRDefault="00B03A39" w:rsidP="00B03A39">
                  <w:pPr>
                    <w:jc w:val="center"/>
                    <w:rPr>
                      <w:rFonts w:ascii="Arial" w:hAnsi="Arial" w:cs="Arial"/>
                      <w:sz w:val="16"/>
                      <w:szCs w:val="16"/>
                      <w:lang w:val="es-BO" w:eastAsia="es-ES"/>
                    </w:rPr>
                  </w:pPr>
                  <w:r w:rsidRPr="003C0DD8">
                    <w:rPr>
                      <w:rFonts w:ascii="Arial" w:hAnsi="Arial" w:cs="Arial"/>
                      <w:sz w:val="16"/>
                      <w:szCs w:val="16"/>
                      <w:lang w:val="es-BO" w:eastAsia="es-ES"/>
                    </w:rPr>
                    <w:t>CUMPLE</w:t>
                  </w:r>
                </w:p>
              </w:tc>
              <w:tc>
                <w:tcPr>
                  <w:tcW w:w="1701" w:type="dxa"/>
                  <w:shd w:val="clear" w:color="auto" w:fill="auto"/>
                  <w:vAlign w:val="center"/>
                </w:tcPr>
                <w:p w14:paraId="46BD8207" w14:textId="77777777" w:rsidR="00B03A39" w:rsidRPr="003C0DD8" w:rsidRDefault="00B03A39" w:rsidP="00B03A39">
                  <w:pPr>
                    <w:jc w:val="center"/>
                    <w:rPr>
                      <w:rFonts w:ascii="Arial" w:hAnsi="Arial" w:cs="Arial"/>
                      <w:sz w:val="16"/>
                      <w:szCs w:val="16"/>
                      <w:lang w:val="es-BO" w:eastAsia="es-ES"/>
                    </w:rPr>
                  </w:pPr>
                  <w:r w:rsidRPr="003C0DD8">
                    <w:rPr>
                      <w:rFonts w:ascii="Arial" w:hAnsi="Arial" w:cs="Arial"/>
                      <w:sz w:val="16"/>
                      <w:szCs w:val="16"/>
                      <w:lang w:val="es-BO" w:eastAsia="es-ES"/>
                    </w:rPr>
                    <w:t> </w:t>
                  </w:r>
                </w:p>
              </w:tc>
            </w:tr>
            <w:tr w:rsidR="00B03A39" w:rsidRPr="003C0DD8" w14:paraId="4F656638" w14:textId="77777777" w:rsidTr="00B03A39">
              <w:trPr>
                <w:trHeight w:val="284"/>
                <w:jc w:val="center"/>
              </w:trPr>
              <w:tc>
                <w:tcPr>
                  <w:tcW w:w="1701" w:type="dxa"/>
                  <w:shd w:val="clear" w:color="auto" w:fill="auto"/>
                  <w:vAlign w:val="center"/>
                </w:tcPr>
                <w:p w14:paraId="7064A908" w14:textId="77777777" w:rsidR="00B03A39" w:rsidRPr="003C0DD8" w:rsidRDefault="00B03A39" w:rsidP="00B03A39">
                  <w:pPr>
                    <w:jc w:val="center"/>
                    <w:rPr>
                      <w:rFonts w:ascii="Arial" w:hAnsi="Arial" w:cs="Arial"/>
                      <w:sz w:val="16"/>
                      <w:szCs w:val="16"/>
                      <w:lang w:val="es-BO" w:eastAsia="es-ES"/>
                    </w:rPr>
                  </w:pPr>
                  <w:r w:rsidRPr="003C0DD8">
                    <w:rPr>
                      <w:rFonts w:ascii="Arial" w:hAnsi="Arial" w:cs="Arial"/>
                      <w:sz w:val="16"/>
                      <w:szCs w:val="16"/>
                      <w:lang w:val="es-BO" w:eastAsia="es-ES"/>
                    </w:rPr>
                    <w:t>AA+</w:t>
                  </w:r>
                </w:p>
              </w:tc>
              <w:tc>
                <w:tcPr>
                  <w:tcW w:w="1701" w:type="dxa"/>
                  <w:shd w:val="clear" w:color="auto" w:fill="auto"/>
                  <w:vAlign w:val="center"/>
                </w:tcPr>
                <w:p w14:paraId="60B58287" w14:textId="77777777" w:rsidR="00B03A39" w:rsidRPr="003C0DD8" w:rsidRDefault="00B03A39" w:rsidP="00B03A39">
                  <w:pPr>
                    <w:jc w:val="center"/>
                    <w:rPr>
                      <w:rFonts w:ascii="Arial" w:hAnsi="Arial" w:cs="Arial"/>
                      <w:sz w:val="16"/>
                      <w:szCs w:val="16"/>
                      <w:lang w:val="es-BO" w:eastAsia="es-ES"/>
                    </w:rPr>
                  </w:pPr>
                  <w:r w:rsidRPr="003C0DD8">
                    <w:rPr>
                      <w:rFonts w:ascii="Arial" w:hAnsi="Arial" w:cs="Arial"/>
                      <w:sz w:val="16"/>
                      <w:szCs w:val="16"/>
                      <w:lang w:val="es-BO" w:eastAsia="es-ES"/>
                    </w:rPr>
                    <w:t>CUMPLE</w:t>
                  </w:r>
                </w:p>
              </w:tc>
              <w:tc>
                <w:tcPr>
                  <w:tcW w:w="1701" w:type="dxa"/>
                  <w:shd w:val="clear" w:color="auto" w:fill="auto"/>
                  <w:vAlign w:val="center"/>
                </w:tcPr>
                <w:p w14:paraId="2E5D612A" w14:textId="77777777" w:rsidR="00B03A39" w:rsidRPr="003C0DD8" w:rsidRDefault="00B03A39" w:rsidP="00B03A39">
                  <w:pPr>
                    <w:jc w:val="center"/>
                    <w:rPr>
                      <w:rFonts w:ascii="Arial" w:hAnsi="Arial" w:cs="Arial"/>
                      <w:sz w:val="16"/>
                      <w:szCs w:val="16"/>
                      <w:lang w:val="es-BO" w:eastAsia="es-ES"/>
                    </w:rPr>
                  </w:pPr>
                  <w:r w:rsidRPr="003C0DD8">
                    <w:rPr>
                      <w:rFonts w:ascii="Arial" w:hAnsi="Arial" w:cs="Arial"/>
                      <w:sz w:val="16"/>
                      <w:szCs w:val="16"/>
                      <w:lang w:val="es-BO" w:eastAsia="es-ES"/>
                    </w:rPr>
                    <w:t> </w:t>
                  </w:r>
                </w:p>
              </w:tc>
            </w:tr>
            <w:tr w:rsidR="00B03A39" w:rsidRPr="003C0DD8" w14:paraId="50BFC70A" w14:textId="77777777" w:rsidTr="00B03A39">
              <w:trPr>
                <w:trHeight w:val="284"/>
                <w:jc w:val="center"/>
              </w:trPr>
              <w:tc>
                <w:tcPr>
                  <w:tcW w:w="1701" w:type="dxa"/>
                  <w:shd w:val="clear" w:color="auto" w:fill="auto"/>
                  <w:vAlign w:val="center"/>
                </w:tcPr>
                <w:p w14:paraId="000F43A5" w14:textId="77777777" w:rsidR="00B03A39" w:rsidRPr="003C0DD8" w:rsidRDefault="00B03A39" w:rsidP="00B03A39">
                  <w:pPr>
                    <w:jc w:val="center"/>
                    <w:rPr>
                      <w:rFonts w:ascii="Arial" w:hAnsi="Arial" w:cs="Arial"/>
                      <w:sz w:val="16"/>
                      <w:szCs w:val="16"/>
                      <w:lang w:val="es-BO" w:eastAsia="es-ES"/>
                    </w:rPr>
                  </w:pPr>
                  <w:r w:rsidRPr="003C0DD8">
                    <w:rPr>
                      <w:rFonts w:ascii="Arial" w:hAnsi="Arial" w:cs="Arial"/>
                      <w:sz w:val="16"/>
                      <w:szCs w:val="16"/>
                      <w:lang w:val="es-BO" w:eastAsia="es-ES"/>
                    </w:rPr>
                    <w:t>AA</w:t>
                  </w:r>
                </w:p>
              </w:tc>
              <w:tc>
                <w:tcPr>
                  <w:tcW w:w="1701" w:type="dxa"/>
                  <w:shd w:val="clear" w:color="auto" w:fill="auto"/>
                  <w:vAlign w:val="center"/>
                </w:tcPr>
                <w:p w14:paraId="64A2C77D" w14:textId="77777777" w:rsidR="00B03A39" w:rsidRPr="003C0DD8" w:rsidRDefault="00B03A39" w:rsidP="00B03A39">
                  <w:pPr>
                    <w:jc w:val="center"/>
                    <w:rPr>
                      <w:rFonts w:ascii="Arial" w:hAnsi="Arial" w:cs="Arial"/>
                      <w:sz w:val="16"/>
                      <w:szCs w:val="16"/>
                      <w:lang w:val="es-BO" w:eastAsia="es-ES"/>
                    </w:rPr>
                  </w:pPr>
                  <w:r w:rsidRPr="003C0DD8">
                    <w:rPr>
                      <w:rFonts w:ascii="Arial" w:hAnsi="Arial" w:cs="Arial"/>
                      <w:sz w:val="16"/>
                      <w:szCs w:val="16"/>
                      <w:lang w:val="es-BO" w:eastAsia="es-ES"/>
                    </w:rPr>
                    <w:t>CUMPLE</w:t>
                  </w:r>
                </w:p>
              </w:tc>
              <w:tc>
                <w:tcPr>
                  <w:tcW w:w="1701" w:type="dxa"/>
                  <w:shd w:val="clear" w:color="auto" w:fill="auto"/>
                  <w:vAlign w:val="center"/>
                </w:tcPr>
                <w:p w14:paraId="53CBE93E" w14:textId="77777777" w:rsidR="00B03A39" w:rsidRPr="003C0DD8" w:rsidRDefault="00B03A39" w:rsidP="00B03A39">
                  <w:pPr>
                    <w:jc w:val="center"/>
                    <w:rPr>
                      <w:rFonts w:ascii="Arial" w:hAnsi="Arial" w:cs="Arial"/>
                      <w:sz w:val="16"/>
                      <w:szCs w:val="16"/>
                      <w:lang w:val="es-BO" w:eastAsia="es-ES"/>
                    </w:rPr>
                  </w:pPr>
                  <w:r w:rsidRPr="003C0DD8">
                    <w:rPr>
                      <w:rFonts w:ascii="Arial" w:hAnsi="Arial" w:cs="Arial"/>
                      <w:sz w:val="16"/>
                      <w:szCs w:val="16"/>
                      <w:lang w:val="es-BO" w:eastAsia="es-ES"/>
                    </w:rPr>
                    <w:t> </w:t>
                  </w:r>
                </w:p>
              </w:tc>
            </w:tr>
            <w:tr w:rsidR="00B03A39" w:rsidRPr="003C0DD8" w14:paraId="7B920A2E" w14:textId="77777777" w:rsidTr="00B03A39">
              <w:trPr>
                <w:trHeight w:val="284"/>
                <w:jc w:val="center"/>
              </w:trPr>
              <w:tc>
                <w:tcPr>
                  <w:tcW w:w="1701" w:type="dxa"/>
                  <w:shd w:val="clear" w:color="auto" w:fill="auto"/>
                  <w:vAlign w:val="center"/>
                </w:tcPr>
                <w:p w14:paraId="6843AA77" w14:textId="77777777" w:rsidR="00B03A39" w:rsidRPr="003C0DD8" w:rsidRDefault="00B03A39" w:rsidP="00B03A39">
                  <w:pPr>
                    <w:jc w:val="center"/>
                    <w:rPr>
                      <w:rFonts w:ascii="Arial" w:hAnsi="Arial" w:cs="Arial"/>
                      <w:sz w:val="16"/>
                      <w:szCs w:val="16"/>
                      <w:lang w:val="es-BO" w:eastAsia="es-ES"/>
                    </w:rPr>
                  </w:pPr>
                  <w:r w:rsidRPr="003C0DD8">
                    <w:rPr>
                      <w:rFonts w:ascii="Arial" w:hAnsi="Arial" w:cs="Arial"/>
                      <w:sz w:val="16"/>
                      <w:szCs w:val="16"/>
                      <w:lang w:val="es-BO" w:eastAsia="es-ES"/>
                    </w:rPr>
                    <w:t>AA-</w:t>
                  </w:r>
                </w:p>
              </w:tc>
              <w:tc>
                <w:tcPr>
                  <w:tcW w:w="1701" w:type="dxa"/>
                  <w:shd w:val="clear" w:color="auto" w:fill="auto"/>
                  <w:vAlign w:val="center"/>
                </w:tcPr>
                <w:p w14:paraId="06EF7D49" w14:textId="77777777" w:rsidR="00B03A39" w:rsidRPr="003C0DD8" w:rsidRDefault="00B03A39" w:rsidP="00B03A39">
                  <w:pPr>
                    <w:jc w:val="center"/>
                    <w:rPr>
                      <w:rFonts w:ascii="Arial" w:hAnsi="Arial" w:cs="Arial"/>
                      <w:sz w:val="16"/>
                      <w:szCs w:val="16"/>
                      <w:lang w:val="es-BO" w:eastAsia="es-ES"/>
                    </w:rPr>
                  </w:pPr>
                  <w:r w:rsidRPr="003C0DD8">
                    <w:rPr>
                      <w:rFonts w:ascii="Arial" w:hAnsi="Arial" w:cs="Arial"/>
                      <w:sz w:val="16"/>
                      <w:szCs w:val="16"/>
                      <w:lang w:val="es-BO" w:eastAsia="es-ES"/>
                    </w:rPr>
                    <w:t>CUMPLE</w:t>
                  </w:r>
                </w:p>
              </w:tc>
              <w:tc>
                <w:tcPr>
                  <w:tcW w:w="1701" w:type="dxa"/>
                  <w:shd w:val="clear" w:color="auto" w:fill="auto"/>
                  <w:vAlign w:val="center"/>
                </w:tcPr>
                <w:p w14:paraId="2CA61C22" w14:textId="77777777" w:rsidR="00B03A39" w:rsidRPr="003C0DD8" w:rsidRDefault="00B03A39" w:rsidP="00B03A39">
                  <w:pPr>
                    <w:jc w:val="center"/>
                    <w:rPr>
                      <w:rFonts w:ascii="Arial" w:hAnsi="Arial" w:cs="Arial"/>
                      <w:sz w:val="16"/>
                      <w:szCs w:val="16"/>
                      <w:lang w:val="es-BO" w:eastAsia="es-ES"/>
                    </w:rPr>
                  </w:pPr>
                  <w:r w:rsidRPr="003C0DD8">
                    <w:rPr>
                      <w:rFonts w:ascii="Arial" w:hAnsi="Arial" w:cs="Arial"/>
                      <w:sz w:val="16"/>
                      <w:szCs w:val="16"/>
                      <w:lang w:val="es-BO" w:eastAsia="es-ES"/>
                    </w:rPr>
                    <w:t> </w:t>
                  </w:r>
                </w:p>
              </w:tc>
            </w:tr>
            <w:tr w:rsidR="00B03A39" w:rsidRPr="003C0DD8" w14:paraId="47EA7612" w14:textId="77777777" w:rsidTr="00B03A39">
              <w:trPr>
                <w:trHeight w:val="284"/>
                <w:jc w:val="center"/>
              </w:trPr>
              <w:tc>
                <w:tcPr>
                  <w:tcW w:w="1701" w:type="dxa"/>
                  <w:shd w:val="clear" w:color="auto" w:fill="auto"/>
                  <w:vAlign w:val="center"/>
                </w:tcPr>
                <w:p w14:paraId="2C9D9201" w14:textId="77777777" w:rsidR="00B03A39" w:rsidRPr="003C0DD8" w:rsidRDefault="00B03A39" w:rsidP="00B03A39">
                  <w:pPr>
                    <w:jc w:val="center"/>
                    <w:rPr>
                      <w:rFonts w:ascii="Arial" w:hAnsi="Arial" w:cs="Arial"/>
                      <w:sz w:val="16"/>
                      <w:szCs w:val="16"/>
                      <w:lang w:val="es-BO" w:eastAsia="es-ES"/>
                    </w:rPr>
                  </w:pPr>
                  <w:r w:rsidRPr="003C0DD8">
                    <w:rPr>
                      <w:rFonts w:ascii="Arial" w:hAnsi="Arial" w:cs="Arial"/>
                      <w:sz w:val="16"/>
                      <w:szCs w:val="16"/>
                      <w:lang w:val="es-BO" w:eastAsia="es-ES"/>
                    </w:rPr>
                    <w:t>A+</w:t>
                  </w:r>
                </w:p>
              </w:tc>
              <w:tc>
                <w:tcPr>
                  <w:tcW w:w="1701" w:type="dxa"/>
                  <w:shd w:val="clear" w:color="auto" w:fill="auto"/>
                  <w:vAlign w:val="center"/>
                </w:tcPr>
                <w:p w14:paraId="33F6FD9E" w14:textId="77777777" w:rsidR="00B03A39" w:rsidRPr="003C0DD8" w:rsidRDefault="00B03A39" w:rsidP="00B03A39">
                  <w:pPr>
                    <w:jc w:val="center"/>
                    <w:rPr>
                      <w:rFonts w:ascii="Arial" w:hAnsi="Arial" w:cs="Arial"/>
                      <w:sz w:val="16"/>
                      <w:szCs w:val="16"/>
                      <w:lang w:val="es-BO" w:eastAsia="es-ES"/>
                    </w:rPr>
                  </w:pPr>
                  <w:r w:rsidRPr="003C0DD8">
                    <w:rPr>
                      <w:rFonts w:ascii="Arial" w:hAnsi="Arial" w:cs="Arial"/>
                      <w:sz w:val="16"/>
                      <w:szCs w:val="16"/>
                      <w:lang w:val="es-BO" w:eastAsia="es-ES"/>
                    </w:rPr>
                    <w:t>CUMPLE</w:t>
                  </w:r>
                </w:p>
              </w:tc>
              <w:tc>
                <w:tcPr>
                  <w:tcW w:w="1701" w:type="dxa"/>
                  <w:shd w:val="clear" w:color="auto" w:fill="auto"/>
                  <w:vAlign w:val="center"/>
                </w:tcPr>
                <w:p w14:paraId="256C544B" w14:textId="77777777" w:rsidR="00B03A39" w:rsidRPr="003C0DD8" w:rsidRDefault="00B03A39" w:rsidP="00B03A39">
                  <w:pPr>
                    <w:jc w:val="center"/>
                    <w:rPr>
                      <w:rFonts w:ascii="Arial" w:hAnsi="Arial" w:cs="Arial"/>
                      <w:sz w:val="16"/>
                      <w:szCs w:val="16"/>
                      <w:lang w:val="es-BO" w:eastAsia="es-ES"/>
                    </w:rPr>
                  </w:pPr>
                  <w:r w:rsidRPr="003C0DD8">
                    <w:rPr>
                      <w:rFonts w:ascii="Arial" w:hAnsi="Arial" w:cs="Arial"/>
                      <w:sz w:val="16"/>
                      <w:szCs w:val="16"/>
                      <w:lang w:val="es-BO" w:eastAsia="es-ES"/>
                    </w:rPr>
                    <w:t> </w:t>
                  </w:r>
                </w:p>
              </w:tc>
            </w:tr>
            <w:tr w:rsidR="00B03A39" w:rsidRPr="003C0DD8" w14:paraId="6EA32D5F" w14:textId="77777777" w:rsidTr="00B03A39">
              <w:trPr>
                <w:trHeight w:val="284"/>
                <w:jc w:val="center"/>
              </w:trPr>
              <w:tc>
                <w:tcPr>
                  <w:tcW w:w="1701" w:type="dxa"/>
                  <w:shd w:val="clear" w:color="auto" w:fill="auto"/>
                  <w:vAlign w:val="center"/>
                </w:tcPr>
                <w:p w14:paraId="08C06C8E" w14:textId="77777777" w:rsidR="00B03A39" w:rsidRPr="003C0DD8" w:rsidRDefault="00B03A39" w:rsidP="00B03A39">
                  <w:pPr>
                    <w:jc w:val="center"/>
                    <w:rPr>
                      <w:rFonts w:ascii="Arial" w:hAnsi="Arial" w:cs="Arial"/>
                      <w:sz w:val="16"/>
                      <w:szCs w:val="16"/>
                      <w:lang w:val="es-BO" w:eastAsia="es-ES"/>
                    </w:rPr>
                  </w:pPr>
                  <w:r w:rsidRPr="003C0DD8">
                    <w:rPr>
                      <w:rFonts w:ascii="Arial" w:hAnsi="Arial" w:cs="Arial"/>
                      <w:sz w:val="16"/>
                      <w:szCs w:val="16"/>
                      <w:lang w:val="es-BO" w:eastAsia="es-ES"/>
                    </w:rPr>
                    <w:t>A</w:t>
                  </w:r>
                </w:p>
              </w:tc>
              <w:tc>
                <w:tcPr>
                  <w:tcW w:w="1701" w:type="dxa"/>
                  <w:shd w:val="clear" w:color="auto" w:fill="auto"/>
                  <w:vAlign w:val="center"/>
                </w:tcPr>
                <w:p w14:paraId="59113929" w14:textId="77777777" w:rsidR="00B03A39" w:rsidRPr="003C0DD8" w:rsidRDefault="00B03A39" w:rsidP="00B03A39">
                  <w:pPr>
                    <w:jc w:val="center"/>
                    <w:rPr>
                      <w:rFonts w:ascii="Arial" w:hAnsi="Arial" w:cs="Arial"/>
                      <w:sz w:val="16"/>
                      <w:szCs w:val="16"/>
                      <w:lang w:val="es-BO" w:eastAsia="es-ES"/>
                    </w:rPr>
                  </w:pPr>
                  <w:r w:rsidRPr="003C0DD8">
                    <w:rPr>
                      <w:rFonts w:ascii="Arial" w:hAnsi="Arial" w:cs="Arial"/>
                      <w:sz w:val="16"/>
                      <w:szCs w:val="16"/>
                      <w:lang w:val="es-BO" w:eastAsia="es-ES"/>
                    </w:rPr>
                    <w:t>CUMPLE</w:t>
                  </w:r>
                </w:p>
              </w:tc>
              <w:tc>
                <w:tcPr>
                  <w:tcW w:w="1701" w:type="dxa"/>
                  <w:shd w:val="clear" w:color="auto" w:fill="auto"/>
                  <w:vAlign w:val="center"/>
                </w:tcPr>
                <w:p w14:paraId="04CAAEDE" w14:textId="77777777" w:rsidR="00B03A39" w:rsidRPr="003C0DD8" w:rsidRDefault="00B03A39" w:rsidP="00B03A39">
                  <w:pPr>
                    <w:jc w:val="center"/>
                    <w:rPr>
                      <w:rFonts w:ascii="Arial" w:hAnsi="Arial" w:cs="Arial"/>
                      <w:sz w:val="16"/>
                      <w:szCs w:val="16"/>
                      <w:lang w:val="es-BO" w:eastAsia="es-ES"/>
                    </w:rPr>
                  </w:pPr>
                  <w:r w:rsidRPr="003C0DD8">
                    <w:rPr>
                      <w:rFonts w:ascii="Arial" w:hAnsi="Arial" w:cs="Arial"/>
                      <w:sz w:val="16"/>
                      <w:szCs w:val="16"/>
                      <w:lang w:val="es-BO" w:eastAsia="es-ES"/>
                    </w:rPr>
                    <w:t> </w:t>
                  </w:r>
                </w:p>
              </w:tc>
            </w:tr>
            <w:tr w:rsidR="00B03A39" w:rsidRPr="003C0DD8" w14:paraId="2CD36D22" w14:textId="77777777" w:rsidTr="00B03A39">
              <w:trPr>
                <w:trHeight w:val="284"/>
                <w:jc w:val="center"/>
              </w:trPr>
              <w:tc>
                <w:tcPr>
                  <w:tcW w:w="1701" w:type="dxa"/>
                  <w:shd w:val="clear" w:color="auto" w:fill="auto"/>
                  <w:vAlign w:val="center"/>
                </w:tcPr>
                <w:p w14:paraId="05109498" w14:textId="77777777" w:rsidR="00B03A39" w:rsidRPr="003C0DD8" w:rsidRDefault="00B03A39" w:rsidP="00B03A39">
                  <w:pPr>
                    <w:jc w:val="center"/>
                    <w:rPr>
                      <w:rFonts w:ascii="Arial" w:hAnsi="Arial" w:cs="Arial"/>
                      <w:sz w:val="16"/>
                      <w:szCs w:val="16"/>
                      <w:lang w:val="es-BO" w:eastAsia="es-ES"/>
                    </w:rPr>
                  </w:pPr>
                  <w:r w:rsidRPr="003C0DD8">
                    <w:rPr>
                      <w:rFonts w:ascii="Arial" w:hAnsi="Arial" w:cs="Arial"/>
                      <w:sz w:val="16"/>
                      <w:szCs w:val="16"/>
                      <w:lang w:val="es-BO" w:eastAsia="es-ES"/>
                    </w:rPr>
                    <w:t>A-</w:t>
                  </w:r>
                </w:p>
              </w:tc>
              <w:tc>
                <w:tcPr>
                  <w:tcW w:w="1701" w:type="dxa"/>
                  <w:shd w:val="clear" w:color="auto" w:fill="auto"/>
                  <w:vAlign w:val="center"/>
                </w:tcPr>
                <w:p w14:paraId="68214117" w14:textId="77777777" w:rsidR="00B03A39" w:rsidRPr="003C0DD8" w:rsidRDefault="00B03A39" w:rsidP="00B03A39">
                  <w:pPr>
                    <w:jc w:val="center"/>
                    <w:rPr>
                      <w:rFonts w:ascii="Arial" w:hAnsi="Arial" w:cs="Arial"/>
                      <w:sz w:val="16"/>
                      <w:szCs w:val="16"/>
                      <w:lang w:val="es-BO" w:eastAsia="es-ES"/>
                    </w:rPr>
                  </w:pPr>
                  <w:r w:rsidRPr="003C0DD8">
                    <w:rPr>
                      <w:rFonts w:ascii="Arial" w:hAnsi="Arial" w:cs="Arial"/>
                      <w:sz w:val="16"/>
                      <w:szCs w:val="16"/>
                      <w:lang w:val="es-BO" w:eastAsia="es-ES"/>
                    </w:rPr>
                    <w:t>CUMPLE</w:t>
                  </w:r>
                </w:p>
              </w:tc>
              <w:tc>
                <w:tcPr>
                  <w:tcW w:w="1701" w:type="dxa"/>
                  <w:shd w:val="clear" w:color="auto" w:fill="auto"/>
                  <w:vAlign w:val="center"/>
                </w:tcPr>
                <w:p w14:paraId="5ECB0032" w14:textId="77777777" w:rsidR="00B03A39" w:rsidRPr="003C0DD8" w:rsidRDefault="00B03A39" w:rsidP="00B03A39">
                  <w:pPr>
                    <w:jc w:val="center"/>
                    <w:rPr>
                      <w:rFonts w:ascii="Arial" w:hAnsi="Arial" w:cs="Arial"/>
                      <w:sz w:val="16"/>
                      <w:szCs w:val="16"/>
                      <w:lang w:val="es-BO" w:eastAsia="es-ES"/>
                    </w:rPr>
                  </w:pPr>
                  <w:r w:rsidRPr="003C0DD8">
                    <w:rPr>
                      <w:rFonts w:ascii="Arial" w:hAnsi="Arial" w:cs="Arial"/>
                      <w:sz w:val="16"/>
                      <w:szCs w:val="16"/>
                      <w:lang w:val="es-BO" w:eastAsia="es-ES"/>
                    </w:rPr>
                    <w:t> </w:t>
                  </w:r>
                </w:p>
              </w:tc>
            </w:tr>
            <w:tr w:rsidR="00B03A39" w:rsidRPr="003C0DD8" w14:paraId="2714CC93" w14:textId="77777777" w:rsidTr="00B03A39">
              <w:trPr>
                <w:trHeight w:val="284"/>
                <w:jc w:val="center"/>
              </w:trPr>
              <w:tc>
                <w:tcPr>
                  <w:tcW w:w="1701" w:type="dxa"/>
                  <w:shd w:val="clear" w:color="auto" w:fill="auto"/>
                  <w:vAlign w:val="center"/>
                </w:tcPr>
                <w:p w14:paraId="460E8B91" w14:textId="77777777" w:rsidR="00B03A39" w:rsidRPr="003C0DD8" w:rsidRDefault="00B03A39" w:rsidP="00B03A39">
                  <w:pPr>
                    <w:jc w:val="center"/>
                    <w:rPr>
                      <w:rFonts w:ascii="Arial" w:hAnsi="Arial" w:cs="Arial"/>
                      <w:sz w:val="16"/>
                      <w:szCs w:val="16"/>
                      <w:lang w:val="es-BO" w:eastAsia="es-ES"/>
                    </w:rPr>
                  </w:pPr>
                  <w:r w:rsidRPr="003C0DD8">
                    <w:rPr>
                      <w:rFonts w:ascii="Arial" w:hAnsi="Arial" w:cs="Arial"/>
                      <w:sz w:val="16"/>
                      <w:szCs w:val="16"/>
                      <w:lang w:val="es-BO" w:eastAsia="es-ES"/>
                    </w:rPr>
                    <w:t>BBB+</w:t>
                  </w:r>
                </w:p>
              </w:tc>
              <w:tc>
                <w:tcPr>
                  <w:tcW w:w="1701" w:type="dxa"/>
                  <w:shd w:val="clear" w:color="auto" w:fill="auto"/>
                  <w:vAlign w:val="center"/>
                </w:tcPr>
                <w:p w14:paraId="370D07D4" w14:textId="77777777" w:rsidR="00B03A39" w:rsidRPr="003C0DD8" w:rsidRDefault="00B03A39" w:rsidP="00B03A39">
                  <w:pPr>
                    <w:jc w:val="center"/>
                    <w:rPr>
                      <w:rFonts w:ascii="Arial" w:hAnsi="Arial" w:cs="Arial"/>
                      <w:sz w:val="16"/>
                      <w:szCs w:val="16"/>
                      <w:lang w:val="es-BO" w:eastAsia="es-ES"/>
                    </w:rPr>
                  </w:pPr>
                  <w:r w:rsidRPr="003C0DD8">
                    <w:rPr>
                      <w:rFonts w:ascii="Arial" w:hAnsi="Arial" w:cs="Arial"/>
                      <w:sz w:val="16"/>
                      <w:szCs w:val="16"/>
                      <w:lang w:val="es-BO" w:eastAsia="es-ES"/>
                    </w:rPr>
                    <w:t>CUMPLE</w:t>
                  </w:r>
                </w:p>
              </w:tc>
              <w:tc>
                <w:tcPr>
                  <w:tcW w:w="1701" w:type="dxa"/>
                  <w:shd w:val="clear" w:color="auto" w:fill="auto"/>
                  <w:vAlign w:val="center"/>
                </w:tcPr>
                <w:p w14:paraId="09F214CE" w14:textId="77777777" w:rsidR="00B03A39" w:rsidRPr="003C0DD8" w:rsidRDefault="00B03A39" w:rsidP="00B03A39">
                  <w:pPr>
                    <w:jc w:val="center"/>
                    <w:rPr>
                      <w:rFonts w:ascii="Arial" w:hAnsi="Arial" w:cs="Arial"/>
                      <w:sz w:val="16"/>
                      <w:szCs w:val="16"/>
                      <w:lang w:val="es-BO" w:eastAsia="es-ES"/>
                    </w:rPr>
                  </w:pPr>
                  <w:r w:rsidRPr="003C0DD8">
                    <w:rPr>
                      <w:rFonts w:ascii="Arial" w:hAnsi="Arial" w:cs="Arial"/>
                      <w:sz w:val="16"/>
                      <w:szCs w:val="16"/>
                      <w:lang w:val="es-BO" w:eastAsia="es-ES"/>
                    </w:rPr>
                    <w:t> </w:t>
                  </w:r>
                </w:p>
              </w:tc>
            </w:tr>
            <w:tr w:rsidR="00B03A39" w:rsidRPr="003C0DD8" w14:paraId="7EE4180A" w14:textId="77777777" w:rsidTr="00B03A39">
              <w:trPr>
                <w:trHeight w:val="284"/>
                <w:jc w:val="center"/>
              </w:trPr>
              <w:tc>
                <w:tcPr>
                  <w:tcW w:w="1701" w:type="dxa"/>
                  <w:shd w:val="clear" w:color="auto" w:fill="auto"/>
                  <w:vAlign w:val="center"/>
                </w:tcPr>
                <w:p w14:paraId="63F8DD8B" w14:textId="77777777" w:rsidR="00B03A39" w:rsidRPr="003C0DD8" w:rsidRDefault="00B03A39" w:rsidP="00B03A39">
                  <w:pPr>
                    <w:jc w:val="center"/>
                    <w:rPr>
                      <w:rFonts w:ascii="Arial" w:hAnsi="Arial" w:cs="Arial"/>
                      <w:sz w:val="16"/>
                      <w:szCs w:val="16"/>
                      <w:lang w:val="es-BO" w:eastAsia="es-ES"/>
                    </w:rPr>
                  </w:pPr>
                  <w:r w:rsidRPr="003C0DD8">
                    <w:rPr>
                      <w:rFonts w:ascii="Arial" w:hAnsi="Arial" w:cs="Arial"/>
                      <w:sz w:val="16"/>
                      <w:szCs w:val="16"/>
                      <w:lang w:val="es-BO" w:eastAsia="es-ES"/>
                    </w:rPr>
                    <w:t>BBB</w:t>
                  </w:r>
                </w:p>
              </w:tc>
              <w:tc>
                <w:tcPr>
                  <w:tcW w:w="1701" w:type="dxa"/>
                  <w:shd w:val="clear" w:color="auto" w:fill="auto"/>
                  <w:vAlign w:val="center"/>
                </w:tcPr>
                <w:p w14:paraId="5D581BE6" w14:textId="77777777" w:rsidR="00B03A39" w:rsidRPr="003C0DD8" w:rsidRDefault="00B03A39" w:rsidP="00B03A39">
                  <w:pPr>
                    <w:jc w:val="center"/>
                    <w:rPr>
                      <w:rFonts w:ascii="Arial" w:hAnsi="Arial" w:cs="Arial"/>
                      <w:sz w:val="16"/>
                      <w:szCs w:val="16"/>
                      <w:lang w:val="es-BO" w:eastAsia="es-ES"/>
                    </w:rPr>
                  </w:pPr>
                  <w:r w:rsidRPr="003C0DD8">
                    <w:rPr>
                      <w:rFonts w:ascii="Arial" w:hAnsi="Arial" w:cs="Arial"/>
                      <w:sz w:val="16"/>
                      <w:szCs w:val="16"/>
                      <w:lang w:val="es-BO" w:eastAsia="es-ES"/>
                    </w:rPr>
                    <w:t>CUMPLE</w:t>
                  </w:r>
                </w:p>
              </w:tc>
              <w:tc>
                <w:tcPr>
                  <w:tcW w:w="1701" w:type="dxa"/>
                  <w:shd w:val="clear" w:color="auto" w:fill="auto"/>
                  <w:vAlign w:val="center"/>
                </w:tcPr>
                <w:p w14:paraId="183330CE" w14:textId="77777777" w:rsidR="00B03A39" w:rsidRPr="003C0DD8" w:rsidRDefault="00B03A39" w:rsidP="00B03A39">
                  <w:pPr>
                    <w:jc w:val="center"/>
                    <w:rPr>
                      <w:rFonts w:ascii="Arial" w:hAnsi="Arial" w:cs="Arial"/>
                      <w:sz w:val="16"/>
                      <w:szCs w:val="16"/>
                      <w:lang w:val="es-BO" w:eastAsia="es-ES"/>
                    </w:rPr>
                  </w:pPr>
                  <w:r w:rsidRPr="003C0DD8">
                    <w:rPr>
                      <w:rFonts w:ascii="Arial" w:hAnsi="Arial" w:cs="Arial"/>
                      <w:sz w:val="16"/>
                      <w:szCs w:val="16"/>
                      <w:lang w:val="es-BO" w:eastAsia="es-ES"/>
                    </w:rPr>
                    <w:t> </w:t>
                  </w:r>
                </w:p>
              </w:tc>
            </w:tr>
            <w:tr w:rsidR="00B03A39" w:rsidRPr="003C0DD8" w14:paraId="699C5B05" w14:textId="77777777" w:rsidTr="00B03A39">
              <w:trPr>
                <w:trHeight w:val="284"/>
                <w:jc w:val="center"/>
              </w:trPr>
              <w:tc>
                <w:tcPr>
                  <w:tcW w:w="1701" w:type="dxa"/>
                  <w:shd w:val="clear" w:color="auto" w:fill="auto"/>
                  <w:vAlign w:val="center"/>
                </w:tcPr>
                <w:p w14:paraId="0F7B233C" w14:textId="77777777" w:rsidR="00B03A39" w:rsidRPr="003C0DD8" w:rsidRDefault="00B03A39" w:rsidP="00B03A39">
                  <w:pPr>
                    <w:jc w:val="center"/>
                    <w:rPr>
                      <w:rFonts w:ascii="Arial" w:hAnsi="Arial" w:cs="Arial"/>
                      <w:sz w:val="16"/>
                      <w:szCs w:val="16"/>
                      <w:lang w:val="es-BO" w:eastAsia="es-ES"/>
                    </w:rPr>
                  </w:pPr>
                  <w:r w:rsidRPr="003C0DD8">
                    <w:rPr>
                      <w:rFonts w:ascii="Arial" w:hAnsi="Arial" w:cs="Arial"/>
                      <w:sz w:val="16"/>
                      <w:szCs w:val="16"/>
                      <w:lang w:val="es-BO" w:eastAsia="es-ES"/>
                    </w:rPr>
                    <w:t>BBB-</w:t>
                  </w:r>
                </w:p>
              </w:tc>
              <w:tc>
                <w:tcPr>
                  <w:tcW w:w="1701" w:type="dxa"/>
                  <w:shd w:val="clear" w:color="auto" w:fill="auto"/>
                  <w:vAlign w:val="center"/>
                </w:tcPr>
                <w:p w14:paraId="020361FC" w14:textId="77777777" w:rsidR="00B03A39" w:rsidRPr="003C0DD8" w:rsidRDefault="00B03A39" w:rsidP="00B03A39">
                  <w:pPr>
                    <w:rPr>
                      <w:rFonts w:ascii="Calibri" w:hAnsi="Calibri"/>
                      <w:sz w:val="22"/>
                      <w:szCs w:val="22"/>
                      <w:lang w:val="es-BO" w:eastAsia="es-ES"/>
                    </w:rPr>
                  </w:pPr>
                  <w:r w:rsidRPr="003C0DD8">
                    <w:rPr>
                      <w:rFonts w:ascii="Calibri" w:hAnsi="Calibri"/>
                      <w:sz w:val="22"/>
                      <w:szCs w:val="22"/>
                      <w:lang w:val="es-BO" w:eastAsia="es-ES"/>
                    </w:rPr>
                    <w:t> </w:t>
                  </w:r>
                </w:p>
              </w:tc>
              <w:tc>
                <w:tcPr>
                  <w:tcW w:w="1701" w:type="dxa"/>
                  <w:shd w:val="clear" w:color="auto" w:fill="auto"/>
                  <w:vAlign w:val="center"/>
                </w:tcPr>
                <w:p w14:paraId="56D2A1F7" w14:textId="77777777" w:rsidR="00B03A39" w:rsidRPr="003C0DD8" w:rsidRDefault="00B03A39" w:rsidP="00B03A39">
                  <w:pPr>
                    <w:jc w:val="center"/>
                    <w:rPr>
                      <w:rFonts w:ascii="Arial" w:hAnsi="Arial" w:cs="Arial"/>
                      <w:sz w:val="16"/>
                      <w:szCs w:val="16"/>
                      <w:lang w:val="es-BO" w:eastAsia="es-ES"/>
                    </w:rPr>
                  </w:pPr>
                  <w:r w:rsidRPr="003C0DD8">
                    <w:rPr>
                      <w:rFonts w:ascii="Arial" w:hAnsi="Arial" w:cs="Arial"/>
                      <w:sz w:val="16"/>
                      <w:szCs w:val="16"/>
                      <w:lang w:val="es-BO" w:eastAsia="es-ES"/>
                    </w:rPr>
                    <w:t>NO CUMPLE</w:t>
                  </w:r>
                </w:p>
              </w:tc>
            </w:tr>
            <w:tr w:rsidR="00B03A39" w:rsidRPr="003C0DD8" w14:paraId="28F4385C" w14:textId="77777777" w:rsidTr="00B03A39">
              <w:trPr>
                <w:trHeight w:val="284"/>
                <w:jc w:val="center"/>
              </w:trPr>
              <w:tc>
                <w:tcPr>
                  <w:tcW w:w="1701" w:type="dxa"/>
                  <w:shd w:val="clear" w:color="auto" w:fill="auto"/>
                  <w:vAlign w:val="center"/>
                </w:tcPr>
                <w:p w14:paraId="2E5CBAF0" w14:textId="77777777" w:rsidR="00B03A39" w:rsidRPr="003C0DD8" w:rsidRDefault="00B03A39" w:rsidP="00B03A39">
                  <w:pPr>
                    <w:jc w:val="center"/>
                    <w:rPr>
                      <w:rFonts w:ascii="Arial" w:hAnsi="Arial" w:cs="Arial"/>
                      <w:sz w:val="16"/>
                      <w:szCs w:val="16"/>
                      <w:lang w:val="es-BO" w:eastAsia="es-ES"/>
                    </w:rPr>
                  </w:pPr>
                  <w:r w:rsidRPr="003C0DD8">
                    <w:rPr>
                      <w:rFonts w:ascii="Arial" w:hAnsi="Arial" w:cs="Arial"/>
                      <w:sz w:val="16"/>
                      <w:szCs w:val="16"/>
                      <w:lang w:val="es-BO" w:eastAsia="es-ES"/>
                    </w:rPr>
                    <w:t>BB+</w:t>
                  </w:r>
                </w:p>
              </w:tc>
              <w:tc>
                <w:tcPr>
                  <w:tcW w:w="1701" w:type="dxa"/>
                  <w:shd w:val="clear" w:color="auto" w:fill="auto"/>
                  <w:vAlign w:val="center"/>
                </w:tcPr>
                <w:p w14:paraId="367C6726" w14:textId="77777777" w:rsidR="00B03A39" w:rsidRPr="003C0DD8" w:rsidRDefault="00B03A39" w:rsidP="00B03A39">
                  <w:pPr>
                    <w:rPr>
                      <w:rFonts w:ascii="Calibri" w:hAnsi="Calibri"/>
                      <w:sz w:val="22"/>
                      <w:szCs w:val="22"/>
                      <w:lang w:val="es-BO" w:eastAsia="es-ES"/>
                    </w:rPr>
                  </w:pPr>
                  <w:r w:rsidRPr="003C0DD8">
                    <w:rPr>
                      <w:rFonts w:ascii="Calibri" w:hAnsi="Calibri"/>
                      <w:sz w:val="22"/>
                      <w:szCs w:val="22"/>
                      <w:lang w:val="es-BO" w:eastAsia="es-ES"/>
                    </w:rPr>
                    <w:t> </w:t>
                  </w:r>
                </w:p>
              </w:tc>
              <w:tc>
                <w:tcPr>
                  <w:tcW w:w="1701" w:type="dxa"/>
                  <w:shd w:val="clear" w:color="auto" w:fill="auto"/>
                  <w:vAlign w:val="center"/>
                </w:tcPr>
                <w:p w14:paraId="5D8DEE1A" w14:textId="77777777" w:rsidR="00B03A39" w:rsidRPr="003C0DD8" w:rsidRDefault="00B03A39" w:rsidP="00B03A39">
                  <w:pPr>
                    <w:jc w:val="center"/>
                    <w:rPr>
                      <w:rFonts w:ascii="Arial" w:hAnsi="Arial" w:cs="Arial"/>
                      <w:sz w:val="16"/>
                      <w:szCs w:val="16"/>
                      <w:lang w:val="es-BO" w:eastAsia="es-ES"/>
                    </w:rPr>
                  </w:pPr>
                  <w:r w:rsidRPr="003C0DD8">
                    <w:rPr>
                      <w:rFonts w:ascii="Arial" w:hAnsi="Arial" w:cs="Arial"/>
                      <w:sz w:val="16"/>
                      <w:szCs w:val="16"/>
                      <w:lang w:val="es-BO" w:eastAsia="es-ES"/>
                    </w:rPr>
                    <w:t>NO CUMPLE</w:t>
                  </w:r>
                </w:p>
              </w:tc>
            </w:tr>
          </w:tbl>
          <w:p w14:paraId="3C22DDE4" w14:textId="77777777" w:rsidR="00B03A39" w:rsidRPr="003C0DD8" w:rsidRDefault="00B03A39" w:rsidP="00B03A39">
            <w:pPr>
              <w:rPr>
                <w:rFonts w:ascii="Arial" w:hAnsi="Arial" w:cs="Arial"/>
                <w:sz w:val="16"/>
                <w:szCs w:val="16"/>
                <w:lang w:val="es-BO" w:eastAsia="es-ES"/>
              </w:rPr>
            </w:pPr>
          </w:p>
          <w:p w14:paraId="20A73DB6" w14:textId="77777777" w:rsidR="00B03A39" w:rsidRPr="003C0DD8" w:rsidRDefault="00B03A39" w:rsidP="00B03A39">
            <w:pPr>
              <w:rPr>
                <w:rFonts w:ascii="Arial" w:hAnsi="Arial" w:cs="Arial"/>
                <w:sz w:val="16"/>
                <w:szCs w:val="16"/>
                <w:lang w:val="es-BO" w:eastAsia="es-ES"/>
              </w:rPr>
            </w:pPr>
            <w:r w:rsidRPr="003C0DD8">
              <w:rPr>
                <w:rFonts w:ascii="Arial" w:hAnsi="Arial" w:cs="Arial"/>
                <w:sz w:val="16"/>
                <w:szCs w:val="16"/>
                <w:lang w:val="es-BO" w:eastAsia="es-ES"/>
              </w:rPr>
              <w:t xml:space="preserve">Una calificación de “BB+” y "BBB-" es menor a "BBB" la cual no es aceptable de acuerdo con la regulación emitida para el efecto. Por lo tanto este indicador </w:t>
            </w:r>
            <w:r w:rsidRPr="003C0DD8">
              <w:rPr>
                <w:rFonts w:ascii="Arial" w:hAnsi="Arial" w:cs="Arial"/>
                <w:b/>
                <w:bCs/>
                <w:sz w:val="16"/>
                <w:szCs w:val="16"/>
                <w:lang w:val="es-BO" w:eastAsia="es-ES"/>
              </w:rPr>
              <w:t>no cumple</w:t>
            </w:r>
            <w:r w:rsidRPr="003C0DD8">
              <w:rPr>
                <w:rFonts w:ascii="Arial" w:hAnsi="Arial" w:cs="Arial"/>
                <w:sz w:val="16"/>
                <w:szCs w:val="16"/>
                <w:lang w:val="es-BO" w:eastAsia="es-ES"/>
              </w:rPr>
              <w:t xml:space="preserve">. </w:t>
            </w:r>
          </w:p>
        </w:tc>
      </w:tr>
    </w:tbl>
    <w:p w14:paraId="0686AC6E" w14:textId="77777777" w:rsidR="00E502FE" w:rsidRPr="003C0DD8" w:rsidRDefault="00E502FE" w:rsidP="00E502FE">
      <w:pPr>
        <w:jc w:val="both"/>
        <w:rPr>
          <w:rFonts w:ascii="Verdana" w:hAnsi="Verdana" w:cs="Arial"/>
          <w:b/>
          <w:i/>
          <w:sz w:val="18"/>
          <w:szCs w:val="18"/>
          <w:lang w:val="es-BO"/>
        </w:rPr>
      </w:pPr>
    </w:p>
    <w:p w14:paraId="77919CBF" w14:textId="77777777" w:rsidR="00E502FE" w:rsidRPr="003C0DD8" w:rsidRDefault="00E502FE" w:rsidP="00E502FE">
      <w:pPr>
        <w:jc w:val="both"/>
        <w:rPr>
          <w:rFonts w:ascii="Verdana" w:hAnsi="Verdana" w:cs="Arial"/>
          <w:b/>
          <w:i/>
          <w:sz w:val="18"/>
          <w:szCs w:val="18"/>
          <w:lang w:val="es-BO"/>
        </w:rPr>
      </w:pPr>
    </w:p>
    <w:p w14:paraId="283752B6" w14:textId="77777777" w:rsidR="00E502FE" w:rsidRPr="003C0DD8" w:rsidRDefault="00E502FE" w:rsidP="00E502FE">
      <w:pPr>
        <w:jc w:val="both"/>
        <w:rPr>
          <w:rFonts w:ascii="Verdana" w:hAnsi="Verdana" w:cs="Arial"/>
          <w:b/>
          <w:i/>
          <w:sz w:val="18"/>
          <w:szCs w:val="18"/>
          <w:lang w:val="es-BO"/>
        </w:rPr>
      </w:pPr>
    </w:p>
    <w:p w14:paraId="6D6CC564" w14:textId="77777777" w:rsidR="00E502FE" w:rsidRPr="003C0DD8" w:rsidRDefault="00E502FE" w:rsidP="001C01D3">
      <w:pPr>
        <w:jc w:val="both"/>
        <w:rPr>
          <w:rFonts w:ascii="Verdana" w:hAnsi="Verdana" w:cs="Arial"/>
          <w:b/>
          <w:i/>
          <w:sz w:val="18"/>
          <w:szCs w:val="18"/>
          <w:lang w:val="es-BO"/>
        </w:rPr>
      </w:pPr>
    </w:p>
    <w:p w14:paraId="00DD6CCA" w14:textId="77777777" w:rsidR="005A66DF" w:rsidRPr="003C0DD8" w:rsidRDefault="005A66DF" w:rsidP="00645464">
      <w:pPr>
        <w:jc w:val="both"/>
        <w:rPr>
          <w:rFonts w:ascii="Verdana" w:hAnsi="Verdana"/>
          <w:b/>
          <w:sz w:val="18"/>
          <w:szCs w:val="18"/>
          <w:lang w:val="es-BO"/>
        </w:rPr>
      </w:pPr>
    </w:p>
    <w:p w14:paraId="49A344BE" w14:textId="77777777" w:rsidR="00C152A9" w:rsidRPr="003C0DD8" w:rsidRDefault="00C152A9" w:rsidP="00645464">
      <w:pPr>
        <w:jc w:val="both"/>
        <w:rPr>
          <w:rFonts w:ascii="Verdana" w:hAnsi="Verdana"/>
          <w:b/>
          <w:sz w:val="18"/>
          <w:szCs w:val="18"/>
          <w:lang w:val="es-BO"/>
        </w:rPr>
      </w:pPr>
    </w:p>
    <w:p w14:paraId="1791122E" w14:textId="77777777" w:rsidR="00C152A9" w:rsidRPr="003C0DD8" w:rsidRDefault="00C152A9" w:rsidP="00645464">
      <w:pPr>
        <w:jc w:val="both"/>
        <w:rPr>
          <w:rFonts w:ascii="Verdana" w:hAnsi="Verdana"/>
          <w:b/>
          <w:sz w:val="18"/>
          <w:szCs w:val="18"/>
          <w:lang w:val="es-BO"/>
        </w:rPr>
      </w:pPr>
    </w:p>
    <w:p w14:paraId="337335E5" w14:textId="77777777" w:rsidR="00C152A9" w:rsidRPr="003C0DD8" w:rsidRDefault="00C152A9" w:rsidP="00645464">
      <w:pPr>
        <w:jc w:val="both"/>
        <w:rPr>
          <w:rFonts w:ascii="Verdana" w:hAnsi="Verdana"/>
          <w:b/>
          <w:sz w:val="18"/>
          <w:szCs w:val="18"/>
          <w:lang w:val="es-BO"/>
        </w:rPr>
      </w:pPr>
    </w:p>
    <w:p w14:paraId="65E75B18" w14:textId="77777777" w:rsidR="00C152A9" w:rsidRPr="003C0DD8" w:rsidRDefault="00C152A9" w:rsidP="00645464">
      <w:pPr>
        <w:jc w:val="both"/>
        <w:rPr>
          <w:rFonts w:ascii="Verdana" w:hAnsi="Verdana"/>
          <w:b/>
          <w:sz w:val="18"/>
          <w:szCs w:val="18"/>
          <w:lang w:val="es-BO"/>
        </w:rPr>
      </w:pPr>
    </w:p>
    <w:p w14:paraId="779E9DCD" w14:textId="77777777" w:rsidR="00C152A9" w:rsidRPr="003C0DD8" w:rsidRDefault="00C152A9" w:rsidP="00645464">
      <w:pPr>
        <w:jc w:val="both"/>
        <w:rPr>
          <w:rFonts w:ascii="Verdana" w:hAnsi="Verdana"/>
          <w:b/>
          <w:sz w:val="18"/>
          <w:szCs w:val="18"/>
          <w:lang w:val="es-BO"/>
        </w:rPr>
      </w:pPr>
    </w:p>
    <w:p w14:paraId="1B18CBDE" w14:textId="77777777" w:rsidR="00C152A9" w:rsidRPr="003C0DD8" w:rsidRDefault="00C152A9" w:rsidP="00645464">
      <w:pPr>
        <w:jc w:val="both"/>
        <w:rPr>
          <w:rFonts w:ascii="Verdana" w:hAnsi="Verdana"/>
          <w:b/>
          <w:sz w:val="18"/>
          <w:szCs w:val="18"/>
          <w:lang w:val="es-BO"/>
        </w:rPr>
      </w:pPr>
    </w:p>
    <w:p w14:paraId="2151CA02" w14:textId="77777777" w:rsidR="00C152A9" w:rsidRPr="003C0DD8" w:rsidRDefault="00C152A9" w:rsidP="00645464">
      <w:pPr>
        <w:jc w:val="both"/>
        <w:rPr>
          <w:rFonts w:ascii="Verdana" w:hAnsi="Verdana"/>
          <w:b/>
          <w:sz w:val="18"/>
          <w:szCs w:val="18"/>
          <w:lang w:val="es-BO"/>
        </w:rPr>
      </w:pPr>
    </w:p>
    <w:p w14:paraId="59BF77B5" w14:textId="77777777" w:rsidR="00C152A9" w:rsidRPr="003C0DD8" w:rsidRDefault="00C152A9" w:rsidP="00645464">
      <w:pPr>
        <w:jc w:val="both"/>
        <w:rPr>
          <w:rFonts w:ascii="Verdana" w:hAnsi="Verdana"/>
          <w:b/>
          <w:sz w:val="18"/>
          <w:szCs w:val="18"/>
          <w:lang w:val="es-BO"/>
        </w:rPr>
      </w:pPr>
    </w:p>
    <w:p w14:paraId="21603173" w14:textId="77777777" w:rsidR="00C152A9" w:rsidRPr="003C0DD8" w:rsidRDefault="00C152A9" w:rsidP="00645464">
      <w:pPr>
        <w:jc w:val="both"/>
        <w:rPr>
          <w:rFonts w:ascii="Verdana" w:hAnsi="Verdana"/>
          <w:b/>
          <w:sz w:val="18"/>
          <w:szCs w:val="18"/>
          <w:lang w:val="es-BO"/>
        </w:rPr>
      </w:pPr>
    </w:p>
    <w:p w14:paraId="0255C254" w14:textId="77777777" w:rsidR="00C152A9" w:rsidRPr="003C0DD8" w:rsidRDefault="00C152A9" w:rsidP="00645464">
      <w:pPr>
        <w:jc w:val="both"/>
        <w:rPr>
          <w:rFonts w:ascii="Verdana" w:hAnsi="Verdana"/>
          <w:b/>
          <w:sz w:val="18"/>
          <w:szCs w:val="18"/>
          <w:lang w:val="es-BO"/>
        </w:rPr>
      </w:pPr>
    </w:p>
    <w:p w14:paraId="2F0CB0D0" w14:textId="77777777" w:rsidR="00C152A9" w:rsidRPr="003C0DD8" w:rsidRDefault="00C152A9" w:rsidP="00645464">
      <w:pPr>
        <w:jc w:val="both"/>
        <w:rPr>
          <w:rFonts w:ascii="Verdana" w:hAnsi="Verdana"/>
          <w:b/>
          <w:sz w:val="18"/>
          <w:szCs w:val="18"/>
          <w:lang w:val="es-BO"/>
        </w:rPr>
      </w:pPr>
    </w:p>
    <w:p w14:paraId="14E7DA0F" w14:textId="77777777" w:rsidR="00C152A9" w:rsidRPr="003C0DD8" w:rsidRDefault="00C152A9" w:rsidP="00645464">
      <w:pPr>
        <w:jc w:val="both"/>
        <w:rPr>
          <w:rFonts w:ascii="Verdana" w:hAnsi="Verdana"/>
          <w:b/>
          <w:sz w:val="18"/>
          <w:szCs w:val="18"/>
          <w:lang w:val="es-BO"/>
        </w:rPr>
      </w:pPr>
    </w:p>
    <w:p w14:paraId="1DA5284D" w14:textId="77777777" w:rsidR="00C152A9" w:rsidRPr="003C0DD8" w:rsidRDefault="00C152A9" w:rsidP="00645464">
      <w:pPr>
        <w:jc w:val="both"/>
        <w:rPr>
          <w:rFonts w:ascii="Verdana" w:hAnsi="Verdana"/>
          <w:b/>
          <w:sz w:val="18"/>
          <w:szCs w:val="18"/>
          <w:lang w:val="es-BO"/>
        </w:rPr>
      </w:pPr>
    </w:p>
    <w:p w14:paraId="0C3A5E7D" w14:textId="77777777" w:rsidR="00CD7DC2" w:rsidRPr="003C0DD8" w:rsidRDefault="00CD7DC2" w:rsidP="00CD7DC2">
      <w:pPr>
        <w:jc w:val="center"/>
        <w:rPr>
          <w:rFonts w:ascii="Verdana" w:hAnsi="Verdana" w:cs="Arial"/>
          <w:b/>
          <w:sz w:val="18"/>
          <w:szCs w:val="18"/>
          <w:lang w:val="es-BO"/>
        </w:rPr>
      </w:pPr>
      <w:r w:rsidRPr="003C0DD8">
        <w:rPr>
          <w:rFonts w:ascii="Verdana" w:hAnsi="Verdana" w:cs="Arial"/>
          <w:b/>
          <w:sz w:val="18"/>
          <w:szCs w:val="18"/>
          <w:lang w:val="es-BO"/>
        </w:rPr>
        <w:lastRenderedPageBreak/>
        <w:t>ANEXO 5</w:t>
      </w:r>
    </w:p>
    <w:p w14:paraId="364797E2" w14:textId="77777777" w:rsidR="00CD7DC2" w:rsidRPr="003C0DD8" w:rsidRDefault="00CD7DC2" w:rsidP="00CD7DC2">
      <w:pPr>
        <w:jc w:val="center"/>
        <w:rPr>
          <w:rFonts w:ascii="Verdana" w:hAnsi="Verdana" w:cs="Arial"/>
          <w:b/>
          <w:sz w:val="18"/>
          <w:szCs w:val="18"/>
          <w:lang w:val="es-BO"/>
        </w:rPr>
      </w:pPr>
      <w:r w:rsidRPr="003C0DD8">
        <w:rPr>
          <w:rFonts w:ascii="Verdana" w:hAnsi="Verdana" w:cs="Arial"/>
          <w:b/>
          <w:sz w:val="18"/>
          <w:szCs w:val="18"/>
          <w:lang w:val="es-BO"/>
        </w:rPr>
        <w:t>MODELO DE CONTRATO</w:t>
      </w:r>
    </w:p>
    <w:p w14:paraId="739A94F6" w14:textId="77777777" w:rsidR="00CD7DC2" w:rsidRPr="003C0DD8" w:rsidRDefault="00CD7DC2" w:rsidP="00CD7DC2">
      <w:pPr>
        <w:jc w:val="center"/>
        <w:rPr>
          <w:rFonts w:ascii="Verdana" w:hAnsi="Verdana" w:cs="Arial"/>
          <w:sz w:val="18"/>
          <w:szCs w:val="18"/>
          <w:lang w:val="es-BO"/>
        </w:rPr>
      </w:pPr>
      <w:r w:rsidRPr="003C0DD8">
        <w:rPr>
          <w:rFonts w:ascii="Verdana" w:hAnsi="Verdana" w:cs="Arial"/>
          <w:b/>
          <w:sz w:val="18"/>
          <w:szCs w:val="18"/>
          <w:lang w:val="es-BO"/>
        </w:rPr>
        <w:t>ÍNDICE DEL CONTRATO DE SEGUROS</w:t>
      </w:r>
    </w:p>
    <w:p w14:paraId="0C5195BC" w14:textId="77777777" w:rsidR="00CD7DC2" w:rsidRPr="003C0DD8" w:rsidRDefault="00CD7DC2" w:rsidP="00CD7DC2">
      <w:pPr>
        <w:jc w:val="center"/>
        <w:rPr>
          <w:rFonts w:ascii="Verdana" w:hAnsi="Verdana" w:cs="Arial"/>
          <w:sz w:val="18"/>
          <w:szCs w:val="18"/>
          <w:lang w:val="es-BO"/>
        </w:rPr>
      </w:pPr>
    </w:p>
    <w:p w14:paraId="30EA0438" w14:textId="77777777" w:rsidR="00CD7DC2" w:rsidRPr="003C0DD8" w:rsidRDefault="00CD7DC2" w:rsidP="00CD7DC2">
      <w:pPr>
        <w:tabs>
          <w:tab w:val="left" w:pos="3119"/>
        </w:tabs>
        <w:jc w:val="both"/>
        <w:rPr>
          <w:rFonts w:ascii="Verdana" w:hAnsi="Verdana" w:cs="Arial"/>
          <w:sz w:val="18"/>
          <w:szCs w:val="18"/>
          <w:lang w:val="es-BO"/>
        </w:rPr>
      </w:pPr>
      <w:r w:rsidRPr="003C0DD8">
        <w:rPr>
          <w:rFonts w:ascii="Verdana" w:hAnsi="Verdana" w:cs="Arial"/>
          <w:sz w:val="18"/>
          <w:szCs w:val="18"/>
          <w:lang w:val="es-BO"/>
        </w:rPr>
        <w:t>PRIMERA:</w:t>
      </w:r>
      <w:r w:rsidRPr="003C0DD8">
        <w:rPr>
          <w:rFonts w:ascii="Verdana" w:hAnsi="Verdana" w:cs="Arial"/>
          <w:sz w:val="18"/>
          <w:szCs w:val="18"/>
          <w:lang w:val="es-BO"/>
        </w:rPr>
        <w:tab/>
        <w:t>Partes Contratantes</w:t>
      </w:r>
    </w:p>
    <w:p w14:paraId="1CB0B7A8" w14:textId="77777777" w:rsidR="00CD7DC2" w:rsidRPr="003C0DD8" w:rsidRDefault="00CD7DC2" w:rsidP="00CD7DC2">
      <w:pPr>
        <w:tabs>
          <w:tab w:val="left" w:pos="3119"/>
        </w:tabs>
        <w:jc w:val="both"/>
        <w:rPr>
          <w:rFonts w:ascii="Verdana" w:hAnsi="Verdana" w:cs="Arial"/>
          <w:sz w:val="18"/>
          <w:szCs w:val="18"/>
          <w:lang w:val="es-BO"/>
        </w:rPr>
      </w:pPr>
      <w:r w:rsidRPr="003C0DD8">
        <w:rPr>
          <w:rFonts w:ascii="Verdana" w:hAnsi="Verdana" w:cs="Arial"/>
          <w:sz w:val="18"/>
          <w:szCs w:val="18"/>
          <w:lang w:val="es-BO"/>
        </w:rPr>
        <w:t>SEGUNDA:</w:t>
      </w:r>
      <w:r w:rsidRPr="003C0DD8">
        <w:rPr>
          <w:rFonts w:ascii="Verdana" w:hAnsi="Verdana" w:cs="Arial"/>
          <w:sz w:val="18"/>
          <w:szCs w:val="18"/>
          <w:lang w:val="es-BO"/>
        </w:rPr>
        <w:tab/>
        <w:t>Antecedentes Legales del Contrato</w:t>
      </w:r>
    </w:p>
    <w:p w14:paraId="42825D4E" w14:textId="77777777" w:rsidR="00CD7DC2" w:rsidRPr="003C0DD8" w:rsidRDefault="00CD7DC2" w:rsidP="00CD7DC2">
      <w:pPr>
        <w:tabs>
          <w:tab w:val="left" w:pos="3119"/>
        </w:tabs>
        <w:jc w:val="both"/>
        <w:rPr>
          <w:rFonts w:ascii="Verdana" w:hAnsi="Verdana" w:cs="Arial"/>
          <w:sz w:val="18"/>
          <w:szCs w:val="18"/>
          <w:lang w:val="es-BO"/>
        </w:rPr>
      </w:pPr>
      <w:r w:rsidRPr="003C0DD8">
        <w:rPr>
          <w:rFonts w:ascii="Verdana" w:hAnsi="Verdana" w:cs="Arial"/>
          <w:sz w:val="18"/>
          <w:szCs w:val="18"/>
          <w:lang w:val="es-BO"/>
        </w:rPr>
        <w:t>TERCERA:</w:t>
      </w:r>
      <w:r w:rsidRPr="003C0DD8">
        <w:rPr>
          <w:rFonts w:ascii="Verdana" w:hAnsi="Verdana" w:cs="Arial"/>
          <w:sz w:val="18"/>
          <w:szCs w:val="18"/>
          <w:lang w:val="es-BO"/>
        </w:rPr>
        <w:tab/>
        <w:t>Objeto y Causa del Contrato</w:t>
      </w:r>
    </w:p>
    <w:p w14:paraId="1E4258CC" w14:textId="77777777" w:rsidR="00CD7DC2" w:rsidRPr="003C0DD8" w:rsidRDefault="00CD7DC2" w:rsidP="00CD7DC2">
      <w:pPr>
        <w:tabs>
          <w:tab w:val="left" w:pos="3119"/>
        </w:tabs>
        <w:jc w:val="both"/>
        <w:rPr>
          <w:rFonts w:ascii="Verdana" w:hAnsi="Verdana" w:cs="Arial"/>
          <w:sz w:val="18"/>
          <w:szCs w:val="18"/>
          <w:lang w:val="es-BO"/>
        </w:rPr>
      </w:pPr>
      <w:r w:rsidRPr="003C0DD8">
        <w:rPr>
          <w:rFonts w:ascii="Verdana" w:hAnsi="Verdana" w:cs="Arial"/>
          <w:sz w:val="18"/>
          <w:szCs w:val="18"/>
          <w:lang w:val="es-BO"/>
        </w:rPr>
        <w:t>CUARTA:</w:t>
      </w:r>
      <w:r w:rsidRPr="003C0DD8">
        <w:rPr>
          <w:rFonts w:ascii="Verdana" w:hAnsi="Verdana" w:cs="Arial"/>
          <w:sz w:val="18"/>
          <w:szCs w:val="18"/>
          <w:lang w:val="es-BO"/>
        </w:rPr>
        <w:tab/>
      </w:r>
      <w:r w:rsidRPr="003C0DD8">
        <w:rPr>
          <w:rFonts w:ascii="Verdana" w:hAnsi="Verdana"/>
          <w:sz w:val="18"/>
          <w:szCs w:val="18"/>
          <w:lang w:val="es-BO"/>
        </w:rPr>
        <w:t>Documentos Integrantes del Contrato</w:t>
      </w:r>
    </w:p>
    <w:p w14:paraId="72554D51" w14:textId="77777777" w:rsidR="00CD7DC2" w:rsidRPr="003C0DD8" w:rsidRDefault="00CD7DC2" w:rsidP="00CD7DC2">
      <w:pPr>
        <w:tabs>
          <w:tab w:val="left" w:pos="3119"/>
        </w:tabs>
        <w:jc w:val="both"/>
        <w:rPr>
          <w:rFonts w:ascii="Verdana" w:hAnsi="Verdana" w:cs="Arial"/>
          <w:sz w:val="18"/>
          <w:szCs w:val="18"/>
          <w:lang w:val="es-BO"/>
        </w:rPr>
      </w:pPr>
      <w:r w:rsidRPr="003C0DD8">
        <w:rPr>
          <w:rFonts w:ascii="Verdana" w:hAnsi="Verdana" w:cs="Arial"/>
          <w:sz w:val="18"/>
          <w:szCs w:val="18"/>
          <w:lang w:val="es-BO"/>
        </w:rPr>
        <w:t>QUINTA:</w:t>
      </w:r>
      <w:r w:rsidRPr="003C0DD8">
        <w:rPr>
          <w:rFonts w:ascii="Verdana" w:hAnsi="Verdana" w:cs="Arial"/>
          <w:sz w:val="18"/>
          <w:szCs w:val="18"/>
          <w:lang w:val="es-BO"/>
        </w:rPr>
        <w:tab/>
        <w:t>Domicilio a efectos de notificación</w:t>
      </w:r>
    </w:p>
    <w:p w14:paraId="4D841A01" w14:textId="77777777" w:rsidR="00CD7DC2" w:rsidRPr="003C0DD8" w:rsidRDefault="00CD7DC2" w:rsidP="00CD7DC2">
      <w:pPr>
        <w:tabs>
          <w:tab w:val="left" w:pos="3119"/>
        </w:tabs>
        <w:jc w:val="both"/>
        <w:rPr>
          <w:rFonts w:ascii="Verdana" w:hAnsi="Verdana" w:cs="Arial"/>
          <w:sz w:val="18"/>
          <w:szCs w:val="18"/>
          <w:lang w:val="es-BO"/>
        </w:rPr>
      </w:pPr>
      <w:r w:rsidRPr="003C0DD8">
        <w:rPr>
          <w:rFonts w:ascii="Verdana" w:hAnsi="Verdana" w:cs="Arial"/>
          <w:sz w:val="18"/>
          <w:szCs w:val="18"/>
          <w:lang w:val="es-BO"/>
        </w:rPr>
        <w:t>SEXTA:</w:t>
      </w:r>
      <w:r w:rsidRPr="003C0DD8">
        <w:rPr>
          <w:rFonts w:ascii="Verdana" w:hAnsi="Verdana" w:cs="Arial"/>
          <w:sz w:val="18"/>
          <w:szCs w:val="18"/>
          <w:lang w:val="es-BO"/>
        </w:rPr>
        <w:tab/>
        <w:t>Vigencia del Seguro</w:t>
      </w:r>
    </w:p>
    <w:p w14:paraId="5FE682AF" w14:textId="77777777" w:rsidR="00CD7DC2" w:rsidRPr="003C0DD8" w:rsidRDefault="00CD7DC2" w:rsidP="00CD7DC2">
      <w:pPr>
        <w:tabs>
          <w:tab w:val="left" w:pos="3119"/>
        </w:tabs>
        <w:jc w:val="both"/>
        <w:rPr>
          <w:rFonts w:ascii="Verdana" w:hAnsi="Verdana" w:cs="Arial"/>
          <w:sz w:val="18"/>
          <w:szCs w:val="18"/>
          <w:lang w:val="es-BO"/>
        </w:rPr>
      </w:pPr>
      <w:r w:rsidRPr="003C0DD8">
        <w:rPr>
          <w:rFonts w:ascii="Verdana" w:hAnsi="Verdana" w:cs="Arial"/>
          <w:sz w:val="18"/>
          <w:szCs w:val="18"/>
          <w:lang w:val="es-BO"/>
        </w:rPr>
        <w:t>SÉPTIMA:</w:t>
      </w:r>
      <w:r w:rsidRPr="003C0DD8">
        <w:rPr>
          <w:rFonts w:ascii="Verdana" w:hAnsi="Verdana" w:cs="Arial"/>
          <w:sz w:val="18"/>
          <w:szCs w:val="18"/>
          <w:lang w:val="es-BO"/>
        </w:rPr>
        <w:tab/>
        <w:t>Monto del contrato</w:t>
      </w:r>
    </w:p>
    <w:p w14:paraId="29306A1D" w14:textId="77777777" w:rsidR="00CD7DC2" w:rsidRPr="003C0DD8" w:rsidRDefault="00CD7DC2" w:rsidP="00CD7DC2">
      <w:pPr>
        <w:tabs>
          <w:tab w:val="left" w:pos="3119"/>
        </w:tabs>
        <w:jc w:val="both"/>
        <w:rPr>
          <w:rFonts w:ascii="Verdana" w:hAnsi="Verdana" w:cs="Arial"/>
          <w:sz w:val="18"/>
          <w:szCs w:val="18"/>
          <w:lang w:val="es-BO"/>
        </w:rPr>
      </w:pPr>
      <w:r w:rsidRPr="003C0DD8">
        <w:rPr>
          <w:rFonts w:ascii="Verdana" w:hAnsi="Verdana" w:cs="Arial"/>
          <w:sz w:val="18"/>
          <w:szCs w:val="18"/>
          <w:lang w:val="es-BO"/>
        </w:rPr>
        <w:t>OCTAVA:</w:t>
      </w:r>
      <w:r w:rsidRPr="003C0DD8">
        <w:rPr>
          <w:rFonts w:ascii="Verdana" w:hAnsi="Verdana" w:cs="Arial"/>
          <w:sz w:val="18"/>
          <w:szCs w:val="18"/>
          <w:lang w:val="es-BO"/>
        </w:rPr>
        <w:tab/>
        <w:t xml:space="preserve">Pagos y Facturación </w:t>
      </w:r>
    </w:p>
    <w:p w14:paraId="41639BA6" w14:textId="77777777" w:rsidR="00CD7DC2" w:rsidRPr="003C0DD8" w:rsidRDefault="00CD7DC2" w:rsidP="00CD7DC2">
      <w:pPr>
        <w:tabs>
          <w:tab w:val="left" w:pos="3119"/>
        </w:tabs>
        <w:jc w:val="both"/>
        <w:rPr>
          <w:rFonts w:ascii="Verdana" w:hAnsi="Verdana" w:cs="Arial"/>
          <w:sz w:val="18"/>
          <w:szCs w:val="18"/>
          <w:lang w:val="es-BO"/>
        </w:rPr>
      </w:pPr>
      <w:r w:rsidRPr="003C0DD8">
        <w:rPr>
          <w:rFonts w:ascii="Verdana" w:hAnsi="Verdana" w:cs="Arial"/>
          <w:sz w:val="18"/>
          <w:szCs w:val="18"/>
          <w:lang w:val="es-BO"/>
        </w:rPr>
        <w:t>NOVENA:</w:t>
      </w:r>
      <w:r w:rsidRPr="003C0DD8">
        <w:rPr>
          <w:rFonts w:ascii="Verdana" w:hAnsi="Verdana" w:cs="Arial"/>
          <w:sz w:val="18"/>
          <w:szCs w:val="18"/>
          <w:lang w:val="es-BO"/>
        </w:rPr>
        <w:tab/>
        <w:t xml:space="preserve">Garantía de Cumplimiento de Contrato </w:t>
      </w:r>
    </w:p>
    <w:p w14:paraId="2557033A" w14:textId="77777777" w:rsidR="00CD7DC2" w:rsidRPr="003C0DD8" w:rsidRDefault="00CD7DC2" w:rsidP="00CD7DC2">
      <w:pPr>
        <w:tabs>
          <w:tab w:val="left" w:pos="3119"/>
        </w:tabs>
        <w:jc w:val="both"/>
        <w:rPr>
          <w:rFonts w:ascii="Verdana" w:hAnsi="Verdana" w:cs="Arial"/>
          <w:sz w:val="18"/>
          <w:szCs w:val="18"/>
          <w:lang w:val="es-BO"/>
        </w:rPr>
      </w:pPr>
      <w:r w:rsidRPr="003C0DD8">
        <w:rPr>
          <w:rFonts w:ascii="Verdana" w:hAnsi="Verdana" w:cs="Arial"/>
          <w:sz w:val="18"/>
          <w:szCs w:val="18"/>
          <w:lang w:val="es-BO"/>
        </w:rPr>
        <w:t>DÉCIMA:</w:t>
      </w:r>
      <w:r w:rsidRPr="003C0DD8">
        <w:rPr>
          <w:rFonts w:ascii="Verdana" w:hAnsi="Verdana" w:cs="Arial"/>
          <w:sz w:val="18"/>
          <w:szCs w:val="18"/>
          <w:lang w:val="es-BO"/>
        </w:rPr>
        <w:tab/>
        <w:t>Legislación aplicable al contrato</w:t>
      </w:r>
    </w:p>
    <w:p w14:paraId="16238C55" w14:textId="77777777" w:rsidR="00CD7DC2" w:rsidRPr="003C0DD8" w:rsidRDefault="00CD7DC2" w:rsidP="00CD7DC2">
      <w:pPr>
        <w:tabs>
          <w:tab w:val="left" w:pos="3119"/>
        </w:tabs>
        <w:jc w:val="both"/>
        <w:rPr>
          <w:rFonts w:ascii="Verdana" w:hAnsi="Verdana" w:cs="Arial"/>
          <w:sz w:val="18"/>
          <w:szCs w:val="18"/>
          <w:lang w:val="es-BO"/>
        </w:rPr>
      </w:pPr>
      <w:r w:rsidRPr="003C0DD8">
        <w:rPr>
          <w:rFonts w:ascii="Verdana" w:hAnsi="Verdana" w:cs="Arial"/>
          <w:sz w:val="18"/>
          <w:szCs w:val="18"/>
          <w:lang w:val="es-BO"/>
        </w:rPr>
        <w:t>DÉCIMA PRIMERA:</w:t>
      </w:r>
      <w:r w:rsidRPr="003C0DD8">
        <w:rPr>
          <w:rFonts w:ascii="Verdana" w:hAnsi="Verdana" w:cs="Arial"/>
          <w:sz w:val="18"/>
          <w:szCs w:val="18"/>
          <w:lang w:val="es-BO"/>
        </w:rPr>
        <w:tab/>
        <w:t xml:space="preserve">Estipulaciones sobre Impuestos </w:t>
      </w:r>
    </w:p>
    <w:p w14:paraId="6CCB5E8F" w14:textId="77777777" w:rsidR="00CD7DC2" w:rsidRPr="003C0DD8" w:rsidRDefault="00CD7DC2" w:rsidP="00CD7DC2">
      <w:pPr>
        <w:tabs>
          <w:tab w:val="left" w:pos="3119"/>
        </w:tabs>
        <w:jc w:val="both"/>
        <w:rPr>
          <w:rFonts w:ascii="Verdana" w:hAnsi="Verdana" w:cs="Arial"/>
          <w:sz w:val="18"/>
          <w:szCs w:val="18"/>
          <w:lang w:val="es-BO"/>
        </w:rPr>
      </w:pPr>
      <w:r w:rsidRPr="003C0DD8">
        <w:rPr>
          <w:rFonts w:ascii="Verdana" w:hAnsi="Verdana" w:cs="Arial"/>
          <w:sz w:val="18"/>
          <w:szCs w:val="18"/>
          <w:lang w:val="es-BO"/>
        </w:rPr>
        <w:t>DÉCIMA SEGUNDA:</w:t>
      </w:r>
      <w:r w:rsidRPr="003C0DD8">
        <w:rPr>
          <w:rFonts w:ascii="Verdana" w:hAnsi="Verdana" w:cs="Arial"/>
          <w:sz w:val="18"/>
          <w:szCs w:val="18"/>
          <w:lang w:val="es-BO"/>
        </w:rPr>
        <w:tab/>
        <w:t>Subrogación</w:t>
      </w:r>
    </w:p>
    <w:p w14:paraId="50F7914E" w14:textId="77777777" w:rsidR="00CD7DC2" w:rsidRPr="003C0DD8" w:rsidRDefault="00CD7DC2" w:rsidP="00CD7DC2">
      <w:pPr>
        <w:tabs>
          <w:tab w:val="left" w:pos="3119"/>
        </w:tabs>
        <w:jc w:val="both"/>
        <w:rPr>
          <w:rFonts w:ascii="Verdana" w:hAnsi="Verdana" w:cs="Arial"/>
          <w:sz w:val="18"/>
          <w:szCs w:val="18"/>
          <w:lang w:val="es-BO"/>
        </w:rPr>
      </w:pPr>
      <w:r w:rsidRPr="003C0DD8">
        <w:rPr>
          <w:rFonts w:ascii="Verdana" w:hAnsi="Verdana" w:cs="Arial"/>
          <w:sz w:val="18"/>
          <w:szCs w:val="18"/>
          <w:lang w:val="es-BO"/>
        </w:rPr>
        <w:t>DÉCIMA TERCERA:</w:t>
      </w:r>
      <w:r w:rsidRPr="003C0DD8">
        <w:rPr>
          <w:rFonts w:ascii="Verdana" w:hAnsi="Verdana" w:cs="Arial"/>
          <w:sz w:val="18"/>
          <w:szCs w:val="18"/>
          <w:lang w:val="es-BO"/>
        </w:rPr>
        <w:tab/>
        <w:t>Adiciones y Supresiones</w:t>
      </w:r>
    </w:p>
    <w:p w14:paraId="448E32D4" w14:textId="77777777" w:rsidR="00CD7DC2" w:rsidRPr="003C0DD8" w:rsidRDefault="00CD7DC2" w:rsidP="00CD7DC2">
      <w:pPr>
        <w:tabs>
          <w:tab w:val="left" w:pos="3119"/>
        </w:tabs>
        <w:jc w:val="both"/>
        <w:rPr>
          <w:rFonts w:ascii="Verdana" w:hAnsi="Verdana" w:cs="Arial"/>
          <w:sz w:val="18"/>
          <w:szCs w:val="18"/>
          <w:lang w:val="es-BO"/>
        </w:rPr>
      </w:pPr>
      <w:r w:rsidRPr="003C0DD8">
        <w:rPr>
          <w:rFonts w:ascii="Verdana" w:hAnsi="Verdana" w:cs="Arial"/>
          <w:sz w:val="18"/>
          <w:szCs w:val="18"/>
          <w:lang w:val="es-BO"/>
        </w:rPr>
        <w:t>DÉCIMA CUARTA:</w:t>
      </w:r>
      <w:r w:rsidRPr="003C0DD8">
        <w:rPr>
          <w:rFonts w:ascii="Verdana" w:hAnsi="Verdana" w:cs="Arial"/>
          <w:sz w:val="18"/>
          <w:szCs w:val="18"/>
          <w:lang w:val="es-BO"/>
        </w:rPr>
        <w:tab/>
      </w:r>
      <w:r w:rsidRPr="003C0DD8">
        <w:rPr>
          <w:rFonts w:ascii="Verdana" w:hAnsi="Verdana" w:cs="MECOGP+Verdana"/>
          <w:sz w:val="18"/>
          <w:szCs w:val="18"/>
          <w:lang w:val="es-BO"/>
        </w:rPr>
        <w:t>Obligaciones de la Aseguradora</w:t>
      </w:r>
    </w:p>
    <w:p w14:paraId="1E40D286" w14:textId="77777777" w:rsidR="00CD7DC2" w:rsidRPr="003C0DD8" w:rsidRDefault="00CD7DC2" w:rsidP="00CD7DC2">
      <w:pPr>
        <w:tabs>
          <w:tab w:val="left" w:pos="3119"/>
        </w:tabs>
        <w:jc w:val="both"/>
        <w:rPr>
          <w:rFonts w:ascii="Verdana" w:hAnsi="Verdana" w:cs="Arial"/>
          <w:sz w:val="18"/>
          <w:szCs w:val="18"/>
          <w:lang w:val="es-BO"/>
        </w:rPr>
      </w:pPr>
      <w:r w:rsidRPr="003C0DD8">
        <w:rPr>
          <w:rFonts w:ascii="Verdana" w:hAnsi="Verdana" w:cs="Arial"/>
          <w:sz w:val="18"/>
          <w:szCs w:val="18"/>
          <w:lang w:val="es-BO"/>
        </w:rPr>
        <w:t>DÉCIMA QUINTA:</w:t>
      </w:r>
      <w:r w:rsidRPr="003C0DD8">
        <w:rPr>
          <w:rFonts w:ascii="Verdana" w:hAnsi="Verdana" w:cs="Arial"/>
          <w:sz w:val="18"/>
          <w:szCs w:val="18"/>
          <w:lang w:val="es-BO"/>
        </w:rPr>
        <w:tab/>
        <w:t>Pago de los Siniestros</w:t>
      </w:r>
    </w:p>
    <w:p w14:paraId="37D91A8C" w14:textId="77777777" w:rsidR="00CD7DC2" w:rsidRPr="003C0DD8" w:rsidRDefault="00CD7DC2" w:rsidP="00CD7DC2">
      <w:pPr>
        <w:tabs>
          <w:tab w:val="left" w:pos="3119"/>
        </w:tabs>
        <w:jc w:val="both"/>
        <w:rPr>
          <w:rFonts w:ascii="Verdana" w:hAnsi="Verdana" w:cs="Arial"/>
          <w:sz w:val="18"/>
          <w:szCs w:val="18"/>
          <w:lang w:val="es-BO"/>
        </w:rPr>
      </w:pPr>
      <w:r w:rsidRPr="003C0DD8">
        <w:rPr>
          <w:rFonts w:ascii="Verdana" w:hAnsi="Verdana" w:cs="Arial"/>
          <w:sz w:val="18"/>
          <w:szCs w:val="18"/>
          <w:lang w:val="es-BO"/>
        </w:rPr>
        <w:t>DÉCIMA SEXTA:</w:t>
      </w:r>
      <w:r w:rsidRPr="003C0DD8">
        <w:rPr>
          <w:rFonts w:ascii="Verdana" w:hAnsi="Verdana" w:cs="Arial"/>
          <w:sz w:val="18"/>
          <w:szCs w:val="18"/>
          <w:lang w:val="es-BO"/>
        </w:rPr>
        <w:tab/>
        <w:t>Contrato Modificatorio</w:t>
      </w:r>
    </w:p>
    <w:p w14:paraId="1EDC4BB9" w14:textId="499E75B2" w:rsidR="00CD7DC2" w:rsidRPr="003C0DD8" w:rsidRDefault="00CD7DC2" w:rsidP="00CD7DC2">
      <w:pPr>
        <w:tabs>
          <w:tab w:val="left" w:pos="3119"/>
        </w:tabs>
        <w:jc w:val="both"/>
        <w:rPr>
          <w:rFonts w:ascii="Verdana" w:hAnsi="Verdana" w:cs="Arial"/>
          <w:sz w:val="18"/>
          <w:szCs w:val="18"/>
          <w:lang w:val="es-BO"/>
        </w:rPr>
      </w:pPr>
      <w:r w:rsidRPr="003C0DD8">
        <w:rPr>
          <w:rFonts w:ascii="Verdana" w:hAnsi="Verdana" w:cs="Arial"/>
          <w:sz w:val="18"/>
          <w:szCs w:val="18"/>
          <w:lang w:val="es-BO"/>
        </w:rPr>
        <w:t xml:space="preserve">DÉCIMA </w:t>
      </w:r>
      <w:r w:rsidR="00C2617F" w:rsidRPr="003C0DD8">
        <w:rPr>
          <w:rFonts w:ascii="Verdana" w:hAnsi="Verdana" w:cs="Arial"/>
          <w:sz w:val="18"/>
          <w:szCs w:val="18"/>
          <w:lang w:val="es-BO"/>
        </w:rPr>
        <w:t>SÉPTIMA</w:t>
      </w:r>
      <w:r w:rsidRPr="003C0DD8">
        <w:rPr>
          <w:rFonts w:ascii="Verdana" w:hAnsi="Verdana" w:cs="Arial"/>
          <w:sz w:val="18"/>
          <w:szCs w:val="18"/>
          <w:lang w:val="es-BO"/>
        </w:rPr>
        <w:t>:</w:t>
      </w:r>
      <w:r w:rsidRPr="003C0DD8">
        <w:rPr>
          <w:rFonts w:ascii="Verdana" w:hAnsi="Verdana" w:cs="Arial"/>
          <w:sz w:val="18"/>
          <w:szCs w:val="18"/>
          <w:lang w:val="es-BO"/>
        </w:rPr>
        <w:tab/>
        <w:t>Suspensión del Contrato</w:t>
      </w:r>
    </w:p>
    <w:p w14:paraId="0451AA0A" w14:textId="77777777" w:rsidR="00CD7DC2" w:rsidRPr="003C0DD8" w:rsidRDefault="00CD7DC2" w:rsidP="00CD7DC2">
      <w:pPr>
        <w:tabs>
          <w:tab w:val="left" w:pos="3119"/>
        </w:tabs>
        <w:jc w:val="both"/>
        <w:rPr>
          <w:rFonts w:ascii="Verdana" w:hAnsi="Verdana" w:cs="Arial"/>
          <w:sz w:val="18"/>
          <w:szCs w:val="18"/>
          <w:lang w:val="es-BO"/>
        </w:rPr>
      </w:pPr>
      <w:r w:rsidRPr="003C0DD8">
        <w:rPr>
          <w:rFonts w:ascii="Verdana" w:hAnsi="Verdana" w:cs="Arial"/>
          <w:sz w:val="18"/>
          <w:szCs w:val="18"/>
          <w:lang w:val="es-BO"/>
        </w:rPr>
        <w:t>DÉCIMA OCTAVA:</w:t>
      </w:r>
      <w:r w:rsidRPr="003C0DD8">
        <w:rPr>
          <w:rFonts w:ascii="Verdana" w:hAnsi="Verdana" w:cs="Arial"/>
          <w:sz w:val="18"/>
          <w:szCs w:val="18"/>
          <w:lang w:val="es-BO"/>
        </w:rPr>
        <w:tab/>
        <w:t>Resolución del Contrato</w:t>
      </w:r>
    </w:p>
    <w:p w14:paraId="4BF4ED17" w14:textId="77777777" w:rsidR="00CD7DC2" w:rsidRPr="003C0DD8" w:rsidRDefault="00CD7DC2" w:rsidP="00CD7DC2">
      <w:pPr>
        <w:tabs>
          <w:tab w:val="left" w:pos="3119"/>
        </w:tabs>
        <w:jc w:val="both"/>
        <w:rPr>
          <w:rFonts w:ascii="Verdana" w:hAnsi="Verdana" w:cs="Arial"/>
          <w:sz w:val="18"/>
          <w:szCs w:val="18"/>
          <w:lang w:val="es-BO"/>
        </w:rPr>
      </w:pPr>
      <w:r w:rsidRPr="003C0DD8">
        <w:rPr>
          <w:rFonts w:ascii="Verdana" w:hAnsi="Verdana" w:cs="Arial"/>
          <w:sz w:val="18"/>
          <w:szCs w:val="18"/>
          <w:lang w:val="es-BO"/>
        </w:rPr>
        <w:t>DÉCIMA NOVENA:</w:t>
      </w:r>
      <w:r w:rsidRPr="003C0DD8">
        <w:rPr>
          <w:rFonts w:ascii="Verdana" w:hAnsi="Verdana" w:cs="Arial"/>
          <w:sz w:val="18"/>
          <w:szCs w:val="18"/>
          <w:lang w:val="es-BO"/>
        </w:rPr>
        <w:tab/>
        <w:t>Solución de Controversias</w:t>
      </w:r>
    </w:p>
    <w:p w14:paraId="0E3872AF" w14:textId="6D277AA4" w:rsidR="00CD7DC2" w:rsidRPr="003C0DD8" w:rsidRDefault="00C2617F" w:rsidP="00CD7DC2">
      <w:pPr>
        <w:tabs>
          <w:tab w:val="left" w:pos="3119"/>
        </w:tabs>
        <w:jc w:val="both"/>
        <w:rPr>
          <w:rFonts w:ascii="Verdana" w:hAnsi="Verdana" w:cs="Arial"/>
          <w:sz w:val="18"/>
          <w:szCs w:val="18"/>
          <w:lang w:val="es-BO"/>
        </w:rPr>
      </w:pPr>
      <w:r w:rsidRPr="003C0DD8">
        <w:rPr>
          <w:rFonts w:ascii="Verdana" w:hAnsi="Verdana" w:cs="Arial"/>
          <w:sz w:val="18"/>
          <w:szCs w:val="18"/>
          <w:lang w:val="es-BO"/>
        </w:rPr>
        <w:t>VIGÉSIMA</w:t>
      </w:r>
      <w:r w:rsidR="00CD7DC2" w:rsidRPr="003C0DD8">
        <w:rPr>
          <w:rFonts w:ascii="Verdana" w:hAnsi="Verdana" w:cs="Arial"/>
          <w:sz w:val="18"/>
          <w:szCs w:val="18"/>
          <w:lang w:val="es-BO"/>
        </w:rPr>
        <w:t>:</w:t>
      </w:r>
      <w:r w:rsidR="00CD7DC2" w:rsidRPr="003C0DD8">
        <w:rPr>
          <w:rFonts w:ascii="Verdana" w:hAnsi="Verdana" w:cs="Arial"/>
          <w:sz w:val="18"/>
          <w:szCs w:val="18"/>
          <w:lang w:val="es-BO"/>
        </w:rPr>
        <w:tab/>
        <w:t>Aceptación y Conformidad</w:t>
      </w:r>
    </w:p>
    <w:p w14:paraId="2694698F" w14:textId="77777777" w:rsidR="00CD7DC2" w:rsidRPr="003C0DD8" w:rsidRDefault="00CD7DC2" w:rsidP="00CD7DC2">
      <w:pPr>
        <w:tabs>
          <w:tab w:val="left" w:pos="3119"/>
        </w:tabs>
        <w:jc w:val="both"/>
        <w:rPr>
          <w:rFonts w:ascii="Verdana" w:hAnsi="Verdana" w:cs="Arial"/>
          <w:sz w:val="18"/>
          <w:szCs w:val="18"/>
          <w:lang w:val="es-BO"/>
        </w:rPr>
      </w:pPr>
      <w:r w:rsidRPr="003C0DD8">
        <w:rPr>
          <w:rFonts w:ascii="Verdana" w:hAnsi="Verdana" w:cs="Arial"/>
          <w:sz w:val="18"/>
          <w:szCs w:val="18"/>
          <w:lang w:val="es-BO"/>
        </w:rPr>
        <w:tab/>
      </w:r>
    </w:p>
    <w:p w14:paraId="26A25F74" w14:textId="77777777" w:rsidR="00CD7DC2" w:rsidRPr="003C0DD8" w:rsidRDefault="00CD7DC2" w:rsidP="00CD7DC2">
      <w:pPr>
        <w:jc w:val="both"/>
        <w:rPr>
          <w:rFonts w:ascii="Verdana" w:hAnsi="Verdana" w:cs="Arial"/>
          <w:sz w:val="18"/>
          <w:szCs w:val="18"/>
          <w:lang w:val="es-BO"/>
        </w:rPr>
      </w:pPr>
    </w:p>
    <w:p w14:paraId="3E34AA13" w14:textId="77777777" w:rsidR="00CD7DC2" w:rsidRPr="003C0DD8" w:rsidRDefault="00CD7DC2" w:rsidP="00CD7DC2">
      <w:pPr>
        <w:jc w:val="center"/>
        <w:rPr>
          <w:rFonts w:ascii="Verdana" w:hAnsi="Verdana"/>
          <w:b/>
          <w:sz w:val="18"/>
          <w:szCs w:val="18"/>
          <w:lang w:val="es-BO"/>
        </w:rPr>
      </w:pPr>
      <w:r w:rsidRPr="003C0DD8">
        <w:rPr>
          <w:rFonts w:ascii="Verdana" w:hAnsi="Verdana" w:cs="Arial"/>
          <w:sz w:val="18"/>
          <w:szCs w:val="18"/>
          <w:lang w:val="es-BO"/>
        </w:rPr>
        <w:br w:type="page"/>
      </w:r>
    </w:p>
    <w:p w14:paraId="056D78F1" w14:textId="77777777" w:rsidR="00CD7DC2" w:rsidRPr="003C0DD8" w:rsidRDefault="00CD7DC2" w:rsidP="00CD7DC2">
      <w:pPr>
        <w:jc w:val="center"/>
        <w:rPr>
          <w:rFonts w:ascii="Verdana" w:hAnsi="Verdana" w:cs="Arial"/>
          <w:b/>
          <w:sz w:val="18"/>
          <w:szCs w:val="18"/>
          <w:lang w:val="es-BO"/>
        </w:rPr>
      </w:pPr>
      <w:r w:rsidRPr="003C0DD8">
        <w:rPr>
          <w:rFonts w:ascii="Verdana" w:hAnsi="Verdana" w:cs="Arial"/>
          <w:b/>
          <w:sz w:val="18"/>
          <w:szCs w:val="18"/>
          <w:lang w:val="es-BO"/>
        </w:rPr>
        <w:lastRenderedPageBreak/>
        <w:t>CONTRATO ADMINISTRATIVO PARA LA PRESTACIÓN DEL SERVICIO DE SEGURO</w:t>
      </w:r>
    </w:p>
    <w:p w14:paraId="571EA5EE" w14:textId="77777777" w:rsidR="00CD7DC2" w:rsidRPr="009D7217" w:rsidRDefault="00CD7DC2" w:rsidP="00CD7DC2">
      <w:pPr>
        <w:jc w:val="both"/>
        <w:rPr>
          <w:rFonts w:ascii="Verdana" w:hAnsi="Verdana" w:cs="Arial"/>
          <w:sz w:val="14"/>
          <w:szCs w:val="18"/>
          <w:lang w:val="es-BO"/>
        </w:rPr>
      </w:pPr>
    </w:p>
    <w:p w14:paraId="4DD07EAA" w14:textId="77777777" w:rsidR="00CD7DC2" w:rsidRPr="003C0DD8" w:rsidRDefault="00CD7DC2" w:rsidP="00CD7DC2">
      <w:pPr>
        <w:jc w:val="both"/>
        <w:rPr>
          <w:rFonts w:ascii="Verdana" w:hAnsi="Verdana" w:cs="Arial"/>
          <w:sz w:val="18"/>
          <w:szCs w:val="18"/>
          <w:lang w:val="es-BO"/>
        </w:rPr>
      </w:pPr>
      <w:r w:rsidRPr="003C0DD8">
        <w:rPr>
          <w:rFonts w:ascii="Verdana" w:hAnsi="Verdana" w:cs="Arial"/>
          <w:b/>
          <w:sz w:val="18"/>
          <w:szCs w:val="18"/>
          <w:lang w:val="es-BO"/>
        </w:rPr>
        <w:t xml:space="preserve">SEÑOR NOTARIO DE GOBIERNO DEL DISTRITO ADMINISTRATIVO DE _________ </w:t>
      </w:r>
      <w:r w:rsidRPr="003C0DD8">
        <w:rPr>
          <w:rFonts w:ascii="Verdana" w:hAnsi="Verdana" w:cs="Arial"/>
          <w:b/>
          <w:i/>
          <w:sz w:val="18"/>
          <w:szCs w:val="18"/>
          <w:lang w:val="es-BO"/>
        </w:rPr>
        <w:t>(registrar el lugar donde será protocolizado el Contrato).</w:t>
      </w:r>
    </w:p>
    <w:p w14:paraId="52982C7A" w14:textId="5832B9A7" w:rsidR="00CD7DC2" w:rsidRPr="003C0DD8" w:rsidRDefault="00CD7DC2" w:rsidP="00CD7DC2">
      <w:pPr>
        <w:jc w:val="both"/>
        <w:rPr>
          <w:rFonts w:ascii="Verdana" w:hAnsi="Verdana" w:cs="Arial"/>
          <w:sz w:val="18"/>
          <w:szCs w:val="18"/>
          <w:lang w:val="es-BO"/>
        </w:rPr>
      </w:pPr>
      <w:r w:rsidRPr="003C0DD8">
        <w:rPr>
          <w:rFonts w:ascii="Verdana" w:hAnsi="Verdana" w:cs="Arial"/>
          <w:sz w:val="18"/>
          <w:szCs w:val="18"/>
          <w:lang w:val="es-BO"/>
        </w:rPr>
        <w:t>En el registro de Escrituras Públicas que corren a su cargo, sírvase usted insertar el presente contrato de Seguro ____________</w:t>
      </w:r>
      <w:r w:rsidR="00C2617F" w:rsidRPr="003C0DD8">
        <w:rPr>
          <w:rFonts w:ascii="Verdana" w:hAnsi="Verdana" w:cs="Arial"/>
          <w:sz w:val="18"/>
          <w:szCs w:val="18"/>
          <w:lang w:val="es-BO"/>
        </w:rPr>
        <w:t>_</w:t>
      </w:r>
      <w:r w:rsidR="00C2617F" w:rsidRPr="003C0DD8">
        <w:rPr>
          <w:rFonts w:ascii="Verdana" w:hAnsi="Verdana" w:cs="Arial"/>
          <w:b/>
          <w:sz w:val="18"/>
          <w:szCs w:val="18"/>
          <w:lang w:val="es-BO"/>
        </w:rPr>
        <w:t xml:space="preserve"> (</w:t>
      </w:r>
      <w:r w:rsidRPr="003C0DD8">
        <w:rPr>
          <w:rFonts w:ascii="Verdana" w:hAnsi="Verdana" w:cs="Arial"/>
          <w:b/>
          <w:i/>
          <w:sz w:val="18"/>
          <w:szCs w:val="18"/>
          <w:lang w:val="es-BO"/>
        </w:rPr>
        <w:t>registrar la modalidad de seguro con excepción de los seguros de fianza y el o los lugar (es) de prestación</w:t>
      </w:r>
      <w:r w:rsidRPr="003C0DD8">
        <w:rPr>
          <w:rFonts w:ascii="Verdana" w:hAnsi="Verdana" w:cs="Arial"/>
          <w:b/>
          <w:sz w:val="18"/>
          <w:szCs w:val="18"/>
          <w:lang w:val="es-BO"/>
        </w:rPr>
        <w:t>)</w:t>
      </w:r>
      <w:r w:rsidRPr="003C0DD8">
        <w:rPr>
          <w:rFonts w:ascii="Verdana" w:hAnsi="Verdana" w:cs="Arial"/>
          <w:sz w:val="18"/>
          <w:szCs w:val="18"/>
          <w:lang w:val="es-BO"/>
        </w:rPr>
        <w:t>, sujeto a los siguientes términos y condiciones:</w:t>
      </w:r>
    </w:p>
    <w:p w14:paraId="32EF33AA" w14:textId="77777777" w:rsidR="00CD7DC2" w:rsidRPr="009D7217" w:rsidRDefault="00CD7DC2" w:rsidP="00CD7DC2">
      <w:pPr>
        <w:jc w:val="both"/>
        <w:rPr>
          <w:rFonts w:ascii="Verdana" w:hAnsi="Verdana" w:cs="Arial"/>
          <w:sz w:val="14"/>
          <w:szCs w:val="18"/>
          <w:lang w:val="es-BO"/>
        </w:rPr>
      </w:pPr>
    </w:p>
    <w:p w14:paraId="1D9DD774" w14:textId="77777777" w:rsidR="00CD7DC2" w:rsidRPr="003C0DD8" w:rsidRDefault="00CD7DC2" w:rsidP="00CD7DC2">
      <w:pPr>
        <w:jc w:val="both"/>
        <w:rPr>
          <w:rFonts w:ascii="Verdana" w:hAnsi="Verdana" w:cs="Arial"/>
          <w:sz w:val="18"/>
          <w:szCs w:val="18"/>
          <w:lang w:val="es-BO"/>
        </w:rPr>
      </w:pPr>
      <w:r w:rsidRPr="003C0DD8">
        <w:rPr>
          <w:rFonts w:ascii="Verdana" w:hAnsi="Verdana" w:cs="Arial"/>
          <w:b/>
          <w:sz w:val="18"/>
          <w:szCs w:val="18"/>
          <w:lang w:val="es-BO"/>
        </w:rPr>
        <w:t xml:space="preserve">PRIMERA.- (PARTES CONTRATANTES) </w:t>
      </w:r>
      <w:r w:rsidRPr="003C0DD8">
        <w:rPr>
          <w:rFonts w:ascii="Verdana" w:hAnsi="Verdana" w:cs="Arial"/>
          <w:sz w:val="18"/>
          <w:szCs w:val="18"/>
          <w:lang w:val="es-BO"/>
        </w:rPr>
        <w:t xml:space="preserve">Dirá usted que las partes </w:t>
      </w:r>
      <w:r w:rsidRPr="003C0DD8">
        <w:rPr>
          <w:rFonts w:ascii="Verdana" w:hAnsi="Verdana" w:cs="Arial"/>
          <w:b/>
          <w:sz w:val="18"/>
          <w:szCs w:val="18"/>
          <w:lang w:val="es-BO"/>
        </w:rPr>
        <w:t>CONTRATANTES</w:t>
      </w:r>
      <w:r w:rsidRPr="003C0DD8">
        <w:rPr>
          <w:rFonts w:ascii="Verdana" w:hAnsi="Verdana" w:cs="Arial"/>
          <w:sz w:val="18"/>
          <w:szCs w:val="18"/>
          <w:lang w:val="es-BO"/>
        </w:rPr>
        <w:t xml:space="preserve"> son: _________</w:t>
      </w:r>
      <w:r w:rsidRPr="003C0DD8">
        <w:rPr>
          <w:rFonts w:ascii="Verdana" w:hAnsi="Verdana" w:cs="Arial"/>
          <w:b/>
          <w:i/>
          <w:sz w:val="18"/>
          <w:szCs w:val="18"/>
          <w:lang w:val="es-BO"/>
        </w:rPr>
        <w:t xml:space="preserve">(registrar de forma clara y detallada el nombre de la ENTIDAD), </w:t>
      </w:r>
      <w:r w:rsidRPr="003C0DD8">
        <w:rPr>
          <w:rFonts w:ascii="Verdana" w:hAnsi="Verdana" w:cs="Tahoma"/>
          <w:sz w:val="18"/>
          <w:szCs w:val="18"/>
          <w:lang w:val="es-BO"/>
        </w:rPr>
        <w:t xml:space="preserve">con NIT Nº ________ </w:t>
      </w:r>
      <w:r w:rsidRPr="003C0DD8">
        <w:rPr>
          <w:rFonts w:ascii="Verdana" w:hAnsi="Verdana" w:cs="Tahoma"/>
          <w:b/>
          <w:i/>
          <w:sz w:val="18"/>
          <w:szCs w:val="18"/>
          <w:lang w:val="es-BO"/>
        </w:rPr>
        <w:t>(señalar el Número de Identificación Tributaria)</w:t>
      </w:r>
      <w:r w:rsidRPr="003C0DD8">
        <w:rPr>
          <w:rFonts w:ascii="Verdana" w:hAnsi="Verdana" w:cs="Tahoma"/>
          <w:sz w:val="18"/>
          <w:szCs w:val="18"/>
          <w:lang w:val="es-BO"/>
        </w:rPr>
        <w:t xml:space="preserve">, con domicilio en ____________ </w:t>
      </w:r>
      <w:r w:rsidRPr="003C0DD8">
        <w:rPr>
          <w:rFonts w:ascii="Verdana" w:hAnsi="Verdana" w:cs="Tahoma"/>
          <w:b/>
          <w:i/>
          <w:sz w:val="18"/>
          <w:szCs w:val="18"/>
          <w:lang w:val="es-BO"/>
        </w:rPr>
        <w:t>(señalar de forma clara el domicilio de la entidad)</w:t>
      </w:r>
      <w:r w:rsidRPr="003C0DD8">
        <w:rPr>
          <w:rFonts w:ascii="Verdana" w:hAnsi="Verdana" w:cs="Tahoma"/>
          <w:sz w:val="18"/>
          <w:szCs w:val="18"/>
          <w:lang w:val="es-BO"/>
        </w:rPr>
        <w:t xml:space="preserve">, en ______________ </w:t>
      </w:r>
      <w:r w:rsidRPr="003C0DD8">
        <w:rPr>
          <w:rFonts w:ascii="Verdana" w:hAnsi="Verdana" w:cs="Tahoma"/>
          <w:b/>
          <w:i/>
          <w:sz w:val="18"/>
          <w:szCs w:val="18"/>
          <w:lang w:val="es-BO"/>
        </w:rPr>
        <w:t xml:space="preserve">(señalar el distrito, provincia y departamento) </w:t>
      </w:r>
      <w:r w:rsidRPr="003C0DD8">
        <w:rPr>
          <w:rFonts w:ascii="Verdana" w:hAnsi="Verdana" w:cs="Arial"/>
          <w:sz w:val="18"/>
          <w:szCs w:val="18"/>
          <w:lang w:val="es-BO"/>
        </w:rPr>
        <w:t>representada legalmente por ______</w:t>
      </w:r>
      <w:r w:rsidRPr="003C0DD8">
        <w:rPr>
          <w:rFonts w:ascii="Verdana" w:hAnsi="Verdana" w:cs="Arial"/>
          <w:b/>
          <w:i/>
          <w:sz w:val="18"/>
          <w:szCs w:val="18"/>
          <w:lang w:val="es-BO"/>
        </w:rPr>
        <w:t xml:space="preserve">(registrar el nombre de la MAE o del servidor público a quien se delega la competencia para la suscripción del Contrato, y la Resolución correspondiente de delegación), </w:t>
      </w:r>
      <w:r w:rsidRPr="003C0DD8">
        <w:rPr>
          <w:rFonts w:ascii="Verdana" w:hAnsi="Verdana" w:cs="Arial"/>
          <w:sz w:val="18"/>
          <w:szCs w:val="18"/>
          <w:lang w:val="es-BO"/>
        </w:rPr>
        <w:t>en calidad de___________</w:t>
      </w:r>
      <w:r w:rsidRPr="003C0DD8">
        <w:rPr>
          <w:rFonts w:ascii="Verdana" w:hAnsi="Verdana" w:cs="Arial"/>
          <w:b/>
          <w:i/>
          <w:sz w:val="18"/>
          <w:szCs w:val="18"/>
          <w:lang w:val="es-BO"/>
        </w:rPr>
        <w:t xml:space="preserve"> (señalar el cargo del Servidor Público que suscribe el contrato)</w:t>
      </w:r>
      <w:r w:rsidRPr="003C0DD8">
        <w:rPr>
          <w:rFonts w:ascii="Verdana" w:hAnsi="Verdana" w:cs="Arial"/>
          <w:sz w:val="18"/>
          <w:szCs w:val="18"/>
          <w:lang w:val="es-BO"/>
        </w:rPr>
        <w:t xml:space="preserve"> que en adelante se denominará </w:t>
      </w:r>
      <w:r w:rsidRPr="003C0DD8">
        <w:rPr>
          <w:rFonts w:ascii="Verdana" w:hAnsi="Verdana" w:cs="Arial"/>
          <w:b/>
          <w:sz w:val="18"/>
          <w:szCs w:val="18"/>
          <w:lang w:val="es-BO"/>
        </w:rPr>
        <w:t>ENTIDAD</w:t>
      </w:r>
      <w:r w:rsidRPr="003C0DD8">
        <w:rPr>
          <w:rFonts w:ascii="Verdana" w:hAnsi="Verdana" w:cs="Arial"/>
          <w:sz w:val="18"/>
          <w:szCs w:val="18"/>
          <w:lang w:val="es-BO"/>
        </w:rPr>
        <w:t xml:space="preserve"> y la __________</w:t>
      </w:r>
      <w:r w:rsidRPr="003C0DD8">
        <w:rPr>
          <w:rFonts w:ascii="Verdana" w:hAnsi="Verdana" w:cs="Arial"/>
          <w:b/>
          <w:i/>
          <w:sz w:val="18"/>
          <w:szCs w:val="18"/>
          <w:lang w:val="es-BO"/>
        </w:rPr>
        <w:t>(registrar  la Razón Social de la entidad aseguradora que proveerá el seguro)</w:t>
      </w:r>
      <w:r w:rsidRPr="003C0DD8">
        <w:rPr>
          <w:rFonts w:ascii="Verdana" w:hAnsi="Verdana" w:cs="Arial"/>
          <w:sz w:val="18"/>
          <w:szCs w:val="18"/>
          <w:lang w:val="es-BO"/>
        </w:rPr>
        <w:t>, legalmente constituida conforme a la legislación de Bolivia, inscrita en el Registro de Comercio Nº ______</w:t>
      </w:r>
      <w:r w:rsidRPr="003C0DD8">
        <w:rPr>
          <w:rFonts w:ascii="Verdana" w:hAnsi="Verdana" w:cs="Arial"/>
          <w:b/>
          <w:i/>
          <w:sz w:val="18"/>
          <w:szCs w:val="18"/>
          <w:lang w:val="es-BO"/>
        </w:rPr>
        <w:t xml:space="preserve">(registrar el número) </w:t>
      </w:r>
      <w:r w:rsidRPr="003C0DD8">
        <w:rPr>
          <w:rFonts w:ascii="Verdana" w:hAnsi="Verdana" w:cs="Arial"/>
          <w:sz w:val="18"/>
          <w:szCs w:val="18"/>
          <w:lang w:val="es-BO"/>
        </w:rPr>
        <w:t>representada legalmente por ____________</w:t>
      </w:r>
      <w:r w:rsidRPr="003C0DD8">
        <w:rPr>
          <w:rFonts w:ascii="Verdana" w:hAnsi="Verdana" w:cs="Arial"/>
          <w:b/>
          <w:i/>
          <w:sz w:val="18"/>
          <w:szCs w:val="18"/>
          <w:lang w:val="es-BO"/>
        </w:rPr>
        <w:t xml:space="preserve">(registrar el nombre completo  y número  de la cedula de identidad  del representante legal habilitado  para la suscripción  del contrato  en representación  de  la aseguradora) </w:t>
      </w:r>
      <w:r w:rsidRPr="003C0DD8">
        <w:rPr>
          <w:rFonts w:ascii="Verdana" w:hAnsi="Verdana" w:cs="Arial"/>
          <w:sz w:val="18"/>
          <w:szCs w:val="18"/>
          <w:lang w:val="es-BO"/>
        </w:rPr>
        <w:t>en virtud  del testimonio de poder Nº________</w:t>
      </w:r>
      <w:r w:rsidRPr="003C0DD8">
        <w:rPr>
          <w:rFonts w:ascii="Verdana" w:hAnsi="Verdana" w:cs="Arial"/>
          <w:b/>
          <w:i/>
          <w:sz w:val="18"/>
          <w:szCs w:val="18"/>
          <w:lang w:val="es-BO"/>
        </w:rPr>
        <w:t xml:space="preserve">(registrar el número) </w:t>
      </w:r>
      <w:r w:rsidRPr="003C0DD8">
        <w:rPr>
          <w:rFonts w:ascii="Verdana" w:hAnsi="Verdana" w:cs="Arial"/>
          <w:sz w:val="18"/>
          <w:szCs w:val="18"/>
          <w:lang w:val="es-BO"/>
        </w:rPr>
        <w:t>otorgado ante __________</w:t>
      </w:r>
      <w:r w:rsidRPr="003C0DD8">
        <w:rPr>
          <w:rFonts w:ascii="Verdana" w:hAnsi="Verdana" w:cs="Arial"/>
          <w:b/>
          <w:i/>
          <w:sz w:val="18"/>
          <w:szCs w:val="18"/>
          <w:lang w:val="es-BO"/>
        </w:rPr>
        <w:t>(registrar  el Nº de Notaria de Fe Publica en la que fue otorgado el poder),</w:t>
      </w:r>
      <w:r w:rsidRPr="003C0DD8">
        <w:rPr>
          <w:rFonts w:ascii="Verdana" w:hAnsi="Verdana" w:cs="Arial"/>
          <w:sz w:val="18"/>
          <w:szCs w:val="18"/>
          <w:lang w:val="es-BO"/>
        </w:rPr>
        <w:t xml:space="preserve"> el _________ (</w:t>
      </w:r>
      <w:r w:rsidRPr="003C0DD8">
        <w:rPr>
          <w:rFonts w:ascii="Verdana" w:hAnsi="Verdana" w:cs="Arial"/>
          <w:b/>
          <w:sz w:val="18"/>
          <w:szCs w:val="18"/>
          <w:lang w:val="es-BO"/>
        </w:rPr>
        <w:t>registrar la</w:t>
      </w:r>
      <w:r w:rsidRPr="003C0DD8">
        <w:rPr>
          <w:rFonts w:ascii="Verdana" w:hAnsi="Verdana" w:cs="Arial"/>
          <w:b/>
          <w:i/>
          <w:sz w:val="18"/>
          <w:szCs w:val="18"/>
          <w:lang w:val="es-BO"/>
        </w:rPr>
        <w:t xml:space="preserve"> fecha, mes y año)</w:t>
      </w:r>
      <w:r w:rsidRPr="003C0DD8">
        <w:rPr>
          <w:rFonts w:ascii="Verdana" w:hAnsi="Verdana" w:cs="Arial"/>
          <w:i/>
          <w:sz w:val="18"/>
          <w:szCs w:val="18"/>
          <w:lang w:val="es-BO"/>
        </w:rPr>
        <w:t xml:space="preserve"> </w:t>
      </w:r>
      <w:r w:rsidRPr="003C0DD8">
        <w:rPr>
          <w:rFonts w:ascii="Verdana" w:hAnsi="Verdana" w:cs="Arial"/>
          <w:sz w:val="18"/>
          <w:szCs w:val="18"/>
          <w:lang w:val="es-BO"/>
        </w:rPr>
        <w:t>en la</w:t>
      </w:r>
      <w:r w:rsidRPr="003C0DD8">
        <w:rPr>
          <w:rFonts w:ascii="Verdana" w:hAnsi="Verdana" w:cs="Arial"/>
          <w:i/>
          <w:sz w:val="18"/>
          <w:szCs w:val="18"/>
          <w:lang w:val="es-BO"/>
        </w:rPr>
        <w:t xml:space="preserve"> _______</w:t>
      </w:r>
      <w:r w:rsidRPr="003C0DD8">
        <w:rPr>
          <w:rFonts w:ascii="Verdana" w:hAnsi="Verdana" w:cs="Arial"/>
          <w:b/>
          <w:sz w:val="18"/>
          <w:szCs w:val="18"/>
          <w:lang w:val="es-BO"/>
        </w:rPr>
        <w:t>(registrar el lugar donde fue otorgado el poder),</w:t>
      </w:r>
      <w:r w:rsidRPr="003C0DD8">
        <w:rPr>
          <w:rFonts w:ascii="Verdana" w:hAnsi="Verdana" w:cs="Arial"/>
          <w:sz w:val="18"/>
          <w:szCs w:val="18"/>
          <w:lang w:val="es-BO"/>
        </w:rPr>
        <w:t xml:space="preserve"> que en adelante se denominará la </w:t>
      </w:r>
      <w:r w:rsidRPr="003C0DD8">
        <w:rPr>
          <w:rFonts w:ascii="Verdana" w:hAnsi="Verdana" w:cs="Arial"/>
          <w:b/>
          <w:sz w:val="18"/>
          <w:szCs w:val="18"/>
          <w:lang w:val="es-BO"/>
        </w:rPr>
        <w:t>ASEGURADORA</w:t>
      </w:r>
      <w:r w:rsidRPr="003C0DD8">
        <w:rPr>
          <w:rFonts w:ascii="Verdana" w:hAnsi="Verdana" w:cs="Arial"/>
          <w:sz w:val="18"/>
          <w:szCs w:val="18"/>
          <w:lang w:val="es-BO"/>
        </w:rPr>
        <w:t>, quienes  celebraran y suscriben  el presente Contrato de Seguro.</w:t>
      </w:r>
    </w:p>
    <w:p w14:paraId="4B5F36AF" w14:textId="77777777" w:rsidR="00CD7DC2" w:rsidRPr="009D7217" w:rsidRDefault="00CD7DC2" w:rsidP="00CD7DC2">
      <w:pPr>
        <w:jc w:val="both"/>
        <w:rPr>
          <w:rFonts w:ascii="Verdana" w:hAnsi="Verdana" w:cs="Arial"/>
          <w:sz w:val="14"/>
          <w:szCs w:val="18"/>
          <w:lang w:val="es-BO"/>
        </w:rPr>
      </w:pPr>
    </w:p>
    <w:p w14:paraId="1EC1C499" w14:textId="77777777" w:rsidR="00CD7DC2" w:rsidRPr="003C0DD8" w:rsidRDefault="00CD7DC2" w:rsidP="00CD7DC2">
      <w:pPr>
        <w:spacing w:line="195" w:lineRule="exact"/>
        <w:jc w:val="both"/>
        <w:rPr>
          <w:rFonts w:ascii="Verdana" w:hAnsi="Verdana"/>
          <w:sz w:val="18"/>
          <w:szCs w:val="18"/>
          <w:lang w:val="es-BO"/>
        </w:rPr>
      </w:pPr>
      <w:r w:rsidRPr="003C0DD8">
        <w:rPr>
          <w:rFonts w:ascii="Verdana" w:hAnsi="Verdana" w:cs="Arial"/>
          <w:b/>
          <w:sz w:val="18"/>
          <w:szCs w:val="18"/>
          <w:lang w:val="es-BO"/>
        </w:rPr>
        <w:t xml:space="preserve">SEGUNDA.- (ANTECEDENTES LEGALES DEL CONTRATO) </w:t>
      </w:r>
      <w:r w:rsidRPr="003C0DD8">
        <w:rPr>
          <w:rFonts w:ascii="Verdana" w:hAnsi="Verdana" w:cs="Arial"/>
          <w:sz w:val="18"/>
          <w:szCs w:val="18"/>
          <w:lang w:val="es-BO"/>
        </w:rPr>
        <w:t xml:space="preserve">Dirá usted, que la </w:t>
      </w:r>
      <w:r w:rsidRPr="003C0DD8">
        <w:rPr>
          <w:rFonts w:ascii="Verdana" w:hAnsi="Verdana" w:cs="Arial"/>
          <w:b/>
          <w:sz w:val="18"/>
          <w:szCs w:val="18"/>
          <w:lang w:val="es-BO"/>
        </w:rPr>
        <w:t>ENTIDAD</w:t>
      </w:r>
      <w:r w:rsidRPr="003C0DD8">
        <w:rPr>
          <w:rFonts w:ascii="Verdana" w:hAnsi="Verdana" w:cs="Arial"/>
          <w:sz w:val="18"/>
          <w:szCs w:val="18"/>
          <w:lang w:val="es-BO"/>
        </w:rPr>
        <w:t xml:space="preserve">, mediante Licitación Pública Nº.___________ </w:t>
      </w:r>
      <w:r w:rsidRPr="003C0DD8">
        <w:rPr>
          <w:rFonts w:ascii="Verdana" w:hAnsi="Verdana" w:cs="Arial"/>
          <w:b/>
          <w:i/>
          <w:sz w:val="18"/>
          <w:szCs w:val="18"/>
          <w:lang w:val="es-BO"/>
        </w:rPr>
        <w:t xml:space="preserve">(registrar el número de la Licitación), </w:t>
      </w:r>
      <w:r w:rsidRPr="003C0DD8">
        <w:rPr>
          <w:rFonts w:ascii="Verdana" w:hAnsi="Verdana" w:cs="Arial"/>
          <w:sz w:val="18"/>
          <w:szCs w:val="18"/>
          <w:lang w:val="es-BO"/>
        </w:rPr>
        <w:t xml:space="preserve">convocó a Entidades Aseguradoras interesadas en la prestación de servicios de seguros para _______ </w:t>
      </w:r>
      <w:r w:rsidRPr="003C0DD8">
        <w:rPr>
          <w:rFonts w:ascii="Verdana" w:hAnsi="Verdana" w:cs="Arial"/>
          <w:b/>
          <w:i/>
          <w:sz w:val="18"/>
          <w:szCs w:val="18"/>
          <w:lang w:val="es-BO"/>
        </w:rPr>
        <w:t>(registrar los seguros requeridos por la ENTIDAD),</w:t>
      </w:r>
      <w:r w:rsidRPr="003C0DD8">
        <w:rPr>
          <w:rFonts w:ascii="Verdana" w:hAnsi="Verdana" w:cs="Arial"/>
          <w:sz w:val="18"/>
          <w:szCs w:val="18"/>
          <w:lang w:val="es-BO"/>
        </w:rPr>
        <w:t xml:space="preserve"> a que presenten </w:t>
      </w:r>
      <w:r w:rsidRPr="003C0DD8">
        <w:rPr>
          <w:rFonts w:ascii="Verdana" w:hAnsi="Verdana"/>
          <w:sz w:val="18"/>
          <w:szCs w:val="18"/>
          <w:lang w:val="es-BO"/>
        </w:rPr>
        <w:t>sus propuestas de acuerdo</w:t>
      </w:r>
      <w:r w:rsidRPr="003C0DD8">
        <w:rPr>
          <w:rFonts w:ascii="Verdana" w:hAnsi="Verdana" w:cs="Arial"/>
          <w:sz w:val="18"/>
          <w:szCs w:val="18"/>
          <w:lang w:val="es-BO"/>
        </w:rPr>
        <w:t xml:space="preserve"> con las especificaciones técnicas y condiciones establecidas en el Documento Base de Contratación aprobado mediante resolución Nº _________ de ________</w:t>
      </w:r>
      <w:r w:rsidRPr="003C0DD8">
        <w:rPr>
          <w:rFonts w:ascii="Verdana" w:hAnsi="Verdana" w:cs="Arial"/>
          <w:b/>
          <w:i/>
          <w:sz w:val="18"/>
          <w:szCs w:val="18"/>
          <w:lang w:val="es-BO"/>
        </w:rPr>
        <w:t xml:space="preserve">(registrar el número y fecha de la resolución de aprobación del Documento Base de Contratación), </w:t>
      </w:r>
      <w:r w:rsidRPr="003C0DD8">
        <w:rPr>
          <w:rFonts w:ascii="Verdana" w:hAnsi="Verdana"/>
          <w:sz w:val="18"/>
          <w:szCs w:val="18"/>
          <w:lang w:val="es-BO"/>
        </w:rPr>
        <w:t>proceso realizado en el marco del Decreto Supremo No. 0181 de 28 de junio de 2009, de las Normas Básicas del Sistema de Administración de Bienes y Servicios y sus modificaciones.</w:t>
      </w:r>
    </w:p>
    <w:p w14:paraId="0A9FE013" w14:textId="77777777" w:rsidR="00CD7DC2" w:rsidRPr="009D7217" w:rsidRDefault="00CD7DC2" w:rsidP="00CD7DC2">
      <w:pPr>
        <w:jc w:val="both"/>
        <w:rPr>
          <w:rFonts w:ascii="Verdana" w:hAnsi="Verdana" w:cs="Arial"/>
          <w:i/>
          <w:sz w:val="14"/>
          <w:szCs w:val="18"/>
          <w:lang w:val="es-BO"/>
        </w:rPr>
      </w:pPr>
    </w:p>
    <w:p w14:paraId="3263FF1C" w14:textId="77777777" w:rsidR="00CD7DC2" w:rsidRPr="003C0DD8" w:rsidRDefault="00CD7DC2" w:rsidP="00CD7DC2">
      <w:pPr>
        <w:jc w:val="both"/>
        <w:rPr>
          <w:rFonts w:ascii="Verdana" w:hAnsi="Verdana" w:cs="Arial"/>
          <w:bCs/>
          <w:iCs/>
          <w:sz w:val="18"/>
          <w:szCs w:val="18"/>
          <w:lang w:val="es-BO"/>
        </w:rPr>
      </w:pPr>
      <w:r w:rsidRPr="003C0DD8">
        <w:rPr>
          <w:rFonts w:ascii="Verdana" w:hAnsi="Verdana" w:cs="Arial"/>
          <w:sz w:val="18"/>
          <w:szCs w:val="18"/>
          <w:lang w:val="es-BO"/>
        </w:rPr>
        <w:t xml:space="preserve">Que la Comisión de Calificación  de la </w:t>
      </w:r>
      <w:r w:rsidRPr="003C0DD8">
        <w:rPr>
          <w:rFonts w:ascii="Verdana" w:hAnsi="Verdana" w:cs="Arial"/>
          <w:b/>
          <w:sz w:val="18"/>
          <w:szCs w:val="18"/>
          <w:lang w:val="es-BO"/>
        </w:rPr>
        <w:t>ENTIDAD</w:t>
      </w:r>
      <w:r w:rsidRPr="003C0DD8">
        <w:rPr>
          <w:rFonts w:ascii="Verdana" w:hAnsi="Verdana" w:cs="Arial"/>
          <w:sz w:val="18"/>
          <w:szCs w:val="18"/>
          <w:lang w:val="es-BO"/>
        </w:rPr>
        <w:t>, luego de efectuada la apertura  de propuestas presentadas realizó su análisis y evaluación habiendo emitido el Informe de Evaluación y Recomendación Nº _______________ (</w:t>
      </w:r>
      <w:r w:rsidRPr="003C0DD8">
        <w:rPr>
          <w:rFonts w:ascii="Verdana" w:hAnsi="Verdana" w:cs="Arial"/>
          <w:b/>
          <w:i/>
          <w:sz w:val="18"/>
          <w:szCs w:val="18"/>
          <w:lang w:val="es-BO"/>
        </w:rPr>
        <w:t>Establecer el número del informe</w:t>
      </w:r>
      <w:r w:rsidRPr="003C0DD8">
        <w:rPr>
          <w:rFonts w:ascii="Verdana" w:hAnsi="Verdana" w:cs="Arial"/>
          <w:sz w:val="18"/>
          <w:szCs w:val="18"/>
          <w:lang w:val="es-BO"/>
        </w:rPr>
        <w:t xml:space="preserve">) al Responsable del Proceso  de Contratación de la </w:t>
      </w:r>
      <w:r w:rsidRPr="003C0DD8">
        <w:rPr>
          <w:rFonts w:ascii="Verdana" w:hAnsi="Verdana" w:cs="Arial"/>
          <w:b/>
          <w:sz w:val="18"/>
          <w:szCs w:val="18"/>
          <w:lang w:val="es-BO"/>
        </w:rPr>
        <w:t xml:space="preserve">ENTIDAD </w:t>
      </w:r>
      <w:r w:rsidRPr="003C0DD8">
        <w:rPr>
          <w:rFonts w:ascii="Verdana" w:hAnsi="Verdana" w:cs="Arial"/>
          <w:sz w:val="18"/>
          <w:szCs w:val="18"/>
          <w:lang w:val="es-BO"/>
        </w:rPr>
        <w:t xml:space="preserve">quien </w:t>
      </w:r>
      <w:r w:rsidRPr="003C0DD8">
        <w:rPr>
          <w:rFonts w:ascii="Verdana" w:hAnsi="Verdana" w:cs="Arial"/>
          <w:bCs/>
          <w:iCs/>
          <w:sz w:val="18"/>
          <w:szCs w:val="18"/>
          <w:lang w:val="es-BO"/>
        </w:rPr>
        <w:t>resolvió adjudicar la contratación de los seguros mediante Resolución de Adjudicación Nº ________________</w:t>
      </w:r>
      <w:r w:rsidRPr="003C0DD8">
        <w:rPr>
          <w:rFonts w:ascii="Verdana" w:hAnsi="Verdana" w:cs="Arial"/>
          <w:b/>
          <w:bCs/>
          <w:i/>
          <w:iCs/>
          <w:sz w:val="18"/>
          <w:szCs w:val="18"/>
          <w:lang w:val="es-BO"/>
        </w:rPr>
        <w:t>(registrar el número de la Resolución de Adjudicación</w:t>
      </w:r>
      <w:r w:rsidRPr="003C0DD8">
        <w:rPr>
          <w:rFonts w:ascii="Verdana" w:hAnsi="Verdana" w:cs="Arial"/>
          <w:bCs/>
          <w:iCs/>
          <w:sz w:val="18"/>
          <w:szCs w:val="18"/>
          <w:lang w:val="es-BO"/>
        </w:rPr>
        <w:t>) a favor de  _________________</w:t>
      </w:r>
      <w:r w:rsidRPr="003C0DD8">
        <w:rPr>
          <w:rFonts w:ascii="Verdana" w:hAnsi="Verdana" w:cs="Arial"/>
          <w:b/>
          <w:bCs/>
          <w:i/>
          <w:iCs/>
          <w:sz w:val="18"/>
          <w:szCs w:val="18"/>
          <w:lang w:val="es-BO"/>
        </w:rPr>
        <w:t xml:space="preserve">(registrar la razón social  </w:t>
      </w:r>
      <w:r w:rsidRPr="003C0DD8">
        <w:rPr>
          <w:rFonts w:ascii="Verdana" w:hAnsi="Verdana"/>
          <w:b/>
          <w:i/>
          <w:sz w:val="18"/>
          <w:szCs w:val="18"/>
          <w:lang w:val="es-BO"/>
        </w:rPr>
        <w:t>del proponente adjudicado</w:t>
      </w:r>
      <w:r w:rsidRPr="003C0DD8">
        <w:rPr>
          <w:rFonts w:ascii="Verdana" w:hAnsi="Verdana" w:cs="Arial"/>
          <w:b/>
          <w:bCs/>
          <w:i/>
          <w:iCs/>
          <w:sz w:val="18"/>
          <w:szCs w:val="18"/>
          <w:lang w:val="es-BO"/>
        </w:rPr>
        <w:t xml:space="preserve">), </w:t>
      </w:r>
      <w:r w:rsidRPr="003C0DD8">
        <w:rPr>
          <w:rFonts w:ascii="Verdana" w:hAnsi="Verdana" w:cs="Arial"/>
          <w:bCs/>
          <w:iCs/>
          <w:sz w:val="18"/>
          <w:szCs w:val="18"/>
          <w:lang w:val="es-BO"/>
        </w:rPr>
        <w:t xml:space="preserve">al cumplir su propuesta con todos los requisitos y ser la más conveniente a los interés de la </w:t>
      </w:r>
      <w:r w:rsidRPr="003C0DD8">
        <w:rPr>
          <w:rFonts w:ascii="Verdana" w:hAnsi="Verdana" w:cs="Arial"/>
          <w:b/>
          <w:bCs/>
          <w:iCs/>
          <w:sz w:val="18"/>
          <w:szCs w:val="18"/>
          <w:lang w:val="es-BO"/>
        </w:rPr>
        <w:t>ENTIDAD.</w:t>
      </w:r>
    </w:p>
    <w:p w14:paraId="413EB694" w14:textId="77777777" w:rsidR="00CD7DC2" w:rsidRPr="003C0DD8" w:rsidRDefault="00CD7DC2" w:rsidP="00CD7DC2">
      <w:pPr>
        <w:jc w:val="both"/>
        <w:rPr>
          <w:rFonts w:ascii="Verdana" w:hAnsi="Verdana" w:cs="Arial"/>
          <w:b/>
          <w:i/>
          <w:sz w:val="18"/>
          <w:szCs w:val="18"/>
          <w:lang w:val="es-BO"/>
        </w:rPr>
      </w:pPr>
      <w:r w:rsidRPr="003C0DD8">
        <w:rPr>
          <w:rFonts w:ascii="Verdana" w:hAnsi="Verdana" w:cs="Arial"/>
          <w:b/>
          <w:i/>
          <w:sz w:val="18"/>
          <w:szCs w:val="18"/>
          <w:lang w:val="es-BO"/>
        </w:rPr>
        <w:t xml:space="preserve">(Si el RPC, en caso excepcional decide adjudicar la contratación a un proponente que no sea el recomendado por la Comisión de Calificación, debe adecuarse </w:t>
      </w:r>
      <w:r w:rsidRPr="003C0DD8">
        <w:rPr>
          <w:rFonts w:ascii="Verdana" w:hAnsi="Verdana"/>
          <w:b/>
          <w:i/>
          <w:sz w:val="18"/>
          <w:szCs w:val="18"/>
          <w:lang w:val="es-BO"/>
        </w:rPr>
        <w:t>la redacción</w:t>
      </w:r>
      <w:r w:rsidRPr="003C0DD8">
        <w:rPr>
          <w:rFonts w:ascii="Verdana" w:hAnsi="Verdana" w:cs="Arial"/>
          <w:b/>
          <w:i/>
          <w:sz w:val="18"/>
          <w:szCs w:val="18"/>
          <w:lang w:val="es-BO"/>
        </w:rPr>
        <w:t xml:space="preserve"> de la presente cláusula).</w:t>
      </w:r>
    </w:p>
    <w:p w14:paraId="1DEF2AB4" w14:textId="77777777" w:rsidR="00CD7DC2" w:rsidRPr="003C0DD8" w:rsidRDefault="00CD7DC2" w:rsidP="00CD7DC2">
      <w:pPr>
        <w:jc w:val="both"/>
        <w:rPr>
          <w:rFonts w:ascii="Verdana" w:hAnsi="Verdana" w:cs="Arial"/>
          <w:sz w:val="18"/>
          <w:szCs w:val="18"/>
          <w:lang w:val="es-BO"/>
        </w:rPr>
      </w:pPr>
    </w:p>
    <w:p w14:paraId="7B45F42F" w14:textId="63612678" w:rsidR="00CD7DC2" w:rsidRPr="003C0DD8" w:rsidRDefault="00CD7DC2" w:rsidP="00CD7DC2">
      <w:pPr>
        <w:jc w:val="both"/>
        <w:rPr>
          <w:rFonts w:ascii="Verdana" w:hAnsi="Verdana" w:cs="Arial"/>
          <w:sz w:val="18"/>
          <w:szCs w:val="18"/>
          <w:lang w:val="es-BO"/>
        </w:rPr>
      </w:pPr>
      <w:r w:rsidRPr="003C0DD8">
        <w:rPr>
          <w:rFonts w:ascii="Verdana" w:hAnsi="Verdana" w:cs="Arial"/>
          <w:b/>
          <w:sz w:val="18"/>
          <w:szCs w:val="18"/>
          <w:lang w:val="es-BO"/>
        </w:rPr>
        <w:t xml:space="preserve">TERCERA.- (OBJETO Y CAUSA DEL CONTRATO).  </w:t>
      </w:r>
      <w:r w:rsidRPr="003C0DD8">
        <w:rPr>
          <w:rFonts w:ascii="Verdana" w:hAnsi="Verdana" w:cs="Arial"/>
          <w:sz w:val="18"/>
          <w:szCs w:val="18"/>
          <w:lang w:val="es-BO"/>
        </w:rPr>
        <w:t xml:space="preserve">El objeto del presente contrato es _________ </w:t>
      </w:r>
      <w:r w:rsidRPr="003C0DD8">
        <w:rPr>
          <w:rFonts w:ascii="Verdana" w:hAnsi="Verdana" w:cs="Arial"/>
          <w:b/>
          <w:i/>
          <w:sz w:val="18"/>
          <w:szCs w:val="18"/>
          <w:lang w:val="es-BO"/>
        </w:rPr>
        <w:t xml:space="preserve">(Establecer la cobertura de seguro para los riesgos con interés asegurable), </w:t>
      </w:r>
      <w:r w:rsidRPr="003C0DD8">
        <w:rPr>
          <w:rFonts w:ascii="Verdana" w:hAnsi="Verdana" w:cs="Arial"/>
          <w:sz w:val="18"/>
          <w:szCs w:val="18"/>
          <w:lang w:val="es-BO"/>
        </w:rPr>
        <w:t>que en adelante se denominará el</w:t>
      </w:r>
      <w:r w:rsidRPr="003C0DD8">
        <w:rPr>
          <w:rFonts w:ascii="Verdana" w:hAnsi="Verdana" w:cs="Arial"/>
          <w:b/>
          <w:sz w:val="18"/>
          <w:szCs w:val="18"/>
          <w:lang w:val="es-BO"/>
        </w:rPr>
        <w:t xml:space="preserve"> SEGURO</w:t>
      </w:r>
      <w:r w:rsidRPr="003C0DD8">
        <w:rPr>
          <w:rFonts w:ascii="Verdana" w:hAnsi="Verdana" w:cs="Arial"/>
          <w:b/>
          <w:i/>
          <w:sz w:val="18"/>
          <w:szCs w:val="18"/>
          <w:lang w:val="es-BO"/>
        </w:rPr>
        <w:t xml:space="preserve">, </w:t>
      </w:r>
      <w:r w:rsidRPr="003C0DD8">
        <w:rPr>
          <w:rFonts w:ascii="Verdana" w:hAnsi="Verdana" w:cs="Arial"/>
          <w:sz w:val="18"/>
          <w:szCs w:val="18"/>
          <w:lang w:val="es-BO"/>
        </w:rPr>
        <w:t>de acuerdo al Documento Base de Contratación y propuesta adjudicada</w:t>
      </w:r>
      <w:r w:rsidRPr="003C0DD8">
        <w:rPr>
          <w:rFonts w:ascii="Verdana" w:hAnsi="Verdana" w:cs="Arial"/>
          <w:b/>
          <w:sz w:val="18"/>
          <w:szCs w:val="18"/>
          <w:lang w:val="es-BO"/>
        </w:rPr>
        <w:t xml:space="preserve">, </w:t>
      </w:r>
      <w:r w:rsidRPr="003C0DD8">
        <w:rPr>
          <w:rFonts w:ascii="Verdana" w:hAnsi="Verdana" w:cs="Arial"/>
          <w:sz w:val="18"/>
          <w:szCs w:val="18"/>
          <w:lang w:val="es-BO"/>
        </w:rPr>
        <w:t>para</w:t>
      </w:r>
      <w:r w:rsidRPr="003C0DD8">
        <w:rPr>
          <w:rFonts w:ascii="Verdana" w:hAnsi="Verdana" w:cs="Arial"/>
          <w:b/>
          <w:i/>
          <w:sz w:val="18"/>
          <w:szCs w:val="18"/>
          <w:lang w:val="es-BO"/>
        </w:rPr>
        <w:t>_____________</w:t>
      </w:r>
      <w:r w:rsidR="00C2617F" w:rsidRPr="003C0DD8">
        <w:rPr>
          <w:rFonts w:ascii="Verdana" w:hAnsi="Verdana" w:cs="Arial"/>
          <w:b/>
          <w:i/>
          <w:sz w:val="18"/>
          <w:szCs w:val="18"/>
          <w:lang w:val="es-BO"/>
        </w:rPr>
        <w:t>_ (</w:t>
      </w:r>
      <w:r w:rsidRPr="003C0DD8">
        <w:rPr>
          <w:rFonts w:ascii="Verdana" w:hAnsi="Verdana" w:cs="Arial"/>
          <w:b/>
          <w:i/>
          <w:sz w:val="18"/>
          <w:szCs w:val="18"/>
          <w:lang w:val="es-BO"/>
        </w:rPr>
        <w:t xml:space="preserve">establecer la causa de la contratación), </w:t>
      </w:r>
      <w:r w:rsidRPr="003C0DD8">
        <w:rPr>
          <w:rFonts w:ascii="Verdana" w:hAnsi="Verdana" w:cs="Arial"/>
          <w:sz w:val="18"/>
          <w:szCs w:val="18"/>
          <w:lang w:val="es-BO"/>
        </w:rPr>
        <w:t>a fin de proveer los servicios ofertados en sujeción a las especificaciones técnicas y la propuesta adjudicada.</w:t>
      </w:r>
    </w:p>
    <w:p w14:paraId="45B5A323" w14:textId="77777777" w:rsidR="00CD7DC2" w:rsidRPr="009D7217" w:rsidRDefault="00CD7DC2" w:rsidP="00CD7DC2">
      <w:pPr>
        <w:jc w:val="both"/>
        <w:rPr>
          <w:rFonts w:ascii="Verdana" w:hAnsi="Verdana" w:cs="Arial"/>
          <w:sz w:val="14"/>
          <w:szCs w:val="18"/>
          <w:lang w:val="es-BO"/>
        </w:rPr>
      </w:pPr>
    </w:p>
    <w:p w14:paraId="64405D7D" w14:textId="77777777" w:rsidR="00CD7DC2" w:rsidRPr="003C0DD8" w:rsidRDefault="00CD7DC2" w:rsidP="00CD7DC2">
      <w:pPr>
        <w:autoSpaceDE w:val="0"/>
        <w:autoSpaceDN w:val="0"/>
        <w:adjustRightInd w:val="0"/>
        <w:jc w:val="both"/>
        <w:rPr>
          <w:rFonts w:ascii="Verdana" w:hAnsi="Verdana" w:cs="Verdana"/>
          <w:sz w:val="18"/>
          <w:szCs w:val="18"/>
          <w:lang w:val="es-BO"/>
        </w:rPr>
      </w:pPr>
      <w:r w:rsidRPr="003C0DD8">
        <w:rPr>
          <w:rFonts w:ascii="Verdana" w:hAnsi="Verdana" w:cs="MECOGP+Verdana"/>
          <w:b/>
          <w:sz w:val="18"/>
          <w:szCs w:val="18"/>
          <w:lang w:val="es-BO"/>
        </w:rPr>
        <w:t>CUARTA</w:t>
      </w:r>
      <w:r w:rsidRPr="003C0DD8">
        <w:rPr>
          <w:rFonts w:ascii="Verdana" w:hAnsi="Verdana" w:cs="Arial"/>
          <w:b/>
          <w:sz w:val="18"/>
          <w:szCs w:val="18"/>
          <w:lang w:val="es-BO"/>
        </w:rPr>
        <w:t xml:space="preserve">.- </w:t>
      </w:r>
      <w:r w:rsidRPr="003C0DD8">
        <w:rPr>
          <w:rFonts w:ascii="Verdana" w:hAnsi="Verdana"/>
          <w:b/>
          <w:sz w:val="18"/>
          <w:szCs w:val="18"/>
          <w:lang w:val="es-BO"/>
        </w:rPr>
        <w:t xml:space="preserve">(DOCUMENTOS INTEGRANTES DEL CONTRATO) </w:t>
      </w:r>
      <w:r w:rsidRPr="003C0DD8">
        <w:rPr>
          <w:rFonts w:ascii="Verdana" w:hAnsi="Verdana" w:cs="Verdana"/>
          <w:sz w:val="18"/>
          <w:szCs w:val="18"/>
          <w:lang w:val="es-BO"/>
        </w:rPr>
        <w:t xml:space="preserve">Para el cumplimiento del presente Contrato, forman parte del mismo los siguientes documentos: </w:t>
      </w:r>
    </w:p>
    <w:p w14:paraId="144F7435" w14:textId="77777777" w:rsidR="00CD7DC2" w:rsidRPr="009D7217" w:rsidRDefault="00CD7DC2" w:rsidP="00CD7DC2">
      <w:pPr>
        <w:autoSpaceDE w:val="0"/>
        <w:autoSpaceDN w:val="0"/>
        <w:adjustRightInd w:val="0"/>
        <w:jc w:val="both"/>
        <w:rPr>
          <w:rFonts w:ascii="Verdana" w:hAnsi="Verdana" w:cs="Verdana"/>
          <w:sz w:val="14"/>
          <w:szCs w:val="18"/>
          <w:lang w:val="es-BO"/>
        </w:rPr>
      </w:pPr>
    </w:p>
    <w:p w14:paraId="4729C907" w14:textId="77777777" w:rsidR="00CD7DC2" w:rsidRPr="003C0DD8" w:rsidRDefault="00CD7DC2" w:rsidP="00DA03F5">
      <w:pPr>
        <w:numPr>
          <w:ilvl w:val="0"/>
          <w:numId w:val="34"/>
        </w:numPr>
        <w:jc w:val="both"/>
        <w:rPr>
          <w:rFonts w:ascii="Verdana" w:hAnsi="Verdana" w:cs="Arial"/>
          <w:sz w:val="18"/>
          <w:szCs w:val="18"/>
          <w:lang w:val="es-BO"/>
        </w:rPr>
      </w:pPr>
      <w:r w:rsidRPr="003C0DD8">
        <w:rPr>
          <w:rFonts w:ascii="Verdana" w:hAnsi="Verdana" w:cs="Arial"/>
          <w:sz w:val="18"/>
          <w:szCs w:val="18"/>
          <w:lang w:val="es-BO"/>
        </w:rPr>
        <w:t>El Documento Base de Contratación, sus aclaraciones y/o enmienda(s) si existiesen, así como sus especificaciones técnicas en su integridad.</w:t>
      </w:r>
    </w:p>
    <w:p w14:paraId="2911FF17" w14:textId="77777777" w:rsidR="00CD7DC2" w:rsidRPr="003C0DD8" w:rsidRDefault="00CD7DC2" w:rsidP="00DA03F5">
      <w:pPr>
        <w:numPr>
          <w:ilvl w:val="0"/>
          <w:numId w:val="34"/>
        </w:numPr>
        <w:jc w:val="both"/>
        <w:rPr>
          <w:rFonts w:ascii="Verdana" w:hAnsi="Verdana" w:cs="Arial"/>
          <w:sz w:val="18"/>
          <w:szCs w:val="18"/>
          <w:lang w:val="es-BO"/>
        </w:rPr>
      </w:pPr>
      <w:r w:rsidRPr="003C0DD8">
        <w:rPr>
          <w:rFonts w:ascii="Verdana" w:hAnsi="Verdana" w:cs="Arial"/>
          <w:sz w:val="18"/>
          <w:szCs w:val="18"/>
          <w:lang w:val="es-BO"/>
        </w:rPr>
        <w:t>Propuesta adjudicada.</w:t>
      </w:r>
    </w:p>
    <w:p w14:paraId="3273DE43" w14:textId="77777777" w:rsidR="00CD7DC2" w:rsidRPr="003C0DD8" w:rsidRDefault="00CD7DC2" w:rsidP="00DA03F5">
      <w:pPr>
        <w:numPr>
          <w:ilvl w:val="0"/>
          <w:numId w:val="34"/>
        </w:numPr>
        <w:jc w:val="both"/>
        <w:rPr>
          <w:rFonts w:ascii="Verdana" w:hAnsi="Verdana" w:cs="Arial"/>
          <w:sz w:val="18"/>
          <w:szCs w:val="18"/>
          <w:lang w:val="es-BO"/>
        </w:rPr>
      </w:pPr>
      <w:r w:rsidRPr="003C0DD8">
        <w:rPr>
          <w:rFonts w:ascii="Verdana" w:hAnsi="Verdana" w:cs="Arial"/>
          <w:sz w:val="18"/>
          <w:szCs w:val="18"/>
          <w:lang w:val="es-BO"/>
        </w:rPr>
        <w:t>La Garantía de Cumplimiento de Contrato.</w:t>
      </w:r>
    </w:p>
    <w:p w14:paraId="22228011" w14:textId="77777777" w:rsidR="00CD7DC2" w:rsidRPr="003C0DD8" w:rsidRDefault="00CD7DC2" w:rsidP="00DA03F5">
      <w:pPr>
        <w:numPr>
          <w:ilvl w:val="0"/>
          <w:numId w:val="34"/>
        </w:numPr>
        <w:jc w:val="both"/>
        <w:rPr>
          <w:rFonts w:ascii="Verdana" w:hAnsi="Verdana" w:cs="Arial"/>
          <w:sz w:val="18"/>
          <w:szCs w:val="18"/>
          <w:lang w:val="es-BO"/>
        </w:rPr>
      </w:pPr>
      <w:r w:rsidRPr="003C0DD8">
        <w:rPr>
          <w:rFonts w:ascii="Verdana" w:hAnsi="Verdana" w:cs="Arial"/>
          <w:sz w:val="18"/>
          <w:szCs w:val="18"/>
          <w:lang w:val="es-BO"/>
        </w:rPr>
        <w:t xml:space="preserve">La Resolución de Adjudicación No. ________ </w:t>
      </w:r>
      <w:r w:rsidRPr="003C0DD8">
        <w:rPr>
          <w:rFonts w:ascii="Verdana" w:hAnsi="Verdana" w:cs="Arial"/>
          <w:b/>
          <w:i/>
          <w:sz w:val="18"/>
          <w:szCs w:val="18"/>
          <w:lang w:val="es-BO"/>
        </w:rPr>
        <w:t>(Agregar el número de resolución y fecha)</w:t>
      </w:r>
    </w:p>
    <w:p w14:paraId="2097C9D8" w14:textId="77777777" w:rsidR="00CD7DC2" w:rsidRPr="003C0DD8" w:rsidRDefault="00CD7DC2" w:rsidP="00DA03F5">
      <w:pPr>
        <w:numPr>
          <w:ilvl w:val="0"/>
          <w:numId w:val="34"/>
        </w:numPr>
        <w:jc w:val="both"/>
        <w:rPr>
          <w:rFonts w:ascii="Verdana" w:hAnsi="Verdana"/>
          <w:sz w:val="18"/>
          <w:szCs w:val="18"/>
          <w:lang w:val="es-BO"/>
        </w:rPr>
      </w:pPr>
      <w:r w:rsidRPr="003C0DD8">
        <w:rPr>
          <w:rFonts w:ascii="Verdana" w:hAnsi="Verdana"/>
          <w:sz w:val="18"/>
          <w:szCs w:val="18"/>
          <w:lang w:val="es-BO"/>
        </w:rPr>
        <w:t>Acta de Concertación de Mejores Condiciones Técnicas, cuando corresponda.</w:t>
      </w:r>
    </w:p>
    <w:p w14:paraId="7A2729C0" w14:textId="77777777" w:rsidR="00CD7DC2" w:rsidRPr="003C0DD8" w:rsidRDefault="00CD7DC2" w:rsidP="00DA03F5">
      <w:pPr>
        <w:numPr>
          <w:ilvl w:val="0"/>
          <w:numId w:val="34"/>
        </w:numPr>
        <w:jc w:val="both"/>
        <w:rPr>
          <w:rFonts w:ascii="Verdana" w:hAnsi="Verdana" w:cs="Arial"/>
          <w:sz w:val="18"/>
          <w:szCs w:val="18"/>
          <w:lang w:val="es-BO"/>
        </w:rPr>
      </w:pPr>
      <w:r w:rsidRPr="003C0DD8">
        <w:rPr>
          <w:rFonts w:ascii="Verdana" w:hAnsi="Verdana" w:cs="Arial"/>
          <w:sz w:val="18"/>
          <w:szCs w:val="18"/>
          <w:lang w:val="es-BO"/>
        </w:rPr>
        <w:t>Las Pólizas de Seguro a ser emitidas por la</w:t>
      </w:r>
      <w:r w:rsidRPr="003C0DD8">
        <w:rPr>
          <w:rFonts w:ascii="Verdana" w:hAnsi="Verdana" w:cs="Arial"/>
          <w:b/>
          <w:sz w:val="18"/>
          <w:szCs w:val="18"/>
          <w:lang w:val="es-BO"/>
        </w:rPr>
        <w:t xml:space="preserve"> ASEGURADORA, </w:t>
      </w:r>
      <w:r w:rsidRPr="003C0DD8">
        <w:rPr>
          <w:rFonts w:ascii="Verdana" w:hAnsi="Verdana" w:cs="Arial"/>
          <w:sz w:val="18"/>
          <w:szCs w:val="18"/>
          <w:lang w:val="es-BO"/>
        </w:rPr>
        <w:t>en estricta sujeción al Documento Base de Contratación.</w:t>
      </w:r>
    </w:p>
    <w:p w14:paraId="4B799320" w14:textId="77777777" w:rsidR="00CD7DC2" w:rsidRPr="003C0DD8" w:rsidRDefault="00CD7DC2" w:rsidP="00DA03F5">
      <w:pPr>
        <w:numPr>
          <w:ilvl w:val="0"/>
          <w:numId w:val="34"/>
        </w:numPr>
        <w:jc w:val="both"/>
        <w:rPr>
          <w:rFonts w:ascii="Verdana" w:hAnsi="Verdana" w:cs="Arial"/>
          <w:sz w:val="18"/>
          <w:szCs w:val="18"/>
          <w:lang w:val="es-BO"/>
        </w:rPr>
      </w:pPr>
      <w:r w:rsidRPr="003C0DD8">
        <w:rPr>
          <w:rFonts w:ascii="Verdana" w:hAnsi="Verdana" w:cs="Arial"/>
          <w:sz w:val="18"/>
          <w:szCs w:val="18"/>
          <w:lang w:val="es-BO"/>
        </w:rPr>
        <w:t>Certificado del RUPE.</w:t>
      </w:r>
    </w:p>
    <w:p w14:paraId="120E0D84" w14:textId="77777777" w:rsidR="00CD7DC2" w:rsidRPr="003C0DD8" w:rsidRDefault="00CD7DC2" w:rsidP="00DA03F5">
      <w:pPr>
        <w:numPr>
          <w:ilvl w:val="0"/>
          <w:numId w:val="34"/>
        </w:numPr>
        <w:jc w:val="both"/>
        <w:rPr>
          <w:rFonts w:ascii="Verdana" w:hAnsi="Verdana" w:cs="Arial"/>
          <w:sz w:val="18"/>
          <w:szCs w:val="18"/>
          <w:lang w:val="es-BO"/>
        </w:rPr>
      </w:pPr>
      <w:r w:rsidRPr="003C0DD8">
        <w:rPr>
          <w:rFonts w:ascii="Verdana" w:hAnsi="Verdana" w:cs="Arial"/>
          <w:sz w:val="18"/>
          <w:szCs w:val="18"/>
          <w:lang w:val="es-BO"/>
        </w:rPr>
        <w:lastRenderedPageBreak/>
        <w:t>Certificado de Información sobre Solvencia Fiscal, emitido por la Contraloría General del Estado.</w:t>
      </w:r>
    </w:p>
    <w:p w14:paraId="40294118" w14:textId="77777777" w:rsidR="00CD7DC2" w:rsidRPr="003C0DD8" w:rsidRDefault="00CD7DC2" w:rsidP="00DA03F5">
      <w:pPr>
        <w:numPr>
          <w:ilvl w:val="0"/>
          <w:numId w:val="34"/>
        </w:numPr>
        <w:jc w:val="both"/>
        <w:rPr>
          <w:rFonts w:ascii="Verdana" w:hAnsi="Verdana" w:cs="Arial"/>
          <w:sz w:val="18"/>
          <w:szCs w:val="18"/>
          <w:lang w:val="es-BO"/>
        </w:rPr>
      </w:pPr>
      <w:r w:rsidRPr="003C0DD8">
        <w:rPr>
          <w:rFonts w:ascii="Verdana" w:hAnsi="Verdana" w:cs="Arial"/>
          <w:sz w:val="18"/>
          <w:szCs w:val="18"/>
          <w:lang w:val="es-BO"/>
        </w:rPr>
        <w:t>Certificado Único emitido por la APS como constancia de que la Entidad Aseguradora está autorizada para la prestación del servicio de seguros.</w:t>
      </w:r>
    </w:p>
    <w:p w14:paraId="09B2FBC8" w14:textId="77777777" w:rsidR="00CD7DC2" w:rsidRPr="003C0DD8" w:rsidRDefault="00CD7DC2" w:rsidP="00DA03F5">
      <w:pPr>
        <w:numPr>
          <w:ilvl w:val="0"/>
          <w:numId w:val="34"/>
        </w:numPr>
        <w:jc w:val="both"/>
        <w:rPr>
          <w:rFonts w:ascii="Verdana" w:hAnsi="Verdana" w:cs="Arial"/>
          <w:sz w:val="18"/>
          <w:szCs w:val="18"/>
          <w:lang w:val="es-BO"/>
        </w:rPr>
      </w:pPr>
      <w:r w:rsidRPr="003C0DD8">
        <w:rPr>
          <w:rFonts w:ascii="Verdana" w:hAnsi="Verdana" w:cs="Arial"/>
          <w:sz w:val="18"/>
          <w:szCs w:val="18"/>
          <w:lang w:val="es-BO"/>
        </w:rPr>
        <w:t>Poder General del Representante Legal y Fotocopia de Carnet de Identidad.</w:t>
      </w:r>
    </w:p>
    <w:p w14:paraId="3271D4C4" w14:textId="77777777" w:rsidR="00CD7DC2" w:rsidRPr="003C0DD8" w:rsidRDefault="00CD7DC2" w:rsidP="00DA03F5">
      <w:pPr>
        <w:pStyle w:val="Prrafodelista"/>
        <w:numPr>
          <w:ilvl w:val="0"/>
          <w:numId w:val="34"/>
        </w:numPr>
        <w:jc w:val="both"/>
        <w:rPr>
          <w:rFonts w:ascii="Verdana" w:hAnsi="Verdana" w:cs="Arial"/>
          <w:b/>
          <w:i/>
          <w:sz w:val="18"/>
          <w:szCs w:val="18"/>
          <w:lang w:val="es-BO"/>
        </w:rPr>
      </w:pPr>
      <w:r w:rsidRPr="003C0DD8">
        <w:rPr>
          <w:rFonts w:ascii="Verdana" w:hAnsi="Verdana" w:cs="Arial"/>
          <w:b/>
          <w:i/>
          <w:sz w:val="18"/>
          <w:szCs w:val="18"/>
          <w:lang w:val="es-BO"/>
        </w:rPr>
        <w:t>(Señalar otros documentos necesarios de acuerdo al objeto de la contratación).</w:t>
      </w:r>
    </w:p>
    <w:p w14:paraId="53FC2404" w14:textId="77777777" w:rsidR="00CD7DC2" w:rsidRPr="003C0DD8" w:rsidRDefault="00CD7DC2" w:rsidP="00CD7DC2">
      <w:pPr>
        <w:ind w:left="360"/>
        <w:jc w:val="both"/>
        <w:rPr>
          <w:rFonts w:ascii="Verdana" w:hAnsi="Verdana" w:cs="Arial"/>
          <w:sz w:val="18"/>
          <w:szCs w:val="18"/>
          <w:lang w:val="es-BO"/>
        </w:rPr>
      </w:pPr>
    </w:p>
    <w:p w14:paraId="0AFE8BDE" w14:textId="77777777" w:rsidR="00CD7DC2" w:rsidRPr="003C0DD8" w:rsidRDefault="00CD7DC2" w:rsidP="00CD7DC2">
      <w:pPr>
        <w:spacing w:line="180" w:lineRule="exact"/>
        <w:jc w:val="both"/>
        <w:rPr>
          <w:rFonts w:ascii="Verdana" w:hAnsi="Verdana" w:cs="Arial"/>
          <w:sz w:val="18"/>
          <w:szCs w:val="18"/>
          <w:lang w:val="es-BO"/>
        </w:rPr>
      </w:pPr>
      <w:r w:rsidRPr="003C0DD8">
        <w:rPr>
          <w:rFonts w:ascii="Verdana" w:hAnsi="Verdana" w:cs="Arial"/>
          <w:b/>
          <w:sz w:val="18"/>
          <w:szCs w:val="18"/>
          <w:lang w:val="es-BO"/>
        </w:rPr>
        <w:t>QUINTA.- (DOMICILIO A EFECTOS DE NOTIFICACIÓN).</w:t>
      </w:r>
      <w:r w:rsidRPr="003C0DD8">
        <w:rPr>
          <w:rFonts w:ascii="Verdana" w:hAnsi="Verdana" w:cs="Arial"/>
          <w:sz w:val="18"/>
          <w:szCs w:val="18"/>
          <w:lang w:val="es-BO"/>
        </w:rPr>
        <w:t xml:space="preserve"> Cualquier aviso o notificación entre las partes contratantes será enviada por escrito:</w:t>
      </w:r>
    </w:p>
    <w:p w14:paraId="62487207" w14:textId="77777777" w:rsidR="00CD7DC2" w:rsidRPr="003C0DD8" w:rsidRDefault="00CD7DC2" w:rsidP="00CD7DC2">
      <w:pPr>
        <w:spacing w:line="180" w:lineRule="exact"/>
        <w:jc w:val="both"/>
        <w:rPr>
          <w:rFonts w:ascii="Verdana" w:hAnsi="Verdana" w:cs="Arial"/>
          <w:sz w:val="18"/>
          <w:szCs w:val="18"/>
          <w:lang w:val="es-BO"/>
        </w:rPr>
      </w:pPr>
    </w:p>
    <w:p w14:paraId="104B6118" w14:textId="77777777" w:rsidR="00CD7DC2" w:rsidRPr="003C0DD8" w:rsidRDefault="00CD7DC2" w:rsidP="00CD7DC2">
      <w:pPr>
        <w:spacing w:line="180" w:lineRule="exact"/>
        <w:jc w:val="both"/>
        <w:rPr>
          <w:rFonts w:ascii="Verdana" w:hAnsi="Verdana" w:cs="Arial"/>
          <w:b/>
          <w:i/>
          <w:sz w:val="18"/>
          <w:szCs w:val="18"/>
          <w:lang w:val="es-BO"/>
        </w:rPr>
      </w:pPr>
      <w:r w:rsidRPr="003C0DD8">
        <w:rPr>
          <w:rFonts w:ascii="Verdana" w:hAnsi="Verdana" w:cs="Arial"/>
          <w:sz w:val="18"/>
          <w:szCs w:val="18"/>
          <w:lang w:val="es-BO"/>
        </w:rPr>
        <w:t>A la</w:t>
      </w:r>
      <w:r w:rsidRPr="003C0DD8">
        <w:rPr>
          <w:rFonts w:ascii="Verdana" w:hAnsi="Verdana" w:cs="Arial"/>
          <w:b/>
          <w:sz w:val="18"/>
          <w:szCs w:val="18"/>
          <w:lang w:val="es-BO"/>
        </w:rPr>
        <w:t xml:space="preserve"> ASEGURADORA</w:t>
      </w:r>
      <w:r w:rsidRPr="003C0DD8">
        <w:rPr>
          <w:rFonts w:ascii="Verdana" w:hAnsi="Verdana" w:cs="Arial"/>
          <w:sz w:val="18"/>
          <w:szCs w:val="18"/>
          <w:lang w:val="es-BO"/>
        </w:rPr>
        <w:t xml:space="preserve">: __________________ </w:t>
      </w:r>
      <w:r w:rsidRPr="003C0DD8">
        <w:rPr>
          <w:rFonts w:ascii="Verdana" w:hAnsi="Verdana" w:cs="Arial"/>
          <w:b/>
          <w:i/>
          <w:sz w:val="18"/>
          <w:szCs w:val="18"/>
          <w:lang w:val="es-BO"/>
        </w:rPr>
        <w:t>(Registrar el domicilio que señale la ASEGURADORA, especificando calle y número del inmueble y ciudad donde funcionan sus oficinas).</w:t>
      </w:r>
    </w:p>
    <w:p w14:paraId="36D8946F" w14:textId="77777777" w:rsidR="00CD7DC2" w:rsidRPr="003C0DD8" w:rsidRDefault="00CD7DC2" w:rsidP="00CD7DC2">
      <w:pPr>
        <w:spacing w:line="180" w:lineRule="exact"/>
        <w:jc w:val="both"/>
        <w:rPr>
          <w:rFonts w:ascii="Verdana" w:hAnsi="Verdana" w:cs="Arial"/>
          <w:b/>
          <w:sz w:val="18"/>
          <w:szCs w:val="18"/>
          <w:lang w:val="es-BO"/>
        </w:rPr>
      </w:pPr>
    </w:p>
    <w:p w14:paraId="2DC34170" w14:textId="77777777" w:rsidR="00CD7DC2" w:rsidRPr="003C0DD8" w:rsidRDefault="00CD7DC2" w:rsidP="00CD7DC2">
      <w:pPr>
        <w:spacing w:line="180" w:lineRule="exact"/>
        <w:jc w:val="both"/>
        <w:rPr>
          <w:rFonts w:ascii="Verdana" w:hAnsi="Verdana" w:cs="Arial"/>
          <w:b/>
          <w:i/>
          <w:sz w:val="18"/>
          <w:szCs w:val="18"/>
          <w:lang w:val="es-BO"/>
        </w:rPr>
      </w:pPr>
      <w:r w:rsidRPr="003C0DD8">
        <w:rPr>
          <w:rFonts w:ascii="Verdana" w:hAnsi="Verdana" w:cs="Arial"/>
          <w:sz w:val="18"/>
          <w:szCs w:val="18"/>
          <w:lang w:val="es-BO"/>
        </w:rPr>
        <w:t>A la</w:t>
      </w:r>
      <w:r w:rsidRPr="003C0DD8">
        <w:rPr>
          <w:rFonts w:ascii="Verdana" w:hAnsi="Verdana" w:cs="Arial"/>
          <w:b/>
          <w:sz w:val="18"/>
          <w:szCs w:val="18"/>
          <w:lang w:val="es-BO"/>
        </w:rPr>
        <w:t xml:space="preserve"> ENTIDAD</w:t>
      </w:r>
      <w:r w:rsidRPr="003C0DD8">
        <w:rPr>
          <w:rFonts w:ascii="Verdana" w:hAnsi="Verdana" w:cs="Arial"/>
          <w:sz w:val="18"/>
          <w:szCs w:val="18"/>
          <w:lang w:val="es-BO"/>
        </w:rPr>
        <w:t xml:space="preserve">: ______________________ </w:t>
      </w:r>
      <w:r w:rsidRPr="003C0DD8">
        <w:rPr>
          <w:rFonts w:ascii="Verdana" w:hAnsi="Verdana" w:cs="Arial"/>
          <w:b/>
          <w:i/>
          <w:sz w:val="18"/>
          <w:szCs w:val="18"/>
          <w:lang w:val="es-BO"/>
        </w:rPr>
        <w:t>(Registrar el domicilio de la ENTIDAD, especificando calle y número del inmueble y ciudad o municipio donde funcionan sus oficinas).</w:t>
      </w:r>
    </w:p>
    <w:p w14:paraId="36B23ABB" w14:textId="77777777" w:rsidR="00CD7DC2" w:rsidRPr="003C0DD8" w:rsidRDefault="00CD7DC2" w:rsidP="00CD7DC2">
      <w:pPr>
        <w:spacing w:line="180" w:lineRule="exact"/>
        <w:jc w:val="both"/>
        <w:rPr>
          <w:rFonts w:ascii="Verdana" w:hAnsi="Verdana" w:cs="Arial"/>
          <w:b/>
          <w:i/>
          <w:sz w:val="18"/>
          <w:szCs w:val="18"/>
          <w:lang w:val="es-BO"/>
        </w:rPr>
      </w:pPr>
    </w:p>
    <w:p w14:paraId="6E83F7FD" w14:textId="77777777" w:rsidR="00CD7DC2" w:rsidRPr="003C0DD8" w:rsidRDefault="00CD7DC2" w:rsidP="00CD7DC2">
      <w:pPr>
        <w:jc w:val="both"/>
        <w:rPr>
          <w:rFonts w:ascii="Verdana" w:hAnsi="Verdana" w:cs="Arial"/>
          <w:b/>
          <w:i/>
          <w:color w:val="FF0000"/>
          <w:sz w:val="18"/>
          <w:szCs w:val="18"/>
          <w:lang w:val="es-BO"/>
        </w:rPr>
      </w:pPr>
      <w:r w:rsidRPr="003C0DD8">
        <w:rPr>
          <w:rFonts w:ascii="Verdana" w:hAnsi="Verdana" w:cs="Arial"/>
          <w:b/>
          <w:sz w:val="18"/>
          <w:szCs w:val="18"/>
          <w:lang w:val="es-BO"/>
        </w:rPr>
        <w:t xml:space="preserve">SEXTA.- (VIGENCIA DEL SEGURO). </w:t>
      </w:r>
      <w:r w:rsidRPr="003C0DD8">
        <w:rPr>
          <w:rFonts w:ascii="Verdana" w:hAnsi="Verdana"/>
          <w:sz w:val="18"/>
          <w:szCs w:val="18"/>
          <w:lang w:val="es-BO"/>
        </w:rPr>
        <w:t>El presente Contrato, entrará en vigencia desde la fecha de su suscripción, por ambas partes, hasta la terminación del mismo.</w:t>
      </w:r>
    </w:p>
    <w:p w14:paraId="57CD9FDE" w14:textId="77777777" w:rsidR="00CD7DC2" w:rsidRPr="003C0DD8" w:rsidRDefault="00CD7DC2" w:rsidP="00CD7DC2">
      <w:pPr>
        <w:jc w:val="both"/>
        <w:rPr>
          <w:rFonts w:ascii="Verdana" w:hAnsi="Verdana"/>
          <w:sz w:val="18"/>
          <w:szCs w:val="18"/>
          <w:lang w:val="es-BO"/>
        </w:rPr>
      </w:pPr>
    </w:p>
    <w:p w14:paraId="067AE457" w14:textId="77777777" w:rsidR="00CD7DC2" w:rsidRPr="003C0DD8" w:rsidRDefault="00CD7DC2" w:rsidP="00CD7DC2">
      <w:pPr>
        <w:jc w:val="both"/>
        <w:rPr>
          <w:rFonts w:ascii="Verdana" w:hAnsi="Verdana"/>
          <w:sz w:val="18"/>
          <w:szCs w:val="18"/>
          <w:lang w:val="es-BO"/>
        </w:rPr>
      </w:pPr>
      <w:r w:rsidRPr="003C0DD8">
        <w:rPr>
          <w:rFonts w:ascii="Verdana" w:hAnsi="Verdana"/>
          <w:sz w:val="18"/>
          <w:szCs w:val="18"/>
          <w:lang w:val="es-BO"/>
        </w:rPr>
        <w:t xml:space="preserve">La vigencia del seguro establecido en la póliza inicia el ___________ </w:t>
      </w:r>
      <w:r w:rsidRPr="003C0DD8">
        <w:rPr>
          <w:rFonts w:ascii="Verdana" w:hAnsi="Verdana" w:cs="Arial"/>
          <w:b/>
          <w:i/>
          <w:sz w:val="18"/>
          <w:szCs w:val="18"/>
          <w:lang w:val="es-BO"/>
        </w:rPr>
        <w:t>(señalar la fecha)</w:t>
      </w:r>
      <w:r w:rsidRPr="003C0DD8">
        <w:rPr>
          <w:rFonts w:ascii="Verdana" w:hAnsi="Verdana" w:cs="Arial"/>
          <w:b/>
          <w:sz w:val="18"/>
          <w:szCs w:val="18"/>
          <w:lang w:val="es-BO"/>
        </w:rPr>
        <w:t xml:space="preserve"> </w:t>
      </w:r>
      <w:r w:rsidRPr="003C0DD8">
        <w:rPr>
          <w:rFonts w:ascii="Verdana" w:hAnsi="Verdana" w:cs="Arial"/>
          <w:sz w:val="18"/>
          <w:szCs w:val="18"/>
          <w:lang w:val="es-BO"/>
        </w:rPr>
        <w:t xml:space="preserve">con validez de __________ </w:t>
      </w:r>
      <w:r w:rsidRPr="003C0DD8">
        <w:rPr>
          <w:rFonts w:ascii="Verdana" w:hAnsi="Verdana" w:cs="Arial"/>
          <w:b/>
          <w:sz w:val="18"/>
          <w:szCs w:val="18"/>
          <w:lang w:val="es-BO"/>
        </w:rPr>
        <w:t>(</w:t>
      </w:r>
      <w:r w:rsidRPr="003C0DD8">
        <w:rPr>
          <w:rFonts w:ascii="Verdana" w:hAnsi="Verdana" w:cs="Arial"/>
          <w:b/>
          <w:i/>
          <w:sz w:val="18"/>
          <w:szCs w:val="18"/>
          <w:lang w:val="es-BO"/>
        </w:rPr>
        <w:t>señalar plazo o las fechas según tiempo de cobertura de la póliza</w:t>
      </w:r>
      <w:r w:rsidRPr="003C0DD8">
        <w:rPr>
          <w:rFonts w:ascii="Verdana" w:hAnsi="Verdana" w:cs="Arial"/>
          <w:b/>
          <w:sz w:val="18"/>
          <w:szCs w:val="18"/>
          <w:lang w:val="es-BO"/>
        </w:rPr>
        <w:t>),</w:t>
      </w:r>
      <w:r w:rsidRPr="003C0DD8">
        <w:rPr>
          <w:rFonts w:ascii="Verdana" w:hAnsi="Verdana" w:cs="Arial"/>
          <w:b/>
          <w:i/>
          <w:sz w:val="18"/>
          <w:szCs w:val="18"/>
          <w:lang w:val="es-BO"/>
        </w:rPr>
        <w:t xml:space="preserve"> </w:t>
      </w:r>
      <w:r w:rsidRPr="003C0DD8">
        <w:rPr>
          <w:rFonts w:ascii="Verdana" w:hAnsi="Verdana" w:cs="Arial"/>
          <w:sz w:val="18"/>
          <w:szCs w:val="18"/>
          <w:lang w:val="es-BO"/>
        </w:rPr>
        <w:t xml:space="preserve">de acuerdo con las especificaciones técnicas, propuesta adjudicada y Resolución de Adjudicación N°__________  </w:t>
      </w:r>
      <w:r w:rsidRPr="003C0DD8">
        <w:rPr>
          <w:rFonts w:ascii="Verdana" w:hAnsi="Verdana" w:cs="Arial"/>
          <w:b/>
          <w:i/>
          <w:sz w:val="18"/>
          <w:szCs w:val="18"/>
          <w:lang w:val="es-BO"/>
        </w:rPr>
        <w:t>(Registrar el número de resolución y fecha)</w:t>
      </w:r>
      <w:r w:rsidRPr="003C0DD8">
        <w:rPr>
          <w:rFonts w:ascii="Verdana" w:hAnsi="Verdana" w:cs="Arial"/>
          <w:sz w:val="18"/>
          <w:szCs w:val="18"/>
          <w:lang w:val="es-BO"/>
        </w:rPr>
        <w:t>.</w:t>
      </w:r>
    </w:p>
    <w:p w14:paraId="3396852B" w14:textId="77777777" w:rsidR="00CD7DC2" w:rsidRPr="003C0DD8" w:rsidRDefault="00CD7DC2" w:rsidP="00CD7DC2">
      <w:pPr>
        <w:jc w:val="both"/>
        <w:rPr>
          <w:rFonts w:ascii="Verdana" w:hAnsi="Verdana" w:cs="Arial"/>
          <w:b/>
          <w:i/>
          <w:sz w:val="18"/>
          <w:szCs w:val="18"/>
          <w:lang w:val="es-BO"/>
        </w:rPr>
      </w:pPr>
    </w:p>
    <w:p w14:paraId="307F98DD" w14:textId="77777777" w:rsidR="00CD7DC2" w:rsidRPr="003C0DD8" w:rsidRDefault="00CD7DC2" w:rsidP="00CD7DC2">
      <w:pPr>
        <w:jc w:val="both"/>
        <w:rPr>
          <w:rFonts w:ascii="Verdana" w:hAnsi="Verdana" w:cs="Arial"/>
          <w:sz w:val="18"/>
          <w:szCs w:val="18"/>
          <w:lang w:val="es-BO"/>
        </w:rPr>
      </w:pPr>
      <w:r w:rsidRPr="003C0DD8">
        <w:rPr>
          <w:rFonts w:ascii="Verdana" w:hAnsi="Verdana" w:cs="Arial"/>
          <w:sz w:val="18"/>
          <w:szCs w:val="18"/>
          <w:lang w:val="es-BO"/>
        </w:rPr>
        <w:t xml:space="preserve">Una vez perfeccionado el contrato con la suscripción del mismo por ambas partes, la </w:t>
      </w:r>
      <w:r w:rsidRPr="003C0DD8">
        <w:rPr>
          <w:rFonts w:ascii="Verdana" w:hAnsi="Verdana" w:cs="Arial"/>
          <w:b/>
          <w:sz w:val="18"/>
          <w:szCs w:val="18"/>
          <w:lang w:val="es-BO"/>
        </w:rPr>
        <w:t>ENTIDAD</w:t>
      </w:r>
      <w:r w:rsidRPr="003C0DD8">
        <w:rPr>
          <w:rFonts w:ascii="Verdana" w:hAnsi="Verdana" w:cs="Arial"/>
          <w:sz w:val="18"/>
          <w:szCs w:val="18"/>
          <w:lang w:val="es-BO"/>
        </w:rPr>
        <w:t xml:space="preserve"> deberá enviar a la Contraloría General del Estado una copia del mismo y de la documentación correspondiente dentro de un plazo de los cinco días de la suscripción del contrato, conforme lo establece el inciso d) del artículo 27 de la Ley Nº 1178, de 20 de junio de 1990.</w:t>
      </w:r>
    </w:p>
    <w:p w14:paraId="2A1832C0" w14:textId="77777777" w:rsidR="00CD7DC2" w:rsidRPr="003C0DD8" w:rsidRDefault="00CD7DC2" w:rsidP="00CD7DC2">
      <w:pPr>
        <w:jc w:val="both"/>
        <w:rPr>
          <w:rFonts w:ascii="Verdana" w:hAnsi="Verdana" w:cs="Arial"/>
          <w:sz w:val="18"/>
          <w:szCs w:val="18"/>
          <w:lang w:val="es-BO"/>
        </w:rPr>
      </w:pPr>
    </w:p>
    <w:p w14:paraId="7D5FA8C4" w14:textId="77777777" w:rsidR="00CD7DC2" w:rsidRPr="003C0DD8" w:rsidRDefault="00CD7DC2" w:rsidP="00CD7DC2">
      <w:pPr>
        <w:jc w:val="both"/>
        <w:rPr>
          <w:rFonts w:ascii="Verdana" w:hAnsi="Verdana" w:cs="Arial"/>
          <w:sz w:val="18"/>
          <w:szCs w:val="18"/>
          <w:lang w:val="es-BO"/>
        </w:rPr>
      </w:pPr>
      <w:r w:rsidRPr="003C0DD8">
        <w:rPr>
          <w:rFonts w:ascii="Verdana" w:hAnsi="Verdana" w:cs="Arial"/>
          <w:b/>
          <w:sz w:val="18"/>
          <w:szCs w:val="18"/>
          <w:lang w:val="es-BO"/>
        </w:rPr>
        <w:t xml:space="preserve">SÉPTIMA.- (MONTO DEL CONTRATO). </w:t>
      </w:r>
      <w:r w:rsidRPr="003C0DD8">
        <w:rPr>
          <w:rFonts w:ascii="Verdana" w:hAnsi="Verdana" w:cs="Arial"/>
          <w:sz w:val="18"/>
          <w:szCs w:val="18"/>
          <w:lang w:val="es-BO"/>
        </w:rPr>
        <w:t xml:space="preserve">El monto total del presente contrato es de _________ </w:t>
      </w:r>
      <w:r w:rsidRPr="003C0DD8">
        <w:rPr>
          <w:rFonts w:ascii="Verdana" w:hAnsi="Verdana" w:cs="Arial"/>
          <w:b/>
          <w:i/>
          <w:sz w:val="18"/>
          <w:szCs w:val="18"/>
          <w:lang w:val="es-BO"/>
        </w:rPr>
        <w:t xml:space="preserve">(Registrar en forma numérica y literal el monto total del contrato, en dólares americanos, que ha sido establecido en la Resolución de Adjudicación). </w:t>
      </w:r>
      <w:r w:rsidRPr="003C0DD8">
        <w:rPr>
          <w:rFonts w:ascii="Verdana" w:hAnsi="Verdana" w:cs="Arial"/>
          <w:sz w:val="18"/>
          <w:szCs w:val="18"/>
          <w:lang w:val="es-BO"/>
        </w:rPr>
        <w:t>Dicho</w:t>
      </w:r>
      <w:r w:rsidRPr="003C0DD8">
        <w:rPr>
          <w:rFonts w:ascii="Verdana" w:hAnsi="Verdana" w:cs="Arial"/>
          <w:b/>
          <w:i/>
          <w:sz w:val="18"/>
          <w:szCs w:val="18"/>
          <w:lang w:val="es-BO"/>
        </w:rPr>
        <w:t xml:space="preserve"> </w:t>
      </w:r>
      <w:r w:rsidRPr="003C0DD8">
        <w:rPr>
          <w:rFonts w:ascii="Verdana" w:hAnsi="Verdana" w:cs="Arial"/>
          <w:sz w:val="18"/>
          <w:szCs w:val="18"/>
          <w:lang w:val="es-BO"/>
        </w:rPr>
        <w:t>monto corresponde al monto total de las primas de los seguros adjudicados, propuestos y aceptados por ambas partes, para la cobertura del seguro objeto del presente contrato.</w:t>
      </w:r>
    </w:p>
    <w:p w14:paraId="59DA702C" w14:textId="77777777" w:rsidR="00CD7DC2" w:rsidRPr="003C0DD8" w:rsidRDefault="00CD7DC2" w:rsidP="00CD7DC2">
      <w:pPr>
        <w:jc w:val="both"/>
        <w:rPr>
          <w:rFonts w:ascii="Verdana" w:hAnsi="Verdana" w:cs="Arial"/>
          <w:sz w:val="18"/>
          <w:szCs w:val="18"/>
          <w:lang w:val="es-BO"/>
        </w:rPr>
      </w:pPr>
    </w:p>
    <w:p w14:paraId="2C0E2353" w14:textId="77777777" w:rsidR="00CD7DC2" w:rsidRPr="003C0DD8" w:rsidRDefault="00CD7DC2" w:rsidP="00CD7DC2">
      <w:pPr>
        <w:jc w:val="both"/>
        <w:rPr>
          <w:rFonts w:ascii="Verdana" w:hAnsi="Verdana" w:cs="Arial"/>
          <w:sz w:val="18"/>
          <w:szCs w:val="18"/>
          <w:lang w:val="es-BO"/>
        </w:rPr>
      </w:pPr>
      <w:r w:rsidRPr="003C0DD8">
        <w:rPr>
          <w:rFonts w:ascii="Verdana" w:hAnsi="Verdana" w:cs="Arial"/>
          <w:sz w:val="18"/>
          <w:szCs w:val="18"/>
          <w:lang w:val="es-BO"/>
        </w:rPr>
        <w:t>Las pólizas de seguro, podrán ser emitidas por la</w:t>
      </w:r>
      <w:r w:rsidRPr="003C0DD8">
        <w:rPr>
          <w:rFonts w:ascii="Verdana" w:hAnsi="Verdana" w:cs="Arial"/>
          <w:b/>
          <w:sz w:val="18"/>
          <w:szCs w:val="18"/>
          <w:lang w:val="es-BO"/>
        </w:rPr>
        <w:t xml:space="preserve"> ASEGURADORA </w:t>
      </w:r>
      <w:r w:rsidRPr="003C0DD8">
        <w:rPr>
          <w:rFonts w:ascii="Verdana" w:hAnsi="Verdana" w:cs="Arial"/>
          <w:sz w:val="18"/>
          <w:szCs w:val="18"/>
          <w:lang w:val="es-BO"/>
        </w:rPr>
        <w:t>en moneda extranjera y en caso de siniestro, las respectivas indemnizaciones, serán reembolsadas a la</w:t>
      </w:r>
      <w:r w:rsidRPr="003C0DD8">
        <w:rPr>
          <w:rFonts w:ascii="Verdana" w:hAnsi="Verdana" w:cs="Arial"/>
          <w:b/>
          <w:sz w:val="18"/>
          <w:szCs w:val="18"/>
          <w:lang w:val="es-BO"/>
        </w:rPr>
        <w:t xml:space="preserve"> ENTIDAD </w:t>
      </w:r>
      <w:r w:rsidRPr="003C0DD8">
        <w:rPr>
          <w:rFonts w:ascii="Verdana" w:hAnsi="Verdana" w:cs="Arial"/>
          <w:sz w:val="18"/>
          <w:szCs w:val="18"/>
          <w:lang w:val="es-BO"/>
        </w:rPr>
        <w:t xml:space="preserve">en la misma moneda. Sin embargo los pagos se efectuarán en moneda nacional al tipo de cambio oficial de venta del Banco Central de Bolivia, vigente en la fecha de pago. </w:t>
      </w:r>
    </w:p>
    <w:p w14:paraId="356DEABD" w14:textId="77777777" w:rsidR="00CD7DC2" w:rsidRPr="003C0DD8" w:rsidRDefault="00CD7DC2" w:rsidP="00CD7DC2">
      <w:pPr>
        <w:jc w:val="both"/>
        <w:rPr>
          <w:rFonts w:ascii="Verdana" w:hAnsi="Verdana" w:cs="Arial"/>
          <w:sz w:val="18"/>
          <w:szCs w:val="18"/>
          <w:lang w:val="es-BO"/>
        </w:rPr>
      </w:pPr>
    </w:p>
    <w:p w14:paraId="54D3285B" w14:textId="77777777" w:rsidR="00CD7DC2" w:rsidRPr="003C0DD8" w:rsidRDefault="00CD7DC2" w:rsidP="00CD7DC2">
      <w:pPr>
        <w:jc w:val="both"/>
        <w:rPr>
          <w:rFonts w:ascii="Verdana" w:hAnsi="Verdana" w:cs="Arial"/>
          <w:sz w:val="18"/>
          <w:szCs w:val="18"/>
          <w:lang w:val="es-BO"/>
        </w:rPr>
      </w:pPr>
      <w:r w:rsidRPr="003C0DD8">
        <w:rPr>
          <w:rFonts w:ascii="Verdana" w:hAnsi="Verdana" w:cs="Arial"/>
          <w:sz w:val="18"/>
          <w:szCs w:val="18"/>
          <w:lang w:val="es-BO"/>
        </w:rPr>
        <w:t>Las primas se establecerán en dólares americanos y serán pagadas por la</w:t>
      </w:r>
      <w:r w:rsidRPr="003C0DD8">
        <w:rPr>
          <w:rFonts w:ascii="Verdana" w:hAnsi="Verdana" w:cs="Arial"/>
          <w:b/>
          <w:sz w:val="18"/>
          <w:szCs w:val="18"/>
          <w:lang w:val="es-BO"/>
        </w:rPr>
        <w:t xml:space="preserve"> ENTIDAD </w:t>
      </w:r>
      <w:r w:rsidRPr="003C0DD8">
        <w:rPr>
          <w:rFonts w:ascii="Verdana" w:hAnsi="Verdana" w:cs="Arial"/>
          <w:sz w:val="18"/>
          <w:szCs w:val="18"/>
          <w:lang w:val="es-BO"/>
        </w:rPr>
        <w:t>en moneda nacional, al tipo de cambio oficial compra, del Banco Central de Bolivia, vigente en la fecha fijada para el pago.</w:t>
      </w:r>
    </w:p>
    <w:p w14:paraId="43C000C7" w14:textId="77777777" w:rsidR="00CD7DC2" w:rsidRPr="003C0DD8" w:rsidRDefault="00CD7DC2" w:rsidP="00CD7DC2">
      <w:pPr>
        <w:jc w:val="both"/>
        <w:rPr>
          <w:rFonts w:ascii="Verdana" w:hAnsi="Verdana" w:cs="Arial"/>
          <w:sz w:val="18"/>
          <w:szCs w:val="18"/>
          <w:lang w:val="es-BO"/>
        </w:rPr>
      </w:pPr>
    </w:p>
    <w:p w14:paraId="37EAA457" w14:textId="77777777" w:rsidR="00CD7DC2" w:rsidRPr="003C0DD8" w:rsidRDefault="00CD7DC2" w:rsidP="00CD7DC2">
      <w:pPr>
        <w:jc w:val="both"/>
        <w:rPr>
          <w:rFonts w:ascii="Verdana" w:hAnsi="Verdana" w:cs="Arial"/>
          <w:b/>
          <w:i/>
          <w:sz w:val="18"/>
          <w:szCs w:val="18"/>
          <w:lang w:val="es-BO"/>
        </w:rPr>
      </w:pPr>
      <w:r w:rsidRPr="003C0DD8">
        <w:rPr>
          <w:rFonts w:ascii="Verdana" w:hAnsi="Verdana" w:cs="Arial"/>
          <w:b/>
          <w:sz w:val="18"/>
          <w:szCs w:val="18"/>
          <w:lang w:val="es-BO"/>
        </w:rPr>
        <w:t xml:space="preserve">OCTAVA.- (PAGOS Y FACTURACIÓN). </w:t>
      </w:r>
      <w:r w:rsidRPr="003C0DD8">
        <w:rPr>
          <w:rFonts w:ascii="Verdana" w:hAnsi="Verdana" w:cs="Arial"/>
          <w:sz w:val="18"/>
          <w:szCs w:val="18"/>
          <w:lang w:val="es-BO"/>
        </w:rPr>
        <w:t>La</w:t>
      </w:r>
      <w:r w:rsidRPr="003C0DD8">
        <w:rPr>
          <w:rFonts w:ascii="Verdana" w:hAnsi="Verdana" w:cs="Arial"/>
          <w:b/>
          <w:sz w:val="18"/>
          <w:szCs w:val="18"/>
          <w:lang w:val="es-BO"/>
        </w:rPr>
        <w:t xml:space="preserve"> ENTIDAD </w:t>
      </w:r>
      <w:r w:rsidRPr="003C0DD8">
        <w:rPr>
          <w:rFonts w:ascii="Verdana" w:hAnsi="Verdana" w:cs="Arial"/>
          <w:sz w:val="18"/>
          <w:szCs w:val="18"/>
          <w:lang w:val="es-BO"/>
        </w:rPr>
        <w:t xml:space="preserve">se obliga a pagar las primas de seguros adjudicados en forma puntual en los plazos, formas y fechas estipuladas en la Resolución de Adjudicación _________________ </w:t>
      </w:r>
      <w:r w:rsidRPr="003C0DD8">
        <w:rPr>
          <w:rFonts w:ascii="Verdana" w:hAnsi="Verdana" w:cs="Arial"/>
          <w:b/>
          <w:i/>
          <w:sz w:val="18"/>
          <w:szCs w:val="18"/>
          <w:lang w:val="es-BO"/>
        </w:rPr>
        <w:t xml:space="preserve">(Registrar el número de resolución y fecha). </w:t>
      </w:r>
    </w:p>
    <w:p w14:paraId="3FAF7379" w14:textId="77777777" w:rsidR="00CD7DC2" w:rsidRPr="003C0DD8" w:rsidRDefault="00CD7DC2" w:rsidP="00CD7DC2">
      <w:pPr>
        <w:jc w:val="both"/>
        <w:rPr>
          <w:rFonts w:ascii="Verdana" w:hAnsi="Verdana" w:cs="Arial"/>
          <w:b/>
          <w:i/>
          <w:sz w:val="18"/>
          <w:szCs w:val="18"/>
          <w:lang w:val="es-BO"/>
        </w:rPr>
      </w:pPr>
    </w:p>
    <w:p w14:paraId="48EDC8F1" w14:textId="77777777" w:rsidR="00CD7DC2" w:rsidRPr="003C0DD8" w:rsidRDefault="00CD7DC2" w:rsidP="00CD7DC2">
      <w:pPr>
        <w:jc w:val="both"/>
        <w:rPr>
          <w:rFonts w:ascii="Verdana" w:hAnsi="Verdana" w:cs="Arial"/>
          <w:sz w:val="18"/>
          <w:szCs w:val="18"/>
          <w:lang w:val="es-BO"/>
        </w:rPr>
      </w:pPr>
      <w:r w:rsidRPr="003C0DD8">
        <w:rPr>
          <w:rFonts w:ascii="Verdana" w:hAnsi="Verdana" w:cs="Arial"/>
          <w:sz w:val="18"/>
          <w:szCs w:val="18"/>
          <w:lang w:val="es-BO"/>
        </w:rPr>
        <w:t>La</w:t>
      </w:r>
      <w:r w:rsidRPr="003C0DD8">
        <w:rPr>
          <w:rFonts w:ascii="Verdana" w:hAnsi="Verdana" w:cs="Arial"/>
          <w:b/>
          <w:sz w:val="18"/>
          <w:szCs w:val="18"/>
          <w:lang w:val="es-BO"/>
        </w:rPr>
        <w:t xml:space="preserve"> ASEGURADORA</w:t>
      </w:r>
      <w:r w:rsidRPr="003C0DD8">
        <w:rPr>
          <w:rFonts w:ascii="Verdana" w:hAnsi="Verdana" w:cs="Arial"/>
          <w:sz w:val="18"/>
          <w:szCs w:val="18"/>
          <w:lang w:val="es-BO"/>
        </w:rPr>
        <w:t xml:space="preserve"> extenderá la factura fiscal de acuerdo a la legislación tributaria vigente, excepto en los casos primas de seguros de vida que no se constituyen en un hecho generador, por lo que no se facturan de acuerdo a lo dispuesto en el Artículo 54 de la ley 1883 de Seguros.</w:t>
      </w:r>
    </w:p>
    <w:p w14:paraId="6542932D" w14:textId="77777777" w:rsidR="00CD7DC2" w:rsidRPr="003C0DD8" w:rsidRDefault="00CD7DC2" w:rsidP="00CD7DC2">
      <w:pPr>
        <w:jc w:val="both"/>
        <w:rPr>
          <w:rFonts w:ascii="Verdana" w:hAnsi="Verdana" w:cs="Arial"/>
          <w:sz w:val="18"/>
          <w:szCs w:val="18"/>
          <w:lang w:val="es-BO"/>
        </w:rPr>
      </w:pPr>
    </w:p>
    <w:p w14:paraId="46150614" w14:textId="77777777" w:rsidR="00CD7DC2" w:rsidRPr="003C0DD8" w:rsidRDefault="00CD7DC2" w:rsidP="00CD7DC2">
      <w:pPr>
        <w:jc w:val="both"/>
        <w:rPr>
          <w:rFonts w:ascii="Verdana" w:hAnsi="Verdana" w:cs="Arial"/>
          <w:b/>
          <w:i/>
          <w:sz w:val="18"/>
          <w:szCs w:val="18"/>
          <w:lang w:val="es-BO"/>
        </w:rPr>
      </w:pPr>
      <w:r w:rsidRPr="003C0DD8">
        <w:rPr>
          <w:rFonts w:ascii="Verdana" w:hAnsi="Verdana" w:cs="Arial"/>
          <w:b/>
          <w:sz w:val="18"/>
          <w:szCs w:val="18"/>
          <w:lang w:val="es-BO"/>
        </w:rPr>
        <w:t xml:space="preserve">NOVENA.- (GARANTÍA DE CUMPLIMIENTO DE CONTRATO). </w:t>
      </w:r>
      <w:r w:rsidRPr="003C0DD8">
        <w:rPr>
          <w:rFonts w:ascii="Verdana" w:hAnsi="Verdana" w:cs="Arial"/>
          <w:sz w:val="18"/>
          <w:szCs w:val="18"/>
          <w:lang w:val="es-BO"/>
        </w:rPr>
        <w:t>La</w:t>
      </w:r>
      <w:r w:rsidRPr="003C0DD8">
        <w:rPr>
          <w:rFonts w:ascii="Verdana" w:hAnsi="Verdana" w:cs="Arial"/>
          <w:b/>
          <w:sz w:val="18"/>
          <w:szCs w:val="18"/>
          <w:lang w:val="es-BO"/>
        </w:rPr>
        <w:t xml:space="preserve"> ASEGURADORA, </w:t>
      </w:r>
      <w:r w:rsidRPr="003C0DD8">
        <w:rPr>
          <w:rFonts w:ascii="Verdana" w:hAnsi="Verdana" w:cs="Arial"/>
          <w:sz w:val="18"/>
          <w:szCs w:val="18"/>
          <w:lang w:val="es-BO"/>
        </w:rPr>
        <w:t xml:space="preserve">garantiza el correcto y fiel cumplimiento del presente </w:t>
      </w:r>
      <w:r w:rsidRPr="003C0DD8">
        <w:rPr>
          <w:rFonts w:ascii="Verdana" w:hAnsi="Verdana" w:cs="Arial"/>
          <w:b/>
          <w:sz w:val="18"/>
          <w:szCs w:val="18"/>
          <w:lang w:val="es-BO"/>
        </w:rPr>
        <w:t>CONTRATO</w:t>
      </w:r>
      <w:r w:rsidRPr="003C0DD8">
        <w:rPr>
          <w:rFonts w:ascii="Verdana" w:hAnsi="Verdana" w:cs="Arial"/>
          <w:sz w:val="18"/>
          <w:szCs w:val="18"/>
          <w:lang w:val="es-BO"/>
        </w:rPr>
        <w:t xml:space="preserve"> en todas sus partes con la __________ </w:t>
      </w:r>
      <w:r w:rsidRPr="003C0DD8">
        <w:rPr>
          <w:rFonts w:ascii="Verdana" w:hAnsi="Verdana"/>
          <w:b/>
          <w:i/>
          <w:sz w:val="18"/>
          <w:szCs w:val="18"/>
          <w:lang w:val="es-BO"/>
        </w:rPr>
        <w:t>(Registrar el tipo de garantía presentada, que en ningún caso podrá ser un garantía emitida por la propia entidad aseguradora)</w:t>
      </w:r>
      <w:r w:rsidRPr="003C0DD8">
        <w:rPr>
          <w:rFonts w:ascii="Verdana" w:hAnsi="Verdana"/>
          <w:sz w:val="18"/>
          <w:szCs w:val="18"/>
          <w:lang w:val="es-BO"/>
        </w:rPr>
        <w:t>, No. _________, emitida por __________ (</w:t>
      </w:r>
      <w:r w:rsidRPr="003C0DD8">
        <w:rPr>
          <w:rFonts w:ascii="Verdana" w:hAnsi="Verdana"/>
          <w:b/>
          <w:i/>
          <w:sz w:val="18"/>
          <w:szCs w:val="18"/>
          <w:lang w:val="es-BO"/>
        </w:rPr>
        <w:t>Registrar el nombre del ente emisor de la garantía</w:t>
      </w:r>
      <w:r w:rsidRPr="003C0DD8">
        <w:rPr>
          <w:rFonts w:ascii="Verdana" w:hAnsi="Verdana"/>
          <w:sz w:val="18"/>
          <w:szCs w:val="18"/>
          <w:lang w:val="es-BO"/>
        </w:rPr>
        <w:t xml:space="preserve">), con vigencia hasta el _______ </w:t>
      </w:r>
      <w:r w:rsidRPr="003C0DD8">
        <w:rPr>
          <w:rFonts w:ascii="Verdana" w:hAnsi="Verdana"/>
          <w:b/>
          <w:i/>
          <w:sz w:val="18"/>
          <w:szCs w:val="18"/>
          <w:lang w:val="es-BO"/>
        </w:rPr>
        <w:t>(Registrar el día, mes y año de la vigencia de la garantía)</w:t>
      </w:r>
      <w:r w:rsidRPr="003C0DD8">
        <w:rPr>
          <w:rFonts w:ascii="Verdana" w:hAnsi="Verdana" w:cs="Arial"/>
          <w:sz w:val="18"/>
          <w:szCs w:val="18"/>
          <w:lang w:val="es-BO"/>
        </w:rPr>
        <w:t xml:space="preserve"> a la orden de _____________ </w:t>
      </w:r>
      <w:r w:rsidRPr="003C0DD8">
        <w:rPr>
          <w:rFonts w:ascii="Verdana" w:hAnsi="Verdana" w:cs="Arial"/>
          <w:b/>
          <w:i/>
          <w:sz w:val="18"/>
          <w:szCs w:val="18"/>
          <w:lang w:val="es-BO"/>
        </w:rPr>
        <w:t xml:space="preserve">(registrar el nombre o razón social de la ENTIDAD a la que fue girada la garantía), </w:t>
      </w:r>
      <w:r w:rsidRPr="003C0DD8">
        <w:rPr>
          <w:rFonts w:ascii="Verdana" w:hAnsi="Verdana" w:cs="Arial"/>
          <w:sz w:val="18"/>
          <w:szCs w:val="18"/>
          <w:lang w:val="es-BO"/>
        </w:rPr>
        <w:t xml:space="preserve">por un monto de ________ </w:t>
      </w:r>
      <w:r w:rsidRPr="003C0DD8">
        <w:rPr>
          <w:rFonts w:ascii="Verdana" w:hAnsi="Verdana" w:cs="Arial"/>
          <w:b/>
          <w:i/>
          <w:sz w:val="18"/>
          <w:szCs w:val="18"/>
          <w:lang w:val="es-BO"/>
        </w:rPr>
        <w:t xml:space="preserve">(registrar el monto de la garantía en forma numeral y literal) </w:t>
      </w:r>
      <w:r w:rsidRPr="003C0DD8">
        <w:rPr>
          <w:rFonts w:ascii="Verdana" w:hAnsi="Verdana" w:cs="Arial"/>
          <w:sz w:val="18"/>
          <w:szCs w:val="18"/>
          <w:lang w:val="es-BO"/>
        </w:rPr>
        <w:t>equivalente al siete por ciento (7%) del monto total del Contrato</w:t>
      </w:r>
      <w:r w:rsidRPr="003C0DD8">
        <w:rPr>
          <w:rFonts w:ascii="Verdana" w:hAnsi="Verdana" w:cs="Arial"/>
          <w:b/>
          <w:i/>
          <w:sz w:val="18"/>
          <w:szCs w:val="18"/>
          <w:lang w:val="es-BO"/>
        </w:rPr>
        <w:t>.</w:t>
      </w:r>
    </w:p>
    <w:p w14:paraId="2F971A36" w14:textId="77777777" w:rsidR="00CD7DC2" w:rsidRPr="003C0DD8" w:rsidRDefault="00CD7DC2" w:rsidP="00CD7DC2">
      <w:pPr>
        <w:jc w:val="both"/>
        <w:rPr>
          <w:rFonts w:ascii="Verdana" w:hAnsi="Verdana" w:cs="Arial"/>
          <w:sz w:val="18"/>
          <w:szCs w:val="18"/>
          <w:lang w:val="es-BO"/>
        </w:rPr>
      </w:pPr>
    </w:p>
    <w:p w14:paraId="52D56780" w14:textId="77777777" w:rsidR="00CD7DC2" w:rsidRPr="003C0DD8" w:rsidRDefault="00CD7DC2" w:rsidP="00CD7DC2">
      <w:pPr>
        <w:jc w:val="both"/>
        <w:rPr>
          <w:rFonts w:ascii="Verdana" w:hAnsi="Verdana" w:cs="Arial"/>
          <w:sz w:val="18"/>
          <w:szCs w:val="18"/>
          <w:lang w:val="es-BO"/>
        </w:rPr>
      </w:pPr>
      <w:r w:rsidRPr="003C0DD8">
        <w:rPr>
          <w:rFonts w:ascii="Verdana" w:hAnsi="Verdana" w:cs="Arial"/>
          <w:sz w:val="18"/>
          <w:szCs w:val="18"/>
          <w:lang w:val="es-BO"/>
        </w:rPr>
        <w:lastRenderedPageBreak/>
        <w:t>El importe de dicha garantía en caso de cualquier incumplimiento contractual incurrido por la</w:t>
      </w:r>
      <w:r w:rsidRPr="003C0DD8">
        <w:rPr>
          <w:rFonts w:ascii="Verdana" w:hAnsi="Verdana" w:cs="Arial"/>
          <w:b/>
          <w:sz w:val="18"/>
          <w:szCs w:val="18"/>
          <w:lang w:val="es-BO"/>
        </w:rPr>
        <w:t xml:space="preserve"> ASEGURADORA, </w:t>
      </w:r>
      <w:r w:rsidRPr="003C0DD8">
        <w:rPr>
          <w:rFonts w:ascii="Verdana" w:hAnsi="Verdana" w:cs="Arial"/>
          <w:sz w:val="18"/>
          <w:szCs w:val="18"/>
          <w:lang w:val="es-BO"/>
        </w:rPr>
        <w:t>será pagado en favor de la</w:t>
      </w:r>
      <w:r w:rsidRPr="003C0DD8">
        <w:rPr>
          <w:rFonts w:ascii="Verdana" w:hAnsi="Verdana" w:cs="Arial"/>
          <w:b/>
          <w:sz w:val="18"/>
          <w:szCs w:val="18"/>
          <w:lang w:val="es-BO"/>
        </w:rPr>
        <w:t xml:space="preserve"> ENTIDAD, </w:t>
      </w:r>
      <w:r w:rsidRPr="003C0DD8">
        <w:rPr>
          <w:rFonts w:ascii="Verdana" w:hAnsi="Verdana" w:cs="Arial"/>
          <w:sz w:val="18"/>
          <w:szCs w:val="18"/>
          <w:lang w:val="es-BO"/>
        </w:rPr>
        <w:t xml:space="preserve">sin necesidad de ningún trámite o acción judicial, a su sólo requerimiento. </w:t>
      </w:r>
    </w:p>
    <w:p w14:paraId="5FF08A31" w14:textId="77777777" w:rsidR="00CD7DC2" w:rsidRPr="009D7217" w:rsidRDefault="00CD7DC2" w:rsidP="00CD7DC2">
      <w:pPr>
        <w:jc w:val="both"/>
        <w:rPr>
          <w:rFonts w:ascii="Verdana" w:hAnsi="Verdana" w:cs="Arial"/>
          <w:sz w:val="14"/>
          <w:szCs w:val="18"/>
          <w:lang w:val="es-BO"/>
        </w:rPr>
      </w:pPr>
    </w:p>
    <w:p w14:paraId="29F25AD6" w14:textId="77777777" w:rsidR="00CD7DC2" w:rsidRPr="003C0DD8" w:rsidRDefault="00CD7DC2" w:rsidP="00CD7DC2">
      <w:pPr>
        <w:jc w:val="both"/>
        <w:rPr>
          <w:rFonts w:ascii="Verdana" w:hAnsi="Verdana" w:cs="Arial"/>
          <w:sz w:val="18"/>
          <w:szCs w:val="18"/>
          <w:lang w:val="es-BO"/>
        </w:rPr>
      </w:pPr>
      <w:r w:rsidRPr="003C0DD8">
        <w:rPr>
          <w:rFonts w:ascii="Verdana" w:hAnsi="Verdana" w:cs="Arial"/>
          <w:sz w:val="18"/>
          <w:szCs w:val="18"/>
          <w:lang w:val="es-BO"/>
        </w:rPr>
        <w:t xml:space="preserve">La Garantía será devuelta después del cierre y liquidación del contrato conjuntamente con el Certificado de Cumplimiento de Contrato. La </w:t>
      </w:r>
      <w:r w:rsidRPr="003C0DD8">
        <w:rPr>
          <w:rFonts w:ascii="Verdana" w:hAnsi="Verdana" w:cs="Arial"/>
          <w:b/>
          <w:sz w:val="18"/>
          <w:szCs w:val="18"/>
          <w:lang w:val="es-BO"/>
        </w:rPr>
        <w:t>ASEGURADORA</w:t>
      </w:r>
      <w:r w:rsidRPr="003C0DD8">
        <w:rPr>
          <w:rFonts w:ascii="Verdana" w:hAnsi="Verdana" w:cs="Arial"/>
          <w:sz w:val="18"/>
          <w:szCs w:val="18"/>
          <w:lang w:val="es-BO"/>
        </w:rPr>
        <w:t xml:space="preserve"> tiene la obligación de mantener actualizada la Garantía de Cumplimiento de Contrato, cuantas veces lo requiera la</w:t>
      </w:r>
      <w:r w:rsidRPr="003C0DD8">
        <w:rPr>
          <w:rFonts w:ascii="Verdana" w:hAnsi="Verdana" w:cs="Arial"/>
          <w:b/>
          <w:sz w:val="18"/>
          <w:szCs w:val="18"/>
          <w:lang w:val="es-BO"/>
        </w:rPr>
        <w:t xml:space="preserve"> </w:t>
      </w:r>
      <w:r w:rsidRPr="003C0DD8">
        <w:rPr>
          <w:rFonts w:ascii="Verdana" w:hAnsi="Verdana" w:cs="Arial"/>
          <w:b/>
          <w:bCs/>
          <w:sz w:val="18"/>
          <w:szCs w:val="18"/>
          <w:lang w:val="es-BO"/>
        </w:rPr>
        <w:t xml:space="preserve">ENTIDAD </w:t>
      </w:r>
      <w:r w:rsidRPr="003C0DD8">
        <w:rPr>
          <w:rFonts w:ascii="Verdana" w:hAnsi="Verdana" w:cs="Arial"/>
          <w:sz w:val="18"/>
          <w:szCs w:val="18"/>
          <w:lang w:val="es-BO"/>
        </w:rPr>
        <w:t>por razones justificadas, quien llevará el control directo de vigencia de la misma bajo su responsabilidad.</w:t>
      </w:r>
    </w:p>
    <w:p w14:paraId="51937FD5" w14:textId="77777777" w:rsidR="00CD7DC2" w:rsidRPr="009D7217" w:rsidRDefault="00CD7DC2" w:rsidP="00CD7DC2">
      <w:pPr>
        <w:jc w:val="both"/>
        <w:rPr>
          <w:rFonts w:ascii="Verdana" w:hAnsi="Verdana" w:cs="Arial"/>
          <w:sz w:val="14"/>
          <w:szCs w:val="18"/>
          <w:lang w:val="es-BO"/>
        </w:rPr>
      </w:pPr>
    </w:p>
    <w:p w14:paraId="229C0225" w14:textId="77777777" w:rsidR="00CD7DC2" w:rsidRPr="003C0DD8" w:rsidRDefault="00CD7DC2" w:rsidP="00CD7DC2">
      <w:pPr>
        <w:jc w:val="both"/>
        <w:rPr>
          <w:rFonts w:ascii="Verdana" w:hAnsi="Verdana" w:cs="Arial"/>
          <w:sz w:val="18"/>
          <w:szCs w:val="18"/>
          <w:lang w:val="es-BO"/>
        </w:rPr>
      </w:pPr>
      <w:r w:rsidRPr="003C0DD8">
        <w:rPr>
          <w:rFonts w:ascii="Verdana" w:hAnsi="Verdana" w:cs="Arial"/>
          <w:sz w:val="18"/>
          <w:szCs w:val="18"/>
          <w:lang w:val="es-BO"/>
        </w:rPr>
        <w:t>La Garantía de Cumplimiento de Contrato, se ejecutará a favor de la</w:t>
      </w:r>
      <w:r w:rsidRPr="003C0DD8">
        <w:rPr>
          <w:rFonts w:ascii="Verdana" w:hAnsi="Verdana" w:cs="Arial"/>
          <w:b/>
          <w:sz w:val="18"/>
          <w:szCs w:val="18"/>
          <w:lang w:val="es-BO"/>
        </w:rPr>
        <w:t xml:space="preserve"> ENTIDAD </w:t>
      </w:r>
      <w:r w:rsidRPr="003C0DD8">
        <w:rPr>
          <w:rFonts w:ascii="Verdana" w:hAnsi="Verdana" w:cs="Arial"/>
          <w:sz w:val="18"/>
          <w:szCs w:val="18"/>
          <w:lang w:val="es-BO"/>
        </w:rPr>
        <w:t>en los siguientes casos:</w:t>
      </w:r>
    </w:p>
    <w:p w14:paraId="560B1145" w14:textId="77777777" w:rsidR="00CD7DC2" w:rsidRPr="009D7217" w:rsidRDefault="00CD7DC2" w:rsidP="00CD7DC2">
      <w:pPr>
        <w:jc w:val="both"/>
        <w:rPr>
          <w:rFonts w:ascii="Verdana" w:hAnsi="Verdana" w:cs="Arial"/>
          <w:sz w:val="14"/>
          <w:szCs w:val="18"/>
          <w:lang w:val="es-BO"/>
        </w:rPr>
      </w:pPr>
    </w:p>
    <w:p w14:paraId="01A25704" w14:textId="77777777" w:rsidR="00CD7DC2" w:rsidRPr="003C0DD8" w:rsidRDefault="00CD7DC2" w:rsidP="00DA03F5">
      <w:pPr>
        <w:numPr>
          <w:ilvl w:val="0"/>
          <w:numId w:val="35"/>
        </w:numPr>
        <w:jc w:val="both"/>
        <w:rPr>
          <w:rFonts w:ascii="Verdana" w:hAnsi="Verdana" w:cs="Arial"/>
          <w:sz w:val="18"/>
          <w:szCs w:val="18"/>
          <w:lang w:val="es-BO"/>
        </w:rPr>
      </w:pPr>
      <w:r w:rsidRPr="003C0DD8">
        <w:rPr>
          <w:rFonts w:ascii="Verdana" w:hAnsi="Verdana" w:cs="Arial"/>
          <w:sz w:val="18"/>
          <w:szCs w:val="18"/>
          <w:lang w:val="es-BO"/>
        </w:rPr>
        <w:t xml:space="preserve">Por incumplimiento de la </w:t>
      </w:r>
      <w:r w:rsidRPr="003C0DD8">
        <w:rPr>
          <w:rFonts w:ascii="Verdana" w:hAnsi="Verdana" w:cs="Arial"/>
          <w:b/>
          <w:sz w:val="18"/>
          <w:szCs w:val="18"/>
          <w:lang w:val="es-BO"/>
        </w:rPr>
        <w:t xml:space="preserve">ASEGURADORA, </w:t>
      </w:r>
      <w:r w:rsidRPr="003C0DD8">
        <w:rPr>
          <w:rFonts w:ascii="Verdana" w:hAnsi="Verdana" w:cs="Arial"/>
          <w:sz w:val="18"/>
          <w:szCs w:val="18"/>
          <w:lang w:val="es-BO"/>
        </w:rPr>
        <w:t>en las cláusulas pertinentes que deriven de su obligación.</w:t>
      </w:r>
    </w:p>
    <w:p w14:paraId="4BF0EADA" w14:textId="77777777" w:rsidR="00CD7DC2" w:rsidRPr="003C0DD8" w:rsidRDefault="00CD7DC2" w:rsidP="00DA03F5">
      <w:pPr>
        <w:numPr>
          <w:ilvl w:val="0"/>
          <w:numId w:val="35"/>
        </w:numPr>
        <w:jc w:val="both"/>
        <w:rPr>
          <w:rFonts w:ascii="Verdana" w:hAnsi="Verdana" w:cs="Arial"/>
          <w:sz w:val="18"/>
          <w:szCs w:val="18"/>
          <w:lang w:val="es-BO"/>
        </w:rPr>
      </w:pPr>
      <w:r w:rsidRPr="003C0DD8">
        <w:rPr>
          <w:rFonts w:ascii="Verdana" w:hAnsi="Verdana" w:cs="Arial"/>
          <w:sz w:val="18"/>
          <w:szCs w:val="18"/>
          <w:lang w:val="es-BO"/>
        </w:rPr>
        <w:t>Cuando la</w:t>
      </w:r>
      <w:r w:rsidRPr="003C0DD8">
        <w:rPr>
          <w:rFonts w:ascii="Verdana" w:hAnsi="Verdana" w:cs="Arial"/>
          <w:b/>
          <w:sz w:val="18"/>
          <w:szCs w:val="18"/>
          <w:lang w:val="es-BO"/>
        </w:rPr>
        <w:t xml:space="preserve"> ASEGURADORA </w:t>
      </w:r>
      <w:r w:rsidRPr="003C0DD8">
        <w:rPr>
          <w:rFonts w:ascii="Verdana" w:hAnsi="Verdana" w:cs="Arial"/>
          <w:sz w:val="18"/>
          <w:szCs w:val="18"/>
          <w:lang w:val="es-BO"/>
        </w:rPr>
        <w:t xml:space="preserve">hubiera incumplido la indemnización de los siniestros convenidos como prestación, mismos que deben estar calificados en mora, una vez transcurrido el plazo establecido en el Artículo 1034 del Código de Comercio y producto de ello se resolviera el contrato. </w:t>
      </w:r>
    </w:p>
    <w:p w14:paraId="746E8216" w14:textId="77777777" w:rsidR="00CD7DC2" w:rsidRPr="009D7217" w:rsidRDefault="00CD7DC2" w:rsidP="00CD7DC2">
      <w:pPr>
        <w:jc w:val="both"/>
        <w:rPr>
          <w:rFonts w:ascii="Verdana" w:hAnsi="Verdana" w:cs="Arial"/>
          <w:sz w:val="14"/>
          <w:szCs w:val="18"/>
          <w:lang w:val="es-BO"/>
        </w:rPr>
      </w:pPr>
    </w:p>
    <w:p w14:paraId="4E8189F1" w14:textId="77777777" w:rsidR="00CD7DC2" w:rsidRPr="003C0DD8" w:rsidRDefault="00CD7DC2" w:rsidP="00CD7DC2">
      <w:pPr>
        <w:jc w:val="both"/>
        <w:rPr>
          <w:rFonts w:ascii="Verdana" w:hAnsi="Verdana" w:cs="Arial"/>
          <w:sz w:val="18"/>
          <w:szCs w:val="18"/>
          <w:lang w:val="es-BO"/>
        </w:rPr>
      </w:pPr>
      <w:r w:rsidRPr="003C0DD8">
        <w:rPr>
          <w:rFonts w:ascii="Verdana" w:hAnsi="Verdana" w:cs="Arial"/>
          <w:sz w:val="18"/>
          <w:szCs w:val="18"/>
          <w:lang w:val="es-BO"/>
        </w:rPr>
        <w:t xml:space="preserve">El monto por incumplimiento en la indemnización de los siniestros calificados en mora, no será deducido por el monto de la ejecución de la garantía de cumplimiento de contrato, por cuanto el cobro de dichos montos es independiente uno del otro en favor de la </w:t>
      </w:r>
      <w:r w:rsidRPr="003C0DD8">
        <w:rPr>
          <w:rFonts w:ascii="Verdana" w:hAnsi="Verdana" w:cs="Arial"/>
          <w:b/>
          <w:sz w:val="18"/>
          <w:szCs w:val="18"/>
          <w:lang w:val="es-BO"/>
        </w:rPr>
        <w:t>ENTIDAD.</w:t>
      </w:r>
    </w:p>
    <w:p w14:paraId="5A95B771" w14:textId="77777777" w:rsidR="00CD7DC2" w:rsidRPr="009D7217" w:rsidRDefault="00CD7DC2" w:rsidP="00CD7DC2">
      <w:pPr>
        <w:jc w:val="both"/>
        <w:rPr>
          <w:rFonts w:ascii="Verdana" w:hAnsi="Verdana" w:cs="Arial"/>
          <w:sz w:val="14"/>
          <w:szCs w:val="18"/>
          <w:lang w:val="es-BO"/>
        </w:rPr>
      </w:pPr>
    </w:p>
    <w:p w14:paraId="3CAB6289" w14:textId="77777777" w:rsidR="00CD7DC2" w:rsidRPr="003C0DD8" w:rsidRDefault="00CD7DC2" w:rsidP="00CD7DC2">
      <w:pPr>
        <w:jc w:val="both"/>
        <w:rPr>
          <w:rFonts w:ascii="Verdana" w:hAnsi="Verdana" w:cs="Arial"/>
          <w:sz w:val="18"/>
          <w:szCs w:val="18"/>
          <w:lang w:val="es-BO"/>
        </w:rPr>
      </w:pPr>
      <w:r w:rsidRPr="003C0DD8">
        <w:rPr>
          <w:rFonts w:ascii="Verdana" w:hAnsi="Verdana" w:cs="Arial"/>
          <w:b/>
          <w:sz w:val="18"/>
          <w:szCs w:val="18"/>
          <w:lang w:val="es-BO"/>
        </w:rPr>
        <w:t xml:space="preserve">LA ENTIDAD, </w:t>
      </w:r>
      <w:r w:rsidRPr="003C0DD8">
        <w:rPr>
          <w:rFonts w:ascii="Verdana" w:hAnsi="Verdana" w:cs="Arial"/>
          <w:sz w:val="18"/>
          <w:szCs w:val="18"/>
          <w:lang w:val="es-BO"/>
        </w:rPr>
        <w:t xml:space="preserve">pondrá en conocimiento de la Contraloría General del Estado y la APS, para los efectos legales pertinentes, todo acto de incumplimiento ejercida por la </w:t>
      </w:r>
      <w:r w:rsidRPr="003C0DD8">
        <w:rPr>
          <w:rFonts w:ascii="Verdana" w:hAnsi="Verdana" w:cs="Arial"/>
          <w:b/>
          <w:sz w:val="18"/>
          <w:szCs w:val="18"/>
          <w:lang w:val="es-BO"/>
        </w:rPr>
        <w:t>ASEGURADORA.</w:t>
      </w:r>
    </w:p>
    <w:p w14:paraId="15EFFE9C" w14:textId="77777777" w:rsidR="00CD7DC2" w:rsidRPr="009D7217" w:rsidRDefault="00CD7DC2" w:rsidP="00CD7DC2">
      <w:pPr>
        <w:jc w:val="both"/>
        <w:rPr>
          <w:rFonts w:ascii="Verdana" w:hAnsi="Verdana" w:cs="Arial"/>
          <w:sz w:val="14"/>
          <w:szCs w:val="18"/>
          <w:lang w:val="es-BO"/>
        </w:rPr>
      </w:pPr>
    </w:p>
    <w:p w14:paraId="33075C2C" w14:textId="77777777" w:rsidR="00CD7DC2" w:rsidRPr="003C0DD8" w:rsidRDefault="00CD7DC2" w:rsidP="00CD7DC2">
      <w:pPr>
        <w:jc w:val="both"/>
        <w:rPr>
          <w:rFonts w:ascii="Verdana" w:hAnsi="Verdana" w:cs="Arial"/>
          <w:sz w:val="18"/>
          <w:szCs w:val="18"/>
          <w:lang w:val="es-BO"/>
        </w:rPr>
      </w:pPr>
      <w:r w:rsidRPr="003C0DD8">
        <w:rPr>
          <w:rFonts w:ascii="Verdana" w:hAnsi="Verdana" w:cs="Arial"/>
          <w:b/>
          <w:sz w:val="18"/>
          <w:szCs w:val="18"/>
          <w:lang w:val="es-BO"/>
        </w:rPr>
        <w:t xml:space="preserve">DÉCIMA.- (LEGISLACIÓN APLICABLE AL CONTRATO). </w:t>
      </w:r>
      <w:r w:rsidRPr="003C0DD8">
        <w:rPr>
          <w:rFonts w:ascii="Verdana" w:hAnsi="Verdana" w:cs="Arial"/>
          <w:sz w:val="18"/>
          <w:szCs w:val="18"/>
          <w:lang w:val="es-BO"/>
        </w:rPr>
        <w:t>El presente Contrato, al ser de naturaleza administrativa, se celebra exclusivamente al amparo de las siguientes disposiciones:</w:t>
      </w:r>
    </w:p>
    <w:p w14:paraId="3C67D1FC" w14:textId="77777777" w:rsidR="00CD7DC2" w:rsidRPr="009D7217" w:rsidRDefault="00CD7DC2" w:rsidP="00CD7DC2">
      <w:pPr>
        <w:jc w:val="both"/>
        <w:rPr>
          <w:rFonts w:ascii="Verdana" w:hAnsi="Verdana" w:cs="Arial"/>
          <w:sz w:val="14"/>
          <w:szCs w:val="18"/>
          <w:lang w:val="es-BO"/>
        </w:rPr>
      </w:pPr>
    </w:p>
    <w:p w14:paraId="75EF8DC1" w14:textId="77777777" w:rsidR="00CD7DC2" w:rsidRPr="003C0DD8" w:rsidRDefault="00CD7DC2" w:rsidP="00DA03F5">
      <w:pPr>
        <w:numPr>
          <w:ilvl w:val="0"/>
          <w:numId w:val="37"/>
        </w:numPr>
        <w:jc w:val="both"/>
        <w:rPr>
          <w:rFonts w:ascii="Verdana" w:hAnsi="Verdana" w:cs="Arial"/>
          <w:sz w:val="18"/>
          <w:szCs w:val="18"/>
          <w:lang w:val="es-BO"/>
        </w:rPr>
      </w:pPr>
      <w:r w:rsidRPr="003C0DD8">
        <w:rPr>
          <w:rFonts w:ascii="Verdana" w:hAnsi="Verdana" w:cs="Arial"/>
          <w:sz w:val="18"/>
          <w:szCs w:val="18"/>
          <w:lang w:val="es-BO"/>
        </w:rPr>
        <w:t>Constitución Política del Estado</w:t>
      </w:r>
    </w:p>
    <w:p w14:paraId="021E23D2" w14:textId="77777777" w:rsidR="00CD7DC2" w:rsidRPr="003C0DD8" w:rsidRDefault="00CD7DC2" w:rsidP="00DA03F5">
      <w:pPr>
        <w:numPr>
          <w:ilvl w:val="0"/>
          <w:numId w:val="37"/>
        </w:numPr>
        <w:jc w:val="both"/>
        <w:rPr>
          <w:rFonts w:ascii="Verdana" w:hAnsi="Verdana" w:cs="Arial"/>
          <w:sz w:val="18"/>
          <w:szCs w:val="18"/>
          <w:lang w:val="es-BO"/>
        </w:rPr>
      </w:pPr>
      <w:r w:rsidRPr="003C0DD8">
        <w:rPr>
          <w:rFonts w:ascii="Verdana" w:hAnsi="Verdana" w:cs="Arial"/>
          <w:sz w:val="18"/>
          <w:szCs w:val="18"/>
          <w:lang w:val="es-BO"/>
        </w:rPr>
        <w:t>Ley Nº 1178, de 20 de julio de 1990, de Administración y Control Gubernamentales.</w:t>
      </w:r>
    </w:p>
    <w:p w14:paraId="5950E8C2" w14:textId="77777777" w:rsidR="00CD7DC2" w:rsidRPr="003C0DD8" w:rsidRDefault="00CD7DC2" w:rsidP="00DA03F5">
      <w:pPr>
        <w:numPr>
          <w:ilvl w:val="0"/>
          <w:numId w:val="37"/>
        </w:numPr>
        <w:jc w:val="both"/>
        <w:rPr>
          <w:rFonts w:ascii="Verdana" w:hAnsi="Verdana" w:cs="Arial"/>
          <w:sz w:val="18"/>
          <w:szCs w:val="18"/>
          <w:lang w:val="es-BO"/>
        </w:rPr>
      </w:pPr>
      <w:r w:rsidRPr="003C0DD8">
        <w:rPr>
          <w:rFonts w:ascii="Verdana" w:hAnsi="Verdana" w:cs="Arial"/>
          <w:sz w:val="18"/>
          <w:szCs w:val="18"/>
          <w:lang w:val="es-BO"/>
        </w:rPr>
        <w:t>Decreto Supremo Nº 0181, de 28 de junio de 2009, de las Normas Básicas del Sistema de Administración de Bienes y Servicios – NB-SABS y sus modificaciones.</w:t>
      </w:r>
    </w:p>
    <w:p w14:paraId="0FFE4089" w14:textId="77777777" w:rsidR="00CD7DC2" w:rsidRPr="003C0DD8" w:rsidRDefault="00CD7DC2" w:rsidP="00DA03F5">
      <w:pPr>
        <w:numPr>
          <w:ilvl w:val="0"/>
          <w:numId w:val="37"/>
        </w:numPr>
        <w:jc w:val="both"/>
        <w:rPr>
          <w:rFonts w:ascii="Verdana" w:hAnsi="Verdana" w:cs="Arial"/>
          <w:sz w:val="18"/>
          <w:szCs w:val="18"/>
          <w:lang w:val="es-BO"/>
        </w:rPr>
      </w:pPr>
      <w:r w:rsidRPr="003C0DD8">
        <w:rPr>
          <w:rFonts w:ascii="Verdana" w:hAnsi="Verdana" w:cs="Arial"/>
          <w:sz w:val="18"/>
          <w:szCs w:val="18"/>
          <w:lang w:val="es-BO"/>
        </w:rPr>
        <w:t>Ley del Presupuesto General del Estado aprobado para la gestión.</w:t>
      </w:r>
    </w:p>
    <w:p w14:paraId="27FE7B06" w14:textId="77777777" w:rsidR="00CD7DC2" w:rsidRPr="003C0DD8" w:rsidRDefault="00CD7DC2" w:rsidP="00DA03F5">
      <w:pPr>
        <w:numPr>
          <w:ilvl w:val="0"/>
          <w:numId w:val="37"/>
        </w:numPr>
        <w:jc w:val="both"/>
        <w:rPr>
          <w:rFonts w:ascii="Verdana" w:hAnsi="Verdana" w:cs="Arial"/>
          <w:sz w:val="18"/>
          <w:szCs w:val="18"/>
          <w:lang w:val="es-BO"/>
        </w:rPr>
      </w:pPr>
      <w:r w:rsidRPr="003C0DD8">
        <w:rPr>
          <w:rFonts w:ascii="Verdana" w:hAnsi="Verdana" w:cs="Arial"/>
          <w:sz w:val="18"/>
          <w:szCs w:val="18"/>
          <w:lang w:val="es-BO"/>
        </w:rPr>
        <w:t>Ley Nº 1883, de 25 de junio de 1998, de Seguros.</w:t>
      </w:r>
    </w:p>
    <w:p w14:paraId="68C251F2" w14:textId="77777777" w:rsidR="00CD7DC2" w:rsidRPr="003C0DD8" w:rsidRDefault="00CD7DC2" w:rsidP="00DA03F5">
      <w:pPr>
        <w:numPr>
          <w:ilvl w:val="0"/>
          <w:numId w:val="37"/>
        </w:numPr>
        <w:jc w:val="both"/>
        <w:rPr>
          <w:rFonts w:ascii="Verdana" w:hAnsi="Verdana" w:cs="Arial"/>
          <w:sz w:val="18"/>
          <w:szCs w:val="18"/>
          <w:lang w:val="es-BO"/>
        </w:rPr>
      </w:pPr>
      <w:r w:rsidRPr="003C0DD8">
        <w:rPr>
          <w:rFonts w:ascii="Verdana" w:hAnsi="Verdana" w:cs="Arial"/>
          <w:sz w:val="18"/>
          <w:szCs w:val="18"/>
          <w:lang w:val="es-BO"/>
        </w:rPr>
        <w:t xml:space="preserve">Código de Comercio. </w:t>
      </w:r>
    </w:p>
    <w:p w14:paraId="01CE96AC" w14:textId="77777777" w:rsidR="00CD7DC2" w:rsidRPr="003C0DD8" w:rsidRDefault="00CD7DC2" w:rsidP="00DA03F5">
      <w:pPr>
        <w:numPr>
          <w:ilvl w:val="0"/>
          <w:numId w:val="37"/>
        </w:numPr>
        <w:jc w:val="both"/>
        <w:rPr>
          <w:rFonts w:ascii="Verdana" w:hAnsi="Verdana" w:cs="Arial"/>
          <w:sz w:val="18"/>
          <w:szCs w:val="18"/>
          <w:lang w:val="es-BO"/>
        </w:rPr>
      </w:pPr>
      <w:r w:rsidRPr="003C0DD8">
        <w:rPr>
          <w:rFonts w:ascii="Verdana" w:hAnsi="Verdana" w:cs="Arial"/>
          <w:sz w:val="18"/>
          <w:szCs w:val="18"/>
          <w:lang w:val="es-BO"/>
        </w:rPr>
        <w:t>Otras disposiciones relacionadas directamente con las normas anteriormente mencionadas.</w:t>
      </w:r>
    </w:p>
    <w:p w14:paraId="6D76EB38" w14:textId="77777777" w:rsidR="00CD7DC2" w:rsidRPr="009D7217" w:rsidRDefault="00CD7DC2" w:rsidP="00CD7DC2">
      <w:pPr>
        <w:jc w:val="both"/>
        <w:rPr>
          <w:rFonts w:ascii="Verdana" w:hAnsi="Verdana" w:cs="Arial"/>
          <w:sz w:val="14"/>
          <w:szCs w:val="18"/>
          <w:lang w:val="es-BO"/>
        </w:rPr>
      </w:pPr>
    </w:p>
    <w:p w14:paraId="062AC008" w14:textId="77777777" w:rsidR="00CD7DC2" w:rsidRPr="003C0DD8" w:rsidRDefault="00CD7DC2" w:rsidP="00CD7DC2">
      <w:pPr>
        <w:spacing w:line="200" w:lineRule="exact"/>
        <w:jc w:val="both"/>
        <w:rPr>
          <w:rFonts w:ascii="Verdana" w:hAnsi="Verdana"/>
          <w:sz w:val="18"/>
          <w:szCs w:val="18"/>
          <w:lang w:val="es-BO"/>
        </w:rPr>
      </w:pPr>
      <w:r w:rsidRPr="003C0DD8">
        <w:rPr>
          <w:rFonts w:ascii="Verdana" w:hAnsi="Verdana"/>
          <w:b/>
          <w:sz w:val="18"/>
          <w:szCs w:val="18"/>
          <w:lang w:val="es-BO"/>
        </w:rPr>
        <w:t xml:space="preserve">DÉCIMA </w:t>
      </w:r>
      <w:r w:rsidRPr="003C0DD8">
        <w:rPr>
          <w:rFonts w:ascii="Verdana" w:hAnsi="Verdana" w:cs="Arial"/>
          <w:b/>
          <w:sz w:val="18"/>
          <w:szCs w:val="18"/>
          <w:lang w:val="es-BO"/>
        </w:rPr>
        <w:t>PRIMERA</w:t>
      </w:r>
      <w:r w:rsidRPr="003C0DD8">
        <w:rPr>
          <w:rFonts w:ascii="Verdana" w:hAnsi="Verdana"/>
          <w:b/>
          <w:sz w:val="18"/>
          <w:szCs w:val="18"/>
          <w:lang w:val="es-BO"/>
        </w:rPr>
        <w:t>.- (ESTIPULACIONES SOBRE IMPUESTOS)</w:t>
      </w:r>
      <w:r w:rsidRPr="003C0DD8">
        <w:rPr>
          <w:rFonts w:ascii="Verdana" w:hAnsi="Verdana"/>
          <w:sz w:val="18"/>
          <w:szCs w:val="18"/>
          <w:lang w:val="es-BO"/>
        </w:rPr>
        <w:t xml:space="preserve"> Correrá por cuenta de </w:t>
      </w:r>
      <w:r w:rsidRPr="003C0DD8">
        <w:rPr>
          <w:rFonts w:ascii="Verdana" w:hAnsi="Verdana" w:cs="Arial"/>
          <w:sz w:val="18"/>
          <w:szCs w:val="18"/>
          <w:lang w:val="es-BO"/>
        </w:rPr>
        <w:t>la</w:t>
      </w:r>
      <w:r w:rsidRPr="003C0DD8">
        <w:rPr>
          <w:rFonts w:ascii="Verdana" w:hAnsi="Verdana" w:cs="Arial"/>
          <w:b/>
          <w:sz w:val="18"/>
          <w:szCs w:val="18"/>
          <w:lang w:val="es-BO"/>
        </w:rPr>
        <w:t xml:space="preserve"> </w:t>
      </w:r>
      <w:r w:rsidRPr="003C0DD8">
        <w:rPr>
          <w:rFonts w:ascii="Verdana" w:hAnsi="Verdana"/>
          <w:b/>
          <w:bCs/>
          <w:sz w:val="18"/>
          <w:szCs w:val="18"/>
          <w:lang w:val="es-BO"/>
        </w:rPr>
        <w:t>ASEGURADORA</w:t>
      </w:r>
      <w:r w:rsidRPr="003C0DD8">
        <w:rPr>
          <w:rFonts w:ascii="Verdana" w:hAnsi="Verdana"/>
          <w:sz w:val="18"/>
          <w:szCs w:val="18"/>
          <w:lang w:val="es-BO"/>
        </w:rPr>
        <w:t xml:space="preserve"> el pago de todos los impuestos vigentes en el país, a la fecha de presentación de la propuesta.</w:t>
      </w:r>
    </w:p>
    <w:p w14:paraId="3115A0B0" w14:textId="77777777" w:rsidR="00CD7DC2" w:rsidRPr="009D7217" w:rsidRDefault="00CD7DC2" w:rsidP="00CD7DC2">
      <w:pPr>
        <w:spacing w:line="200" w:lineRule="exact"/>
        <w:jc w:val="both"/>
        <w:rPr>
          <w:rFonts w:ascii="Verdana" w:hAnsi="Verdana"/>
          <w:sz w:val="14"/>
          <w:szCs w:val="18"/>
          <w:lang w:val="es-BO"/>
        </w:rPr>
      </w:pPr>
    </w:p>
    <w:p w14:paraId="25C2591B" w14:textId="77777777" w:rsidR="00CD7DC2" w:rsidRPr="003C0DD8" w:rsidRDefault="00CD7DC2" w:rsidP="00CD7DC2">
      <w:pPr>
        <w:spacing w:line="200" w:lineRule="exact"/>
        <w:jc w:val="both"/>
        <w:rPr>
          <w:rFonts w:ascii="Verdana" w:hAnsi="Verdana"/>
          <w:sz w:val="18"/>
          <w:szCs w:val="18"/>
          <w:lang w:val="es-BO"/>
        </w:rPr>
      </w:pPr>
      <w:r w:rsidRPr="003C0DD8">
        <w:rPr>
          <w:rFonts w:ascii="Verdana" w:hAnsi="Verdana"/>
          <w:sz w:val="18"/>
          <w:szCs w:val="18"/>
          <w:lang w:val="es-BO"/>
        </w:rPr>
        <w:t>En caso de que posteriormente, el Estado Plurinacional de Bolivia implantara impuestos adicionales, disminuyera o incrementara los vigentes, mediante disposición legal expresa, la</w:t>
      </w:r>
      <w:r w:rsidRPr="003C0DD8">
        <w:rPr>
          <w:rFonts w:ascii="Verdana" w:hAnsi="Verdana"/>
          <w:b/>
          <w:sz w:val="18"/>
          <w:szCs w:val="18"/>
          <w:lang w:val="es-BO"/>
        </w:rPr>
        <w:t xml:space="preserve"> </w:t>
      </w:r>
      <w:r w:rsidRPr="003C0DD8">
        <w:rPr>
          <w:rFonts w:ascii="Verdana" w:hAnsi="Verdana"/>
          <w:b/>
          <w:bCs/>
          <w:sz w:val="18"/>
          <w:szCs w:val="18"/>
          <w:lang w:val="es-BO"/>
        </w:rPr>
        <w:t xml:space="preserve">ASEGURADORA </w:t>
      </w:r>
      <w:r w:rsidRPr="003C0DD8">
        <w:rPr>
          <w:rFonts w:ascii="Verdana" w:hAnsi="Verdana"/>
          <w:sz w:val="18"/>
          <w:szCs w:val="18"/>
          <w:lang w:val="es-BO"/>
        </w:rPr>
        <w:t>deberá acogerse a su cumplimiento desde la fecha de vigencia de dicha normativa.</w:t>
      </w:r>
    </w:p>
    <w:p w14:paraId="2BE11A21" w14:textId="77777777" w:rsidR="00CD7DC2" w:rsidRPr="009D7217" w:rsidRDefault="00CD7DC2" w:rsidP="00CD7DC2">
      <w:pPr>
        <w:jc w:val="both"/>
        <w:rPr>
          <w:rFonts w:ascii="Verdana" w:hAnsi="Verdana" w:cs="Arial"/>
          <w:b/>
          <w:sz w:val="14"/>
          <w:szCs w:val="18"/>
          <w:lang w:val="es-BO"/>
        </w:rPr>
      </w:pPr>
    </w:p>
    <w:p w14:paraId="75B43C1A" w14:textId="77777777" w:rsidR="00CD7DC2" w:rsidRPr="003C0DD8" w:rsidRDefault="00CD7DC2" w:rsidP="00CD7DC2">
      <w:pPr>
        <w:jc w:val="both"/>
        <w:rPr>
          <w:rFonts w:ascii="Verdana" w:hAnsi="Verdana" w:cs="Arial"/>
          <w:b/>
          <w:sz w:val="18"/>
          <w:szCs w:val="18"/>
          <w:lang w:val="es-BO"/>
        </w:rPr>
      </w:pPr>
      <w:r w:rsidRPr="003C0DD8">
        <w:rPr>
          <w:rFonts w:ascii="Verdana" w:hAnsi="Verdana"/>
          <w:b/>
          <w:sz w:val="18"/>
          <w:szCs w:val="18"/>
          <w:lang w:val="es-BO"/>
        </w:rPr>
        <w:t>DÉCIMA</w:t>
      </w:r>
      <w:r w:rsidRPr="003C0DD8">
        <w:rPr>
          <w:rFonts w:ascii="Verdana" w:hAnsi="Verdana" w:cs="Arial"/>
          <w:b/>
          <w:sz w:val="18"/>
          <w:szCs w:val="18"/>
          <w:lang w:val="es-BO"/>
        </w:rPr>
        <w:t xml:space="preserve"> SEGUNDA.- (SUBROGACIÓN) </w:t>
      </w:r>
      <w:r w:rsidRPr="003C0DD8">
        <w:rPr>
          <w:rFonts w:ascii="Verdana" w:hAnsi="Verdana" w:cs="Arial"/>
          <w:sz w:val="18"/>
          <w:szCs w:val="18"/>
          <w:lang w:val="es-BO"/>
        </w:rPr>
        <w:t>La</w:t>
      </w:r>
      <w:r w:rsidRPr="003C0DD8">
        <w:rPr>
          <w:rFonts w:ascii="Verdana" w:hAnsi="Verdana" w:cs="Arial"/>
          <w:b/>
          <w:sz w:val="18"/>
          <w:szCs w:val="18"/>
          <w:lang w:val="es-BO"/>
        </w:rPr>
        <w:t xml:space="preserve"> ASEGURADORA, </w:t>
      </w:r>
      <w:r w:rsidRPr="003C0DD8">
        <w:rPr>
          <w:rFonts w:ascii="Verdana" w:hAnsi="Verdana" w:cs="Arial"/>
          <w:sz w:val="18"/>
          <w:szCs w:val="18"/>
          <w:lang w:val="es-BO"/>
        </w:rPr>
        <w:t>unilateralmente no podrá transferir total o parcialmente sus obligaciones contraídas en el presente documento, hacia terceros, debiendo en caso extremo y debidamente justificado, contar con el consentimiento y aprobación escrita de la</w:t>
      </w:r>
      <w:r w:rsidRPr="003C0DD8">
        <w:rPr>
          <w:rFonts w:ascii="Verdana" w:hAnsi="Verdana" w:cs="Arial"/>
          <w:b/>
          <w:sz w:val="18"/>
          <w:szCs w:val="18"/>
          <w:lang w:val="es-BO"/>
        </w:rPr>
        <w:t xml:space="preserve"> ENTIDAD.</w:t>
      </w:r>
    </w:p>
    <w:p w14:paraId="1E72A2AA" w14:textId="77777777" w:rsidR="00CD7DC2" w:rsidRPr="009D7217" w:rsidRDefault="00CD7DC2" w:rsidP="00CD7DC2">
      <w:pPr>
        <w:jc w:val="both"/>
        <w:rPr>
          <w:rFonts w:ascii="Verdana" w:hAnsi="Verdana" w:cs="Arial"/>
          <w:b/>
          <w:sz w:val="14"/>
          <w:szCs w:val="18"/>
          <w:lang w:val="es-BO"/>
        </w:rPr>
      </w:pPr>
    </w:p>
    <w:p w14:paraId="2ED718EB" w14:textId="77777777" w:rsidR="00CD7DC2" w:rsidRPr="003C0DD8" w:rsidRDefault="00CD7DC2" w:rsidP="00CD7DC2">
      <w:pPr>
        <w:jc w:val="both"/>
        <w:rPr>
          <w:rFonts w:ascii="Verdana" w:hAnsi="Verdana" w:cs="Arial"/>
          <w:sz w:val="18"/>
          <w:szCs w:val="18"/>
          <w:lang w:val="es-BO"/>
        </w:rPr>
      </w:pPr>
      <w:r w:rsidRPr="003C0DD8">
        <w:rPr>
          <w:rFonts w:ascii="Verdana" w:hAnsi="Verdana" w:cs="Arial"/>
          <w:sz w:val="18"/>
          <w:szCs w:val="18"/>
          <w:lang w:val="es-BO"/>
        </w:rPr>
        <w:t>Procederá la cesión o la subrogación de contratos por causa de fuerza mayor, caso fortuito o necesidad pública, previa aprobación de la MAE de la entidad contratante.</w:t>
      </w:r>
    </w:p>
    <w:p w14:paraId="0CE3BBF4" w14:textId="77777777" w:rsidR="00CD7DC2" w:rsidRPr="009D7217" w:rsidRDefault="00CD7DC2" w:rsidP="00CD7DC2">
      <w:pPr>
        <w:jc w:val="both"/>
        <w:rPr>
          <w:rFonts w:ascii="Verdana" w:hAnsi="Verdana" w:cs="Arial"/>
          <w:sz w:val="14"/>
          <w:szCs w:val="18"/>
          <w:lang w:val="es-BO"/>
        </w:rPr>
      </w:pPr>
    </w:p>
    <w:p w14:paraId="17AE252F" w14:textId="77777777" w:rsidR="00CD7DC2" w:rsidRPr="003C0DD8" w:rsidRDefault="00CD7DC2" w:rsidP="00CD7DC2">
      <w:pPr>
        <w:jc w:val="both"/>
        <w:rPr>
          <w:rFonts w:ascii="Verdana" w:hAnsi="Verdana" w:cs="Arial"/>
          <w:sz w:val="18"/>
          <w:szCs w:val="18"/>
          <w:lang w:val="es-BO"/>
        </w:rPr>
      </w:pPr>
      <w:r w:rsidRPr="003C0DD8">
        <w:rPr>
          <w:rFonts w:ascii="Verdana" w:hAnsi="Verdana" w:cs="Arial"/>
          <w:sz w:val="18"/>
          <w:szCs w:val="18"/>
          <w:lang w:val="es-BO"/>
        </w:rPr>
        <w:t xml:space="preserve">La </w:t>
      </w:r>
      <w:r w:rsidRPr="003C0DD8">
        <w:rPr>
          <w:rFonts w:ascii="Verdana" w:hAnsi="Verdana" w:cs="Arial"/>
          <w:b/>
          <w:sz w:val="18"/>
          <w:szCs w:val="18"/>
          <w:lang w:val="es-BO"/>
        </w:rPr>
        <w:t xml:space="preserve">ASEGURADORA </w:t>
      </w:r>
      <w:r w:rsidRPr="003C0DD8">
        <w:rPr>
          <w:rFonts w:ascii="Verdana" w:hAnsi="Verdana" w:cs="Arial"/>
          <w:sz w:val="18"/>
          <w:szCs w:val="18"/>
          <w:lang w:val="es-BO"/>
        </w:rPr>
        <w:t>cuando</w:t>
      </w:r>
      <w:r w:rsidRPr="003C0DD8">
        <w:rPr>
          <w:rFonts w:ascii="Verdana" w:hAnsi="Verdana" w:cs="Arial"/>
          <w:b/>
          <w:sz w:val="18"/>
          <w:szCs w:val="18"/>
          <w:lang w:val="es-BO"/>
        </w:rPr>
        <w:t xml:space="preserve"> </w:t>
      </w:r>
      <w:r w:rsidRPr="003C0DD8">
        <w:rPr>
          <w:rFonts w:ascii="Verdana" w:hAnsi="Verdana" w:cs="Arial"/>
          <w:sz w:val="18"/>
          <w:szCs w:val="18"/>
          <w:lang w:val="es-BO"/>
        </w:rPr>
        <w:t xml:space="preserve">pague una indemnización como prestación del siniestro se subroga por este hecho las acciones y derechos de la </w:t>
      </w:r>
      <w:r w:rsidRPr="003C0DD8">
        <w:rPr>
          <w:rFonts w:ascii="Verdana" w:hAnsi="Verdana" w:cs="Arial"/>
          <w:b/>
          <w:sz w:val="18"/>
          <w:szCs w:val="18"/>
          <w:lang w:val="es-BO"/>
        </w:rPr>
        <w:t xml:space="preserve">ENTIDAD </w:t>
      </w:r>
      <w:r w:rsidRPr="003C0DD8">
        <w:rPr>
          <w:rFonts w:ascii="Verdana" w:hAnsi="Verdana" w:cs="Arial"/>
          <w:sz w:val="18"/>
          <w:szCs w:val="18"/>
          <w:lang w:val="es-BO"/>
        </w:rPr>
        <w:t xml:space="preserve">asegurada contra terceros responsables del siniestro, hasta la suma de la indemnización, de acuerdo con lo establecido en el artículo 1060 del Código de Comercio.  </w:t>
      </w:r>
    </w:p>
    <w:p w14:paraId="0ED52FA1" w14:textId="77777777" w:rsidR="00CD7DC2" w:rsidRPr="009D7217" w:rsidRDefault="00CD7DC2" w:rsidP="00CD7DC2">
      <w:pPr>
        <w:jc w:val="both"/>
        <w:rPr>
          <w:rFonts w:ascii="Verdana" w:hAnsi="Verdana" w:cs="Arial"/>
          <w:b/>
          <w:sz w:val="14"/>
          <w:szCs w:val="18"/>
          <w:lang w:val="es-BO"/>
        </w:rPr>
      </w:pPr>
    </w:p>
    <w:p w14:paraId="2390E5C4" w14:textId="77777777" w:rsidR="00CD7DC2" w:rsidRPr="003C0DD8" w:rsidRDefault="00CD7DC2" w:rsidP="00CD7DC2">
      <w:pPr>
        <w:jc w:val="both"/>
        <w:rPr>
          <w:rFonts w:ascii="Verdana" w:hAnsi="Verdana" w:cs="Arial"/>
          <w:sz w:val="18"/>
          <w:szCs w:val="18"/>
          <w:lang w:val="es-BO"/>
        </w:rPr>
      </w:pPr>
      <w:r w:rsidRPr="003C0DD8">
        <w:rPr>
          <w:rFonts w:ascii="Verdana" w:hAnsi="Verdana"/>
          <w:b/>
          <w:sz w:val="18"/>
          <w:szCs w:val="18"/>
          <w:lang w:val="es-BO"/>
        </w:rPr>
        <w:t>DÉCIMA</w:t>
      </w:r>
      <w:r w:rsidRPr="003C0DD8">
        <w:rPr>
          <w:rFonts w:ascii="Verdana" w:hAnsi="Verdana" w:cs="Arial"/>
          <w:b/>
          <w:sz w:val="18"/>
          <w:szCs w:val="18"/>
          <w:lang w:val="es-BO"/>
        </w:rPr>
        <w:t xml:space="preserve"> TERCERA.- (ADICIONES Y SUPRESIONES) </w:t>
      </w:r>
      <w:r w:rsidRPr="003C0DD8">
        <w:rPr>
          <w:rFonts w:ascii="Verdana" w:hAnsi="Verdana" w:cs="Arial"/>
          <w:sz w:val="18"/>
          <w:szCs w:val="18"/>
          <w:lang w:val="es-BO"/>
        </w:rPr>
        <w:t>La</w:t>
      </w:r>
      <w:r w:rsidRPr="003C0DD8">
        <w:rPr>
          <w:rFonts w:ascii="Verdana" w:hAnsi="Verdana" w:cs="Arial"/>
          <w:b/>
          <w:sz w:val="18"/>
          <w:szCs w:val="18"/>
          <w:lang w:val="es-BO"/>
        </w:rPr>
        <w:t xml:space="preserve"> ENTIDAD, </w:t>
      </w:r>
      <w:r w:rsidRPr="003C0DD8">
        <w:rPr>
          <w:rFonts w:ascii="Verdana" w:hAnsi="Verdana" w:cs="Arial"/>
          <w:sz w:val="18"/>
          <w:szCs w:val="18"/>
          <w:lang w:val="es-BO"/>
        </w:rPr>
        <w:t>durante la vigencia del seguro, podrá incorporar, dar de baja, y/o sustituir los bienes asegurados o intereses asegurables por otros de similar naturaleza, de acuerdo a sus requerimientos y conveniencia operacional, en cuyo caso se calculará la prima a prorrata día por inclusiones o exclusiones, altas o bajas.</w:t>
      </w:r>
    </w:p>
    <w:p w14:paraId="08CB657A" w14:textId="77777777" w:rsidR="00CD7DC2" w:rsidRPr="009D7217" w:rsidRDefault="00CD7DC2" w:rsidP="00CD7DC2">
      <w:pPr>
        <w:jc w:val="both"/>
        <w:rPr>
          <w:rFonts w:ascii="Verdana" w:hAnsi="Verdana" w:cs="Arial"/>
          <w:sz w:val="14"/>
          <w:szCs w:val="18"/>
          <w:lang w:val="es-BO"/>
        </w:rPr>
      </w:pPr>
    </w:p>
    <w:p w14:paraId="7E00A18E" w14:textId="77777777" w:rsidR="00CD7DC2" w:rsidRPr="003C0DD8" w:rsidRDefault="00CD7DC2" w:rsidP="00CD7DC2">
      <w:pPr>
        <w:jc w:val="both"/>
        <w:rPr>
          <w:rFonts w:ascii="Verdana" w:hAnsi="Verdana" w:cs="Arial"/>
          <w:sz w:val="18"/>
          <w:szCs w:val="18"/>
          <w:lang w:val="es-BO"/>
        </w:rPr>
      </w:pPr>
      <w:r w:rsidRPr="003C0DD8">
        <w:rPr>
          <w:rFonts w:ascii="Verdana" w:hAnsi="Verdana" w:cs="Arial"/>
          <w:sz w:val="18"/>
          <w:szCs w:val="18"/>
          <w:lang w:val="es-BO"/>
        </w:rPr>
        <w:t>Asimismo, podrán realizar modificaciones en la estructura de sus bienes o intereses asegurables, que signifiquen aumento o disminución del valor asegurado.  En la inclusión, exclusión y modificación de los bienes o intereses asegurables se deberá aplicar el cálculo de la prima correspondiente a prorrata día.</w:t>
      </w:r>
    </w:p>
    <w:p w14:paraId="7942B32D" w14:textId="77777777" w:rsidR="00CD7DC2" w:rsidRPr="009D7217" w:rsidRDefault="00CD7DC2" w:rsidP="00CD7DC2">
      <w:pPr>
        <w:jc w:val="both"/>
        <w:rPr>
          <w:rFonts w:ascii="Verdana" w:hAnsi="Verdana" w:cs="Arial"/>
          <w:sz w:val="14"/>
          <w:szCs w:val="18"/>
          <w:lang w:val="es-BO"/>
        </w:rPr>
      </w:pPr>
    </w:p>
    <w:p w14:paraId="0EE0C973" w14:textId="77777777" w:rsidR="00CD7DC2" w:rsidRPr="003C0DD8" w:rsidRDefault="00CD7DC2" w:rsidP="00CD7DC2">
      <w:pPr>
        <w:jc w:val="both"/>
        <w:rPr>
          <w:rFonts w:ascii="Verdana" w:hAnsi="Verdana" w:cs="MECOGP+Verdana"/>
          <w:sz w:val="18"/>
          <w:szCs w:val="18"/>
          <w:lang w:val="es-BO"/>
        </w:rPr>
      </w:pPr>
      <w:r w:rsidRPr="003C0DD8">
        <w:rPr>
          <w:rFonts w:ascii="Verdana" w:hAnsi="Verdana" w:cs="Arial"/>
          <w:b/>
          <w:sz w:val="18"/>
          <w:szCs w:val="18"/>
          <w:lang w:val="es-BO"/>
        </w:rPr>
        <w:t>DÉCIMA CUARTA</w:t>
      </w:r>
      <w:r w:rsidRPr="003C0DD8">
        <w:rPr>
          <w:rFonts w:ascii="Verdana" w:hAnsi="Verdana" w:cs="MECOGP+Verdana"/>
          <w:b/>
          <w:sz w:val="18"/>
          <w:szCs w:val="18"/>
          <w:lang w:val="es-BO"/>
        </w:rPr>
        <w:t xml:space="preserve">.- (OBLIGACIONES DE LA ASEGURADORA) </w:t>
      </w:r>
      <w:r w:rsidRPr="003C0DD8">
        <w:rPr>
          <w:rFonts w:ascii="Verdana" w:hAnsi="Verdana" w:cs="Arial"/>
          <w:sz w:val="18"/>
          <w:szCs w:val="18"/>
          <w:lang w:val="es-BO"/>
        </w:rPr>
        <w:t>La</w:t>
      </w:r>
      <w:r w:rsidRPr="003C0DD8">
        <w:rPr>
          <w:rFonts w:ascii="Verdana" w:hAnsi="Verdana" w:cs="Arial"/>
          <w:b/>
          <w:sz w:val="18"/>
          <w:szCs w:val="18"/>
          <w:lang w:val="es-BO"/>
        </w:rPr>
        <w:t xml:space="preserve"> ASEGURADORA</w:t>
      </w:r>
      <w:r w:rsidRPr="003C0DD8">
        <w:rPr>
          <w:rFonts w:ascii="Verdana" w:hAnsi="Verdana" w:cs="MECOGP+Verdana"/>
          <w:sz w:val="18"/>
          <w:szCs w:val="18"/>
          <w:lang w:val="es-BO"/>
        </w:rPr>
        <w:t xml:space="preserve"> se compromete y obliga a efectuar la cobertura del </w:t>
      </w:r>
      <w:r w:rsidRPr="003C0DD8">
        <w:rPr>
          <w:rFonts w:ascii="Verdana" w:hAnsi="Verdana" w:cs="MECOGP+Verdana"/>
          <w:b/>
          <w:sz w:val="18"/>
          <w:szCs w:val="18"/>
          <w:lang w:val="es-BO"/>
        </w:rPr>
        <w:t>SEGURO</w:t>
      </w:r>
      <w:r w:rsidRPr="003C0DD8">
        <w:rPr>
          <w:rFonts w:ascii="Verdana" w:hAnsi="Verdana" w:cs="MECOGP+Verdana"/>
          <w:sz w:val="18"/>
          <w:szCs w:val="18"/>
          <w:lang w:val="es-BO"/>
        </w:rPr>
        <w:t xml:space="preserve">, objeto del presente contrato de acuerdo a la(s) póliza(s) de seguros, </w:t>
      </w:r>
      <w:r w:rsidRPr="003C0DD8">
        <w:rPr>
          <w:rFonts w:ascii="Verdana" w:hAnsi="Verdana" w:cs="MECOGP+Verdana"/>
          <w:sz w:val="18"/>
          <w:szCs w:val="18"/>
          <w:lang w:val="es-BO"/>
        </w:rPr>
        <w:lastRenderedPageBreak/>
        <w:t>especificaciones técnicas, características, plazo y lugar señalado en las bases del Documento Base de Contratación, la propuesta adjudicada, así como a los términos y condiciones del presente contrato.</w:t>
      </w:r>
    </w:p>
    <w:p w14:paraId="609CFD3E" w14:textId="77777777" w:rsidR="00CD7DC2" w:rsidRPr="009D7217" w:rsidRDefault="00CD7DC2" w:rsidP="00CD7DC2">
      <w:pPr>
        <w:jc w:val="both"/>
        <w:rPr>
          <w:rFonts w:ascii="Verdana" w:hAnsi="Verdana" w:cs="Arial"/>
          <w:sz w:val="14"/>
          <w:szCs w:val="18"/>
          <w:lang w:val="es-BO"/>
        </w:rPr>
      </w:pPr>
    </w:p>
    <w:p w14:paraId="01AC23C5" w14:textId="77777777" w:rsidR="00CD7DC2" w:rsidRPr="003C0DD8" w:rsidRDefault="00CD7DC2" w:rsidP="00CD7DC2">
      <w:pPr>
        <w:jc w:val="both"/>
        <w:rPr>
          <w:rFonts w:ascii="Verdana" w:hAnsi="Verdana" w:cs="Arial"/>
          <w:sz w:val="18"/>
          <w:szCs w:val="18"/>
          <w:lang w:val="es-BO"/>
        </w:rPr>
      </w:pPr>
      <w:r w:rsidRPr="003C0DD8">
        <w:rPr>
          <w:rFonts w:ascii="Verdana" w:hAnsi="Verdana" w:cs="Arial"/>
          <w:b/>
          <w:sz w:val="18"/>
          <w:szCs w:val="18"/>
          <w:lang w:val="es-BO"/>
        </w:rPr>
        <w:t xml:space="preserve">DÉCIMA QUINTA.- (PAGO DE LOS SINIESTROS). </w:t>
      </w:r>
      <w:r w:rsidRPr="003C0DD8">
        <w:rPr>
          <w:rFonts w:ascii="Verdana" w:hAnsi="Verdana" w:cs="Arial"/>
          <w:sz w:val="18"/>
          <w:szCs w:val="18"/>
          <w:lang w:val="es-BO"/>
        </w:rPr>
        <w:t>La</w:t>
      </w:r>
      <w:r w:rsidRPr="003C0DD8">
        <w:rPr>
          <w:rFonts w:ascii="Verdana" w:hAnsi="Verdana" w:cs="Arial"/>
          <w:b/>
          <w:sz w:val="18"/>
          <w:szCs w:val="18"/>
          <w:lang w:val="es-BO"/>
        </w:rPr>
        <w:t xml:space="preserve"> ASEGURADORA, </w:t>
      </w:r>
      <w:r w:rsidRPr="003C0DD8">
        <w:rPr>
          <w:rFonts w:ascii="Verdana" w:hAnsi="Verdana" w:cs="Arial"/>
          <w:sz w:val="18"/>
          <w:szCs w:val="18"/>
          <w:lang w:val="es-BO"/>
        </w:rPr>
        <w:t>cancelará el pago del siniestro cumpliendo los procedimientos y requisitos exigidos por ley, en provecho de la</w:t>
      </w:r>
      <w:r w:rsidRPr="003C0DD8">
        <w:rPr>
          <w:rFonts w:ascii="Verdana" w:hAnsi="Verdana" w:cs="Arial"/>
          <w:b/>
          <w:sz w:val="18"/>
          <w:szCs w:val="18"/>
          <w:lang w:val="es-BO"/>
        </w:rPr>
        <w:t xml:space="preserve"> ENTIDAD </w:t>
      </w:r>
      <w:r w:rsidRPr="003C0DD8">
        <w:rPr>
          <w:rFonts w:ascii="Verdana" w:hAnsi="Verdana" w:cs="Arial"/>
          <w:sz w:val="18"/>
          <w:szCs w:val="18"/>
          <w:lang w:val="es-BO"/>
        </w:rPr>
        <w:t>y dentro del término establecido por el Artículo 1034 del Código de Comercio; vencido dicho plazo, la</w:t>
      </w:r>
      <w:r w:rsidRPr="003C0DD8">
        <w:rPr>
          <w:rFonts w:ascii="Verdana" w:hAnsi="Verdana" w:cs="Arial"/>
          <w:b/>
          <w:sz w:val="18"/>
          <w:szCs w:val="18"/>
          <w:lang w:val="es-BO"/>
        </w:rPr>
        <w:t xml:space="preserve"> ASEGURADORA </w:t>
      </w:r>
      <w:r w:rsidRPr="003C0DD8">
        <w:rPr>
          <w:rFonts w:ascii="Verdana" w:hAnsi="Verdana" w:cs="Arial"/>
          <w:sz w:val="18"/>
          <w:szCs w:val="18"/>
          <w:lang w:val="es-BO"/>
        </w:rPr>
        <w:t>se constituirá en mora, comprometiéndose a reconocer y a pagar a favor de la</w:t>
      </w:r>
      <w:r w:rsidRPr="003C0DD8">
        <w:rPr>
          <w:rFonts w:ascii="Verdana" w:hAnsi="Verdana" w:cs="Arial"/>
          <w:b/>
          <w:sz w:val="18"/>
          <w:szCs w:val="18"/>
          <w:lang w:val="es-BO"/>
        </w:rPr>
        <w:t xml:space="preserve"> ENTIDAD </w:t>
      </w:r>
      <w:r w:rsidRPr="003C0DD8">
        <w:rPr>
          <w:rFonts w:ascii="Verdana" w:hAnsi="Verdana" w:cs="Arial"/>
          <w:sz w:val="18"/>
          <w:szCs w:val="18"/>
          <w:lang w:val="es-BO"/>
        </w:rPr>
        <w:t>los intereses que correspondan al tiempo de la demora, calculados al promedio de la tasa activa bancaria vigente a la fecha de la mora, sin perjuicio de las acciones que pudiera seguir la</w:t>
      </w:r>
      <w:r w:rsidRPr="003C0DD8">
        <w:rPr>
          <w:rFonts w:ascii="Verdana" w:hAnsi="Verdana" w:cs="Arial"/>
          <w:b/>
          <w:sz w:val="18"/>
          <w:szCs w:val="18"/>
          <w:lang w:val="es-BO"/>
        </w:rPr>
        <w:t xml:space="preserve"> ENTIDAD </w:t>
      </w:r>
      <w:r w:rsidRPr="003C0DD8">
        <w:rPr>
          <w:rFonts w:ascii="Verdana" w:hAnsi="Verdana" w:cs="Arial"/>
          <w:sz w:val="18"/>
          <w:szCs w:val="18"/>
          <w:lang w:val="es-BO"/>
        </w:rPr>
        <w:t>en aplicación de sus derechos.</w:t>
      </w:r>
    </w:p>
    <w:p w14:paraId="43E4F3CA" w14:textId="77777777" w:rsidR="00CD7DC2" w:rsidRPr="009D7217" w:rsidRDefault="00CD7DC2" w:rsidP="00CD7DC2">
      <w:pPr>
        <w:jc w:val="both"/>
        <w:rPr>
          <w:rFonts w:ascii="Verdana" w:hAnsi="Verdana" w:cs="Arial"/>
          <w:sz w:val="14"/>
          <w:szCs w:val="18"/>
          <w:lang w:val="es-BO"/>
        </w:rPr>
      </w:pPr>
    </w:p>
    <w:p w14:paraId="41696134" w14:textId="77777777" w:rsidR="00CD7DC2" w:rsidRPr="003C0DD8" w:rsidRDefault="00CD7DC2" w:rsidP="00CD7DC2">
      <w:pPr>
        <w:jc w:val="both"/>
        <w:rPr>
          <w:rFonts w:ascii="Verdana" w:hAnsi="Verdana"/>
          <w:sz w:val="18"/>
          <w:szCs w:val="18"/>
          <w:lang w:val="es-BO"/>
        </w:rPr>
      </w:pPr>
      <w:r w:rsidRPr="003C0DD8">
        <w:rPr>
          <w:rFonts w:ascii="Verdana" w:hAnsi="Verdana" w:cs="Arial"/>
          <w:b/>
          <w:sz w:val="18"/>
          <w:szCs w:val="18"/>
          <w:lang w:val="es-BO"/>
        </w:rPr>
        <w:t>DÉCIMA SEXTA.- (CONTRATO MODIFICATORIO)</w:t>
      </w:r>
      <w:r w:rsidRPr="003C0DD8">
        <w:rPr>
          <w:rFonts w:ascii="Verdana" w:hAnsi="Verdana"/>
          <w:sz w:val="18"/>
          <w:szCs w:val="18"/>
          <w:lang w:val="es-BO"/>
        </w:rPr>
        <w:t xml:space="preserve"> El Contrato podrá ser modificado por uno o varios Contratos Modificatorios, mismos que pueden afectar el alcance, monto y/o plazo. El monto de cada Contrato Modificatorio, no deberá exceder el 10% del monto del presente contrato. Asimismo la suma de los montos de los Contratos Modificatorios no deberá exceder el 10% del monto del presente contrato, de acuerdo con lo establecido en el Artículo 89 del Decreto Supremo Nº 0181.</w:t>
      </w:r>
    </w:p>
    <w:p w14:paraId="02C2EA0D" w14:textId="77777777" w:rsidR="00CD7DC2" w:rsidRPr="009D7217" w:rsidRDefault="00CD7DC2" w:rsidP="00CD7DC2">
      <w:pPr>
        <w:spacing w:line="200" w:lineRule="exact"/>
        <w:jc w:val="both"/>
        <w:rPr>
          <w:rFonts w:ascii="Verdana" w:hAnsi="Verdana"/>
          <w:sz w:val="14"/>
          <w:szCs w:val="18"/>
          <w:lang w:val="es-BO"/>
        </w:rPr>
      </w:pPr>
    </w:p>
    <w:p w14:paraId="0A99A641" w14:textId="77777777" w:rsidR="00CD7DC2" w:rsidRPr="003C0DD8" w:rsidRDefault="00CD7DC2" w:rsidP="00CD7DC2">
      <w:pPr>
        <w:spacing w:line="200" w:lineRule="exact"/>
        <w:jc w:val="both"/>
        <w:rPr>
          <w:rFonts w:ascii="Verdana" w:hAnsi="Verdana"/>
          <w:sz w:val="18"/>
          <w:szCs w:val="18"/>
          <w:lang w:val="es-BO"/>
        </w:rPr>
      </w:pPr>
      <w:r w:rsidRPr="003C0DD8">
        <w:rPr>
          <w:rFonts w:ascii="Verdana" w:hAnsi="Verdana"/>
          <w:sz w:val="18"/>
          <w:szCs w:val="18"/>
          <w:lang w:val="es-BO"/>
        </w:rPr>
        <w:t xml:space="preserve">Cuando la </w:t>
      </w:r>
      <w:r w:rsidRPr="003C0DD8">
        <w:rPr>
          <w:rFonts w:ascii="Verdana" w:hAnsi="Verdana"/>
          <w:b/>
          <w:sz w:val="18"/>
          <w:szCs w:val="18"/>
          <w:lang w:val="es-BO"/>
        </w:rPr>
        <w:t>ENTIDAD</w:t>
      </w:r>
      <w:r w:rsidRPr="003C0DD8">
        <w:rPr>
          <w:rFonts w:ascii="Verdana" w:hAnsi="Verdana"/>
          <w:sz w:val="18"/>
          <w:szCs w:val="18"/>
          <w:lang w:val="es-BO"/>
        </w:rPr>
        <w:t xml:space="preserve"> quiera modificar el plazo del seguro del Contrato, el mismo podrá ser modificado por una sola vez, no debiendo exceder el plazo establecido en el presente Contrato, de acuerdo con lo establecido en el inciso c) del parágrafo II del artículo 89 del Decreto Supremo Nº 0181.</w:t>
      </w:r>
    </w:p>
    <w:p w14:paraId="438BC190" w14:textId="77777777" w:rsidR="00CD7DC2" w:rsidRPr="009D7217" w:rsidRDefault="00CD7DC2" w:rsidP="00CD7DC2">
      <w:pPr>
        <w:jc w:val="both"/>
        <w:rPr>
          <w:rFonts w:ascii="Verdana" w:hAnsi="Verdana" w:cs="Arial"/>
          <w:b/>
          <w:sz w:val="14"/>
          <w:szCs w:val="18"/>
          <w:lang w:val="es-BO"/>
        </w:rPr>
      </w:pPr>
    </w:p>
    <w:p w14:paraId="638D99C0" w14:textId="77777777" w:rsidR="00CD7DC2" w:rsidRPr="003C0DD8" w:rsidRDefault="00CD7DC2" w:rsidP="00CD7DC2">
      <w:pPr>
        <w:jc w:val="both"/>
        <w:rPr>
          <w:rFonts w:ascii="Verdana" w:hAnsi="Verdana" w:cs="Arial"/>
          <w:sz w:val="18"/>
          <w:szCs w:val="18"/>
          <w:lang w:val="es-BO"/>
        </w:rPr>
      </w:pPr>
      <w:r w:rsidRPr="003C0DD8">
        <w:rPr>
          <w:rFonts w:ascii="Verdana" w:hAnsi="Verdana" w:cs="Arial"/>
          <w:b/>
          <w:sz w:val="18"/>
          <w:szCs w:val="18"/>
          <w:lang w:val="es-BO"/>
        </w:rPr>
        <w:t xml:space="preserve">DÉCIMA SÉPTIMA.- (SUSPENSIÓN DEL CONTRATO) </w:t>
      </w:r>
      <w:r w:rsidRPr="003C0DD8">
        <w:rPr>
          <w:rFonts w:ascii="Verdana" w:hAnsi="Verdana" w:cs="Arial"/>
          <w:sz w:val="18"/>
          <w:szCs w:val="18"/>
          <w:lang w:val="es-BO"/>
        </w:rPr>
        <w:t>La</w:t>
      </w:r>
      <w:r w:rsidRPr="003C0DD8">
        <w:rPr>
          <w:rFonts w:ascii="Verdana" w:hAnsi="Verdana" w:cs="Arial"/>
          <w:b/>
          <w:sz w:val="18"/>
          <w:szCs w:val="18"/>
          <w:lang w:val="es-BO"/>
        </w:rPr>
        <w:t xml:space="preserve"> ASEGURADORA </w:t>
      </w:r>
      <w:r w:rsidRPr="003C0DD8">
        <w:rPr>
          <w:rFonts w:ascii="Verdana" w:hAnsi="Verdana" w:cs="Arial"/>
          <w:sz w:val="18"/>
          <w:szCs w:val="18"/>
          <w:lang w:val="es-BO"/>
        </w:rPr>
        <w:t>suspenderá la vigencia del contrato, cuando la</w:t>
      </w:r>
      <w:r w:rsidRPr="003C0DD8">
        <w:rPr>
          <w:rFonts w:ascii="Verdana" w:hAnsi="Verdana" w:cs="Arial"/>
          <w:b/>
          <w:sz w:val="18"/>
          <w:szCs w:val="18"/>
          <w:lang w:val="es-BO"/>
        </w:rPr>
        <w:t xml:space="preserve"> ENTIDAD </w:t>
      </w:r>
      <w:r w:rsidRPr="003C0DD8">
        <w:rPr>
          <w:rFonts w:ascii="Verdana" w:hAnsi="Verdana" w:cs="Arial"/>
          <w:sz w:val="18"/>
          <w:szCs w:val="18"/>
          <w:lang w:val="es-BO"/>
        </w:rPr>
        <w:t>incumpla con el pago de la prima, más los intereses originados del crédito de financiamiento, dentro de los plazos fijados, en virtud al precepto normativo del inciso d), del Artículo 58, de la Ley Nº 1883.</w:t>
      </w:r>
    </w:p>
    <w:p w14:paraId="4A50539C" w14:textId="77777777" w:rsidR="00CD7DC2" w:rsidRPr="009D7217" w:rsidRDefault="00CD7DC2" w:rsidP="00CD7DC2">
      <w:pPr>
        <w:jc w:val="both"/>
        <w:rPr>
          <w:rFonts w:ascii="Verdana" w:hAnsi="Verdana" w:cs="Arial"/>
          <w:sz w:val="14"/>
          <w:szCs w:val="18"/>
          <w:lang w:val="es-BO"/>
        </w:rPr>
      </w:pPr>
    </w:p>
    <w:p w14:paraId="06A460FD" w14:textId="77777777" w:rsidR="00CD7DC2" w:rsidRPr="003C0DD8" w:rsidRDefault="00CD7DC2" w:rsidP="00CD7DC2">
      <w:pPr>
        <w:jc w:val="both"/>
        <w:rPr>
          <w:rFonts w:ascii="Verdana" w:hAnsi="Verdana" w:cs="Arial"/>
          <w:sz w:val="18"/>
          <w:szCs w:val="18"/>
          <w:lang w:val="es-BO"/>
        </w:rPr>
      </w:pPr>
      <w:r w:rsidRPr="003C0DD8">
        <w:rPr>
          <w:rFonts w:ascii="Verdana" w:hAnsi="Verdana" w:cs="Arial"/>
          <w:b/>
          <w:sz w:val="18"/>
          <w:szCs w:val="18"/>
          <w:lang w:val="es-BO"/>
        </w:rPr>
        <w:t xml:space="preserve">DÉCIMA OCTAVA.- (RESOLUCIÓN DE CONTRATO) </w:t>
      </w:r>
      <w:r w:rsidRPr="003C0DD8">
        <w:rPr>
          <w:rFonts w:ascii="Verdana" w:hAnsi="Verdana" w:cs="Arial"/>
          <w:sz w:val="18"/>
          <w:szCs w:val="18"/>
          <w:lang w:val="es-BO"/>
        </w:rPr>
        <w:t>La</w:t>
      </w:r>
      <w:r w:rsidRPr="003C0DD8">
        <w:rPr>
          <w:rFonts w:ascii="Verdana" w:hAnsi="Verdana" w:cs="Arial"/>
          <w:b/>
          <w:sz w:val="18"/>
          <w:szCs w:val="18"/>
          <w:lang w:val="es-BO"/>
        </w:rPr>
        <w:t xml:space="preserve"> ENTIDAD </w:t>
      </w:r>
      <w:r w:rsidRPr="003C0DD8">
        <w:rPr>
          <w:rFonts w:ascii="Verdana" w:hAnsi="Verdana" w:cs="Arial"/>
          <w:sz w:val="18"/>
          <w:szCs w:val="18"/>
          <w:lang w:val="es-BO"/>
        </w:rPr>
        <w:t xml:space="preserve">se reserva el derecho de resolver el contrato de seguro, mediante notificación por escrito a la </w:t>
      </w:r>
      <w:r w:rsidRPr="003C0DD8">
        <w:rPr>
          <w:rFonts w:ascii="Verdana" w:hAnsi="Verdana" w:cs="Arial"/>
          <w:b/>
          <w:sz w:val="18"/>
          <w:szCs w:val="18"/>
          <w:lang w:val="es-BO"/>
        </w:rPr>
        <w:t xml:space="preserve">ASEGURADORA </w:t>
      </w:r>
      <w:r w:rsidRPr="003C0DD8">
        <w:rPr>
          <w:rFonts w:ascii="Verdana" w:hAnsi="Verdana" w:cs="Arial"/>
          <w:sz w:val="18"/>
          <w:szCs w:val="18"/>
          <w:lang w:val="es-BO"/>
        </w:rPr>
        <w:t>por las causales que se mencionan a continuación:</w:t>
      </w:r>
    </w:p>
    <w:p w14:paraId="6B29912A" w14:textId="77777777" w:rsidR="00CD7DC2" w:rsidRPr="009D7217" w:rsidRDefault="00CD7DC2" w:rsidP="00CD7DC2">
      <w:pPr>
        <w:jc w:val="both"/>
        <w:rPr>
          <w:rFonts w:ascii="Verdana" w:hAnsi="Verdana" w:cs="Arial"/>
          <w:sz w:val="14"/>
          <w:szCs w:val="18"/>
          <w:lang w:val="es-BO"/>
        </w:rPr>
      </w:pPr>
    </w:p>
    <w:p w14:paraId="34B2EE7F" w14:textId="77777777" w:rsidR="00CD7DC2" w:rsidRPr="003C0DD8" w:rsidRDefault="00CD7DC2" w:rsidP="00DA03F5">
      <w:pPr>
        <w:numPr>
          <w:ilvl w:val="0"/>
          <w:numId w:val="36"/>
        </w:numPr>
        <w:jc w:val="both"/>
        <w:rPr>
          <w:rFonts w:ascii="Verdana" w:hAnsi="Verdana" w:cs="Arial"/>
          <w:sz w:val="18"/>
          <w:szCs w:val="18"/>
          <w:lang w:val="es-BO"/>
        </w:rPr>
      </w:pPr>
      <w:r w:rsidRPr="003C0DD8">
        <w:rPr>
          <w:rFonts w:ascii="Verdana" w:hAnsi="Verdana" w:cs="Arial"/>
          <w:sz w:val="18"/>
          <w:szCs w:val="18"/>
          <w:lang w:val="es-BO"/>
        </w:rPr>
        <w:t xml:space="preserve">Quiebra de la </w:t>
      </w:r>
      <w:r w:rsidRPr="003C0DD8">
        <w:rPr>
          <w:rFonts w:ascii="Verdana" w:hAnsi="Verdana" w:cs="Arial"/>
          <w:b/>
          <w:sz w:val="18"/>
          <w:szCs w:val="18"/>
          <w:lang w:val="es-BO"/>
        </w:rPr>
        <w:t>ASEGURADORA</w:t>
      </w:r>
      <w:r w:rsidRPr="003C0DD8">
        <w:rPr>
          <w:rFonts w:ascii="Verdana" w:hAnsi="Verdana" w:cs="Arial"/>
          <w:sz w:val="18"/>
          <w:szCs w:val="18"/>
          <w:lang w:val="es-BO"/>
        </w:rPr>
        <w:t>.</w:t>
      </w:r>
    </w:p>
    <w:p w14:paraId="4F7449E3" w14:textId="77777777" w:rsidR="00CD7DC2" w:rsidRPr="003C0DD8" w:rsidRDefault="00CD7DC2" w:rsidP="00DA03F5">
      <w:pPr>
        <w:numPr>
          <w:ilvl w:val="0"/>
          <w:numId w:val="36"/>
        </w:numPr>
        <w:jc w:val="both"/>
        <w:rPr>
          <w:rFonts w:ascii="Verdana" w:hAnsi="Verdana" w:cs="Arial"/>
          <w:sz w:val="18"/>
          <w:szCs w:val="18"/>
          <w:lang w:val="es-BO"/>
        </w:rPr>
      </w:pPr>
      <w:r w:rsidRPr="003C0DD8">
        <w:rPr>
          <w:rFonts w:ascii="Verdana" w:hAnsi="Verdana" w:cs="Arial"/>
          <w:sz w:val="18"/>
          <w:szCs w:val="18"/>
          <w:lang w:val="es-BO"/>
        </w:rPr>
        <w:t>Falta documentada de atención de reclamos durante treinta (30) días calendario.</w:t>
      </w:r>
    </w:p>
    <w:p w14:paraId="3B437BCE" w14:textId="77777777" w:rsidR="00CD7DC2" w:rsidRPr="003C0DD8" w:rsidRDefault="00CD7DC2" w:rsidP="00DA03F5">
      <w:pPr>
        <w:numPr>
          <w:ilvl w:val="0"/>
          <w:numId w:val="36"/>
        </w:numPr>
        <w:jc w:val="both"/>
        <w:rPr>
          <w:rFonts w:ascii="Verdana" w:hAnsi="Verdana" w:cs="Arial"/>
          <w:sz w:val="18"/>
          <w:szCs w:val="18"/>
          <w:lang w:val="es-BO"/>
        </w:rPr>
      </w:pPr>
      <w:r w:rsidRPr="003C0DD8">
        <w:rPr>
          <w:rFonts w:ascii="Verdana" w:hAnsi="Verdana" w:cs="Arial"/>
          <w:sz w:val="18"/>
          <w:szCs w:val="18"/>
          <w:lang w:val="es-BO"/>
        </w:rPr>
        <w:t>Incumplimiento a los términos estipulados en el contrato, en las pólizas y sus anexos.</w:t>
      </w:r>
    </w:p>
    <w:p w14:paraId="26F16EB8" w14:textId="77777777" w:rsidR="00CD7DC2" w:rsidRPr="009D7217" w:rsidRDefault="00CD7DC2" w:rsidP="00CD7DC2">
      <w:pPr>
        <w:jc w:val="both"/>
        <w:rPr>
          <w:rFonts w:ascii="Verdana" w:hAnsi="Verdana" w:cs="Arial"/>
          <w:sz w:val="14"/>
          <w:szCs w:val="18"/>
          <w:lang w:val="es-BO"/>
        </w:rPr>
      </w:pPr>
    </w:p>
    <w:p w14:paraId="17315D5E" w14:textId="77777777" w:rsidR="00CD7DC2" w:rsidRPr="003C0DD8" w:rsidRDefault="00CD7DC2" w:rsidP="00CD7DC2">
      <w:pPr>
        <w:jc w:val="both"/>
        <w:rPr>
          <w:rFonts w:ascii="Verdana" w:hAnsi="Verdana" w:cs="Arial"/>
          <w:sz w:val="18"/>
          <w:szCs w:val="18"/>
          <w:lang w:val="es-BO"/>
        </w:rPr>
      </w:pPr>
      <w:r w:rsidRPr="003C0DD8">
        <w:rPr>
          <w:rFonts w:ascii="Verdana" w:hAnsi="Verdana" w:cs="Arial"/>
          <w:sz w:val="18"/>
          <w:szCs w:val="18"/>
          <w:lang w:val="es-BO"/>
        </w:rPr>
        <w:t>En caso de resolución del contrato por cualquiera de las causales señaladas, la</w:t>
      </w:r>
      <w:r w:rsidRPr="003C0DD8">
        <w:rPr>
          <w:rFonts w:ascii="Verdana" w:hAnsi="Verdana" w:cs="Arial"/>
          <w:b/>
          <w:sz w:val="18"/>
          <w:szCs w:val="18"/>
          <w:lang w:val="es-BO"/>
        </w:rPr>
        <w:t xml:space="preserve"> ASEGURADORA</w:t>
      </w:r>
      <w:r w:rsidRPr="003C0DD8">
        <w:rPr>
          <w:rFonts w:ascii="Verdana" w:hAnsi="Verdana" w:cs="Arial"/>
          <w:sz w:val="18"/>
          <w:szCs w:val="18"/>
          <w:lang w:val="es-BO"/>
        </w:rPr>
        <w:t>, devolverá la parte de la prima del seguro por el tiempo no corrido, a prorrata día.</w:t>
      </w:r>
    </w:p>
    <w:p w14:paraId="5BD78E6D" w14:textId="77777777" w:rsidR="00CD7DC2" w:rsidRPr="009D7217" w:rsidRDefault="00CD7DC2" w:rsidP="00CD7DC2">
      <w:pPr>
        <w:jc w:val="both"/>
        <w:rPr>
          <w:rFonts w:ascii="Verdana" w:hAnsi="Verdana" w:cs="Arial"/>
          <w:sz w:val="14"/>
          <w:szCs w:val="18"/>
          <w:lang w:val="es-BO"/>
        </w:rPr>
      </w:pPr>
    </w:p>
    <w:p w14:paraId="777FDD09" w14:textId="77777777" w:rsidR="00CD7DC2" w:rsidRPr="003C0DD8" w:rsidRDefault="00CD7DC2" w:rsidP="00CD7DC2">
      <w:pPr>
        <w:jc w:val="both"/>
        <w:rPr>
          <w:rFonts w:ascii="Verdana" w:hAnsi="Verdana" w:cs="Arial"/>
          <w:sz w:val="18"/>
          <w:szCs w:val="18"/>
          <w:lang w:val="es-BO"/>
        </w:rPr>
      </w:pPr>
      <w:r w:rsidRPr="003C0DD8">
        <w:rPr>
          <w:rFonts w:ascii="Verdana" w:hAnsi="Verdana" w:cs="Arial"/>
          <w:sz w:val="18"/>
          <w:szCs w:val="18"/>
          <w:lang w:val="es-BO"/>
        </w:rPr>
        <w:t>Si la resolución fuese por voluntad del asegurado y por causas ajenas al Asegurador, se procederá de acuerdo con lo estipulado en el inciso e) del Artículo 58 de la Ley Nº 1883.</w:t>
      </w:r>
    </w:p>
    <w:p w14:paraId="7F4FA29E" w14:textId="77777777" w:rsidR="00CD7DC2" w:rsidRPr="009D7217" w:rsidRDefault="00CD7DC2" w:rsidP="00CD7DC2">
      <w:pPr>
        <w:jc w:val="both"/>
        <w:rPr>
          <w:rFonts w:ascii="Verdana" w:hAnsi="Verdana" w:cs="Arial"/>
          <w:sz w:val="14"/>
          <w:szCs w:val="18"/>
          <w:lang w:val="es-BO"/>
        </w:rPr>
      </w:pPr>
    </w:p>
    <w:p w14:paraId="2D1E8D72" w14:textId="5DCECD7C" w:rsidR="00CD7DC2" w:rsidRPr="003C0DD8" w:rsidRDefault="00CD7DC2" w:rsidP="00CD7DC2">
      <w:pPr>
        <w:jc w:val="both"/>
        <w:rPr>
          <w:rFonts w:ascii="Verdana" w:hAnsi="Verdana" w:cs="Arial"/>
          <w:sz w:val="18"/>
          <w:szCs w:val="18"/>
          <w:lang w:val="es-BO"/>
        </w:rPr>
      </w:pPr>
      <w:r w:rsidRPr="003C0DD8">
        <w:rPr>
          <w:rFonts w:ascii="Verdana" w:hAnsi="Verdana" w:cs="Arial"/>
          <w:b/>
          <w:sz w:val="18"/>
          <w:szCs w:val="18"/>
          <w:lang w:val="es-BO"/>
        </w:rPr>
        <w:t xml:space="preserve">DÉCIMA NOVENA.- (SOLUCIÓN DE CONTROVERSIAS). </w:t>
      </w:r>
      <w:r w:rsidRPr="003C0DD8">
        <w:rPr>
          <w:rFonts w:ascii="Verdana" w:hAnsi="Verdana" w:cs="Arial"/>
          <w:sz w:val="18"/>
          <w:szCs w:val="18"/>
          <w:lang w:val="es-BO"/>
        </w:rPr>
        <w:t>En caso de surgir controversias de hecho y de derecho en relación al contrato de seguro (póliza de seguro),</w:t>
      </w:r>
      <w:r w:rsidRPr="003C0DD8">
        <w:rPr>
          <w:rFonts w:ascii="Verdana" w:hAnsi="Verdana" w:cs="Arial"/>
          <w:b/>
          <w:sz w:val="18"/>
          <w:szCs w:val="18"/>
          <w:lang w:val="es-BO"/>
        </w:rPr>
        <w:t xml:space="preserve"> </w:t>
      </w:r>
      <w:r w:rsidRPr="003C0DD8">
        <w:rPr>
          <w:rFonts w:ascii="Verdana" w:hAnsi="Verdana" w:cs="Arial"/>
          <w:sz w:val="18"/>
          <w:szCs w:val="18"/>
          <w:lang w:val="es-BO"/>
        </w:rPr>
        <w:t xml:space="preserve">las partes deberán sujetarse a lo dispuesto </w:t>
      </w:r>
      <w:r w:rsidR="004007F7" w:rsidRPr="003C0DD8">
        <w:rPr>
          <w:rFonts w:ascii="Verdana" w:hAnsi="Verdana" w:cs="Arial"/>
          <w:sz w:val="18"/>
          <w:szCs w:val="18"/>
          <w:lang w:val="es-BO"/>
        </w:rPr>
        <w:t>en normativa vigente</w:t>
      </w:r>
      <w:r w:rsidRPr="003C0DD8">
        <w:rPr>
          <w:rFonts w:ascii="Verdana" w:hAnsi="Verdana" w:cs="Arial"/>
          <w:sz w:val="18"/>
          <w:szCs w:val="18"/>
          <w:lang w:val="es-BO"/>
        </w:rPr>
        <w:t>.</w:t>
      </w:r>
    </w:p>
    <w:p w14:paraId="0825269C" w14:textId="77777777" w:rsidR="00CD7DC2" w:rsidRPr="009D7217" w:rsidRDefault="00CD7DC2" w:rsidP="00CD7DC2">
      <w:pPr>
        <w:jc w:val="both"/>
        <w:rPr>
          <w:rFonts w:ascii="Verdana" w:hAnsi="Verdana" w:cs="Arial"/>
          <w:sz w:val="14"/>
          <w:szCs w:val="18"/>
          <w:lang w:val="es-BO"/>
        </w:rPr>
      </w:pPr>
    </w:p>
    <w:p w14:paraId="1446DA22" w14:textId="4BC3F3A7" w:rsidR="00CD7DC2" w:rsidRPr="003C0DD8" w:rsidRDefault="00CD7DC2" w:rsidP="00CD7DC2">
      <w:pPr>
        <w:jc w:val="both"/>
        <w:rPr>
          <w:rFonts w:ascii="Verdana" w:hAnsi="Verdana" w:cs="Arial"/>
          <w:sz w:val="18"/>
          <w:szCs w:val="18"/>
          <w:lang w:val="es-BO"/>
        </w:rPr>
      </w:pPr>
      <w:r w:rsidRPr="003C0DD8">
        <w:rPr>
          <w:rFonts w:ascii="Verdana" w:hAnsi="Verdana" w:cs="Arial"/>
          <w:b/>
          <w:sz w:val="18"/>
          <w:szCs w:val="18"/>
          <w:lang w:val="es-BO"/>
        </w:rPr>
        <w:t xml:space="preserve">VIGÉSIMA.- (ACEPTACIÓN Y CONFORMIDAD). </w:t>
      </w:r>
      <w:r w:rsidRPr="003C0DD8">
        <w:rPr>
          <w:rFonts w:ascii="Verdana" w:hAnsi="Verdana" w:cs="Arial"/>
          <w:sz w:val="18"/>
          <w:szCs w:val="18"/>
          <w:lang w:val="es-BO"/>
        </w:rPr>
        <w:t xml:space="preserve">En señal de aceptación y conformidad y para su fiel y estricto cumplimiento firman el presente Contrato en cuatro ejemplares de un mismo tenor y validez el _______ </w:t>
      </w:r>
      <w:r w:rsidRPr="003C0DD8">
        <w:rPr>
          <w:rFonts w:ascii="Verdana" w:hAnsi="Verdana" w:cs="Arial"/>
          <w:b/>
          <w:i/>
          <w:sz w:val="18"/>
          <w:szCs w:val="18"/>
          <w:lang w:val="es-BO"/>
        </w:rPr>
        <w:t xml:space="preserve">(registrar el nombre y cargo del funcionario competente habilitado para suscribir el Contrato), </w:t>
      </w:r>
      <w:r w:rsidRPr="003C0DD8">
        <w:rPr>
          <w:rFonts w:ascii="Verdana" w:hAnsi="Verdana" w:cs="Arial"/>
          <w:sz w:val="18"/>
          <w:szCs w:val="18"/>
          <w:lang w:val="es-BO"/>
        </w:rPr>
        <w:t xml:space="preserve">en representación legal de </w:t>
      </w:r>
      <w:r w:rsidRPr="003C0DD8">
        <w:rPr>
          <w:rFonts w:ascii="Verdana" w:hAnsi="Verdana" w:cs="Arial"/>
          <w:b/>
          <w:sz w:val="18"/>
          <w:szCs w:val="18"/>
          <w:lang w:val="es-BO"/>
        </w:rPr>
        <w:t xml:space="preserve">LA ENTIDAD, </w:t>
      </w:r>
      <w:r w:rsidRPr="003C0DD8">
        <w:rPr>
          <w:rFonts w:ascii="Verdana" w:hAnsi="Verdana" w:cs="Arial"/>
          <w:sz w:val="18"/>
          <w:szCs w:val="18"/>
          <w:lang w:val="es-BO"/>
        </w:rPr>
        <w:t xml:space="preserve">y el _________ </w:t>
      </w:r>
      <w:r w:rsidRPr="003C0DD8">
        <w:rPr>
          <w:rFonts w:ascii="Verdana" w:hAnsi="Verdana" w:cs="Arial"/>
          <w:b/>
          <w:i/>
          <w:sz w:val="18"/>
          <w:szCs w:val="18"/>
          <w:lang w:val="es-BO"/>
        </w:rPr>
        <w:t xml:space="preserve">(registrar el nombre del representante legal de </w:t>
      </w:r>
      <w:r w:rsidR="00C2617F" w:rsidRPr="003C0DD8">
        <w:rPr>
          <w:rFonts w:ascii="Verdana" w:hAnsi="Verdana" w:cs="Arial"/>
          <w:b/>
          <w:sz w:val="18"/>
          <w:szCs w:val="18"/>
          <w:lang w:val="es-BO"/>
        </w:rPr>
        <w:t>LA ASEGURADORA</w:t>
      </w:r>
      <w:r w:rsidRPr="003C0DD8">
        <w:rPr>
          <w:rFonts w:ascii="Verdana" w:hAnsi="Verdana" w:cs="Arial"/>
          <w:b/>
          <w:sz w:val="18"/>
          <w:szCs w:val="18"/>
          <w:lang w:val="es-BO"/>
        </w:rPr>
        <w:t xml:space="preserve">, </w:t>
      </w:r>
      <w:r w:rsidRPr="003C0DD8">
        <w:rPr>
          <w:rFonts w:ascii="Verdana" w:hAnsi="Verdana" w:cs="Arial"/>
          <w:b/>
          <w:i/>
          <w:sz w:val="18"/>
          <w:szCs w:val="18"/>
          <w:lang w:val="es-BO"/>
        </w:rPr>
        <w:t>habilitada para la suscripción del Contrato)</w:t>
      </w:r>
      <w:r w:rsidRPr="003C0DD8">
        <w:rPr>
          <w:rFonts w:ascii="Verdana" w:hAnsi="Verdana" w:cs="Arial"/>
          <w:sz w:val="18"/>
          <w:szCs w:val="18"/>
          <w:lang w:val="es-BO"/>
        </w:rPr>
        <w:t xml:space="preserve"> en representación legal de </w:t>
      </w:r>
      <w:r w:rsidRPr="003C0DD8">
        <w:rPr>
          <w:rFonts w:ascii="Verdana" w:hAnsi="Verdana" w:cs="Arial"/>
          <w:b/>
          <w:sz w:val="18"/>
          <w:szCs w:val="18"/>
          <w:lang w:val="es-BO"/>
        </w:rPr>
        <w:t>LA ASEGURADORA.</w:t>
      </w:r>
    </w:p>
    <w:p w14:paraId="7D2B0B50" w14:textId="77777777" w:rsidR="00CD7DC2" w:rsidRPr="009D7217" w:rsidRDefault="00CD7DC2" w:rsidP="00CD7DC2">
      <w:pPr>
        <w:jc w:val="both"/>
        <w:rPr>
          <w:rFonts w:ascii="Verdana" w:hAnsi="Verdana" w:cs="Arial"/>
          <w:sz w:val="14"/>
          <w:szCs w:val="18"/>
          <w:lang w:val="es-BO"/>
        </w:rPr>
      </w:pPr>
    </w:p>
    <w:p w14:paraId="775DE868" w14:textId="77777777" w:rsidR="00CD7DC2" w:rsidRPr="003C0DD8" w:rsidRDefault="00CD7DC2" w:rsidP="00CD7DC2">
      <w:pPr>
        <w:jc w:val="both"/>
        <w:rPr>
          <w:rFonts w:ascii="Verdana" w:hAnsi="Verdana" w:cs="Arial"/>
          <w:sz w:val="18"/>
          <w:szCs w:val="18"/>
          <w:lang w:val="es-BO"/>
        </w:rPr>
      </w:pPr>
      <w:r w:rsidRPr="003C0DD8">
        <w:rPr>
          <w:rFonts w:ascii="Verdana" w:hAnsi="Verdana" w:cs="Arial"/>
          <w:sz w:val="18"/>
          <w:szCs w:val="18"/>
          <w:lang w:val="es-BO"/>
        </w:rPr>
        <w:t>Este documento, conforme a disposiciones legales de control fiscal vigentes, será registrado ante la Contraloría General del Estado.</w:t>
      </w:r>
    </w:p>
    <w:p w14:paraId="68A9D0CB" w14:textId="77777777" w:rsidR="00CD7DC2" w:rsidRPr="009D7217" w:rsidRDefault="00CD7DC2" w:rsidP="00CD7DC2">
      <w:pPr>
        <w:jc w:val="both"/>
        <w:rPr>
          <w:rFonts w:ascii="Verdana" w:hAnsi="Verdana" w:cs="Arial"/>
          <w:sz w:val="14"/>
          <w:szCs w:val="18"/>
          <w:lang w:val="es-BO"/>
        </w:rPr>
      </w:pPr>
    </w:p>
    <w:p w14:paraId="55BBF50E" w14:textId="77777777" w:rsidR="00CD7DC2" w:rsidRPr="003C0DD8" w:rsidRDefault="00CD7DC2" w:rsidP="00CD7DC2">
      <w:pPr>
        <w:jc w:val="both"/>
        <w:rPr>
          <w:rFonts w:ascii="Verdana" w:hAnsi="Verdana" w:cs="Arial"/>
          <w:sz w:val="18"/>
          <w:szCs w:val="18"/>
          <w:lang w:val="es-BO"/>
        </w:rPr>
      </w:pPr>
      <w:r w:rsidRPr="003C0DD8">
        <w:rPr>
          <w:rFonts w:ascii="Verdana" w:hAnsi="Verdana" w:cs="Arial"/>
          <w:sz w:val="18"/>
          <w:szCs w:val="18"/>
          <w:lang w:val="es-BO"/>
        </w:rPr>
        <w:t>Usted Señor Notario se servirá insertar todas las demás cláusulas que fuesen de estilo y seguridad.</w:t>
      </w:r>
    </w:p>
    <w:p w14:paraId="26B4F6D9" w14:textId="77777777" w:rsidR="00CD7DC2" w:rsidRPr="009D7217" w:rsidRDefault="00CD7DC2" w:rsidP="00CD7DC2">
      <w:pPr>
        <w:jc w:val="both"/>
        <w:rPr>
          <w:rFonts w:ascii="Verdana" w:hAnsi="Verdana" w:cs="Arial"/>
          <w:sz w:val="14"/>
          <w:szCs w:val="18"/>
          <w:lang w:val="es-BO"/>
        </w:rPr>
      </w:pPr>
    </w:p>
    <w:p w14:paraId="076EB7BB" w14:textId="77777777" w:rsidR="00CD7DC2" w:rsidRPr="003C0DD8" w:rsidRDefault="00CD7DC2" w:rsidP="00CD7DC2">
      <w:pPr>
        <w:jc w:val="both"/>
        <w:rPr>
          <w:rFonts w:ascii="Verdana" w:hAnsi="Verdana" w:cs="Arial"/>
          <w:b/>
          <w:i/>
          <w:sz w:val="18"/>
          <w:szCs w:val="18"/>
          <w:lang w:val="es-BO"/>
        </w:rPr>
      </w:pPr>
      <w:r w:rsidRPr="003C0DD8">
        <w:rPr>
          <w:rFonts w:ascii="Verdana" w:hAnsi="Verdana" w:cs="Arial"/>
          <w:b/>
          <w:i/>
          <w:sz w:val="18"/>
          <w:szCs w:val="18"/>
          <w:lang w:val="es-BO"/>
        </w:rPr>
        <w:t>________ (registrar la ciudad o localidad y fecha en que se suscribirá el Contrato).</w:t>
      </w:r>
    </w:p>
    <w:p w14:paraId="3D8B2CB1" w14:textId="77777777" w:rsidR="00CD7DC2" w:rsidRPr="003C0DD8" w:rsidRDefault="00CD7DC2" w:rsidP="00CD7DC2">
      <w:pPr>
        <w:rPr>
          <w:lang w:val="es-BO"/>
        </w:rPr>
      </w:pPr>
    </w:p>
    <w:tbl>
      <w:tblPr>
        <w:tblW w:w="0" w:type="auto"/>
        <w:jc w:val="center"/>
        <w:tblLook w:val="04A0" w:firstRow="1" w:lastRow="0" w:firstColumn="1" w:lastColumn="0" w:noHBand="0" w:noVBand="1"/>
      </w:tblPr>
      <w:tblGrid>
        <w:gridCol w:w="4077"/>
        <w:gridCol w:w="236"/>
        <w:gridCol w:w="4665"/>
      </w:tblGrid>
      <w:tr w:rsidR="00CD7DC2" w:rsidRPr="003C0DD8" w14:paraId="38EFDD49" w14:textId="77777777" w:rsidTr="00B32A46">
        <w:trPr>
          <w:jc w:val="center"/>
        </w:trPr>
        <w:tc>
          <w:tcPr>
            <w:tcW w:w="4077" w:type="dxa"/>
            <w:tcBorders>
              <w:top w:val="nil"/>
              <w:left w:val="nil"/>
              <w:bottom w:val="dashed" w:sz="4" w:space="0" w:color="auto"/>
              <w:right w:val="nil"/>
            </w:tcBorders>
          </w:tcPr>
          <w:p w14:paraId="1F3E5F24" w14:textId="77777777" w:rsidR="00CD7DC2" w:rsidRPr="003C0DD8" w:rsidRDefault="00CD7DC2" w:rsidP="00B32A46">
            <w:pPr>
              <w:autoSpaceDE w:val="0"/>
              <w:autoSpaceDN w:val="0"/>
              <w:adjustRightInd w:val="0"/>
              <w:jc w:val="both"/>
              <w:rPr>
                <w:rFonts w:cs="Verdana"/>
                <w:sz w:val="18"/>
                <w:szCs w:val="18"/>
                <w:lang w:val="es-BO"/>
              </w:rPr>
            </w:pPr>
          </w:p>
          <w:p w14:paraId="36D49D94" w14:textId="77777777" w:rsidR="00CD7DC2" w:rsidRPr="003C0DD8" w:rsidRDefault="00CD7DC2" w:rsidP="00B32A46">
            <w:pPr>
              <w:autoSpaceDE w:val="0"/>
              <w:autoSpaceDN w:val="0"/>
              <w:adjustRightInd w:val="0"/>
              <w:jc w:val="both"/>
              <w:rPr>
                <w:rFonts w:cs="Verdana"/>
                <w:sz w:val="18"/>
                <w:szCs w:val="18"/>
                <w:lang w:val="es-BO"/>
              </w:rPr>
            </w:pPr>
          </w:p>
          <w:p w14:paraId="38F1AAD9" w14:textId="77777777" w:rsidR="00CD7DC2" w:rsidRPr="003C0DD8" w:rsidRDefault="00CD7DC2" w:rsidP="00B32A46">
            <w:pPr>
              <w:autoSpaceDE w:val="0"/>
              <w:autoSpaceDN w:val="0"/>
              <w:adjustRightInd w:val="0"/>
              <w:jc w:val="both"/>
              <w:rPr>
                <w:rFonts w:cs="Verdana"/>
                <w:sz w:val="18"/>
                <w:szCs w:val="18"/>
                <w:lang w:val="es-BO"/>
              </w:rPr>
            </w:pPr>
          </w:p>
        </w:tc>
        <w:tc>
          <w:tcPr>
            <w:tcW w:w="236" w:type="dxa"/>
          </w:tcPr>
          <w:p w14:paraId="2A342698" w14:textId="77777777" w:rsidR="00CD7DC2" w:rsidRPr="003C0DD8" w:rsidRDefault="00CD7DC2" w:rsidP="00B32A46">
            <w:pPr>
              <w:autoSpaceDE w:val="0"/>
              <w:autoSpaceDN w:val="0"/>
              <w:adjustRightInd w:val="0"/>
              <w:jc w:val="both"/>
              <w:rPr>
                <w:rFonts w:cs="Verdana"/>
                <w:sz w:val="18"/>
                <w:szCs w:val="18"/>
                <w:lang w:val="es-BO"/>
              </w:rPr>
            </w:pPr>
          </w:p>
        </w:tc>
        <w:tc>
          <w:tcPr>
            <w:tcW w:w="4665" w:type="dxa"/>
            <w:tcBorders>
              <w:top w:val="nil"/>
              <w:left w:val="nil"/>
              <w:bottom w:val="dashed" w:sz="4" w:space="0" w:color="auto"/>
              <w:right w:val="nil"/>
            </w:tcBorders>
          </w:tcPr>
          <w:p w14:paraId="2DB94DF1" w14:textId="77777777" w:rsidR="00CD7DC2" w:rsidRPr="003C0DD8" w:rsidRDefault="00CD7DC2" w:rsidP="00B32A46">
            <w:pPr>
              <w:autoSpaceDE w:val="0"/>
              <w:autoSpaceDN w:val="0"/>
              <w:adjustRightInd w:val="0"/>
              <w:jc w:val="both"/>
              <w:rPr>
                <w:rFonts w:cs="Verdana"/>
                <w:sz w:val="18"/>
                <w:szCs w:val="18"/>
                <w:lang w:val="es-BO"/>
              </w:rPr>
            </w:pPr>
          </w:p>
        </w:tc>
      </w:tr>
      <w:tr w:rsidR="00CD7DC2" w:rsidRPr="00B32A46" w14:paraId="2A39453F" w14:textId="77777777" w:rsidTr="00B32A46">
        <w:trPr>
          <w:jc w:val="center"/>
        </w:trPr>
        <w:tc>
          <w:tcPr>
            <w:tcW w:w="4077" w:type="dxa"/>
            <w:tcBorders>
              <w:top w:val="dashed" w:sz="4" w:space="0" w:color="auto"/>
              <w:left w:val="nil"/>
              <w:bottom w:val="nil"/>
              <w:right w:val="nil"/>
            </w:tcBorders>
            <w:hideMark/>
          </w:tcPr>
          <w:p w14:paraId="6508FEFA" w14:textId="77777777" w:rsidR="00CD7DC2" w:rsidRPr="003C0DD8" w:rsidRDefault="00CD7DC2" w:rsidP="00B32A46">
            <w:pPr>
              <w:autoSpaceDE w:val="0"/>
              <w:autoSpaceDN w:val="0"/>
              <w:adjustRightInd w:val="0"/>
              <w:jc w:val="center"/>
              <w:rPr>
                <w:rFonts w:cs="Verdana"/>
                <w:sz w:val="18"/>
                <w:szCs w:val="18"/>
                <w:lang w:val="es-BO"/>
              </w:rPr>
            </w:pPr>
            <w:r w:rsidRPr="003C0DD8">
              <w:rPr>
                <w:rFonts w:cs="Verdana-BoldItalic"/>
                <w:b/>
                <w:bCs/>
                <w:i/>
                <w:iCs/>
                <w:sz w:val="18"/>
                <w:szCs w:val="18"/>
                <w:lang w:val="es-BO"/>
              </w:rPr>
              <w:t>(Registrar el nombre y cargo del Funcionario habilitado para la firma del contrato)</w:t>
            </w:r>
          </w:p>
        </w:tc>
        <w:tc>
          <w:tcPr>
            <w:tcW w:w="236" w:type="dxa"/>
          </w:tcPr>
          <w:p w14:paraId="252AA546" w14:textId="77777777" w:rsidR="00CD7DC2" w:rsidRPr="003C0DD8" w:rsidRDefault="00CD7DC2" w:rsidP="00B32A46">
            <w:pPr>
              <w:autoSpaceDE w:val="0"/>
              <w:autoSpaceDN w:val="0"/>
              <w:adjustRightInd w:val="0"/>
              <w:jc w:val="both"/>
              <w:rPr>
                <w:rFonts w:cs="Verdana"/>
                <w:sz w:val="18"/>
                <w:szCs w:val="18"/>
                <w:lang w:val="es-BO"/>
              </w:rPr>
            </w:pPr>
          </w:p>
        </w:tc>
        <w:tc>
          <w:tcPr>
            <w:tcW w:w="4665" w:type="dxa"/>
            <w:tcBorders>
              <w:top w:val="dashed" w:sz="4" w:space="0" w:color="auto"/>
              <w:left w:val="nil"/>
              <w:bottom w:val="nil"/>
              <w:right w:val="nil"/>
            </w:tcBorders>
            <w:hideMark/>
          </w:tcPr>
          <w:p w14:paraId="701329D8" w14:textId="77777777" w:rsidR="00CD7DC2" w:rsidRPr="00B32A46" w:rsidRDefault="00CD7DC2" w:rsidP="00B32A46">
            <w:pPr>
              <w:autoSpaceDE w:val="0"/>
              <w:autoSpaceDN w:val="0"/>
              <w:adjustRightInd w:val="0"/>
              <w:jc w:val="center"/>
              <w:rPr>
                <w:rFonts w:cs="Verdana"/>
                <w:sz w:val="18"/>
                <w:szCs w:val="18"/>
                <w:lang w:val="es-BO"/>
              </w:rPr>
            </w:pPr>
            <w:r w:rsidRPr="003C0DD8">
              <w:rPr>
                <w:rFonts w:cs="Verdana-BoldItalic"/>
                <w:b/>
                <w:bCs/>
                <w:i/>
                <w:iCs/>
                <w:sz w:val="18"/>
                <w:szCs w:val="18"/>
                <w:lang w:val="es-BO"/>
              </w:rPr>
              <w:t>(Registrar la razón social de la Entidad Aseguradora)</w:t>
            </w:r>
          </w:p>
        </w:tc>
      </w:tr>
    </w:tbl>
    <w:p w14:paraId="5A9A28C3" w14:textId="4B7E3D58" w:rsidR="00C152A9" w:rsidRPr="00B32A46" w:rsidRDefault="00C152A9" w:rsidP="009D7217">
      <w:pPr>
        <w:rPr>
          <w:rFonts w:ascii="Verdana" w:hAnsi="Verdana"/>
          <w:b/>
          <w:sz w:val="18"/>
          <w:szCs w:val="18"/>
          <w:lang w:val="es-BO"/>
        </w:rPr>
      </w:pPr>
    </w:p>
    <w:sectPr w:rsidR="00C152A9" w:rsidRPr="00B32A46" w:rsidSect="0096056E">
      <w:headerReference w:type="default" r:id="rId13"/>
      <w:headerReference w:type="first" r:id="rId14"/>
      <w:footerReference w:type="first" r:id="rId15"/>
      <w:pgSz w:w="12240" w:h="15840" w:code="1"/>
      <w:pgMar w:top="1134" w:right="1134" w:bottom="1134" w:left="1134" w:header="709" w:footer="709" w:gutter="57"/>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9FD390" w14:textId="77777777" w:rsidR="00D14D0C" w:rsidRDefault="00D14D0C">
      <w:r>
        <w:separator/>
      </w:r>
    </w:p>
  </w:endnote>
  <w:endnote w:type="continuationSeparator" w:id="0">
    <w:p w14:paraId="2BD0FD05" w14:textId="77777777" w:rsidR="00D14D0C" w:rsidRDefault="00D14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ndara">
    <w:panose1 w:val="020E0502030303020204"/>
    <w:charset w:val="00"/>
    <w:family w:val="swiss"/>
    <w:pitch w:val="variable"/>
    <w:sig w:usb0="A00002EF" w:usb1="4000A44B"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Century Gothic">
    <w:altName w:val="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ECOGP+Verdana">
    <w:altName w:val="Verdana"/>
    <w:panose1 w:val="00000000000000000000"/>
    <w:charset w:val="00"/>
    <w:family w:val="swiss"/>
    <w:notTrueType/>
    <w:pitch w:val="default"/>
    <w:sig w:usb0="00000003" w:usb1="00000000" w:usb2="00000000" w:usb3="00000000" w:csb0="00000001" w:csb1="00000000"/>
  </w:font>
  <w:font w:name="Verdana-Bold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merodepgina"/>
      </w:rPr>
      <w:id w:val="709769724"/>
      <w:docPartObj>
        <w:docPartGallery w:val="Page Numbers (Bottom of Page)"/>
        <w:docPartUnique/>
      </w:docPartObj>
    </w:sdtPr>
    <w:sdtEndPr>
      <w:rPr>
        <w:rStyle w:val="Nmerodepgina"/>
      </w:rPr>
    </w:sdtEndPr>
    <w:sdtContent>
      <w:p w14:paraId="0CF11D2A" w14:textId="140B6B7C" w:rsidR="001A3F5B" w:rsidRDefault="001A3F5B" w:rsidP="009D17D4">
        <w:pPr>
          <w:pStyle w:val="Piedepgina"/>
          <w:framePr w:wrap="none" w:vAnchor="text" w:hAnchor="margin" w:xAlign="center"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4D0E09DE" w14:textId="77777777" w:rsidR="001A3F5B" w:rsidRDefault="001A3F5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0054777"/>
      <w:docPartObj>
        <w:docPartGallery w:val="Page Numbers (Bottom of Page)"/>
        <w:docPartUnique/>
      </w:docPartObj>
    </w:sdtPr>
    <w:sdtEndPr/>
    <w:sdtContent>
      <w:p w14:paraId="2B10490A" w14:textId="203FA040" w:rsidR="001A3F5B" w:rsidRDefault="001A3F5B">
        <w:pPr>
          <w:pStyle w:val="Piedepgina"/>
          <w:jc w:val="center"/>
        </w:pPr>
        <w:r w:rsidRPr="008718F0">
          <w:rPr>
            <w:rFonts w:ascii="Verdana" w:hAnsi="Verdana"/>
            <w:sz w:val="18"/>
            <w:szCs w:val="18"/>
          </w:rPr>
          <w:fldChar w:fldCharType="begin"/>
        </w:r>
        <w:r w:rsidRPr="008718F0">
          <w:rPr>
            <w:rFonts w:ascii="Verdana" w:hAnsi="Verdana"/>
            <w:sz w:val="18"/>
            <w:szCs w:val="18"/>
          </w:rPr>
          <w:instrText>PAGE   \* MERGEFORMAT</w:instrText>
        </w:r>
        <w:r w:rsidRPr="008718F0">
          <w:rPr>
            <w:rFonts w:ascii="Verdana" w:hAnsi="Verdana"/>
            <w:sz w:val="18"/>
            <w:szCs w:val="18"/>
          </w:rPr>
          <w:fldChar w:fldCharType="separate"/>
        </w:r>
        <w:r w:rsidR="00817C4C">
          <w:rPr>
            <w:rFonts w:ascii="Verdana" w:hAnsi="Verdana"/>
            <w:noProof/>
            <w:sz w:val="18"/>
            <w:szCs w:val="18"/>
          </w:rPr>
          <w:t>29</w:t>
        </w:r>
        <w:r w:rsidRPr="008718F0">
          <w:rPr>
            <w:rFonts w:ascii="Verdana" w:hAnsi="Verdana"/>
            <w:sz w:val="18"/>
            <w:szCs w:val="18"/>
          </w:rPr>
          <w:fldChar w:fldCharType="end"/>
        </w:r>
      </w:p>
    </w:sdtContent>
  </w:sdt>
  <w:p w14:paraId="41AAEE2C" w14:textId="77777777" w:rsidR="001A3F5B" w:rsidRDefault="001A3F5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merodepgina"/>
        <w:rFonts w:asciiTheme="minorHAnsi" w:hAnsiTheme="minorHAnsi"/>
      </w:rPr>
      <w:id w:val="-261606144"/>
      <w:docPartObj>
        <w:docPartGallery w:val="Page Numbers (Bottom of Page)"/>
        <w:docPartUnique/>
      </w:docPartObj>
    </w:sdtPr>
    <w:sdtEndPr>
      <w:rPr>
        <w:rStyle w:val="Nmerodepgina"/>
      </w:rPr>
    </w:sdtEndPr>
    <w:sdtContent>
      <w:p w14:paraId="36105A9F" w14:textId="711E9998" w:rsidR="001A3F5B" w:rsidRPr="00DF63E6" w:rsidRDefault="001A3F5B" w:rsidP="00B54A7A">
        <w:pPr>
          <w:pStyle w:val="Piedepgina"/>
          <w:jc w:val="center"/>
          <w:rPr>
            <w:rStyle w:val="Nmerodepgina"/>
            <w:rFonts w:asciiTheme="minorHAnsi" w:hAnsiTheme="minorHAnsi"/>
          </w:rPr>
        </w:pPr>
        <w:r w:rsidRPr="008718F0">
          <w:rPr>
            <w:rStyle w:val="Nmerodepgina"/>
            <w:rFonts w:ascii="Verdana" w:hAnsi="Verdana"/>
            <w:sz w:val="18"/>
            <w:szCs w:val="18"/>
          </w:rPr>
          <w:fldChar w:fldCharType="begin"/>
        </w:r>
        <w:r w:rsidRPr="008718F0">
          <w:rPr>
            <w:rStyle w:val="Nmerodepgina"/>
            <w:rFonts w:ascii="Verdana" w:hAnsi="Verdana"/>
            <w:sz w:val="18"/>
            <w:szCs w:val="18"/>
          </w:rPr>
          <w:instrText xml:space="preserve"> PAGE </w:instrText>
        </w:r>
        <w:r w:rsidRPr="008718F0">
          <w:rPr>
            <w:rStyle w:val="Nmerodepgina"/>
            <w:rFonts w:ascii="Verdana" w:hAnsi="Verdana"/>
            <w:sz w:val="18"/>
            <w:szCs w:val="18"/>
          </w:rPr>
          <w:fldChar w:fldCharType="separate"/>
        </w:r>
        <w:r w:rsidR="00817C4C">
          <w:rPr>
            <w:rStyle w:val="Nmerodepgina"/>
            <w:rFonts w:ascii="Verdana" w:hAnsi="Verdana"/>
            <w:noProof/>
            <w:sz w:val="18"/>
            <w:szCs w:val="18"/>
          </w:rPr>
          <w:t>1</w:t>
        </w:r>
        <w:r w:rsidRPr="008718F0">
          <w:rPr>
            <w:rStyle w:val="Nmerodepgina"/>
            <w:rFonts w:ascii="Verdana" w:hAnsi="Verdana"/>
            <w:sz w:val="18"/>
            <w:szCs w:val="18"/>
          </w:rPr>
          <w:fldChar w:fldCharType="end"/>
        </w:r>
      </w:p>
    </w:sdtContent>
  </w:sdt>
  <w:p w14:paraId="550CD59C" w14:textId="77777777" w:rsidR="001A3F5B" w:rsidRDefault="001A3F5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2E8A9D" w14:textId="77777777" w:rsidR="00D14D0C" w:rsidRDefault="00D14D0C">
      <w:r>
        <w:separator/>
      </w:r>
    </w:p>
  </w:footnote>
  <w:footnote w:type="continuationSeparator" w:id="0">
    <w:p w14:paraId="5E82E892" w14:textId="77777777" w:rsidR="00D14D0C" w:rsidRDefault="00D14D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2860B3" w14:textId="39C67911" w:rsidR="001A3F5B" w:rsidRPr="00855EEB" w:rsidRDefault="001A3F5B" w:rsidP="00B56A88">
    <w:pPr>
      <w:pStyle w:val="Encabezado"/>
      <w:jc w:val="center"/>
      <w:rPr>
        <w:rFonts w:ascii="Verdana" w:hAnsi="Verdana"/>
        <w:sz w:val="14"/>
        <w:szCs w:val="14"/>
      </w:rPr>
    </w:pPr>
    <w:r>
      <w:rPr>
        <w:rFonts w:ascii="Verdana" w:hAnsi="Verdana"/>
        <w:noProof/>
        <w:sz w:val="14"/>
        <w:szCs w:val="14"/>
        <w:lang w:val="es-BO" w:eastAsia="es-BO"/>
      </w:rPr>
      <w:drawing>
        <wp:inline distT="0" distB="0" distL="0" distR="0" wp14:anchorId="0E1F571F" wp14:editId="07A58BB2">
          <wp:extent cx="1349278" cy="590309"/>
          <wp:effectExtent l="0" t="0" r="0" b="0"/>
          <wp:docPr id="4" name="Imagen 4" descr="Imagen que contiene dibujo, señal&#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Imagen que contiene dibujo, señal&#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1389652" cy="607973"/>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7471B" w14:textId="19FCDC97" w:rsidR="001A3F5B" w:rsidRPr="00855EEB" w:rsidRDefault="001A3F5B" w:rsidP="00B56A88">
    <w:pPr>
      <w:pStyle w:val="Encabezado"/>
      <w:jc w:val="center"/>
      <w:rPr>
        <w:rFonts w:ascii="Verdana" w:hAnsi="Verdana"/>
        <w:sz w:val="14"/>
        <w:szCs w:val="14"/>
      </w:rPr>
    </w:pPr>
    <w:r>
      <w:rPr>
        <w:noProof/>
        <w:lang w:val="es-BO" w:eastAsia="es-BO"/>
      </w:rPr>
      <w:drawing>
        <wp:inline distT="0" distB="0" distL="0" distR="0" wp14:anchorId="14A74714" wp14:editId="705E82E9">
          <wp:extent cx="387500" cy="405114"/>
          <wp:effectExtent l="0" t="0" r="0" b="1905"/>
          <wp:docPr id="7" name="Imagen 7" descr="Imagen que contiene dibujo, señal&#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Imagen que contiene dibujo, señal&#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391428" cy="40922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6B98B1" w14:textId="0DA63090" w:rsidR="001A3F5B" w:rsidRDefault="001A3F5B" w:rsidP="00341B61">
    <w:pPr>
      <w:pStyle w:val="Encabezado"/>
      <w:jc w:val="center"/>
    </w:pPr>
    <w:r>
      <w:rPr>
        <w:noProof/>
        <w:lang w:val="es-BO" w:eastAsia="es-BO"/>
      </w:rPr>
      <w:drawing>
        <wp:inline distT="0" distB="0" distL="0" distR="0" wp14:anchorId="3BA1B6D1" wp14:editId="07330CF9">
          <wp:extent cx="387500" cy="405114"/>
          <wp:effectExtent l="0" t="0" r="0" b="1905"/>
          <wp:docPr id="5" name="Imagen 5" descr="Imagen que contiene dibujo, señal&#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Imagen que contiene dibujo, señal&#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391428" cy="4092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718F188"/>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475E45"/>
    <w:multiLevelType w:val="multilevel"/>
    <w:tmpl w:val="0D1C465E"/>
    <w:lvl w:ilvl="0">
      <w:start w:val="1"/>
      <w:numFmt w:val="decimal"/>
      <w:lvlText w:val="%1."/>
      <w:lvlJc w:val="left"/>
      <w:pPr>
        <w:ind w:left="720" w:hanging="360"/>
      </w:pPr>
      <w:rPr>
        <w:rFonts w:ascii="Georgia" w:hAnsi="Georgia" w:cs="Times New Roman"/>
        <w:b/>
        <w:sz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0ED3065"/>
    <w:multiLevelType w:val="hybridMultilevel"/>
    <w:tmpl w:val="CC7C4D04"/>
    <w:lvl w:ilvl="0" w:tplc="0C0A0017">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 w15:restartNumberingAfterBreak="0">
    <w:nsid w:val="03103ECC"/>
    <w:multiLevelType w:val="hybridMultilevel"/>
    <w:tmpl w:val="ABBA85B2"/>
    <w:lvl w:ilvl="0" w:tplc="400A000D">
      <w:start w:val="1"/>
      <w:numFmt w:val="bullet"/>
      <w:lvlText w:val=""/>
      <w:lvlJc w:val="left"/>
      <w:pPr>
        <w:ind w:left="3904" w:hanging="360"/>
      </w:pPr>
      <w:rPr>
        <w:rFonts w:ascii="Wingdings" w:hAnsi="Wingdings" w:hint="default"/>
      </w:rPr>
    </w:lvl>
    <w:lvl w:ilvl="1" w:tplc="400A0003">
      <w:start w:val="1"/>
      <w:numFmt w:val="bullet"/>
      <w:lvlText w:val="o"/>
      <w:lvlJc w:val="left"/>
      <w:pPr>
        <w:ind w:left="4624" w:hanging="360"/>
      </w:pPr>
      <w:rPr>
        <w:rFonts w:ascii="Courier New" w:hAnsi="Courier New" w:cs="Courier New" w:hint="default"/>
      </w:rPr>
    </w:lvl>
    <w:lvl w:ilvl="2" w:tplc="400A0005" w:tentative="1">
      <w:start w:val="1"/>
      <w:numFmt w:val="bullet"/>
      <w:lvlText w:val=""/>
      <w:lvlJc w:val="left"/>
      <w:pPr>
        <w:ind w:left="5344" w:hanging="360"/>
      </w:pPr>
      <w:rPr>
        <w:rFonts w:ascii="Wingdings" w:hAnsi="Wingdings" w:hint="default"/>
      </w:rPr>
    </w:lvl>
    <w:lvl w:ilvl="3" w:tplc="400A0001" w:tentative="1">
      <w:start w:val="1"/>
      <w:numFmt w:val="bullet"/>
      <w:lvlText w:val=""/>
      <w:lvlJc w:val="left"/>
      <w:pPr>
        <w:ind w:left="6064" w:hanging="360"/>
      </w:pPr>
      <w:rPr>
        <w:rFonts w:ascii="Symbol" w:hAnsi="Symbol" w:hint="default"/>
      </w:rPr>
    </w:lvl>
    <w:lvl w:ilvl="4" w:tplc="400A0003" w:tentative="1">
      <w:start w:val="1"/>
      <w:numFmt w:val="bullet"/>
      <w:lvlText w:val="o"/>
      <w:lvlJc w:val="left"/>
      <w:pPr>
        <w:ind w:left="6784" w:hanging="360"/>
      </w:pPr>
      <w:rPr>
        <w:rFonts w:ascii="Courier New" w:hAnsi="Courier New" w:cs="Courier New" w:hint="default"/>
      </w:rPr>
    </w:lvl>
    <w:lvl w:ilvl="5" w:tplc="400A0005" w:tentative="1">
      <w:start w:val="1"/>
      <w:numFmt w:val="bullet"/>
      <w:lvlText w:val=""/>
      <w:lvlJc w:val="left"/>
      <w:pPr>
        <w:ind w:left="7504" w:hanging="360"/>
      </w:pPr>
      <w:rPr>
        <w:rFonts w:ascii="Wingdings" w:hAnsi="Wingdings" w:hint="default"/>
      </w:rPr>
    </w:lvl>
    <w:lvl w:ilvl="6" w:tplc="400A0001" w:tentative="1">
      <w:start w:val="1"/>
      <w:numFmt w:val="bullet"/>
      <w:lvlText w:val=""/>
      <w:lvlJc w:val="left"/>
      <w:pPr>
        <w:ind w:left="8224" w:hanging="360"/>
      </w:pPr>
      <w:rPr>
        <w:rFonts w:ascii="Symbol" w:hAnsi="Symbol" w:hint="default"/>
      </w:rPr>
    </w:lvl>
    <w:lvl w:ilvl="7" w:tplc="400A0003" w:tentative="1">
      <w:start w:val="1"/>
      <w:numFmt w:val="bullet"/>
      <w:lvlText w:val="o"/>
      <w:lvlJc w:val="left"/>
      <w:pPr>
        <w:ind w:left="8944" w:hanging="360"/>
      </w:pPr>
      <w:rPr>
        <w:rFonts w:ascii="Courier New" w:hAnsi="Courier New" w:cs="Courier New" w:hint="default"/>
      </w:rPr>
    </w:lvl>
    <w:lvl w:ilvl="8" w:tplc="400A0005" w:tentative="1">
      <w:start w:val="1"/>
      <w:numFmt w:val="bullet"/>
      <w:lvlText w:val=""/>
      <w:lvlJc w:val="left"/>
      <w:pPr>
        <w:ind w:left="9664" w:hanging="360"/>
      </w:pPr>
      <w:rPr>
        <w:rFonts w:ascii="Wingdings" w:hAnsi="Wingdings" w:hint="default"/>
      </w:rPr>
    </w:lvl>
  </w:abstractNum>
  <w:abstractNum w:abstractNumId="4" w15:restartNumberingAfterBreak="0">
    <w:nsid w:val="0350488B"/>
    <w:multiLevelType w:val="hybridMultilevel"/>
    <w:tmpl w:val="CC16F12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5901C76"/>
    <w:multiLevelType w:val="hybridMultilevel"/>
    <w:tmpl w:val="21CE33A6"/>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 w15:restartNumberingAfterBreak="0">
    <w:nsid w:val="05A96299"/>
    <w:multiLevelType w:val="hybridMultilevel"/>
    <w:tmpl w:val="CC16F12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05F079A4"/>
    <w:multiLevelType w:val="hybridMultilevel"/>
    <w:tmpl w:val="9D9C065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086E10EF"/>
    <w:multiLevelType w:val="hybridMultilevel"/>
    <w:tmpl w:val="A826469C"/>
    <w:lvl w:ilvl="0" w:tplc="6DBAFD36">
      <w:start w:val="1"/>
      <w:numFmt w:val="lowerLetter"/>
      <w:lvlText w:val="%1)"/>
      <w:lvlJc w:val="left"/>
      <w:pPr>
        <w:ind w:left="927" w:hanging="360"/>
      </w:pPr>
      <w:rPr>
        <w:rFonts w:hint="default"/>
      </w:rPr>
    </w:lvl>
    <w:lvl w:ilvl="1" w:tplc="400A0019" w:tentative="1">
      <w:start w:val="1"/>
      <w:numFmt w:val="lowerLetter"/>
      <w:lvlText w:val="%2."/>
      <w:lvlJc w:val="left"/>
      <w:pPr>
        <w:ind w:left="1647" w:hanging="360"/>
      </w:pPr>
    </w:lvl>
    <w:lvl w:ilvl="2" w:tplc="400A001B" w:tentative="1">
      <w:start w:val="1"/>
      <w:numFmt w:val="lowerRoman"/>
      <w:lvlText w:val="%3."/>
      <w:lvlJc w:val="right"/>
      <w:pPr>
        <w:ind w:left="2367" w:hanging="180"/>
      </w:pPr>
    </w:lvl>
    <w:lvl w:ilvl="3" w:tplc="400A000F" w:tentative="1">
      <w:start w:val="1"/>
      <w:numFmt w:val="decimal"/>
      <w:lvlText w:val="%4."/>
      <w:lvlJc w:val="left"/>
      <w:pPr>
        <w:ind w:left="3087" w:hanging="360"/>
      </w:pPr>
    </w:lvl>
    <w:lvl w:ilvl="4" w:tplc="400A0019" w:tentative="1">
      <w:start w:val="1"/>
      <w:numFmt w:val="lowerLetter"/>
      <w:lvlText w:val="%5."/>
      <w:lvlJc w:val="left"/>
      <w:pPr>
        <w:ind w:left="3807" w:hanging="360"/>
      </w:pPr>
    </w:lvl>
    <w:lvl w:ilvl="5" w:tplc="400A001B" w:tentative="1">
      <w:start w:val="1"/>
      <w:numFmt w:val="lowerRoman"/>
      <w:lvlText w:val="%6."/>
      <w:lvlJc w:val="right"/>
      <w:pPr>
        <w:ind w:left="4527" w:hanging="180"/>
      </w:pPr>
    </w:lvl>
    <w:lvl w:ilvl="6" w:tplc="400A000F" w:tentative="1">
      <w:start w:val="1"/>
      <w:numFmt w:val="decimal"/>
      <w:lvlText w:val="%7."/>
      <w:lvlJc w:val="left"/>
      <w:pPr>
        <w:ind w:left="5247" w:hanging="360"/>
      </w:pPr>
    </w:lvl>
    <w:lvl w:ilvl="7" w:tplc="400A0019" w:tentative="1">
      <w:start w:val="1"/>
      <w:numFmt w:val="lowerLetter"/>
      <w:lvlText w:val="%8."/>
      <w:lvlJc w:val="left"/>
      <w:pPr>
        <w:ind w:left="5967" w:hanging="360"/>
      </w:pPr>
    </w:lvl>
    <w:lvl w:ilvl="8" w:tplc="400A001B" w:tentative="1">
      <w:start w:val="1"/>
      <w:numFmt w:val="lowerRoman"/>
      <w:lvlText w:val="%9."/>
      <w:lvlJc w:val="right"/>
      <w:pPr>
        <w:ind w:left="6687" w:hanging="180"/>
      </w:pPr>
    </w:lvl>
  </w:abstractNum>
  <w:abstractNum w:abstractNumId="9" w15:restartNumberingAfterBreak="0">
    <w:nsid w:val="0A952736"/>
    <w:multiLevelType w:val="hybridMultilevel"/>
    <w:tmpl w:val="0A6E7512"/>
    <w:lvl w:ilvl="0" w:tplc="CCEAB9C4">
      <w:start w:val="1"/>
      <w:numFmt w:val="lowerLetter"/>
      <w:lvlText w:val="%1)"/>
      <w:lvlJc w:val="left"/>
      <w:pPr>
        <w:ind w:left="2171" w:hanging="360"/>
      </w:pPr>
      <w:rPr>
        <w:rFonts w:hint="default"/>
      </w:rPr>
    </w:lvl>
    <w:lvl w:ilvl="1" w:tplc="0C0A0019" w:tentative="1">
      <w:start w:val="1"/>
      <w:numFmt w:val="lowerLetter"/>
      <w:lvlText w:val="%2."/>
      <w:lvlJc w:val="left"/>
      <w:pPr>
        <w:ind w:left="2891" w:hanging="360"/>
      </w:pPr>
    </w:lvl>
    <w:lvl w:ilvl="2" w:tplc="0C0A001B" w:tentative="1">
      <w:start w:val="1"/>
      <w:numFmt w:val="lowerRoman"/>
      <w:lvlText w:val="%3."/>
      <w:lvlJc w:val="right"/>
      <w:pPr>
        <w:ind w:left="3611" w:hanging="180"/>
      </w:pPr>
    </w:lvl>
    <w:lvl w:ilvl="3" w:tplc="0C0A000F" w:tentative="1">
      <w:start w:val="1"/>
      <w:numFmt w:val="decimal"/>
      <w:lvlText w:val="%4."/>
      <w:lvlJc w:val="left"/>
      <w:pPr>
        <w:ind w:left="4331" w:hanging="360"/>
      </w:pPr>
    </w:lvl>
    <w:lvl w:ilvl="4" w:tplc="0C0A0019" w:tentative="1">
      <w:start w:val="1"/>
      <w:numFmt w:val="lowerLetter"/>
      <w:lvlText w:val="%5."/>
      <w:lvlJc w:val="left"/>
      <w:pPr>
        <w:ind w:left="5051" w:hanging="360"/>
      </w:pPr>
    </w:lvl>
    <w:lvl w:ilvl="5" w:tplc="0C0A001B" w:tentative="1">
      <w:start w:val="1"/>
      <w:numFmt w:val="lowerRoman"/>
      <w:lvlText w:val="%6."/>
      <w:lvlJc w:val="right"/>
      <w:pPr>
        <w:ind w:left="5771" w:hanging="180"/>
      </w:pPr>
    </w:lvl>
    <w:lvl w:ilvl="6" w:tplc="0C0A000F" w:tentative="1">
      <w:start w:val="1"/>
      <w:numFmt w:val="decimal"/>
      <w:lvlText w:val="%7."/>
      <w:lvlJc w:val="left"/>
      <w:pPr>
        <w:ind w:left="6491" w:hanging="360"/>
      </w:pPr>
    </w:lvl>
    <w:lvl w:ilvl="7" w:tplc="0C0A0019" w:tentative="1">
      <w:start w:val="1"/>
      <w:numFmt w:val="lowerLetter"/>
      <w:lvlText w:val="%8."/>
      <w:lvlJc w:val="left"/>
      <w:pPr>
        <w:ind w:left="7211" w:hanging="360"/>
      </w:pPr>
    </w:lvl>
    <w:lvl w:ilvl="8" w:tplc="0C0A001B" w:tentative="1">
      <w:start w:val="1"/>
      <w:numFmt w:val="lowerRoman"/>
      <w:lvlText w:val="%9."/>
      <w:lvlJc w:val="right"/>
      <w:pPr>
        <w:ind w:left="7931" w:hanging="180"/>
      </w:pPr>
    </w:lvl>
  </w:abstractNum>
  <w:abstractNum w:abstractNumId="10" w15:restartNumberingAfterBreak="0">
    <w:nsid w:val="0AE4081C"/>
    <w:multiLevelType w:val="hybridMultilevel"/>
    <w:tmpl w:val="9ED6F3EA"/>
    <w:lvl w:ilvl="0" w:tplc="ECA621BE">
      <w:start w:val="1"/>
      <w:numFmt w:val="decimal"/>
      <w:lvlText w:val="%1."/>
      <w:lvlJc w:val="left"/>
      <w:pPr>
        <w:ind w:left="720" w:hanging="360"/>
      </w:pPr>
      <w:rPr>
        <w:rFonts w:hint="default"/>
        <w:b/>
        <w:color w:val="FFFFFF" w:themeColor="background1"/>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1" w15:restartNumberingAfterBreak="0">
    <w:nsid w:val="0B2127C9"/>
    <w:multiLevelType w:val="hybridMultilevel"/>
    <w:tmpl w:val="EC2E64EA"/>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2" w15:restartNumberingAfterBreak="0">
    <w:nsid w:val="0CAA7D7E"/>
    <w:multiLevelType w:val="multilevel"/>
    <w:tmpl w:val="5C325154"/>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720" w:hanging="720"/>
      </w:pPr>
      <w:rPr>
        <w:b/>
        <w:color w:val="auto"/>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0EFC15F1"/>
    <w:multiLevelType w:val="hybridMultilevel"/>
    <w:tmpl w:val="D5104A06"/>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4" w15:restartNumberingAfterBreak="0">
    <w:nsid w:val="10717378"/>
    <w:multiLevelType w:val="multilevel"/>
    <w:tmpl w:val="22B612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07466E3"/>
    <w:multiLevelType w:val="hybridMultilevel"/>
    <w:tmpl w:val="D836182A"/>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16" w15:restartNumberingAfterBreak="0">
    <w:nsid w:val="1095444F"/>
    <w:multiLevelType w:val="hybridMultilevel"/>
    <w:tmpl w:val="F5AA244A"/>
    <w:lvl w:ilvl="0" w:tplc="D7708800">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7" w15:restartNumberingAfterBreak="0">
    <w:nsid w:val="11510320"/>
    <w:multiLevelType w:val="singleLevel"/>
    <w:tmpl w:val="3DB0F458"/>
    <w:lvl w:ilvl="0">
      <w:start w:val="1"/>
      <w:numFmt w:val="lowerLetter"/>
      <w:lvlText w:val="%1)"/>
      <w:lvlJc w:val="left"/>
      <w:pPr>
        <w:tabs>
          <w:tab w:val="num" w:pos="996"/>
        </w:tabs>
        <w:ind w:left="996" w:hanging="570"/>
      </w:pPr>
    </w:lvl>
  </w:abstractNum>
  <w:abstractNum w:abstractNumId="18" w15:restartNumberingAfterBreak="0">
    <w:nsid w:val="116E5FCA"/>
    <w:multiLevelType w:val="hybridMultilevel"/>
    <w:tmpl w:val="F5985ADC"/>
    <w:lvl w:ilvl="0" w:tplc="46AEFB88">
      <w:start w:val="1"/>
      <w:numFmt w:val="lowerLetter"/>
      <w:lvlText w:val="%1)"/>
      <w:lvlJc w:val="left"/>
      <w:pPr>
        <w:tabs>
          <w:tab w:val="num" w:pos="360"/>
        </w:tabs>
        <w:ind w:left="360" w:hanging="360"/>
      </w:pPr>
      <w:rPr>
        <w:rFonts w:hint="default"/>
        <w:b w:val="0"/>
        <w:i w:val="0"/>
      </w:rPr>
    </w:lvl>
    <w:lvl w:ilvl="1" w:tplc="400A0019">
      <w:start w:val="1"/>
      <w:numFmt w:val="lowerLetter"/>
      <w:lvlText w:val="%2."/>
      <w:lvlJc w:val="left"/>
      <w:pPr>
        <w:tabs>
          <w:tab w:val="num" w:pos="1080"/>
        </w:tabs>
        <w:ind w:left="1080" w:hanging="360"/>
      </w:pPr>
    </w:lvl>
    <w:lvl w:ilvl="2" w:tplc="400A001B" w:tentative="1">
      <w:start w:val="1"/>
      <w:numFmt w:val="lowerRoman"/>
      <w:lvlText w:val="%3."/>
      <w:lvlJc w:val="right"/>
      <w:pPr>
        <w:tabs>
          <w:tab w:val="num" w:pos="1800"/>
        </w:tabs>
        <w:ind w:left="1800" w:hanging="180"/>
      </w:pPr>
    </w:lvl>
    <w:lvl w:ilvl="3" w:tplc="400A000F" w:tentative="1">
      <w:start w:val="1"/>
      <w:numFmt w:val="decimal"/>
      <w:lvlText w:val="%4."/>
      <w:lvlJc w:val="left"/>
      <w:pPr>
        <w:tabs>
          <w:tab w:val="num" w:pos="2520"/>
        </w:tabs>
        <w:ind w:left="2520" w:hanging="360"/>
      </w:pPr>
    </w:lvl>
    <w:lvl w:ilvl="4" w:tplc="400A0019" w:tentative="1">
      <w:start w:val="1"/>
      <w:numFmt w:val="lowerLetter"/>
      <w:lvlText w:val="%5."/>
      <w:lvlJc w:val="left"/>
      <w:pPr>
        <w:tabs>
          <w:tab w:val="num" w:pos="3240"/>
        </w:tabs>
        <w:ind w:left="3240" w:hanging="360"/>
      </w:pPr>
    </w:lvl>
    <w:lvl w:ilvl="5" w:tplc="400A001B" w:tentative="1">
      <w:start w:val="1"/>
      <w:numFmt w:val="lowerRoman"/>
      <w:lvlText w:val="%6."/>
      <w:lvlJc w:val="right"/>
      <w:pPr>
        <w:tabs>
          <w:tab w:val="num" w:pos="3960"/>
        </w:tabs>
        <w:ind w:left="3960" w:hanging="180"/>
      </w:pPr>
    </w:lvl>
    <w:lvl w:ilvl="6" w:tplc="400A000F" w:tentative="1">
      <w:start w:val="1"/>
      <w:numFmt w:val="decimal"/>
      <w:lvlText w:val="%7."/>
      <w:lvlJc w:val="left"/>
      <w:pPr>
        <w:tabs>
          <w:tab w:val="num" w:pos="4680"/>
        </w:tabs>
        <w:ind w:left="4680" w:hanging="360"/>
      </w:pPr>
    </w:lvl>
    <w:lvl w:ilvl="7" w:tplc="400A0019" w:tentative="1">
      <w:start w:val="1"/>
      <w:numFmt w:val="lowerLetter"/>
      <w:lvlText w:val="%8."/>
      <w:lvlJc w:val="left"/>
      <w:pPr>
        <w:tabs>
          <w:tab w:val="num" w:pos="5400"/>
        </w:tabs>
        <w:ind w:left="5400" w:hanging="360"/>
      </w:pPr>
    </w:lvl>
    <w:lvl w:ilvl="8" w:tplc="400A001B" w:tentative="1">
      <w:start w:val="1"/>
      <w:numFmt w:val="lowerRoman"/>
      <w:lvlText w:val="%9."/>
      <w:lvlJc w:val="right"/>
      <w:pPr>
        <w:tabs>
          <w:tab w:val="num" w:pos="6120"/>
        </w:tabs>
        <w:ind w:left="6120" w:hanging="180"/>
      </w:pPr>
    </w:lvl>
  </w:abstractNum>
  <w:abstractNum w:abstractNumId="19" w15:restartNumberingAfterBreak="0">
    <w:nsid w:val="11D966BF"/>
    <w:multiLevelType w:val="hybridMultilevel"/>
    <w:tmpl w:val="180E414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0" w15:restartNumberingAfterBreak="0">
    <w:nsid w:val="15410B8F"/>
    <w:multiLevelType w:val="multilevel"/>
    <w:tmpl w:val="22B612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B845F95"/>
    <w:multiLevelType w:val="multilevel"/>
    <w:tmpl w:val="22B612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1BF37251"/>
    <w:multiLevelType w:val="multilevel"/>
    <w:tmpl w:val="0D1C465E"/>
    <w:lvl w:ilvl="0">
      <w:start w:val="1"/>
      <w:numFmt w:val="decimal"/>
      <w:lvlText w:val="%1."/>
      <w:lvlJc w:val="left"/>
      <w:pPr>
        <w:ind w:left="720" w:hanging="360"/>
      </w:pPr>
      <w:rPr>
        <w:rFonts w:ascii="Georgia" w:hAnsi="Georgia" w:cs="Times New Roman"/>
        <w:b/>
        <w:sz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1D59183C"/>
    <w:multiLevelType w:val="hybridMultilevel"/>
    <w:tmpl w:val="0024ABA6"/>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4" w15:restartNumberingAfterBreak="0">
    <w:nsid w:val="1FD90751"/>
    <w:multiLevelType w:val="multilevel"/>
    <w:tmpl w:val="B1E0596C"/>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5" w15:restartNumberingAfterBreak="0">
    <w:nsid w:val="2166072E"/>
    <w:multiLevelType w:val="hybridMultilevel"/>
    <w:tmpl w:val="5BC4D4B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22C80E5F"/>
    <w:multiLevelType w:val="multilevel"/>
    <w:tmpl w:val="AC28E45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22D616DE"/>
    <w:multiLevelType w:val="multilevel"/>
    <w:tmpl w:val="37E0E86E"/>
    <w:lvl w:ilvl="0">
      <w:start w:val="1"/>
      <w:numFmt w:val="decimal"/>
      <w:pStyle w:val="Ttulo1"/>
      <w:lvlText w:val="%1"/>
      <w:lvlJc w:val="left"/>
      <w:pPr>
        <w:ind w:left="432" w:hanging="432"/>
      </w:pPr>
      <w:rPr>
        <w:b/>
      </w:r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28" w15:restartNumberingAfterBreak="0">
    <w:nsid w:val="23B47487"/>
    <w:multiLevelType w:val="multilevel"/>
    <w:tmpl w:val="0D1C465E"/>
    <w:lvl w:ilvl="0">
      <w:start w:val="1"/>
      <w:numFmt w:val="decimal"/>
      <w:lvlText w:val="%1."/>
      <w:lvlJc w:val="left"/>
      <w:pPr>
        <w:ind w:left="720" w:hanging="360"/>
      </w:pPr>
      <w:rPr>
        <w:rFonts w:ascii="Georgia" w:hAnsi="Georgia" w:cs="Times New Roman"/>
        <w:b/>
        <w:sz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241F67C6"/>
    <w:multiLevelType w:val="hybridMultilevel"/>
    <w:tmpl w:val="23A24160"/>
    <w:lvl w:ilvl="0" w:tplc="68EEF1F2">
      <w:start w:val="1"/>
      <w:numFmt w:val="lowerLetter"/>
      <w:lvlText w:val="%1)"/>
      <w:lvlJc w:val="left"/>
      <w:pPr>
        <w:tabs>
          <w:tab w:val="num" w:pos="360"/>
        </w:tabs>
        <w:ind w:left="360" w:hanging="360"/>
      </w:pPr>
      <w:rPr>
        <w:rFonts w:ascii="Verdana" w:hAnsi="Verdana" w:hint="default"/>
        <w:color w:val="auto"/>
        <w:sz w:val="18"/>
        <w:szCs w:val="18"/>
      </w:rPr>
    </w:lvl>
    <w:lvl w:ilvl="1" w:tplc="400A0019" w:tentative="1">
      <w:start w:val="1"/>
      <w:numFmt w:val="lowerLetter"/>
      <w:lvlText w:val="%2."/>
      <w:lvlJc w:val="left"/>
      <w:pPr>
        <w:tabs>
          <w:tab w:val="num" w:pos="1080"/>
        </w:tabs>
        <w:ind w:left="1080" w:hanging="360"/>
      </w:pPr>
    </w:lvl>
    <w:lvl w:ilvl="2" w:tplc="400A001B" w:tentative="1">
      <w:start w:val="1"/>
      <w:numFmt w:val="lowerRoman"/>
      <w:lvlText w:val="%3."/>
      <w:lvlJc w:val="right"/>
      <w:pPr>
        <w:tabs>
          <w:tab w:val="num" w:pos="1800"/>
        </w:tabs>
        <w:ind w:left="1800" w:hanging="180"/>
      </w:pPr>
    </w:lvl>
    <w:lvl w:ilvl="3" w:tplc="400A000F" w:tentative="1">
      <w:start w:val="1"/>
      <w:numFmt w:val="decimal"/>
      <w:lvlText w:val="%4."/>
      <w:lvlJc w:val="left"/>
      <w:pPr>
        <w:tabs>
          <w:tab w:val="num" w:pos="2520"/>
        </w:tabs>
        <w:ind w:left="2520" w:hanging="360"/>
      </w:pPr>
    </w:lvl>
    <w:lvl w:ilvl="4" w:tplc="400A0019" w:tentative="1">
      <w:start w:val="1"/>
      <w:numFmt w:val="lowerLetter"/>
      <w:lvlText w:val="%5."/>
      <w:lvlJc w:val="left"/>
      <w:pPr>
        <w:tabs>
          <w:tab w:val="num" w:pos="3240"/>
        </w:tabs>
        <w:ind w:left="3240" w:hanging="360"/>
      </w:pPr>
    </w:lvl>
    <w:lvl w:ilvl="5" w:tplc="400A001B" w:tentative="1">
      <w:start w:val="1"/>
      <w:numFmt w:val="lowerRoman"/>
      <w:lvlText w:val="%6."/>
      <w:lvlJc w:val="right"/>
      <w:pPr>
        <w:tabs>
          <w:tab w:val="num" w:pos="3960"/>
        </w:tabs>
        <w:ind w:left="3960" w:hanging="180"/>
      </w:pPr>
    </w:lvl>
    <w:lvl w:ilvl="6" w:tplc="400A000F" w:tentative="1">
      <w:start w:val="1"/>
      <w:numFmt w:val="decimal"/>
      <w:lvlText w:val="%7."/>
      <w:lvlJc w:val="left"/>
      <w:pPr>
        <w:tabs>
          <w:tab w:val="num" w:pos="4680"/>
        </w:tabs>
        <w:ind w:left="4680" w:hanging="360"/>
      </w:pPr>
    </w:lvl>
    <w:lvl w:ilvl="7" w:tplc="400A0019" w:tentative="1">
      <w:start w:val="1"/>
      <w:numFmt w:val="lowerLetter"/>
      <w:lvlText w:val="%8."/>
      <w:lvlJc w:val="left"/>
      <w:pPr>
        <w:tabs>
          <w:tab w:val="num" w:pos="5400"/>
        </w:tabs>
        <w:ind w:left="5400" w:hanging="360"/>
      </w:pPr>
    </w:lvl>
    <w:lvl w:ilvl="8" w:tplc="400A001B" w:tentative="1">
      <w:start w:val="1"/>
      <w:numFmt w:val="lowerRoman"/>
      <w:lvlText w:val="%9."/>
      <w:lvlJc w:val="right"/>
      <w:pPr>
        <w:tabs>
          <w:tab w:val="num" w:pos="6120"/>
        </w:tabs>
        <w:ind w:left="6120" w:hanging="180"/>
      </w:pPr>
    </w:lvl>
  </w:abstractNum>
  <w:abstractNum w:abstractNumId="30" w15:restartNumberingAfterBreak="0">
    <w:nsid w:val="24522436"/>
    <w:multiLevelType w:val="multilevel"/>
    <w:tmpl w:val="CE3C5FE8"/>
    <w:lvl w:ilvl="0">
      <w:start w:val="3"/>
      <w:numFmt w:val="decimal"/>
      <w:lvlText w:val="%1."/>
      <w:lvlJc w:val="left"/>
      <w:pPr>
        <w:ind w:left="720" w:hanging="360"/>
      </w:pPr>
      <w:rPr>
        <w:rFonts w:ascii="Georgia" w:hAnsi="Georgia"/>
        <w:b/>
        <w:sz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25B6748F"/>
    <w:multiLevelType w:val="hybridMultilevel"/>
    <w:tmpl w:val="0AD4A27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2D832A47"/>
    <w:multiLevelType w:val="hybridMultilevel"/>
    <w:tmpl w:val="77E2946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2DBA61EB"/>
    <w:multiLevelType w:val="hybridMultilevel"/>
    <w:tmpl w:val="9E7EB55E"/>
    <w:lvl w:ilvl="0" w:tplc="0C0A0017">
      <w:start w:val="1"/>
      <w:numFmt w:val="lowerLetter"/>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34" w15:restartNumberingAfterBreak="0">
    <w:nsid w:val="3109613F"/>
    <w:multiLevelType w:val="hybridMultilevel"/>
    <w:tmpl w:val="E066384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32FC395D"/>
    <w:multiLevelType w:val="multilevel"/>
    <w:tmpl w:val="D8F60BA8"/>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6" w15:restartNumberingAfterBreak="0">
    <w:nsid w:val="355B2D77"/>
    <w:multiLevelType w:val="hybridMultilevel"/>
    <w:tmpl w:val="B8563498"/>
    <w:lvl w:ilvl="0" w:tplc="9FA031E4">
      <w:start w:val="1"/>
      <w:numFmt w:val="lowerLetter"/>
      <w:lvlText w:val="%1)"/>
      <w:lvlJc w:val="left"/>
      <w:pPr>
        <w:ind w:left="1287" w:hanging="360"/>
      </w:pPr>
      <w:rPr>
        <w:rFonts w:cs="Arial" w:hint="default"/>
      </w:rPr>
    </w:lvl>
    <w:lvl w:ilvl="1" w:tplc="0C0A0019" w:tentative="1">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37" w15:restartNumberingAfterBreak="0">
    <w:nsid w:val="391D5BCB"/>
    <w:multiLevelType w:val="hybridMultilevel"/>
    <w:tmpl w:val="9AAC51A8"/>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D">
      <w:start w:val="1"/>
      <w:numFmt w:val="bullet"/>
      <w:lvlText w:val=""/>
      <w:lvlJc w:val="left"/>
      <w:pPr>
        <w:ind w:left="3600" w:hanging="360"/>
      </w:pPr>
      <w:rPr>
        <w:rFonts w:ascii="Wingdings" w:hAnsi="Wingdings" w:hint="default"/>
      </w:rPr>
    </w:lvl>
    <w:lvl w:ilvl="5" w:tplc="400A0005">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8" w15:restartNumberingAfterBreak="0">
    <w:nsid w:val="3C0B23A4"/>
    <w:multiLevelType w:val="hybridMultilevel"/>
    <w:tmpl w:val="ED36AEFE"/>
    <w:lvl w:ilvl="0" w:tplc="400A000D">
      <w:start w:val="1"/>
      <w:numFmt w:val="bullet"/>
      <w:lvlText w:val=""/>
      <w:lvlJc w:val="left"/>
      <w:pPr>
        <w:ind w:left="360" w:hanging="360"/>
      </w:pPr>
      <w:rPr>
        <w:rFonts w:ascii="Wingdings" w:hAnsi="Wingdings"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39" w15:restartNumberingAfterBreak="0">
    <w:nsid w:val="3D273343"/>
    <w:multiLevelType w:val="hybridMultilevel"/>
    <w:tmpl w:val="77E2946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48AE0CEE"/>
    <w:multiLevelType w:val="multilevel"/>
    <w:tmpl w:val="CB1A60B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48D01261"/>
    <w:multiLevelType w:val="multilevel"/>
    <w:tmpl w:val="0D1C465E"/>
    <w:lvl w:ilvl="0">
      <w:start w:val="1"/>
      <w:numFmt w:val="decimal"/>
      <w:lvlText w:val="%1."/>
      <w:lvlJc w:val="left"/>
      <w:pPr>
        <w:ind w:left="720" w:hanging="360"/>
      </w:pPr>
      <w:rPr>
        <w:rFonts w:ascii="Georgia" w:hAnsi="Georgia" w:cs="Times New Roman"/>
        <w:b/>
        <w:sz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491453A1"/>
    <w:multiLevelType w:val="hybridMultilevel"/>
    <w:tmpl w:val="CC7C4D04"/>
    <w:lvl w:ilvl="0" w:tplc="0C0A0017">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43" w15:restartNumberingAfterBreak="0">
    <w:nsid w:val="4AAB3E05"/>
    <w:multiLevelType w:val="hybridMultilevel"/>
    <w:tmpl w:val="C4DE361A"/>
    <w:lvl w:ilvl="0" w:tplc="DF427946">
      <w:start w:val="1"/>
      <w:numFmt w:val="decimal"/>
      <w:lvlText w:val="%1."/>
      <w:lvlJc w:val="left"/>
      <w:pPr>
        <w:ind w:left="720" w:hanging="360"/>
      </w:pPr>
      <w:rPr>
        <w:rFonts w:hint="default"/>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4" w15:restartNumberingAfterBreak="0">
    <w:nsid w:val="4C2867D3"/>
    <w:multiLevelType w:val="hybridMultilevel"/>
    <w:tmpl w:val="5798C100"/>
    <w:lvl w:ilvl="0" w:tplc="F7BEC93A">
      <w:start w:val="1"/>
      <w:numFmt w:val="decimal"/>
      <w:lvlText w:val="%1."/>
      <w:lvlJc w:val="left"/>
      <w:pPr>
        <w:ind w:left="720" w:hanging="360"/>
      </w:pPr>
      <w:rPr>
        <w:rFonts w:ascii="Verdana" w:hAnsi="Verdana" w:cs="Times New Roman" w:hint="default"/>
        <w:color w:val="auto"/>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5" w15:restartNumberingAfterBreak="0">
    <w:nsid w:val="4C477781"/>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4EC64A05"/>
    <w:multiLevelType w:val="hybridMultilevel"/>
    <w:tmpl w:val="412A53F2"/>
    <w:lvl w:ilvl="0" w:tplc="5712A7D0">
      <w:start w:val="1"/>
      <w:numFmt w:val="lowerLetter"/>
      <w:lvlText w:val="%1)"/>
      <w:lvlJc w:val="left"/>
      <w:pPr>
        <w:ind w:left="1494" w:hanging="360"/>
      </w:pPr>
      <w:rPr>
        <w:rFonts w:hint="default"/>
      </w:rPr>
    </w:lvl>
    <w:lvl w:ilvl="1" w:tplc="400A0019" w:tentative="1">
      <w:start w:val="1"/>
      <w:numFmt w:val="lowerLetter"/>
      <w:lvlText w:val="%2."/>
      <w:lvlJc w:val="left"/>
      <w:pPr>
        <w:ind w:left="2214" w:hanging="360"/>
      </w:pPr>
    </w:lvl>
    <w:lvl w:ilvl="2" w:tplc="400A001B" w:tentative="1">
      <w:start w:val="1"/>
      <w:numFmt w:val="lowerRoman"/>
      <w:lvlText w:val="%3."/>
      <w:lvlJc w:val="right"/>
      <w:pPr>
        <w:ind w:left="2934" w:hanging="180"/>
      </w:pPr>
    </w:lvl>
    <w:lvl w:ilvl="3" w:tplc="400A000F" w:tentative="1">
      <w:start w:val="1"/>
      <w:numFmt w:val="decimal"/>
      <w:lvlText w:val="%4."/>
      <w:lvlJc w:val="left"/>
      <w:pPr>
        <w:ind w:left="3654" w:hanging="360"/>
      </w:pPr>
    </w:lvl>
    <w:lvl w:ilvl="4" w:tplc="400A0019" w:tentative="1">
      <w:start w:val="1"/>
      <w:numFmt w:val="lowerLetter"/>
      <w:lvlText w:val="%5."/>
      <w:lvlJc w:val="left"/>
      <w:pPr>
        <w:ind w:left="4374" w:hanging="360"/>
      </w:pPr>
    </w:lvl>
    <w:lvl w:ilvl="5" w:tplc="400A001B" w:tentative="1">
      <w:start w:val="1"/>
      <w:numFmt w:val="lowerRoman"/>
      <w:lvlText w:val="%6."/>
      <w:lvlJc w:val="right"/>
      <w:pPr>
        <w:ind w:left="5094" w:hanging="180"/>
      </w:pPr>
    </w:lvl>
    <w:lvl w:ilvl="6" w:tplc="400A000F" w:tentative="1">
      <w:start w:val="1"/>
      <w:numFmt w:val="decimal"/>
      <w:lvlText w:val="%7."/>
      <w:lvlJc w:val="left"/>
      <w:pPr>
        <w:ind w:left="5814" w:hanging="360"/>
      </w:pPr>
    </w:lvl>
    <w:lvl w:ilvl="7" w:tplc="400A0019" w:tentative="1">
      <w:start w:val="1"/>
      <w:numFmt w:val="lowerLetter"/>
      <w:lvlText w:val="%8."/>
      <w:lvlJc w:val="left"/>
      <w:pPr>
        <w:ind w:left="6534" w:hanging="360"/>
      </w:pPr>
    </w:lvl>
    <w:lvl w:ilvl="8" w:tplc="400A001B" w:tentative="1">
      <w:start w:val="1"/>
      <w:numFmt w:val="lowerRoman"/>
      <w:lvlText w:val="%9."/>
      <w:lvlJc w:val="right"/>
      <w:pPr>
        <w:ind w:left="7254" w:hanging="180"/>
      </w:pPr>
    </w:lvl>
  </w:abstractNum>
  <w:abstractNum w:abstractNumId="47" w15:restartNumberingAfterBreak="0">
    <w:nsid w:val="4F536171"/>
    <w:multiLevelType w:val="hybridMultilevel"/>
    <w:tmpl w:val="AC1ACF12"/>
    <w:lvl w:ilvl="0" w:tplc="8A8CA6E6">
      <w:start w:val="1"/>
      <w:numFmt w:val="lowerLetter"/>
      <w:lvlText w:val="%1)"/>
      <w:lvlJc w:val="left"/>
      <w:pPr>
        <w:ind w:left="1770" w:hanging="360"/>
      </w:pPr>
      <w:rPr>
        <w:rFonts w:cs="Arial" w:hint="default"/>
        <w:b w:val="0"/>
        <w:i w:val="0"/>
      </w:rPr>
    </w:lvl>
    <w:lvl w:ilvl="1" w:tplc="0C0A0019">
      <w:start w:val="1"/>
      <w:numFmt w:val="lowerLetter"/>
      <w:lvlText w:val="%2."/>
      <w:lvlJc w:val="left"/>
      <w:pPr>
        <w:ind w:left="2490" w:hanging="360"/>
      </w:pPr>
    </w:lvl>
    <w:lvl w:ilvl="2" w:tplc="0C0A001B" w:tentative="1">
      <w:start w:val="1"/>
      <w:numFmt w:val="lowerRoman"/>
      <w:lvlText w:val="%3."/>
      <w:lvlJc w:val="right"/>
      <w:pPr>
        <w:ind w:left="3210" w:hanging="180"/>
      </w:pPr>
    </w:lvl>
    <w:lvl w:ilvl="3" w:tplc="0C0A000F" w:tentative="1">
      <w:start w:val="1"/>
      <w:numFmt w:val="decimal"/>
      <w:lvlText w:val="%4."/>
      <w:lvlJc w:val="left"/>
      <w:pPr>
        <w:ind w:left="3930" w:hanging="360"/>
      </w:pPr>
    </w:lvl>
    <w:lvl w:ilvl="4" w:tplc="0C0A0019" w:tentative="1">
      <w:start w:val="1"/>
      <w:numFmt w:val="lowerLetter"/>
      <w:lvlText w:val="%5."/>
      <w:lvlJc w:val="left"/>
      <w:pPr>
        <w:ind w:left="4650" w:hanging="360"/>
      </w:pPr>
    </w:lvl>
    <w:lvl w:ilvl="5" w:tplc="0C0A001B" w:tentative="1">
      <w:start w:val="1"/>
      <w:numFmt w:val="lowerRoman"/>
      <w:lvlText w:val="%6."/>
      <w:lvlJc w:val="right"/>
      <w:pPr>
        <w:ind w:left="5370" w:hanging="180"/>
      </w:pPr>
    </w:lvl>
    <w:lvl w:ilvl="6" w:tplc="0C0A000F" w:tentative="1">
      <w:start w:val="1"/>
      <w:numFmt w:val="decimal"/>
      <w:lvlText w:val="%7."/>
      <w:lvlJc w:val="left"/>
      <w:pPr>
        <w:ind w:left="6090" w:hanging="360"/>
      </w:pPr>
    </w:lvl>
    <w:lvl w:ilvl="7" w:tplc="0C0A0019" w:tentative="1">
      <w:start w:val="1"/>
      <w:numFmt w:val="lowerLetter"/>
      <w:lvlText w:val="%8."/>
      <w:lvlJc w:val="left"/>
      <w:pPr>
        <w:ind w:left="6810" w:hanging="360"/>
      </w:pPr>
    </w:lvl>
    <w:lvl w:ilvl="8" w:tplc="0C0A001B" w:tentative="1">
      <w:start w:val="1"/>
      <w:numFmt w:val="lowerRoman"/>
      <w:lvlText w:val="%9."/>
      <w:lvlJc w:val="right"/>
      <w:pPr>
        <w:ind w:left="7530" w:hanging="180"/>
      </w:pPr>
    </w:lvl>
  </w:abstractNum>
  <w:abstractNum w:abstractNumId="48" w15:restartNumberingAfterBreak="0">
    <w:nsid w:val="4FD148F5"/>
    <w:multiLevelType w:val="hybridMultilevel"/>
    <w:tmpl w:val="5B5EB5B8"/>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9" w15:restartNumberingAfterBreak="0">
    <w:nsid w:val="5027342A"/>
    <w:multiLevelType w:val="hybridMultilevel"/>
    <w:tmpl w:val="B680F5FE"/>
    <w:lvl w:ilvl="0" w:tplc="0C0A0001">
      <w:start w:val="1"/>
      <w:numFmt w:val="bullet"/>
      <w:lvlText w:val=""/>
      <w:lvlJc w:val="left"/>
      <w:pPr>
        <w:ind w:left="786" w:hanging="360"/>
      </w:pPr>
      <w:rPr>
        <w:rFonts w:ascii="Symbol" w:hAnsi="Symbol" w:hint="default"/>
      </w:rPr>
    </w:lvl>
    <w:lvl w:ilvl="1" w:tplc="400A0003" w:tentative="1">
      <w:start w:val="1"/>
      <w:numFmt w:val="bullet"/>
      <w:lvlText w:val="o"/>
      <w:lvlJc w:val="left"/>
      <w:pPr>
        <w:ind w:left="1506" w:hanging="360"/>
      </w:pPr>
      <w:rPr>
        <w:rFonts w:ascii="Courier New" w:hAnsi="Courier New" w:cs="Courier New" w:hint="default"/>
      </w:rPr>
    </w:lvl>
    <w:lvl w:ilvl="2" w:tplc="400A0005" w:tentative="1">
      <w:start w:val="1"/>
      <w:numFmt w:val="bullet"/>
      <w:lvlText w:val=""/>
      <w:lvlJc w:val="left"/>
      <w:pPr>
        <w:ind w:left="2226" w:hanging="360"/>
      </w:pPr>
      <w:rPr>
        <w:rFonts w:ascii="Wingdings" w:hAnsi="Wingdings" w:hint="default"/>
      </w:rPr>
    </w:lvl>
    <w:lvl w:ilvl="3" w:tplc="400A0001" w:tentative="1">
      <w:start w:val="1"/>
      <w:numFmt w:val="bullet"/>
      <w:lvlText w:val=""/>
      <w:lvlJc w:val="left"/>
      <w:pPr>
        <w:ind w:left="2946" w:hanging="360"/>
      </w:pPr>
      <w:rPr>
        <w:rFonts w:ascii="Symbol" w:hAnsi="Symbol" w:hint="default"/>
      </w:rPr>
    </w:lvl>
    <w:lvl w:ilvl="4" w:tplc="400A0003" w:tentative="1">
      <w:start w:val="1"/>
      <w:numFmt w:val="bullet"/>
      <w:lvlText w:val="o"/>
      <w:lvlJc w:val="left"/>
      <w:pPr>
        <w:ind w:left="3666" w:hanging="360"/>
      </w:pPr>
      <w:rPr>
        <w:rFonts w:ascii="Courier New" w:hAnsi="Courier New" w:cs="Courier New" w:hint="default"/>
      </w:rPr>
    </w:lvl>
    <w:lvl w:ilvl="5" w:tplc="400A0005" w:tentative="1">
      <w:start w:val="1"/>
      <w:numFmt w:val="bullet"/>
      <w:lvlText w:val=""/>
      <w:lvlJc w:val="left"/>
      <w:pPr>
        <w:ind w:left="4386" w:hanging="360"/>
      </w:pPr>
      <w:rPr>
        <w:rFonts w:ascii="Wingdings" w:hAnsi="Wingdings" w:hint="default"/>
      </w:rPr>
    </w:lvl>
    <w:lvl w:ilvl="6" w:tplc="400A0001" w:tentative="1">
      <w:start w:val="1"/>
      <w:numFmt w:val="bullet"/>
      <w:lvlText w:val=""/>
      <w:lvlJc w:val="left"/>
      <w:pPr>
        <w:ind w:left="5106" w:hanging="360"/>
      </w:pPr>
      <w:rPr>
        <w:rFonts w:ascii="Symbol" w:hAnsi="Symbol" w:hint="default"/>
      </w:rPr>
    </w:lvl>
    <w:lvl w:ilvl="7" w:tplc="400A0003" w:tentative="1">
      <w:start w:val="1"/>
      <w:numFmt w:val="bullet"/>
      <w:lvlText w:val="o"/>
      <w:lvlJc w:val="left"/>
      <w:pPr>
        <w:ind w:left="5826" w:hanging="360"/>
      </w:pPr>
      <w:rPr>
        <w:rFonts w:ascii="Courier New" w:hAnsi="Courier New" w:cs="Courier New" w:hint="default"/>
      </w:rPr>
    </w:lvl>
    <w:lvl w:ilvl="8" w:tplc="400A0005" w:tentative="1">
      <w:start w:val="1"/>
      <w:numFmt w:val="bullet"/>
      <w:lvlText w:val=""/>
      <w:lvlJc w:val="left"/>
      <w:pPr>
        <w:ind w:left="6546" w:hanging="360"/>
      </w:pPr>
      <w:rPr>
        <w:rFonts w:ascii="Wingdings" w:hAnsi="Wingdings" w:hint="default"/>
      </w:rPr>
    </w:lvl>
  </w:abstractNum>
  <w:abstractNum w:abstractNumId="50" w15:restartNumberingAfterBreak="0">
    <w:nsid w:val="513A6D9E"/>
    <w:multiLevelType w:val="hybridMultilevel"/>
    <w:tmpl w:val="0A6E7512"/>
    <w:lvl w:ilvl="0" w:tplc="CCEAB9C4">
      <w:start w:val="1"/>
      <w:numFmt w:val="lowerLetter"/>
      <w:lvlText w:val="%1)"/>
      <w:lvlJc w:val="left"/>
      <w:pPr>
        <w:ind w:left="2171" w:hanging="360"/>
      </w:pPr>
      <w:rPr>
        <w:rFonts w:hint="default"/>
      </w:rPr>
    </w:lvl>
    <w:lvl w:ilvl="1" w:tplc="0C0A0019" w:tentative="1">
      <w:start w:val="1"/>
      <w:numFmt w:val="lowerLetter"/>
      <w:lvlText w:val="%2."/>
      <w:lvlJc w:val="left"/>
      <w:pPr>
        <w:ind w:left="2891" w:hanging="360"/>
      </w:pPr>
    </w:lvl>
    <w:lvl w:ilvl="2" w:tplc="0C0A001B" w:tentative="1">
      <w:start w:val="1"/>
      <w:numFmt w:val="lowerRoman"/>
      <w:lvlText w:val="%3."/>
      <w:lvlJc w:val="right"/>
      <w:pPr>
        <w:ind w:left="3611" w:hanging="180"/>
      </w:pPr>
    </w:lvl>
    <w:lvl w:ilvl="3" w:tplc="0C0A000F" w:tentative="1">
      <w:start w:val="1"/>
      <w:numFmt w:val="decimal"/>
      <w:lvlText w:val="%4."/>
      <w:lvlJc w:val="left"/>
      <w:pPr>
        <w:ind w:left="4331" w:hanging="360"/>
      </w:pPr>
    </w:lvl>
    <w:lvl w:ilvl="4" w:tplc="0C0A0019" w:tentative="1">
      <w:start w:val="1"/>
      <w:numFmt w:val="lowerLetter"/>
      <w:lvlText w:val="%5."/>
      <w:lvlJc w:val="left"/>
      <w:pPr>
        <w:ind w:left="5051" w:hanging="360"/>
      </w:pPr>
    </w:lvl>
    <w:lvl w:ilvl="5" w:tplc="0C0A001B" w:tentative="1">
      <w:start w:val="1"/>
      <w:numFmt w:val="lowerRoman"/>
      <w:lvlText w:val="%6."/>
      <w:lvlJc w:val="right"/>
      <w:pPr>
        <w:ind w:left="5771" w:hanging="180"/>
      </w:pPr>
    </w:lvl>
    <w:lvl w:ilvl="6" w:tplc="0C0A000F" w:tentative="1">
      <w:start w:val="1"/>
      <w:numFmt w:val="decimal"/>
      <w:lvlText w:val="%7."/>
      <w:lvlJc w:val="left"/>
      <w:pPr>
        <w:ind w:left="6491" w:hanging="360"/>
      </w:pPr>
    </w:lvl>
    <w:lvl w:ilvl="7" w:tplc="0C0A0019" w:tentative="1">
      <w:start w:val="1"/>
      <w:numFmt w:val="lowerLetter"/>
      <w:lvlText w:val="%8."/>
      <w:lvlJc w:val="left"/>
      <w:pPr>
        <w:ind w:left="7211" w:hanging="360"/>
      </w:pPr>
    </w:lvl>
    <w:lvl w:ilvl="8" w:tplc="0C0A001B" w:tentative="1">
      <w:start w:val="1"/>
      <w:numFmt w:val="lowerRoman"/>
      <w:lvlText w:val="%9."/>
      <w:lvlJc w:val="right"/>
      <w:pPr>
        <w:ind w:left="7931" w:hanging="180"/>
      </w:pPr>
    </w:lvl>
  </w:abstractNum>
  <w:abstractNum w:abstractNumId="51" w15:restartNumberingAfterBreak="0">
    <w:nsid w:val="54A057B0"/>
    <w:multiLevelType w:val="singleLevel"/>
    <w:tmpl w:val="755E058C"/>
    <w:lvl w:ilvl="0">
      <w:start w:val="1"/>
      <w:numFmt w:val="decimal"/>
      <w:lvlText w:val="%1."/>
      <w:lvlJc w:val="left"/>
      <w:pPr>
        <w:tabs>
          <w:tab w:val="num" w:pos="360"/>
        </w:tabs>
        <w:ind w:left="360" w:hanging="360"/>
      </w:pPr>
    </w:lvl>
  </w:abstractNum>
  <w:abstractNum w:abstractNumId="52" w15:restartNumberingAfterBreak="0">
    <w:nsid w:val="55F85967"/>
    <w:multiLevelType w:val="hybridMultilevel"/>
    <w:tmpl w:val="3D6E151E"/>
    <w:lvl w:ilvl="0" w:tplc="755E058C">
      <w:start w:val="1"/>
      <w:numFmt w:val="decimal"/>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53" w15:restartNumberingAfterBreak="0">
    <w:nsid w:val="5C2543BA"/>
    <w:multiLevelType w:val="multilevel"/>
    <w:tmpl w:val="0D1C465E"/>
    <w:lvl w:ilvl="0">
      <w:start w:val="1"/>
      <w:numFmt w:val="decimal"/>
      <w:lvlText w:val="%1."/>
      <w:lvlJc w:val="left"/>
      <w:pPr>
        <w:ind w:left="720" w:hanging="360"/>
      </w:pPr>
      <w:rPr>
        <w:rFonts w:ascii="Georgia" w:hAnsi="Georgia" w:cs="Times New Roman"/>
        <w:b/>
        <w:sz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5F65791E"/>
    <w:multiLevelType w:val="multilevel"/>
    <w:tmpl w:val="930A4F9E"/>
    <w:lvl w:ilvl="0">
      <w:start w:val="1"/>
      <w:numFmt w:val="bullet"/>
      <w:lvlText w:val=""/>
      <w:lvlJc w:val="left"/>
      <w:pPr>
        <w:ind w:left="1776" w:hanging="360"/>
      </w:pPr>
      <w:rPr>
        <w:rFonts w:ascii="Wingdings" w:hAnsi="Wingdings" w:cs="Wingdings" w:hint="default"/>
      </w:rPr>
    </w:lvl>
    <w:lvl w:ilvl="1">
      <w:start w:val="1"/>
      <w:numFmt w:val="bullet"/>
      <w:lvlText w:val="o"/>
      <w:lvlJc w:val="left"/>
      <w:pPr>
        <w:ind w:left="2496" w:hanging="360"/>
      </w:pPr>
      <w:rPr>
        <w:rFonts w:ascii="Courier New" w:hAnsi="Courier New" w:cs="Courier New" w:hint="default"/>
      </w:rPr>
    </w:lvl>
    <w:lvl w:ilvl="2">
      <w:start w:val="1"/>
      <w:numFmt w:val="bullet"/>
      <w:lvlText w:val=""/>
      <w:lvlJc w:val="left"/>
      <w:pPr>
        <w:ind w:left="3216" w:hanging="360"/>
      </w:pPr>
      <w:rPr>
        <w:rFonts w:ascii="Wingdings" w:hAnsi="Wingdings" w:cs="Wingdings" w:hint="default"/>
      </w:rPr>
    </w:lvl>
    <w:lvl w:ilvl="3">
      <w:start w:val="1"/>
      <w:numFmt w:val="bullet"/>
      <w:lvlText w:val=""/>
      <w:lvlJc w:val="left"/>
      <w:pPr>
        <w:ind w:left="3936" w:hanging="360"/>
      </w:pPr>
      <w:rPr>
        <w:rFonts w:ascii="Symbol" w:hAnsi="Symbol" w:cs="Symbol" w:hint="default"/>
      </w:rPr>
    </w:lvl>
    <w:lvl w:ilvl="4">
      <w:start w:val="1"/>
      <w:numFmt w:val="bullet"/>
      <w:lvlText w:val="o"/>
      <w:lvlJc w:val="left"/>
      <w:pPr>
        <w:ind w:left="4656" w:hanging="360"/>
      </w:pPr>
      <w:rPr>
        <w:rFonts w:ascii="Courier New" w:hAnsi="Courier New" w:cs="Courier New" w:hint="default"/>
      </w:rPr>
    </w:lvl>
    <w:lvl w:ilvl="5">
      <w:start w:val="1"/>
      <w:numFmt w:val="bullet"/>
      <w:lvlText w:val=""/>
      <w:lvlJc w:val="left"/>
      <w:pPr>
        <w:ind w:left="5376" w:hanging="360"/>
      </w:pPr>
      <w:rPr>
        <w:rFonts w:ascii="Wingdings" w:hAnsi="Wingdings" w:cs="Wingdings" w:hint="default"/>
      </w:rPr>
    </w:lvl>
    <w:lvl w:ilvl="6">
      <w:start w:val="1"/>
      <w:numFmt w:val="bullet"/>
      <w:lvlText w:val=""/>
      <w:lvlJc w:val="left"/>
      <w:pPr>
        <w:ind w:left="6096" w:hanging="360"/>
      </w:pPr>
      <w:rPr>
        <w:rFonts w:ascii="Symbol" w:hAnsi="Symbol" w:cs="Symbol" w:hint="default"/>
      </w:rPr>
    </w:lvl>
    <w:lvl w:ilvl="7">
      <w:start w:val="1"/>
      <w:numFmt w:val="bullet"/>
      <w:lvlText w:val="o"/>
      <w:lvlJc w:val="left"/>
      <w:pPr>
        <w:ind w:left="6816" w:hanging="360"/>
      </w:pPr>
      <w:rPr>
        <w:rFonts w:ascii="Courier New" w:hAnsi="Courier New" w:cs="Courier New" w:hint="default"/>
      </w:rPr>
    </w:lvl>
    <w:lvl w:ilvl="8">
      <w:start w:val="1"/>
      <w:numFmt w:val="bullet"/>
      <w:lvlText w:val=""/>
      <w:lvlJc w:val="left"/>
      <w:pPr>
        <w:ind w:left="7536" w:hanging="360"/>
      </w:pPr>
      <w:rPr>
        <w:rFonts w:ascii="Wingdings" w:hAnsi="Wingdings" w:cs="Wingdings" w:hint="default"/>
      </w:rPr>
    </w:lvl>
  </w:abstractNum>
  <w:abstractNum w:abstractNumId="55" w15:restartNumberingAfterBreak="0">
    <w:nsid w:val="5FE81556"/>
    <w:multiLevelType w:val="hybridMultilevel"/>
    <w:tmpl w:val="418E446E"/>
    <w:lvl w:ilvl="0" w:tplc="F84C43E6">
      <w:start w:val="1"/>
      <w:numFmt w:val="decimal"/>
      <w:lvlText w:val="%1."/>
      <w:lvlJc w:val="left"/>
      <w:pPr>
        <w:ind w:left="720" w:hanging="360"/>
      </w:pPr>
      <w:rPr>
        <w:rFonts w:hint="default"/>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6" w15:restartNumberingAfterBreak="0">
    <w:nsid w:val="63FA2F7B"/>
    <w:multiLevelType w:val="multilevel"/>
    <w:tmpl w:val="97648170"/>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649F6E98"/>
    <w:multiLevelType w:val="multilevel"/>
    <w:tmpl w:val="B68EEF20"/>
    <w:lvl w:ilvl="0">
      <w:start w:val="1"/>
      <w:numFmt w:val="decimal"/>
      <w:lvlText w:val="%1."/>
      <w:lvlJc w:val="left"/>
      <w:pPr>
        <w:tabs>
          <w:tab w:val="num" w:pos="360"/>
        </w:tabs>
        <w:ind w:left="360" w:hanging="360"/>
      </w:pPr>
    </w:lvl>
    <w:lvl w:ilvl="1">
      <w:start w:val="1"/>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080"/>
        </w:tabs>
        <w:ind w:left="1080" w:hanging="108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58" w15:restartNumberingAfterBreak="0">
    <w:nsid w:val="64C34D98"/>
    <w:multiLevelType w:val="multilevel"/>
    <w:tmpl w:val="0D1C465E"/>
    <w:lvl w:ilvl="0">
      <w:start w:val="1"/>
      <w:numFmt w:val="decimal"/>
      <w:lvlText w:val="%1."/>
      <w:lvlJc w:val="left"/>
      <w:pPr>
        <w:ind w:left="720" w:hanging="360"/>
      </w:pPr>
      <w:rPr>
        <w:rFonts w:ascii="Georgia" w:hAnsi="Georgia" w:cs="Times New Roman"/>
        <w:b/>
        <w:sz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6607749D"/>
    <w:multiLevelType w:val="hybridMultilevel"/>
    <w:tmpl w:val="0AD4A27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0" w15:restartNumberingAfterBreak="0">
    <w:nsid w:val="66837F44"/>
    <w:multiLevelType w:val="hybridMultilevel"/>
    <w:tmpl w:val="0276C416"/>
    <w:lvl w:ilvl="0" w:tplc="1D22F19E">
      <w:start w:val="1"/>
      <w:numFmt w:val="decimal"/>
      <w:lvlText w:val="%1."/>
      <w:lvlJc w:val="left"/>
      <w:pPr>
        <w:tabs>
          <w:tab w:val="num" w:pos="360"/>
        </w:tabs>
        <w:ind w:left="360" w:hanging="360"/>
      </w:pPr>
      <w:rPr>
        <w:b/>
      </w:rPr>
    </w:lvl>
    <w:lvl w:ilvl="1" w:tplc="0C0A0019" w:tentative="1">
      <w:start w:val="1"/>
      <w:numFmt w:val="lowerLetter"/>
      <w:lvlText w:val="%2."/>
      <w:lvlJc w:val="left"/>
      <w:pPr>
        <w:tabs>
          <w:tab w:val="num" w:pos="360"/>
        </w:tabs>
        <w:ind w:left="360" w:hanging="360"/>
      </w:pPr>
    </w:lvl>
    <w:lvl w:ilvl="2" w:tplc="0C0A001B" w:tentative="1">
      <w:start w:val="1"/>
      <w:numFmt w:val="lowerRoman"/>
      <w:lvlText w:val="%3."/>
      <w:lvlJc w:val="right"/>
      <w:pPr>
        <w:tabs>
          <w:tab w:val="num" w:pos="1080"/>
        </w:tabs>
        <w:ind w:left="1080" w:hanging="180"/>
      </w:pPr>
    </w:lvl>
    <w:lvl w:ilvl="3" w:tplc="0C0A000F" w:tentative="1">
      <w:start w:val="1"/>
      <w:numFmt w:val="decimal"/>
      <w:lvlText w:val="%4."/>
      <w:lvlJc w:val="left"/>
      <w:pPr>
        <w:tabs>
          <w:tab w:val="num" w:pos="1800"/>
        </w:tabs>
        <w:ind w:left="1800" w:hanging="360"/>
      </w:pPr>
    </w:lvl>
    <w:lvl w:ilvl="4" w:tplc="0C0A0019" w:tentative="1">
      <w:start w:val="1"/>
      <w:numFmt w:val="lowerLetter"/>
      <w:lvlText w:val="%5."/>
      <w:lvlJc w:val="left"/>
      <w:pPr>
        <w:tabs>
          <w:tab w:val="num" w:pos="2520"/>
        </w:tabs>
        <w:ind w:left="2520" w:hanging="360"/>
      </w:pPr>
    </w:lvl>
    <w:lvl w:ilvl="5" w:tplc="0C0A001B" w:tentative="1">
      <w:start w:val="1"/>
      <w:numFmt w:val="lowerRoman"/>
      <w:lvlText w:val="%6."/>
      <w:lvlJc w:val="right"/>
      <w:pPr>
        <w:tabs>
          <w:tab w:val="num" w:pos="3240"/>
        </w:tabs>
        <w:ind w:left="3240" w:hanging="180"/>
      </w:pPr>
    </w:lvl>
    <w:lvl w:ilvl="6" w:tplc="0C0A000F" w:tentative="1">
      <w:start w:val="1"/>
      <w:numFmt w:val="decimal"/>
      <w:lvlText w:val="%7."/>
      <w:lvlJc w:val="left"/>
      <w:pPr>
        <w:tabs>
          <w:tab w:val="num" w:pos="3960"/>
        </w:tabs>
        <w:ind w:left="3960" w:hanging="360"/>
      </w:pPr>
    </w:lvl>
    <w:lvl w:ilvl="7" w:tplc="0C0A0019" w:tentative="1">
      <w:start w:val="1"/>
      <w:numFmt w:val="lowerLetter"/>
      <w:lvlText w:val="%8."/>
      <w:lvlJc w:val="left"/>
      <w:pPr>
        <w:tabs>
          <w:tab w:val="num" w:pos="4680"/>
        </w:tabs>
        <w:ind w:left="4680" w:hanging="360"/>
      </w:pPr>
    </w:lvl>
    <w:lvl w:ilvl="8" w:tplc="0C0A001B" w:tentative="1">
      <w:start w:val="1"/>
      <w:numFmt w:val="lowerRoman"/>
      <w:lvlText w:val="%9."/>
      <w:lvlJc w:val="right"/>
      <w:pPr>
        <w:tabs>
          <w:tab w:val="num" w:pos="5400"/>
        </w:tabs>
        <w:ind w:left="5400" w:hanging="180"/>
      </w:pPr>
    </w:lvl>
  </w:abstractNum>
  <w:abstractNum w:abstractNumId="61" w15:restartNumberingAfterBreak="0">
    <w:nsid w:val="676720BC"/>
    <w:multiLevelType w:val="hybridMultilevel"/>
    <w:tmpl w:val="39AAABDC"/>
    <w:lvl w:ilvl="0" w:tplc="9BACBE82">
      <w:start w:val="1"/>
      <w:numFmt w:val="upperRoman"/>
      <w:lvlText w:val="%1."/>
      <w:lvlJc w:val="right"/>
      <w:pPr>
        <w:ind w:left="360" w:hanging="360"/>
      </w:pPr>
      <w:rPr>
        <w:color w:val="FFFF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7CF4888"/>
    <w:multiLevelType w:val="hybridMultilevel"/>
    <w:tmpl w:val="60D2B736"/>
    <w:lvl w:ilvl="0" w:tplc="4918A268">
      <w:start w:val="1"/>
      <w:numFmt w:val="lowerLetter"/>
      <w:lvlText w:val="%1)"/>
      <w:lvlJc w:val="left"/>
      <w:pPr>
        <w:ind w:left="1440" w:hanging="360"/>
      </w:pPr>
      <w:rPr>
        <w:b/>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63" w15:restartNumberingAfterBreak="0">
    <w:nsid w:val="6AEE756F"/>
    <w:multiLevelType w:val="hybridMultilevel"/>
    <w:tmpl w:val="E9667486"/>
    <w:lvl w:ilvl="0" w:tplc="A0F68D42">
      <w:start w:val="1"/>
      <w:numFmt w:val="decimal"/>
      <w:lvlText w:val="%1."/>
      <w:lvlJc w:val="left"/>
      <w:pPr>
        <w:ind w:left="720" w:hanging="360"/>
      </w:pPr>
      <w:rPr>
        <w:rFonts w:hint="default"/>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4" w15:restartNumberingAfterBreak="0">
    <w:nsid w:val="702B73F5"/>
    <w:multiLevelType w:val="hybridMultilevel"/>
    <w:tmpl w:val="BAE8EE1E"/>
    <w:lvl w:ilvl="0" w:tplc="400A0005">
      <w:start w:val="1"/>
      <w:numFmt w:val="bullet"/>
      <w:lvlText w:val=""/>
      <w:lvlJc w:val="left"/>
      <w:pPr>
        <w:ind w:left="720" w:hanging="360"/>
      </w:pPr>
      <w:rPr>
        <w:rFonts w:ascii="Wingdings" w:hAnsi="Wingding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5" w15:restartNumberingAfterBreak="0">
    <w:nsid w:val="705072CF"/>
    <w:multiLevelType w:val="hybridMultilevel"/>
    <w:tmpl w:val="A826469C"/>
    <w:lvl w:ilvl="0" w:tplc="6DBAFD36">
      <w:start w:val="1"/>
      <w:numFmt w:val="lowerLetter"/>
      <w:lvlText w:val="%1)"/>
      <w:lvlJc w:val="left"/>
      <w:pPr>
        <w:ind w:left="927" w:hanging="360"/>
      </w:pPr>
      <w:rPr>
        <w:rFonts w:hint="default"/>
      </w:rPr>
    </w:lvl>
    <w:lvl w:ilvl="1" w:tplc="400A0019" w:tentative="1">
      <w:start w:val="1"/>
      <w:numFmt w:val="lowerLetter"/>
      <w:lvlText w:val="%2."/>
      <w:lvlJc w:val="left"/>
      <w:pPr>
        <w:ind w:left="1647" w:hanging="360"/>
      </w:pPr>
    </w:lvl>
    <w:lvl w:ilvl="2" w:tplc="400A001B" w:tentative="1">
      <w:start w:val="1"/>
      <w:numFmt w:val="lowerRoman"/>
      <w:lvlText w:val="%3."/>
      <w:lvlJc w:val="right"/>
      <w:pPr>
        <w:ind w:left="2367" w:hanging="180"/>
      </w:pPr>
    </w:lvl>
    <w:lvl w:ilvl="3" w:tplc="400A000F" w:tentative="1">
      <w:start w:val="1"/>
      <w:numFmt w:val="decimal"/>
      <w:lvlText w:val="%4."/>
      <w:lvlJc w:val="left"/>
      <w:pPr>
        <w:ind w:left="3087" w:hanging="360"/>
      </w:pPr>
    </w:lvl>
    <w:lvl w:ilvl="4" w:tplc="400A0019" w:tentative="1">
      <w:start w:val="1"/>
      <w:numFmt w:val="lowerLetter"/>
      <w:lvlText w:val="%5."/>
      <w:lvlJc w:val="left"/>
      <w:pPr>
        <w:ind w:left="3807" w:hanging="360"/>
      </w:pPr>
    </w:lvl>
    <w:lvl w:ilvl="5" w:tplc="400A001B" w:tentative="1">
      <w:start w:val="1"/>
      <w:numFmt w:val="lowerRoman"/>
      <w:lvlText w:val="%6."/>
      <w:lvlJc w:val="right"/>
      <w:pPr>
        <w:ind w:left="4527" w:hanging="180"/>
      </w:pPr>
    </w:lvl>
    <w:lvl w:ilvl="6" w:tplc="400A000F" w:tentative="1">
      <w:start w:val="1"/>
      <w:numFmt w:val="decimal"/>
      <w:lvlText w:val="%7."/>
      <w:lvlJc w:val="left"/>
      <w:pPr>
        <w:ind w:left="5247" w:hanging="360"/>
      </w:pPr>
    </w:lvl>
    <w:lvl w:ilvl="7" w:tplc="400A0019" w:tentative="1">
      <w:start w:val="1"/>
      <w:numFmt w:val="lowerLetter"/>
      <w:lvlText w:val="%8."/>
      <w:lvlJc w:val="left"/>
      <w:pPr>
        <w:ind w:left="5967" w:hanging="360"/>
      </w:pPr>
    </w:lvl>
    <w:lvl w:ilvl="8" w:tplc="400A001B" w:tentative="1">
      <w:start w:val="1"/>
      <w:numFmt w:val="lowerRoman"/>
      <w:lvlText w:val="%9."/>
      <w:lvlJc w:val="right"/>
      <w:pPr>
        <w:ind w:left="6687" w:hanging="180"/>
      </w:pPr>
    </w:lvl>
  </w:abstractNum>
  <w:abstractNum w:abstractNumId="66" w15:restartNumberingAfterBreak="0">
    <w:nsid w:val="71B62ADD"/>
    <w:multiLevelType w:val="hybridMultilevel"/>
    <w:tmpl w:val="4000A21A"/>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7" w15:restartNumberingAfterBreak="0">
    <w:nsid w:val="72673C74"/>
    <w:multiLevelType w:val="hybridMultilevel"/>
    <w:tmpl w:val="DE224280"/>
    <w:lvl w:ilvl="0" w:tplc="400A0005">
      <w:start w:val="1"/>
      <w:numFmt w:val="bullet"/>
      <w:lvlText w:val=""/>
      <w:lvlJc w:val="left"/>
      <w:pPr>
        <w:ind w:left="360" w:hanging="360"/>
      </w:pPr>
      <w:rPr>
        <w:rFonts w:ascii="Wingdings" w:hAnsi="Wingdings"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68" w15:restartNumberingAfterBreak="0">
    <w:nsid w:val="79075D39"/>
    <w:multiLevelType w:val="multilevel"/>
    <w:tmpl w:val="22B612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7B611654"/>
    <w:multiLevelType w:val="hybridMultilevel"/>
    <w:tmpl w:val="9472832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EE901CC"/>
    <w:multiLevelType w:val="hybridMultilevel"/>
    <w:tmpl w:val="79B45074"/>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5">
      <w:start w:val="1"/>
      <w:numFmt w:val="bullet"/>
      <w:lvlText w:val=""/>
      <w:lvlJc w:val="left"/>
      <w:pPr>
        <w:ind w:left="3600" w:hanging="360"/>
      </w:pPr>
      <w:rPr>
        <w:rFonts w:ascii="Wingdings" w:hAnsi="Wingdings" w:hint="default"/>
      </w:rPr>
    </w:lvl>
    <w:lvl w:ilvl="5" w:tplc="400A0005">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1" w15:restartNumberingAfterBreak="0">
    <w:nsid w:val="7F5D5C5F"/>
    <w:multiLevelType w:val="multilevel"/>
    <w:tmpl w:val="FE2EDD62"/>
    <w:lvl w:ilvl="0">
      <w:start w:val="1"/>
      <w:numFmt w:val="decimal"/>
      <w:lvlText w:val="%1."/>
      <w:lvlJc w:val="left"/>
      <w:pPr>
        <w:tabs>
          <w:tab w:val="num" w:pos="357"/>
        </w:tabs>
        <w:ind w:left="340" w:hanging="340"/>
      </w:pPr>
      <w:rPr>
        <w:rFonts w:hint="default"/>
        <w:b/>
      </w:rPr>
    </w:lvl>
    <w:lvl w:ilvl="1">
      <w:start w:val="1"/>
      <w:numFmt w:val="bullet"/>
      <w:lvlText w:val=""/>
      <w:lvlJc w:val="left"/>
      <w:pPr>
        <w:tabs>
          <w:tab w:val="num" w:pos="1440"/>
        </w:tabs>
        <w:ind w:left="1440" w:hanging="360"/>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9"/>
  </w:num>
  <w:num w:numId="2">
    <w:abstractNumId w:val="18"/>
  </w:num>
  <w:num w:numId="3">
    <w:abstractNumId w:val="51"/>
    <w:lvlOverride w:ilvl="0">
      <w:startOverride w:val="1"/>
    </w:lvlOverride>
  </w:num>
  <w:num w:numId="4">
    <w:abstractNumId w:val="8"/>
  </w:num>
  <w:num w:numId="5">
    <w:abstractNumId w:val="36"/>
  </w:num>
  <w:num w:numId="6">
    <w:abstractNumId w:val="65"/>
  </w:num>
  <w:num w:numId="7">
    <w:abstractNumId w:val="60"/>
  </w:num>
  <w:num w:numId="8">
    <w:abstractNumId w:val="26"/>
  </w:num>
  <w:num w:numId="9">
    <w:abstractNumId w:val="45"/>
  </w:num>
  <w:num w:numId="10">
    <w:abstractNumId w:val="27"/>
  </w:num>
  <w:num w:numId="11">
    <w:abstractNumId w:val="12"/>
  </w:num>
  <w:num w:numId="12">
    <w:abstractNumId w:val="33"/>
  </w:num>
  <w:num w:numId="13">
    <w:abstractNumId w:val="25"/>
  </w:num>
  <w:num w:numId="14">
    <w:abstractNumId w:val="34"/>
  </w:num>
  <w:num w:numId="15">
    <w:abstractNumId w:val="31"/>
  </w:num>
  <w:num w:numId="16">
    <w:abstractNumId w:val="6"/>
  </w:num>
  <w:num w:numId="17">
    <w:abstractNumId w:val="59"/>
  </w:num>
  <w:num w:numId="18">
    <w:abstractNumId w:val="39"/>
  </w:num>
  <w:num w:numId="19">
    <w:abstractNumId w:val="7"/>
  </w:num>
  <w:num w:numId="20">
    <w:abstractNumId w:val="2"/>
  </w:num>
  <w:num w:numId="21">
    <w:abstractNumId w:val="42"/>
  </w:num>
  <w:num w:numId="22">
    <w:abstractNumId w:val="62"/>
  </w:num>
  <w:num w:numId="23">
    <w:abstractNumId w:val="32"/>
  </w:num>
  <w:num w:numId="24">
    <w:abstractNumId w:val="46"/>
  </w:num>
  <w:num w:numId="25">
    <w:abstractNumId w:val="9"/>
  </w:num>
  <w:num w:numId="26">
    <w:abstractNumId w:val="50"/>
  </w:num>
  <w:num w:numId="27">
    <w:abstractNumId w:val="4"/>
  </w:num>
  <w:num w:numId="28">
    <w:abstractNumId w:val="10"/>
  </w:num>
  <w:num w:numId="29">
    <w:abstractNumId w:val="55"/>
  </w:num>
  <w:num w:numId="30">
    <w:abstractNumId w:val="43"/>
  </w:num>
  <w:num w:numId="31">
    <w:abstractNumId w:val="63"/>
  </w:num>
  <w:num w:numId="32">
    <w:abstractNumId w:val="71"/>
  </w:num>
  <w:num w:numId="33">
    <w:abstractNumId w:val="23"/>
  </w:num>
  <w:num w:numId="34">
    <w:abstractNumId w:val="47"/>
  </w:num>
  <w:num w:numId="3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num>
  <w:num w:numId="37">
    <w:abstractNumId w:val="67"/>
  </w:num>
  <w:num w:numId="38">
    <w:abstractNumId w:val="0"/>
  </w:num>
  <w:num w:numId="39">
    <w:abstractNumId w:val="52"/>
  </w:num>
  <w:num w:numId="40">
    <w:abstractNumId w:val="61"/>
  </w:num>
  <w:num w:numId="41">
    <w:abstractNumId w:val="69"/>
  </w:num>
  <w:num w:numId="42">
    <w:abstractNumId w:val="19"/>
  </w:num>
  <w:num w:numId="43">
    <w:abstractNumId w:val="3"/>
  </w:num>
  <w:num w:numId="44">
    <w:abstractNumId w:val="49"/>
  </w:num>
  <w:num w:numId="45">
    <w:abstractNumId w:val="16"/>
  </w:num>
  <w:num w:numId="46">
    <w:abstractNumId w:val="13"/>
  </w:num>
  <w:num w:numId="47">
    <w:abstractNumId w:val="38"/>
  </w:num>
  <w:num w:numId="48">
    <w:abstractNumId w:val="66"/>
  </w:num>
  <w:num w:numId="49">
    <w:abstractNumId w:val="48"/>
  </w:num>
  <w:num w:numId="50">
    <w:abstractNumId w:val="64"/>
  </w:num>
  <w:num w:numId="51">
    <w:abstractNumId w:val="54"/>
  </w:num>
  <w:num w:numId="52">
    <w:abstractNumId w:val="30"/>
  </w:num>
  <w:num w:numId="53">
    <w:abstractNumId w:val="40"/>
  </w:num>
  <w:num w:numId="54">
    <w:abstractNumId w:val="20"/>
  </w:num>
  <w:num w:numId="55">
    <w:abstractNumId w:val="15"/>
  </w:num>
  <w:num w:numId="56">
    <w:abstractNumId w:val="56"/>
  </w:num>
  <w:num w:numId="57">
    <w:abstractNumId w:val="70"/>
  </w:num>
  <w:num w:numId="58">
    <w:abstractNumId w:val="37"/>
  </w:num>
  <w:num w:numId="59">
    <w:abstractNumId w:val="14"/>
  </w:num>
  <w:num w:numId="60">
    <w:abstractNumId w:val="35"/>
  </w:num>
  <w:num w:numId="61">
    <w:abstractNumId w:val="24"/>
  </w:num>
  <w:num w:numId="62">
    <w:abstractNumId w:val="68"/>
  </w:num>
  <w:num w:numId="63">
    <w:abstractNumId w:val="11"/>
  </w:num>
  <w:num w:numId="64">
    <w:abstractNumId w:val="21"/>
  </w:num>
  <w:num w:numId="65">
    <w:abstractNumId w:val="58"/>
  </w:num>
  <w:num w:numId="66">
    <w:abstractNumId w:val="28"/>
  </w:num>
  <w:num w:numId="67">
    <w:abstractNumId w:val="5"/>
  </w:num>
  <w:num w:numId="68">
    <w:abstractNumId w:val="1"/>
  </w:num>
  <w:num w:numId="69">
    <w:abstractNumId w:val="44"/>
  </w:num>
  <w:num w:numId="70">
    <w:abstractNumId w:val="53"/>
  </w:num>
  <w:num w:numId="71">
    <w:abstractNumId w:val="41"/>
  </w:num>
  <w:num w:numId="72">
    <w:abstractNumId w:val="22"/>
  </w:num>
  <w:numIdMacAtCleanup w:val="7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riselda">
    <w15:presenceInfo w15:providerId="None" w15:userId="Grisel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18C"/>
    <w:rsid w:val="00000FB6"/>
    <w:rsid w:val="00001829"/>
    <w:rsid w:val="000018AD"/>
    <w:rsid w:val="00002C3D"/>
    <w:rsid w:val="00002E12"/>
    <w:rsid w:val="00003934"/>
    <w:rsid w:val="00004688"/>
    <w:rsid w:val="00004868"/>
    <w:rsid w:val="00004E0B"/>
    <w:rsid w:val="0000570D"/>
    <w:rsid w:val="00005BC9"/>
    <w:rsid w:val="00005FAD"/>
    <w:rsid w:val="0000698E"/>
    <w:rsid w:val="00006E75"/>
    <w:rsid w:val="00007063"/>
    <w:rsid w:val="00007EC8"/>
    <w:rsid w:val="000108D1"/>
    <w:rsid w:val="000109B7"/>
    <w:rsid w:val="0001140D"/>
    <w:rsid w:val="00011960"/>
    <w:rsid w:val="000120A1"/>
    <w:rsid w:val="00012D2B"/>
    <w:rsid w:val="00013C72"/>
    <w:rsid w:val="000141DB"/>
    <w:rsid w:val="00014C89"/>
    <w:rsid w:val="0001531E"/>
    <w:rsid w:val="0001569A"/>
    <w:rsid w:val="00015851"/>
    <w:rsid w:val="00015F4C"/>
    <w:rsid w:val="000165B5"/>
    <w:rsid w:val="000166EC"/>
    <w:rsid w:val="00016A28"/>
    <w:rsid w:val="00016B34"/>
    <w:rsid w:val="00017337"/>
    <w:rsid w:val="00017453"/>
    <w:rsid w:val="000177CB"/>
    <w:rsid w:val="00021283"/>
    <w:rsid w:val="000212A1"/>
    <w:rsid w:val="00022549"/>
    <w:rsid w:val="00022755"/>
    <w:rsid w:val="00022D4F"/>
    <w:rsid w:val="0002363C"/>
    <w:rsid w:val="00023A3D"/>
    <w:rsid w:val="00023AC5"/>
    <w:rsid w:val="000248BE"/>
    <w:rsid w:val="00025059"/>
    <w:rsid w:val="00027ECC"/>
    <w:rsid w:val="000303D4"/>
    <w:rsid w:val="000305FC"/>
    <w:rsid w:val="00030A8E"/>
    <w:rsid w:val="00030D10"/>
    <w:rsid w:val="000314B3"/>
    <w:rsid w:val="00031FA0"/>
    <w:rsid w:val="00032F21"/>
    <w:rsid w:val="00033390"/>
    <w:rsid w:val="00034C73"/>
    <w:rsid w:val="000358A3"/>
    <w:rsid w:val="00035A88"/>
    <w:rsid w:val="00036C0E"/>
    <w:rsid w:val="00037725"/>
    <w:rsid w:val="00040CD1"/>
    <w:rsid w:val="00041174"/>
    <w:rsid w:val="000433D3"/>
    <w:rsid w:val="00043DFE"/>
    <w:rsid w:val="00044198"/>
    <w:rsid w:val="000446D3"/>
    <w:rsid w:val="00044783"/>
    <w:rsid w:val="00045BD1"/>
    <w:rsid w:val="00047EB2"/>
    <w:rsid w:val="00050964"/>
    <w:rsid w:val="000522AD"/>
    <w:rsid w:val="0005252C"/>
    <w:rsid w:val="00053AA4"/>
    <w:rsid w:val="00054D2A"/>
    <w:rsid w:val="00054E89"/>
    <w:rsid w:val="000551B3"/>
    <w:rsid w:val="00055222"/>
    <w:rsid w:val="000565BC"/>
    <w:rsid w:val="00057BEC"/>
    <w:rsid w:val="00057E4C"/>
    <w:rsid w:val="000612D7"/>
    <w:rsid w:val="00061334"/>
    <w:rsid w:val="000613E4"/>
    <w:rsid w:val="00062163"/>
    <w:rsid w:val="00062504"/>
    <w:rsid w:val="00062DE2"/>
    <w:rsid w:val="000643F8"/>
    <w:rsid w:val="00064517"/>
    <w:rsid w:val="000663DF"/>
    <w:rsid w:val="00066BB8"/>
    <w:rsid w:val="0006762C"/>
    <w:rsid w:val="000706EF"/>
    <w:rsid w:val="000709D3"/>
    <w:rsid w:val="00071060"/>
    <w:rsid w:val="00071B23"/>
    <w:rsid w:val="0007271A"/>
    <w:rsid w:val="000730BF"/>
    <w:rsid w:val="00073686"/>
    <w:rsid w:val="00074E8D"/>
    <w:rsid w:val="000754AE"/>
    <w:rsid w:val="000767D9"/>
    <w:rsid w:val="00076FFA"/>
    <w:rsid w:val="000770F9"/>
    <w:rsid w:val="00077670"/>
    <w:rsid w:val="00077B99"/>
    <w:rsid w:val="00077BE0"/>
    <w:rsid w:val="000806D2"/>
    <w:rsid w:val="000806F0"/>
    <w:rsid w:val="000816E4"/>
    <w:rsid w:val="00082FD9"/>
    <w:rsid w:val="00084394"/>
    <w:rsid w:val="00085170"/>
    <w:rsid w:val="00085474"/>
    <w:rsid w:val="000854D9"/>
    <w:rsid w:val="000854E3"/>
    <w:rsid w:val="000857F3"/>
    <w:rsid w:val="00085BCF"/>
    <w:rsid w:val="00086459"/>
    <w:rsid w:val="000868D4"/>
    <w:rsid w:val="00087727"/>
    <w:rsid w:val="0008775D"/>
    <w:rsid w:val="00090B98"/>
    <w:rsid w:val="00090BBD"/>
    <w:rsid w:val="00090CEE"/>
    <w:rsid w:val="00093FA8"/>
    <w:rsid w:val="00094674"/>
    <w:rsid w:val="000948C2"/>
    <w:rsid w:val="000953DB"/>
    <w:rsid w:val="0009550E"/>
    <w:rsid w:val="00095ECE"/>
    <w:rsid w:val="000960B9"/>
    <w:rsid w:val="00097300"/>
    <w:rsid w:val="00097814"/>
    <w:rsid w:val="000A03C1"/>
    <w:rsid w:val="000A0563"/>
    <w:rsid w:val="000A1C3F"/>
    <w:rsid w:val="000A2697"/>
    <w:rsid w:val="000A2749"/>
    <w:rsid w:val="000A2B05"/>
    <w:rsid w:val="000A363E"/>
    <w:rsid w:val="000A3C58"/>
    <w:rsid w:val="000A4281"/>
    <w:rsid w:val="000A7DBC"/>
    <w:rsid w:val="000B02B7"/>
    <w:rsid w:val="000B1300"/>
    <w:rsid w:val="000B13B7"/>
    <w:rsid w:val="000B35BB"/>
    <w:rsid w:val="000B3F5F"/>
    <w:rsid w:val="000B4EC9"/>
    <w:rsid w:val="000B5EF3"/>
    <w:rsid w:val="000B5FED"/>
    <w:rsid w:val="000C1399"/>
    <w:rsid w:val="000C22CE"/>
    <w:rsid w:val="000C2E34"/>
    <w:rsid w:val="000C3566"/>
    <w:rsid w:val="000C3B9E"/>
    <w:rsid w:val="000C465F"/>
    <w:rsid w:val="000C67BA"/>
    <w:rsid w:val="000C7F0A"/>
    <w:rsid w:val="000D0DE4"/>
    <w:rsid w:val="000D204B"/>
    <w:rsid w:val="000D2D1D"/>
    <w:rsid w:val="000D3331"/>
    <w:rsid w:val="000D3461"/>
    <w:rsid w:val="000D4B5D"/>
    <w:rsid w:val="000D5ABB"/>
    <w:rsid w:val="000D64D6"/>
    <w:rsid w:val="000D6917"/>
    <w:rsid w:val="000D737A"/>
    <w:rsid w:val="000E093D"/>
    <w:rsid w:val="000E1781"/>
    <w:rsid w:val="000E2730"/>
    <w:rsid w:val="000E34D7"/>
    <w:rsid w:val="000E3DBD"/>
    <w:rsid w:val="000E4B22"/>
    <w:rsid w:val="000E5C3A"/>
    <w:rsid w:val="000E605B"/>
    <w:rsid w:val="000E6CAF"/>
    <w:rsid w:val="000E7788"/>
    <w:rsid w:val="000F02A4"/>
    <w:rsid w:val="000F06C1"/>
    <w:rsid w:val="000F0923"/>
    <w:rsid w:val="000F0FB9"/>
    <w:rsid w:val="000F3036"/>
    <w:rsid w:val="000F3D8A"/>
    <w:rsid w:val="000F4371"/>
    <w:rsid w:val="000F4444"/>
    <w:rsid w:val="000F50FB"/>
    <w:rsid w:val="000F5648"/>
    <w:rsid w:val="00100688"/>
    <w:rsid w:val="00100729"/>
    <w:rsid w:val="00100C33"/>
    <w:rsid w:val="00100F03"/>
    <w:rsid w:val="00101215"/>
    <w:rsid w:val="00101347"/>
    <w:rsid w:val="001018D2"/>
    <w:rsid w:val="00101D6C"/>
    <w:rsid w:val="00102B95"/>
    <w:rsid w:val="00104513"/>
    <w:rsid w:val="00104882"/>
    <w:rsid w:val="00105D7E"/>
    <w:rsid w:val="00105DFB"/>
    <w:rsid w:val="00107367"/>
    <w:rsid w:val="00111B8D"/>
    <w:rsid w:val="00111EBB"/>
    <w:rsid w:val="00112982"/>
    <w:rsid w:val="00112D94"/>
    <w:rsid w:val="00113A9C"/>
    <w:rsid w:val="001143AC"/>
    <w:rsid w:val="001150E4"/>
    <w:rsid w:val="001159C1"/>
    <w:rsid w:val="0011685B"/>
    <w:rsid w:val="00117AB2"/>
    <w:rsid w:val="001218CD"/>
    <w:rsid w:val="001219A7"/>
    <w:rsid w:val="00123337"/>
    <w:rsid w:val="0012362D"/>
    <w:rsid w:val="0012456A"/>
    <w:rsid w:val="001246C1"/>
    <w:rsid w:val="001248A8"/>
    <w:rsid w:val="00124C5B"/>
    <w:rsid w:val="00127A5D"/>
    <w:rsid w:val="00127AF1"/>
    <w:rsid w:val="00127E8D"/>
    <w:rsid w:val="001306F9"/>
    <w:rsid w:val="00130BAB"/>
    <w:rsid w:val="00130BF5"/>
    <w:rsid w:val="00132797"/>
    <w:rsid w:val="00132AA8"/>
    <w:rsid w:val="00132FC3"/>
    <w:rsid w:val="001334D8"/>
    <w:rsid w:val="00133B14"/>
    <w:rsid w:val="00133B19"/>
    <w:rsid w:val="00134D0A"/>
    <w:rsid w:val="00135200"/>
    <w:rsid w:val="00135EE0"/>
    <w:rsid w:val="00135F04"/>
    <w:rsid w:val="001360D3"/>
    <w:rsid w:val="00136CE0"/>
    <w:rsid w:val="001403D8"/>
    <w:rsid w:val="00142249"/>
    <w:rsid w:val="00143049"/>
    <w:rsid w:val="001436B4"/>
    <w:rsid w:val="00143750"/>
    <w:rsid w:val="001438B4"/>
    <w:rsid w:val="00144D6D"/>
    <w:rsid w:val="00145134"/>
    <w:rsid w:val="001458A9"/>
    <w:rsid w:val="001459D4"/>
    <w:rsid w:val="00146B88"/>
    <w:rsid w:val="00146D26"/>
    <w:rsid w:val="001476AE"/>
    <w:rsid w:val="001508AF"/>
    <w:rsid w:val="00151A00"/>
    <w:rsid w:val="00151F49"/>
    <w:rsid w:val="0015351C"/>
    <w:rsid w:val="00153DD4"/>
    <w:rsid w:val="00154469"/>
    <w:rsid w:val="001549C7"/>
    <w:rsid w:val="00154DD8"/>
    <w:rsid w:val="00154E47"/>
    <w:rsid w:val="00154E4E"/>
    <w:rsid w:val="00155E66"/>
    <w:rsid w:val="00156882"/>
    <w:rsid w:val="001637A4"/>
    <w:rsid w:val="00163C1B"/>
    <w:rsid w:val="00163C44"/>
    <w:rsid w:val="00164787"/>
    <w:rsid w:val="00165031"/>
    <w:rsid w:val="00165F98"/>
    <w:rsid w:val="001662BC"/>
    <w:rsid w:val="00166871"/>
    <w:rsid w:val="00167112"/>
    <w:rsid w:val="001676E0"/>
    <w:rsid w:val="00167953"/>
    <w:rsid w:val="00167C1C"/>
    <w:rsid w:val="00170DC5"/>
    <w:rsid w:val="0017151B"/>
    <w:rsid w:val="001750CA"/>
    <w:rsid w:val="001768AA"/>
    <w:rsid w:val="00176A10"/>
    <w:rsid w:val="00180C28"/>
    <w:rsid w:val="00181786"/>
    <w:rsid w:val="001831C7"/>
    <w:rsid w:val="001851BE"/>
    <w:rsid w:val="001855AA"/>
    <w:rsid w:val="00185773"/>
    <w:rsid w:val="00185984"/>
    <w:rsid w:val="00185E28"/>
    <w:rsid w:val="00187BEC"/>
    <w:rsid w:val="0019103F"/>
    <w:rsid w:val="00191D62"/>
    <w:rsid w:val="00191EC9"/>
    <w:rsid w:val="001930B8"/>
    <w:rsid w:val="00193396"/>
    <w:rsid w:val="00193B84"/>
    <w:rsid w:val="00193E79"/>
    <w:rsid w:val="001945CD"/>
    <w:rsid w:val="00194DD7"/>
    <w:rsid w:val="00194FBE"/>
    <w:rsid w:val="001952E9"/>
    <w:rsid w:val="00195458"/>
    <w:rsid w:val="00195614"/>
    <w:rsid w:val="00197ABE"/>
    <w:rsid w:val="001A1720"/>
    <w:rsid w:val="001A343C"/>
    <w:rsid w:val="001A3F5B"/>
    <w:rsid w:val="001A4B4C"/>
    <w:rsid w:val="001A4E94"/>
    <w:rsid w:val="001A5143"/>
    <w:rsid w:val="001A733C"/>
    <w:rsid w:val="001B0A74"/>
    <w:rsid w:val="001B0B52"/>
    <w:rsid w:val="001B27B2"/>
    <w:rsid w:val="001B3578"/>
    <w:rsid w:val="001B3C5A"/>
    <w:rsid w:val="001B4195"/>
    <w:rsid w:val="001B48A6"/>
    <w:rsid w:val="001B675B"/>
    <w:rsid w:val="001B67E3"/>
    <w:rsid w:val="001B7CFB"/>
    <w:rsid w:val="001B7E10"/>
    <w:rsid w:val="001C01D3"/>
    <w:rsid w:val="001C16A9"/>
    <w:rsid w:val="001C1D2A"/>
    <w:rsid w:val="001C2876"/>
    <w:rsid w:val="001C2EC3"/>
    <w:rsid w:val="001C3C34"/>
    <w:rsid w:val="001C41FA"/>
    <w:rsid w:val="001C4A41"/>
    <w:rsid w:val="001C5353"/>
    <w:rsid w:val="001C605F"/>
    <w:rsid w:val="001C690E"/>
    <w:rsid w:val="001C6C1C"/>
    <w:rsid w:val="001C77FA"/>
    <w:rsid w:val="001D0100"/>
    <w:rsid w:val="001D1C07"/>
    <w:rsid w:val="001D3B68"/>
    <w:rsid w:val="001D4334"/>
    <w:rsid w:val="001D5A19"/>
    <w:rsid w:val="001D5A52"/>
    <w:rsid w:val="001D5B35"/>
    <w:rsid w:val="001D606B"/>
    <w:rsid w:val="001D64BC"/>
    <w:rsid w:val="001D6E65"/>
    <w:rsid w:val="001E033D"/>
    <w:rsid w:val="001E07B7"/>
    <w:rsid w:val="001E1183"/>
    <w:rsid w:val="001E3FE6"/>
    <w:rsid w:val="001E4D14"/>
    <w:rsid w:val="001E54C8"/>
    <w:rsid w:val="001E750D"/>
    <w:rsid w:val="001F038C"/>
    <w:rsid w:val="001F0B1C"/>
    <w:rsid w:val="001F0D05"/>
    <w:rsid w:val="001F1CA5"/>
    <w:rsid w:val="001F34D0"/>
    <w:rsid w:val="001F3E22"/>
    <w:rsid w:val="001F6AB7"/>
    <w:rsid w:val="001F72E0"/>
    <w:rsid w:val="001F75DA"/>
    <w:rsid w:val="002006A0"/>
    <w:rsid w:val="00201C2F"/>
    <w:rsid w:val="00201F7E"/>
    <w:rsid w:val="002026AC"/>
    <w:rsid w:val="002052CE"/>
    <w:rsid w:val="00205F78"/>
    <w:rsid w:val="00206368"/>
    <w:rsid w:val="002077C8"/>
    <w:rsid w:val="00207D1C"/>
    <w:rsid w:val="00210242"/>
    <w:rsid w:val="00210DC4"/>
    <w:rsid w:val="002113CF"/>
    <w:rsid w:val="00211936"/>
    <w:rsid w:val="00211B88"/>
    <w:rsid w:val="00212A72"/>
    <w:rsid w:val="002142E8"/>
    <w:rsid w:val="00214D3A"/>
    <w:rsid w:val="002150A4"/>
    <w:rsid w:val="00215727"/>
    <w:rsid w:val="00215968"/>
    <w:rsid w:val="00217A9C"/>
    <w:rsid w:val="00221CFB"/>
    <w:rsid w:val="00222793"/>
    <w:rsid w:val="00223736"/>
    <w:rsid w:val="00223E7F"/>
    <w:rsid w:val="0022424B"/>
    <w:rsid w:val="0022568A"/>
    <w:rsid w:val="00226083"/>
    <w:rsid w:val="0022615E"/>
    <w:rsid w:val="002261F6"/>
    <w:rsid w:val="0022623D"/>
    <w:rsid w:val="002277E5"/>
    <w:rsid w:val="002279F1"/>
    <w:rsid w:val="002306AF"/>
    <w:rsid w:val="00231CF2"/>
    <w:rsid w:val="00232314"/>
    <w:rsid w:val="002323D4"/>
    <w:rsid w:val="002327FB"/>
    <w:rsid w:val="002331DF"/>
    <w:rsid w:val="00233B77"/>
    <w:rsid w:val="00233CFF"/>
    <w:rsid w:val="00233DA5"/>
    <w:rsid w:val="00234063"/>
    <w:rsid w:val="00234EA1"/>
    <w:rsid w:val="00236DFC"/>
    <w:rsid w:val="00237AFB"/>
    <w:rsid w:val="00240461"/>
    <w:rsid w:val="002405EF"/>
    <w:rsid w:val="00240A1C"/>
    <w:rsid w:val="00241391"/>
    <w:rsid w:val="0024241B"/>
    <w:rsid w:val="0024266D"/>
    <w:rsid w:val="002428C6"/>
    <w:rsid w:val="002429E8"/>
    <w:rsid w:val="00242E92"/>
    <w:rsid w:val="0024349E"/>
    <w:rsid w:val="00243948"/>
    <w:rsid w:val="00243DFF"/>
    <w:rsid w:val="0024405B"/>
    <w:rsid w:val="00245075"/>
    <w:rsid w:val="002453B5"/>
    <w:rsid w:val="00245A3B"/>
    <w:rsid w:val="002468A4"/>
    <w:rsid w:val="002472E7"/>
    <w:rsid w:val="00250F67"/>
    <w:rsid w:val="00251FAF"/>
    <w:rsid w:val="002529AF"/>
    <w:rsid w:val="0025429C"/>
    <w:rsid w:val="00255993"/>
    <w:rsid w:val="00255E22"/>
    <w:rsid w:val="00257490"/>
    <w:rsid w:val="00257529"/>
    <w:rsid w:val="00257B25"/>
    <w:rsid w:val="00257C62"/>
    <w:rsid w:val="002610FE"/>
    <w:rsid w:val="00262DC9"/>
    <w:rsid w:val="00263547"/>
    <w:rsid w:val="0026429A"/>
    <w:rsid w:val="00264F2C"/>
    <w:rsid w:val="00265D02"/>
    <w:rsid w:val="00265D47"/>
    <w:rsid w:val="002670A2"/>
    <w:rsid w:val="002675EC"/>
    <w:rsid w:val="0027060A"/>
    <w:rsid w:val="00271073"/>
    <w:rsid w:val="00271A32"/>
    <w:rsid w:val="002724E6"/>
    <w:rsid w:val="00273747"/>
    <w:rsid w:val="002737F6"/>
    <w:rsid w:val="0027401E"/>
    <w:rsid w:val="00274C0D"/>
    <w:rsid w:val="00276353"/>
    <w:rsid w:val="002769D8"/>
    <w:rsid w:val="00276FA8"/>
    <w:rsid w:val="002774A3"/>
    <w:rsid w:val="002776B9"/>
    <w:rsid w:val="0028088A"/>
    <w:rsid w:val="002811C8"/>
    <w:rsid w:val="00282B4C"/>
    <w:rsid w:val="00282D3E"/>
    <w:rsid w:val="00282DD1"/>
    <w:rsid w:val="002841A7"/>
    <w:rsid w:val="00284D37"/>
    <w:rsid w:val="002875BB"/>
    <w:rsid w:val="0029021A"/>
    <w:rsid w:val="00290485"/>
    <w:rsid w:val="00290ECB"/>
    <w:rsid w:val="0029100D"/>
    <w:rsid w:val="00291589"/>
    <w:rsid w:val="0029258E"/>
    <w:rsid w:val="00292A61"/>
    <w:rsid w:val="00292EB5"/>
    <w:rsid w:val="00293AD2"/>
    <w:rsid w:val="002960DD"/>
    <w:rsid w:val="002962C3"/>
    <w:rsid w:val="002964E6"/>
    <w:rsid w:val="00296740"/>
    <w:rsid w:val="00296AF6"/>
    <w:rsid w:val="00297AC3"/>
    <w:rsid w:val="002A0869"/>
    <w:rsid w:val="002A0ACB"/>
    <w:rsid w:val="002A2C44"/>
    <w:rsid w:val="002A3AB3"/>
    <w:rsid w:val="002A4862"/>
    <w:rsid w:val="002A5707"/>
    <w:rsid w:val="002A5787"/>
    <w:rsid w:val="002A62BB"/>
    <w:rsid w:val="002A6568"/>
    <w:rsid w:val="002A6657"/>
    <w:rsid w:val="002A720A"/>
    <w:rsid w:val="002A7B18"/>
    <w:rsid w:val="002B0D97"/>
    <w:rsid w:val="002B14E8"/>
    <w:rsid w:val="002B1D7F"/>
    <w:rsid w:val="002B24DC"/>
    <w:rsid w:val="002B2976"/>
    <w:rsid w:val="002B3F72"/>
    <w:rsid w:val="002B5817"/>
    <w:rsid w:val="002B6F37"/>
    <w:rsid w:val="002C0602"/>
    <w:rsid w:val="002C0D49"/>
    <w:rsid w:val="002C1BA9"/>
    <w:rsid w:val="002C27B5"/>
    <w:rsid w:val="002C334F"/>
    <w:rsid w:val="002C35F4"/>
    <w:rsid w:val="002C3918"/>
    <w:rsid w:val="002C3EAB"/>
    <w:rsid w:val="002C4AFE"/>
    <w:rsid w:val="002C4F8A"/>
    <w:rsid w:val="002C7068"/>
    <w:rsid w:val="002D0062"/>
    <w:rsid w:val="002D07C4"/>
    <w:rsid w:val="002D0B85"/>
    <w:rsid w:val="002D0ED6"/>
    <w:rsid w:val="002D1368"/>
    <w:rsid w:val="002D1CD0"/>
    <w:rsid w:val="002D232A"/>
    <w:rsid w:val="002D25FD"/>
    <w:rsid w:val="002D28A8"/>
    <w:rsid w:val="002D2FBD"/>
    <w:rsid w:val="002D3D16"/>
    <w:rsid w:val="002D4364"/>
    <w:rsid w:val="002D4B5B"/>
    <w:rsid w:val="002D52C9"/>
    <w:rsid w:val="002D6148"/>
    <w:rsid w:val="002D7C4D"/>
    <w:rsid w:val="002D7E5D"/>
    <w:rsid w:val="002E17AD"/>
    <w:rsid w:val="002E1A0E"/>
    <w:rsid w:val="002E1C14"/>
    <w:rsid w:val="002E25AE"/>
    <w:rsid w:val="002E2828"/>
    <w:rsid w:val="002E3A43"/>
    <w:rsid w:val="002E445B"/>
    <w:rsid w:val="002E4A29"/>
    <w:rsid w:val="002E5777"/>
    <w:rsid w:val="002E5B11"/>
    <w:rsid w:val="002E65A8"/>
    <w:rsid w:val="002E68E7"/>
    <w:rsid w:val="002E6B60"/>
    <w:rsid w:val="002E7151"/>
    <w:rsid w:val="002F1D5C"/>
    <w:rsid w:val="002F21CA"/>
    <w:rsid w:val="002F31A4"/>
    <w:rsid w:val="002F35D7"/>
    <w:rsid w:val="002F58AE"/>
    <w:rsid w:val="002F6BBE"/>
    <w:rsid w:val="002F75F8"/>
    <w:rsid w:val="002F7812"/>
    <w:rsid w:val="003000A6"/>
    <w:rsid w:val="003015AB"/>
    <w:rsid w:val="00301E58"/>
    <w:rsid w:val="00302376"/>
    <w:rsid w:val="00302C54"/>
    <w:rsid w:val="00302FB0"/>
    <w:rsid w:val="00304DBB"/>
    <w:rsid w:val="00305D39"/>
    <w:rsid w:val="003061E2"/>
    <w:rsid w:val="0030700E"/>
    <w:rsid w:val="00307455"/>
    <w:rsid w:val="00307A1D"/>
    <w:rsid w:val="00307C0A"/>
    <w:rsid w:val="00310B70"/>
    <w:rsid w:val="00311028"/>
    <w:rsid w:val="0031146D"/>
    <w:rsid w:val="00311C7C"/>
    <w:rsid w:val="00312C4B"/>
    <w:rsid w:val="003140D2"/>
    <w:rsid w:val="00314224"/>
    <w:rsid w:val="00314A10"/>
    <w:rsid w:val="00315BA1"/>
    <w:rsid w:val="00316629"/>
    <w:rsid w:val="003176CE"/>
    <w:rsid w:val="003202CB"/>
    <w:rsid w:val="00320CD5"/>
    <w:rsid w:val="00321ACC"/>
    <w:rsid w:val="00322D32"/>
    <w:rsid w:val="0032301D"/>
    <w:rsid w:val="00323127"/>
    <w:rsid w:val="0032410D"/>
    <w:rsid w:val="00324ED5"/>
    <w:rsid w:val="0032569C"/>
    <w:rsid w:val="003259D9"/>
    <w:rsid w:val="0032620F"/>
    <w:rsid w:val="003263DF"/>
    <w:rsid w:val="00327557"/>
    <w:rsid w:val="003279E6"/>
    <w:rsid w:val="00331E9B"/>
    <w:rsid w:val="00331EFA"/>
    <w:rsid w:val="0033276E"/>
    <w:rsid w:val="00332920"/>
    <w:rsid w:val="00333769"/>
    <w:rsid w:val="00335967"/>
    <w:rsid w:val="00335F19"/>
    <w:rsid w:val="0033676D"/>
    <w:rsid w:val="00336CCB"/>
    <w:rsid w:val="00336E86"/>
    <w:rsid w:val="0034098C"/>
    <w:rsid w:val="00340A29"/>
    <w:rsid w:val="00340A68"/>
    <w:rsid w:val="00341640"/>
    <w:rsid w:val="00341B61"/>
    <w:rsid w:val="00343838"/>
    <w:rsid w:val="00343BD3"/>
    <w:rsid w:val="00344367"/>
    <w:rsid w:val="00344452"/>
    <w:rsid w:val="00345143"/>
    <w:rsid w:val="003473F4"/>
    <w:rsid w:val="0034760A"/>
    <w:rsid w:val="0035019F"/>
    <w:rsid w:val="00351E36"/>
    <w:rsid w:val="0035364E"/>
    <w:rsid w:val="00356B03"/>
    <w:rsid w:val="00361ECD"/>
    <w:rsid w:val="003622DF"/>
    <w:rsid w:val="003633A8"/>
    <w:rsid w:val="00363630"/>
    <w:rsid w:val="0036486D"/>
    <w:rsid w:val="00364A64"/>
    <w:rsid w:val="00365E27"/>
    <w:rsid w:val="00367763"/>
    <w:rsid w:val="00367A54"/>
    <w:rsid w:val="00370B7A"/>
    <w:rsid w:val="003715A4"/>
    <w:rsid w:val="00372C53"/>
    <w:rsid w:val="00372C65"/>
    <w:rsid w:val="00373C6E"/>
    <w:rsid w:val="00373D65"/>
    <w:rsid w:val="00373FE9"/>
    <w:rsid w:val="00375C8D"/>
    <w:rsid w:val="00376117"/>
    <w:rsid w:val="003774DF"/>
    <w:rsid w:val="00377592"/>
    <w:rsid w:val="00377B6A"/>
    <w:rsid w:val="00381581"/>
    <w:rsid w:val="003823C6"/>
    <w:rsid w:val="00382FDB"/>
    <w:rsid w:val="003830B4"/>
    <w:rsid w:val="003833A0"/>
    <w:rsid w:val="00383AA1"/>
    <w:rsid w:val="00383B25"/>
    <w:rsid w:val="00384E39"/>
    <w:rsid w:val="00385888"/>
    <w:rsid w:val="00386785"/>
    <w:rsid w:val="00386E86"/>
    <w:rsid w:val="003878FB"/>
    <w:rsid w:val="003900E8"/>
    <w:rsid w:val="00390629"/>
    <w:rsid w:val="00390D7D"/>
    <w:rsid w:val="00392A66"/>
    <w:rsid w:val="00393334"/>
    <w:rsid w:val="003934FE"/>
    <w:rsid w:val="003937BB"/>
    <w:rsid w:val="00393837"/>
    <w:rsid w:val="00394B22"/>
    <w:rsid w:val="00394C6C"/>
    <w:rsid w:val="00394F1D"/>
    <w:rsid w:val="0039517D"/>
    <w:rsid w:val="003960CC"/>
    <w:rsid w:val="00396748"/>
    <w:rsid w:val="003969E0"/>
    <w:rsid w:val="003979A1"/>
    <w:rsid w:val="003A0873"/>
    <w:rsid w:val="003A0D79"/>
    <w:rsid w:val="003A1811"/>
    <w:rsid w:val="003A19F9"/>
    <w:rsid w:val="003A2419"/>
    <w:rsid w:val="003A32E2"/>
    <w:rsid w:val="003A37F0"/>
    <w:rsid w:val="003A3F63"/>
    <w:rsid w:val="003A4010"/>
    <w:rsid w:val="003A4F92"/>
    <w:rsid w:val="003A5E46"/>
    <w:rsid w:val="003A63F3"/>
    <w:rsid w:val="003A69D2"/>
    <w:rsid w:val="003A6FF2"/>
    <w:rsid w:val="003A79FD"/>
    <w:rsid w:val="003A7BD8"/>
    <w:rsid w:val="003B15A0"/>
    <w:rsid w:val="003B1BD8"/>
    <w:rsid w:val="003B2EBA"/>
    <w:rsid w:val="003B3733"/>
    <w:rsid w:val="003B3A11"/>
    <w:rsid w:val="003B403D"/>
    <w:rsid w:val="003C0339"/>
    <w:rsid w:val="003C0DD8"/>
    <w:rsid w:val="003C137A"/>
    <w:rsid w:val="003C1B0F"/>
    <w:rsid w:val="003C26CE"/>
    <w:rsid w:val="003C2D9B"/>
    <w:rsid w:val="003C315B"/>
    <w:rsid w:val="003C39A9"/>
    <w:rsid w:val="003C4B7B"/>
    <w:rsid w:val="003C55FF"/>
    <w:rsid w:val="003C5A07"/>
    <w:rsid w:val="003C6162"/>
    <w:rsid w:val="003C65B0"/>
    <w:rsid w:val="003C6A0A"/>
    <w:rsid w:val="003C6B7F"/>
    <w:rsid w:val="003C7B89"/>
    <w:rsid w:val="003C7D57"/>
    <w:rsid w:val="003D15EA"/>
    <w:rsid w:val="003D17FD"/>
    <w:rsid w:val="003D182D"/>
    <w:rsid w:val="003D199E"/>
    <w:rsid w:val="003D310A"/>
    <w:rsid w:val="003D3260"/>
    <w:rsid w:val="003D3687"/>
    <w:rsid w:val="003D47B2"/>
    <w:rsid w:val="003D663E"/>
    <w:rsid w:val="003E032F"/>
    <w:rsid w:val="003E06FA"/>
    <w:rsid w:val="003E0AFC"/>
    <w:rsid w:val="003E0E15"/>
    <w:rsid w:val="003E33E4"/>
    <w:rsid w:val="003E36A1"/>
    <w:rsid w:val="003E48C7"/>
    <w:rsid w:val="003E4D6C"/>
    <w:rsid w:val="003E536E"/>
    <w:rsid w:val="003E5CF8"/>
    <w:rsid w:val="003E6BF9"/>
    <w:rsid w:val="003E721A"/>
    <w:rsid w:val="003F055E"/>
    <w:rsid w:val="003F0C2E"/>
    <w:rsid w:val="003F15CA"/>
    <w:rsid w:val="003F19D3"/>
    <w:rsid w:val="003F214D"/>
    <w:rsid w:val="003F2341"/>
    <w:rsid w:val="003F27C8"/>
    <w:rsid w:val="003F2D33"/>
    <w:rsid w:val="003F3D8E"/>
    <w:rsid w:val="003F6FC5"/>
    <w:rsid w:val="003F749E"/>
    <w:rsid w:val="003F7B86"/>
    <w:rsid w:val="0040031B"/>
    <w:rsid w:val="004007F7"/>
    <w:rsid w:val="00400B05"/>
    <w:rsid w:val="00400C5B"/>
    <w:rsid w:val="00400FCA"/>
    <w:rsid w:val="00402EF7"/>
    <w:rsid w:val="0040384E"/>
    <w:rsid w:val="00404053"/>
    <w:rsid w:val="00404AC8"/>
    <w:rsid w:val="00405636"/>
    <w:rsid w:val="00407D35"/>
    <w:rsid w:val="00411144"/>
    <w:rsid w:val="00411461"/>
    <w:rsid w:val="0041555B"/>
    <w:rsid w:val="00416CF8"/>
    <w:rsid w:val="004173FA"/>
    <w:rsid w:val="004175CF"/>
    <w:rsid w:val="00417E62"/>
    <w:rsid w:val="00421037"/>
    <w:rsid w:val="00421328"/>
    <w:rsid w:val="004213CA"/>
    <w:rsid w:val="00421A42"/>
    <w:rsid w:val="00421C8E"/>
    <w:rsid w:val="00422770"/>
    <w:rsid w:val="00422E42"/>
    <w:rsid w:val="00423496"/>
    <w:rsid w:val="004240EC"/>
    <w:rsid w:val="00424AE4"/>
    <w:rsid w:val="00424F32"/>
    <w:rsid w:val="004250DC"/>
    <w:rsid w:val="00426007"/>
    <w:rsid w:val="00426D69"/>
    <w:rsid w:val="00427C06"/>
    <w:rsid w:val="00430EB9"/>
    <w:rsid w:val="00431390"/>
    <w:rsid w:val="00432C9F"/>
    <w:rsid w:val="004334D9"/>
    <w:rsid w:val="00434E07"/>
    <w:rsid w:val="00435BF3"/>
    <w:rsid w:val="00437B68"/>
    <w:rsid w:val="004405EF"/>
    <w:rsid w:val="004409DD"/>
    <w:rsid w:val="0044196F"/>
    <w:rsid w:val="00441C2D"/>
    <w:rsid w:val="00442D12"/>
    <w:rsid w:val="004437E4"/>
    <w:rsid w:val="00443E36"/>
    <w:rsid w:val="004479A9"/>
    <w:rsid w:val="00447DAA"/>
    <w:rsid w:val="0045062E"/>
    <w:rsid w:val="00450C43"/>
    <w:rsid w:val="00451D8E"/>
    <w:rsid w:val="004521D8"/>
    <w:rsid w:val="0045267B"/>
    <w:rsid w:val="00453190"/>
    <w:rsid w:val="004532B7"/>
    <w:rsid w:val="00453BA0"/>
    <w:rsid w:val="00454280"/>
    <w:rsid w:val="0045444E"/>
    <w:rsid w:val="004548E4"/>
    <w:rsid w:val="00454ED2"/>
    <w:rsid w:val="00455E46"/>
    <w:rsid w:val="004561AB"/>
    <w:rsid w:val="00457180"/>
    <w:rsid w:val="004576F2"/>
    <w:rsid w:val="004577ED"/>
    <w:rsid w:val="00457879"/>
    <w:rsid w:val="00457942"/>
    <w:rsid w:val="0046097D"/>
    <w:rsid w:val="00460B9C"/>
    <w:rsid w:val="004611B8"/>
    <w:rsid w:val="00461362"/>
    <w:rsid w:val="00462B50"/>
    <w:rsid w:val="0046319D"/>
    <w:rsid w:val="004638B3"/>
    <w:rsid w:val="004642DB"/>
    <w:rsid w:val="00465E2C"/>
    <w:rsid w:val="0046797B"/>
    <w:rsid w:val="00472614"/>
    <w:rsid w:val="0047382E"/>
    <w:rsid w:val="00474A22"/>
    <w:rsid w:val="00477BF9"/>
    <w:rsid w:val="00480D38"/>
    <w:rsid w:val="00481473"/>
    <w:rsid w:val="00481591"/>
    <w:rsid w:val="00483922"/>
    <w:rsid w:val="00484F5D"/>
    <w:rsid w:val="004859F1"/>
    <w:rsid w:val="00485BDC"/>
    <w:rsid w:val="00485C5D"/>
    <w:rsid w:val="00485D20"/>
    <w:rsid w:val="00487D19"/>
    <w:rsid w:val="00491189"/>
    <w:rsid w:val="0049379E"/>
    <w:rsid w:val="004954C0"/>
    <w:rsid w:val="004955B8"/>
    <w:rsid w:val="00495B2C"/>
    <w:rsid w:val="00495D51"/>
    <w:rsid w:val="004A0041"/>
    <w:rsid w:val="004A03B7"/>
    <w:rsid w:val="004A1162"/>
    <w:rsid w:val="004A161F"/>
    <w:rsid w:val="004A1A13"/>
    <w:rsid w:val="004A1B7E"/>
    <w:rsid w:val="004A3228"/>
    <w:rsid w:val="004A448A"/>
    <w:rsid w:val="004A5CC4"/>
    <w:rsid w:val="004A7D11"/>
    <w:rsid w:val="004B026F"/>
    <w:rsid w:val="004B1316"/>
    <w:rsid w:val="004B14BD"/>
    <w:rsid w:val="004B1CCC"/>
    <w:rsid w:val="004B40E9"/>
    <w:rsid w:val="004B4CDD"/>
    <w:rsid w:val="004B507D"/>
    <w:rsid w:val="004B53F9"/>
    <w:rsid w:val="004B5820"/>
    <w:rsid w:val="004B5C6E"/>
    <w:rsid w:val="004C010A"/>
    <w:rsid w:val="004C22A4"/>
    <w:rsid w:val="004C4FBB"/>
    <w:rsid w:val="004C7161"/>
    <w:rsid w:val="004D0D24"/>
    <w:rsid w:val="004D1F98"/>
    <w:rsid w:val="004D2596"/>
    <w:rsid w:val="004D28FD"/>
    <w:rsid w:val="004D374B"/>
    <w:rsid w:val="004D37A3"/>
    <w:rsid w:val="004D3A2B"/>
    <w:rsid w:val="004D4892"/>
    <w:rsid w:val="004D6E2C"/>
    <w:rsid w:val="004E02E6"/>
    <w:rsid w:val="004E160C"/>
    <w:rsid w:val="004E1F12"/>
    <w:rsid w:val="004E3830"/>
    <w:rsid w:val="004E38C3"/>
    <w:rsid w:val="004E4629"/>
    <w:rsid w:val="004E47A9"/>
    <w:rsid w:val="004E4858"/>
    <w:rsid w:val="004E4994"/>
    <w:rsid w:val="004E499D"/>
    <w:rsid w:val="004E6750"/>
    <w:rsid w:val="004E683D"/>
    <w:rsid w:val="004E6C7E"/>
    <w:rsid w:val="004E7333"/>
    <w:rsid w:val="004F00CB"/>
    <w:rsid w:val="004F0D8C"/>
    <w:rsid w:val="004F1CA7"/>
    <w:rsid w:val="004F2236"/>
    <w:rsid w:val="004F22B4"/>
    <w:rsid w:val="004F2408"/>
    <w:rsid w:val="004F371D"/>
    <w:rsid w:val="004F4458"/>
    <w:rsid w:val="004F6F0A"/>
    <w:rsid w:val="004F7002"/>
    <w:rsid w:val="004F759B"/>
    <w:rsid w:val="004F78F2"/>
    <w:rsid w:val="004F7C14"/>
    <w:rsid w:val="005018BA"/>
    <w:rsid w:val="005018C1"/>
    <w:rsid w:val="00501E29"/>
    <w:rsid w:val="00502765"/>
    <w:rsid w:val="0050278E"/>
    <w:rsid w:val="005028B0"/>
    <w:rsid w:val="005035B2"/>
    <w:rsid w:val="00503643"/>
    <w:rsid w:val="00503707"/>
    <w:rsid w:val="00503CD2"/>
    <w:rsid w:val="005053FF"/>
    <w:rsid w:val="00505AC8"/>
    <w:rsid w:val="00505F8C"/>
    <w:rsid w:val="00506188"/>
    <w:rsid w:val="00506DDE"/>
    <w:rsid w:val="005071CB"/>
    <w:rsid w:val="00507219"/>
    <w:rsid w:val="00507841"/>
    <w:rsid w:val="00507F40"/>
    <w:rsid w:val="0051106C"/>
    <w:rsid w:val="00511E2F"/>
    <w:rsid w:val="005125DF"/>
    <w:rsid w:val="00512AB2"/>
    <w:rsid w:val="00517039"/>
    <w:rsid w:val="00517276"/>
    <w:rsid w:val="00520CFE"/>
    <w:rsid w:val="005211AE"/>
    <w:rsid w:val="00521289"/>
    <w:rsid w:val="005229B8"/>
    <w:rsid w:val="00524320"/>
    <w:rsid w:val="00524D92"/>
    <w:rsid w:val="00525CB8"/>
    <w:rsid w:val="005263C0"/>
    <w:rsid w:val="00527BAC"/>
    <w:rsid w:val="00527C03"/>
    <w:rsid w:val="00530303"/>
    <w:rsid w:val="005325F0"/>
    <w:rsid w:val="00532A52"/>
    <w:rsid w:val="00535CCB"/>
    <w:rsid w:val="005374F7"/>
    <w:rsid w:val="0054175C"/>
    <w:rsid w:val="00543459"/>
    <w:rsid w:val="00543779"/>
    <w:rsid w:val="005437D3"/>
    <w:rsid w:val="0054408A"/>
    <w:rsid w:val="005444A5"/>
    <w:rsid w:val="00545281"/>
    <w:rsid w:val="00546343"/>
    <w:rsid w:val="0054700D"/>
    <w:rsid w:val="005500AC"/>
    <w:rsid w:val="00550BCF"/>
    <w:rsid w:val="00550F5B"/>
    <w:rsid w:val="00552020"/>
    <w:rsid w:val="00552A12"/>
    <w:rsid w:val="00552E6F"/>
    <w:rsid w:val="005532E1"/>
    <w:rsid w:val="00555DCE"/>
    <w:rsid w:val="00556268"/>
    <w:rsid w:val="00557D3C"/>
    <w:rsid w:val="00561605"/>
    <w:rsid w:val="00561CAE"/>
    <w:rsid w:val="00561E66"/>
    <w:rsid w:val="00562C26"/>
    <w:rsid w:val="00563D9A"/>
    <w:rsid w:val="00563FE4"/>
    <w:rsid w:val="005647F5"/>
    <w:rsid w:val="00564933"/>
    <w:rsid w:val="0056526A"/>
    <w:rsid w:val="00565EBE"/>
    <w:rsid w:val="0056602E"/>
    <w:rsid w:val="00566500"/>
    <w:rsid w:val="005665FC"/>
    <w:rsid w:val="005676F0"/>
    <w:rsid w:val="00567953"/>
    <w:rsid w:val="00567B6F"/>
    <w:rsid w:val="00571138"/>
    <w:rsid w:val="00572E19"/>
    <w:rsid w:val="00573084"/>
    <w:rsid w:val="00573315"/>
    <w:rsid w:val="00573617"/>
    <w:rsid w:val="00573A35"/>
    <w:rsid w:val="00573E9C"/>
    <w:rsid w:val="00575361"/>
    <w:rsid w:val="0057564F"/>
    <w:rsid w:val="00576613"/>
    <w:rsid w:val="005768CE"/>
    <w:rsid w:val="00576BF1"/>
    <w:rsid w:val="005779C9"/>
    <w:rsid w:val="00580873"/>
    <w:rsid w:val="005812F5"/>
    <w:rsid w:val="00581531"/>
    <w:rsid w:val="00582695"/>
    <w:rsid w:val="00582D04"/>
    <w:rsid w:val="0058329F"/>
    <w:rsid w:val="0058339B"/>
    <w:rsid w:val="00583650"/>
    <w:rsid w:val="005843D3"/>
    <w:rsid w:val="00586E99"/>
    <w:rsid w:val="005875D8"/>
    <w:rsid w:val="00590AB9"/>
    <w:rsid w:val="00592416"/>
    <w:rsid w:val="00592D72"/>
    <w:rsid w:val="005938AD"/>
    <w:rsid w:val="00593F97"/>
    <w:rsid w:val="00594EA1"/>
    <w:rsid w:val="0059535C"/>
    <w:rsid w:val="00597044"/>
    <w:rsid w:val="005972A9"/>
    <w:rsid w:val="005A002D"/>
    <w:rsid w:val="005A052E"/>
    <w:rsid w:val="005A1179"/>
    <w:rsid w:val="005A1513"/>
    <w:rsid w:val="005A1CE3"/>
    <w:rsid w:val="005A2401"/>
    <w:rsid w:val="005A29C3"/>
    <w:rsid w:val="005A30B3"/>
    <w:rsid w:val="005A371A"/>
    <w:rsid w:val="005A44FB"/>
    <w:rsid w:val="005A55CA"/>
    <w:rsid w:val="005A66DF"/>
    <w:rsid w:val="005A6B2F"/>
    <w:rsid w:val="005A77C3"/>
    <w:rsid w:val="005A7936"/>
    <w:rsid w:val="005B1692"/>
    <w:rsid w:val="005B1804"/>
    <w:rsid w:val="005B3747"/>
    <w:rsid w:val="005B37E7"/>
    <w:rsid w:val="005B3C65"/>
    <w:rsid w:val="005B3CFB"/>
    <w:rsid w:val="005B6F55"/>
    <w:rsid w:val="005B72B4"/>
    <w:rsid w:val="005C02C8"/>
    <w:rsid w:val="005C0A29"/>
    <w:rsid w:val="005C2406"/>
    <w:rsid w:val="005C29E5"/>
    <w:rsid w:val="005C2BDA"/>
    <w:rsid w:val="005C30CB"/>
    <w:rsid w:val="005C3F73"/>
    <w:rsid w:val="005C6350"/>
    <w:rsid w:val="005C734D"/>
    <w:rsid w:val="005C77F6"/>
    <w:rsid w:val="005D07D1"/>
    <w:rsid w:val="005D0E45"/>
    <w:rsid w:val="005D2FB9"/>
    <w:rsid w:val="005D3A2D"/>
    <w:rsid w:val="005D461D"/>
    <w:rsid w:val="005D4D5A"/>
    <w:rsid w:val="005D57CD"/>
    <w:rsid w:val="005D5A12"/>
    <w:rsid w:val="005D6131"/>
    <w:rsid w:val="005D7D97"/>
    <w:rsid w:val="005E05C2"/>
    <w:rsid w:val="005E0B38"/>
    <w:rsid w:val="005E2BB0"/>
    <w:rsid w:val="005E51FF"/>
    <w:rsid w:val="005F0CA9"/>
    <w:rsid w:val="005F18C4"/>
    <w:rsid w:val="005F1DA5"/>
    <w:rsid w:val="005F3B40"/>
    <w:rsid w:val="005F417A"/>
    <w:rsid w:val="005F5293"/>
    <w:rsid w:val="005F7FB0"/>
    <w:rsid w:val="00601470"/>
    <w:rsid w:val="006028A8"/>
    <w:rsid w:val="00604AF5"/>
    <w:rsid w:val="00605072"/>
    <w:rsid w:val="00606065"/>
    <w:rsid w:val="00606161"/>
    <w:rsid w:val="00606520"/>
    <w:rsid w:val="006075C2"/>
    <w:rsid w:val="0060780D"/>
    <w:rsid w:val="0061144C"/>
    <w:rsid w:val="0061183A"/>
    <w:rsid w:val="00611B31"/>
    <w:rsid w:val="00611F69"/>
    <w:rsid w:val="00611FBB"/>
    <w:rsid w:val="00614891"/>
    <w:rsid w:val="00614B9C"/>
    <w:rsid w:val="00614BAB"/>
    <w:rsid w:val="00615C9C"/>
    <w:rsid w:val="00616635"/>
    <w:rsid w:val="006179DA"/>
    <w:rsid w:val="00617DE6"/>
    <w:rsid w:val="0062170A"/>
    <w:rsid w:val="006226EB"/>
    <w:rsid w:val="006233D3"/>
    <w:rsid w:val="00623BD6"/>
    <w:rsid w:val="00623D4E"/>
    <w:rsid w:val="006253A4"/>
    <w:rsid w:val="0062656F"/>
    <w:rsid w:val="00626B69"/>
    <w:rsid w:val="0062704B"/>
    <w:rsid w:val="0062752E"/>
    <w:rsid w:val="00627A41"/>
    <w:rsid w:val="00627E53"/>
    <w:rsid w:val="0063000C"/>
    <w:rsid w:val="006304A6"/>
    <w:rsid w:val="00630FB3"/>
    <w:rsid w:val="00631769"/>
    <w:rsid w:val="00631B38"/>
    <w:rsid w:val="00632169"/>
    <w:rsid w:val="00632407"/>
    <w:rsid w:val="00632DA1"/>
    <w:rsid w:val="0063324D"/>
    <w:rsid w:val="0063372B"/>
    <w:rsid w:val="00633D18"/>
    <w:rsid w:val="00633FA0"/>
    <w:rsid w:val="00634646"/>
    <w:rsid w:val="00635210"/>
    <w:rsid w:val="006354E0"/>
    <w:rsid w:val="00636336"/>
    <w:rsid w:val="00637418"/>
    <w:rsid w:val="00640970"/>
    <w:rsid w:val="00642D23"/>
    <w:rsid w:val="006447B0"/>
    <w:rsid w:val="00645120"/>
    <w:rsid w:val="00645464"/>
    <w:rsid w:val="006455B6"/>
    <w:rsid w:val="00646C55"/>
    <w:rsid w:val="006473B2"/>
    <w:rsid w:val="00647507"/>
    <w:rsid w:val="00647B16"/>
    <w:rsid w:val="00653EA9"/>
    <w:rsid w:val="00654BB9"/>
    <w:rsid w:val="00654BBA"/>
    <w:rsid w:val="00655521"/>
    <w:rsid w:val="00655F3F"/>
    <w:rsid w:val="00656E7F"/>
    <w:rsid w:val="006612AB"/>
    <w:rsid w:val="006622A8"/>
    <w:rsid w:val="00662437"/>
    <w:rsid w:val="00663D76"/>
    <w:rsid w:val="0066432C"/>
    <w:rsid w:val="00665AF4"/>
    <w:rsid w:val="00665B73"/>
    <w:rsid w:val="00665BAB"/>
    <w:rsid w:val="00665D64"/>
    <w:rsid w:val="00666011"/>
    <w:rsid w:val="0066676A"/>
    <w:rsid w:val="00666786"/>
    <w:rsid w:val="00666DBD"/>
    <w:rsid w:val="0067082E"/>
    <w:rsid w:val="0067178C"/>
    <w:rsid w:val="00671EDA"/>
    <w:rsid w:val="00672B8E"/>
    <w:rsid w:val="006732B5"/>
    <w:rsid w:val="006735A4"/>
    <w:rsid w:val="006740CC"/>
    <w:rsid w:val="006742EF"/>
    <w:rsid w:val="006745B4"/>
    <w:rsid w:val="0067519B"/>
    <w:rsid w:val="00675391"/>
    <w:rsid w:val="006759F8"/>
    <w:rsid w:val="00676219"/>
    <w:rsid w:val="0067623D"/>
    <w:rsid w:val="006766A9"/>
    <w:rsid w:val="00676CC3"/>
    <w:rsid w:val="006772C9"/>
    <w:rsid w:val="006772E9"/>
    <w:rsid w:val="00680D9B"/>
    <w:rsid w:val="006810D7"/>
    <w:rsid w:val="006815CB"/>
    <w:rsid w:val="00681FBD"/>
    <w:rsid w:val="0068246F"/>
    <w:rsid w:val="006847F8"/>
    <w:rsid w:val="0068489F"/>
    <w:rsid w:val="006850EA"/>
    <w:rsid w:val="00685772"/>
    <w:rsid w:val="00685AE6"/>
    <w:rsid w:val="00686603"/>
    <w:rsid w:val="0069019B"/>
    <w:rsid w:val="00690CDF"/>
    <w:rsid w:val="00691777"/>
    <w:rsid w:val="0069183B"/>
    <w:rsid w:val="00692999"/>
    <w:rsid w:val="006931CC"/>
    <w:rsid w:val="00693481"/>
    <w:rsid w:val="00693BDD"/>
    <w:rsid w:val="00693E3F"/>
    <w:rsid w:val="00693FA1"/>
    <w:rsid w:val="006941F3"/>
    <w:rsid w:val="00695205"/>
    <w:rsid w:val="00696CFD"/>
    <w:rsid w:val="006972C4"/>
    <w:rsid w:val="00697789"/>
    <w:rsid w:val="006A16EC"/>
    <w:rsid w:val="006A17DF"/>
    <w:rsid w:val="006A1FEC"/>
    <w:rsid w:val="006A2420"/>
    <w:rsid w:val="006A2459"/>
    <w:rsid w:val="006A28D1"/>
    <w:rsid w:val="006A2D8C"/>
    <w:rsid w:val="006A37F3"/>
    <w:rsid w:val="006A3FF8"/>
    <w:rsid w:val="006A4721"/>
    <w:rsid w:val="006A48F5"/>
    <w:rsid w:val="006A48FC"/>
    <w:rsid w:val="006A55D0"/>
    <w:rsid w:val="006A6162"/>
    <w:rsid w:val="006A77ED"/>
    <w:rsid w:val="006B2D22"/>
    <w:rsid w:val="006B3761"/>
    <w:rsid w:val="006B3A89"/>
    <w:rsid w:val="006B3CDE"/>
    <w:rsid w:val="006B4C9A"/>
    <w:rsid w:val="006B5BDE"/>
    <w:rsid w:val="006C14A3"/>
    <w:rsid w:val="006C2D74"/>
    <w:rsid w:val="006C35E5"/>
    <w:rsid w:val="006C3ABB"/>
    <w:rsid w:val="006C3F7B"/>
    <w:rsid w:val="006C4934"/>
    <w:rsid w:val="006C497B"/>
    <w:rsid w:val="006C63B9"/>
    <w:rsid w:val="006C6887"/>
    <w:rsid w:val="006C6958"/>
    <w:rsid w:val="006C6AF9"/>
    <w:rsid w:val="006C7029"/>
    <w:rsid w:val="006D169A"/>
    <w:rsid w:val="006D183B"/>
    <w:rsid w:val="006D19AE"/>
    <w:rsid w:val="006D1BC8"/>
    <w:rsid w:val="006D210C"/>
    <w:rsid w:val="006D25D5"/>
    <w:rsid w:val="006D341B"/>
    <w:rsid w:val="006D35FD"/>
    <w:rsid w:val="006D3858"/>
    <w:rsid w:val="006D479F"/>
    <w:rsid w:val="006D4E5A"/>
    <w:rsid w:val="006D53DF"/>
    <w:rsid w:val="006D6149"/>
    <w:rsid w:val="006D61F1"/>
    <w:rsid w:val="006D6794"/>
    <w:rsid w:val="006D7290"/>
    <w:rsid w:val="006D7B53"/>
    <w:rsid w:val="006E0174"/>
    <w:rsid w:val="006E037E"/>
    <w:rsid w:val="006E0C21"/>
    <w:rsid w:val="006E1177"/>
    <w:rsid w:val="006E2064"/>
    <w:rsid w:val="006E23ED"/>
    <w:rsid w:val="006E3113"/>
    <w:rsid w:val="006E399D"/>
    <w:rsid w:val="006E4255"/>
    <w:rsid w:val="006E4A2A"/>
    <w:rsid w:val="006E507E"/>
    <w:rsid w:val="006E526F"/>
    <w:rsid w:val="006E555A"/>
    <w:rsid w:val="006E5C6E"/>
    <w:rsid w:val="006E6B3E"/>
    <w:rsid w:val="006E7B59"/>
    <w:rsid w:val="006F0EB6"/>
    <w:rsid w:val="006F21A7"/>
    <w:rsid w:val="006F29F8"/>
    <w:rsid w:val="006F32F3"/>
    <w:rsid w:val="006F37B5"/>
    <w:rsid w:val="006F451B"/>
    <w:rsid w:val="006F5768"/>
    <w:rsid w:val="006F60D1"/>
    <w:rsid w:val="006F6962"/>
    <w:rsid w:val="006F7096"/>
    <w:rsid w:val="006F7FFC"/>
    <w:rsid w:val="007035B5"/>
    <w:rsid w:val="00703C61"/>
    <w:rsid w:val="007047AA"/>
    <w:rsid w:val="007048CB"/>
    <w:rsid w:val="00704E32"/>
    <w:rsid w:val="00705720"/>
    <w:rsid w:val="0070624D"/>
    <w:rsid w:val="007062AC"/>
    <w:rsid w:val="00706502"/>
    <w:rsid w:val="007066E5"/>
    <w:rsid w:val="00707612"/>
    <w:rsid w:val="00707C84"/>
    <w:rsid w:val="00710109"/>
    <w:rsid w:val="00711328"/>
    <w:rsid w:val="00711697"/>
    <w:rsid w:val="00711AED"/>
    <w:rsid w:val="007127C9"/>
    <w:rsid w:val="00712898"/>
    <w:rsid w:val="00712E6B"/>
    <w:rsid w:val="00713882"/>
    <w:rsid w:val="00714985"/>
    <w:rsid w:val="00715447"/>
    <w:rsid w:val="007156BB"/>
    <w:rsid w:val="00717456"/>
    <w:rsid w:val="00717C3E"/>
    <w:rsid w:val="00720396"/>
    <w:rsid w:val="00720BFC"/>
    <w:rsid w:val="007211A8"/>
    <w:rsid w:val="0072231E"/>
    <w:rsid w:val="00722A9A"/>
    <w:rsid w:val="007235E3"/>
    <w:rsid w:val="00724001"/>
    <w:rsid w:val="00724254"/>
    <w:rsid w:val="00725869"/>
    <w:rsid w:val="00727640"/>
    <w:rsid w:val="00730922"/>
    <w:rsid w:val="0073193E"/>
    <w:rsid w:val="007332D0"/>
    <w:rsid w:val="0073357A"/>
    <w:rsid w:val="00735AF3"/>
    <w:rsid w:val="007406D6"/>
    <w:rsid w:val="00741546"/>
    <w:rsid w:val="00741760"/>
    <w:rsid w:val="00741783"/>
    <w:rsid w:val="007430EB"/>
    <w:rsid w:val="00743B92"/>
    <w:rsid w:val="00743D71"/>
    <w:rsid w:val="00745B19"/>
    <w:rsid w:val="00746452"/>
    <w:rsid w:val="00747C72"/>
    <w:rsid w:val="00747C84"/>
    <w:rsid w:val="00751CBB"/>
    <w:rsid w:val="00752886"/>
    <w:rsid w:val="00753324"/>
    <w:rsid w:val="007535DE"/>
    <w:rsid w:val="007540C1"/>
    <w:rsid w:val="00754138"/>
    <w:rsid w:val="00755338"/>
    <w:rsid w:val="00755BE3"/>
    <w:rsid w:val="00755D63"/>
    <w:rsid w:val="00756052"/>
    <w:rsid w:val="007567C8"/>
    <w:rsid w:val="00757876"/>
    <w:rsid w:val="0076182E"/>
    <w:rsid w:val="00761BAC"/>
    <w:rsid w:val="00761E94"/>
    <w:rsid w:val="0076321D"/>
    <w:rsid w:val="00763325"/>
    <w:rsid w:val="0076419C"/>
    <w:rsid w:val="007648B9"/>
    <w:rsid w:val="007648E5"/>
    <w:rsid w:val="00765814"/>
    <w:rsid w:val="00765C7C"/>
    <w:rsid w:val="00765EFE"/>
    <w:rsid w:val="00765FAF"/>
    <w:rsid w:val="00766CB7"/>
    <w:rsid w:val="00767248"/>
    <w:rsid w:val="00767A45"/>
    <w:rsid w:val="00767ADF"/>
    <w:rsid w:val="007711D6"/>
    <w:rsid w:val="00771297"/>
    <w:rsid w:val="007738F7"/>
    <w:rsid w:val="00773CD1"/>
    <w:rsid w:val="007744CB"/>
    <w:rsid w:val="00774B22"/>
    <w:rsid w:val="00774E70"/>
    <w:rsid w:val="00775FE7"/>
    <w:rsid w:val="00776C41"/>
    <w:rsid w:val="00776E02"/>
    <w:rsid w:val="007770DA"/>
    <w:rsid w:val="00777B35"/>
    <w:rsid w:val="007804B8"/>
    <w:rsid w:val="0078067B"/>
    <w:rsid w:val="007806FA"/>
    <w:rsid w:val="0078146D"/>
    <w:rsid w:val="0078178B"/>
    <w:rsid w:val="00781C80"/>
    <w:rsid w:val="00783DB7"/>
    <w:rsid w:val="00784E34"/>
    <w:rsid w:val="00787ACA"/>
    <w:rsid w:val="00787F7F"/>
    <w:rsid w:val="007911DB"/>
    <w:rsid w:val="007913BC"/>
    <w:rsid w:val="00792978"/>
    <w:rsid w:val="00793078"/>
    <w:rsid w:val="00796864"/>
    <w:rsid w:val="00797680"/>
    <w:rsid w:val="007A050D"/>
    <w:rsid w:val="007A13CC"/>
    <w:rsid w:val="007A1DC9"/>
    <w:rsid w:val="007A3892"/>
    <w:rsid w:val="007A3FCA"/>
    <w:rsid w:val="007A4132"/>
    <w:rsid w:val="007A4F4F"/>
    <w:rsid w:val="007A5961"/>
    <w:rsid w:val="007A71CB"/>
    <w:rsid w:val="007A7CA5"/>
    <w:rsid w:val="007B0067"/>
    <w:rsid w:val="007B092A"/>
    <w:rsid w:val="007B1E52"/>
    <w:rsid w:val="007B1F0D"/>
    <w:rsid w:val="007B2036"/>
    <w:rsid w:val="007B221F"/>
    <w:rsid w:val="007B2EED"/>
    <w:rsid w:val="007B55E2"/>
    <w:rsid w:val="007B5CDC"/>
    <w:rsid w:val="007B5F6C"/>
    <w:rsid w:val="007B696C"/>
    <w:rsid w:val="007C0ABA"/>
    <w:rsid w:val="007C0DAA"/>
    <w:rsid w:val="007C0F62"/>
    <w:rsid w:val="007C102B"/>
    <w:rsid w:val="007C12D1"/>
    <w:rsid w:val="007C24C2"/>
    <w:rsid w:val="007C442F"/>
    <w:rsid w:val="007C4724"/>
    <w:rsid w:val="007C4E58"/>
    <w:rsid w:val="007C5E7F"/>
    <w:rsid w:val="007C7DFE"/>
    <w:rsid w:val="007D0097"/>
    <w:rsid w:val="007D01C2"/>
    <w:rsid w:val="007D1516"/>
    <w:rsid w:val="007D20FB"/>
    <w:rsid w:val="007D2192"/>
    <w:rsid w:val="007D3B61"/>
    <w:rsid w:val="007D4838"/>
    <w:rsid w:val="007D4EF2"/>
    <w:rsid w:val="007D5DDE"/>
    <w:rsid w:val="007D640E"/>
    <w:rsid w:val="007D7018"/>
    <w:rsid w:val="007D7273"/>
    <w:rsid w:val="007D7A01"/>
    <w:rsid w:val="007D7C7B"/>
    <w:rsid w:val="007E07AF"/>
    <w:rsid w:val="007E1421"/>
    <w:rsid w:val="007E1574"/>
    <w:rsid w:val="007E194A"/>
    <w:rsid w:val="007E1D8C"/>
    <w:rsid w:val="007E2F09"/>
    <w:rsid w:val="007E3060"/>
    <w:rsid w:val="007E3551"/>
    <w:rsid w:val="007E4B5B"/>
    <w:rsid w:val="007E7C46"/>
    <w:rsid w:val="007F01F7"/>
    <w:rsid w:val="007F2051"/>
    <w:rsid w:val="007F741D"/>
    <w:rsid w:val="008007B1"/>
    <w:rsid w:val="008013A8"/>
    <w:rsid w:val="008024F0"/>
    <w:rsid w:val="00804333"/>
    <w:rsid w:val="008057FB"/>
    <w:rsid w:val="00805DF9"/>
    <w:rsid w:val="00805F27"/>
    <w:rsid w:val="008069DF"/>
    <w:rsid w:val="00806F4A"/>
    <w:rsid w:val="008073F4"/>
    <w:rsid w:val="008074C3"/>
    <w:rsid w:val="0081063F"/>
    <w:rsid w:val="00810A3E"/>
    <w:rsid w:val="00810CB5"/>
    <w:rsid w:val="0081143E"/>
    <w:rsid w:val="008117A1"/>
    <w:rsid w:val="00812DA2"/>
    <w:rsid w:val="00813D09"/>
    <w:rsid w:val="00815852"/>
    <w:rsid w:val="00815E7F"/>
    <w:rsid w:val="0081680D"/>
    <w:rsid w:val="00816E90"/>
    <w:rsid w:val="00816FE2"/>
    <w:rsid w:val="00817C4C"/>
    <w:rsid w:val="00822063"/>
    <w:rsid w:val="008227D4"/>
    <w:rsid w:val="0082303A"/>
    <w:rsid w:val="00823091"/>
    <w:rsid w:val="00823324"/>
    <w:rsid w:val="00823A95"/>
    <w:rsid w:val="00823E30"/>
    <w:rsid w:val="00823F30"/>
    <w:rsid w:val="0082448B"/>
    <w:rsid w:val="00825509"/>
    <w:rsid w:val="008261BE"/>
    <w:rsid w:val="00826AFC"/>
    <w:rsid w:val="0083118A"/>
    <w:rsid w:val="00832280"/>
    <w:rsid w:val="0083289B"/>
    <w:rsid w:val="008328FE"/>
    <w:rsid w:val="008334C3"/>
    <w:rsid w:val="00833959"/>
    <w:rsid w:val="008340CB"/>
    <w:rsid w:val="00834683"/>
    <w:rsid w:val="00834840"/>
    <w:rsid w:val="00836114"/>
    <w:rsid w:val="00836642"/>
    <w:rsid w:val="00837232"/>
    <w:rsid w:val="00837302"/>
    <w:rsid w:val="00837BDF"/>
    <w:rsid w:val="00837D81"/>
    <w:rsid w:val="00840A4F"/>
    <w:rsid w:val="00840CAA"/>
    <w:rsid w:val="00842E37"/>
    <w:rsid w:val="008453FC"/>
    <w:rsid w:val="00846033"/>
    <w:rsid w:val="00850177"/>
    <w:rsid w:val="0085079B"/>
    <w:rsid w:val="00853769"/>
    <w:rsid w:val="00853842"/>
    <w:rsid w:val="00853F03"/>
    <w:rsid w:val="00857463"/>
    <w:rsid w:val="00860C88"/>
    <w:rsid w:val="008614EA"/>
    <w:rsid w:val="008623B9"/>
    <w:rsid w:val="00862B99"/>
    <w:rsid w:val="00862BCF"/>
    <w:rsid w:val="008647EB"/>
    <w:rsid w:val="008648D3"/>
    <w:rsid w:val="00864EDD"/>
    <w:rsid w:val="00865E94"/>
    <w:rsid w:val="008667DB"/>
    <w:rsid w:val="0086697E"/>
    <w:rsid w:val="00866B19"/>
    <w:rsid w:val="008670A5"/>
    <w:rsid w:val="008704CE"/>
    <w:rsid w:val="0087060E"/>
    <w:rsid w:val="00870C16"/>
    <w:rsid w:val="00871504"/>
    <w:rsid w:val="008718F0"/>
    <w:rsid w:val="00871BAF"/>
    <w:rsid w:val="0087255D"/>
    <w:rsid w:val="008729BA"/>
    <w:rsid w:val="00872AFC"/>
    <w:rsid w:val="00874452"/>
    <w:rsid w:val="0087470F"/>
    <w:rsid w:val="00875BE1"/>
    <w:rsid w:val="00875D36"/>
    <w:rsid w:val="00875E15"/>
    <w:rsid w:val="008762F3"/>
    <w:rsid w:val="00877102"/>
    <w:rsid w:val="008775E2"/>
    <w:rsid w:val="00877CD1"/>
    <w:rsid w:val="00877DE1"/>
    <w:rsid w:val="00877F71"/>
    <w:rsid w:val="008802E0"/>
    <w:rsid w:val="008804AE"/>
    <w:rsid w:val="00881094"/>
    <w:rsid w:val="008813E0"/>
    <w:rsid w:val="00881772"/>
    <w:rsid w:val="00881C47"/>
    <w:rsid w:val="00881DB5"/>
    <w:rsid w:val="00882123"/>
    <w:rsid w:val="008821AB"/>
    <w:rsid w:val="008832E5"/>
    <w:rsid w:val="0088364C"/>
    <w:rsid w:val="008838B4"/>
    <w:rsid w:val="008840A9"/>
    <w:rsid w:val="0088592A"/>
    <w:rsid w:val="00886EF8"/>
    <w:rsid w:val="00887040"/>
    <w:rsid w:val="0088705B"/>
    <w:rsid w:val="00887B07"/>
    <w:rsid w:val="0089004D"/>
    <w:rsid w:val="00890599"/>
    <w:rsid w:val="008921DB"/>
    <w:rsid w:val="00893643"/>
    <w:rsid w:val="00893BA4"/>
    <w:rsid w:val="0089435B"/>
    <w:rsid w:val="00895171"/>
    <w:rsid w:val="008955B4"/>
    <w:rsid w:val="00895873"/>
    <w:rsid w:val="00895ADC"/>
    <w:rsid w:val="00895CE9"/>
    <w:rsid w:val="0089657F"/>
    <w:rsid w:val="00896EFE"/>
    <w:rsid w:val="00897383"/>
    <w:rsid w:val="008978F0"/>
    <w:rsid w:val="008A0D81"/>
    <w:rsid w:val="008A1ABE"/>
    <w:rsid w:val="008A273B"/>
    <w:rsid w:val="008A3138"/>
    <w:rsid w:val="008A33C1"/>
    <w:rsid w:val="008A3978"/>
    <w:rsid w:val="008A3BC7"/>
    <w:rsid w:val="008A43FD"/>
    <w:rsid w:val="008A4DA6"/>
    <w:rsid w:val="008A4F45"/>
    <w:rsid w:val="008A572A"/>
    <w:rsid w:val="008A59ED"/>
    <w:rsid w:val="008A6B2D"/>
    <w:rsid w:val="008A74A9"/>
    <w:rsid w:val="008A7C86"/>
    <w:rsid w:val="008B0DEA"/>
    <w:rsid w:val="008B1211"/>
    <w:rsid w:val="008B1570"/>
    <w:rsid w:val="008B5033"/>
    <w:rsid w:val="008B5BCE"/>
    <w:rsid w:val="008B6022"/>
    <w:rsid w:val="008B61BA"/>
    <w:rsid w:val="008B77E2"/>
    <w:rsid w:val="008C0266"/>
    <w:rsid w:val="008C0BB0"/>
    <w:rsid w:val="008C17AC"/>
    <w:rsid w:val="008C36B0"/>
    <w:rsid w:val="008C3A94"/>
    <w:rsid w:val="008C410E"/>
    <w:rsid w:val="008C44BE"/>
    <w:rsid w:val="008C4F1B"/>
    <w:rsid w:val="008C5DB9"/>
    <w:rsid w:val="008C6079"/>
    <w:rsid w:val="008C740B"/>
    <w:rsid w:val="008D0F2D"/>
    <w:rsid w:val="008D1929"/>
    <w:rsid w:val="008D2DBE"/>
    <w:rsid w:val="008D33E9"/>
    <w:rsid w:val="008D3808"/>
    <w:rsid w:val="008D4ABB"/>
    <w:rsid w:val="008D4C91"/>
    <w:rsid w:val="008D5346"/>
    <w:rsid w:val="008D53AD"/>
    <w:rsid w:val="008D6C26"/>
    <w:rsid w:val="008D76B2"/>
    <w:rsid w:val="008D7CFC"/>
    <w:rsid w:val="008E1380"/>
    <w:rsid w:val="008E1F79"/>
    <w:rsid w:val="008E394A"/>
    <w:rsid w:val="008E4509"/>
    <w:rsid w:val="008E5101"/>
    <w:rsid w:val="008E5447"/>
    <w:rsid w:val="008E6791"/>
    <w:rsid w:val="008E6A6A"/>
    <w:rsid w:val="008E7397"/>
    <w:rsid w:val="008F21BA"/>
    <w:rsid w:val="008F2658"/>
    <w:rsid w:val="008F298D"/>
    <w:rsid w:val="008F3BF9"/>
    <w:rsid w:val="008F41C5"/>
    <w:rsid w:val="008F45DD"/>
    <w:rsid w:val="008F4AAB"/>
    <w:rsid w:val="008F4BB2"/>
    <w:rsid w:val="008F4DC6"/>
    <w:rsid w:val="008F4E5A"/>
    <w:rsid w:val="008F52FE"/>
    <w:rsid w:val="008F65A0"/>
    <w:rsid w:val="008F6EAB"/>
    <w:rsid w:val="008F735D"/>
    <w:rsid w:val="00900026"/>
    <w:rsid w:val="00900BF4"/>
    <w:rsid w:val="009019DE"/>
    <w:rsid w:val="0090254E"/>
    <w:rsid w:val="009025B5"/>
    <w:rsid w:val="00903E78"/>
    <w:rsid w:val="00904EA6"/>
    <w:rsid w:val="00906350"/>
    <w:rsid w:val="009072D6"/>
    <w:rsid w:val="00911EA2"/>
    <w:rsid w:val="009151DB"/>
    <w:rsid w:val="00915468"/>
    <w:rsid w:val="00916400"/>
    <w:rsid w:val="00917309"/>
    <w:rsid w:val="00917550"/>
    <w:rsid w:val="00920785"/>
    <w:rsid w:val="00920DB7"/>
    <w:rsid w:val="0092180C"/>
    <w:rsid w:val="00922161"/>
    <w:rsid w:val="009223F0"/>
    <w:rsid w:val="00923039"/>
    <w:rsid w:val="009232FD"/>
    <w:rsid w:val="00923E52"/>
    <w:rsid w:val="00925934"/>
    <w:rsid w:val="00925BAA"/>
    <w:rsid w:val="00926EDF"/>
    <w:rsid w:val="00932184"/>
    <w:rsid w:val="009327BE"/>
    <w:rsid w:val="00932956"/>
    <w:rsid w:val="00932BD0"/>
    <w:rsid w:val="00932D29"/>
    <w:rsid w:val="00933919"/>
    <w:rsid w:val="00933AA2"/>
    <w:rsid w:val="00934733"/>
    <w:rsid w:val="00935909"/>
    <w:rsid w:val="00935B38"/>
    <w:rsid w:val="00935E13"/>
    <w:rsid w:val="0093657F"/>
    <w:rsid w:val="00937922"/>
    <w:rsid w:val="00940CE2"/>
    <w:rsid w:val="00941786"/>
    <w:rsid w:val="0094224B"/>
    <w:rsid w:val="009448E3"/>
    <w:rsid w:val="00944F79"/>
    <w:rsid w:val="00946386"/>
    <w:rsid w:val="009471D0"/>
    <w:rsid w:val="00947992"/>
    <w:rsid w:val="009507F3"/>
    <w:rsid w:val="0095117C"/>
    <w:rsid w:val="009530FA"/>
    <w:rsid w:val="009554BD"/>
    <w:rsid w:val="009556A2"/>
    <w:rsid w:val="009558F6"/>
    <w:rsid w:val="00955902"/>
    <w:rsid w:val="00956216"/>
    <w:rsid w:val="00956835"/>
    <w:rsid w:val="0096056E"/>
    <w:rsid w:val="00960B4C"/>
    <w:rsid w:val="00963427"/>
    <w:rsid w:val="00963836"/>
    <w:rsid w:val="00964ECC"/>
    <w:rsid w:val="009650C0"/>
    <w:rsid w:val="00965C60"/>
    <w:rsid w:val="009672D2"/>
    <w:rsid w:val="00970E86"/>
    <w:rsid w:val="009712A5"/>
    <w:rsid w:val="00971440"/>
    <w:rsid w:val="00971932"/>
    <w:rsid w:val="00972740"/>
    <w:rsid w:val="009732D0"/>
    <w:rsid w:val="00974F6F"/>
    <w:rsid w:val="00975C0A"/>
    <w:rsid w:val="00975E9B"/>
    <w:rsid w:val="009778DC"/>
    <w:rsid w:val="00977A44"/>
    <w:rsid w:val="00980540"/>
    <w:rsid w:val="00980BC6"/>
    <w:rsid w:val="00983AA3"/>
    <w:rsid w:val="009863DE"/>
    <w:rsid w:val="009867D6"/>
    <w:rsid w:val="00986DBC"/>
    <w:rsid w:val="00990725"/>
    <w:rsid w:val="00992F7C"/>
    <w:rsid w:val="009A03B1"/>
    <w:rsid w:val="009A0F3D"/>
    <w:rsid w:val="009A19D9"/>
    <w:rsid w:val="009A1A9D"/>
    <w:rsid w:val="009A3298"/>
    <w:rsid w:val="009A3335"/>
    <w:rsid w:val="009A36AF"/>
    <w:rsid w:val="009A51A4"/>
    <w:rsid w:val="009A54CE"/>
    <w:rsid w:val="009A5B0A"/>
    <w:rsid w:val="009A5FC7"/>
    <w:rsid w:val="009A653C"/>
    <w:rsid w:val="009A66A4"/>
    <w:rsid w:val="009A7215"/>
    <w:rsid w:val="009A7CD9"/>
    <w:rsid w:val="009B2C9D"/>
    <w:rsid w:val="009B31B4"/>
    <w:rsid w:val="009B3270"/>
    <w:rsid w:val="009B5146"/>
    <w:rsid w:val="009B5267"/>
    <w:rsid w:val="009B5DB7"/>
    <w:rsid w:val="009B7AE8"/>
    <w:rsid w:val="009B7E0D"/>
    <w:rsid w:val="009C0B96"/>
    <w:rsid w:val="009C2969"/>
    <w:rsid w:val="009C2D96"/>
    <w:rsid w:val="009C38CF"/>
    <w:rsid w:val="009C55EE"/>
    <w:rsid w:val="009C5EF5"/>
    <w:rsid w:val="009C69B1"/>
    <w:rsid w:val="009C712A"/>
    <w:rsid w:val="009C7422"/>
    <w:rsid w:val="009C7D63"/>
    <w:rsid w:val="009D0354"/>
    <w:rsid w:val="009D07CC"/>
    <w:rsid w:val="009D0974"/>
    <w:rsid w:val="009D14CC"/>
    <w:rsid w:val="009D1727"/>
    <w:rsid w:val="009D17D4"/>
    <w:rsid w:val="009D2BFF"/>
    <w:rsid w:val="009D54AD"/>
    <w:rsid w:val="009D658A"/>
    <w:rsid w:val="009D67DC"/>
    <w:rsid w:val="009D7217"/>
    <w:rsid w:val="009D78DD"/>
    <w:rsid w:val="009E0204"/>
    <w:rsid w:val="009E0B7B"/>
    <w:rsid w:val="009E10A3"/>
    <w:rsid w:val="009E17DD"/>
    <w:rsid w:val="009E25BC"/>
    <w:rsid w:val="009E283F"/>
    <w:rsid w:val="009E48DA"/>
    <w:rsid w:val="009E4976"/>
    <w:rsid w:val="009E4AF4"/>
    <w:rsid w:val="009E598A"/>
    <w:rsid w:val="009E7E0E"/>
    <w:rsid w:val="009F152B"/>
    <w:rsid w:val="009F1F71"/>
    <w:rsid w:val="009F35DC"/>
    <w:rsid w:val="009F365A"/>
    <w:rsid w:val="009F4DDD"/>
    <w:rsid w:val="009F58B4"/>
    <w:rsid w:val="009F5EB9"/>
    <w:rsid w:val="009F63D8"/>
    <w:rsid w:val="009F6662"/>
    <w:rsid w:val="009F6AD0"/>
    <w:rsid w:val="009F6C89"/>
    <w:rsid w:val="009F739B"/>
    <w:rsid w:val="009F7D68"/>
    <w:rsid w:val="009F7EBB"/>
    <w:rsid w:val="00A00A6B"/>
    <w:rsid w:val="00A01173"/>
    <w:rsid w:val="00A0122C"/>
    <w:rsid w:val="00A01975"/>
    <w:rsid w:val="00A01E43"/>
    <w:rsid w:val="00A023EC"/>
    <w:rsid w:val="00A0305E"/>
    <w:rsid w:val="00A03275"/>
    <w:rsid w:val="00A047CF"/>
    <w:rsid w:val="00A047E8"/>
    <w:rsid w:val="00A04D74"/>
    <w:rsid w:val="00A05D2D"/>
    <w:rsid w:val="00A06ADB"/>
    <w:rsid w:val="00A06B9A"/>
    <w:rsid w:val="00A076F9"/>
    <w:rsid w:val="00A1002C"/>
    <w:rsid w:val="00A1052D"/>
    <w:rsid w:val="00A1110E"/>
    <w:rsid w:val="00A1315B"/>
    <w:rsid w:val="00A1334C"/>
    <w:rsid w:val="00A134C5"/>
    <w:rsid w:val="00A144EB"/>
    <w:rsid w:val="00A14ED1"/>
    <w:rsid w:val="00A15289"/>
    <w:rsid w:val="00A17E92"/>
    <w:rsid w:val="00A211A0"/>
    <w:rsid w:val="00A236D1"/>
    <w:rsid w:val="00A2649E"/>
    <w:rsid w:val="00A26718"/>
    <w:rsid w:val="00A27950"/>
    <w:rsid w:val="00A27D57"/>
    <w:rsid w:val="00A27FC4"/>
    <w:rsid w:val="00A30418"/>
    <w:rsid w:val="00A3052E"/>
    <w:rsid w:val="00A307E2"/>
    <w:rsid w:val="00A31193"/>
    <w:rsid w:val="00A3330C"/>
    <w:rsid w:val="00A33DE5"/>
    <w:rsid w:val="00A33EE2"/>
    <w:rsid w:val="00A34988"/>
    <w:rsid w:val="00A3498C"/>
    <w:rsid w:val="00A352A3"/>
    <w:rsid w:val="00A352D9"/>
    <w:rsid w:val="00A357DE"/>
    <w:rsid w:val="00A371D7"/>
    <w:rsid w:val="00A405C0"/>
    <w:rsid w:val="00A40CC8"/>
    <w:rsid w:val="00A41F69"/>
    <w:rsid w:val="00A42256"/>
    <w:rsid w:val="00A4251C"/>
    <w:rsid w:val="00A42D6F"/>
    <w:rsid w:val="00A4369D"/>
    <w:rsid w:val="00A43D54"/>
    <w:rsid w:val="00A4457C"/>
    <w:rsid w:val="00A465B0"/>
    <w:rsid w:val="00A47244"/>
    <w:rsid w:val="00A52971"/>
    <w:rsid w:val="00A53ED7"/>
    <w:rsid w:val="00A549D3"/>
    <w:rsid w:val="00A54D92"/>
    <w:rsid w:val="00A55433"/>
    <w:rsid w:val="00A563B9"/>
    <w:rsid w:val="00A56E8F"/>
    <w:rsid w:val="00A57119"/>
    <w:rsid w:val="00A57223"/>
    <w:rsid w:val="00A602A6"/>
    <w:rsid w:val="00A60348"/>
    <w:rsid w:val="00A60768"/>
    <w:rsid w:val="00A60A01"/>
    <w:rsid w:val="00A61325"/>
    <w:rsid w:val="00A6139A"/>
    <w:rsid w:val="00A61B2F"/>
    <w:rsid w:val="00A62DF6"/>
    <w:rsid w:val="00A6335D"/>
    <w:rsid w:val="00A6359D"/>
    <w:rsid w:val="00A648E9"/>
    <w:rsid w:val="00A649DA"/>
    <w:rsid w:val="00A64B0B"/>
    <w:rsid w:val="00A65552"/>
    <w:rsid w:val="00A65F63"/>
    <w:rsid w:val="00A6645E"/>
    <w:rsid w:val="00A66AD7"/>
    <w:rsid w:val="00A67580"/>
    <w:rsid w:val="00A67866"/>
    <w:rsid w:val="00A70091"/>
    <w:rsid w:val="00A7019E"/>
    <w:rsid w:val="00A7063C"/>
    <w:rsid w:val="00A723E8"/>
    <w:rsid w:val="00A72840"/>
    <w:rsid w:val="00A739F6"/>
    <w:rsid w:val="00A73ACE"/>
    <w:rsid w:val="00A744FC"/>
    <w:rsid w:val="00A74605"/>
    <w:rsid w:val="00A74C93"/>
    <w:rsid w:val="00A756EB"/>
    <w:rsid w:val="00A76707"/>
    <w:rsid w:val="00A76D77"/>
    <w:rsid w:val="00A77178"/>
    <w:rsid w:val="00A77225"/>
    <w:rsid w:val="00A80737"/>
    <w:rsid w:val="00A80815"/>
    <w:rsid w:val="00A80BF8"/>
    <w:rsid w:val="00A8161E"/>
    <w:rsid w:val="00A81A75"/>
    <w:rsid w:val="00A820D6"/>
    <w:rsid w:val="00A84B9A"/>
    <w:rsid w:val="00A8591F"/>
    <w:rsid w:val="00A86D48"/>
    <w:rsid w:val="00A87A99"/>
    <w:rsid w:val="00A87F2E"/>
    <w:rsid w:val="00A9160A"/>
    <w:rsid w:val="00A916B7"/>
    <w:rsid w:val="00A91DC1"/>
    <w:rsid w:val="00A9222A"/>
    <w:rsid w:val="00A927B4"/>
    <w:rsid w:val="00A9330A"/>
    <w:rsid w:val="00A9336B"/>
    <w:rsid w:val="00A93F4E"/>
    <w:rsid w:val="00A9406D"/>
    <w:rsid w:val="00A957CC"/>
    <w:rsid w:val="00A96446"/>
    <w:rsid w:val="00A9748A"/>
    <w:rsid w:val="00AA056A"/>
    <w:rsid w:val="00AA0F86"/>
    <w:rsid w:val="00AA1F4C"/>
    <w:rsid w:val="00AA2554"/>
    <w:rsid w:val="00AA264F"/>
    <w:rsid w:val="00AA2BAE"/>
    <w:rsid w:val="00AA3268"/>
    <w:rsid w:val="00AA3288"/>
    <w:rsid w:val="00AA3589"/>
    <w:rsid w:val="00AA4789"/>
    <w:rsid w:val="00AA5526"/>
    <w:rsid w:val="00AA5C30"/>
    <w:rsid w:val="00AA6CAC"/>
    <w:rsid w:val="00AA72BE"/>
    <w:rsid w:val="00AA7891"/>
    <w:rsid w:val="00AA7CF8"/>
    <w:rsid w:val="00AB0684"/>
    <w:rsid w:val="00AB121B"/>
    <w:rsid w:val="00AB38D3"/>
    <w:rsid w:val="00AB4B88"/>
    <w:rsid w:val="00AB692F"/>
    <w:rsid w:val="00AB72A3"/>
    <w:rsid w:val="00AB73D8"/>
    <w:rsid w:val="00AC0F71"/>
    <w:rsid w:val="00AC25ED"/>
    <w:rsid w:val="00AC31E8"/>
    <w:rsid w:val="00AC3622"/>
    <w:rsid w:val="00AC3A06"/>
    <w:rsid w:val="00AC6C45"/>
    <w:rsid w:val="00AD0069"/>
    <w:rsid w:val="00AD06F8"/>
    <w:rsid w:val="00AD3155"/>
    <w:rsid w:val="00AD362F"/>
    <w:rsid w:val="00AD36A5"/>
    <w:rsid w:val="00AD3827"/>
    <w:rsid w:val="00AD40CC"/>
    <w:rsid w:val="00AD4A8A"/>
    <w:rsid w:val="00AD565B"/>
    <w:rsid w:val="00AD5F7E"/>
    <w:rsid w:val="00AE044E"/>
    <w:rsid w:val="00AE124A"/>
    <w:rsid w:val="00AE139D"/>
    <w:rsid w:val="00AE1EEC"/>
    <w:rsid w:val="00AE246D"/>
    <w:rsid w:val="00AE27B7"/>
    <w:rsid w:val="00AE2CD3"/>
    <w:rsid w:val="00AE4C96"/>
    <w:rsid w:val="00AE4F65"/>
    <w:rsid w:val="00AE79D7"/>
    <w:rsid w:val="00AF1AD0"/>
    <w:rsid w:val="00AF4211"/>
    <w:rsid w:val="00AF4748"/>
    <w:rsid w:val="00AF6547"/>
    <w:rsid w:val="00AF6563"/>
    <w:rsid w:val="00AF6643"/>
    <w:rsid w:val="00AF71F6"/>
    <w:rsid w:val="00AF7370"/>
    <w:rsid w:val="00AF73D2"/>
    <w:rsid w:val="00AF7C68"/>
    <w:rsid w:val="00B0184A"/>
    <w:rsid w:val="00B0212C"/>
    <w:rsid w:val="00B026E7"/>
    <w:rsid w:val="00B03A39"/>
    <w:rsid w:val="00B03BA8"/>
    <w:rsid w:val="00B041F6"/>
    <w:rsid w:val="00B0428E"/>
    <w:rsid w:val="00B042ED"/>
    <w:rsid w:val="00B0526B"/>
    <w:rsid w:val="00B05B61"/>
    <w:rsid w:val="00B06288"/>
    <w:rsid w:val="00B06A18"/>
    <w:rsid w:val="00B06E21"/>
    <w:rsid w:val="00B10CC9"/>
    <w:rsid w:val="00B11812"/>
    <w:rsid w:val="00B11EB3"/>
    <w:rsid w:val="00B13745"/>
    <w:rsid w:val="00B15AA8"/>
    <w:rsid w:val="00B16242"/>
    <w:rsid w:val="00B17D22"/>
    <w:rsid w:val="00B2088A"/>
    <w:rsid w:val="00B22174"/>
    <w:rsid w:val="00B22ED1"/>
    <w:rsid w:val="00B22FE5"/>
    <w:rsid w:val="00B23595"/>
    <w:rsid w:val="00B24049"/>
    <w:rsid w:val="00B240C0"/>
    <w:rsid w:val="00B2442C"/>
    <w:rsid w:val="00B24893"/>
    <w:rsid w:val="00B24FFD"/>
    <w:rsid w:val="00B25AEF"/>
    <w:rsid w:val="00B25BA1"/>
    <w:rsid w:val="00B270FC"/>
    <w:rsid w:val="00B27439"/>
    <w:rsid w:val="00B27E9C"/>
    <w:rsid w:val="00B30AED"/>
    <w:rsid w:val="00B30F36"/>
    <w:rsid w:val="00B30F4A"/>
    <w:rsid w:val="00B3104F"/>
    <w:rsid w:val="00B318A3"/>
    <w:rsid w:val="00B32A46"/>
    <w:rsid w:val="00B335FA"/>
    <w:rsid w:val="00B35928"/>
    <w:rsid w:val="00B37ABD"/>
    <w:rsid w:val="00B37D29"/>
    <w:rsid w:val="00B40542"/>
    <w:rsid w:val="00B41231"/>
    <w:rsid w:val="00B412F3"/>
    <w:rsid w:val="00B4182B"/>
    <w:rsid w:val="00B41D7D"/>
    <w:rsid w:val="00B4221F"/>
    <w:rsid w:val="00B42380"/>
    <w:rsid w:val="00B4674C"/>
    <w:rsid w:val="00B473B5"/>
    <w:rsid w:val="00B476D7"/>
    <w:rsid w:val="00B50D09"/>
    <w:rsid w:val="00B510D2"/>
    <w:rsid w:val="00B51A45"/>
    <w:rsid w:val="00B5225A"/>
    <w:rsid w:val="00B5274A"/>
    <w:rsid w:val="00B527BE"/>
    <w:rsid w:val="00B5286E"/>
    <w:rsid w:val="00B52E63"/>
    <w:rsid w:val="00B53DDA"/>
    <w:rsid w:val="00B54A7A"/>
    <w:rsid w:val="00B55732"/>
    <w:rsid w:val="00B55F7D"/>
    <w:rsid w:val="00B56A88"/>
    <w:rsid w:val="00B56BB9"/>
    <w:rsid w:val="00B57B64"/>
    <w:rsid w:val="00B57D6C"/>
    <w:rsid w:val="00B6007F"/>
    <w:rsid w:val="00B604E0"/>
    <w:rsid w:val="00B60DB7"/>
    <w:rsid w:val="00B6109A"/>
    <w:rsid w:val="00B612B8"/>
    <w:rsid w:val="00B6141A"/>
    <w:rsid w:val="00B61457"/>
    <w:rsid w:val="00B6194C"/>
    <w:rsid w:val="00B62DAD"/>
    <w:rsid w:val="00B643FE"/>
    <w:rsid w:val="00B649D5"/>
    <w:rsid w:val="00B64EFB"/>
    <w:rsid w:val="00B65001"/>
    <w:rsid w:val="00B66E15"/>
    <w:rsid w:val="00B67612"/>
    <w:rsid w:val="00B71210"/>
    <w:rsid w:val="00B72FD1"/>
    <w:rsid w:val="00B73569"/>
    <w:rsid w:val="00B73AB6"/>
    <w:rsid w:val="00B74E3A"/>
    <w:rsid w:val="00B7569C"/>
    <w:rsid w:val="00B7684C"/>
    <w:rsid w:val="00B76D1C"/>
    <w:rsid w:val="00B77CF9"/>
    <w:rsid w:val="00B800EC"/>
    <w:rsid w:val="00B80644"/>
    <w:rsid w:val="00B80B6F"/>
    <w:rsid w:val="00B80C23"/>
    <w:rsid w:val="00B8131B"/>
    <w:rsid w:val="00B82379"/>
    <w:rsid w:val="00B833B6"/>
    <w:rsid w:val="00B8356F"/>
    <w:rsid w:val="00B84D85"/>
    <w:rsid w:val="00B86598"/>
    <w:rsid w:val="00B9145D"/>
    <w:rsid w:val="00B9189F"/>
    <w:rsid w:val="00B91C1B"/>
    <w:rsid w:val="00B927DD"/>
    <w:rsid w:val="00B9293B"/>
    <w:rsid w:val="00B92BBE"/>
    <w:rsid w:val="00B93AB5"/>
    <w:rsid w:val="00B94278"/>
    <w:rsid w:val="00B94518"/>
    <w:rsid w:val="00B94F6C"/>
    <w:rsid w:val="00B961BB"/>
    <w:rsid w:val="00B96934"/>
    <w:rsid w:val="00B97416"/>
    <w:rsid w:val="00B97B79"/>
    <w:rsid w:val="00BA116C"/>
    <w:rsid w:val="00BA1926"/>
    <w:rsid w:val="00BA1D0F"/>
    <w:rsid w:val="00BA3F0A"/>
    <w:rsid w:val="00BA4064"/>
    <w:rsid w:val="00BA465F"/>
    <w:rsid w:val="00BA486B"/>
    <w:rsid w:val="00BA5006"/>
    <w:rsid w:val="00BA518F"/>
    <w:rsid w:val="00BA6412"/>
    <w:rsid w:val="00BA770A"/>
    <w:rsid w:val="00BA7937"/>
    <w:rsid w:val="00BA7DE0"/>
    <w:rsid w:val="00BB16A1"/>
    <w:rsid w:val="00BB1ABC"/>
    <w:rsid w:val="00BB1C20"/>
    <w:rsid w:val="00BB4B4C"/>
    <w:rsid w:val="00BB4D67"/>
    <w:rsid w:val="00BB61D6"/>
    <w:rsid w:val="00BB6EBB"/>
    <w:rsid w:val="00BC0BD6"/>
    <w:rsid w:val="00BC106B"/>
    <w:rsid w:val="00BC1C4A"/>
    <w:rsid w:val="00BC405D"/>
    <w:rsid w:val="00BC4AF4"/>
    <w:rsid w:val="00BC501D"/>
    <w:rsid w:val="00BC5451"/>
    <w:rsid w:val="00BC79D7"/>
    <w:rsid w:val="00BC7C0D"/>
    <w:rsid w:val="00BD1033"/>
    <w:rsid w:val="00BD12E0"/>
    <w:rsid w:val="00BD1AED"/>
    <w:rsid w:val="00BD2B28"/>
    <w:rsid w:val="00BD309C"/>
    <w:rsid w:val="00BD397D"/>
    <w:rsid w:val="00BD5281"/>
    <w:rsid w:val="00BD5AB8"/>
    <w:rsid w:val="00BD69A9"/>
    <w:rsid w:val="00BE0317"/>
    <w:rsid w:val="00BE06CE"/>
    <w:rsid w:val="00BE0B94"/>
    <w:rsid w:val="00BE0EE4"/>
    <w:rsid w:val="00BE1637"/>
    <w:rsid w:val="00BE38D9"/>
    <w:rsid w:val="00BE390E"/>
    <w:rsid w:val="00BE43C3"/>
    <w:rsid w:val="00BE514D"/>
    <w:rsid w:val="00BE5296"/>
    <w:rsid w:val="00BE54DA"/>
    <w:rsid w:val="00BE55AF"/>
    <w:rsid w:val="00BE5773"/>
    <w:rsid w:val="00BF01AD"/>
    <w:rsid w:val="00BF064D"/>
    <w:rsid w:val="00BF11C2"/>
    <w:rsid w:val="00BF12FD"/>
    <w:rsid w:val="00BF1A33"/>
    <w:rsid w:val="00BF2201"/>
    <w:rsid w:val="00BF3900"/>
    <w:rsid w:val="00BF39E6"/>
    <w:rsid w:val="00BF3E39"/>
    <w:rsid w:val="00BF4F14"/>
    <w:rsid w:val="00BF53C9"/>
    <w:rsid w:val="00BF57DD"/>
    <w:rsid w:val="00BF6971"/>
    <w:rsid w:val="00BF7B6C"/>
    <w:rsid w:val="00C0035E"/>
    <w:rsid w:val="00C01227"/>
    <w:rsid w:val="00C0236A"/>
    <w:rsid w:val="00C04963"/>
    <w:rsid w:val="00C0505B"/>
    <w:rsid w:val="00C05EE9"/>
    <w:rsid w:val="00C0657E"/>
    <w:rsid w:val="00C069C8"/>
    <w:rsid w:val="00C07125"/>
    <w:rsid w:val="00C07A0F"/>
    <w:rsid w:val="00C10626"/>
    <w:rsid w:val="00C1087C"/>
    <w:rsid w:val="00C10FF4"/>
    <w:rsid w:val="00C111CA"/>
    <w:rsid w:val="00C11F1A"/>
    <w:rsid w:val="00C122AC"/>
    <w:rsid w:val="00C1343D"/>
    <w:rsid w:val="00C13758"/>
    <w:rsid w:val="00C13E94"/>
    <w:rsid w:val="00C14BAC"/>
    <w:rsid w:val="00C152A9"/>
    <w:rsid w:val="00C20856"/>
    <w:rsid w:val="00C20EEE"/>
    <w:rsid w:val="00C218AD"/>
    <w:rsid w:val="00C22A68"/>
    <w:rsid w:val="00C232D2"/>
    <w:rsid w:val="00C23E67"/>
    <w:rsid w:val="00C23EB0"/>
    <w:rsid w:val="00C24105"/>
    <w:rsid w:val="00C243F4"/>
    <w:rsid w:val="00C244C9"/>
    <w:rsid w:val="00C2617F"/>
    <w:rsid w:val="00C26C1C"/>
    <w:rsid w:val="00C27D0D"/>
    <w:rsid w:val="00C31196"/>
    <w:rsid w:val="00C31E7C"/>
    <w:rsid w:val="00C34424"/>
    <w:rsid w:val="00C353AA"/>
    <w:rsid w:val="00C36094"/>
    <w:rsid w:val="00C360A3"/>
    <w:rsid w:val="00C3611B"/>
    <w:rsid w:val="00C36413"/>
    <w:rsid w:val="00C366A9"/>
    <w:rsid w:val="00C36893"/>
    <w:rsid w:val="00C372D1"/>
    <w:rsid w:val="00C37523"/>
    <w:rsid w:val="00C40FD8"/>
    <w:rsid w:val="00C41544"/>
    <w:rsid w:val="00C421F4"/>
    <w:rsid w:val="00C429F1"/>
    <w:rsid w:val="00C4348D"/>
    <w:rsid w:val="00C4368F"/>
    <w:rsid w:val="00C438E8"/>
    <w:rsid w:val="00C452DA"/>
    <w:rsid w:val="00C472BA"/>
    <w:rsid w:val="00C473C6"/>
    <w:rsid w:val="00C47990"/>
    <w:rsid w:val="00C479F8"/>
    <w:rsid w:val="00C47AF6"/>
    <w:rsid w:val="00C47DBB"/>
    <w:rsid w:val="00C5186A"/>
    <w:rsid w:val="00C5233F"/>
    <w:rsid w:val="00C5277A"/>
    <w:rsid w:val="00C540A0"/>
    <w:rsid w:val="00C543E9"/>
    <w:rsid w:val="00C546C3"/>
    <w:rsid w:val="00C56B24"/>
    <w:rsid w:val="00C5780C"/>
    <w:rsid w:val="00C578C7"/>
    <w:rsid w:val="00C57EED"/>
    <w:rsid w:val="00C60BA8"/>
    <w:rsid w:val="00C6132E"/>
    <w:rsid w:val="00C618BB"/>
    <w:rsid w:val="00C61D45"/>
    <w:rsid w:val="00C6229C"/>
    <w:rsid w:val="00C6268C"/>
    <w:rsid w:val="00C62C45"/>
    <w:rsid w:val="00C63A5D"/>
    <w:rsid w:val="00C64D9C"/>
    <w:rsid w:val="00C65CA5"/>
    <w:rsid w:val="00C6608A"/>
    <w:rsid w:val="00C7044C"/>
    <w:rsid w:val="00C70989"/>
    <w:rsid w:val="00C70F21"/>
    <w:rsid w:val="00C71ABB"/>
    <w:rsid w:val="00C7284E"/>
    <w:rsid w:val="00C72FAA"/>
    <w:rsid w:val="00C7459A"/>
    <w:rsid w:val="00C74917"/>
    <w:rsid w:val="00C74D2A"/>
    <w:rsid w:val="00C7533B"/>
    <w:rsid w:val="00C75F96"/>
    <w:rsid w:val="00C767E5"/>
    <w:rsid w:val="00C771EF"/>
    <w:rsid w:val="00C77437"/>
    <w:rsid w:val="00C77B9A"/>
    <w:rsid w:val="00C80A21"/>
    <w:rsid w:val="00C81B6D"/>
    <w:rsid w:val="00C81FDA"/>
    <w:rsid w:val="00C82664"/>
    <w:rsid w:val="00C83CAF"/>
    <w:rsid w:val="00C85045"/>
    <w:rsid w:val="00C85EC7"/>
    <w:rsid w:val="00C865E7"/>
    <w:rsid w:val="00C869EA"/>
    <w:rsid w:val="00C878BE"/>
    <w:rsid w:val="00C87E6D"/>
    <w:rsid w:val="00C912C3"/>
    <w:rsid w:val="00C9206F"/>
    <w:rsid w:val="00C92239"/>
    <w:rsid w:val="00C928DF"/>
    <w:rsid w:val="00C943E3"/>
    <w:rsid w:val="00C9464D"/>
    <w:rsid w:val="00C94C18"/>
    <w:rsid w:val="00C96F7E"/>
    <w:rsid w:val="00C97526"/>
    <w:rsid w:val="00C979C0"/>
    <w:rsid w:val="00C97DE1"/>
    <w:rsid w:val="00C97F65"/>
    <w:rsid w:val="00CA05C3"/>
    <w:rsid w:val="00CA2355"/>
    <w:rsid w:val="00CA500F"/>
    <w:rsid w:val="00CA53E7"/>
    <w:rsid w:val="00CA5DFF"/>
    <w:rsid w:val="00CA6B9B"/>
    <w:rsid w:val="00CB01FF"/>
    <w:rsid w:val="00CB0DA4"/>
    <w:rsid w:val="00CB14F9"/>
    <w:rsid w:val="00CB1790"/>
    <w:rsid w:val="00CB179D"/>
    <w:rsid w:val="00CB2769"/>
    <w:rsid w:val="00CB2939"/>
    <w:rsid w:val="00CB2F4B"/>
    <w:rsid w:val="00CB33D1"/>
    <w:rsid w:val="00CB3D54"/>
    <w:rsid w:val="00CB43C0"/>
    <w:rsid w:val="00CB460B"/>
    <w:rsid w:val="00CB51EE"/>
    <w:rsid w:val="00CB610D"/>
    <w:rsid w:val="00CB6A00"/>
    <w:rsid w:val="00CB6FA3"/>
    <w:rsid w:val="00CC06C0"/>
    <w:rsid w:val="00CC0C3E"/>
    <w:rsid w:val="00CC156F"/>
    <w:rsid w:val="00CC1B4A"/>
    <w:rsid w:val="00CC313C"/>
    <w:rsid w:val="00CC3A7E"/>
    <w:rsid w:val="00CC4C2B"/>
    <w:rsid w:val="00CC4F0F"/>
    <w:rsid w:val="00CC51AF"/>
    <w:rsid w:val="00CC535F"/>
    <w:rsid w:val="00CC5973"/>
    <w:rsid w:val="00CC657B"/>
    <w:rsid w:val="00CC6A0A"/>
    <w:rsid w:val="00CC6BB7"/>
    <w:rsid w:val="00CC7801"/>
    <w:rsid w:val="00CD0579"/>
    <w:rsid w:val="00CD0AF0"/>
    <w:rsid w:val="00CD0E8F"/>
    <w:rsid w:val="00CD10E7"/>
    <w:rsid w:val="00CD2C4D"/>
    <w:rsid w:val="00CD388F"/>
    <w:rsid w:val="00CD39D2"/>
    <w:rsid w:val="00CD3BB3"/>
    <w:rsid w:val="00CD5829"/>
    <w:rsid w:val="00CD5B41"/>
    <w:rsid w:val="00CD7401"/>
    <w:rsid w:val="00CD7800"/>
    <w:rsid w:val="00CD7DC2"/>
    <w:rsid w:val="00CE191A"/>
    <w:rsid w:val="00CE1A0F"/>
    <w:rsid w:val="00CE1F67"/>
    <w:rsid w:val="00CE25CD"/>
    <w:rsid w:val="00CE2E2A"/>
    <w:rsid w:val="00CE345A"/>
    <w:rsid w:val="00CE3F40"/>
    <w:rsid w:val="00CE430A"/>
    <w:rsid w:val="00CE45CE"/>
    <w:rsid w:val="00CE6221"/>
    <w:rsid w:val="00CE6FD9"/>
    <w:rsid w:val="00CF3A7D"/>
    <w:rsid w:val="00CF3CB2"/>
    <w:rsid w:val="00CF4847"/>
    <w:rsid w:val="00CF4F9B"/>
    <w:rsid w:val="00CF57E6"/>
    <w:rsid w:val="00CF6C92"/>
    <w:rsid w:val="00D014A8"/>
    <w:rsid w:val="00D01DAB"/>
    <w:rsid w:val="00D02E53"/>
    <w:rsid w:val="00D03736"/>
    <w:rsid w:val="00D03980"/>
    <w:rsid w:val="00D05166"/>
    <w:rsid w:val="00D0728A"/>
    <w:rsid w:val="00D075BF"/>
    <w:rsid w:val="00D07619"/>
    <w:rsid w:val="00D07808"/>
    <w:rsid w:val="00D07D01"/>
    <w:rsid w:val="00D102B2"/>
    <w:rsid w:val="00D11B7F"/>
    <w:rsid w:val="00D121DF"/>
    <w:rsid w:val="00D12E1B"/>
    <w:rsid w:val="00D13521"/>
    <w:rsid w:val="00D13557"/>
    <w:rsid w:val="00D13893"/>
    <w:rsid w:val="00D13A39"/>
    <w:rsid w:val="00D14036"/>
    <w:rsid w:val="00D14D0C"/>
    <w:rsid w:val="00D153BD"/>
    <w:rsid w:val="00D1748E"/>
    <w:rsid w:val="00D21978"/>
    <w:rsid w:val="00D21DE6"/>
    <w:rsid w:val="00D2334A"/>
    <w:rsid w:val="00D24EB1"/>
    <w:rsid w:val="00D259D6"/>
    <w:rsid w:val="00D25D14"/>
    <w:rsid w:val="00D25FB9"/>
    <w:rsid w:val="00D26884"/>
    <w:rsid w:val="00D26F88"/>
    <w:rsid w:val="00D27C6A"/>
    <w:rsid w:val="00D27D08"/>
    <w:rsid w:val="00D31112"/>
    <w:rsid w:val="00D315FB"/>
    <w:rsid w:val="00D32049"/>
    <w:rsid w:val="00D32234"/>
    <w:rsid w:val="00D32FF7"/>
    <w:rsid w:val="00D33836"/>
    <w:rsid w:val="00D35323"/>
    <w:rsid w:val="00D35DC1"/>
    <w:rsid w:val="00D3603E"/>
    <w:rsid w:val="00D37B0D"/>
    <w:rsid w:val="00D37DA7"/>
    <w:rsid w:val="00D41CCB"/>
    <w:rsid w:val="00D42424"/>
    <w:rsid w:val="00D4243C"/>
    <w:rsid w:val="00D42DDA"/>
    <w:rsid w:val="00D43C2D"/>
    <w:rsid w:val="00D43D89"/>
    <w:rsid w:val="00D454C2"/>
    <w:rsid w:val="00D47599"/>
    <w:rsid w:val="00D51643"/>
    <w:rsid w:val="00D517C7"/>
    <w:rsid w:val="00D51F1C"/>
    <w:rsid w:val="00D52A19"/>
    <w:rsid w:val="00D53277"/>
    <w:rsid w:val="00D53E5E"/>
    <w:rsid w:val="00D53E75"/>
    <w:rsid w:val="00D551CE"/>
    <w:rsid w:val="00D555CC"/>
    <w:rsid w:val="00D55875"/>
    <w:rsid w:val="00D559F4"/>
    <w:rsid w:val="00D563F7"/>
    <w:rsid w:val="00D56572"/>
    <w:rsid w:val="00D56986"/>
    <w:rsid w:val="00D56E2F"/>
    <w:rsid w:val="00D57503"/>
    <w:rsid w:val="00D57759"/>
    <w:rsid w:val="00D57DB3"/>
    <w:rsid w:val="00D60A4E"/>
    <w:rsid w:val="00D61981"/>
    <w:rsid w:val="00D623BA"/>
    <w:rsid w:val="00D63039"/>
    <w:rsid w:val="00D64416"/>
    <w:rsid w:val="00D651BA"/>
    <w:rsid w:val="00D6546B"/>
    <w:rsid w:val="00D65AF9"/>
    <w:rsid w:val="00D70978"/>
    <w:rsid w:val="00D71287"/>
    <w:rsid w:val="00D71687"/>
    <w:rsid w:val="00D71DBC"/>
    <w:rsid w:val="00D7255C"/>
    <w:rsid w:val="00D73443"/>
    <w:rsid w:val="00D737E6"/>
    <w:rsid w:val="00D7548E"/>
    <w:rsid w:val="00D75E86"/>
    <w:rsid w:val="00D760D2"/>
    <w:rsid w:val="00D7645A"/>
    <w:rsid w:val="00D76BDE"/>
    <w:rsid w:val="00D77148"/>
    <w:rsid w:val="00D81254"/>
    <w:rsid w:val="00D81A23"/>
    <w:rsid w:val="00D829ED"/>
    <w:rsid w:val="00D834D9"/>
    <w:rsid w:val="00D83C45"/>
    <w:rsid w:val="00D84566"/>
    <w:rsid w:val="00D8474C"/>
    <w:rsid w:val="00D849A8"/>
    <w:rsid w:val="00D850D1"/>
    <w:rsid w:val="00D85253"/>
    <w:rsid w:val="00D85827"/>
    <w:rsid w:val="00D86462"/>
    <w:rsid w:val="00D87247"/>
    <w:rsid w:val="00D911CE"/>
    <w:rsid w:val="00D91484"/>
    <w:rsid w:val="00D91A92"/>
    <w:rsid w:val="00D9203C"/>
    <w:rsid w:val="00D9308E"/>
    <w:rsid w:val="00D93196"/>
    <w:rsid w:val="00D93668"/>
    <w:rsid w:val="00D93679"/>
    <w:rsid w:val="00D9777B"/>
    <w:rsid w:val="00D97BDA"/>
    <w:rsid w:val="00DA03F5"/>
    <w:rsid w:val="00DA0931"/>
    <w:rsid w:val="00DA1835"/>
    <w:rsid w:val="00DA1F8B"/>
    <w:rsid w:val="00DA449D"/>
    <w:rsid w:val="00DA5809"/>
    <w:rsid w:val="00DA6230"/>
    <w:rsid w:val="00DA7822"/>
    <w:rsid w:val="00DA7DDB"/>
    <w:rsid w:val="00DB011F"/>
    <w:rsid w:val="00DB14E4"/>
    <w:rsid w:val="00DB15A3"/>
    <w:rsid w:val="00DB1A9F"/>
    <w:rsid w:val="00DB21D5"/>
    <w:rsid w:val="00DB2AAC"/>
    <w:rsid w:val="00DB2ECB"/>
    <w:rsid w:val="00DB3AD3"/>
    <w:rsid w:val="00DB3D43"/>
    <w:rsid w:val="00DB67FE"/>
    <w:rsid w:val="00DB6EC7"/>
    <w:rsid w:val="00DB7C2A"/>
    <w:rsid w:val="00DC20ED"/>
    <w:rsid w:val="00DC2628"/>
    <w:rsid w:val="00DC30B0"/>
    <w:rsid w:val="00DC31C7"/>
    <w:rsid w:val="00DC3E1B"/>
    <w:rsid w:val="00DC4AA5"/>
    <w:rsid w:val="00DC502B"/>
    <w:rsid w:val="00DC5A5C"/>
    <w:rsid w:val="00DC5E29"/>
    <w:rsid w:val="00DC63A8"/>
    <w:rsid w:val="00DC681B"/>
    <w:rsid w:val="00DC685D"/>
    <w:rsid w:val="00DC7A1E"/>
    <w:rsid w:val="00DD1B36"/>
    <w:rsid w:val="00DD2D6C"/>
    <w:rsid w:val="00DD51C4"/>
    <w:rsid w:val="00DD630D"/>
    <w:rsid w:val="00DD78F5"/>
    <w:rsid w:val="00DE092B"/>
    <w:rsid w:val="00DE1AFE"/>
    <w:rsid w:val="00DE534F"/>
    <w:rsid w:val="00DE6765"/>
    <w:rsid w:val="00DE6790"/>
    <w:rsid w:val="00DE6A58"/>
    <w:rsid w:val="00DE74FE"/>
    <w:rsid w:val="00DE7BA2"/>
    <w:rsid w:val="00DF16B3"/>
    <w:rsid w:val="00DF2A49"/>
    <w:rsid w:val="00DF2B35"/>
    <w:rsid w:val="00DF2C7B"/>
    <w:rsid w:val="00DF2E88"/>
    <w:rsid w:val="00DF444F"/>
    <w:rsid w:val="00DF5410"/>
    <w:rsid w:val="00DF5FBA"/>
    <w:rsid w:val="00DF63E6"/>
    <w:rsid w:val="00DF644B"/>
    <w:rsid w:val="00DF676C"/>
    <w:rsid w:val="00E0003C"/>
    <w:rsid w:val="00E016D1"/>
    <w:rsid w:val="00E01AAF"/>
    <w:rsid w:val="00E02F90"/>
    <w:rsid w:val="00E03282"/>
    <w:rsid w:val="00E051E9"/>
    <w:rsid w:val="00E0596B"/>
    <w:rsid w:val="00E07435"/>
    <w:rsid w:val="00E07813"/>
    <w:rsid w:val="00E078D3"/>
    <w:rsid w:val="00E1043F"/>
    <w:rsid w:val="00E1109D"/>
    <w:rsid w:val="00E11290"/>
    <w:rsid w:val="00E11F92"/>
    <w:rsid w:val="00E129AD"/>
    <w:rsid w:val="00E12BD0"/>
    <w:rsid w:val="00E12E8B"/>
    <w:rsid w:val="00E13B79"/>
    <w:rsid w:val="00E15D36"/>
    <w:rsid w:val="00E16662"/>
    <w:rsid w:val="00E238B4"/>
    <w:rsid w:val="00E24A17"/>
    <w:rsid w:val="00E24DA6"/>
    <w:rsid w:val="00E259DD"/>
    <w:rsid w:val="00E25AB9"/>
    <w:rsid w:val="00E26234"/>
    <w:rsid w:val="00E269C1"/>
    <w:rsid w:val="00E27A17"/>
    <w:rsid w:val="00E27E2B"/>
    <w:rsid w:val="00E32242"/>
    <w:rsid w:val="00E32683"/>
    <w:rsid w:val="00E3319A"/>
    <w:rsid w:val="00E36EA3"/>
    <w:rsid w:val="00E37AD5"/>
    <w:rsid w:val="00E401DD"/>
    <w:rsid w:val="00E404BD"/>
    <w:rsid w:val="00E4081C"/>
    <w:rsid w:val="00E40C4B"/>
    <w:rsid w:val="00E424F5"/>
    <w:rsid w:val="00E428B0"/>
    <w:rsid w:val="00E428D7"/>
    <w:rsid w:val="00E44999"/>
    <w:rsid w:val="00E457F4"/>
    <w:rsid w:val="00E472D6"/>
    <w:rsid w:val="00E47577"/>
    <w:rsid w:val="00E5020C"/>
    <w:rsid w:val="00E502FE"/>
    <w:rsid w:val="00E50B2D"/>
    <w:rsid w:val="00E53A68"/>
    <w:rsid w:val="00E541CA"/>
    <w:rsid w:val="00E55F02"/>
    <w:rsid w:val="00E56B96"/>
    <w:rsid w:val="00E577B9"/>
    <w:rsid w:val="00E607DD"/>
    <w:rsid w:val="00E61B47"/>
    <w:rsid w:val="00E62FF2"/>
    <w:rsid w:val="00E639AC"/>
    <w:rsid w:val="00E63D62"/>
    <w:rsid w:val="00E64BD5"/>
    <w:rsid w:val="00E64F2F"/>
    <w:rsid w:val="00E65BBE"/>
    <w:rsid w:val="00E65E52"/>
    <w:rsid w:val="00E66012"/>
    <w:rsid w:val="00E66FD0"/>
    <w:rsid w:val="00E670D6"/>
    <w:rsid w:val="00E678F3"/>
    <w:rsid w:val="00E67C6D"/>
    <w:rsid w:val="00E67D4A"/>
    <w:rsid w:val="00E70BE1"/>
    <w:rsid w:val="00E70D08"/>
    <w:rsid w:val="00E73923"/>
    <w:rsid w:val="00E746BF"/>
    <w:rsid w:val="00E761B6"/>
    <w:rsid w:val="00E763C8"/>
    <w:rsid w:val="00E77537"/>
    <w:rsid w:val="00E776CF"/>
    <w:rsid w:val="00E806BB"/>
    <w:rsid w:val="00E80F9C"/>
    <w:rsid w:val="00E818A2"/>
    <w:rsid w:val="00E837A0"/>
    <w:rsid w:val="00E83A1F"/>
    <w:rsid w:val="00E843B2"/>
    <w:rsid w:val="00E8589F"/>
    <w:rsid w:val="00E865EC"/>
    <w:rsid w:val="00E9034C"/>
    <w:rsid w:val="00E90A31"/>
    <w:rsid w:val="00E90D97"/>
    <w:rsid w:val="00E91363"/>
    <w:rsid w:val="00E92C05"/>
    <w:rsid w:val="00E9384F"/>
    <w:rsid w:val="00E9433E"/>
    <w:rsid w:val="00E94C89"/>
    <w:rsid w:val="00E94E49"/>
    <w:rsid w:val="00E9638C"/>
    <w:rsid w:val="00E9667C"/>
    <w:rsid w:val="00E97AF3"/>
    <w:rsid w:val="00EA073E"/>
    <w:rsid w:val="00EA0D67"/>
    <w:rsid w:val="00EA1182"/>
    <w:rsid w:val="00EA277E"/>
    <w:rsid w:val="00EA3E2A"/>
    <w:rsid w:val="00EA57F6"/>
    <w:rsid w:val="00EA6816"/>
    <w:rsid w:val="00EA6A09"/>
    <w:rsid w:val="00EA6C99"/>
    <w:rsid w:val="00EA6D3D"/>
    <w:rsid w:val="00EA6E21"/>
    <w:rsid w:val="00EA75EB"/>
    <w:rsid w:val="00EB0579"/>
    <w:rsid w:val="00EB0BAD"/>
    <w:rsid w:val="00EB0FF0"/>
    <w:rsid w:val="00EB34CA"/>
    <w:rsid w:val="00EB4BB8"/>
    <w:rsid w:val="00EB4EB5"/>
    <w:rsid w:val="00EB5055"/>
    <w:rsid w:val="00EB574D"/>
    <w:rsid w:val="00EB7C3A"/>
    <w:rsid w:val="00EC078C"/>
    <w:rsid w:val="00EC0DC5"/>
    <w:rsid w:val="00EC1714"/>
    <w:rsid w:val="00EC23DD"/>
    <w:rsid w:val="00EC259C"/>
    <w:rsid w:val="00EC27DC"/>
    <w:rsid w:val="00EC4F4D"/>
    <w:rsid w:val="00EC5550"/>
    <w:rsid w:val="00EC64D3"/>
    <w:rsid w:val="00EC7591"/>
    <w:rsid w:val="00EC7EC4"/>
    <w:rsid w:val="00ED0583"/>
    <w:rsid w:val="00ED0604"/>
    <w:rsid w:val="00ED17B1"/>
    <w:rsid w:val="00ED1CDC"/>
    <w:rsid w:val="00ED1D9E"/>
    <w:rsid w:val="00ED1E67"/>
    <w:rsid w:val="00ED25A3"/>
    <w:rsid w:val="00ED3C0A"/>
    <w:rsid w:val="00ED483E"/>
    <w:rsid w:val="00ED607A"/>
    <w:rsid w:val="00ED680F"/>
    <w:rsid w:val="00ED73EE"/>
    <w:rsid w:val="00ED75B4"/>
    <w:rsid w:val="00EE06FB"/>
    <w:rsid w:val="00EE11AB"/>
    <w:rsid w:val="00EE1990"/>
    <w:rsid w:val="00EE1E99"/>
    <w:rsid w:val="00EE2DDB"/>
    <w:rsid w:val="00EE3026"/>
    <w:rsid w:val="00EE32F8"/>
    <w:rsid w:val="00EE357B"/>
    <w:rsid w:val="00EE5F88"/>
    <w:rsid w:val="00EE7A47"/>
    <w:rsid w:val="00EF05E5"/>
    <w:rsid w:val="00EF069F"/>
    <w:rsid w:val="00EF125F"/>
    <w:rsid w:val="00EF19F0"/>
    <w:rsid w:val="00EF2A93"/>
    <w:rsid w:val="00EF2CEA"/>
    <w:rsid w:val="00EF32C3"/>
    <w:rsid w:val="00EF33DC"/>
    <w:rsid w:val="00EF36A8"/>
    <w:rsid w:val="00EF3E29"/>
    <w:rsid w:val="00EF4BEE"/>
    <w:rsid w:val="00EF5553"/>
    <w:rsid w:val="00EF6BD2"/>
    <w:rsid w:val="00F001D6"/>
    <w:rsid w:val="00F00FC1"/>
    <w:rsid w:val="00F015D1"/>
    <w:rsid w:val="00F02023"/>
    <w:rsid w:val="00F02171"/>
    <w:rsid w:val="00F0230E"/>
    <w:rsid w:val="00F02731"/>
    <w:rsid w:val="00F02C11"/>
    <w:rsid w:val="00F02C14"/>
    <w:rsid w:val="00F03017"/>
    <w:rsid w:val="00F03306"/>
    <w:rsid w:val="00F03BFB"/>
    <w:rsid w:val="00F03D13"/>
    <w:rsid w:val="00F044FA"/>
    <w:rsid w:val="00F04CDD"/>
    <w:rsid w:val="00F065BC"/>
    <w:rsid w:val="00F06BCE"/>
    <w:rsid w:val="00F10EFC"/>
    <w:rsid w:val="00F11BA0"/>
    <w:rsid w:val="00F12391"/>
    <w:rsid w:val="00F123F9"/>
    <w:rsid w:val="00F127DE"/>
    <w:rsid w:val="00F156B5"/>
    <w:rsid w:val="00F161B4"/>
    <w:rsid w:val="00F1636D"/>
    <w:rsid w:val="00F1674F"/>
    <w:rsid w:val="00F16A8F"/>
    <w:rsid w:val="00F1750E"/>
    <w:rsid w:val="00F2095C"/>
    <w:rsid w:val="00F21C5B"/>
    <w:rsid w:val="00F22855"/>
    <w:rsid w:val="00F234A5"/>
    <w:rsid w:val="00F23AF8"/>
    <w:rsid w:val="00F23E9F"/>
    <w:rsid w:val="00F24247"/>
    <w:rsid w:val="00F255BF"/>
    <w:rsid w:val="00F25C35"/>
    <w:rsid w:val="00F265F8"/>
    <w:rsid w:val="00F27AD8"/>
    <w:rsid w:val="00F27B4B"/>
    <w:rsid w:val="00F3067E"/>
    <w:rsid w:val="00F30BA0"/>
    <w:rsid w:val="00F31397"/>
    <w:rsid w:val="00F329C9"/>
    <w:rsid w:val="00F33273"/>
    <w:rsid w:val="00F33FB3"/>
    <w:rsid w:val="00F35FC8"/>
    <w:rsid w:val="00F36F66"/>
    <w:rsid w:val="00F400D2"/>
    <w:rsid w:val="00F41F1B"/>
    <w:rsid w:val="00F420A2"/>
    <w:rsid w:val="00F42DA8"/>
    <w:rsid w:val="00F42F89"/>
    <w:rsid w:val="00F43D6B"/>
    <w:rsid w:val="00F44351"/>
    <w:rsid w:val="00F448F0"/>
    <w:rsid w:val="00F45B11"/>
    <w:rsid w:val="00F45D35"/>
    <w:rsid w:val="00F468C5"/>
    <w:rsid w:val="00F478A2"/>
    <w:rsid w:val="00F47952"/>
    <w:rsid w:val="00F5187C"/>
    <w:rsid w:val="00F51BFC"/>
    <w:rsid w:val="00F51D9E"/>
    <w:rsid w:val="00F51E2A"/>
    <w:rsid w:val="00F52C03"/>
    <w:rsid w:val="00F5351B"/>
    <w:rsid w:val="00F53ED8"/>
    <w:rsid w:val="00F53EDD"/>
    <w:rsid w:val="00F546D4"/>
    <w:rsid w:val="00F55880"/>
    <w:rsid w:val="00F5589B"/>
    <w:rsid w:val="00F57514"/>
    <w:rsid w:val="00F616D5"/>
    <w:rsid w:val="00F61C52"/>
    <w:rsid w:val="00F62FF9"/>
    <w:rsid w:val="00F630E6"/>
    <w:rsid w:val="00F6316B"/>
    <w:rsid w:val="00F63323"/>
    <w:rsid w:val="00F63576"/>
    <w:rsid w:val="00F63BF5"/>
    <w:rsid w:val="00F6508B"/>
    <w:rsid w:val="00F6556A"/>
    <w:rsid w:val="00F6590C"/>
    <w:rsid w:val="00F659F1"/>
    <w:rsid w:val="00F65C1B"/>
    <w:rsid w:val="00F65F9B"/>
    <w:rsid w:val="00F67666"/>
    <w:rsid w:val="00F67B1D"/>
    <w:rsid w:val="00F7104C"/>
    <w:rsid w:val="00F722DD"/>
    <w:rsid w:val="00F73953"/>
    <w:rsid w:val="00F7440E"/>
    <w:rsid w:val="00F74D9C"/>
    <w:rsid w:val="00F76C41"/>
    <w:rsid w:val="00F76E9E"/>
    <w:rsid w:val="00F772DD"/>
    <w:rsid w:val="00F777D0"/>
    <w:rsid w:val="00F80A97"/>
    <w:rsid w:val="00F810DD"/>
    <w:rsid w:val="00F85475"/>
    <w:rsid w:val="00F866D6"/>
    <w:rsid w:val="00F87D98"/>
    <w:rsid w:val="00F9105E"/>
    <w:rsid w:val="00F919CD"/>
    <w:rsid w:val="00F92468"/>
    <w:rsid w:val="00F9400B"/>
    <w:rsid w:val="00F95415"/>
    <w:rsid w:val="00F95975"/>
    <w:rsid w:val="00F96BD3"/>
    <w:rsid w:val="00F97162"/>
    <w:rsid w:val="00F972EC"/>
    <w:rsid w:val="00F97C4D"/>
    <w:rsid w:val="00F97D85"/>
    <w:rsid w:val="00FA03F6"/>
    <w:rsid w:val="00FA0595"/>
    <w:rsid w:val="00FA10D0"/>
    <w:rsid w:val="00FA1CE5"/>
    <w:rsid w:val="00FA4F41"/>
    <w:rsid w:val="00FA5FEE"/>
    <w:rsid w:val="00FA637F"/>
    <w:rsid w:val="00FA6482"/>
    <w:rsid w:val="00FA7067"/>
    <w:rsid w:val="00FA76FF"/>
    <w:rsid w:val="00FA7D45"/>
    <w:rsid w:val="00FB066C"/>
    <w:rsid w:val="00FB1426"/>
    <w:rsid w:val="00FB15E8"/>
    <w:rsid w:val="00FB5831"/>
    <w:rsid w:val="00FB6371"/>
    <w:rsid w:val="00FB6451"/>
    <w:rsid w:val="00FB6FF7"/>
    <w:rsid w:val="00FC133E"/>
    <w:rsid w:val="00FC1B69"/>
    <w:rsid w:val="00FC273B"/>
    <w:rsid w:val="00FC32BE"/>
    <w:rsid w:val="00FC382D"/>
    <w:rsid w:val="00FC3EA3"/>
    <w:rsid w:val="00FC4A15"/>
    <w:rsid w:val="00FC54EA"/>
    <w:rsid w:val="00FC57E7"/>
    <w:rsid w:val="00FC7203"/>
    <w:rsid w:val="00FC76CD"/>
    <w:rsid w:val="00FD03A1"/>
    <w:rsid w:val="00FD0B38"/>
    <w:rsid w:val="00FD0B60"/>
    <w:rsid w:val="00FD1D10"/>
    <w:rsid w:val="00FD2EF8"/>
    <w:rsid w:val="00FD2F87"/>
    <w:rsid w:val="00FD3941"/>
    <w:rsid w:val="00FD5620"/>
    <w:rsid w:val="00FD6460"/>
    <w:rsid w:val="00FD7A57"/>
    <w:rsid w:val="00FE02E0"/>
    <w:rsid w:val="00FE1354"/>
    <w:rsid w:val="00FE1719"/>
    <w:rsid w:val="00FE188C"/>
    <w:rsid w:val="00FE29B7"/>
    <w:rsid w:val="00FE2AF0"/>
    <w:rsid w:val="00FE364D"/>
    <w:rsid w:val="00FE4677"/>
    <w:rsid w:val="00FE4B1B"/>
    <w:rsid w:val="00FF0723"/>
    <w:rsid w:val="00FF0C1A"/>
    <w:rsid w:val="00FF1CCA"/>
    <w:rsid w:val="00FF3950"/>
    <w:rsid w:val="00FF410A"/>
    <w:rsid w:val="00FF413F"/>
    <w:rsid w:val="00FF4F7B"/>
    <w:rsid w:val="00FF5324"/>
    <w:rsid w:val="00FF5906"/>
    <w:rsid w:val="00FF71BA"/>
    <w:rsid w:val="00FF7F68"/>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35B113"/>
  <w15:docId w15:val="{D56BC1F9-639E-414F-9F0F-2FD178990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3AC5"/>
    <w:rPr>
      <w:lang w:eastAsia="en-US"/>
    </w:rPr>
  </w:style>
  <w:style w:type="paragraph" w:styleId="Ttulo1">
    <w:name w:val="heading 1"/>
    <w:basedOn w:val="Normal"/>
    <w:next w:val="Normal"/>
    <w:link w:val="Ttulo1Car"/>
    <w:qFormat/>
    <w:rsid w:val="00C779EB"/>
    <w:pPr>
      <w:keepNext/>
      <w:numPr>
        <w:numId w:val="10"/>
      </w:numPr>
      <w:spacing w:before="240" w:after="60"/>
      <w:outlineLvl w:val="0"/>
    </w:pPr>
    <w:rPr>
      <w:rFonts w:ascii="Arial" w:hAnsi="Arial" w:cs="Arial"/>
      <w:b/>
      <w:bCs/>
      <w:kern w:val="32"/>
      <w:sz w:val="32"/>
      <w:szCs w:val="32"/>
    </w:rPr>
  </w:style>
  <w:style w:type="paragraph" w:styleId="Ttulo2">
    <w:name w:val="heading 2"/>
    <w:basedOn w:val="Normal"/>
    <w:next w:val="Normal"/>
    <w:link w:val="Ttulo2Car"/>
    <w:unhideWhenUsed/>
    <w:qFormat/>
    <w:rsid w:val="003C6A0A"/>
    <w:pPr>
      <w:keepNext/>
      <w:numPr>
        <w:ilvl w:val="1"/>
        <w:numId w:val="10"/>
      </w:numPr>
      <w:spacing w:before="240" w:after="60"/>
      <w:outlineLvl w:val="1"/>
    </w:pPr>
    <w:rPr>
      <w:rFonts w:ascii="Cambria" w:hAnsi="Cambria"/>
      <w:b/>
      <w:bCs/>
      <w:i/>
      <w:iCs/>
      <w:sz w:val="28"/>
      <w:szCs w:val="28"/>
    </w:rPr>
  </w:style>
  <w:style w:type="paragraph" w:styleId="Ttulo3">
    <w:name w:val="heading 3"/>
    <w:basedOn w:val="Normal"/>
    <w:next w:val="Normal"/>
    <w:link w:val="Ttulo3Car"/>
    <w:qFormat/>
    <w:rsid w:val="00CC7801"/>
    <w:pPr>
      <w:keepNext/>
      <w:numPr>
        <w:ilvl w:val="2"/>
        <w:numId w:val="10"/>
      </w:numPr>
      <w:spacing w:before="240" w:after="60"/>
      <w:outlineLvl w:val="2"/>
    </w:pPr>
    <w:rPr>
      <w:rFonts w:ascii="Cambria" w:hAnsi="Cambria"/>
      <w:b/>
      <w:bCs/>
      <w:sz w:val="26"/>
      <w:szCs w:val="26"/>
    </w:rPr>
  </w:style>
  <w:style w:type="paragraph" w:styleId="Ttulo4">
    <w:name w:val="heading 4"/>
    <w:basedOn w:val="Normal"/>
    <w:next w:val="Normal"/>
    <w:link w:val="Ttulo4Car"/>
    <w:qFormat/>
    <w:rsid w:val="00CC7801"/>
    <w:pPr>
      <w:keepNext/>
      <w:numPr>
        <w:ilvl w:val="3"/>
        <w:numId w:val="10"/>
      </w:numPr>
      <w:spacing w:before="240" w:after="60"/>
      <w:outlineLvl w:val="3"/>
    </w:pPr>
    <w:rPr>
      <w:rFonts w:ascii="Calibri" w:hAnsi="Calibri"/>
      <w:b/>
      <w:bCs/>
      <w:sz w:val="28"/>
      <w:szCs w:val="28"/>
    </w:rPr>
  </w:style>
  <w:style w:type="paragraph" w:styleId="Ttulo5">
    <w:name w:val="heading 5"/>
    <w:basedOn w:val="Normal"/>
    <w:next w:val="Normal"/>
    <w:link w:val="Ttulo5Car"/>
    <w:qFormat/>
    <w:rsid w:val="00C779EB"/>
    <w:pPr>
      <w:widowControl w:val="0"/>
      <w:numPr>
        <w:ilvl w:val="4"/>
        <w:numId w:val="10"/>
      </w:numPr>
      <w:spacing w:before="240" w:after="60"/>
      <w:jc w:val="center"/>
      <w:outlineLvl w:val="4"/>
    </w:pPr>
    <w:rPr>
      <w:rFonts w:ascii="Times New Roman Bold" w:hAnsi="Times New Roman Bold"/>
      <w:b/>
      <w:snapToGrid w:val="0"/>
      <w:sz w:val="28"/>
      <w:lang w:val="es-ES_tradnl"/>
    </w:rPr>
  </w:style>
  <w:style w:type="paragraph" w:styleId="Ttulo6">
    <w:name w:val="heading 6"/>
    <w:basedOn w:val="Normal"/>
    <w:next w:val="Normal"/>
    <w:link w:val="Ttulo6Car"/>
    <w:unhideWhenUsed/>
    <w:qFormat/>
    <w:rsid w:val="006D7290"/>
    <w:pPr>
      <w:keepNext/>
      <w:keepLines/>
      <w:numPr>
        <w:ilvl w:val="5"/>
        <w:numId w:val="10"/>
      </w:numPr>
      <w:spacing w:before="200"/>
      <w:outlineLvl w:val="5"/>
    </w:pPr>
    <w:rPr>
      <w:rFonts w:ascii="Cambria" w:hAnsi="Cambria"/>
      <w:i/>
      <w:iCs/>
      <w:color w:val="243F60"/>
    </w:rPr>
  </w:style>
  <w:style w:type="paragraph" w:styleId="Ttulo7">
    <w:name w:val="heading 7"/>
    <w:basedOn w:val="Normal"/>
    <w:next w:val="Normal"/>
    <w:link w:val="Ttulo7Car"/>
    <w:unhideWhenUsed/>
    <w:qFormat/>
    <w:rsid w:val="006D7290"/>
    <w:pPr>
      <w:keepNext/>
      <w:keepLines/>
      <w:numPr>
        <w:ilvl w:val="6"/>
        <w:numId w:val="10"/>
      </w:numPr>
      <w:spacing w:before="200"/>
      <w:outlineLvl w:val="6"/>
    </w:pPr>
    <w:rPr>
      <w:rFonts w:ascii="Cambria" w:hAnsi="Cambria"/>
      <w:i/>
      <w:iCs/>
      <w:color w:val="404040"/>
    </w:rPr>
  </w:style>
  <w:style w:type="paragraph" w:styleId="Ttulo8">
    <w:name w:val="heading 8"/>
    <w:basedOn w:val="Normal"/>
    <w:next w:val="Normal"/>
    <w:link w:val="Ttulo8Car"/>
    <w:qFormat/>
    <w:rsid w:val="00C779EB"/>
    <w:pPr>
      <w:keepNext/>
      <w:numPr>
        <w:ilvl w:val="7"/>
        <w:numId w:val="10"/>
      </w:numPr>
      <w:jc w:val="center"/>
      <w:outlineLvl w:val="7"/>
    </w:pPr>
    <w:rPr>
      <w:rFonts w:ascii="Tahoma" w:hAnsi="Tahoma"/>
      <w:b/>
      <w:u w:val="single"/>
      <w:lang w:val="es-MX"/>
    </w:rPr>
  </w:style>
  <w:style w:type="paragraph" w:styleId="Ttulo9">
    <w:name w:val="heading 9"/>
    <w:basedOn w:val="Normal"/>
    <w:next w:val="Normal"/>
    <w:link w:val="Ttulo9Car"/>
    <w:unhideWhenUsed/>
    <w:qFormat/>
    <w:rsid w:val="001C01D3"/>
    <w:pPr>
      <w:keepNext/>
      <w:keepLines/>
      <w:numPr>
        <w:ilvl w:val="8"/>
        <w:numId w:val="10"/>
      </w:numPr>
      <w:spacing w:before="200"/>
      <w:outlineLvl w:val="8"/>
    </w:pPr>
    <w:rPr>
      <w:rFonts w:ascii="Cambria" w:hAnsi="Cambria"/>
      <w:i/>
      <w:iCs/>
      <w:color w:val="40404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730BF"/>
    <w:rPr>
      <w:rFonts w:ascii="Arial" w:hAnsi="Arial" w:cs="Arial"/>
      <w:b/>
      <w:bCs/>
      <w:kern w:val="32"/>
      <w:sz w:val="32"/>
      <w:szCs w:val="32"/>
      <w:lang w:eastAsia="en-US"/>
    </w:rPr>
  </w:style>
  <w:style w:type="character" w:customStyle="1" w:styleId="Ttulo2Car">
    <w:name w:val="Título 2 Car"/>
    <w:basedOn w:val="Fuentedeprrafopredeter"/>
    <w:link w:val="Ttulo2"/>
    <w:rsid w:val="003C6A0A"/>
    <w:rPr>
      <w:rFonts w:ascii="Cambria" w:hAnsi="Cambria"/>
      <w:b/>
      <w:bCs/>
      <w:i/>
      <w:iCs/>
      <w:sz w:val="28"/>
      <w:szCs w:val="28"/>
      <w:lang w:eastAsia="en-US"/>
    </w:rPr>
  </w:style>
  <w:style w:type="character" w:customStyle="1" w:styleId="Ttulo3Car">
    <w:name w:val="Título 3 Car"/>
    <w:basedOn w:val="Fuentedeprrafopredeter"/>
    <w:link w:val="Ttulo3"/>
    <w:rsid w:val="00CC7801"/>
    <w:rPr>
      <w:rFonts w:ascii="Cambria" w:hAnsi="Cambria"/>
      <w:b/>
      <w:bCs/>
      <w:sz w:val="26"/>
      <w:szCs w:val="26"/>
      <w:lang w:eastAsia="en-US"/>
    </w:rPr>
  </w:style>
  <w:style w:type="character" w:customStyle="1" w:styleId="Ttulo4Car">
    <w:name w:val="Título 4 Car"/>
    <w:basedOn w:val="Fuentedeprrafopredeter"/>
    <w:link w:val="Ttulo4"/>
    <w:rsid w:val="00CC7801"/>
    <w:rPr>
      <w:rFonts w:ascii="Calibri" w:hAnsi="Calibri"/>
      <w:b/>
      <w:bCs/>
      <w:sz w:val="28"/>
      <w:szCs w:val="28"/>
      <w:lang w:eastAsia="en-US"/>
    </w:rPr>
  </w:style>
  <w:style w:type="character" w:customStyle="1" w:styleId="Ttulo5Car">
    <w:name w:val="Título 5 Car"/>
    <w:basedOn w:val="Fuentedeprrafopredeter"/>
    <w:link w:val="Ttulo5"/>
    <w:rsid w:val="000730BF"/>
    <w:rPr>
      <w:rFonts w:ascii="Times New Roman Bold" w:hAnsi="Times New Roman Bold"/>
      <w:b/>
      <w:snapToGrid w:val="0"/>
      <w:sz w:val="28"/>
      <w:lang w:val="es-ES_tradnl" w:eastAsia="en-US"/>
    </w:rPr>
  </w:style>
  <w:style w:type="character" w:customStyle="1" w:styleId="Ttulo6Car">
    <w:name w:val="Título 6 Car"/>
    <w:basedOn w:val="Fuentedeprrafopredeter"/>
    <w:link w:val="Ttulo6"/>
    <w:rsid w:val="006D7290"/>
    <w:rPr>
      <w:rFonts w:ascii="Cambria" w:hAnsi="Cambria"/>
      <w:i/>
      <w:iCs/>
      <w:color w:val="243F60"/>
      <w:lang w:eastAsia="en-US"/>
    </w:rPr>
  </w:style>
  <w:style w:type="character" w:customStyle="1" w:styleId="Ttulo7Car">
    <w:name w:val="Título 7 Car"/>
    <w:basedOn w:val="Fuentedeprrafopredeter"/>
    <w:link w:val="Ttulo7"/>
    <w:rsid w:val="006D7290"/>
    <w:rPr>
      <w:rFonts w:ascii="Cambria" w:hAnsi="Cambria"/>
      <w:i/>
      <w:iCs/>
      <w:color w:val="404040"/>
      <w:lang w:eastAsia="en-US"/>
    </w:rPr>
  </w:style>
  <w:style w:type="character" w:customStyle="1" w:styleId="Ttulo8Car">
    <w:name w:val="Título 8 Car"/>
    <w:basedOn w:val="Fuentedeprrafopredeter"/>
    <w:link w:val="Ttulo8"/>
    <w:rsid w:val="000730BF"/>
    <w:rPr>
      <w:rFonts w:ascii="Tahoma" w:hAnsi="Tahoma"/>
      <w:b/>
      <w:u w:val="single"/>
      <w:lang w:val="es-MX" w:eastAsia="en-US"/>
    </w:rPr>
  </w:style>
  <w:style w:type="character" w:customStyle="1" w:styleId="Ttulo9Car">
    <w:name w:val="Título 9 Car"/>
    <w:basedOn w:val="Fuentedeprrafopredeter"/>
    <w:link w:val="Ttulo9"/>
    <w:rsid w:val="001C01D3"/>
    <w:rPr>
      <w:rFonts w:ascii="Cambria" w:hAnsi="Cambria"/>
      <w:i/>
      <w:iCs/>
      <w:color w:val="404040"/>
      <w:lang w:eastAsia="en-US"/>
    </w:rPr>
  </w:style>
  <w:style w:type="paragraph" w:customStyle="1" w:styleId="1301Autolist">
    <w:name w:val="13.01 Autolist"/>
    <w:basedOn w:val="Normal"/>
    <w:next w:val="Normal"/>
    <w:rsid w:val="00C779EB"/>
    <w:pPr>
      <w:keepNext/>
      <w:tabs>
        <w:tab w:val="num" w:pos="720"/>
      </w:tabs>
      <w:spacing w:before="120" w:after="120"/>
      <w:ind w:left="720" w:hanging="720"/>
      <w:jc w:val="both"/>
    </w:pPr>
    <w:rPr>
      <w:sz w:val="24"/>
      <w:lang w:val="es-ES_tradnl"/>
    </w:rPr>
  </w:style>
  <w:style w:type="paragraph" w:customStyle="1" w:styleId="iAutoList">
    <w:name w:val="(i) AutoList"/>
    <w:basedOn w:val="aparagraphs"/>
    <w:next w:val="Normal"/>
    <w:rsid w:val="00C779EB"/>
    <w:pPr>
      <w:tabs>
        <w:tab w:val="num" w:pos="1584"/>
      </w:tabs>
      <w:ind w:left="1584" w:hanging="432"/>
    </w:pPr>
  </w:style>
  <w:style w:type="paragraph" w:customStyle="1" w:styleId="aparagraphs">
    <w:name w:val="(a) paragraphs"/>
    <w:next w:val="Normal"/>
    <w:rsid w:val="00C779EB"/>
    <w:pPr>
      <w:spacing w:before="120" w:after="120"/>
      <w:jc w:val="both"/>
    </w:pPr>
    <w:rPr>
      <w:snapToGrid w:val="0"/>
      <w:sz w:val="24"/>
      <w:lang w:val="es-ES_tradnl" w:eastAsia="en-US"/>
    </w:rPr>
  </w:style>
  <w:style w:type="paragraph" w:styleId="Sangradetextonormal">
    <w:name w:val="Body Text Indent"/>
    <w:basedOn w:val="Normal"/>
    <w:link w:val="SangradetextonormalCar"/>
    <w:rsid w:val="00C779EB"/>
    <w:pPr>
      <w:spacing w:after="120"/>
      <w:ind w:left="283"/>
    </w:pPr>
  </w:style>
  <w:style w:type="character" w:customStyle="1" w:styleId="SangradetextonormalCar">
    <w:name w:val="Sangría de texto normal Car"/>
    <w:basedOn w:val="Fuentedeprrafopredeter"/>
    <w:link w:val="Sangradetextonormal"/>
    <w:rsid w:val="003C0DD8"/>
    <w:rPr>
      <w:lang w:eastAsia="en-US"/>
    </w:rPr>
  </w:style>
  <w:style w:type="paragraph" w:styleId="Ttulo">
    <w:name w:val="Title"/>
    <w:basedOn w:val="Normal"/>
    <w:link w:val="TtuloCar"/>
    <w:qFormat/>
    <w:rsid w:val="00C779EB"/>
    <w:pPr>
      <w:spacing w:before="240" w:after="60"/>
      <w:jc w:val="center"/>
      <w:outlineLvl w:val="0"/>
    </w:pPr>
    <w:rPr>
      <w:rFonts w:cs="Arial"/>
      <w:b/>
      <w:bCs/>
      <w:kern w:val="28"/>
      <w:szCs w:val="32"/>
      <w:lang w:eastAsia="es-ES"/>
    </w:rPr>
  </w:style>
  <w:style w:type="character" w:customStyle="1" w:styleId="TtuloCar">
    <w:name w:val="Título Car"/>
    <w:basedOn w:val="Fuentedeprrafopredeter"/>
    <w:link w:val="Ttulo"/>
    <w:rsid w:val="000730BF"/>
    <w:rPr>
      <w:rFonts w:cs="Arial"/>
      <w:b/>
      <w:bCs/>
      <w:kern w:val="28"/>
      <w:szCs w:val="32"/>
    </w:rPr>
  </w:style>
  <w:style w:type="paragraph" w:styleId="Textoindependiente">
    <w:name w:val="Body Text"/>
    <w:aliases w:val=" Car"/>
    <w:basedOn w:val="Normal"/>
    <w:link w:val="TextoindependienteCar"/>
    <w:rsid w:val="00C779EB"/>
    <w:pPr>
      <w:spacing w:after="120"/>
    </w:pPr>
    <w:rPr>
      <w:rFonts w:ascii="Tms Rmn" w:hAnsi="Tms Rmn"/>
      <w:lang w:val="en-US"/>
    </w:rPr>
  </w:style>
  <w:style w:type="character" w:customStyle="1" w:styleId="TextoindependienteCar">
    <w:name w:val="Texto independiente Car"/>
    <w:aliases w:val=" Car Car"/>
    <w:basedOn w:val="Fuentedeprrafopredeter"/>
    <w:link w:val="Textoindependiente"/>
    <w:rsid w:val="00C779EB"/>
    <w:rPr>
      <w:rFonts w:ascii="Tms Rmn" w:hAnsi="Tms Rmn"/>
      <w:lang w:val="en-US" w:eastAsia="en-US" w:bidi="ar-SA"/>
    </w:rPr>
  </w:style>
  <w:style w:type="paragraph" w:styleId="Textoindependiente2">
    <w:name w:val="Body Text 2"/>
    <w:basedOn w:val="Normal"/>
    <w:link w:val="Textoindependiente2Car"/>
    <w:rsid w:val="00C779EB"/>
    <w:pPr>
      <w:spacing w:after="120" w:line="480" w:lineRule="auto"/>
    </w:pPr>
    <w:rPr>
      <w:rFonts w:ascii="Tms Rmn" w:hAnsi="Tms Rmn"/>
      <w:lang w:val="en-US" w:eastAsia="es-BO"/>
    </w:rPr>
  </w:style>
  <w:style w:type="character" w:customStyle="1" w:styleId="Textoindependiente2Car">
    <w:name w:val="Texto independiente 2 Car"/>
    <w:basedOn w:val="Fuentedeprrafopredeter"/>
    <w:link w:val="Textoindependiente2"/>
    <w:rsid w:val="00CB33D1"/>
    <w:rPr>
      <w:rFonts w:ascii="Tms Rmn" w:hAnsi="Tms Rmn"/>
      <w:lang w:val="en-US" w:eastAsia="es-BO"/>
    </w:rPr>
  </w:style>
  <w:style w:type="paragraph" w:styleId="Listaconvietas2">
    <w:name w:val="List Bullet 2"/>
    <w:basedOn w:val="Normal"/>
    <w:autoRedefine/>
    <w:rsid w:val="00C779EB"/>
    <w:pPr>
      <w:tabs>
        <w:tab w:val="num" w:pos="643"/>
      </w:tabs>
      <w:ind w:left="643" w:hanging="360"/>
    </w:pPr>
    <w:rPr>
      <w:sz w:val="24"/>
      <w:szCs w:val="24"/>
      <w:lang w:eastAsia="es-ES"/>
    </w:rPr>
  </w:style>
  <w:style w:type="paragraph" w:styleId="Listaconvietas4">
    <w:name w:val="List Bullet 4"/>
    <w:basedOn w:val="Normal"/>
    <w:autoRedefine/>
    <w:rsid w:val="00C779EB"/>
    <w:pPr>
      <w:tabs>
        <w:tab w:val="num" w:pos="1209"/>
      </w:tabs>
      <w:ind w:left="1209" w:hanging="360"/>
    </w:pPr>
    <w:rPr>
      <w:sz w:val="24"/>
      <w:szCs w:val="24"/>
      <w:lang w:eastAsia="es-ES"/>
    </w:rPr>
  </w:style>
  <w:style w:type="paragraph" w:styleId="Textodebloque">
    <w:name w:val="Block Text"/>
    <w:basedOn w:val="Normal"/>
    <w:rsid w:val="00C779EB"/>
    <w:pPr>
      <w:ind w:left="1276" w:right="931"/>
      <w:jc w:val="center"/>
    </w:pPr>
    <w:rPr>
      <w:sz w:val="22"/>
    </w:rPr>
  </w:style>
  <w:style w:type="paragraph" w:styleId="Encabezado">
    <w:name w:val="header"/>
    <w:basedOn w:val="Normal"/>
    <w:link w:val="EncabezadoCar"/>
    <w:uiPriority w:val="99"/>
    <w:rsid w:val="00952F15"/>
    <w:pPr>
      <w:tabs>
        <w:tab w:val="center" w:pos="4419"/>
        <w:tab w:val="right" w:pos="8838"/>
      </w:tabs>
    </w:pPr>
  </w:style>
  <w:style w:type="character" w:customStyle="1" w:styleId="EncabezadoCar">
    <w:name w:val="Encabezado Car"/>
    <w:basedOn w:val="Fuentedeprrafopredeter"/>
    <w:link w:val="Encabezado"/>
    <w:uiPriority w:val="99"/>
    <w:rsid w:val="00DC30B0"/>
    <w:rPr>
      <w:lang w:eastAsia="en-US"/>
    </w:rPr>
  </w:style>
  <w:style w:type="paragraph" w:styleId="Piedepgina">
    <w:name w:val="footer"/>
    <w:basedOn w:val="Normal"/>
    <w:link w:val="PiedepginaCar"/>
    <w:uiPriority w:val="99"/>
    <w:rsid w:val="00952F15"/>
    <w:pPr>
      <w:tabs>
        <w:tab w:val="center" w:pos="4419"/>
        <w:tab w:val="right" w:pos="8838"/>
      </w:tabs>
    </w:pPr>
  </w:style>
  <w:style w:type="character" w:customStyle="1" w:styleId="PiedepginaCar">
    <w:name w:val="Pie de página Car"/>
    <w:basedOn w:val="Fuentedeprrafopredeter"/>
    <w:link w:val="Piedepgina"/>
    <w:uiPriority w:val="99"/>
    <w:qFormat/>
    <w:rsid w:val="00C9206F"/>
    <w:rPr>
      <w:lang w:eastAsia="en-US"/>
    </w:rPr>
  </w:style>
  <w:style w:type="paragraph" w:styleId="Prrafodelista">
    <w:name w:val="List Paragraph"/>
    <w:basedOn w:val="Normal"/>
    <w:link w:val="PrrafodelistaCar"/>
    <w:qFormat/>
    <w:rsid w:val="00BC336D"/>
    <w:pPr>
      <w:ind w:left="720"/>
    </w:pPr>
  </w:style>
  <w:style w:type="character" w:customStyle="1" w:styleId="PrrafodelistaCar">
    <w:name w:val="Párrafo de lista Car"/>
    <w:link w:val="Prrafodelista"/>
    <w:qFormat/>
    <w:locked/>
    <w:rsid w:val="00B9145D"/>
    <w:rPr>
      <w:lang w:eastAsia="en-US"/>
    </w:rPr>
  </w:style>
  <w:style w:type="character" w:styleId="Refdecomentario">
    <w:name w:val="annotation reference"/>
    <w:basedOn w:val="Fuentedeprrafopredeter"/>
    <w:rsid w:val="003A2910"/>
    <w:rPr>
      <w:sz w:val="16"/>
      <w:szCs w:val="16"/>
    </w:rPr>
  </w:style>
  <w:style w:type="paragraph" w:styleId="Textocomentario">
    <w:name w:val="annotation text"/>
    <w:basedOn w:val="Normal"/>
    <w:link w:val="TextocomentarioCar"/>
    <w:rsid w:val="003A2910"/>
  </w:style>
  <w:style w:type="character" w:customStyle="1" w:styleId="TextocomentarioCar">
    <w:name w:val="Texto comentario Car"/>
    <w:basedOn w:val="Fuentedeprrafopredeter"/>
    <w:link w:val="Textocomentario"/>
    <w:rsid w:val="001855AA"/>
    <w:rPr>
      <w:lang w:eastAsia="en-US"/>
    </w:rPr>
  </w:style>
  <w:style w:type="paragraph" w:styleId="Asuntodelcomentario">
    <w:name w:val="annotation subject"/>
    <w:basedOn w:val="Textocomentario"/>
    <w:next w:val="Textocomentario"/>
    <w:link w:val="AsuntodelcomentarioCar"/>
    <w:semiHidden/>
    <w:rsid w:val="003A2910"/>
    <w:rPr>
      <w:b/>
      <w:bCs/>
    </w:rPr>
  </w:style>
  <w:style w:type="character" w:customStyle="1" w:styleId="AsuntodelcomentarioCar">
    <w:name w:val="Asunto del comentario Car"/>
    <w:basedOn w:val="TextocomentarioCar"/>
    <w:link w:val="Asuntodelcomentario"/>
    <w:semiHidden/>
    <w:rsid w:val="000730BF"/>
    <w:rPr>
      <w:b/>
      <w:bCs/>
      <w:lang w:eastAsia="en-US"/>
    </w:rPr>
  </w:style>
  <w:style w:type="paragraph" w:styleId="Textodeglobo">
    <w:name w:val="Balloon Text"/>
    <w:basedOn w:val="Normal"/>
    <w:link w:val="TextodegloboCar"/>
    <w:semiHidden/>
    <w:rsid w:val="003A2910"/>
    <w:rPr>
      <w:rFonts w:ascii="Tahoma" w:hAnsi="Tahoma" w:cs="Tahoma"/>
      <w:sz w:val="16"/>
      <w:szCs w:val="16"/>
    </w:rPr>
  </w:style>
  <w:style w:type="character" w:customStyle="1" w:styleId="TextodegloboCar">
    <w:name w:val="Texto de globo Car"/>
    <w:basedOn w:val="Fuentedeprrafopredeter"/>
    <w:link w:val="Textodeglobo"/>
    <w:semiHidden/>
    <w:rsid w:val="000730BF"/>
    <w:rPr>
      <w:rFonts w:ascii="Tahoma" w:hAnsi="Tahoma" w:cs="Tahoma"/>
      <w:sz w:val="16"/>
      <w:szCs w:val="16"/>
      <w:lang w:eastAsia="en-US"/>
    </w:rPr>
  </w:style>
  <w:style w:type="character" w:styleId="Hipervnculo">
    <w:name w:val="Hyperlink"/>
    <w:basedOn w:val="Fuentedeprrafopredeter"/>
    <w:uiPriority w:val="99"/>
    <w:unhideWhenUsed/>
    <w:rsid w:val="00E67C6D"/>
    <w:rPr>
      <w:color w:val="0000FF"/>
      <w:u w:val="single"/>
    </w:rPr>
  </w:style>
  <w:style w:type="character" w:styleId="Hipervnculovisitado">
    <w:name w:val="FollowedHyperlink"/>
    <w:basedOn w:val="Fuentedeprrafopredeter"/>
    <w:uiPriority w:val="99"/>
    <w:semiHidden/>
    <w:unhideWhenUsed/>
    <w:rsid w:val="00E67C6D"/>
    <w:rPr>
      <w:color w:val="800080"/>
      <w:u w:val="single"/>
    </w:rPr>
  </w:style>
  <w:style w:type="paragraph" w:customStyle="1" w:styleId="WW-Textosinformato">
    <w:name w:val="WW-Texto sin formato"/>
    <w:basedOn w:val="Normal"/>
    <w:rsid w:val="006A2459"/>
    <w:pPr>
      <w:suppressAutoHyphens/>
    </w:pPr>
    <w:rPr>
      <w:rFonts w:ascii="Courier New" w:eastAsia="MS Mincho" w:hAnsi="Courier New"/>
      <w:lang w:val="es-PE" w:eastAsia="es-ES"/>
    </w:rPr>
  </w:style>
  <w:style w:type="paragraph" w:styleId="Sinespaciado">
    <w:name w:val="No Spacing"/>
    <w:link w:val="SinespaciadoCar"/>
    <w:uiPriority w:val="1"/>
    <w:qFormat/>
    <w:rsid w:val="001B27B2"/>
    <w:rPr>
      <w:rFonts w:ascii="Calibri" w:hAnsi="Calibri"/>
      <w:sz w:val="22"/>
      <w:szCs w:val="22"/>
      <w:lang w:eastAsia="en-US"/>
    </w:rPr>
  </w:style>
  <w:style w:type="character" w:customStyle="1" w:styleId="SinespaciadoCar">
    <w:name w:val="Sin espaciado Car"/>
    <w:basedOn w:val="Fuentedeprrafopredeter"/>
    <w:link w:val="Sinespaciado"/>
    <w:uiPriority w:val="1"/>
    <w:qFormat/>
    <w:rsid w:val="001B27B2"/>
    <w:rPr>
      <w:rFonts w:ascii="Calibri" w:hAnsi="Calibri"/>
      <w:sz w:val="22"/>
      <w:szCs w:val="22"/>
      <w:lang w:val="es-ES" w:eastAsia="en-US" w:bidi="ar-SA"/>
    </w:rPr>
  </w:style>
  <w:style w:type="paragraph" w:styleId="Sangra3detindependiente">
    <w:name w:val="Body Text Indent 3"/>
    <w:basedOn w:val="Normal"/>
    <w:link w:val="Sangra3detindependienteCar"/>
    <w:rsid w:val="007A3FCA"/>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7A3FCA"/>
    <w:rPr>
      <w:sz w:val="16"/>
      <w:szCs w:val="16"/>
      <w:lang w:eastAsia="en-US"/>
    </w:rPr>
  </w:style>
  <w:style w:type="paragraph" w:styleId="Revisin">
    <w:name w:val="Revision"/>
    <w:hidden/>
    <w:uiPriority w:val="99"/>
    <w:semiHidden/>
    <w:rsid w:val="004C4FBB"/>
    <w:rPr>
      <w:lang w:eastAsia="en-US"/>
    </w:rPr>
  </w:style>
  <w:style w:type="table" w:styleId="Tablaconcuadrcula">
    <w:name w:val="Table Grid"/>
    <w:basedOn w:val="Tablanormal"/>
    <w:rsid w:val="00DD2D6C"/>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Textodelmarcadordeposicin">
    <w:name w:val="Placeholder Text"/>
    <w:basedOn w:val="Fuentedeprrafopredeter"/>
    <w:uiPriority w:val="99"/>
    <w:semiHidden/>
    <w:rsid w:val="00CB179D"/>
    <w:rPr>
      <w:color w:val="808080"/>
    </w:rPr>
  </w:style>
  <w:style w:type="paragraph" w:customStyle="1" w:styleId="Normal2">
    <w:name w:val="Normal 2"/>
    <w:basedOn w:val="Normal"/>
    <w:rsid w:val="00552020"/>
    <w:pPr>
      <w:tabs>
        <w:tab w:val="left" w:pos="709"/>
      </w:tabs>
      <w:ind w:left="709" w:hanging="709"/>
      <w:jc w:val="both"/>
    </w:pPr>
    <w:rPr>
      <w:sz w:val="24"/>
      <w:lang w:eastAsia="es-ES"/>
    </w:rPr>
  </w:style>
  <w:style w:type="paragraph" w:styleId="TtuloTDC">
    <w:name w:val="TOC Heading"/>
    <w:basedOn w:val="Ttulo1"/>
    <w:next w:val="Normal"/>
    <w:uiPriority w:val="39"/>
    <w:semiHidden/>
    <w:unhideWhenUsed/>
    <w:qFormat/>
    <w:rsid w:val="008623B9"/>
    <w:pPr>
      <w:keepLines/>
      <w:numPr>
        <w:numId w:val="0"/>
      </w:numPr>
      <w:spacing w:before="480" w:after="0" w:line="276" w:lineRule="auto"/>
      <w:outlineLvl w:val="9"/>
    </w:pPr>
    <w:rPr>
      <w:rFonts w:ascii="Cambria" w:hAnsi="Cambria" w:cs="Times New Roman"/>
      <w:color w:val="365F91"/>
      <w:kern w:val="0"/>
      <w:sz w:val="28"/>
      <w:szCs w:val="28"/>
    </w:rPr>
  </w:style>
  <w:style w:type="paragraph" w:styleId="TDC1">
    <w:name w:val="toc 1"/>
    <w:basedOn w:val="Normal"/>
    <w:next w:val="Normal"/>
    <w:autoRedefine/>
    <w:uiPriority w:val="39"/>
    <w:unhideWhenUsed/>
    <w:rsid w:val="008623B9"/>
    <w:pPr>
      <w:spacing w:after="100"/>
    </w:pPr>
  </w:style>
  <w:style w:type="paragraph" w:styleId="TDC2">
    <w:name w:val="toc 2"/>
    <w:basedOn w:val="Normal"/>
    <w:next w:val="Normal"/>
    <w:autoRedefine/>
    <w:uiPriority w:val="39"/>
    <w:unhideWhenUsed/>
    <w:rsid w:val="008623B9"/>
    <w:pPr>
      <w:spacing w:after="100"/>
      <w:ind w:left="200"/>
    </w:pPr>
  </w:style>
  <w:style w:type="paragraph" w:styleId="Lista">
    <w:name w:val="List"/>
    <w:basedOn w:val="Normal"/>
    <w:uiPriority w:val="99"/>
    <w:unhideWhenUsed/>
    <w:rsid w:val="003C0DD8"/>
    <w:pPr>
      <w:ind w:left="283" w:hanging="283"/>
      <w:contextualSpacing/>
    </w:pPr>
  </w:style>
  <w:style w:type="paragraph" w:styleId="Lista2">
    <w:name w:val="List 2"/>
    <w:basedOn w:val="Normal"/>
    <w:uiPriority w:val="99"/>
    <w:unhideWhenUsed/>
    <w:rsid w:val="003C0DD8"/>
    <w:pPr>
      <w:ind w:left="566" w:hanging="283"/>
      <w:contextualSpacing/>
    </w:pPr>
  </w:style>
  <w:style w:type="paragraph" w:styleId="Lista3">
    <w:name w:val="List 3"/>
    <w:basedOn w:val="Normal"/>
    <w:uiPriority w:val="99"/>
    <w:unhideWhenUsed/>
    <w:rsid w:val="003C0DD8"/>
    <w:pPr>
      <w:ind w:left="849" w:hanging="283"/>
      <w:contextualSpacing/>
    </w:pPr>
  </w:style>
  <w:style w:type="paragraph" w:styleId="Saludo">
    <w:name w:val="Salutation"/>
    <w:basedOn w:val="Normal"/>
    <w:next w:val="Normal"/>
    <w:link w:val="SaludoCar"/>
    <w:uiPriority w:val="99"/>
    <w:unhideWhenUsed/>
    <w:rsid w:val="003C0DD8"/>
  </w:style>
  <w:style w:type="character" w:customStyle="1" w:styleId="SaludoCar">
    <w:name w:val="Saludo Car"/>
    <w:basedOn w:val="Fuentedeprrafopredeter"/>
    <w:link w:val="Saludo"/>
    <w:uiPriority w:val="99"/>
    <w:rsid w:val="003C0DD8"/>
    <w:rPr>
      <w:lang w:eastAsia="en-US"/>
    </w:rPr>
  </w:style>
  <w:style w:type="paragraph" w:styleId="Listaconvietas">
    <w:name w:val="List Bullet"/>
    <w:basedOn w:val="Normal"/>
    <w:uiPriority w:val="99"/>
    <w:unhideWhenUsed/>
    <w:rsid w:val="003C0DD8"/>
    <w:pPr>
      <w:numPr>
        <w:numId w:val="38"/>
      </w:numPr>
      <w:contextualSpacing/>
    </w:pPr>
  </w:style>
  <w:style w:type="paragraph" w:styleId="Continuarlista">
    <w:name w:val="List Continue"/>
    <w:basedOn w:val="Normal"/>
    <w:uiPriority w:val="99"/>
    <w:unhideWhenUsed/>
    <w:rsid w:val="003C0DD8"/>
    <w:pPr>
      <w:spacing w:after="120"/>
      <w:ind w:left="283"/>
      <w:contextualSpacing/>
    </w:pPr>
  </w:style>
  <w:style w:type="paragraph" w:customStyle="1" w:styleId="Direccininterior">
    <w:name w:val="Dirección interior"/>
    <w:basedOn w:val="Normal"/>
    <w:rsid w:val="003C0DD8"/>
  </w:style>
  <w:style w:type="paragraph" w:styleId="Descripcin">
    <w:name w:val="caption"/>
    <w:basedOn w:val="Normal"/>
    <w:next w:val="Normal"/>
    <w:uiPriority w:val="35"/>
    <w:unhideWhenUsed/>
    <w:qFormat/>
    <w:rsid w:val="003C0DD8"/>
    <w:pPr>
      <w:spacing w:after="200"/>
    </w:pPr>
    <w:rPr>
      <w:i/>
      <w:iCs/>
      <w:color w:val="1F497D" w:themeColor="text2"/>
      <w:sz w:val="18"/>
      <w:szCs w:val="18"/>
    </w:rPr>
  </w:style>
  <w:style w:type="paragraph" w:customStyle="1" w:styleId="Caracteresenmarcados">
    <w:name w:val="Caracteres enmarcados"/>
    <w:basedOn w:val="Normal"/>
    <w:rsid w:val="003C0DD8"/>
  </w:style>
  <w:style w:type="paragraph" w:styleId="Textoindependienteprimerasangra2">
    <w:name w:val="Body Text First Indent 2"/>
    <w:basedOn w:val="Sangradetextonormal"/>
    <w:link w:val="Textoindependienteprimerasangra2Car"/>
    <w:uiPriority w:val="99"/>
    <w:unhideWhenUsed/>
    <w:rsid w:val="003C0DD8"/>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3C0DD8"/>
    <w:rPr>
      <w:lang w:eastAsia="en-US"/>
    </w:rPr>
  </w:style>
  <w:style w:type="character" w:styleId="Nmerodepgina">
    <w:name w:val="page number"/>
    <w:basedOn w:val="Fuentedeprrafopredeter"/>
    <w:uiPriority w:val="99"/>
    <w:semiHidden/>
    <w:unhideWhenUsed/>
    <w:rsid w:val="00DF63E6"/>
  </w:style>
  <w:style w:type="character" w:styleId="Textoennegrita">
    <w:name w:val="Strong"/>
    <w:uiPriority w:val="22"/>
    <w:qFormat/>
    <w:rsid w:val="009232FD"/>
    <w:rPr>
      <w:b/>
      <w:bCs/>
    </w:rPr>
  </w:style>
  <w:style w:type="paragraph" w:styleId="Sangra2detindependiente">
    <w:name w:val="Body Text Indent 2"/>
    <w:basedOn w:val="Normal"/>
    <w:link w:val="Sangra2detindependienteCar"/>
    <w:unhideWhenUsed/>
    <w:rsid w:val="000730BF"/>
    <w:pPr>
      <w:spacing w:after="120" w:line="480" w:lineRule="auto"/>
      <w:ind w:left="283"/>
    </w:pPr>
  </w:style>
  <w:style w:type="character" w:customStyle="1" w:styleId="Sangra2detindependienteCar">
    <w:name w:val="Sangría 2 de t. independiente Car"/>
    <w:basedOn w:val="Fuentedeprrafopredeter"/>
    <w:link w:val="Sangra2detindependiente"/>
    <w:rsid w:val="000730BF"/>
    <w:rPr>
      <w:lang w:eastAsia="en-US"/>
    </w:rPr>
  </w:style>
  <w:style w:type="paragraph" w:styleId="Textoindependiente3">
    <w:name w:val="Body Text 3"/>
    <w:basedOn w:val="Normal"/>
    <w:link w:val="Textoindependiente3Car"/>
    <w:rsid w:val="000730BF"/>
    <w:pPr>
      <w:jc w:val="both"/>
    </w:pPr>
    <w:rPr>
      <w:lang w:val="es-ES_tradnl" w:eastAsia="es-ES"/>
    </w:rPr>
  </w:style>
  <w:style w:type="character" w:customStyle="1" w:styleId="Textoindependiente3Car">
    <w:name w:val="Texto independiente 3 Car"/>
    <w:basedOn w:val="Fuentedeprrafopredeter"/>
    <w:link w:val="Textoindependiente3"/>
    <w:rsid w:val="000730BF"/>
    <w:rPr>
      <w:lang w:val="es-ES_tradnl"/>
    </w:rPr>
  </w:style>
  <w:style w:type="character" w:customStyle="1" w:styleId="FontStyle34">
    <w:name w:val="Font Style34"/>
    <w:uiPriority w:val="99"/>
    <w:rsid w:val="000730BF"/>
    <w:rPr>
      <w:rFonts w:ascii="Times New Roman" w:hAnsi="Times New Roman" w:cs="Times New Roman"/>
      <w:sz w:val="22"/>
      <w:szCs w:val="22"/>
    </w:rPr>
  </w:style>
  <w:style w:type="character" w:customStyle="1" w:styleId="FontStyle33">
    <w:name w:val="Font Style33"/>
    <w:basedOn w:val="Fuentedeprrafopredeter"/>
    <w:uiPriority w:val="99"/>
    <w:rsid w:val="000730BF"/>
    <w:rPr>
      <w:rFonts w:ascii="Georgia" w:hAnsi="Georgia" w:cs="Georgia"/>
      <w:sz w:val="16"/>
      <w:szCs w:val="16"/>
    </w:rPr>
  </w:style>
  <w:style w:type="character" w:customStyle="1" w:styleId="FontStyle46">
    <w:name w:val="Font Style46"/>
    <w:basedOn w:val="Fuentedeprrafopredeter"/>
    <w:uiPriority w:val="99"/>
    <w:rsid w:val="000730BF"/>
    <w:rPr>
      <w:rFonts w:ascii="Georgia" w:hAnsi="Georgia" w:cs="Georgia"/>
      <w:sz w:val="20"/>
      <w:szCs w:val="20"/>
    </w:rPr>
  </w:style>
  <w:style w:type="character" w:customStyle="1" w:styleId="FontStyle32">
    <w:name w:val="Font Style32"/>
    <w:basedOn w:val="Fuentedeprrafopredeter"/>
    <w:uiPriority w:val="99"/>
    <w:rsid w:val="000730BF"/>
    <w:rPr>
      <w:rFonts w:ascii="Georgia" w:hAnsi="Georgia" w:cs="Georgia"/>
      <w:i/>
      <w:iCs/>
      <w:sz w:val="18"/>
      <w:szCs w:val="18"/>
    </w:rPr>
  </w:style>
  <w:style w:type="paragraph" w:customStyle="1" w:styleId="Style14">
    <w:name w:val="Style14"/>
    <w:basedOn w:val="Normal"/>
    <w:uiPriority w:val="99"/>
    <w:rsid w:val="000730BF"/>
    <w:pPr>
      <w:widowControl w:val="0"/>
      <w:autoSpaceDE w:val="0"/>
      <w:autoSpaceDN w:val="0"/>
      <w:adjustRightInd w:val="0"/>
      <w:spacing w:line="216" w:lineRule="exact"/>
      <w:ind w:hanging="322"/>
    </w:pPr>
    <w:rPr>
      <w:rFonts w:ascii="Georgia" w:eastAsiaTheme="minorEastAsia" w:hAnsi="Georgia" w:cstheme="minorBidi"/>
      <w:sz w:val="24"/>
      <w:szCs w:val="24"/>
      <w:lang w:val="es-BO" w:eastAsia="es-BO"/>
    </w:rPr>
  </w:style>
  <w:style w:type="character" w:customStyle="1" w:styleId="FontStyle41">
    <w:name w:val="Font Style41"/>
    <w:basedOn w:val="Fuentedeprrafopredeter"/>
    <w:uiPriority w:val="99"/>
    <w:rsid w:val="000730BF"/>
    <w:rPr>
      <w:rFonts w:ascii="Candara" w:hAnsi="Candara" w:cs="Candara"/>
      <w:b/>
      <w:bCs/>
      <w:i/>
      <w:iCs/>
      <w:spacing w:val="10"/>
      <w:sz w:val="18"/>
      <w:szCs w:val="18"/>
    </w:rPr>
  </w:style>
  <w:style w:type="paragraph" w:customStyle="1" w:styleId="Prrafodelista1">
    <w:name w:val="Párrafo de lista1"/>
    <w:basedOn w:val="Normal"/>
    <w:qFormat/>
    <w:rsid w:val="000730BF"/>
    <w:pPr>
      <w:ind w:left="720"/>
    </w:pPr>
  </w:style>
  <w:style w:type="paragraph" w:customStyle="1" w:styleId="Document1">
    <w:name w:val="Document 1"/>
    <w:qFormat/>
    <w:rsid w:val="000730BF"/>
    <w:pPr>
      <w:keepNext/>
      <w:keepLines/>
      <w:tabs>
        <w:tab w:val="left" w:pos="-720"/>
      </w:tabs>
      <w:suppressAutoHyphens/>
    </w:pPr>
    <w:rPr>
      <w:rFonts w:ascii="Courier" w:eastAsia="MS Mincho" w:hAnsi="Courie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2395">
      <w:bodyDiv w:val="1"/>
      <w:marLeft w:val="0"/>
      <w:marRight w:val="0"/>
      <w:marTop w:val="0"/>
      <w:marBottom w:val="0"/>
      <w:divBdr>
        <w:top w:val="none" w:sz="0" w:space="0" w:color="auto"/>
        <w:left w:val="none" w:sz="0" w:space="0" w:color="auto"/>
        <w:bottom w:val="none" w:sz="0" w:space="0" w:color="auto"/>
        <w:right w:val="none" w:sz="0" w:space="0" w:color="auto"/>
      </w:divBdr>
    </w:div>
    <w:div w:id="10420746">
      <w:bodyDiv w:val="1"/>
      <w:marLeft w:val="0"/>
      <w:marRight w:val="0"/>
      <w:marTop w:val="0"/>
      <w:marBottom w:val="0"/>
      <w:divBdr>
        <w:top w:val="none" w:sz="0" w:space="0" w:color="auto"/>
        <w:left w:val="none" w:sz="0" w:space="0" w:color="auto"/>
        <w:bottom w:val="none" w:sz="0" w:space="0" w:color="auto"/>
        <w:right w:val="none" w:sz="0" w:space="0" w:color="auto"/>
      </w:divBdr>
    </w:div>
    <w:div w:id="37752263">
      <w:bodyDiv w:val="1"/>
      <w:marLeft w:val="0"/>
      <w:marRight w:val="0"/>
      <w:marTop w:val="0"/>
      <w:marBottom w:val="0"/>
      <w:divBdr>
        <w:top w:val="none" w:sz="0" w:space="0" w:color="auto"/>
        <w:left w:val="none" w:sz="0" w:space="0" w:color="auto"/>
        <w:bottom w:val="none" w:sz="0" w:space="0" w:color="auto"/>
        <w:right w:val="none" w:sz="0" w:space="0" w:color="auto"/>
      </w:divBdr>
    </w:div>
    <w:div w:id="52244495">
      <w:bodyDiv w:val="1"/>
      <w:marLeft w:val="0"/>
      <w:marRight w:val="0"/>
      <w:marTop w:val="0"/>
      <w:marBottom w:val="0"/>
      <w:divBdr>
        <w:top w:val="none" w:sz="0" w:space="0" w:color="auto"/>
        <w:left w:val="none" w:sz="0" w:space="0" w:color="auto"/>
        <w:bottom w:val="none" w:sz="0" w:space="0" w:color="auto"/>
        <w:right w:val="none" w:sz="0" w:space="0" w:color="auto"/>
      </w:divBdr>
    </w:div>
    <w:div w:id="118568782">
      <w:bodyDiv w:val="1"/>
      <w:marLeft w:val="0"/>
      <w:marRight w:val="0"/>
      <w:marTop w:val="0"/>
      <w:marBottom w:val="0"/>
      <w:divBdr>
        <w:top w:val="none" w:sz="0" w:space="0" w:color="auto"/>
        <w:left w:val="none" w:sz="0" w:space="0" w:color="auto"/>
        <w:bottom w:val="none" w:sz="0" w:space="0" w:color="auto"/>
        <w:right w:val="none" w:sz="0" w:space="0" w:color="auto"/>
      </w:divBdr>
    </w:div>
    <w:div w:id="128523164">
      <w:bodyDiv w:val="1"/>
      <w:marLeft w:val="0"/>
      <w:marRight w:val="0"/>
      <w:marTop w:val="0"/>
      <w:marBottom w:val="0"/>
      <w:divBdr>
        <w:top w:val="none" w:sz="0" w:space="0" w:color="auto"/>
        <w:left w:val="none" w:sz="0" w:space="0" w:color="auto"/>
        <w:bottom w:val="none" w:sz="0" w:space="0" w:color="auto"/>
        <w:right w:val="none" w:sz="0" w:space="0" w:color="auto"/>
      </w:divBdr>
    </w:div>
    <w:div w:id="147522768">
      <w:bodyDiv w:val="1"/>
      <w:marLeft w:val="0"/>
      <w:marRight w:val="0"/>
      <w:marTop w:val="0"/>
      <w:marBottom w:val="0"/>
      <w:divBdr>
        <w:top w:val="none" w:sz="0" w:space="0" w:color="auto"/>
        <w:left w:val="none" w:sz="0" w:space="0" w:color="auto"/>
        <w:bottom w:val="none" w:sz="0" w:space="0" w:color="auto"/>
        <w:right w:val="none" w:sz="0" w:space="0" w:color="auto"/>
      </w:divBdr>
    </w:div>
    <w:div w:id="151453951">
      <w:bodyDiv w:val="1"/>
      <w:marLeft w:val="0"/>
      <w:marRight w:val="0"/>
      <w:marTop w:val="0"/>
      <w:marBottom w:val="0"/>
      <w:divBdr>
        <w:top w:val="none" w:sz="0" w:space="0" w:color="auto"/>
        <w:left w:val="none" w:sz="0" w:space="0" w:color="auto"/>
        <w:bottom w:val="none" w:sz="0" w:space="0" w:color="auto"/>
        <w:right w:val="none" w:sz="0" w:space="0" w:color="auto"/>
      </w:divBdr>
    </w:div>
    <w:div w:id="164177504">
      <w:bodyDiv w:val="1"/>
      <w:marLeft w:val="0"/>
      <w:marRight w:val="0"/>
      <w:marTop w:val="0"/>
      <w:marBottom w:val="0"/>
      <w:divBdr>
        <w:top w:val="none" w:sz="0" w:space="0" w:color="auto"/>
        <w:left w:val="none" w:sz="0" w:space="0" w:color="auto"/>
        <w:bottom w:val="none" w:sz="0" w:space="0" w:color="auto"/>
        <w:right w:val="none" w:sz="0" w:space="0" w:color="auto"/>
      </w:divBdr>
    </w:div>
    <w:div w:id="178858592">
      <w:bodyDiv w:val="1"/>
      <w:marLeft w:val="0"/>
      <w:marRight w:val="0"/>
      <w:marTop w:val="0"/>
      <w:marBottom w:val="0"/>
      <w:divBdr>
        <w:top w:val="none" w:sz="0" w:space="0" w:color="auto"/>
        <w:left w:val="none" w:sz="0" w:space="0" w:color="auto"/>
        <w:bottom w:val="none" w:sz="0" w:space="0" w:color="auto"/>
        <w:right w:val="none" w:sz="0" w:space="0" w:color="auto"/>
      </w:divBdr>
    </w:div>
    <w:div w:id="194083745">
      <w:bodyDiv w:val="1"/>
      <w:marLeft w:val="0"/>
      <w:marRight w:val="0"/>
      <w:marTop w:val="0"/>
      <w:marBottom w:val="0"/>
      <w:divBdr>
        <w:top w:val="none" w:sz="0" w:space="0" w:color="auto"/>
        <w:left w:val="none" w:sz="0" w:space="0" w:color="auto"/>
        <w:bottom w:val="none" w:sz="0" w:space="0" w:color="auto"/>
        <w:right w:val="none" w:sz="0" w:space="0" w:color="auto"/>
      </w:divBdr>
    </w:div>
    <w:div w:id="211309575">
      <w:bodyDiv w:val="1"/>
      <w:marLeft w:val="0"/>
      <w:marRight w:val="0"/>
      <w:marTop w:val="0"/>
      <w:marBottom w:val="0"/>
      <w:divBdr>
        <w:top w:val="none" w:sz="0" w:space="0" w:color="auto"/>
        <w:left w:val="none" w:sz="0" w:space="0" w:color="auto"/>
        <w:bottom w:val="none" w:sz="0" w:space="0" w:color="auto"/>
        <w:right w:val="none" w:sz="0" w:space="0" w:color="auto"/>
      </w:divBdr>
    </w:div>
    <w:div w:id="211429499">
      <w:bodyDiv w:val="1"/>
      <w:marLeft w:val="0"/>
      <w:marRight w:val="0"/>
      <w:marTop w:val="0"/>
      <w:marBottom w:val="0"/>
      <w:divBdr>
        <w:top w:val="none" w:sz="0" w:space="0" w:color="auto"/>
        <w:left w:val="none" w:sz="0" w:space="0" w:color="auto"/>
        <w:bottom w:val="none" w:sz="0" w:space="0" w:color="auto"/>
        <w:right w:val="none" w:sz="0" w:space="0" w:color="auto"/>
      </w:divBdr>
    </w:div>
    <w:div w:id="225723787">
      <w:bodyDiv w:val="1"/>
      <w:marLeft w:val="0"/>
      <w:marRight w:val="0"/>
      <w:marTop w:val="0"/>
      <w:marBottom w:val="0"/>
      <w:divBdr>
        <w:top w:val="none" w:sz="0" w:space="0" w:color="auto"/>
        <w:left w:val="none" w:sz="0" w:space="0" w:color="auto"/>
        <w:bottom w:val="none" w:sz="0" w:space="0" w:color="auto"/>
        <w:right w:val="none" w:sz="0" w:space="0" w:color="auto"/>
      </w:divBdr>
    </w:div>
    <w:div w:id="238250008">
      <w:bodyDiv w:val="1"/>
      <w:marLeft w:val="0"/>
      <w:marRight w:val="0"/>
      <w:marTop w:val="0"/>
      <w:marBottom w:val="0"/>
      <w:divBdr>
        <w:top w:val="none" w:sz="0" w:space="0" w:color="auto"/>
        <w:left w:val="none" w:sz="0" w:space="0" w:color="auto"/>
        <w:bottom w:val="none" w:sz="0" w:space="0" w:color="auto"/>
        <w:right w:val="none" w:sz="0" w:space="0" w:color="auto"/>
      </w:divBdr>
    </w:div>
    <w:div w:id="243997764">
      <w:bodyDiv w:val="1"/>
      <w:marLeft w:val="0"/>
      <w:marRight w:val="0"/>
      <w:marTop w:val="0"/>
      <w:marBottom w:val="0"/>
      <w:divBdr>
        <w:top w:val="none" w:sz="0" w:space="0" w:color="auto"/>
        <w:left w:val="none" w:sz="0" w:space="0" w:color="auto"/>
        <w:bottom w:val="none" w:sz="0" w:space="0" w:color="auto"/>
        <w:right w:val="none" w:sz="0" w:space="0" w:color="auto"/>
      </w:divBdr>
    </w:div>
    <w:div w:id="255552303">
      <w:bodyDiv w:val="1"/>
      <w:marLeft w:val="0"/>
      <w:marRight w:val="0"/>
      <w:marTop w:val="0"/>
      <w:marBottom w:val="0"/>
      <w:divBdr>
        <w:top w:val="none" w:sz="0" w:space="0" w:color="auto"/>
        <w:left w:val="none" w:sz="0" w:space="0" w:color="auto"/>
        <w:bottom w:val="none" w:sz="0" w:space="0" w:color="auto"/>
        <w:right w:val="none" w:sz="0" w:space="0" w:color="auto"/>
      </w:divBdr>
    </w:div>
    <w:div w:id="265701077">
      <w:bodyDiv w:val="1"/>
      <w:marLeft w:val="0"/>
      <w:marRight w:val="0"/>
      <w:marTop w:val="0"/>
      <w:marBottom w:val="0"/>
      <w:divBdr>
        <w:top w:val="none" w:sz="0" w:space="0" w:color="auto"/>
        <w:left w:val="none" w:sz="0" w:space="0" w:color="auto"/>
        <w:bottom w:val="none" w:sz="0" w:space="0" w:color="auto"/>
        <w:right w:val="none" w:sz="0" w:space="0" w:color="auto"/>
      </w:divBdr>
    </w:div>
    <w:div w:id="396635979">
      <w:bodyDiv w:val="1"/>
      <w:marLeft w:val="0"/>
      <w:marRight w:val="0"/>
      <w:marTop w:val="0"/>
      <w:marBottom w:val="0"/>
      <w:divBdr>
        <w:top w:val="none" w:sz="0" w:space="0" w:color="auto"/>
        <w:left w:val="none" w:sz="0" w:space="0" w:color="auto"/>
        <w:bottom w:val="none" w:sz="0" w:space="0" w:color="auto"/>
        <w:right w:val="none" w:sz="0" w:space="0" w:color="auto"/>
      </w:divBdr>
    </w:div>
    <w:div w:id="399642996">
      <w:bodyDiv w:val="1"/>
      <w:marLeft w:val="0"/>
      <w:marRight w:val="0"/>
      <w:marTop w:val="0"/>
      <w:marBottom w:val="0"/>
      <w:divBdr>
        <w:top w:val="none" w:sz="0" w:space="0" w:color="auto"/>
        <w:left w:val="none" w:sz="0" w:space="0" w:color="auto"/>
        <w:bottom w:val="none" w:sz="0" w:space="0" w:color="auto"/>
        <w:right w:val="none" w:sz="0" w:space="0" w:color="auto"/>
      </w:divBdr>
    </w:div>
    <w:div w:id="400256880">
      <w:bodyDiv w:val="1"/>
      <w:marLeft w:val="0"/>
      <w:marRight w:val="0"/>
      <w:marTop w:val="0"/>
      <w:marBottom w:val="0"/>
      <w:divBdr>
        <w:top w:val="none" w:sz="0" w:space="0" w:color="auto"/>
        <w:left w:val="none" w:sz="0" w:space="0" w:color="auto"/>
        <w:bottom w:val="none" w:sz="0" w:space="0" w:color="auto"/>
        <w:right w:val="none" w:sz="0" w:space="0" w:color="auto"/>
      </w:divBdr>
    </w:div>
    <w:div w:id="471413314">
      <w:bodyDiv w:val="1"/>
      <w:marLeft w:val="0"/>
      <w:marRight w:val="0"/>
      <w:marTop w:val="0"/>
      <w:marBottom w:val="0"/>
      <w:divBdr>
        <w:top w:val="none" w:sz="0" w:space="0" w:color="auto"/>
        <w:left w:val="none" w:sz="0" w:space="0" w:color="auto"/>
        <w:bottom w:val="none" w:sz="0" w:space="0" w:color="auto"/>
        <w:right w:val="none" w:sz="0" w:space="0" w:color="auto"/>
      </w:divBdr>
    </w:div>
    <w:div w:id="494489746">
      <w:bodyDiv w:val="1"/>
      <w:marLeft w:val="0"/>
      <w:marRight w:val="0"/>
      <w:marTop w:val="0"/>
      <w:marBottom w:val="0"/>
      <w:divBdr>
        <w:top w:val="none" w:sz="0" w:space="0" w:color="auto"/>
        <w:left w:val="none" w:sz="0" w:space="0" w:color="auto"/>
        <w:bottom w:val="none" w:sz="0" w:space="0" w:color="auto"/>
        <w:right w:val="none" w:sz="0" w:space="0" w:color="auto"/>
      </w:divBdr>
    </w:div>
    <w:div w:id="503202249">
      <w:bodyDiv w:val="1"/>
      <w:marLeft w:val="0"/>
      <w:marRight w:val="0"/>
      <w:marTop w:val="0"/>
      <w:marBottom w:val="0"/>
      <w:divBdr>
        <w:top w:val="none" w:sz="0" w:space="0" w:color="auto"/>
        <w:left w:val="none" w:sz="0" w:space="0" w:color="auto"/>
        <w:bottom w:val="none" w:sz="0" w:space="0" w:color="auto"/>
        <w:right w:val="none" w:sz="0" w:space="0" w:color="auto"/>
      </w:divBdr>
    </w:div>
    <w:div w:id="532232029">
      <w:bodyDiv w:val="1"/>
      <w:marLeft w:val="0"/>
      <w:marRight w:val="0"/>
      <w:marTop w:val="0"/>
      <w:marBottom w:val="0"/>
      <w:divBdr>
        <w:top w:val="none" w:sz="0" w:space="0" w:color="auto"/>
        <w:left w:val="none" w:sz="0" w:space="0" w:color="auto"/>
        <w:bottom w:val="none" w:sz="0" w:space="0" w:color="auto"/>
        <w:right w:val="none" w:sz="0" w:space="0" w:color="auto"/>
      </w:divBdr>
    </w:div>
    <w:div w:id="542249323">
      <w:bodyDiv w:val="1"/>
      <w:marLeft w:val="0"/>
      <w:marRight w:val="0"/>
      <w:marTop w:val="0"/>
      <w:marBottom w:val="0"/>
      <w:divBdr>
        <w:top w:val="none" w:sz="0" w:space="0" w:color="auto"/>
        <w:left w:val="none" w:sz="0" w:space="0" w:color="auto"/>
        <w:bottom w:val="none" w:sz="0" w:space="0" w:color="auto"/>
        <w:right w:val="none" w:sz="0" w:space="0" w:color="auto"/>
      </w:divBdr>
    </w:div>
    <w:div w:id="549076361">
      <w:bodyDiv w:val="1"/>
      <w:marLeft w:val="0"/>
      <w:marRight w:val="0"/>
      <w:marTop w:val="0"/>
      <w:marBottom w:val="0"/>
      <w:divBdr>
        <w:top w:val="none" w:sz="0" w:space="0" w:color="auto"/>
        <w:left w:val="none" w:sz="0" w:space="0" w:color="auto"/>
        <w:bottom w:val="none" w:sz="0" w:space="0" w:color="auto"/>
        <w:right w:val="none" w:sz="0" w:space="0" w:color="auto"/>
      </w:divBdr>
    </w:div>
    <w:div w:id="561211965">
      <w:bodyDiv w:val="1"/>
      <w:marLeft w:val="0"/>
      <w:marRight w:val="0"/>
      <w:marTop w:val="0"/>
      <w:marBottom w:val="0"/>
      <w:divBdr>
        <w:top w:val="none" w:sz="0" w:space="0" w:color="auto"/>
        <w:left w:val="none" w:sz="0" w:space="0" w:color="auto"/>
        <w:bottom w:val="none" w:sz="0" w:space="0" w:color="auto"/>
        <w:right w:val="none" w:sz="0" w:space="0" w:color="auto"/>
      </w:divBdr>
    </w:div>
    <w:div w:id="567765416">
      <w:bodyDiv w:val="1"/>
      <w:marLeft w:val="0"/>
      <w:marRight w:val="0"/>
      <w:marTop w:val="0"/>
      <w:marBottom w:val="0"/>
      <w:divBdr>
        <w:top w:val="none" w:sz="0" w:space="0" w:color="auto"/>
        <w:left w:val="none" w:sz="0" w:space="0" w:color="auto"/>
        <w:bottom w:val="none" w:sz="0" w:space="0" w:color="auto"/>
        <w:right w:val="none" w:sz="0" w:space="0" w:color="auto"/>
      </w:divBdr>
    </w:div>
    <w:div w:id="638729034">
      <w:bodyDiv w:val="1"/>
      <w:marLeft w:val="0"/>
      <w:marRight w:val="0"/>
      <w:marTop w:val="0"/>
      <w:marBottom w:val="0"/>
      <w:divBdr>
        <w:top w:val="none" w:sz="0" w:space="0" w:color="auto"/>
        <w:left w:val="none" w:sz="0" w:space="0" w:color="auto"/>
        <w:bottom w:val="none" w:sz="0" w:space="0" w:color="auto"/>
        <w:right w:val="none" w:sz="0" w:space="0" w:color="auto"/>
      </w:divBdr>
    </w:div>
    <w:div w:id="659697306">
      <w:bodyDiv w:val="1"/>
      <w:marLeft w:val="0"/>
      <w:marRight w:val="0"/>
      <w:marTop w:val="0"/>
      <w:marBottom w:val="0"/>
      <w:divBdr>
        <w:top w:val="none" w:sz="0" w:space="0" w:color="auto"/>
        <w:left w:val="none" w:sz="0" w:space="0" w:color="auto"/>
        <w:bottom w:val="none" w:sz="0" w:space="0" w:color="auto"/>
        <w:right w:val="none" w:sz="0" w:space="0" w:color="auto"/>
      </w:divBdr>
    </w:div>
    <w:div w:id="675184294">
      <w:bodyDiv w:val="1"/>
      <w:marLeft w:val="0"/>
      <w:marRight w:val="0"/>
      <w:marTop w:val="0"/>
      <w:marBottom w:val="0"/>
      <w:divBdr>
        <w:top w:val="none" w:sz="0" w:space="0" w:color="auto"/>
        <w:left w:val="none" w:sz="0" w:space="0" w:color="auto"/>
        <w:bottom w:val="none" w:sz="0" w:space="0" w:color="auto"/>
        <w:right w:val="none" w:sz="0" w:space="0" w:color="auto"/>
      </w:divBdr>
    </w:div>
    <w:div w:id="680427082">
      <w:bodyDiv w:val="1"/>
      <w:marLeft w:val="0"/>
      <w:marRight w:val="0"/>
      <w:marTop w:val="0"/>
      <w:marBottom w:val="0"/>
      <w:divBdr>
        <w:top w:val="none" w:sz="0" w:space="0" w:color="auto"/>
        <w:left w:val="none" w:sz="0" w:space="0" w:color="auto"/>
        <w:bottom w:val="none" w:sz="0" w:space="0" w:color="auto"/>
        <w:right w:val="none" w:sz="0" w:space="0" w:color="auto"/>
      </w:divBdr>
    </w:div>
    <w:div w:id="717168356">
      <w:bodyDiv w:val="1"/>
      <w:marLeft w:val="0"/>
      <w:marRight w:val="0"/>
      <w:marTop w:val="0"/>
      <w:marBottom w:val="0"/>
      <w:divBdr>
        <w:top w:val="none" w:sz="0" w:space="0" w:color="auto"/>
        <w:left w:val="none" w:sz="0" w:space="0" w:color="auto"/>
        <w:bottom w:val="none" w:sz="0" w:space="0" w:color="auto"/>
        <w:right w:val="none" w:sz="0" w:space="0" w:color="auto"/>
      </w:divBdr>
    </w:div>
    <w:div w:id="722601547">
      <w:bodyDiv w:val="1"/>
      <w:marLeft w:val="0"/>
      <w:marRight w:val="0"/>
      <w:marTop w:val="0"/>
      <w:marBottom w:val="0"/>
      <w:divBdr>
        <w:top w:val="none" w:sz="0" w:space="0" w:color="auto"/>
        <w:left w:val="none" w:sz="0" w:space="0" w:color="auto"/>
        <w:bottom w:val="none" w:sz="0" w:space="0" w:color="auto"/>
        <w:right w:val="none" w:sz="0" w:space="0" w:color="auto"/>
      </w:divBdr>
    </w:div>
    <w:div w:id="737674099">
      <w:bodyDiv w:val="1"/>
      <w:marLeft w:val="0"/>
      <w:marRight w:val="0"/>
      <w:marTop w:val="0"/>
      <w:marBottom w:val="0"/>
      <w:divBdr>
        <w:top w:val="none" w:sz="0" w:space="0" w:color="auto"/>
        <w:left w:val="none" w:sz="0" w:space="0" w:color="auto"/>
        <w:bottom w:val="none" w:sz="0" w:space="0" w:color="auto"/>
        <w:right w:val="none" w:sz="0" w:space="0" w:color="auto"/>
      </w:divBdr>
    </w:div>
    <w:div w:id="745146496">
      <w:bodyDiv w:val="1"/>
      <w:marLeft w:val="0"/>
      <w:marRight w:val="0"/>
      <w:marTop w:val="0"/>
      <w:marBottom w:val="0"/>
      <w:divBdr>
        <w:top w:val="none" w:sz="0" w:space="0" w:color="auto"/>
        <w:left w:val="none" w:sz="0" w:space="0" w:color="auto"/>
        <w:bottom w:val="none" w:sz="0" w:space="0" w:color="auto"/>
        <w:right w:val="none" w:sz="0" w:space="0" w:color="auto"/>
      </w:divBdr>
    </w:div>
    <w:div w:id="763300344">
      <w:bodyDiv w:val="1"/>
      <w:marLeft w:val="0"/>
      <w:marRight w:val="0"/>
      <w:marTop w:val="0"/>
      <w:marBottom w:val="0"/>
      <w:divBdr>
        <w:top w:val="none" w:sz="0" w:space="0" w:color="auto"/>
        <w:left w:val="none" w:sz="0" w:space="0" w:color="auto"/>
        <w:bottom w:val="none" w:sz="0" w:space="0" w:color="auto"/>
        <w:right w:val="none" w:sz="0" w:space="0" w:color="auto"/>
      </w:divBdr>
    </w:div>
    <w:div w:id="765661984">
      <w:bodyDiv w:val="1"/>
      <w:marLeft w:val="0"/>
      <w:marRight w:val="0"/>
      <w:marTop w:val="0"/>
      <w:marBottom w:val="0"/>
      <w:divBdr>
        <w:top w:val="none" w:sz="0" w:space="0" w:color="auto"/>
        <w:left w:val="none" w:sz="0" w:space="0" w:color="auto"/>
        <w:bottom w:val="none" w:sz="0" w:space="0" w:color="auto"/>
        <w:right w:val="none" w:sz="0" w:space="0" w:color="auto"/>
      </w:divBdr>
    </w:div>
    <w:div w:id="772287057">
      <w:bodyDiv w:val="1"/>
      <w:marLeft w:val="0"/>
      <w:marRight w:val="0"/>
      <w:marTop w:val="0"/>
      <w:marBottom w:val="0"/>
      <w:divBdr>
        <w:top w:val="none" w:sz="0" w:space="0" w:color="auto"/>
        <w:left w:val="none" w:sz="0" w:space="0" w:color="auto"/>
        <w:bottom w:val="none" w:sz="0" w:space="0" w:color="auto"/>
        <w:right w:val="none" w:sz="0" w:space="0" w:color="auto"/>
      </w:divBdr>
    </w:div>
    <w:div w:id="803237372">
      <w:bodyDiv w:val="1"/>
      <w:marLeft w:val="0"/>
      <w:marRight w:val="0"/>
      <w:marTop w:val="0"/>
      <w:marBottom w:val="0"/>
      <w:divBdr>
        <w:top w:val="none" w:sz="0" w:space="0" w:color="auto"/>
        <w:left w:val="none" w:sz="0" w:space="0" w:color="auto"/>
        <w:bottom w:val="none" w:sz="0" w:space="0" w:color="auto"/>
        <w:right w:val="none" w:sz="0" w:space="0" w:color="auto"/>
      </w:divBdr>
    </w:div>
    <w:div w:id="806749957">
      <w:bodyDiv w:val="1"/>
      <w:marLeft w:val="0"/>
      <w:marRight w:val="0"/>
      <w:marTop w:val="0"/>
      <w:marBottom w:val="0"/>
      <w:divBdr>
        <w:top w:val="none" w:sz="0" w:space="0" w:color="auto"/>
        <w:left w:val="none" w:sz="0" w:space="0" w:color="auto"/>
        <w:bottom w:val="none" w:sz="0" w:space="0" w:color="auto"/>
        <w:right w:val="none" w:sz="0" w:space="0" w:color="auto"/>
      </w:divBdr>
    </w:div>
    <w:div w:id="839975638">
      <w:bodyDiv w:val="1"/>
      <w:marLeft w:val="0"/>
      <w:marRight w:val="0"/>
      <w:marTop w:val="0"/>
      <w:marBottom w:val="0"/>
      <w:divBdr>
        <w:top w:val="none" w:sz="0" w:space="0" w:color="auto"/>
        <w:left w:val="none" w:sz="0" w:space="0" w:color="auto"/>
        <w:bottom w:val="none" w:sz="0" w:space="0" w:color="auto"/>
        <w:right w:val="none" w:sz="0" w:space="0" w:color="auto"/>
      </w:divBdr>
    </w:div>
    <w:div w:id="847712482">
      <w:bodyDiv w:val="1"/>
      <w:marLeft w:val="0"/>
      <w:marRight w:val="0"/>
      <w:marTop w:val="0"/>
      <w:marBottom w:val="0"/>
      <w:divBdr>
        <w:top w:val="none" w:sz="0" w:space="0" w:color="auto"/>
        <w:left w:val="none" w:sz="0" w:space="0" w:color="auto"/>
        <w:bottom w:val="none" w:sz="0" w:space="0" w:color="auto"/>
        <w:right w:val="none" w:sz="0" w:space="0" w:color="auto"/>
      </w:divBdr>
    </w:div>
    <w:div w:id="877544251">
      <w:bodyDiv w:val="1"/>
      <w:marLeft w:val="0"/>
      <w:marRight w:val="0"/>
      <w:marTop w:val="0"/>
      <w:marBottom w:val="0"/>
      <w:divBdr>
        <w:top w:val="none" w:sz="0" w:space="0" w:color="auto"/>
        <w:left w:val="none" w:sz="0" w:space="0" w:color="auto"/>
        <w:bottom w:val="none" w:sz="0" w:space="0" w:color="auto"/>
        <w:right w:val="none" w:sz="0" w:space="0" w:color="auto"/>
      </w:divBdr>
    </w:div>
    <w:div w:id="894389613">
      <w:bodyDiv w:val="1"/>
      <w:marLeft w:val="0"/>
      <w:marRight w:val="0"/>
      <w:marTop w:val="0"/>
      <w:marBottom w:val="0"/>
      <w:divBdr>
        <w:top w:val="none" w:sz="0" w:space="0" w:color="auto"/>
        <w:left w:val="none" w:sz="0" w:space="0" w:color="auto"/>
        <w:bottom w:val="none" w:sz="0" w:space="0" w:color="auto"/>
        <w:right w:val="none" w:sz="0" w:space="0" w:color="auto"/>
      </w:divBdr>
    </w:div>
    <w:div w:id="967009290">
      <w:bodyDiv w:val="1"/>
      <w:marLeft w:val="0"/>
      <w:marRight w:val="0"/>
      <w:marTop w:val="0"/>
      <w:marBottom w:val="0"/>
      <w:divBdr>
        <w:top w:val="none" w:sz="0" w:space="0" w:color="auto"/>
        <w:left w:val="none" w:sz="0" w:space="0" w:color="auto"/>
        <w:bottom w:val="none" w:sz="0" w:space="0" w:color="auto"/>
        <w:right w:val="none" w:sz="0" w:space="0" w:color="auto"/>
      </w:divBdr>
    </w:div>
    <w:div w:id="1018896986">
      <w:bodyDiv w:val="1"/>
      <w:marLeft w:val="0"/>
      <w:marRight w:val="0"/>
      <w:marTop w:val="0"/>
      <w:marBottom w:val="0"/>
      <w:divBdr>
        <w:top w:val="none" w:sz="0" w:space="0" w:color="auto"/>
        <w:left w:val="none" w:sz="0" w:space="0" w:color="auto"/>
        <w:bottom w:val="none" w:sz="0" w:space="0" w:color="auto"/>
        <w:right w:val="none" w:sz="0" w:space="0" w:color="auto"/>
      </w:divBdr>
    </w:div>
    <w:div w:id="1107043440">
      <w:bodyDiv w:val="1"/>
      <w:marLeft w:val="0"/>
      <w:marRight w:val="0"/>
      <w:marTop w:val="0"/>
      <w:marBottom w:val="0"/>
      <w:divBdr>
        <w:top w:val="none" w:sz="0" w:space="0" w:color="auto"/>
        <w:left w:val="none" w:sz="0" w:space="0" w:color="auto"/>
        <w:bottom w:val="none" w:sz="0" w:space="0" w:color="auto"/>
        <w:right w:val="none" w:sz="0" w:space="0" w:color="auto"/>
      </w:divBdr>
    </w:div>
    <w:div w:id="1116830938">
      <w:bodyDiv w:val="1"/>
      <w:marLeft w:val="0"/>
      <w:marRight w:val="0"/>
      <w:marTop w:val="0"/>
      <w:marBottom w:val="0"/>
      <w:divBdr>
        <w:top w:val="none" w:sz="0" w:space="0" w:color="auto"/>
        <w:left w:val="none" w:sz="0" w:space="0" w:color="auto"/>
        <w:bottom w:val="none" w:sz="0" w:space="0" w:color="auto"/>
        <w:right w:val="none" w:sz="0" w:space="0" w:color="auto"/>
      </w:divBdr>
    </w:div>
    <w:div w:id="1121149260">
      <w:bodyDiv w:val="1"/>
      <w:marLeft w:val="0"/>
      <w:marRight w:val="0"/>
      <w:marTop w:val="0"/>
      <w:marBottom w:val="0"/>
      <w:divBdr>
        <w:top w:val="none" w:sz="0" w:space="0" w:color="auto"/>
        <w:left w:val="none" w:sz="0" w:space="0" w:color="auto"/>
        <w:bottom w:val="none" w:sz="0" w:space="0" w:color="auto"/>
        <w:right w:val="none" w:sz="0" w:space="0" w:color="auto"/>
      </w:divBdr>
    </w:div>
    <w:div w:id="1133525256">
      <w:bodyDiv w:val="1"/>
      <w:marLeft w:val="0"/>
      <w:marRight w:val="0"/>
      <w:marTop w:val="0"/>
      <w:marBottom w:val="0"/>
      <w:divBdr>
        <w:top w:val="none" w:sz="0" w:space="0" w:color="auto"/>
        <w:left w:val="none" w:sz="0" w:space="0" w:color="auto"/>
        <w:bottom w:val="none" w:sz="0" w:space="0" w:color="auto"/>
        <w:right w:val="none" w:sz="0" w:space="0" w:color="auto"/>
      </w:divBdr>
    </w:div>
    <w:div w:id="1137602803">
      <w:bodyDiv w:val="1"/>
      <w:marLeft w:val="0"/>
      <w:marRight w:val="0"/>
      <w:marTop w:val="0"/>
      <w:marBottom w:val="0"/>
      <w:divBdr>
        <w:top w:val="none" w:sz="0" w:space="0" w:color="auto"/>
        <w:left w:val="none" w:sz="0" w:space="0" w:color="auto"/>
        <w:bottom w:val="none" w:sz="0" w:space="0" w:color="auto"/>
        <w:right w:val="none" w:sz="0" w:space="0" w:color="auto"/>
      </w:divBdr>
    </w:div>
    <w:div w:id="1175344194">
      <w:bodyDiv w:val="1"/>
      <w:marLeft w:val="0"/>
      <w:marRight w:val="0"/>
      <w:marTop w:val="0"/>
      <w:marBottom w:val="0"/>
      <w:divBdr>
        <w:top w:val="none" w:sz="0" w:space="0" w:color="auto"/>
        <w:left w:val="none" w:sz="0" w:space="0" w:color="auto"/>
        <w:bottom w:val="none" w:sz="0" w:space="0" w:color="auto"/>
        <w:right w:val="none" w:sz="0" w:space="0" w:color="auto"/>
      </w:divBdr>
    </w:div>
    <w:div w:id="1200624696">
      <w:bodyDiv w:val="1"/>
      <w:marLeft w:val="0"/>
      <w:marRight w:val="0"/>
      <w:marTop w:val="0"/>
      <w:marBottom w:val="0"/>
      <w:divBdr>
        <w:top w:val="none" w:sz="0" w:space="0" w:color="auto"/>
        <w:left w:val="none" w:sz="0" w:space="0" w:color="auto"/>
        <w:bottom w:val="none" w:sz="0" w:space="0" w:color="auto"/>
        <w:right w:val="none" w:sz="0" w:space="0" w:color="auto"/>
      </w:divBdr>
    </w:div>
    <w:div w:id="1212494134">
      <w:bodyDiv w:val="1"/>
      <w:marLeft w:val="0"/>
      <w:marRight w:val="0"/>
      <w:marTop w:val="0"/>
      <w:marBottom w:val="0"/>
      <w:divBdr>
        <w:top w:val="none" w:sz="0" w:space="0" w:color="auto"/>
        <w:left w:val="none" w:sz="0" w:space="0" w:color="auto"/>
        <w:bottom w:val="none" w:sz="0" w:space="0" w:color="auto"/>
        <w:right w:val="none" w:sz="0" w:space="0" w:color="auto"/>
      </w:divBdr>
    </w:div>
    <w:div w:id="1248885703">
      <w:bodyDiv w:val="1"/>
      <w:marLeft w:val="0"/>
      <w:marRight w:val="0"/>
      <w:marTop w:val="0"/>
      <w:marBottom w:val="0"/>
      <w:divBdr>
        <w:top w:val="none" w:sz="0" w:space="0" w:color="auto"/>
        <w:left w:val="none" w:sz="0" w:space="0" w:color="auto"/>
        <w:bottom w:val="none" w:sz="0" w:space="0" w:color="auto"/>
        <w:right w:val="none" w:sz="0" w:space="0" w:color="auto"/>
      </w:divBdr>
    </w:div>
    <w:div w:id="1273785481">
      <w:bodyDiv w:val="1"/>
      <w:marLeft w:val="0"/>
      <w:marRight w:val="0"/>
      <w:marTop w:val="0"/>
      <w:marBottom w:val="0"/>
      <w:divBdr>
        <w:top w:val="none" w:sz="0" w:space="0" w:color="auto"/>
        <w:left w:val="none" w:sz="0" w:space="0" w:color="auto"/>
        <w:bottom w:val="none" w:sz="0" w:space="0" w:color="auto"/>
        <w:right w:val="none" w:sz="0" w:space="0" w:color="auto"/>
      </w:divBdr>
    </w:div>
    <w:div w:id="1343892638">
      <w:bodyDiv w:val="1"/>
      <w:marLeft w:val="0"/>
      <w:marRight w:val="0"/>
      <w:marTop w:val="0"/>
      <w:marBottom w:val="0"/>
      <w:divBdr>
        <w:top w:val="none" w:sz="0" w:space="0" w:color="auto"/>
        <w:left w:val="none" w:sz="0" w:space="0" w:color="auto"/>
        <w:bottom w:val="none" w:sz="0" w:space="0" w:color="auto"/>
        <w:right w:val="none" w:sz="0" w:space="0" w:color="auto"/>
      </w:divBdr>
    </w:div>
    <w:div w:id="1379669620">
      <w:bodyDiv w:val="1"/>
      <w:marLeft w:val="0"/>
      <w:marRight w:val="0"/>
      <w:marTop w:val="0"/>
      <w:marBottom w:val="0"/>
      <w:divBdr>
        <w:top w:val="none" w:sz="0" w:space="0" w:color="auto"/>
        <w:left w:val="none" w:sz="0" w:space="0" w:color="auto"/>
        <w:bottom w:val="none" w:sz="0" w:space="0" w:color="auto"/>
        <w:right w:val="none" w:sz="0" w:space="0" w:color="auto"/>
      </w:divBdr>
    </w:div>
    <w:div w:id="1438673459">
      <w:bodyDiv w:val="1"/>
      <w:marLeft w:val="0"/>
      <w:marRight w:val="0"/>
      <w:marTop w:val="0"/>
      <w:marBottom w:val="0"/>
      <w:divBdr>
        <w:top w:val="none" w:sz="0" w:space="0" w:color="auto"/>
        <w:left w:val="none" w:sz="0" w:space="0" w:color="auto"/>
        <w:bottom w:val="none" w:sz="0" w:space="0" w:color="auto"/>
        <w:right w:val="none" w:sz="0" w:space="0" w:color="auto"/>
      </w:divBdr>
    </w:div>
    <w:div w:id="1460107678">
      <w:bodyDiv w:val="1"/>
      <w:marLeft w:val="0"/>
      <w:marRight w:val="0"/>
      <w:marTop w:val="0"/>
      <w:marBottom w:val="0"/>
      <w:divBdr>
        <w:top w:val="none" w:sz="0" w:space="0" w:color="auto"/>
        <w:left w:val="none" w:sz="0" w:space="0" w:color="auto"/>
        <w:bottom w:val="none" w:sz="0" w:space="0" w:color="auto"/>
        <w:right w:val="none" w:sz="0" w:space="0" w:color="auto"/>
      </w:divBdr>
    </w:div>
    <w:div w:id="1473907023">
      <w:bodyDiv w:val="1"/>
      <w:marLeft w:val="0"/>
      <w:marRight w:val="0"/>
      <w:marTop w:val="0"/>
      <w:marBottom w:val="0"/>
      <w:divBdr>
        <w:top w:val="none" w:sz="0" w:space="0" w:color="auto"/>
        <w:left w:val="none" w:sz="0" w:space="0" w:color="auto"/>
        <w:bottom w:val="none" w:sz="0" w:space="0" w:color="auto"/>
        <w:right w:val="none" w:sz="0" w:space="0" w:color="auto"/>
      </w:divBdr>
    </w:div>
    <w:div w:id="1474174561">
      <w:bodyDiv w:val="1"/>
      <w:marLeft w:val="0"/>
      <w:marRight w:val="0"/>
      <w:marTop w:val="0"/>
      <w:marBottom w:val="0"/>
      <w:divBdr>
        <w:top w:val="none" w:sz="0" w:space="0" w:color="auto"/>
        <w:left w:val="none" w:sz="0" w:space="0" w:color="auto"/>
        <w:bottom w:val="none" w:sz="0" w:space="0" w:color="auto"/>
        <w:right w:val="none" w:sz="0" w:space="0" w:color="auto"/>
      </w:divBdr>
    </w:div>
    <w:div w:id="1480002760">
      <w:bodyDiv w:val="1"/>
      <w:marLeft w:val="0"/>
      <w:marRight w:val="0"/>
      <w:marTop w:val="0"/>
      <w:marBottom w:val="0"/>
      <w:divBdr>
        <w:top w:val="none" w:sz="0" w:space="0" w:color="auto"/>
        <w:left w:val="none" w:sz="0" w:space="0" w:color="auto"/>
        <w:bottom w:val="none" w:sz="0" w:space="0" w:color="auto"/>
        <w:right w:val="none" w:sz="0" w:space="0" w:color="auto"/>
      </w:divBdr>
    </w:div>
    <w:div w:id="1490780089">
      <w:bodyDiv w:val="1"/>
      <w:marLeft w:val="0"/>
      <w:marRight w:val="0"/>
      <w:marTop w:val="0"/>
      <w:marBottom w:val="0"/>
      <w:divBdr>
        <w:top w:val="none" w:sz="0" w:space="0" w:color="auto"/>
        <w:left w:val="none" w:sz="0" w:space="0" w:color="auto"/>
        <w:bottom w:val="none" w:sz="0" w:space="0" w:color="auto"/>
        <w:right w:val="none" w:sz="0" w:space="0" w:color="auto"/>
      </w:divBdr>
    </w:div>
    <w:div w:id="1512135611">
      <w:bodyDiv w:val="1"/>
      <w:marLeft w:val="0"/>
      <w:marRight w:val="0"/>
      <w:marTop w:val="0"/>
      <w:marBottom w:val="0"/>
      <w:divBdr>
        <w:top w:val="none" w:sz="0" w:space="0" w:color="auto"/>
        <w:left w:val="none" w:sz="0" w:space="0" w:color="auto"/>
        <w:bottom w:val="none" w:sz="0" w:space="0" w:color="auto"/>
        <w:right w:val="none" w:sz="0" w:space="0" w:color="auto"/>
      </w:divBdr>
    </w:div>
    <w:div w:id="1513834715">
      <w:bodyDiv w:val="1"/>
      <w:marLeft w:val="0"/>
      <w:marRight w:val="0"/>
      <w:marTop w:val="0"/>
      <w:marBottom w:val="0"/>
      <w:divBdr>
        <w:top w:val="none" w:sz="0" w:space="0" w:color="auto"/>
        <w:left w:val="none" w:sz="0" w:space="0" w:color="auto"/>
        <w:bottom w:val="none" w:sz="0" w:space="0" w:color="auto"/>
        <w:right w:val="none" w:sz="0" w:space="0" w:color="auto"/>
      </w:divBdr>
    </w:div>
    <w:div w:id="1523743889">
      <w:bodyDiv w:val="1"/>
      <w:marLeft w:val="0"/>
      <w:marRight w:val="0"/>
      <w:marTop w:val="0"/>
      <w:marBottom w:val="0"/>
      <w:divBdr>
        <w:top w:val="none" w:sz="0" w:space="0" w:color="auto"/>
        <w:left w:val="none" w:sz="0" w:space="0" w:color="auto"/>
        <w:bottom w:val="none" w:sz="0" w:space="0" w:color="auto"/>
        <w:right w:val="none" w:sz="0" w:space="0" w:color="auto"/>
      </w:divBdr>
    </w:div>
    <w:div w:id="1523856122">
      <w:bodyDiv w:val="1"/>
      <w:marLeft w:val="0"/>
      <w:marRight w:val="0"/>
      <w:marTop w:val="0"/>
      <w:marBottom w:val="0"/>
      <w:divBdr>
        <w:top w:val="none" w:sz="0" w:space="0" w:color="auto"/>
        <w:left w:val="none" w:sz="0" w:space="0" w:color="auto"/>
        <w:bottom w:val="none" w:sz="0" w:space="0" w:color="auto"/>
        <w:right w:val="none" w:sz="0" w:space="0" w:color="auto"/>
      </w:divBdr>
    </w:div>
    <w:div w:id="1589266887">
      <w:bodyDiv w:val="1"/>
      <w:marLeft w:val="0"/>
      <w:marRight w:val="0"/>
      <w:marTop w:val="0"/>
      <w:marBottom w:val="0"/>
      <w:divBdr>
        <w:top w:val="none" w:sz="0" w:space="0" w:color="auto"/>
        <w:left w:val="none" w:sz="0" w:space="0" w:color="auto"/>
        <w:bottom w:val="none" w:sz="0" w:space="0" w:color="auto"/>
        <w:right w:val="none" w:sz="0" w:space="0" w:color="auto"/>
      </w:divBdr>
    </w:div>
    <w:div w:id="1590581633">
      <w:bodyDiv w:val="1"/>
      <w:marLeft w:val="0"/>
      <w:marRight w:val="0"/>
      <w:marTop w:val="0"/>
      <w:marBottom w:val="0"/>
      <w:divBdr>
        <w:top w:val="none" w:sz="0" w:space="0" w:color="auto"/>
        <w:left w:val="none" w:sz="0" w:space="0" w:color="auto"/>
        <w:bottom w:val="none" w:sz="0" w:space="0" w:color="auto"/>
        <w:right w:val="none" w:sz="0" w:space="0" w:color="auto"/>
      </w:divBdr>
    </w:div>
    <w:div w:id="1661230710">
      <w:bodyDiv w:val="1"/>
      <w:marLeft w:val="0"/>
      <w:marRight w:val="0"/>
      <w:marTop w:val="0"/>
      <w:marBottom w:val="0"/>
      <w:divBdr>
        <w:top w:val="none" w:sz="0" w:space="0" w:color="auto"/>
        <w:left w:val="none" w:sz="0" w:space="0" w:color="auto"/>
        <w:bottom w:val="none" w:sz="0" w:space="0" w:color="auto"/>
        <w:right w:val="none" w:sz="0" w:space="0" w:color="auto"/>
      </w:divBdr>
    </w:div>
    <w:div w:id="1693218984">
      <w:bodyDiv w:val="1"/>
      <w:marLeft w:val="0"/>
      <w:marRight w:val="0"/>
      <w:marTop w:val="0"/>
      <w:marBottom w:val="0"/>
      <w:divBdr>
        <w:top w:val="none" w:sz="0" w:space="0" w:color="auto"/>
        <w:left w:val="none" w:sz="0" w:space="0" w:color="auto"/>
        <w:bottom w:val="none" w:sz="0" w:space="0" w:color="auto"/>
        <w:right w:val="none" w:sz="0" w:space="0" w:color="auto"/>
      </w:divBdr>
    </w:div>
    <w:div w:id="1702582587">
      <w:bodyDiv w:val="1"/>
      <w:marLeft w:val="0"/>
      <w:marRight w:val="0"/>
      <w:marTop w:val="0"/>
      <w:marBottom w:val="0"/>
      <w:divBdr>
        <w:top w:val="none" w:sz="0" w:space="0" w:color="auto"/>
        <w:left w:val="none" w:sz="0" w:space="0" w:color="auto"/>
        <w:bottom w:val="none" w:sz="0" w:space="0" w:color="auto"/>
        <w:right w:val="none" w:sz="0" w:space="0" w:color="auto"/>
      </w:divBdr>
    </w:div>
    <w:div w:id="1792824846">
      <w:bodyDiv w:val="1"/>
      <w:marLeft w:val="0"/>
      <w:marRight w:val="0"/>
      <w:marTop w:val="0"/>
      <w:marBottom w:val="0"/>
      <w:divBdr>
        <w:top w:val="none" w:sz="0" w:space="0" w:color="auto"/>
        <w:left w:val="none" w:sz="0" w:space="0" w:color="auto"/>
        <w:bottom w:val="none" w:sz="0" w:space="0" w:color="auto"/>
        <w:right w:val="none" w:sz="0" w:space="0" w:color="auto"/>
      </w:divBdr>
    </w:div>
    <w:div w:id="1798254083">
      <w:bodyDiv w:val="1"/>
      <w:marLeft w:val="0"/>
      <w:marRight w:val="0"/>
      <w:marTop w:val="0"/>
      <w:marBottom w:val="0"/>
      <w:divBdr>
        <w:top w:val="none" w:sz="0" w:space="0" w:color="auto"/>
        <w:left w:val="none" w:sz="0" w:space="0" w:color="auto"/>
        <w:bottom w:val="none" w:sz="0" w:space="0" w:color="auto"/>
        <w:right w:val="none" w:sz="0" w:space="0" w:color="auto"/>
      </w:divBdr>
    </w:div>
    <w:div w:id="1805541901">
      <w:bodyDiv w:val="1"/>
      <w:marLeft w:val="0"/>
      <w:marRight w:val="0"/>
      <w:marTop w:val="0"/>
      <w:marBottom w:val="0"/>
      <w:divBdr>
        <w:top w:val="none" w:sz="0" w:space="0" w:color="auto"/>
        <w:left w:val="none" w:sz="0" w:space="0" w:color="auto"/>
        <w:bottom w:val="none" w:sz="0" w:space="0" w:color="auto"/>
        <w:right w:val="none" w:sz="0" w:space="0" w:color="auto"/>
      </w:divBdr>
    </w:div>
    <w:div w:id="1811438762">
      <w:bodyDiv w:val="1"/>
      <w:marLeft w:val="0"/>
      <w:marRight w:val="0"/>
      <w:marTop w:val="0"/>
      <w:marBottom w:val="0"/>
      <w:divBdr>
        <w:top w:val="none" w:sz="0" w:space="0" w:color="auto"/>
        <w:left w:val="none" w:sz="0" w:space="0" w:color="auto"/>
        <w:bottom w:val="none" w:sz="0" w:space="0" w:color="auto"/>
        <w:right w:val="none" w:sz="0" w:space="0" w:color="auto"/>
      </w:divBdr>
    </w:div>
    <w:div w:id="1825857784">
      <w:bodyDiv w:val="1"/>
      <w:marLeft w:val="0"/>
      <w:marRight w:val="0"/>
      <w:marTop w:val="0"/>
      <w:marBottom w:val="0"/>
      <w:divBdr>
        <w:top w:val="none" w:sz="0" w:space="0" w:color="auto"/>
        <w:left w:val="none" w:sz="0" w:space="0" w:color="auto"/>
        <w:bottom w:val="none" w:sz="0" w:space="0" w:color="auto"/>
        <w:right w:val="none" w:sz="0" w:space="0" w:color="auto"/>
      </w:divBdr>
    </w:div>
    <w:div w:id="1827817688">
      <w:bodyDiv w:val="1"/>
      <w:marLeft w:val="0"/>
      <w:marRight w:val="0"/>
      <w:marTop w:val="0"/>
      <w:marBottom w:val="0"/>
      <w:divBdr>
        <w:top w:val="none" w:sz="0" w:space="0" w:color="auto"/>
        <w:left w:val="none" w:sz="0" w:space="0" w:color="auto"/>
        <w:bottom w:val="none" w:sz="0" w:space="0" w:color="auto"/>
        <w:right w:val="none" w:sz="0" w:space="0" w:color="auto"/>
      </w:divBdr>
    </w:div>
    <w:div w:id="1843423607">
      <w:bodyDiv w:val="1"/>
      <w:marLeft w:val="0"/>
      <w:marRight w:val="0"/>
      <w:marTop w:val="0"/>
      <w:marBottom w:val="0"/>
      <w:divBdr>
        <w:top w:val="none" w:sz="0" w:space="0" w:color="auto"/>
        <w:left w:val="none" w:sz="0" w:space="0" w:color="auto"/>
        <w:bottom w:val="none" w:sz="0" w:space="0" w:color="auto"/>
        <w:right w:val="none" w:sz="0" w:space="0" w:color="auto"/>
      </w:divBdr>
    </w:div>
    <w:div w:id="1845779097">
      <w:bodyDiv w:val="1"/>
      <w:marLeft w:val="0"/>
      <w:marRight w:val="0"/>
      <w:marTop w:val="0"/>
      <w:marBottom w:val="0"/>
      <w:divBdr>
        <w:top w:val="none" w:sz="0" w:space="0" w:color="auto"/>
        <w:left w:val="none" w:sz="0" w:space="0" w:color="auto"/>
        <w:bottom w:val="none" w:sz="0" w:space="0" w:color="auto"/>
        <w:right w:val="none" w:sz="0" w:space="0" w:color="auto"/>
      </w:divBdr>
    </w:div>
    <w:div w:id="1846628855">
      <w:bodyDiv w:val="1"/>
      <w:marLeft w:val="0"/>
      <w:marRight w:val="0"/>
      <w:marTop w:val="0"/>
      <w:marBottom w:val="0"/>
      <w:divBdr>
        <w:top w:val="none" w:sz="0" w:space="0" w:color="auto"/>
        <w:left w:val="none" w:sz="0" w:space="0" w:color="auto"/>
        <w:bottom w:val="none" w:sz="0" w:space="0" w:color="auto"/>
        <w:right w:val="none" w:sz="0" w:space="0" w:color="auto"/>
      </w:divBdr>
    </w:div>
    <w:div w:id="1875926681">
      <w:bodyDiv w:val="1"/>
      <w:marLeft w:val="0"/>
      <w:marRight w:val="0"/>
      <w:marTop w:val="0"/>
      <w:marBottom w:val="0"/>
      <w:divBdr>
        <w:top w:val="none" w:sz="0" w:space="0" w:color="auto"/>
        <w:left w:val="none" w:sz="0" w:space="0" w:color="auto"/>
        <w:bottom w:val="none" w:sz="0" w:space="0" w:color="auto"/>
        <w:right w:val="none" w:sz="0" w:space="0" w:color="auto"/>
      </w:divBdr>
    </w:div>
    <w:div w:id="1877038759">
      <w:bodyDiv w:val="1"/>
      <w:marLeft w:val="0"/>
      <w:marRight w:val="0"/>
      <w:marTop w:val="0"/>
      <w:marBottom w:val="0"/>
      <w:divBdr>
        <w:top w:val="none" w:sz="0" w:space="0" w:color="auto"/>
        <w:left w:val="none" w:sz="0" w:space="0" w:color="auto"/>
        <w:bottom w:val="none" w:sz="0" w:space="0" w:color="auto"/>
        <w:right w:val="none" w:sz="0" w:space="0" w:color="auto"/>
      </w:divBdr>
    </w:div>
    <w:div w:id="1891108523">
      <w:bodyDiv w:val="1"/>
      <w:marLeft w:val="0"/>
      <w:marRight w:val="0"/>
      <w:marTop w:val="0"/>
      <w:marBottom w:val="0"/>
      <w:divBdr>
        <w:top w:val="none" w:sz="0" w:space="0" w:color="auto"/>
        <w:left w:val="none" w:sz="0" w:space="0" w:color="auto"/>
        <w:bottom w:val="none" w:sz="0" w:space="0" w:color="auto"/>
        <w:right w:val="none" w:sz="0" w:space="0" w:color="auto"/>
      </w:divBdr>
    </w:div>
    <w:div w:id="1905721598">
      <w:bodyDiv w:val="1"/>
      <w:marLeft w:val="0"/>
      <w:marRight w:val="0"/>
      <w:marTop w:val="0"/>
      <w:marBottom w:val="0"/>
      <w:divBdr>
        <w:top w:val="none" w:sz="0" w:space="0" w:color="auto"/>
        <w:left w:val="none" w:sz="0" w:space="0" w:color="auto"/>
        <w:bottom w:val="none" w:sz="0" w:space="0" w:color="auto"/>
        <w:right w:val="none" w:sz="0" w:space="0" w:color="auto"/>
      </w:divBdr>
    </w:div>
    <w:div w:id="1922258015">
      <w:bodyDiv w:val="1"/>
      <w:marLeft w:val="0"/>
      <w:marRight w:val="0"/>
      <w:marTop w:val="0"/>
      <w:marBottom w:val="0"/>
      <w:divBdr>
        <w:top w:val="none" w:sz="0" w:space="0" w:color="auto"/>
        <w:left w:val="none" w:sz="0" w:space="0" w:color="auto"/>
        <w:bottom w:val="none" w:sz="0" w:space="0" w:color="auto"/>
        <w:right w:val="none" w:sz="0" w:space="0" w:color="auto"/>
      </w:divBdr>
    </w:div>
    <w:div w:id="1932397221">
      <w:bodyDiv w:val="1"/>
      <w:marLeft w:val="0"/>
      <w:marRight w:val="0"/>
      <w:marTop w:val="0"/>
      <w:marBottom w:val="0"/>
      <w:divBdr>
        <w:top w:val="none" w:sz="0" w:space="0" w:color="auto"/>
        <w:left w:val="none" w:sz="0" w:space="0" w:color="auto"/>
        <w:bottom w:val="none" w:sz="0" w:space="0" w:color="auto"/>
        <w:right w:val="none" w:sz="0" w:space="0" w:color="auto"/>
      </w:divBdr>
    </w:div>
    <w:div w:id="1956018331">
      <w:bodyDiv w:val="1"/>
      <w:marLeft w:val="0"/>
      <w:marRight w:val="0"/>
      <w:marTop w:val="0"/>
      <w:marBottom w:val="0"/>
      <w:divBdr>
        <w:top w:val="none" w:sz="0" w:space="0" w:color="auto"/>
        <w:left w:val="none" w:sz="0" w:space="0" w:color="auto"/>
        <w:bottom w:val="none" w:sz="0" w:space="0" w:color="auto"/>
        <w:right w:val="none" w:sz="0" w:space="0" w:color="auto"/>
      </w:divBdr>
    </w:div>
    <w:div w:id="1985112291">
      <w:bodyDiv w:val="1"/>
      <w:marLeft w:val="0"/>
      <w:marRight w:val="0"/>
      <w:marTop w:val="0"/>
      <w:marBottom w:val="0"/>
      <w:divBdr>
        <w:top w:val="none" w:sz="0" w:space="0" w:color="auto"/>
        <w:left w:val="none" w:sz="0" w:space="0" w:color="auto"/>
        <w:bottom w:val="none" w:sz="0" w:space="0" w:color="auto"/>
        <w:right w:val="none" w:sz="0" w:space="0" w:color="auto"/>
      </w:divBdr>
    </w:div>
    <w:div w:id="2001275364">
      <w:bodyDiv w:val="1"/>
      <w:marLeft w:val="0"/>
      <w:marRight w:val="0"/>
      <w:marTop w:val="0"/>
      <w:marBottom w:val="0"/>
      <w:divBdr>
        <w:top w:val="none" w:sz="0" w:space="0" w:color="auto"/>
        <w:left w:val="none" w:sz="0" w:space="0" w:color="auto"/>
        <w:bottom w:val="none" w:sz="0" w:space="0" w:color="auto"/>
        <w:right w:val="none" w:sz="0" w:space="0" w:color="auto"/>
      </w:divBdr>
    </w:div>
    <w:div w:id="2018339744">
      <w:bodyDiv w:val="1"/>
      <w:marLeft w:val="0"/>
      <w:marRight w:val="0"/>
      <w:marTop w:val="0"/>
      <w:marBottom w:val="0"/>
      <w:divBdr>
        <w:top w:val="none" w:sz="0" w:space="0" w:color="auto"/>
        <w:left w:val="none" w:sz="0" w:space="0" w:color="auto"/>
        <w:bottom w:val="none" w:sz="0" w:space="0" w:color="auto"/>
        <w:right w:val="none" w:sz="0" w:space="0" w:color="auto"/>
      </w:divBdr>
    </w:div>
    <w:div w:id="2020307396">
      <w:bodyDiv w:val="1"/>
      <w:marLeft w:val="0"/>
      <w:marRight w:val="0"/>
      <w:marTop w:val="0"/>
      <w:marBottom w:val="0"/>
      <w:divBdr>
        <w:top w:val="none" w:sz="0" w:space="0" w:color="auto"/>
        <w:left w:val="none" w:sz="0" w:space="0" w:color="auto"/>
        <w:bottom w:val="none" w:sz="0" w:space="0" w:color="auto"/>
        <w:right w:val="none" w:sz="0" w:space="0" w:color="auto"/>
      </w:divBdr>
    </w:div>
    <w:div w:id="2028944224">
      <w:bodyDiv w:val="1"/>
      <w:marLeft w:val="0"/>
      <w:marRight w:val="0"/>
      <w:marTop w:val="0"/>
      <w:marBottom w:val="0"/>
      <w:divBdr>
        <w:top w:val="none" w:sz="0" w:space="0" w:color="auto"/>
        <w:left w:val="none" w:sz="0" w:space="0" w:color="auto"/>
        <w:bottom w:val="none" w:sz="0" w:space="0" w:color="auto"/>
        <w:right w:val="none" w:sz="0" w:space="0" w:color="auto"/>
      </w:divBdr>
    </w:div>
    <w:div w:id="2042589490">
      <w:bodyDiv w:val="1"/>
      <w:marLeft w:val="0"/>
      <w:marRight w:val="0"/>
      <w:marTop w:val="0"/>
      <w:marBottom w:val="0"/>
      <w:divBdr>
        <w:top w:val="none" w:sz="0" w:space="0" w:color="auto"/>
        <w:left w:val="none" w:sz="0" w:space="0" w:color="auto"/>
        <w:bottom w:val="none" w:sz="0" w:space="0" w:color="auto"/>
        <w:right w:val="none" w:sz="0" w:space="0" w:color="auto"/>
      </w:divBdr>
    </w:div>
    <w:div w:id="2050911280">
      <w:bodyDiv w:val="1"/>
      <w:marLeft w:val="0"/>
      <w:marRight w:val="0"/>
      <w:marTop w:val="0"/>
      <w:marBottom w:val="0"/>
      <w:divBdr>
        <w:top w:val="none" w:sz="0" w:space="0" w:color="auto"/>
        <w:left w:val="none" w:sz="0" w:space="0" w:color="auto"/>
        <w:bottom w:val="none" w:sz="0" w:space="0" w:color="auto"/>
        <w:right w:val="none" w:sz="0" w:space="0" w:color="auto"/>
      </w:divBdr>
    </w:div>
    <w:div w:id="2052338254">
      <w:bodyDiv w:val="1"/>
      <w:marLeft w:val="0"/>
      <w:marRight w:val="0"/>
      <w:marTop w:val="0"/>
      <w:marBottom w:val="0"/>
      <w:divBdr>
        <w:top w:val="none" w:sz="0" w:space="0" w:color="auto"/>
        <w:left w:val="none" w:sz="0" w:space="0" w:color="auto"/>
        <w:bottom w:val="none" w:sz="0" w:space="0" w:color="auto"/>
        <w:right w:val="none" w:sz="0" w:space="0" w:color="auto"/>
      </w:divBdr>
    </w:div>
    <w:div w:id="2063365612">
      <w:bodyDiv w:val="1"/>
      <w:marLeft w:val="0"/>
      <w:marRight w:val="0"/>
      <w:marTop w:val="0"/>
      <w:marBottom w:val="0"/>
      <w:divBdr>
        <w:top w:val="none" w:sz="0" w:space="0" w:color="auto"/>
        <w:left w:val="none" w:sz="0" w:space="0" w:color="auto"/>
        <w:bottom w:val="none" w:sz="0" w:space="0" w:color="auto"/>
        <w:right w:val="none" w:sz="0" w:space="0" w:color="auto"/>
      </w:divBdr>
    </w:div>
    <w:div w:id="2118211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ontrataciones@asfi.gob.bo"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3AEB9D-1933-48DB-A0D1-0CC5A2ABC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1160</TotalTime>
  <Pages>75</Pages>
  <Words>26768</Words>
  <Characters>147227</Characters>
  <Application>Microsoft Office Word</Application>
  <DocSecurity>0</DocSecurity>
  <Lines>1226</Lines>
  <Paragraphs>347</Paragraphs>
  <ScaleCrop>false</ScaleCrop>
  <HeadingPairs>
    <vt:vector size="2" baseType="variant">
      <vt:variant>
        <vt:lpstr>Título</vt:lpstr>
      </vt:variant>
      <vt:variant>
        <vt:i4>1</vt:i4>
      </vt:variant>
    </vt:vector>
  </HeadingPairs>
  <TitlesOfParts>
    <vt:vector size="1" baseType="lpstr">
      <vt:lpstr/>
    </vt:vector>
  </TitlesOfParts>
  <Company>DIGENSAG</Company>
  <LinksUpToDate>false</LinksUpToDate>
  <CharactersWithSpaces>173648</CharactersWithSpaces>
  <SharedDoc>false</SharedDoc>
  <HLinks>
    <vt:vector size="312" baseType="variant">
      <vt:variant>
        <vt:i4>1966132</vt:i4>
      </vt:variant>
      <vt:variant>
        <vt:i4>308</vt:i4>
      </vt:variant>
      <vt:variant>
        <vt:i4>0</vt:i4>
      </vt:variant>
      <vt:variant>
        <vt:i4>5</vt:i4>
      </vt:variant>
      <vt:variant>
        <vt:lpwstr/>
      </vt:variant>
      <vt:variant>
        <vt:lpwstr>_Toc347248475</vt:lpwstr>
      </vt:variant>
      <vt:variant>
        <vt:i4>1966132</vt:i4>
      </vt:variant>
      <vt:variant>
        <vt:i4>302</vt:i4>
      </vt:variant>
      <vt:variant>
        <vt:i4>0</vt:i4>
      </vt:variant>
      <vt:variant>
        <vt:i4>5</vt:i4>
      </vt:variant>
      <vt:variant>
        <vt:lpwstr/>
      </vt:variant>
      <vt:variant>
        <vt:lpwstr>_Toc347248474</vt:lpwstr>
      </vt:variant>
      <vt:variant>
        <vt:i4>1966132</vt:i4>
      </vt:variant>
      <vt:variant>
        <vt:i4>296</vt:i4>
      </vt:variant>
      <vt:variant>
        <vt:i4>0</vt:i4>
      </vt:variant>
      <vt:variant>
        <vt:i4>5</vt:i4>
      </vt:variant>
      <vt:variant>
        <vt:lpwstr/>
      </vt:variant>
      <vt:variant>
        <vt:lpwstr>_Toc347248473</vt:lpwstr>
      </vt:variant>
      <vt:variant>
        <vt:i4>1966132</vt:i4>
      </vt:variant>
      <vt:variant>
        <vt:i4>290</vt:i4>
      </vt:variant>
      <vt:variant>
        <vt:i4>0</vt:i4>
      </vt:variant>
      <vt:variant>
        <vt:i4>5</vt:i4>
      </vt:variant>
      <vt:variant>
        <vt:lpwstr/>
      </vt:variant>
      <vt:variant>
        <vt:lpwstr>_Toc347248472</vt:lpwstr>
      </vt:variant>
      <vt:variant>
        <vt:i4>1966132</vt:i4>
      </vt:variant>
      <vt:variant>
        <vt:i4>284</vt:i4>
      </vt:variant>
      <vt:variant>
        <vt:i4>0</vt:i4>
      </vt:variant>
      <vt:variant>
        <vt:i4>5</vt:i4>
      </vt:variant>
      <vt:variant>
        <vt:lpwstr/>
      </vt:variant>
      <vt:variant>
        <vt:lpwstr>_Toc347248471</vt:lpwstr>
      </vt:variant>
      <vt:variant>
        <vt:i4>1966132</vt:i4>
      </vt:variant>
      <vt:variant>
        <vt:i4>278</vt:i4>
      </vt:variant>
      <vt:variant>
        <vt:i4>0</vt:i4>
      </vt:variant>
      <vt:variant>
        <vt:i4>5</vt:i4>
      </vt:variant>
      <vt:variant>
        <vt:lpwstr/>
      </vt:variant>
      <vt:variant>
        <vt:lpwstr>_Toc347248470</vt:lpwstr>
      </vt:variant>
      <vt:variant>
        <vt:i4>2031668</vt:i4>
      </vt:variant>
      <vt:variant>
        <vt:i4>272</vt:i4>
      </vt:variant>
      <vt:variant>
        <vt:i4>0</vt:i4>
      </vt:variant>
      <vt:variant>
        <vt:i4>5</vt:i4>
      </vt:variant>
      <vt:variant>
        <vt:lpwstr/>
      </vt:variant>
      <vt:variant>
        <vt:lpwstr>_Toc347248469</vt:lpwstr>
      </vt:variant>
      <vt:variant>
        <vt:i4>2031668</vt:i4>
      </vt:variant>
      <vt:variant>
        <vt:i4>266</vt:i4>
      </vt:variant>
      <vt:variant>
        <vt:i4>0</vt:i4>
      </vt:variant>
      <vt:variant>
        <vt:i4>5</vt:i4>
      </vt:variant>
      <vt:variant>
        <vt:lpwstr/>
      </vt:variant>
      <vt:variant>
        <vt:lpwstr>_Toc347248466</vt:lpwstr>
      </vt:variant>
      <vt:variant>
        <vt:i4>2031668</vt:i4>
      </vt:variant>
      <vt:variant>
        <vt:i4>260</vt:i4>
      </vt:variant>
      <vt:variant>
        <vt:i4>0</vt:i4>
      </vt:variant>
      <vt:variant>
        <vt:i4>5</vt:i4>
      </vt:variant>
      <vt:variant>
        <vt:lpwstr/>
      </vt:variant>
      <vt:variant>
        <vt:lpwstr>_Toc347248465</vt:lpwstr>
      </vt:variant>
      <vt:variant>
        <vt:i4>2031668</vt:i4>
      </vt:variant>
      <vt:variant>
        <vt:i4>254</vt:i4>
      </vt:variant>
      <vt:variant>
        <vt:i4>0</vt:i4>
      </vt:variant>
      <vt:variant>
        <vt:i4>5</vt:i4>
      </vt:variant>
      <vt:variant>
        <vt:lpwstr/>
      </vt:variant>
      <vt:variant>
        <vt:lpwstr>_Toc347248464</vt:lpwstr>
      </vt:variant>
      <vt:variant>
        <vt:i4>2031668</vt:i4>
      </vt:variant>
      <vt:variant>
        <vt:i4>248</vt:i4>
      </vt:variant>
      <vt:variant>
        <vt:i4>0</vt:i4>
      </vt:variant>
      <vt:variant>
        <vt:i4>5</vt:i4>
      </vt:variant>
      <vt:variant>
        <vt:lpwstr/>
      </vt:variant>
      <vt:variant>
        <vt:lpwstr>_Toc347248463</vt:lpwstr>
      </vt:variant>
      <vt:variant>
        <vt:i4>1835060</vt:i4>
      </vt:variant>
      <vt:variant>
        <vt:i4>242</vt:i4>
      </vt:variant>
      <vt:variant>
        <vt:i4>0</vt:i4>
      </vt:variant>
      <vt:variant>
        <vt:i4>5</vt:i4>
      </vt:variant>
      <vt:variant>
        <vt:lpwstr/>
      </vt:variant>
      <vt:variant>
        <vt:lpwstr>_Toc347248459</vt:lpwstr>
      </vt:variant>
      <vt:variant>
        <vt:i4>1835060</vt:i4>
      </vt:variant>
      <vt:variant>
        <vt:i4>236</vt:i4>
      </vt:variant>
      <vt:variant>
        <vt:i4>0</vt:i4>
      </vt:variant>
      <vt:variant>
        <vt:i4>5</vt:i4>
      </vt:variant>
      <vt:variant>
        <vt:lpwstr/>
      </vt:variant>
      <vt:variant>
        <vt:lpwstr>_Toc347248458</vt:lpwstr>
      </vt:variant>
      <vt:variant>
        <vt:i4>1835060</vt:i4>
      </vt:variant>
      <vt:variant>
        <vt:i4>230</vt:i4>
      </vt:variant>
      <vt:variant>
        <vt:i4>0</vt:i4>
      </vt:variant>
      <vt:variant>
        <vt:i4>5</vt:i4>
      </vt:variant>
      <vt:variant>
        <vt:lpwstr/>
      </vt:variant>
      <vt:variant>
        <vt:lpwstr>_Toc347248453</vt:lpwstr>
      </vt:variant>
      <vt:variant>
        <vt:i4>1835060</vt:i4>
      </vt:variant>
      <vt:variant>
        <vt:i4>224</vt:i4>
      </vt:variant>
      <vt:variant>
        <vt:i4>0</vt:i4>
      </vt:variant>
      <vt:variant>
        <vt:i4>5</vt:i4>
      </vt:variant>
      <vt:variant>
        <vt:lpwstr/>
      </vt:variant>
      <vt:variant>
        <vt:lpwstr>_Toc347248452</vt:lpwstr>
      </vt:variant>
      <vt:variant>
        <vt:i4>1835060</vt:i4>
      </vt:variant>
      <vt:variant>
        <vt:i4>218</vt:i4>
      </vt:variant>
      <vt:variant>
        <vt:i4>0</vt:i4>
      </vt:variant>
      <vt:variant>
        <vt:i4>5</vt:i4>
      </vt:variant>
      <vt:variant>
        <vt:lpwstr/>
      </vt:variant>
      <vt:variant>
        <vt:lpwstr>_Toc347248451</vt:lpwstr>
      </vt:variant>
      <vt:variant>
        <vt:i4>1835060</vt:i4>
      </vt:variant>
      <vt:variant>
        <vt:i4>212</vt:i4>
      </vt:variant>
      <vt:variant>
        <vt:i4>0</vt:i4>
      </vt:variant>
      <vt:variant>
        <vt:i4>5</vt:i4>
      </vt:variant>
      <vt:variant>
        <vt:lpwstr/>
      </vt:variant>
      <vt:variant>
        <vt:lpwstr>_Toc347248450</vt:lpwstr>
      </vt:variant>
      <vt:variant>
        <vt:i4>1900596</vt:i4>
      </vt:variant>
      <vt:variant>
        <vt:i4>206</vt:i4>
      </vt:variant>
      <vt:variant>
        <vt:i4>0</vt:i4>
      </vt:variant>
      <vt:variant>
        <vt:i4>5</vt:i4>
      </vt:variant>
      <vt:variant>
        <vt:lpwstr/>
      </vt:variant>
      <vt:variant>
        <vt:lpwstr>_Toc347248447</vt:lpwstr>
      </vt:variant>
      <vt:variant>
        <vt:i4>1900596</vt:i4>
      </vt:variant>
      <vt:variant>
        <vt:i4>200</vt:i4>
      </vt:variant>
      <vt:variant>
        <vt:i4>0</vt:i4>
      </vt:variant>
      <vt:variant>
        <vt:i4>5</vt:i4>
      </vt:variant>
      <vt:variant>
        <vt:lpwstr/>
      </vt:variant>
      <vt:variant>
        <vt:lpwstr>_Toc347248446</vt:lpwstr>
      </vt:variant>
      <vt:variant>
        <vt:i4>1900596</vt:i4>
      </vt:variant>
      <vt:variant>
        <vt:i4>194</vt:i4>
      </vt:variant>
      <vt:variant>
        <vt:i4>0</vt:i4>
      </vt:variant>
      <vt:variant>
        <vt:i4>5</vt:i4>
      </vt:variant>
      <vt:variant>
        <vt:lpwstr/>
      </vt:variant>
      <vt:variant>
        <vt:lpwstr>_Toc347248445</vt:lpwstr>
      </vt:variant>
      <vt:variant>
        <vt:i4>1900596</vt:i4>
      </vt:variant>
      <vt:variant>
        <vt:i4>188</vt:i4>
      </vt:variant>
      <vt:variant>
        <vt:i4>0</vt:i4>
      </vt:variant>
      <vt:variant>
        <vt:i4>5</vt:i4>
      </vt:variant>
      <vt:variant>
        <vt:lpwstr/>
      </vt:variant>
      <vt:variant>
        <vt:lpwstr>_Toc347248442</vt:lpwstr>
      </vt:variant>
      <vt:variant>
        <vt:i4>1900596</vt:i4>
      </vt:variant>
      <vt:variant>
        <vt:i4>182</vt:i4>
      </vt:variant>
      <vt:variant>
        <vt:i4>0</vt:i4>
      </vt:variant>
      <vt:variant>
        <vt:i4>5</vt:i4>
      </vt:variant>
      <vt:variant>
        <vt:lpwstr/>
      </vt:variant>
      <vt:variant>
        <vt:lpwstr>_Toc347248441</vt:lpwstr>
      </vt:variant>
      <vt:variant>
        <vt:i4>1900596</vt:i4>
      </vt:variant>
      <vt:variant>
        <vt:i4>176</vt:i4>
      </vt:variant>
      <vt:variant>
        <vt:i4>0</vt:i4>
      </vt:variant>
      <vt:variant>
        <vt:i4>5</vt:i4>
      </vt:variant>
      <vt:variant>
        <vt:lpwstr/>
      </vt:variant>
      <vt:variant>
        <vt:lpwstr>_Toc347248440</vt:lpwstr>
      </vt:variant>
      <vt:variant>
        <vt:i4>1703988</vt:i4>
      </vt:variant>
      <vt:variant>
        <vt:i4>170</vt:i4>
      </vt:variant>
      <vt:variant>
        <vt:i4>0</vt:i4>
      </vt:variant>
      <vt:variant>
        <vt:i4>5</vt:i4>
      </vt:variant>
      <vt:variant>
        <vt:lpwstr/>
      </vt:variant>
      <vt:variant>
        <vt:lpwstr>_Toc347248439</vt:lpwstr>
      </vt:variant>
      <vt:variant>
        <vt:i4>1703988</vt:i4>
      </vt:variant>
      <vt:variant>
        <vt:i4>164</vt:i4>
      </vt:variant>
      <vt:variant>
        <vt:i4>0</vt:i4>
      </vt:variant>
      <vt:variant>
        <vt:i4>5</vt:i4>
      </vt:variant>
      <vt:variant>
        <vt:lpwstr/>
      </vt:variant>
      <vt:variant>
        <vt:lpwstr>_Toc347248434</vt:lpwstr>
      </vt:variant>
      <vt:variant>
        <vt:i4>1703988</vt:i4>
      </vt:variant>
      <vt:variant>
        <vt:i4>158</vt:i4>
      </vt:variant>
      <vt:variant>
        <vt:i4>0</vt:i4>
      </vt:variant>
      <vt:variant>
        <vt:i4>5</vt:i4>
      </vt:variant>
      <vt:variant>
        <vt:lpwstr/>
      </vt:variant>
      <vt:variant>
        <vt:lpwstr>_Toc347248430</vt:lpwstr>
      </vt:variant>
      <vt:variant>
        <vt:i4>1769524</vt:i4>
      </vt:variant>
      <vt:variant>
        <vt:i4>152</vt:i4>
      </vt:variant>
      <vt:variant>
        <vt:i4>0</vt:i4>
      </vt:variant>
      <vt:variant>
        <vt:i4>5</vt:i4>
      </vt:variant>
      <vt:variant>
        <vt:lpwstr/>
      </vt:variant>
      <vt:variant>
        <vt:lpwstr>_Toc347248427</vt:lpwstr>
      </vt:variant>
      <vt:variant>
        <vt:i4>1769524</vt:i4>
      </vt:variant>
      <vt:variant>
        <vt:i4>146</vt:i4>
      </vt:variant>
      <vt:variant>
        <vt:i4>0</vt:i4>
      </vt:variant>
      <vt:variant>
        <vt:i4>5</vt:i4>
      </vt:variant>
      <vt:variant>
        <vt:lpwstr/>
      </vt:variant>
      <vt:variant>
        <vt:lpwstr>_Toc347248422</vt:lpwstr>
      </vt:variant>
      <vt:variant>
        <vt:i4>1769524</vt:i4>
      </vt:variant>
      <vt:variant>
        <vt:i4>140</vt:i4>
      </vt:variant>
      <vt:variant>
        <vt:i4>0</vt:i4>
      </vt:variant>
      <vt:variant>
        <vt:i4>5</vt:i4>
      </vt:variant>
      <vt:variant>
        <vt:lpwstr/>
      </vt:variant>
      <vt:variant>
        <vt:lpwstr>_Toc347248421</vt:lpwstr>
      </vt:variant>
      <vt:variant>
        <vt:i4>1769524</vt:i4>
      </vt:variant>
      <vt:variant>
        <vt:i4>134</vt:i4>
      </vt:variant>
      <vt:variant>
        <vt:i4>0</vt:i4>
      </vt:variant>
      <vt:variant>
        <vt:i4>5</vt:i4>
      </vt:variant>
      <vt:variant>
        <vt:lpwstr/>
      </vt:variant>
      <vt:variant>
        <vt:lpwstr>_Toc347248420</vt:lpwstr>
      </vt:variant>
      <vt:variant>
        <vt:i4>1572916</vt:i4>
      </vt:variant>
      <vt:variant>
        <vt:i4>128</vt:i4>
      </vt:variant>
      <vt:variant>
        <vt:i4>0</vt:i4>
      </vt:variant>
      <vt:variant>
        <vt:i4>5</vt:i4>
      </vt:variant>
      <vt:variant>
        <vt:lpwstr/>
      </vt:variant>
      <vt:variant>
        <vt:lpwstr>_Toc347248419</vt:lpwstr>
      </vt:variant>
      <vt:variant>
        <vt:i4>1572916</vt:i4>
      </vt:variant>
      <vt:variant>
        <vt:i4>122</vt:i4>
      </vt:variant>
      <vt:variant>
        <vt:i4>0</vt:i4>
      </vt:variant>
      <vt:variant>
        <vt:i4>5</vt:i4>
      </vt:variant>
      <vt:variant>
        <vt:lpwstr/>
      </vt:variant>
      <vt:variant>
        <vt:lpwstr>_Toc347248418</vt:lpwstr>
      </vt:variant>
      <vt:variant>
        <vt:i4>1572916</vt:i4>
      </vt:variant>
      <vt:variant>
        <vt:i4>116</vt:i4>
      </vt:variant>
      <vt:variant>
        <vt:i4>0</vt:i4>
      </vt:variant>
      <vt:variant>
        <vt:i4>5</vt:i4>
      </vt:variant>
      <vt:variant>
        <vt:lpwstr/>
      </vt:variant>
      <vt:variant>
        <vt:lpwstr>_Toc347248412</vt:lpwstr>
      </vt:variant>
      <vt:variant>
        <vt:i4>1638452</vt:i4>
      </vt:variant>
      <vt:variant>
        <vt:i4>110</vt:i4>
      </vt:variant>
      <vt:variant>
        <vt:i4>0</vt:i4>
      </vt:variant>
      <vt:variant>
        <vt:i4>5</vt:i4>
      </vt:variant>
      <vt:variant>
        <vt:lpwstr/>
      </vt:variant>
      <vt:variant>
        <vt:lpwstr>_Toc347248409</vt:lpwstr>
      </vt:variant>
      <vt:variant>
        <vt:i4>1638452</vt:i4>
      </vt:variant>
      <vt:variant>
        <vt:i4>104</vt:i4>
      </vt:variant>
      <vt:variant>
        <vt:i4>0</vt:i4>
      </vt:variant>
      <vt:variant>
        <vt:i4>5</vt:i4>
      </vt:variant>
      <vt:variant>
        <vt:lpwstr/>
      </vt:variant>
      <vt:variant>
        <vt:lpwstr>_Toc347248408</vt:lpwstr>
      </vt:variant>
      <vt:variant>
        <vt:i4>1638452</vt:i4>
      </vt:variant>
      <vt:variant>
        <vt:i4>98</vt:i4>
      </vt:variant>
      <vt:variant>
        <vt:i4>0</vt:i4>
      </vt:variant>
      <vt:variant>
        <vt:i4>5</vt:i4>
      </vt:variant>
      <vt:variant>
        <vt:lpwstr/>
      </vt:variant>
      <vt:variant>
        <vt:lpwstr>_Toc347248407</vt:lpwstr>
      </vt:variant>
      <vt:variant>
        <vt:i4>1638452</vt:i4>
      </vt:variant>
      <vt:variant>
        <vt:i4>92</vt:i4>
      </vt:variant>
      <vt:variant>
        <vt:i4>0</vt:i4>
      </vt:variant>
      <vt:variant>
        <vt:i4>5</vt:i4>
      </vt:variant>
      <vt:variant>
        <vt:lpwstr/>
      </vt:variant>
      <vt:variant>
        <vt:lpwstr>_Toc347248406</vt:lpwstr>
      </vt:variant>
      <vt:variant>
        <vt:i4>1638452</vt:i4>
      </vt:variant>
      <vt:variant>
        <vt:i4>86</vt:i4>
      </vt:variant>
      <vt:variant>
        <vt:i4>0</vt:i4>
      </vt:variant>
      <vt:variant>
        <vt:i4>5</vt:i4>
      </vt:variant>
      <vt:variant>
        <vt:lpwstr/>
      </vt:variant>
      <vt:variant>
        <vt:lpwstr>_Toc347248405</vt:lpwstr>
      </vt:variant>
      <vt:variant>
        <vt:i4>1638452</vt:i4>
      </vt:variant>
      <vt:variant>
        <vt:i4>80</vt:i4>
      </vt:variant>
      <vt:variant>
        <vt:i4>0</vt:i4>
      </vt:variant>
      <vt:variant>
        <vt:i4>5</vt:i4>
      </vt:variant>
      <vt:variant>
        <vt:lpwstr/>
      </vt:variant>
      <vt:variant>
        <vt:lpwstr>_Toc347248404</vt:lpwstr>
      </vt:variant>
      <vt:variant>
        <vt:i4>1638452</vt:i4>
      </vt:variant>
      <vt:variant>
        <vt:i4>74</vt:i4>
      </vt:variant>
      <vt:variant>
        <vt:i4>0</vt:i4>
      </vt:variant>
      <vt:variant>
        <vt:i4>5</vt:i4>
      </vt:variant>
      <vt:variant>
        <vt:lpwstr/>
      </vt:variant>
      <vt:variant>
        <vt:lpwstr>_Toc347248403</vt:lpwstr>
      </vt:variant>
      <vt:variant>
        <vt:i4>1638452</vt:i4>
      </vt:variant>
      <vt:variant>
        <vt:i4>68</vt:i4>
      </vt:variant>
      <vt:variant>
        <vt:i4>0</vt:i4>
      </vt:variant>
      <vt:variant>
        <vt:i4>5</vt:i4>
      </vt:variant>
      <vt:variant>
        <vt:lpwstr/>
      </vt:variant>
      <vt:variant>
        <vt:lpwstr>_Toc347248402</vt:lpwstr>
      </vt:variant>
      <vt:variant>
        <vt:i4>1048627</vt:i4>
      </vt:variant>
      <vt:variant>
        <vt:i4>62</vt:i4>
      </vt:variant>
      <vt:variant>
        <vt:i4>0</vt:i4>
      </vt:variant>
      <vt:variant>
        <vt:i4>5</vt:i4>
      </vt:variant>
      <vt:variant>
        <vt:lpwstr/>
      </vt:variant>
      <vt:variant>
        <vt:lpwstr>_Toc347248399</vt:lpwstr>
      </vt:variant>
      <vt:variant>
        <vt:i4>1048627</vt:i4>
      </vt:variant>
      <vt:variant>
        <vt:i4>56</vt:i4>
      </vt:variant>
      <vt:variant>
        <vt:i4>0</vt:i4>
      </vt:variant>
      <vt:variant>
        <vt:i4>5</vt:i4>
      </vt:variant>
      <vt:variant>
        <vt:lpwstr/>
      </vt:variant>
      <vt:variant>
        <vt:lpwstr>_Toc347248396</vt:lpwstr>
      </vt:variant>
      <vt:variant>
        <vt:i4>1048627</vt:i4>
      </vt:variant>
      <vt:variant>
        <vt:i4>50</vt:i4>
      </vt:variant>
      <vt:variant>
        <vt:i4>0</vt:i4>
      </vt:variant>
      <vt:variant>
        <vt:i4>5</vt:i4>
      </vt:variant>
      <vt:variant>
        <vt:lpwstr/>
      </vt:variant>
      <vt:variant>
        <vt:lpwstr>_Toc347248391</vt:lpwstr>
      </vt:variant>
      <vt:variant>
        <vt:i4>1114163</vt:i4>
      </vt:variant>
      <vt:variant>
        <vt:i4>44</vt:i4>
      </vt:variant>
      <vt:variant>
        <vt:i4>0</vt:i4>
      </vt:variant>
      <vt:variant>
        <vt:i4>5</vt:i4>
      </vt:variant>
      <vt:variant>
        <vt:lpwstr/>
      </vt:variant>
      <vt:variant>
        <vt:lpwstr>_Toc347248387</vt:lpwstr>
      </vt:variant>
      <vt:variant>
        <vt:i4>1114163</vt:i4>
      </vt:variant>
      <vt:variant>
        <vt:i4>38</vt:i4>
      </vt:variant>
      <vt:variant>
        <vt:i4>0</vt:i4>
      </vt:variant>
      <vt:variant>
        <vt:i4>5</vt:i4>
      </vt:variant>
      <vt:variant>
        <vt:lpwstr/>
      </vt:variant>
      <vt:variant>
        <vt:lpwstr>_Toc347248383</vt:lpwstr>
      </vt:variant>
      <vt:variant>
        <vt:i4>1114163</vt:i4>
      </vt:variant>
      <vt:variant>
        <vt:i4>32</vt:i4>
      </vt:variant>
      <vt:variant>
        <vt:i4>0</vt:i4>
      </vt:variant>
      <vt:variant>
        <vt:i4>5</vt:i4>
      </vt:variant>
      <vt:variant>
        <vt:lpwstr/>
      </vt:variant>
      <vt:variant>
        <vt:lpwstr>_Toc347248382</vt:lpwstr>
      </vt:variant>
      <vt:variant>
        <vt:i4>1114163</vt:i4>
      </vt:variant>
      <vt:variant>
        <vt:i4>26</vt:i4>
      </vt:variant>
      <vt:variant>
        <vt:i4>0</vt:i4>
      </vt:variant>
      <vt:variant>
        <vt:i4>5</vt:i4>
      </vt:variant>
      <vt:variant>
        <vt:lpwstr/>
      </vt:variant>
      <vt:variant>
        <vt:lpwstr>_Toc347248381</vt:lpwstr>
      </vt:variant>
      <vt:variant>
        <vt:i4>1114163</vt:i4>
      </vt:variant>
      <vt:variant>
        <vt:i4>20</vt:i4>
      </vt:variant>
      <vt:variant>
        <vt:i4>0</vt:i4>
      </vt:variant>
      <vt:variant>
        <vt:i4>5</vt:i4>
      </vt:variant>
      <vt:variant>
        <vt:lpwstr/>
      </vt:variant>
      <vt:variant>
        <vt:lpwstr>_Toc347248380</vt:lpwstr>
      </vt:variant>
      <vt:variant>
        <vt:i4>1966131</vt:i4>
      </vt:variant>
      <vt:variant>
        <vt:i4>14</vt:i4>
      </vt:variant>
      <vt:variant>
        <vt:i4>0</vt:i4>
      </vt:variant>
      <vt:variant>
        <vt:i4>5</vt:i4>
      </vt:variant>
      <vt:variant>
        <vt:lpwstr/>
      </vt:variant>
      <vt:variant>
        <vt:lpwstr>_Toc347248379</vt:lpwstr>
      </vt:variant>
      <vt:variant>
        <vt:i4>1966131</vt:i4>
      </vt:variant>
      <vt:variant>
        <vt:i4>8</vt:i4>
      </vt:variant>
      <vt:variant>
        <vt:i4>0</vt:i4>
      </vt:variant>
      <vt:variant>
        <vt:i4>5</vt:i4>
      </vt:variant>
      <vt:variant>
        <vt:lpwstr/>
      </vt:variant>
      <vt:variant>
        <vt:lpwstr>_Toc347248378</vt:lpwstr>
      </vt:variant>
      <vt:variant>
        <vt:i4>1966131</vt:i4>
      </vt:variant>
      <vt:variant>
        <vt:i4>2</vt:i4>
      </vt:variant>
      <vt:variant>
        <vt:i4>0</vt:i4>
      </vt:variant>
      <vt:variant>
        <vt:i4>5</vt:i4>
      </vt:variant>
      <vt:variant>
        <vt:lpwstr/>
      </vt:variant>
      <vt:variant>
        <vt:lpwstr>_Toc347248377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Alvaro Torrez</dc:creator>
  <cp:lastModifiedBy>JOSE EDSSON ZAPATA GOYZUETA</cp:lastModifiedBy>
  <cp:revision>25</cp:revision>
  <cp:lastPrinted>2018-08-14T22:34:00Z</cp:lastPrinted>
  <dcterms:created xsi:type="dcterms:W3CDTF">2020-09-16T18:37:00Z</dcterms:created>
  <dcterms:modified xsi:type="dcterms:W3CDTF">2020-09-18T20:39:00Z</dcterms:modified>
</cp:coreProperties>
</file>